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2C42C" w14:textId="77777777" w:rsidR="005E768D" w:rsidRPr="004D2D75" w:rsidRDefault="005E768D" w:rsidP="003E1A2F">
      <w:pPr>
        <w:pStyle w:val="Heading3"/>
        <w:jc w:val="center"/>
      </w:pPr>
      <w:bookmarkStart w:id="0" w:name="_GoBack"/>
      <w:bookmarkEnd w:id="0"/>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730D59ED"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 xml:space="preserve">for </w:t>
            </w:r>
            <w:r w:rsidR="00741527">
              <w:rPr>
                <w:lang w:eastAsia="ko-KR"/>
              </w:rPr>
              <w:t xml:space="preserve">MLD </w:t>
            </w:r>
            <w:proofErr w:type="spellStart"/>
            <w:r w:rsidR="00741527">
              <w:rPr>
                <w:lang w:eastAsia="ko-KR"/>
              </w:rPr>
              <w:t>inidividual</w:t>
            </w:r>
            <w:proofErr w:type="spellEnd"/>
            <w:r w:rsidR="00741527">
              <w:rPr>
                <w:lang w:eastAsia="ko-KR"/>
              </w:rPr>
              <w:t xml:space="preserve"> addressed data delivery without BA negotiation</w:t>
            </w:r>
          </w:p>
        </w:tc>
      </w:tr>
      <w:tr w:rsidR="00C723BC" w:rsidRPr="00183F4C" w14:paraId="609B60F1" w14:textId="77777777" w:rsidTr="00B034CE">
        <w:trPr>
          <w:trHeight w:val="359"/>
          <w:jc w:val="center"/>
        </w:trPr>
        <w:tc>
          <w:tcPr>
            <w:tcW w:w="9576" w:type="dxa"/>
            <w:gridSpan w:val="5"/>
            <w:vAlign w:val="center"/>
          </w:tcPr>
          <w:p w14:paraId="14FD9DCC" w14:textId="41DA9F3E"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20</w:t>
            </w:r>
            <w:r w:rsidRPr="00183F4C">
              <w:rPr>
                <w:b w:val="0"/>
                <w:sz w:val="20"/>
              </w:rPr>
              <w:t>-</w:t>
            </w:r>
            <w:r w:rsidR="00182DF6">
              <w:rPr>
                <w:b w:val="0"/>
                <w:sz w:val="20"/>
                <w:lang w:eastAsia="ko-KR"/>
              </w:rPr>
              <w:t>0</w:t>
            </w:r>
            <w:r w:rsidR="00A60449">
              <w:rPr>
                <w:b w:val="0"/>
                <w:sz w:val="20"/>
                <w:lang w:eastAsia="ko-KR"/>
              </w:rPr>
              <w:t>9</w:t>
            </w:r>
            <w:r>
              <w:rPr>
                <w:rFonts w:hint="eastAsia"/>
                <w:b w:val="0"/>
                <w:sz w:val="20"/>
                <w:lang w:eastAsia="ko-KR"/>
              </w:rPr>
              <w:t>-</w:t>
            </w:r>
            <w:r w:rsidR="00A60449">
              <w:rPr>
                <w:b w:val="0"/>
                <w:sz w:val="20"/>
                <w:lang w:eastAsia="ko-KR"/>
              </w:rPr>
              <w:t>08</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06708DAC" w14:textId="77777777" w:rsidTr="00B034CE">
        <w:trPr>
          <w:trHeight w:val="359"/>
          <w:jc w:val="center"/>
        </w:trPr>
        <w:tc>
          <w:tcPr>
            <w:tcW w:w="1548" w:type="dxa"/>
            <w:vAlign w:val="center"/>
          </w:tcPr>
          <w:p w14:paraId="56E9A8CE"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69053199"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69ABFF5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1A14ED" w:rsidRPr="00183F4C" w14:paraId="1AEEB39A" w14:textId="77777777" w:rsidTr="00B034CE">
        <w:trPr>
          <w:trHeight w:val="359"/>
          <w:jc w:val="center"/>
        </w:trPr>
        <w:tc>
          <w:tcPr>
            <w:tcW w:w="1548" w:type="dxa"/>
            <w:vAlign w:val="center"/>
          </w:tcPr>
          <w:p w14:paraId="26F7AEC4" w14:textId="333709B4" w:rsidR="001A14ED" w:rsidRPr="00B034CE" w:rsidRDefault="001A14ED" w:rsidP="001A14ED">
            <w:pPr>
              <w:pStyle w:val="T2"/>
              <w:spacing w:after="0"/>
              <w:ind w:left="0" w:right="0"/>
              <w:jc w:val="left"/>
              <w:rPr>
                <w:b w:val="0"/>
                <w:sz w:val="18"/>
                <w:szCs w:val="18"/>
                <w:lang w:eastAsia="ko-KR"/>
              </w:rPr>
            </w:pPr>
          </w:p>
        </w:tc>
        <w:tc>
          <w:tcPr>
            <w:tcW w:w="1440" w:type="dxa"/>
            <w:vAlign w:val="center"/>
          </w:tcPr>
          <w:p w14:paraId="06F86049" w14:textId="7770BB72" w:rsidR="001A14ED" w:rsidRPr="00B034CE" w:rsidRDefault="001A14ED" w:rsidP="001A14ED">
            <w:pPr>
              <w:pStyle w:val="T2"/>
              <w:spacing w:after="0"/>
              <w:ind w:left="0" w:right="0"/>
              <w:jc w:val="left"/>
              <w:rPr>
                <w:b w:val="0"/>
                <w:sz w:val="18"/>
                <w:szCs w:val="18"/>
                <w:lang w:eastAsia="ko-KR"/>
              </w:rPr>
            </w:pPr>
          </w:p>
        </w:tc>
        <w:tc>
          <w:tcPr>
            <w:tcW w:w="2610" w:type="dxa"/>
            <w:vAlign w:val="center"/>
          </w:tcPr>
          <w:p w14:paraId="01928426" w14:textId="504B30BB" w:rsidR="001A14ED" w:rsidRPr="00B034CE" w:rsidRDefault="001A14ED" w:rsidP="001A14ED">
            <w:pPr>
              <w:pStyle w:val="T2"/>
              <w:spacing w:after="0"/>
              <w:ind w:left="0" w:right="0"/>
              <w:jc w:val="left"/>
              <w:rPr>
                <w:b w:val="0"/>
                <w:sz w:val="18"/>
                <w:szCs w:val="18"/>
                <w:lang w:eastAsia="ko-KR"/>
              </w:rPr>
            </w:pPr>
          </w:p>
        </w:tc>
        <w:tc>
          <w:tcPr>
            <w:tcW w:w="1620" w:type="dxa"/>
            <w:vAlign w:val="center"/>
          </w:tcPr>
          <w:p w14:paraId="6CE45F0C" w14:textId="77D56330" w:rsidR="001A14ED" w:rsidRPr="00B034CE" w:rsidRDefault="001A14ED" w:rsidP="001A14ED">
            <w:pPr>
              <w:pStyle w:val="T2"/>
              <w:spacing w:after="0"/>
              <w:ind w:left="0" w:right="0"/>
              <w:jc w:val="left"/>
              <w:rPr>
                <w:b w:val="0"/>
                <w:sz w:val="18"/>
                <w:szCs w:val="18"/>
                <w:lang w:eastAsia="ko-KR"/>
              </w:rPr>
            </w:pPr>
          </w:p>
        </w:tc>
        <w:tc>
          <w:tcPr>
            <w:tcW w:w="2358" w:type="dxa"/>
            <w:vAlign w:val="center"/>
          </w:tcPr>
          <w:p w14:paraId="101F46E0" w14:textId="1F255FB5" w:rsidR="001A14ED" w:rsidRPr="00B034CE" w:rsidRDefault="001A14ED" w:rsidP="001A14ED">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617C062C"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6E05A045"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68E2728C" w:rsidR="00A6770A" w:rsidRPr="00A6770A" w:rsidRDefault="00A6770A" w:rsidP="0034133D">
            <w:pPr>
              <w:pStyle w:val="T2"/>
              <w:spacing w:after="0"/>
              <w:ind w:left="0" w:right="0"/>
              <w:jc w:val="left"/>
              <w:rPr>
                <w:b w:val="0"/>
                <w:sz w:val="18"/>
                <w:szCs w:val="18"/>
                <w:lang w:eastAsia="ko-KR"/>
              </w:rPr>
            </w:pP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r w:rsidR="0070405B" w:rsidRPr="00183F4C" w14:paraId="5F93E3E4" w14:textId="77777777" w:rsidTr="00B034CE">
        <w:trPr>
          <w:trHeight w:val="359"/>
          <w:jc w:val="center"/>
        </w:trPr>
        <w:tc>
          <w:tcPr>
            <w:tcW w:w="1548" w:type="dxa"/>
            <w:vAlign w:val="center"/>
          </w:tcPr>
          <w:p w14:paraId="2C1C5C02" w14:textId="52514BE3" w:rsidR="0070405B" w:rsidRPr="00A6770A" w:rsidRDefault="0070405B" w:rsidP="0034133D">
            <w:pPr>
              <w:pStyle w:val="T2"/>
              <w:spacing w:after="0"/>
              <w:ind w:left="0" w:right="0"/>
              <w:jc w:val="left"/>
              <w:rPr>
                <w:b w:val="0"/>
                <w:sz w:val="18"/>
                <w:szCs w:val="18"/>
                <w:lang w:eastAsia="ko-KR"/>
              </w:rPr>
            </w:pPr>
          </w:p>
        </w:tc>
        <w:tc>
          <w:tcPr>
            <w:tcW w:w="1440" w:type="dxa"/>
            <w:vAlign w:val="center"/>
          </w:tcPr>
          <w:p w14:paraId="57028860" w14:textId="77777777" w:rsidR="0070405B" w:rsidRDefault="0070405B" w:rsidP="00CD6072">
            <w:pPr>
              <w:pStyle w:val="T2"/>
              <w:spacing w:after="0"/>
              <w:ind w:left="0" w:right="0"/>
              <w:jc w:val="left"/>
              <w:rPr>
                <w:b w:val="0"/>
                <w:sz w:val="18"/>
                <w:szCs w:val="18"/>
                <w:lang w:eastAsia="ko-KR"/>
              </w:rPr>
            </w:pPr>
          </w:p>
        </w:tc>
        <w:tc>
          <w:tcPr>
            <w:tcW w:w="2610" w:type="dxa"/>
            <w:vAlign w:val="center"/>
          </w:tcPr>
          <w:p w14:paraId="1736A7F0" w14:textId="77777777" w:rsidR="0070405B" w:rsidRPr="003F0DA2" w:rsidRDefault="0070405B" w:rsidP="003F0DA2">
            <w:pPr>
              <w:pStyle w:val="T2"/>
              <w:spacing w:after="0"/>
              <w:ind w:left="0" w:right="0"/>
              <w:jc w:val="left"/>
              <w:rPr>
                <w:b w:val="0"/>
                <w:sz w:val="18"/>
                <w:szCs w:val="18"/>
                <w:lang w:eastAsia="ko-KR"/>
              </w:rPr>
            </w:pPr>
          </w:p>
        </w:tc>
        <w:tc>
          <w:tcPr>
            <w:tcW w:w="1620" w:type="dxa"/>
            <w:vAlign w:val="center"/>
          </w:tcPr>
          <w:p w14:paraId="26D56C98" w14:textId="77777777" w:rsidR="0070405B" w:rsidRPr="003F0DA2" w:rsidRDefault="0070405B" w:rsidP="003F0DA2">
            <w:pPr>
              <w:pStyle w:val="T2"/>
              <w:spacing w:after="0"/>
              <w:ind w:left="0" w:right="0"/>
              <w:jc w:val="left"/>
              <w:rPr>
                <w:b w:val="0"/>
                <w:sz w:val="18"/>
                <w:szCs w:val="18"/>
                <w:lang w:eastAsia="ko-KR"/>
              </w:rPr>
            </w:pPr>
          </w:p>
        </w:tc>
        <w:tc>
          <w:tcPr>
            <w:tcW w:w="2358" w:type="dxa"/>
            <w:vAlign w:val="center"/>
          </w:tcPr>
          <w:p w14:paraId="64B3C4DB" w14:textId="77777777" w:rsidR="0070405B" w:rsidRDefault="0070405B"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7728" behindDoc="0" locked="0" layoutInCell="0" allowOverlap="1" wp14:anchorId="24F01454" wp14:editId="041761CE">
                <wp:simplePos x="0" y="0"/>
                <wp:positionH relativeFrom="column">
                  <wp:posOffset>-63500</wp:posOffset>
                </wp:positionH>
                <wp:positionV relativeFrom="paragraph">
                  <wp:posOffset>199390</wp:posOffset>
                </wp:positionV>
                <wp:extent cx="59436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D96F54" w:rsidRDefault="00D96F54">
                            <w:pPr>
                              <w:pStyle w:val="T1"/>
                              <w:spacing w:after="120"/>
                            </w:pPr>
                            <w:r>
                              <w:t>Abstract</w:t>
                            </w:r>
                          </w:p>
                          <w:p w14:paraId="4F486AC9" w14:textId="44F3C305" w:rsidR="00D96F54" w:rsidRDefault="00D96F54" w:rsidP="006A40FB">
                            <w:pPr>
                              <w:jc w:val="both"/>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 This document proposes texts for the motions and SPs listed in the following pages.</w:t>
                            </w:r>
                          </w:p>
                          <w:p w14:paraId="5D347A4B" w14:textId="77777777" w:rsidR="00D96F54" w:rsidRDefault="00D96F54" w:rsidP="006A40FB">
                            <w:pPr>
                              <w:jc w:val="both"/>
                            </w:pPr>
                          </w:p>
                          <w:p w14:paraId="49BEED2D" w14:textId="0F702B29" w:rsidR="00D96F54" w:rsidRDefault="00D96F54" w:rsidP="006A40FB">
                            <w:pPr>
                              <w:jc w:val="both"/>
                            </w:pPr>
                            <w:r>
                              <w:t>Revisions:</w:t>
                            </w:r>
                          </w:p>
                          <w:p w14:paraId="3C9DB35C" w14:textId="77777777" w:rsidR="00D96F54" w:rsidRDefault="00D96F54" w:rsidP="006A40FB">
                            <w:pPr>
                              <w:jc w:val="both"/>
                            </w:pPr>
                          </w:p>
                          <w:p w14:paraId="3671BA7F" w14:textId="25F1E00D" w:rsidR="00D96F54" w:rsidRDefault="00D96F54" w:rsidP="00475F5B">
                            <w:pPr>
                              <w:pStyle w:val="ListParagraph"/>
                              <w:numPr>
                                <w:ilvl w:val="0"/>
                                <w:numId w:val="1"/>
                              </w:numPr>
                              <w:ind w:leftChars="0"/>
                              <w:jc w:val="both"/>
                            </w:pPr>
                            <w:r>
                              <w:t>Rev 0: Initial version of the document.</w:t>
                            </w:r>
                          </w:p>
                          <w:p w14:paraId="4B2D1BA1" w14:textId="416443E1" w:rsidR="004B3C61" w:rsidRDefault="004B3C61" w:rsidP="00475F5B">
                            <w:pPr>
                              <w:pStyle w:val="ListParagraph"/>
                              <w:numPr>
                                <w:ilvl w:val="0"/>
                                <w:numId w:val="1"/>
                              </w:numPr>
                              <w:ind w:leftChars="0"/>
                              <w:jc w:val="both"/>
                            </w:pPr>
                            <w:r>
                              <w:t>Rev 1: Revision based on the feedback received offline.</w:t>
                            </w:r>
                          </w:p>
                          <w:p w14:paraId="3E8CE62E" w14:textId="03914C92" w:rsidR="001010DC" w:rsidRDefault="001010DC" w:rsidP="00475F5B">
                            <w:pPr>
                              <w:pStyle w:val="ListParagraph"/>
                              <w:numPr>
                                <w:ilvl w:val="0"/>
                                <w:numId w:val="1"/>
                              </w:numPr>
                              <w:ind w:leftChars="0"/>
                              <w:jc w:val="both"/>
                            </w:pPr>
                            <w:r>
                              <w:t xml:space="preserve">Rev 2: Revision based on the feedback received during the conference call to merge some texts with the baseline. </w:t>
                            </w:r>
                          </w:p>
                          <w:p w14:paraId="78333814" w14:textId="020A1DAD" w:rsidR="00F04D5C" w:rsidRDefault="00F04D5C" w:rsidP="00475F5B">
                            <w:pPr>
                              <w:pStyle w:val="ListParagraph"/>
                              <w:numPr>
                                <w:ilvl w:val="0"/>
                                <w:numId w:val="1"/>
                              </w:numPr>
                              <w:ind w:leftChars="0"/>
                              <w:jc w:val="both"/>
                            </w:pPr>
                            <w:r>
                              <w:t>Rev 3: Revision based on the feedback received offline.</w:t>
                            </w:r>
                          </w:p>
                          <w:p w14:paraId="52090430" w14:textId="12143E10" w:rsidR="00D96F54" w:rsidRDefault="00D96F54" w:rsidP="00473F40">
                            <w:pPr>
                              <w:pStyle w:val="ListParagraph"/>
                              <w:ind w:leftChars="0" w:left="720"/>
                              <w:jc w:val="both"/>
                            </w:pPr>
                          </w:p>
                          <w:p w14:paraId="57543283" w14:textId="01EF3D22" w:rsidR="00D96F54" w:rsidRDefault="00D96F54" w:rsidP="00D51A75">
                            <w:pPr>
                              <w:pStyle w:val="ListParagraph"/>
                              <w:ind w:leftChars="0" w:left="720"/>
                              <w:jc w:val="both"/>
                            </w:pPr>
                          </w:p>
                          <w:p w14:paraId="321BF2F3" w14:textId="7544323C" w:rsidR="00D96F54" w:rsidRDefault="00D96F54" w:rsidP="00604E5C">
                            <w:pPr>
                              <w:pStyle w:val="ListParagraph"/>
                              <w:ind w:leftChars="0" w:left="720"/>
                              <w:jc w:val="both"/>
                            </w:pPr>
                          </w:p>
                          <w:p w14:paraId="7A3F1A63" w14:textId="77777777" w:rsidR="00D96F54" w:rsidRDefault="00D96F54"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7pt;width:468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" o:allowincell="f" stroked="f">
                <v:textbox>
                  <w:txbxContent>
                    <w:p w14:paraId="5F4819D2" w14:textId="77777777" w:rsidR="00D96F54" w:rsidRDefault="00D96F54">
                      <w:pPr>
                        <w:pStyle w:val="T1"/>
                        <w:spacing w:after="120"/>
                      </w:pPr>
                      <w:r>
                        <w:t>Abstract</w:t>
                      </w:r>
                    </w:p>
                    <w:p w14:paraId="4F486AC9" w14:textId="44F3C305" w:rsidR="00D96F54" w:rsidRDefault="00D96F54" w:rsidP="006A40FB">
                      <w:pPr>
                        <w:jc w:val="both"/>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 This document proposes texts for the motions and SPs listed in the following pages.</w:t>
                      </w:r>
                    </w:p>
                    <w:p w14:paraId="5D347A4B" w14:textId="77777777" w:rsidR="00D96F54" w:rsidRDefault="00D96F54" w:rsidP="006A40FB">
                      <w:pPr>
                        <w:jc w:val="both"/>
                      </w:pPr>
                    </w:p>
                    <w:p w14:paraId="49BEED2D" w14:textId="0F702B29" w:rsidR="00D96F54" w:rsidRDefault="00D96F54" w:rsidP="006A40FB">
                      <w:pPr>
                        <w:jc w:val="both"/>
                      </w:pPr>
                      <w:r>
                        <w:t>Revisions:</w:t>
                      </w:r>
                    </w:p>
                    <w:p w14:paraId="3C9DB35C" w14:textId="77777777" w:rsidR="00D96F54" w:rsidRDefault="00D96F54" w:rsidP="006A40FB">
                      <w:pPr>
                        <w:jc w:val="both"/>
                      </w:pPr>
                    </w:p>
                    <w:p w14:paraId="3671BA7F" w14:textId="25F1E00D" w:rsidR="00D96F54" w:rsidRDefault="00D96F54" w:rsidP="00475F5B">
                      <w:pPr>
                        <w:pStyle w:val="ListParagraph"/>
                        <w:numPr>
                          <w:ilvl w:val="0"/>
                          <w:numId w:val="1"/>
                        </w:numPr>
                        <w:ind w:leftChars="0"/>
                        <w:jc w:val="both"/>
                      </w:pPr>
                      <w:r>
                        <w:t>Rev 0: Initial version of the document.</w:t>
                      </w:r>
                    </w:p>
                    <w:p w14:paraId="4B2D1BA1" w14:textId="416443E1" w:rsidR="004B3C61" w:rsidRDefault="004B3C61" w:rsidP="00475F5B">
                      <w:pPr>
                        <w:pStyle w:val="ListParagraph"/>
                        <w:numPr>
                          <w:ilvl w:val="0"/>
                          <w:numId w:val="1"/>
                        </w:numPr>
                        <w:ind w:leftChars="0"/>
                        <w:jc w:val="both"/>
                      </w:pPr>
                      <w:r>
                        <w:t>Rev 1: Revision based on the feedback received offline.</w:t>
                      </w:r>
                    </w:p>
                    <w:p w14:paraId="3E8CE62E" w14:textId="03914C92" w:rsidR="001010DC" w:rsidRDefault="001010DC" w:rsidP="00475F5B">
                      <w:pPr>
                        <w:pStyle w:val="ListParagraph"/>
                        <w:numPr>
                          <w:ilvl w:val="0"/>
                          <w:numId w:val="1"/>
                        </w:numPr>
                        <w:ind w:leftChars="0"/>
                        <w:jc w:val="both"/>
                      </w:pPr>
                      <w:r>
                        <w:t xml:space="preserve">Rev 2: Revision based on the feedback received during the conference call to merge some texts with the baseline. </w:t>
                      </w:r>
                    </w:p>
                    <w:p w14:paraId="78333814" w14:textId="020A1DAD" w:rsidR="00F04D5C" w:rsidRDefault="00F04D5C" w:rsidP="00475F5B">
                      <w:pPr>
                        <w:pStyle w:val="ListParagraph"/>
                        <w:numPr>
                          <w:ilvl w:val="0"/>
                          <w:numId w:val="1"/>
                        </w:numPr>
                        <w:ind w:leftChars="0"/>
                        <w:jc w:val="both"/>
                      </w:pPr>
                      <w:r>
                        <w:t>Rev 3: Revision based on the feedback received offline.</w:t>
                      </w:r>
                    </w:p>
                    <w:p w14:paraId="52090430" w14:textId="12143E10" w:rsidR="00D96F54" w:rsidRDefault="00D96F54" w:rsidP="00473F40">
                      <w:pPr>
                        <w:pStyle w:val="ListParagraph"/>
                        <w:ind w:leftChars="0" w:left="720"/>
                        <w:jc w:val="both"/>
                      </w:pPr>
                    </w:p>
                    <w:p w14:paraId="57543283" w14:textId="01EF3D22" w:rsidR="00D96F54" w:rsidRDefault="00D96F54" w:rsidP="00D51A75">
                      <w:pPr>
                        <w:pStyle w:val="ListParagraph"/>
                        <w:ind w:leftChars="0" w:left="720"/>
                        <w:jc w:val="both"/>
                      </w:pPr>
                    </w:p>
                    <w:p w14:paraId="321BF2F3" w14:textId="7544323C" w:rsidR="00D96F54" w:rsidRDefault="00D96F54" w:rsidP="00604E5C">
                      <w:pPr>
                        <w:pStyle w:val="ListParagraph"/>
                        <w:ind w:leftChars="0" w:left="720"/>
                        <w:jc w:val="both"/>
                      </w:pPr>
                    </w:p>
                    <w:p w14:paraId="7A3F1A63" w14:textId="77777777" w:rsidR="00D96F54" w:rsidRDefault="00D96F54"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69551EB" w14:textId="30B80A9B" w:rsidR="00DC0CA2" w:rsidRDefault="005E768D" w:rsidP="00F2637D">
      <w:r w:rsidRPr="004D2D75">
        <w:br w:type="page"/>
      </w:r>
    </w:p>
    <w:p w14:paraId="00E1A7BF" w14:textId="768CF057" w:rsidR="00C82FB8" w:rsidRDefault="00C82FB8" w:rsidP="00F2637D">
      <w:r>
        <w:rPr>
          <w:noProof/>
          <w:lang w:val="en-US" w:eastAsia="zh-CN"/>
        </w:rPr>
        <w:lastRenderedPageBreak/>
        <mc:AlternateContent>
          <mc:Choice Requires="wps">
            <w:drawing>
              <wp:anchor distT="0" distB="0" distL="114300" distR="114300" simplePos="0" relativeHeight="251659776" behindDoc="0" locked="0" layoutInCell="0" allowOverlap="1" wp14:anchorId="5A368337" wp14:editId="16979345">
                <wp:simplePos x="0" y="0"/>
                <wp:positionH relativeFrom="margin">
                  <wp:align>right</wp:align>
                </wp:positionH>
                <wp:positionV relativeFrom="paragraph">
                  <wp:posOffset>158750</wp:posOffset>
                </wp:positionV>
                <wp:extent cx="5943600" cy="8356600"/>
                <wp:effectExtent l="0" t="0" r="0"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70FAD4" w14:textId="77777777" w:rsidR="00D96F54" w:rsidRDefault="00D96F54" w:rsidP="00C82FB8">
                            <w:pPr>
                              <w:jc w:val="both"/>
                            </w:pPr>
                          </w:p>
                          <w:p w14:paraId="6D4A158D" w14:textId="77777777" w:rsidR="00475F5B" w:rsidRPr="00E653E3" w:rsidRDefault="00475F5B" w:rsidP="00475F5B">
                            <w:pPr>
                              <w:jc w:val="both"/>
                            </w:pPr>
                            <w:r w:rsidRPr="00E653E3">
                              <w:t xml:space="preserve">After multi-link setup, the following is enabled to deliver individual addressed QoS traffic of a TID without BA negotiation across links, where the TID is mapped, in R1.  </w:t>
                            </w:r>
                          </w:p>
                          <w:p w14:paraId="4E29A98C" w14:textId="77777777" w:rsidR="00475F5B" w:rsidRPr="00E653E3" w:rsidRDefault="00475F5B" w:rsidP="000C4B73">
                            <w:pPr>
                              <w:pStyle w:val="ListParagraph"/>
                              <w:numPr>
                                <w:ilvl w:val="0"/>
                                <w:numId w:val="2"/>
                              </w:numPr>
                              <w:ind w:leftChars="0"/>
                              <w:contextualSpacing/>
                              <w:jc w:val="both"/>
                            </w:pPr>
                            <w:r w:rsidRPr="00E653E3">
                              <w:t xml:space="preserve">For Transmitter: </w:t>
                            </w:r>
                          </w:p>
                          <w:p w14:paraId="2F5A4C48" w14:textId="77777777" w:rsidR="00475F5B" w:rsidRPr="00E653E3" w:rsidRDefault="00475F5B" w:rsidP="000C4B73">
                            <w:pPr>
                              <w:pStyle w:val="ListParagraph"/>
                              <w:numPr>
                                <w:ilvl w:val="1"/>
                                <w:numId w:val="2"/>
                              </w:numPr>
                              <w:ind w:leftChars="0"/>
                              <w:contextualSpacing/>
                              <w:jc w:val="both"/>
                            </w:pPr>
                            <w:r w:rsidRPr="00E653E3">
                              <w:t>Expand Table 10-5—Transmitter sequence number spaces to have a new entry Indexed by &lt;destined MLD Address, TID&gt; .</w:t>
                            </w:r>
                          </w:p>
                          <w:p w14:paraId="362D39A1" w14:textId="77777777" w:rsidR="00475F5B" w:rsidRPr="00E653E3" w:rsidRDefault="00475F5B" w:rsidP="000C4B73">
                            <w:pPr>
                              <w:pStyle w:val="ListParagraph"/>
                              <w:numPr>
                                <w:ilvl w:val="1"/>
                                <w:numId w:val="2"/>
                              </w:numPr>
                              <w:ind w:leftChars="0"/>
                              <w:contextualSpacing/>
                              <w:jc w:val="both"/>
                            </w:pPr>
                            <w:r w:rsidRPr="00E653E3">
                              <w:t xml:space="preserve">Continue to transmit the failed QoS Data frame until the retry counter is met. </w:t>
                            </w:r>
                          </w:p>
                          <w:p w14:paraId="0008964E" w14:textId="77777777" w:rsidR="00475F5B" w:rsidRPr="00E653E3" w:rsidRDefault="00475F5B" w:rsidP="000C4B73">
                            <w:pPr>
                              <w:pStyle w:val="ListParagraph"/>
                              <w:numPr>
                                <w:ilvl w:val="1"/>
                                <w:numId w:val="2"/>
                              </w:numPr>
                              <w:ind w:leftChars="0"/>
                              <w:contextualSpacing/>
                              <w:jc w:val="both"/>
                            </w:pPr>
                            <w:r w:rsidRPr="00E653E3">
                              <w:t xml:space="preserve">Cannot transmit other QoS Data frame from the same TID in any link until the current frame finish transmission or dropped.  </w:t>
                            </w:r>
                          </w:p>
                          <w:p w14:paraId="647AE661" w14:textId="77777777" w:rsidR="00475F5B" w:rsidRPr="00E653E3" w:rsidRDefault="00475F5B" w:rsidP="000C4B73">
                            <w:pPr>
                              <w:pStyle w:val="ListParagraph"/>
                              <w:numPr>
                                <w:ilvl w:val="0"/>
                                <w:numId w:val="2"/>
                              </w:numPr>
                              <w:ind w:leftChars="0"/>
                              <w:contextualSpacing/>
                              <w:jc w:val="both"/>
                            </w:pPr>
                            <w:r w:rsidRPr="00E653E3">
                              <w:t xml:space="preserve">For Receiver: </w:t>
                            </w:r>
                          </w:p>
                          <w:p w14:paraId="59E51258" w14:textId="77777777" w:rsidR="00475F5B" w:rsidRPr="00E653E3" w:rsidRDefault="00475F5B" w:rsidP="000C4B73">
                            <w:pPr>
                              <w:pStyle w:val="ListParagraph"/>
                              <w:numPr>
                                <w:ilvl w:val="1"/>
                                <w:numId w:val="2"/>
                              </w:numPr>
                              <w:ind w:leftChars="0"/>
                              <w:contextualSpacing/>
                              <w:jc w:val="both"/>
                            </w:pPr>
                            <w:r w:rsidRPr="00E653E3">
                              <w:t xml:space="preserve">Maintain at least the most recent record of &lt;peer MLD address, TID, sequence number&gt;. </w:t>
                            </w:r>
                          </w:p>
                          <w:p w14:paraId="43FDB227" w14:textId="77777777" w:rsidR="00475F5B" w:rsidRPr="00E653E3" w:rsidRDefault="00475F5B" w:rsidP="000C4B73">
                            <w:pPr>
                              <w:pStyle w:val="ListParagraph"/>
                              <w:numPr>
                                <w:ilvl w:val="1"/>
                                <w:numId w:val="2"/>
                              </w:numPr>
                              <w:ind w:leftChars="0"/>
                              <w:contextualSpacing/>
                              <w:jc w:val="both"/>
                            </w:pPr>
                            <w:r w:rsidRPr="00E653E3">
                              <w:t xml:space="preserve">Drop the frame with retry bit set and record match. </w:t>
                            </w:r>
                          </w:p>
                          <w:p w14:paraId="2C1DE7EF" w14:textId="77777777" w:rsidR="00475F5B" w:rsidRPr="00E653E3" w:rsidRDefault="00475F5B" w:rsidP="00475F5B">
                            <w:pPr>
                              <w:jc w:val="both"/>
                            </w:pPr>
                            <w:r w:rsidRPr="00E653E3">
                              <w:t xml:space="preserve">[Motion 122, #SP158, </w:t>
                            </w:r>
                            <w:sdt>
                              <w:sdtPr>
                                <w:id w:val="-821047376"/>
                                <w:citation/>
                              </w:sdtPr>
                              <w:sdtEndPr/>
                              <w:sdtContent>
                                <w:r w:rsidRPr="00E653E3">
                                  <w:fldChar w:fldCharType="begin"/>
                                </w:r>
                                <w:r w:rsidRPr="00475F5B">
                                  <w:rPr>
                                    <w:lang w:val="en-US"/>
                                  </w:rPr>
                                  <w:instrText xml:space="preserve"> CITATION 19_1755r7 \l 1033 </w:instrText>
                                </w:r>
                                <w:r w:rsidRPr="00E653E3">
                                  <w:fldChar w:fldCharType="separate"/>
                                </w:r>
                                <w:r w:rsidRPr="00475F5B">
                                  <w:rPr>
                                    <w:noProof/>
                                    <w:lang w:val="en-US"/>
                                  </w:rPr>
                                  <w:t>[10]</w:t>
                                </w:r>
                                <w:r w:rsidRPr="00E653E3">
                                  <w:fldChar w:fldCharType="end"/>
                                </w:r>
                              </w:sdtContent>
                            </w:sdt>
                            <w:r w:rsidRPr="00E653E3">
                              <w:t xml:space="preserve"> and </w:t>
                            </w:r>
                            <w:sdt>
                              <w:sdtPr>
                                <w:id w:val="2064140694"/>
                                <w:citation/>
                              </w:sdtPr>
                              <w:sdtEndPr/>
                              <w:sdtContent>
                                <w:r w:rsidRPr="00E653E3">
                                  <w:fldChar w:fldCharType="begin"/>
                                </w:r>
                                <w:r w:rsidRPr="00475F5B">
                                  <w:rPr>
                                    <w:lang w:val="en-US"/>
                                  </w:rPr>
                                  <w:instrText xml:space="preserve"> CITATION 20_0688r1 \l 1033 </w:instrText>
                                </w:r>
                                <w:r w:rsidRPr="00E653E3">
                                  <w:fldChar w:fldCharType="separate"/>
                                </w:r>
                                <w:r w:rsidRPr="00475F5B">
                                  <w:rPr>
                                    <w:noProof/>
                                    <w:lang w:val="en-US"/>
                                  </w:rPr>
                                  <w:t>[146]</w:t>
                                </w:r>
                                <w:r w:rsidRPr="00E653E3">
                                  <w:fldChar w:fldCharType="end"/>
                                </w:r>
                              </w:sdtContent>
                            </w:sdt>
                            <w:r w:rsidRPr="00E653E3">
                              <w:t>]</w:t>
                            </w:r>
                          </w:p>
                          <w:p w14:paraId="4ED65FB1" w14:textId="7A215F18" w:rsidR="00D96F54" w:rsidRDefault="00D96F54" w:rsidP="00475F5B">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68337" id="_x0000_s1027" type="#_x0000_t202" style="position:absolute;margin-left:416.8pt;margin-top:12.5pt;width:468pt;height:658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" o:allowincell="f" stroked="f">
                <v:textbox>
                  <w:txbxContent>
                    <w:p w14:paraId="5F70FAD4" w14:textId="77777777" w:rsidR="00D96F54" w:rsidRDefault="00D96F54" w:rsidP="00C82FB8">
                      <w:pPr>
                        <w:jc w:val="both"/>
                      </w:pPr>
                    </w:p>
                    <w:p w14:paraId="6D4A158D" w14:textId="77777777" w:rsidR="00475F5B" w:rsidRPr="00E653E3" w:rsidRDefault="00475F5B" w:rsidP="00475F5B">
                      <w:pPr>
                        <w:jc w:val="both"/>
                      </w:pPr>
                      <w:r w:rsidRPr="00E653E3">
                        <w:t xml:space="preserve">After multi-link setup, the following is enabled to deliver individual addressed QoS traffic of a TID without BA negotiation across links, where the TID is mapped, in R1.  </w:t>
                      </w:r>
                    </w:p>
                    <w:p w14:paraId="4E29A98C" w14:textId="77777777" w:rsidR="00475F5B" w:rsidRPr="00E653E3" w:rsidRDefault="00475F5B" w:rsidP="000C4B73">
                      <w:pPr>
                        <w:pStyle w:val="ListParagraph"/>
                        <w:numPr>
                          <w:ilvl w:val="0"/>
                          <w:numId w:val="2"/>
                        </w:numPr>
                        <w:ind w:leftChars="0"/>
                        <w:contextualSpacing/>
                        <w:jc w:val="both"/>
                      </w:pPr>
                      <w:r w:rsidRPr="00E653E3">
                        <w:t xml:space="preserve">For Transmitter: </w:t>
                      </w:r>
                    </w:p>
                    <w:p w14:paraId="2F5A4C48" w14:textId="77777777" w:rsidR="00475F5B" w:rsidRPr="00E653E3" w:rsidRDefault="00475F5B" w:rsidP="000C4B73">
                      <w:pPr>
                        <w:pStyle w:val="ListParagraph"/>
                        <w:numPr>
                          <w:ilvl w:val="1"/>
                          <w:numId w:val="2"/>
                        </w:numPr>
                        <w:ind w:leftChars="0"/>
                        <w:contextualSpacing/>
                        <w:jc w:val="both"/>
                      </w:pPr>
                      <w:r w:rsidRPr="00E653E3">
                        <w:t>Expand Table 10-5—Transmitter sequence number spaces to have a new entry Indexed by &lt;destined MLD Address, TID&gt; .</w:t>
                      </w:r>
                    </w:p>
                    <w:p w14:paraId="362D39A1" w14:textId="77777777" w:rsidR="00475F5B" w:rsidRPr="00E653E3" w:rsidRDefault="00475F5B" w:rsidP="000C4B73">
                      <w:pPr>
                        <w:pStyle w:val="ListParagraph"/>
                        <w:numPr>
                          <w:ilvl w:val="1"/>
                          <w:numId w:val="2"/>
                        </w:numPr>
                        <w:ind w:leftChars="0"/>
                        <w:contextualSpacing/>
                        <w:jc w:val="both"/>
                      </w:pPr>
                      <w:r w:rsidRPr="00E653E3">
                        <w:t xml:space="preserve">Continue to transmit the failed QoS Data frame until the retry counter is met. </w:t>
                      </w:r>
                    </w:p>
                    <w:p w14:paraId="0008964E" w14:textId="77777777" w:rsidR="00475F5B" w:rsidRPr="00E653E3" w:rsidRDefault="00475F5B" w:rsidP="000C4B73">
                      <w:pPr>
                        <w:pStyle w:val="ListParagraph"/>
                        <w:numPr>
                          <w:ilvl w:val="1"/>
                          <w:numId w:val="2"/>
                        </w:numPr>
                        <w:ind w:leftChars="0"/>
                        <w:contextualSpacing/>
                        <w:jc w:val="both"/>
                      </w:pPr>
                      <w:r w:rsidRPr="00E653E3">
                        <w:t xml:space="preserve">Cannot transmit other QoS Data frame from the same TID in any link until the current frame finish transmission or dropped.  </w:t>
                      </w:r>
                    </w:p>
                    <w:p w14:paraId="647AE661" w14:textId="77777777" w:rsidR="00475F5B" w:rsidRPr="00E653E3" w:rsidRDefault="00475F5B" w:rsidP="000C4B73">
                      <w:pPr>
                        <w:pStyle w:val="ListParagraph"/>
                        <w:numPr>
                          <w:ilvl w:val="0"/>
                          <w:numId w:val="2"/>
                        </w:numPr>
                        <w:ind w:leftChars="0"/>
                        <w:contextualSpacing/>
                        <w:jc w:val="both"/>
                      </w:pPr>
                      <w:r w:rsidRPr="00E653E3">
                        <w:t xml:space="preserve">For Receiver: </w:t>
                      </w:r>
                    </w:p>
                    <w:p w14:paraId="59E51258" w14:textId="77777777" w:rsidR="00475F5B" w:rsidRPr="00E653E3" w:rsidRDefault="00475F5B" w:rsidP="000C4B73">
                      <w:pPr>
                        <w:pStyle w:val="ListParagraph"/>
                        <w:numPr>
                          <w:ilvl w:val="1"/>
                          <w:numId w:val="2"/>
                        </w:numPr>
                        <w:ind w:leftChars="0"/>
                        <w:contextualSpacing/>
                        <w:jc w:val="both"/>
                      </w:pPr>
                      <w:r w:rsidRPr="00E653E3">
                        <w:t xml:space="preserve">Maintain at least the most recent record of &lt;peer MLD address, TID, sequence number&gt;. </w:t>
                      </w:r>
                    </w:p>
                    <w:p w14:paraId="43FDB227" w14:textId="77777777" w:rsidR="00475F5B" w:rsidRPr="00E653E3" w:rsidRDefault="00475F5B" w:rsidP="000C4B73">
                      <w:pPr>
                        <w:pStyle w:val="ListParagraph"/>
                        <w:numPr>
                          <w:ilvl w:val="1"/>
                          <w:numId w:val="2"/>
                        </w:numPr>
                        <w:ind w:leftChars="0"/>
                        <w:contextualSpacing/>
                        <w:jc w:val="both"/>
                      </w:pPr>
                      <w:r w:rsidRPr="00E653E3">
                        <w:t xml:space="preserve">Drop the frame with retry bit set and record match. </w:t>
                      </w:r>
                    </w:p>
                    <w:p w14:paraId="2C1DE7EF" w14:textId="77777777" w:rsidR="00475F5B" w:rsidRPr="00E653E3" w:rsidRDefault="00475F5B" w:rsidP="00475F5B">
                      <w:pPr>
                        <w:jc w:val="both"/>
                      </w:pPr>
                      <w:r w:rsidRPr="00E653E3">
                        <w:t xml:space="preserve">[Motion 122, #SP158, </w:t>
                      </w:r>
                      <w:sdt>
                        <w:sdtPr>
                          <w:id w:val="-821047376"/>
                          <w:citation/>
                        </w:sdtPr>
                        <w:sdtEndPr/>
                        <w:sdtContent>
                          <w:r w:rsidRPr="00E653E3">
                            <w:fldChar w:fldCharType="begin"/>
                          </w:r>
                          <w:r w:rsidRPr="00475F5B">
                            <w:rPr>
                              <w:lang w:val="en-US"/>
                            </w:rPr>
                            <w:instrText xml:space="preserve"> CITATION 19_1755r7 \l 1033 </w:instrText>
                          </w:r>
                          <w:r w:rsidRPr="00E653E3">
                            <w:fldChar w:fldCharType="separate"/>
                          </w:r>
                          <w:r w:rsidRPr="00475F5B">
                            <w:rPr>
                              <w:noProof/>
                              <w:lang w:val="en-US"/>
                            </w:rPr>
                            <w:t>[10]</w:t>
                          </w:r>
                          <w:r w:rsidRPr="00E653E3">
                            <w:fldChar w:fldCharType="end"/>
                          </w:r>
                        </w:sdtContent>
                      </w:sdt>
                      <w:r w:rsidRPr="00E653E3">
                        <w:t xml:space="preserve"> and </w:t>
                      </w:r>
                      <w:sdt>
                        <w:sdtPr>
                          <w:id w:val="2064140694"/>
                          <w:citation/>
                        </w:sdtPr>
                        <w:sdtEndPr/>
                        <w:sdtContent>
                          <w:r w:rsidRPr="00E653E3">
                            <w:fldChar w:fldCharType="begin"/>
                          </w:r>
                          <w:r w:rsidRPr="00475F5B">
                            <w:rPr>
                              <w:lang w:val="en-US"/>
                            </w:rPr>
                            <w:instrText xml:space="preserve"> CITATION 20_0688r1 \l 1033 </w:instrText>
                          </w:r>
                          <w:r w:rsidRPr="00E653E3">
                            <w:fldChar w:fldCharType="separate"/>
                          </w:r>
                          <w:r w:rsidRPr="00475F5B">
                            <w:rPr>
                              <w:noProof/>
                              <w:lang w:val="en-US"/>
                            </w:rPr>
                            <w:t>[146]</w:t>
                          </w:r>
                          <w:r w:rsidRPr="00E653E3">
                            <w:fldChar w:fldCharType="end"/>
                          </w:r>
                        </w:sdtContent>
                      </w:sdt>
                      <w:r w:rsidRPr="00E653E3">
                        <w:t>]</w:t>
                      </w:r>
                    </w:p>
                    <w:p w14:paraId="4ED65FB1" w14:textId="7A215F18" w:rsidR="00D96F54" w:rsidRDefault="00D96F54" w:rsidP="00475F5B">
                      <w:pPr>
                        <w:pStyle w:val="ListParagraph"/>
                        <w:ind w:leftChars="0" w:left="720"/>
                        <w:jc w:val="both"/>
                      </w:pPr>
                    </w:p>
                  </w:txbxContent>
                </v:textbox>
                <w10:wrap anchorx="margin"/>
              </v:shape>
            </w:pict>
          </mc:Fallback>
        </mc:AlternateContent>
      </w:r>
    </w:p>
    <w:p w14:paraId="7BA1ED64" w14:textId="2D38C93D"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78DA104D" w14:textId="60B05BD2" w:rsidR="00C82FB8" w:rsidRDefault="00C82FB8" w:rsidP="00F2637D"/>
    <w:p w14:paraId="68BF7F3F" w14:textId="15818CAD" w:rsidR="00C82FB8" w:rsidRDefault="00C82FB8" w:rsidP="00F2637D"/>
    <w:p w14:paraId="25FE74D5" w14:textId="2DD4DAC2" w:rsidR="00C82FB8" w:rsidRDefault="00C82FB8" w:rsidP="00F2637D"/>
    <w:p w14:paraId="59D913F9" w14:textId="77E02CF1" w:rsidR="00C82FB8" w:rsidRDefault="00C82FB8" w:rsidP="00F2637D"/>
    <w:p w14:paraId="6E29128F" w14:textId="38B9DF47" w:rsidR="00C82FB8" w:rsidRDefault="00C82FB8" w:rsidP="00F2637D"/>
    <w:p w14:paraId="4DB76CDA" w14:textId="10D7BAAB" w:rsidR="00C82FB8" w:rsidRDefault="00C82FB8" w:rsidP="00F2637D"/>
    <w:p w14:paraId="3F20F2EF" w14:textId="6E14993B" w:rsidR="00C82FB8" w:rsidRDefault="00C82FB8" w:rsidP="00F2637D"/>
    <w:p w14:paraId="2747678B" w14:textId="795C03C1" w:rsidR="00C82FB8" w:rsidRDefault="00C82FB8" w:rsidP="00F2637D"/>
    <w:p w14:paraId="5A08EF29" w14:textId="23CBCF0A" w:rsidR="00C82FB8" w:rsidRDefault="00C82FB8" w:rsidP="00F2637D"/>
    <w:p w14:paraId="5CD26F9F" w14:textId="1011216C" w:rsidR="00C82FB8" w:rsidRDefault="00C82FB8" w:rsidP="00F2637D"/>
    <w:p w14:paraId="7C3BECF8" w14:textId="21FEE3E7" w:rsidR="00C82FB8" w:rsidRDefault="00C82FB8" w:rsidP="00F2637D"/>
    <w:p w14:paraId="4A79C77F" w14:textId="3CE71DEA" w:rsidR="00C82FB8" w:rsidRDefault="00C82FB8" w:rsidP="00F2637D"/>
    <w:p w14:paraId="09737E7E" w14:textId="2EC84B24" w:rsidR="00C82FB8" w:rsidRDefault="00C82FB8" w:rsidP="00F2637D"/>
    <w:p w14:paraId="54F773BA" w14:textId="341F83A2" w:rsidR="00C82FB8" w:rsidRDefault="00C82FB8" w:rsidP="00F2637D"/>
    <w:p w14:paraId="3809A842" w14:textId="6588AD9D" w:rsidR="00C82FB8" w:rsidRDefault="00C82FB8" w:rsidP="00F2637D"/>
    <w:p w14:paraId="47793E5F" w14:textId="115A904A" w:rsidR="00C82FB8" w:rsidRDefault="00C82FB8" w:rsidP="00F2637D"/>
    <w:p w14:paraId="5A5E2F30" w14:textId="6A452924" w:rsidR="00C82FB8" w:rsidRDefault="00C82FB8" w:rsidP="00F2637D"/>
    <w:p w14:paraId="7A4828B6" w14:textId="3D4EB7C4" w:rsidR="00C82FB8" w:rsidRDefault="00C82FB8" w:rsidP="00F2637D"/>
    <w:p w14:paraId="0FECB88B" w14:textId="077053EA" w:rsidR="00C82FB8" w:rsidRDefault="00C82FB8" w:rsidP="00F2637D"/>
    <w:p w14:paraId="7B4FD9F2" w14:textId="416923FB" w:rsidR="00C82FB8" w:rsidRDefault="00C82FB8" w:rsidP="00F2637D"/>
    <w:p w14:paraId="799632D1" w14:textId="12286594" w:rsidR="00C82FB8" w:rsidRDefault="00C82FB8" w:rsidP="00F2637D"/>
    <w:p w14:paraId="32CD96BD" w14:textId="141C9E70" w:rsidR="00C82FB8" w:rsidRDefault="00C82FB8" w:rsidP="00F2637D"/>
    <w:p w14:paraId="28F6F6FF" w14:textId="256E52FB" w:rsidR="00C82FB8" w:rsidRDefault="00C82FB8" w:rsidP="00F2637D"/>
    <w:p w14:paraId="14721F75" w14:textId="792D8EC9" w:rsidR="00C82FB8" w:rsidRDefault="00C82FB8" w:rsidP="00F2637D"/>
    <w:p w14:paraId="63CBB991" w14:textId="199AD5F5" w:rsidR="00C82FB8" w:rsidRDefault="00C82FB8" w:rsidP="00F2637D"/>
    <w:p w14:paraId="640EC928" w14:textId="2647E35E" w:rsidR="00C82FB8" w:rsidRDefault="00C82FB8" w:rsidP="00F2637D"/>
    <w:p w14:paraId="2EEA4CD7" w14:textId="6D9296B7" w:rsidR="00C82FB8" w:rsidRDefault="00C82FB8" w:rsidP="00F2637D"/>
    <w:p w14:paraId="2BACD6AE" w14:textId="20B48FC7" w:rsidR="00C82FB8" w:rsidRDefault="00C82FB8" w:rsidP="00F2637D"/>
    <w:p w14:paraId="49FC9278" w14:textId="798BE2E0" w:rsidR="00C82FB8" w:rsidRDefault="00C82FB8" w:rsidP="00F2637D"/>
    <w:p w14:paraId="068BB10D" w14:textId="3813F4FF" w:rsidR="00C82FB8" w:rsidRDefault="00C82FB8" w:rsidP="00F2637D"/>
    <w:p w14:paraId="70AABA18" w14:textId="60B2144B" w:rsidR="00C82FB8" w:rsidRDefault="00C82FB8" w:rsidP="00F2637D"/>
    <w:p w14:paraId="2AC1588A" w14:textId="566E710F" w:rsidR="00C82FB8" w:rsidRDefault="00C82FB8" w:rsidP="00F2637D"/>
    <w:p w14:paraId="65F43EDD" w14:textId="661C8C22" w:rsidR="00C82FB8" w:rsidRDefault="00C82FB8" w:rsidP="00F2637D"/>
    <w:p w14:paraId="7038EB1C" w14:textId="52A08D8D" w:rsidR="00C82FB8" w:rsidRDefault="00C82FB8" w:rsidP="00F2637D"/>
    <w:p w14:paraId="74634824" w14:textId="77777777" w:rsidR="00C82FB8" w:rsidRDefault="00C82FB8" w:rsidP="00F2637D"/>
    <w:p w14:paraId="7DAE7AA3" w14:textId="77777777" w:rsidR="00C82FB8" w:rsidRDefault="00C82FB8" w:rsidP="00F2637D"/>
    <w:p w14:paraId="08275250" w14:textId="77777777" w:rsidR="00C82FB8" w:rsidRDefault="00C82FB8" w:rsidP="00F2637D"/>
    <w:p w14:paraId="3BB0DA23" w14:textId="77777777" w:rsidR="00C82FB8" w:rsidRDefault="00C82FB8" w:rsidP="00F2637D"/>
    <w:p w14:paraId="1A4D6816" w14:textId="77777777" w:rsidR="00522D9E" w:rsidRDefault="00522D9E" w:rsidP="00F2637D"/>
    <w:p w14:paraId="5974A433" w14:textId="79F2C3A3" w:rsidR="00F2637D" w:rsidRPr="004F3AF6" w:rsidRDefault="00F2637D" w:rsidP="00F2637D">
      <w:r w:rsidRPr="004F3AF6">
        <w:lastRenderedPageBreak/>
        <w:t>Interpretation of a Motion to Adopt</w:t>
      </w:r>
    </w:p>
    <w:p w14:paraId="6ACC0DDE" w14:textId="77777777" w:rsidR="00F2637D" w:rsidRPr="004C0F0A" w:rsidRDefault="00F2637D" w:rsidP="00F2637D">
      <w:pPr>
        <w:rPr>
          <w:lang w:eastAsia="ko-KR"/>
        </w:rPr>
      </w:pPr>
    </w:p>
    <w:p w14:paraId="313CF995" w14:textId="2895915B"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proofErr w:type="spellStart"/>
      <w:r w:rsidR="00600CBB">
        <w:rPr>
          <w:lang w:eastAsia="ko-KR"/>
        </w:rPr>
        <w:t>TGb</w:t>
      </w:r>
      <w:r w:rsidR="00890522">
        <w:rPr>
          <w:lang w:eastAsia="ko-KR"/>
        </w:rPr>
        <w:t>e</w:t>
      </w:r>
      <w:proofErr w:type="spellEnd"/>
      <w:r w:rsidR="00600CBB">
        <w:rPr>
          <w:lang w:eastAsia="ko-KR"/>
        </w:rPr>
        <w:t xml:space="preserve"> 0.1</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70ED821"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 xml:space="preserve">tended to be copied into the </w:t>
      </w:r>
      <w:proofErr w:type="spellStart"/>
      <w:r w:rsidR="00600CBB">
        <w:rPr>
          <w:b/>
          <w:bCs/>
          <w:i/>
          <w:iCs/>
          <w:lang w:eastAsia="ko-KR"/>
        </w:rPr>
        <w:t>TGb</w:t>
      </w:r>
      <w:r w:rsidR="00890522">
        <w:rPr>
          <w:b/>
          <w:bCs/>
          <w:i/>
          <w:iCs/>
          <w:lang w:eastAsia="ko-KR"/>
        </w:rPr>
        <w:t>e</w:t>
      </w:r>
      <w:proofErr w:type="spellEnd"/>
      <w:r w:rsidR="00FE54BD">
        <w:rPr>
          <w:rFonts w:hint="eastAsia"/>
          <w:b/>
          <w:bCs/>
          <w:i/>
          <w:iCs/>
          <w:lang w:eastAsia="ko-KR"/>
        </w:rPr>
        <w:t xml:space="preserve"> </w:t>
      </w:r>
      <w:r w:rsidR="00600CBB">
        <w:rPr>
          <w:b/>
          <w:bCs/>
          <w:i/>
          <w:iCs/>
          <w:lang w:eastAsia="ko-KR"/>
        </w:rPr>
        <w:t>D0.1</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Editi</w:t>
      </w:r>
      <w:r>
        <w:rPr>
          <w:b/>
          <w:bCs/>
          <w:i/>
          <w:iCs/>
          <w:lang w:eastAsia="ko-KR"/>
        </w:rPr>
        <w:t>ng instructions preceded by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w:t>
      </w:r>
      <w:r>
        <w:rPr>
          <w:b/>
          <w:bCs/>
          <w:i/>
          <w:iCs/>
          <w:lang w:eastAsia="ko-KR"/>
        </w:rPr>
        <w:t xml:space="preserve">tor” are instructions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to mod</w:t>
      </w:r>
      <w:r>
        <w:rPr>
          <w:b/>
          <w:bCs/>
          <w:i/>
          <w:iCs/>
          <w:lang w:eastAsia="ko-KR"/>
        </w:rPr>
        <w:t xml:space="preserve">ify existing material in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  As a result </w:t>
      </w:r>
      <w:r>
        <w:rPr>
          <w:b/>
          <w:bCs/>
          <w:i/>
          <w:iCs/>
          <w:lang w:eastAsia="ko-KR"/>
        </w:rPr>
        <w:t xml:space="preserve">of adopting the changes,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will execute the instructions </w:t>
      </w:r>
      <w:r>
        <w:rPr>
          <w:b/>
          <w:bCs/>
          <w:i/>
          <w:iCs/>
          <w:lang w:eastAsia="ko-KR"/>
        </w:rPr>
        <w:t xml:space="preserve">rather than copy them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w:t>
      </w:r>
    </w:p>
    <w:p w14:paraId="0FE7D8E6" w14:textId="77777777" w:rsidR="00FA5D88" w:rsidRDefault="00FA5D88" w:rsidP="00F2637D">
      <w:pPr>
        <w:rPr>
          <w:b/>
          <w:bCs/>
          <w:i/>
          <w:iCs/>
          <w:lang w:eastAsia="ko-KR"/>
        </w:rPr>
      </w:pPr>
    </w:p>
    <w:p w14:paraId="23DC161F" w14:textId="085D98F2" w:rsidR="005A4504" w:rsidRDefault="005A4504" w:rsidP="005A4504">
      <w:pPr>
        <w:rPr>
          <w:szCs w:val="22"/>
          <w:lang w:eastAsia="ko-KR"/>
        </w:rPr>
      </w:pPr>
    </w:p>
    <w:p w14:paraId="4D49783B"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16964887" w14:textId="77777777" w:rsidR="00FF0E49" w:rsidRDefault="00FF0E49" w:rsidP="001F0465">
      <w:pPr>
        <w:rPr>
          <w:rFonts w:ascii="TimesNewRomanPSMT" w:hAnsi="TimesNewRomanPSMT" w:hint="eastAsia"/>
          <w:color w:val="000000"/>
          <w:sz w:val="20"/>
        </w:rPr>
      </w:pPr>
    </w:p>
    <w:p w14:paraId="17C0335B" w14:textId="68666C51" w:rsidR="006C7B70" w:rsidRDefault="009660F8" w:rsidP="005D396C">
      <w:pPr>
        <w:rPr>
          <w:b/>
          <w:u w:val="single"/>
          <w:lang w:eastAsia="ko-KR"/>
        </w:rPr>
      </w:pPr>
      <w:r>
        <w:rPr>
          <w:b/>
          <w:u w:val="single"/>
        </w:rPr>
        <w:t>Propose</w:t>
      </w:r>
      <w:r>
        <w:rPr>
          <w:b/>
          <w:u w:val="single"/>
          <w:lang w:eastAsia="ko-KR"/>
        </w:rPr>
        <w:t xml:space="preserve">: </w:t>
      </w:r>
    </w:p>
    <w:p w14:paraId="6CA7DDDC" w14:textId="68E276B1" w:rsidR="001010DC" w:rsidRDefault="001010DC" w:rsidP="00212DB3">
      <w:pPr>
        <w:pStyle w:val="Bulleted"/>
        <w:widowControl w:val="0"/>
        <w:tabs>
          <w:tab w:val="clear" w:pos="360"/>
          <w:tab w:val="left" w:pos="2040"/>
        </w:tabs>
        <w:suppressAutoHyphens/>
        <w:spacing w:before="60" w:after="60" w:line="220" w:lineRule="atLeast"/>
        <w:ind w:left="0" w:firstLine="0"/>
        <w:rPr>
          <w:w w:val="100"/>
          <w:sz w:val="20"/>
          <w:szCs w:val="20"/>
        </w:rPr>
      </w:pPr>
    </w:p>
    <w:p w14:paraId="7917BA0A" w14:textId="759FCF47" w:rsidR="005D7D19" w:rsidRPr="00594207" w:rsidRDefault="005D7D19" w:rsidP="005D7D19">
      <w:pPr>
        <w:pStyle w:val="T"/>
        <w:rPr>
          <w:ins w:id="1" w:author="Huang, Po-kai" w:date="2020-07-01T16:54:00Z"/>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sidR="00F2061B">
        <w:rPr>
          <w:b/>
          <w:bCs/>
          <w:i/>
          <w:iCs/>
          <w:w w:val="100"/>
          <w:highlight w:val="yellow"/>
        </w:rPr>
        <w:t>Insert</w:t>
      </w:r>
      <w:r>
        <w:rPr>
          <w:b/>
          <w:bCs/>
          <w:i/>
          <w:iCs/>
          <w:w w:val="100"/>
          <w:highlight w:val="yellow"/>
        </w:rPr>
        <w:t xml:space="preserve"> clause</w:t>
      </w:r>
      <w:r w:rsidRPr="001D7D58">
        <w:rPr>
          <w:b/>
          <w:bCs/>
          <w:i/>
          <w:iCs/>
          <w:w w:val="100"/>
          <w:highlight w:val="yellow"/>
        </w:rPr>
        <w:t xml:space="preserve"> </w:t>
      </w:r>
      <w:r>
        <w:rPr>
          <w:b/>
          <w:bCs/>
          <w:i/>
          <w:iCs/>
          <w:w w:val="100"/>
          <w:highlight w:val="yellow"/>
        </w:rPr>
        <w:t>33.3.</w:t>
      </w:r>
      <w:r w:rsidR="00E9002F">
        <w:rPr>
          <w:b/>
          <w:bCs/>
          <w:i/>
          <w:iCs/>
          <w:w w:val="100"/>
          <w:highlight w:val="yellow"/>
        </w:rPr>
        <w:t>x</w:t>
      </w:r>
      <w:r>
        <w:rPr>
          <w:b/>
          <w:bCs/>
          <w:i/>
          <w:iCs/>
          <w:w w:val="100"/>
          <w:highlight w:val="yellow"/>
        </w:rPr>
        <w:t xml:space="preserve"> </w:t>
      </w:r>
      <w:r w:rsidRPr="00594207">
        <w:rPr>
          <w:b/>
          <w:bCs/>
          <w:i/>
          <w:iCs/>
          <w:w w:val="100"/>
          <w:highlight w:val="yellow"/>
        </w:rPr>
        <w:t>as follows</w:t>
      </w:r>
      <w:r w:rsidR="00356F8C">
        <w:rPr>
          <w:b/>
          <w:bCs/>
          <w:i/>
          <w:iCs/>
          <w:w w:val="100"/>
          <w:highlight w:val="yellow"/>
        </w:rPr>
        <w:t xml:space="preserve"> except green tag</w:t>
      </w:r>
      <w:r w:rsidRPr="00594207">
        <w:rPr>
          <w:b/>
          <w:bCs/>
          <w:i/>
          <w:iCs/>
          <w:w w:val="100"/>
          <w:highlight w:val="yellow"/>
        </w:rPr>
        <w:t>:</w:t>
      </w:r>
    </w:p>
    <w:p w14:paraId="1E4906D3" w14:textId="77777777" w:rsidR="005D7D19" w:rsidRDefault="005D7D19" w:rsidP="005D7D19">
      <w:pPr>
        <w:pStyle w:val="H4"/>
        <w:rPr>
          <w:w w:val="100"/>
        </w:rPr>
      </w:pPr>
      <w:r w:rsidRPr="00594207">
        <w:rPr>
          <w:w w:val="100"/>
        </w:rPr>
        <w:t>3</w:t>
      </w:r>
      <w:r>
        <w:rPr>
          <w:w w:val="100"/>
        </w:rPr>
        <w:t>3</w:t>
      </w:r>
      <w:r w:rsidRPr="00594207">
        <w:rPr>
          <w:w w:val="100"/>
        </w:rPr>
        <w:t>. Extreme High Throughput (EHT) MAC specification</w:t>
      </w:r>
    </w:p>
    <w:p w14:paraId="7297836C" w14:textId="77777777" w:rsidR="005D7D19" w:rsidRDefault="005D7D19" w:rsidP="005D7D19">
      <w:pPr>
        <w:pStyle w:val="T"/>
        <w:rPr>
          <w:b/>
          <w:bCs/>
          <w:lang w:eastAsia="en-US"/>
        </w:rPr>
      </w:pPr>
      <w:r w:rsidRPr="00FB6808">
        <w:rPr>
          <w:b/>
          <w:bCs/>
          <w:lang w:eastAsia="en-US"/>
        </w:rPr>
        <w:t>3</w:t>
      </w:r>
      <w:r>
        <w:rPr>
          <w:b/>
          <w:bCs/>
          <w:lang w:eastAsia="en-US"/>
        </w:rPr>
        <w:t>3</w:t>
      </w:r>
      <w:r w:rsidRPr="00FB6808">
        <w:rPr>
          <w:b/>
          <w:bCs/>
          <w:lang w:eastAsia="en-US"/>
        </w:rPr>
        <w:t>.</w:t>
      </w:r>
      <w:r>
        <w:rPr>
          <w:b/>
          <w:bCs/>
          <w:lang w:eastAsia="en-US"/>
        </w:rPr>
        <w:t>3</w:t>
      </w:r>
      <w:r w:rsidRPr="00FB6808">
        <w:rPr>
          <w:b/>
          <w:bCs/>
          <w:lang w:eastAsia="en-US"/>
        </w:rPr>
        <w:t xml:space="preserve"> Multi-link operation </w:t>
      </w:r>
    </w:p>
    <w:p w14:paraId="27930CE9" w14:textId="3D7A0E64" w:rsidR="005D7D19" w:rsidRDefault="005D7D19" w:rsidP="005D7D19">
      <w:pPr>
        <w:pStyle w:val="T"/>
        <w:rPr>
          <w:b/>
          <w:bCs/>
          <w:lang w:eastAsia="en-US"/>
        </w:rPr>
      </w:pPr>
      <w:r>
        <w:rPr>
          <w:b/>
          <w:bCs/>
          <w:lang w:eastAsia="en-US"/>
        </w:rPr>
        <w:t>33.3.</w:t>
      </w:r>
      <w:r w:rsidR="00477B03">
        <w:rPr>
          <w:b/>
          <w:bCs/>
          <w:lang w:eastAsia="en-US"/>
        </w:rPr>
        <w:t>x</w:t>
      </w:r>
      <w:r>
        <w:rPr>
          <w:b/>
          <w:bCs/>
          <w:lang w:eastAsia="en-US"/>
        </w:rPr>
        <w:t xml:space="preserve"> Multi-link device </w:t>
      </w:r>
      <w:r w:rsidR="00477B03">
        <w:rPr>
          <w:b/>
          <w:bCs/>
          <w:lang w:eastAsia="en-US"/>
        </w:rPr>
        <w:t>individual</w:t>
      </w:r>
      <w:r w:rsidR="00F305CE">
        <w:rPr>
          <w:b/>
          <w:bCs/>
          <w:lang w:eastAsia="en-US"/>
        </w:rPr>
        <w:t>ly</w:t>
      </w:r>
      <w:r w:rsidR="00477B03">
        <w:rPr>
          <w:b/>
          <w:bCs/>
          <w:lang w:eastAsia="en-US"/>
        </w:rPr>
        <w:t xml:space="preserve"> addressed data delivery without BA negotiation</w:t>
      </w:r>
      <w:r w:rsidR="00E9002F">
        <w:rPr>
          <w:b/>
          <w:bCs/>
          <w:lang w:eastAsia="en-US"/>
        </w:rPr>
        <w:t xml:space="preserve"> </w:t>
      </w:r>
      <w:r w:rsidR="00E9002F">
        <w:rPr>
          <w:color w:val="00B050"/>
        </w:rPr>
        <w:t>(M</w:t>
      </w:r>
      <w:r w:rsidR="00E9002F" w:rsidRPr="00E9002F">
        <w:rPr>
          <w:color w:val="00B050"/>
        </w:rPr>
        <w:t>otion 122, #SP158)</w:t>
      </w:r>
    </w:p>
    <w:p w14:paraId="11058841" w14:textId="6F9EE339" w:rsidR="00477B03" w:rsidDel="001A1961" w:rsidRDefault="00477B03" w:rsidP="005D7D19">
      <w:pPr>
        <w:pStyle w:val="T"/>
        <w:rPr>
          <w:del w:id="2" w:author="Huang, Po-kai" w:date="2020-09-23T20:36:00Z"/>
          <w:b/>
          <w:bCs/>
          <w:lang w:eastAsia="en-US"/>
        </w:rPr>
      </w:pPr>
      <w:del w:id="3" w:author="Huang, Po-kai" w:date="2020-09-23T20:36:00Z">
        <w:r w:rsidDel="001A1961">
          <w:rPr>
            <w:b/>
            <w:bCs/>
            <w:lang w:eastAsia="en-US"/>
          </w:rPr>
          <w:delText>33.3.x.1 General</w:delText>
        </w:r>
      </w:del>
    </w:p>
    <w:p w14:paraId="0F4CCF43" w14:textId="17FF5E50" w:rsidR="00C11F38" w:rsidRPr="00D2140A" w:rsidRDefault="005A0EEA" w:rsidP="00A13D4D">
      <w:pPr>
        <w:pStyle w:val="T"/>
        <w:rPr>
          <w:lang w:eastAsia="en-US"/>
        </w:rPr>
      </w:pPr>
      <w:r w:rsidRPr="00D70BEB">
        <w:rPr>
          <w:w w:val="100"/>
        </w:rPr>
        <w:t>A</w:t>
      </w:r>
      <w:r w:rsidR="00927920" w:rsidRPr="00D70BEB">
        <w:rPr>
          <w:w w:val="100"/>
        </w:rPr>
        <w:t xml:space="preserve"> non-AP MLD </w:t>
      </w:r>
      <w:r w:rsidR="00A13D4D" w:rsidRPr="00D70BEB">
        <w:rPr>
          <w:w w:val="100"/>
        </w:rPr>
        <w:t xml:space="preserve">or </w:t>
      </w:r>
      <w:r w:rsidRPr="00D70BEB">
        <w:rPr>
          <w:w w:val="100"/>
        </w:rPr>
        <w:t xml:space="preserve">an </w:t>
      </w:r>
      <w:r w:rsidR="00A13D4D" w:rsidRPr="00D70BEB">
        <w:rPr>
          <w:w w:val="100"/>
        </w:rPr>
        <w:t xml:space="preserve">AP MLD </w:t>
      </w:r>
      <w:r w:rsidR="00927920" w:rsidRPr="00D70BEB">
        <w:rPr>
          <w:w w:val="100"/>
        </w:rPr>
        <w:t xml:space="preserve">may deliver individual addressed </w:t>
      </w:r>
      <w:r w:rsidR="006766F7" w:rsidRPr="00D70BEB">
        <w:rPr>
          <w:w w:val="100"/>
        </w:rPr>
        <w:t>QoS D</w:t>
      </w:r>
      <w:r w:rsidR="00927920" w:rsidRPr="00D70BEB">
        <w:rPr>
          <w:w w:val="100"/>
        </w:rPr>
        <w:t>ata frame</w:t>
      </w:r>
      <w:r w:rsidR="00833A2A" w:rsidRPr="00D70BEB">
        <w:rPr>
          <w:w w:val="100"/>
        </w:rPr>
        <w:t>s</w:t>
      </w:r>
      <w:r w:rsidR="00927920" w:rsidRPr="00D70BEB">
        <w:rPr>
          <w:w w:val="100"/>
        </w:rPr>
        <w:t xml:space="preserve"> </w:t>
      </w:r>
      <w:r w:rsidR="007F0CAB" w:rsidRPr="00D70BEB">
        <w:rPr>
          <w:w w:val="100"/>
        </w:rPr>
        <w:t>belonging to a TID</w:t>
      </w:r>
      <w:r w:rsidR="00A13D4D" w:rsidRPr="00D70BEB">
        <w:rPr>
          <w:w w:val="100"/>
        </w:rPr>
        <w:t xml:space="preserve"> without BA negotiation</w:t>
      </w:r>
      <w:r w:rsidRPr="00D70BEB">
        <w:rPr>
          <w:w w:val="100"/>
        </w:rPr>
        <w:t xml:space="preserve"> to an associated AP MLD or non-AP MLD, respectively, </w:t>
      </w:r>
      <w:r w:rsidR="00A13D4D" w:rsidRPr="00D70BEB">
        <w:rPr>
          <w:w w:val="100"/>
        </w:rPr>
        <w:t xml:space="preserve">on the setup links subject to additional constraints in </w:t>
      </w:r>
      <w:r w:rsidR="00A13D4D" w:rsidRPr="004E4193">
        <w:rPr>
          <w:w w:val="100"/>
        </w:rPr>
        <w:t>33.3.4 (Link management</w:t>
      </w:r>
      <w:r w:rsidR="00A13D4D">
        <w:rPr>
          <w:w w:val="100"/>
        </w:rPr>
        <w:t>)</w:t>
      </w:r>
      <w:del w:id="4" w:author="Huang, Po-kai" w:date="2020-09-23T20:34:00Z">
        <w:r w:rsidR="00A13D4D" w:rsidDel="00D70BEB">
          <w:rPr>
            <w:w w:val="100"/>
          </w:rPr>
          <w:delText xml:space="preserve"> and 33.3.x.2 (Transmitter requirements)</w:delText>
        </w:r>
      </w:del>
      <w:r w:rsidR="00A13D4D">
        <w:rPr>
          <w:w w:val="100"/>
        </w:rPr>
        <w:t xml:space="preserve">. </w:t>
      </w:r>
      <w:del w:id="5" w:author="Huang, Po-kai" w:date="2020-09-23T20:30:00Z">
        <w:r w:rsidR="00C11F38" w:rsidDel="00D70BEB">
          <w:rPr>
            <w:lang w:eastAsia="en-US"/>
          </w:rPr>
          <w:delText xml:space="preserve">The non-AP STAs affiliated with the non-AP MLD or the APs affiliated with the AP MLD shall not follow SNS2 in </w:delText>
        </w:r>
        <w:r w:rsidR="00C11F38" w:rsidRPr="00185D2A" w:rsidDel="00D70BEB">
          <w:rPr>
            <w:lang w:eastAsia="en-US"/>
          </w:rPr>
          <w:delText>Table 10-5</w:delText>
        </w:r>
        <w:r w:rsidR="00C11F38" w:rsidDel="00D70BEB">
          <w:rPr>
            <w:lang w:eastAsia="en-US"/>
          </w:rPr>
          <w:delText xml:space="preserve"> (</w:delText>
        </w:r>
        <w:r w:rsidR="00C11F38" w:rsidRPr="00185D2A" w:rsidDel="00D70BEB">
          <w:rPr>
            <w:lang w:eastAsia="en-US"/>
          </w:rPr>
          <w:delText>Transmitter sequence number spaces</w:delText>
        </w:r>
        <w:r w:rsidR="00C11F38" w:rsidDel="00D70BEB">
          <w:rPr>
            <w:lang w:eastAsia="en-US"/>
          </w:rPr>
          <w:delText xml:space="preserve">) </w:delText>
        </w:r>
      </w:del>
      <w:del w:id="6" w:author="Huang, Po-kai" w:date="2020-09-23T20:41:00Z">
        <w:r w:rsidR="00C11F38" w:rsidDel="00D2140A">
          <w:rPr>
            <w:lang w:eastAsia="en-US"/>
          </w:rPr>
          <w:delText xml:space="preserve">to determine the sequence number of the transmitted </w:delText>
        </w:r>
        <w:r w:rsidR="00F305CE" w:rsidDel="00D2140A">
          <w:rPr>
            <w:lang w:eastAsia="en-US"/>
          </w:rPr>
          <w:delText>individually</w:delText>
        </w:r>
        <w:r w:rsidR="00C11F38" w:rsidDel="00D2140A">
          <w:rPr>
            <w:lang w:eastAsia="en-US"/>
          </w:rPr>
          <w:delText xml:space="preserve"> addressed </w:delText>
        </w:r>
        <w:r w:rsidR="00E9002F" w:rsidDel="00D2140A">
          <w:rPr>
            <w:lang w:eastAsia="en-US"/>
          </w:rPr>
          <w:delText>QoS D</w:delText>
        </w:r>
        <w:r w:rsidR="00C11F38" w:rsidDel="00D2140A">
          <w:rPr>
            <w:lang w:eastAsia="en-US"/>
          </w:rPr>
          <w:delText xml:space="preserve">ata frames that is delivered to the associated AP MLD or the associated non-AP MLD, respectively. </w:delText>
        </w:r>
      </w:del>
    </w:p>
    <w:p w14:paraId="1F83F51B" w14:textId="01FC4228" w:rsidR="00D2140A" w:rsidRDefault="00D2140A" w:rsidP="00D70BEB">
      <w:pPr>
        <w:pStyle w:val="T"/>
        <w:rPr>
          <w:ins w:id="7" w:author="Huang, Po-kai" w:date="2020-09-23T20:38:00Z"/>
          <w:lang w:eastAsia="en-US"/>
        </w:rPr>
      </w:pPr>
      <w:ins w:id="8" w:author="Huang, Po-kai" w:date="2020-09-23T20:38:00Z">
        <w:r>
          <w:rPr>
            <w:lang w:eastAsia="en-US"/>
          </w:rPr>
          <w:t>A</w:t>
        </w:r>
      </w:ins>
      <w:ins w:id="9" w:author="Huang, Po-kai" w:date="2020-09-24T17:07:00Z">
        <w:r w:rsidR="00F04D5C">
          <w:rPr>
            <w:lang w:eastAsia="en-US"/>
          </w:rPr>
          <w:t>n</w:t>
        </w:r>
      </w:ins>
      <w:ins w:id="10" w:author="Huang, Po-kai" w:date="2020-09-23T20:40:00Z">
        <w:r>
          <w:rPr>
            <w:lang w:eastAsia="en-US"/>
          </w:rPr>
          <w:t xml:space="preserve"> </w:t>
        </w:r>
      </w:ins>
      <w:ins w:id="11" w:author="Huang, Po-kai" w:date="2020-09-24T16:59:00Z">
        <w:r w:rsidR="00F04D5C">
          <w:rPr>
            <w:lang w:eastAsia="en-US"/>
          </w:rPr>
          <w:t xml:space="preserve">MLD </w:t>
        </w:r>
      </w:ins>
      <w:ins w:id="12" w:author="Huang, Po-kai" w:date="2020-09-23T20:40:00Z">
        <w:r>
          <w:rPr>
            <w:lang w:eastAsia="en-US"/>
          </w:rPr>
          <w:t>shall</w:t>
        </w:r>
      </w:ins>
      <w:ins w:id="13" w:author="Huang, Po-kai" w:date="2020-09-23T20:43:00Z">
        <w:r>
          <w:rPr>
            <w:lang w:eastAsia="en-US"/>
          </w:rPr>
          <w:t xml:space="preserve"> follow the rule as described in </w:t>
        </w:r>
        <w:r w:rsidRPr="00D70BEB">
          <w:rPr>
            <w:w w:val="100"/>
          </w:rPr>
          <w:t>10.3.2.14.2 (</w:t>
        </w:r>
        <w:r>
          <w:rPr>
            <w:w w:val="100"/>
          </w:rPr>
          <w:t>Transmitter requirements) to</w:t>
        </w:r>
      </w:ins>
      <w:ins w:id="14" w:author="Huang, Po-kai" w:date="2020-09-23T20:40:00Z">
        <w:r>
          <w:rPr>
            <w:lang w:eastAsia="en-US"/>
          </w:rPr>
          <w:t xml:space="preserve"> </w:t>
        </w:r>
      </w:ins>
      <w:ins w:id="15" w:author="Huang, Po-kai" w:date="2020-09-23T20:42:00Z">
        <w:r>
          <w:rPr>
            <w:w w:val="100"/>
          </w:rPr>
          <w:t xml:space="preserve">determine </w:t>
        </w:r>
        <w:r>
          <w:rPr>
            <w:lang w:eastAsia="en-US"/>
          </w:rPr>
          <w:t xml:space="preserve">the sequence number of </w:t>
        </w:r>
      </w:ins>
      <w:ins w:id="16" w:author="Huang, Po-kai" w:date="2020-09-23T20:55:00Z">
        <w:r w:rsidR="007036ED">
          <w:rPr>
            <w:lang w:eastAsia="en-US"/>
          </w:rPr>
          <w:t>an</w:t>
        </w:r>
      </w:ins>
      <w:ins w:id="17" w:author="Huang, Po-kai" w:date="2020-09-23T20:42:00Z">
        <w:r>
          <w:rPr>
            <w:lang w:eastAsia="en-US"/>
          </w:rPr>
          <w:t xml:space="preserve"> individually addressed QoS Data frames </w:t>
        </w:r>
      </w:ins>
      <w:ins w:id="18" w:author="Huang, Po-kai" w:date="2020-09-23T20:53:00Z">
        <w:r w:rsidR="00E51FE7">
          <w:rPr>
            <w:lang w:eastAsia="en-US"/>
          </w:rPr>
          <w:t xml:space="preserve">belonging to a TID </w:t>
        </w:r>
      </w:ins>
      <w:ins w:id="19" w:author="Huang, Po-kai" w:date="2020-09-23T20:42:00Z">
        <w:r>
          <w:rPr>
            <w:lang w:eastAsia="en-US"/>
          </w:rPr>
          <w:t xml:space="preserve">that is </w:t>
        </w:r>
      </w:ins>
      <w:ins w:id="20" w:author="Huang, Po-kai" w:date="2020-09-24T17:20:00Z">
        <w:r w:rsidR="003A716A">
          <w:rPr>
            <w:lang w:eastAsia="en-US"/>
          </w:rPr>
          <w:t>delivered to the associated MLD</w:t>
        </w:r>
      </w:ins>
      <w:ins w:id="21" w:author="Huang, Po-kai" w:date="2020-09-23T20:43:00Z">
        <w:r>
          <w:rPr>
            <w:w w:val="100"/>
          </w:rPr>
          <w:t>.</w:t>
        </w:r>
      </w:ins>
      <w:ins w:id="22" w:author="Huang, Po-kai" w:date="2020-09-23T20:40:00Z">
        <w:r>
          <w:rPr>
            <w:w w:val="100"/>
          </w:rPr>
          <w:t xml:space="preserve"> </w:t>
        </w:r>
      </w:ins>
    </w:p>
    <w:p w14:paraId="71D03922" w14:textId="6EFCA6A8" w:rsidR="00D70BEB" w:rsidRDefault="005A0EEA" w:rsidP="00D70BEB">
      <w:pPr>
        <w:pStyle w:val="T"/>
        <w:rPr>
          <w:ins w:id="23" w:author="Huang, Po-kai" w:date="2020-09-23T20:34:00Z"/>
          <w:lang w:eastAsia="en-US"/>
        </w:rPr>
      </w:pPr>
      <w:commentRangeStart w:id="24"/>
      <w:del w:id="25" w:author="Huang, Po-kai" w:date="2020-09-24T17:00:00Z">
        <w:r w:rsidDel="00F04D5C">
          <w:rPr>
            <w:lang w:eastAsia="en-US"/>
          </w:rPr>
          <w:delText>A</w:delText>
        </w:r>
      </w:del>
      <w:del w:id="26" w:author="Huang, Po-kai" w:date="2020-09-23T20:38:00Z">
        <w:r w:rsidR="00C11F38" w:rsidDel="00D2140A">
          <w:rPr>
            <w:lang w:eastAsia="en-US"/>
          </w:rPr>
          <w:delText>n</w:delText>
        </w:r>
      </w:del>
      <w:del w:id="27" w:author="Huang, Po-kai" w:date="2020-09-24T17:00:00Z">
        <w:r w:rsidR="00C11F38" w:rsidDel="00F04D5C">
          <w:rPr>
            <w:lang w:eastAsia="en-US"/>
          </w:rPr>
          <w:delText xml:space="preserve"> non-AP MLD or AP MLD</w:delText>
        </w:r>
      </w:del>
      <w:ins w:id="28" w:author="Huang, Po-kai" w:date="2020-09-24T17:00:00Z">
        <w:r w:rsidR="00F04D5C">
          <w:rPr>
            <w:lang w:eastAsia="en-US"/>
          </w:rPr>
          <w:t>An MLD</w:t>
        </w:r>
      </w:ins>
      <w:r w:rsidR="00C11F38">
        <w:rPr>
          <w:lang w:eastAsia="en-US"/>
        </w:rPr>
        <w:t xml:space="preserve"> </w:t>
      </w:r>
      <w:commentRangeEnd w:id="24"/>
      <w:r w:rsidR="00DA0FCF">
        <w:rPr>
          <w:rStyle w:val="CommentReference"/>
          <w:rFonts w:ascii="Calibri" w:eastAsia="Malgun Gothic" w:hAnsi="Calibri"/>
          <w:color w:val="auto"/>
          <w:w w:val="100"/>
          <w:lang w:val="en-GB" w:eastAsia="en-US"/>
        </w:rPr>
        <w:commentReference w:id="24"/>
      </w:r>
      <w:r w:rsidR="00C11F38">
        <w:rPr>
          <w:lang w:eastAsia="en-US"/>
        </w:rPr>
        <w:t>shall</w:t>
      </w:r>
      <w:ins w:id="29" w:author="Huang, Po-kai" w:date="2020-09-23T20:43:00Z">
        <w:r w:rsidR="00D2140A">
          <w:rPr>
            <w:lang w:eastAsia="en-US"/>
          </w:rPr>
          <w:t xml:space="preserve"> follow the rules as described in 10.3.2.14.3 (</w:t>
        </w:r>
        <w:r w:rsidR="00D2140A" w:rsidRPr="00D70BEB">
          <w:rPr>
            <w:lang w:eastAsia="en-US"/>
          </w:rPr>
          <w:t>Receiver requirements</w:t>
        </w:r>
        <w:r w:rsidR="00D2140A">
          <w:rPr>
            <w:lang w:eastAsia="en-US"/>
          </w:rPr>
          <w:t>) to</w:t>
        </w:r>
      </w:ins>
      <w:r w:rsidR="00C11F38">
        <w:rPr>
          <w:lang w:eastAsia="en-US"/>
        </w:rPr>
        <w:t xml:space="preserve"> discard duplicate </w:t>
      </w:r>
      <w:r w:rsidR="00F305CE">
        <w:rPr>
          <w:lang w:eastAsia="en-US"/>
        </w:rPr>
        <w:t>individually</w:t>
      </w:r>
      <w:r w:rsidR="00C11F38">
        <w:rPr>
          <w:lang w:eastAsia="en-US"/>
        </w:rPr>
        <w:t xml:space="preserve"> addressed </w:t>
      </w:r>
      <w:ins w:id="30" w:author="Huang, Po-kai" w:date="2020-09-23T20:52:00Z">
        <w:r w:rsidR="00E51FE7">
          <w:rPr>
            <w:lang w:eastAsia="en-US"/>
          </w:rPr>
          <w:t>QoS D</w:t>
        </w:r>
      </w:ins>
      <w:del w:id="31" w:author="Huang, Po-kai" w:date="2020-09-23T20:52:00Z">
        <w:r w:rsidR="00C11F38" w:rsidDel="00E51FE7">
          <w:rPr>
            <w:lang w:eastAsia="en-US"/>
          </w:rPr>
          <w:delText>d</w:delText>
        </w:r>
      </w:del>
      <w:r w:rsidR="00C11F38">
        <w:rPr>
          <w:lang w:eastAsia="en-US"/>
        </w:rPr>
        <w:t xml:space="preserve">ata frames </w:t>
      </w:r>
      <w:r w:rsidR="007F0CAB">
        <w:rPr>
          <w:lang w:eastAsia="en-US"/>
        </w:rPr>
        <w:t>belonging to a TID</w:t>
      </w:r>
      <w:r w:rsidR="00C11F38">
        <w:rPr>
          <w:lang w:eastAsia="en-US"/>
        </w:rPr>
        <w:t xml:space="preserve"> without BA negotiation</w:t>
      </w:r>
      <w:ins w:id="32" w:author="Huang, Po-kai" w:date="2020-09-23T20:44:00Z">
        <w:r w:rsidR="00D2140A">
          <w:rPr>
            <w:lang w:eastAsia="en-US"/>
          </w:rPr>
          <w:t xml:space="preserve"> </w:t>
        </w:r>
      </w:ins>
      <w:ins w:id="33" w:author="Huang, Po-kai" w:date="2020-09-23T20:46:00Z">
        <w:r w:rsidR="00E51FE7">
          <w:rPr>
            <w:lang w:eastAsia="en-US"/>
          </w:rPr>
          <w:t xml:space="preserve">that is </w:t>
        </w:r>
      </w:ins>
      <w:ins w:id="34" w:author="Huang, Po-kai" w:date="2020-09-24T17:19:00Z">
        <w:r w:rsidR="003A716A">
          <w:rPr>
            <w:lang w:eastAsia="en-US"/>
          </w:rPr>
          <w:t xml:space="preserve">delivered from </w:t>
        </w:r>
      </w:ins>
      <w:ins w:id="35" w:author="Huang, Po-kai" w:date="2020-09-24T17:00:00Z">
        <w:r w:rsidR="00F04D5C">
          <w:rPr>
            <w:lang w:eastAsia="en-US"/>
          </w:rPr>
          <w:t xml:space="preserve">the </w:t>
        </w:r>
      </w:ins>
      <w:ins w:id="36" w:author="Huang, Po-kai" w:date="2020-09-23T20:46:00Z">
        <w:r w:rsidR="00E51FE7">
          <w:rPr>
            <w:lang w:eastAsia="en-US"/>
          </w:rPr>
          <w:t xml:space="preserve">associated </w:t>
        </w:r>
      </w:ins>
      <w:ins w:id="37" w:author="Huang, Po-kai" w:date="2020-09-24T17:00:00Z">
        <w:r w:rsidR="00F04D5C">
          <w:rPr>
            <w:lang w:eastAsia="en-US"/>
          </w:rPr>
          <w:t>MLD</w:t>
        </w:r>
      </w:ins>
      <w:ins w:id="38" w:author="Huang, Po-kai" w:date="2020-09-23T20:46:00Z">
        <w:r w:rsidR="00E51FE7">
          <w:rPr>
            <w:lang w:eastAsia="en-US"/>
          </w:rPr>
          <w:t>.</w:t>
        </w:r>
      </w:ins>
      <w:ins w:id="39" w:author="Huang, Po-kai" w:date="2020-09-23T20:45:00Z">
        <w:r w:rsidR="00D2140A">
          <w:rPr>
            <w:lang w:eastAsia="en-US"/>
          </w:rPr>
          <w:t xml:space="preserve"> </w:t>
        </w:r>
      </w:ins>
      <w:del w:id="40" w:author="Huang, Po-kai" w:date="2020-09-23T20:43:00Z">
        <w:r w:rsidR="00C11F38" w:rsidDel="00D2140A">
          <w:rPr>
            <w:lang w:eastAsia="en-US"/>
          </w:rPr>
          <w:delText xml:space="preserve"> as described in </w:delText>
        </w:r>
      </w:del>
      <w:ins w:id="41" w:author="Huang, Po-kai" w:date="2020-09-23T20:32:00Z">
        <w:r w:rsidR="00D70BEB">
          <w:rPr>
            <w:lang w:eastAsia="en-US"/>
          </w:rPr>
          <w:t>.</w:t>
        </w:r>
      </w:ins>
    </w:p>
    <w:p w14:paraId="34822CCB" w14:textId="457ABC89" w:rsidR="00B72883" w:rsidRPr="008A0C06" w:rsidDel="00C04B65" w:rsidRDefault="00B72883" w:rsidP="00B72883">
      <w:pPr>
        <w:pStyle w:val="T"/>
        <w:jc w:val="left"/>
        <w:rPr>
          <w:del w:id="42" w:author="Huang, Po-kai" w:date="2020-09-24T18:33:00Z"/>
          <w:rFonts w:ascii="TimesNewRomanPSMT" w:eastAsia="Malgun Gothic" w:hAnsi="TimesNewRomanPSMT" w:hint="eastAsia"/>
          <w:w w:val="100"/>
          <w:lang w:val="en-GB" w:eastAsia="en-US"/>
        </w:rPr>
      </w:pPr>
      <w:r w:rsidRPr="002F06E5">
        <w:rPr>
          <w:rFonts w:ascii="TimesNewRomanPSMT" w:eastAsia="Malgun Gothic" w:hAnsi="TimesNewRomanPSMT"/>
          <w:w w:val="100"/>
          <w:lang w:val="en-GB" w:eastAsia="en-US"/>
        </w:rPr>
        <w:t>A</w:t>
      </w:r>
      <w:ins w:id="43" w:author="Huang, Po-kai" w:date="2020-09-24T17:20:00Z">
        <w:r w:rsidR="003A716A">
          <w:rPr>
            <w:rFonts w:ascii="TimesNewRomanPSMT" w:eastAsia="Malgun Gothic" w:hAnsi="TimesNewRomanPSMT"/>
            <w:w w:val="100"/>
            <w:lang w:val="en-GB" w:eastAsia="en-US"/>
          </w:rPr>
          <w:t>n</w:t>
        </w:r>
      </w:ins>
      <w:r w:rsidRPr="002F06E5">
        <w:rPr>
          <w:rFonts w:ascii="TimesNewRomanPSMT" w:eastAsia="Malgun Gothic" w:hAnsi="TimesNewRomanPSMT"/>
          <w:w w:val="100"/>
          <w:lang w:val="en-GB" w:eastAsia="en-US"/>
        </w:rPr>
        <w:t xml:space="preserve"> </w:t>
      </w:r>
      <w:del w:id="44" w:author="Huang, Po-kai" w:date="2020-09-24T17:20:00Z">
        <w:r w:rsidRPr="002F06E5" w:rsidDel="003A716A">
          <w:rPr>
            <w:rFonts w:ascii="TimesNewRomanPSMT" w:eastAsia="Malgun Gothic" w:hAnsi="TimesNewRomanPSMT"/>
            <w:w w:val="100"/>
            <w:lang w:val="en-GB" w:eastAsia="en-US"/>
          </w:rPr>
          <w:delText xml:space="preserve">non-AP MLD or an AP </w:delText>
        </w:r>
      </w:del>
      <w:r w:rsidRPr="002F06E5">
        <w:rPr>
          <w:rFonts w:ascii="TimesNewRomanPSMT" w:eastAsia="Malgun Gothic" w:hAnsi="TimesNewRomanPSMT"/>
          <w:w w:val="100"/>
          <w:lang w:val="en-GB" w:eastAsia="en-US"/>
        </w:rPr>
        <w:t xml:space="preserve">MLD shall continue to deliver the failed </w:t>
      </w:r>
      <w:r>
        <w:rPr>
          <w:spacing w:val="-2"/>
          <w:w w:val="100"/>
        </w:rPr>
        <w:t xml:space="preserve">individually addressed </w:t>
      </w:r>
      <w:r w:rsidRPr="002F06E5">
        <w:rPr>
          <w:rFonts w:ascii="TimesNewRomanPSMT" w:eastAsia="Malgun Gothic" w:hAnsi="TimesNewRomanPSMT"/>
          <w:w w:val="100"/>
          <w:lang w:val="en-GB" w:eastAsia="en-US"/>
        </w:rPr>
        <w:t>QoS Data frame belonging to a TID</w:t>
      </w:r>
      <w:r>
        <w:rPr>
          <w:rFonts w:ascii="TimesNewRomanPSMT" w:eastAsia="Malgun Gothic" w:hAnsi="TimesNewRomanPSMT"/>
          <w:w w:val="100"/>
          <w:lang w:val="en-GB" w:eastAsia="en-US"/>
        </w:rPr>
        <w:t xml:space="preserve"> without BA negotiation</w:t>
      </w:r>
      <w:r w:rsidRPr="002F06E5">
        <w:rPr>
          <w:rFonts w:ascii="TimesNewRomanPSMT" w:eastAsia="Malgun Gothic" w:hAnsi="TimesNewRomanPSMT"/>
          <w:w w:val="100"/>
          <w:lang w:val="en-GB" w:eastAsia="en-US"/>
        </w:rPr>
        <w:t xml:space="preserve"> </w:t>
      </w:r>
      <w:r>
        <w:rPr>
          <w:lang w:eastAsia="en-US"/>
        </w:rPr>
        <w:t xml:space="preserve">to an associated </w:t>
      </w:r>
      <w:del w:id="45" w:author="Huang, Po-kai" w:date="2020-09-24T17:20:00Z">
        <w:r w:rsidDel="003A716A">
          <w:rPr>
            <w:lang w:eastAsia="en-US"/>
          </w:rPr>
          <w:delText>AP MLD or non-AP MLD, respectively</w:delText>
        </w:r>
      </w:del>
      <w:ins w:id="46" w:author="Huang, Po-kai" w:date="2020-09-24T17:20:00Z">
        <w:r w:rsidR="003A716A">
          <w:rPr>
            <w:lang w:eastAsia="en-US"/>
          </w:rPr>
          <w:t>MLD</w:t>
        </w:r>
      </w:ins>
      <w:r>
        <w:rPr>
          <w:lang w:eastAsia="en-US"/>
        </w:rPr>
        <w:t xml:space="preserve">, on the setup links subject to additional constraints (see </w:t>
      </w:r>
      <w:r w:rsidRPr="004E4193">
        <w:rPr>
          <w:w w:val="100"/>
        </w:rPr>
        <w:t>33.3.4 (Link management</w:t>
      </w:r>
      <w:r>
        <w:rPr>
          <w:w w:val="100"/>
        </w:rPr>
        <w:t xml:space="preserve">)) </w:t>
      </w:r>
      <w:r w:rsidRPr="002F06E5">
        <w:rPr>
          <w:rFonts w:ascii="TimesNewRomanPSMT" w:eastAsia="Malgun Gothic" w:hAnsi="TimesNewRomanPSMT"/>
          <w:w w:val="100"/>
          <w:lang w:val="en-GB" w:eastAsia="en-US"/>
        </w:rPr>
        <w:t xml:space="preserve">until </w:t>
      </w:r>
      <w:commentRangeStart w:id="47"/>
      <w:r w:rsidRPr="002F06E5">
        <w:rPr>
          <w:rFonts w:ascii="TimesNewRomanPSMT" w:eastAsia="Malgun Gothic" w:hAnsi="TimesNewRomanPSMT"/>
          <w:w w:val="100"/>
          <w:lang w:val="en-GB" w:eastAsia="en-US"/>
        </w:rPr>
        <w:t xml:space="preserve">the retry </w:t>
      </w:r>
      <w:r>
        <w:rPr>
          <w:rFonts w:ascii="TimesNewRomanPSMT" w:eastAsia="Malgun Gothic" w:hAnsi="TimesNewRomanPSMT"/>
          <w:w w:val="100"/>
          <w:lang w:val="en-GB" w:eastAsia="en-US"/>
        </w:rPr>
        <w:t>limit</w:t>
      </w:r>
      <w:r w:rsidRPr="002F06E5">
        <w:rPr>
          <w:rFonts w:ascii="TimesNewRomanPSMT" w:eastAsia="Malgun Gothic" w:hAnsi="TimesNewRomanPSMT"/>
          <w:w w:val="100"/>
          <w:lang w:val="en-GB" w:eastAsia="en-US"/>
        </w:rPr>
        <w:t xml:space="preserve"> is met</w:t>
      </w:r>
      <w:ins w:id="48" w:author="Huang, Po-kai" w:date="2020-09-24T18:29:00Z">
        <w:r w:rsidR="00C3284E">
          <w:rPr>
            <w:rFonts w:ascii="TimesNewRomanPSMT" w:eastAsia="Malgun Gothic" w:hAnsi="TimesNewRomanPSMT"/>
            <w:w w:val="100"/>
            <w:lang w:val="en-GB" w:eastAsia="en-US"/>
          </w:rPr>
          <w:t xml:space="preserve">, and </w:t>
        </w:r>
      </w:ins>
      <w:ins w:id="49" w:author="Huang, Po-kai" w:date="2020-09-24T18:35:00Z">
        <w:r w:rsidR="00C04B65">
          <w:rPr>
            <w:rFonts w:ascii="TimesNewRomanPSMT" w:eastAsia="Malgun Gothic" w:hAnsi="TimesNewRomanPSMT"/>
            <w:w w:val="100"/>
            <w:lang w:val="en-GB" w:eastAsia="en-US"/>
          </w:rPr>
          <w:t xml:space="preserve">a STA affiliated with the MLD shall not </w:t>
        </w:r>
      </w:ins>
      <w:proofErr w:type="spellStart"/>
      <w:ins w:id="50" w:author="Huang, Po-kai" w:date="2020-09-24T18:36:00Z">
        <w:r w:rsidR="00C04B65">
          <w:rPr>
            <w:rFonts w:ascii="TimesNewRomanPSMT" w:eastAsia="Malgun Gothic" w:hAnsi="TimesNewRomanPSMT"/>
            <w:w w:val="100"/>
            <w:lang w:val="en-GB" w:eastAsia="en-US"/>
          </w:rPr>
          <w:t>transmit</w:t>
        </w:r>
      </w:ins>
      <w:del w:id="51" w:author="Huang, Po-kai" w:date="2020-09-24T18:30:00Z">
        <w:r w:rsidRPr="002F06E5" w:rsidDel="00C3284E">
          <w:rPr>
            <w:rFonts w:ascii="TimesNewRomanPSMT" w:eastAsia="Malgun Gothic" w:hAnsi="TimesNewRomanPSMT"/>
            <w:w w:val="100"/>
            <w:lang w:val="en-GB" w:eastAsia="en-US"/>
          </w:rPr>
          <w:delText xml:space="preserve"> . </w:delText>
        </w:r>
        <w:commentRangeEnd w:id="47"/>
        <w:r w:rsidDel="00C3284E">
          <w:rPr>
            <w:rStyle w:val="CommentReference"/>
            <w:rFonts w:ascii="Calibri" w:eastAsia="Malgun Gothic" w:hAnsi="Calibri"/>
            <w:color w:val="auto"/>
            <w:w w:val="100"/>
            <w:lang w:val="en-GB" w:eastAsia="en-US"/>
          </w:rPr>
          <w:commentReference w:id="47"/>
        </w:r>
      </w:del>
      <w:commentRangeStart w:id="52"/>
      <w:del w:id="53" w:author="Huang, Po-kai" w:date="2020-09-24T18:11:00Z">
        <w:r w:rsidRPr="002F06E5" w:rsidDel="00DA0FCF">
          <w:rPr>
            <w:rFonts w:ascii="TimesNewRomanPSMT" w:eastAsia="Malgun Gothic" w:hAnsi="TimesNewRomanPSMT"/>
            <w:w w:val="100"/>
            <w:lang w:val="en-GB" w:eastAsia="en-US"/>
          </w:rPr>
          <w:delText>A non-AP MLD or an AP MLD</w:delText>
        </w:r>
      </w:del>
      <w:del w:id="54" w:author="Huang, Po-kai" w:date="2020-09-24T18:22:00Z">
        <w:r w:rsidRPr="002F06E5" w:rsidDel="00C3284E">
          <w:rPr>
            <w:rFonts w:ascii="TimesNewRomanPSMT" w:eastAsia="Malgun Gothic" w:hAnsi="TimesNewRomanPSMT"/>
            <w:w w:val="100"/>
            <w:lang w:val="en-GB" w:eastAsia="en-US"/>
          </w:rPr>
          <w:delText xml:space="preserve"> shall not deliver </w:delText>
        </w:r>
      </w:del>
      <w:r w:rsidRPr="002F06E5">
        <w:rPr>
          <w:rFonts w:ascii="TimesNewRomanPSMT" w:eastAsia="Malgun Gothic" w:hAnsi="TimesNewRomanPSMT"/>
          <w:w w:val="100"/>
          <w:lang w:val="en-GB" w:eastAsia="en-US"/>
        </w:rPr>
        <w:t>other</w:t>
      </w:r>
      <w:proofErr w:type="spellEnd"/>
      <w:r w:rsidRPr="002F06E5">
        <w:rPr>
          <w:rFonts w:ascii="TimesNewRomanPSMT" w:eastAsia="Malgun Gothic" w:hAnsi="TimesNewRomanPSMT"/>
          <w:w w:val="100"/>
          <w:lang w:val="en-GB" w:eastAsia="en-US"/>
        </w:rPr>
        <w:t xml:space="preserve"> </w:t>
      </w:r>
      <w:r>
        <w:rPr>
          <w:spacing w:val="-2"/>
          <w:w w:val="100"/>
        </w:rPr>
        <w:t xml:space="preserve">individually addressed </w:t>
      </w:r>
      <w:r w:rsidRPr="002F06E5">
        <w:rPr>
          <w:rFonts w:ascii="TimesNewRomanPSMT" w:eastAsia="Malgun Gothic" w:hAnsi="TimesNewRomanPSMT"/>
          <w:w w:val="100"/>
          <w:lang w:val="en-GB" w:eastAsia="en-US"/>
        </w:rPr>
        <w:t xml:space="preserve">QoS Data frames belonging to </w:t>
      </w:r>
      <w:ins w:id="55" w:author="Huang, Po-kai" w:date="2020-09-24T18:43:00Z">
        <w:r w:rsidR="00985931">
          <w:rPr>
            <w:rFonts w:ascii="TimesNewRomanPSMT" w:eastAsia="Malgun Gothic" w:hAnsi="TimesNewRomanPSMT"/>
            <w:w w:val="100"/>
            <w:lang w:val="en-GB" w:eastAsia="en-US"/>
          </w:rPr>
          <w:t>the</w:t>
        </w:r>
      </w:ins>
      <w:del w:id="56" w:author="Huang, Po-kai" w:date="2020-09-24T18:43:00Z">
        <w:r w:rsidRPr="002F06E5" w:rsidDel="00985931">
          <w:rPr>
            <w:rFonts w:ascii="TimesNewRomanPSMT" w:eastAsia="Malgun Gothic" w:hAnsi="TimesNewRomanPSMT"/>
            <w:w w:val="100"/>
            <w:lang w:val="en-GB" w:eastAsia="en-US"/>
          </w:rPr>
          <w:delText>a</w:delText>
        </w:r>
      </w:del>
      <w:r w:rsidRPr="002F06E5">
        <w:rPr>
          <w:rFonts w:ascii="TimesNewRomanPSMT" w:eastAsia="Malgun Gothic" w:hAnsi="TimesNewRomanPSMT"/>
          <w:w w:val="100"/>
          <w:lang w:val="en-GB" w:eastAsia="en-US"/>
        </w:rPr>
        <w:t xml:space="preserve"> TID </w:t>
      </w:r>
      <w:r>
        <w:rPr>
          <w:rFonts w:ascii="TimesNewRomanPSMT" w:eastAsia="Malgun Gothic" w:hAnsi="TimesNewRomanPSMT"/>
          <w:w w:val="100"/>
          <w:lang w:val="en-GB" w:eastAsia="en-US"/>
        </w:rPr>
        <w:t>without BA negotiation</w:t>
      </w:r>
      <w:ins w:id="57" w:author="Huang, Po-kai" w:date="2020-09-24T18:21:00Z">
        <w:r w:rsidR="00C3284E">
          <w:rPr>
            <w:rFonts w:ascii="TimesNewRomanPSMT" w:eastAsia="Malgun Gothic" w:hAnsi="TimesNewRomanPSMT"/>
            <w:w w:val="100"/>
            <w:lang w:val="en-GB" w:eastAsia="en-US"/>
          </w:rPr>
          <w:t xml:space="preserve"> </w:t>
        </w:r>
      </w:ins>
      <w:ins w:id="58" w:author="Huang, Po-kai" w:date="2020-09-24T18:36:00Z">
        <w:r w:rsidR="00C04B65">
          <w:rPr>
            <w:rFonts w:ascii="TimesNewRomanPSMT" w:eastAsia="Malgun Gothic" w:hAnsi="TimesNewRomanPSMT"/>
            <w:w w:val="100"/>
            <w:lang w:val="en-GB" w:eastAsia="en-US"/>
          </w:rPr>
          <w:t>to a</w:t>
        </w:r>
      </w:ins>
      <w:ins w:id="59" w:author="Huang, Po-kai" w:date="2020-09-24T18:39:00Z">
        <w:r w:rsidR="00C04B65">
          <w:rPr>
            <w:rFonts w:ascii="TimesNewRomanPSMT" w:eastAsia="Malgun Gothic" w:hAnsi="TimesNewRomanPSMT"/>
            <w:w w:val="100"/>
            <w:lang w:val="en-GB" w:eastAsia="en-US"/>
          </w:rPr>
          <w:t>nother</w:t>
        </w:r>
      </w:ins>
      <w:ins w:id="60" w:author="Huang, Po-kai" w:date="2020-09-24T18:36:00Z">
        <w:r w:rsidR="00C04B65">
          <w:rPr>
            <w:rFonts w:ascii="TimesNewRomanPSMT" w:eastAsia="Malgun Gothic" w:hAnsi="TimesNewRomanPSMT"/>
            <w:w w:val="100"/>
            <w:lang w:val="en-GB" w:eastAsia="en-US"/>
          </w:rPr>
          <w:t xml:space="preserve"> STA affiliated with the associated MLD on the corresponding link </w:t>
        </w:r>
      </w:ins>
      <w:del w:id="61" w:author="Huang, Po-kai" w:date="2020-09-24T18:36:00Z">
        <w:r w:rsidRPr="002F06E5" w:rsidDel="00C04B65">
          <w:rPr>
            <w:rFonts w:ascii="TimesNewRomanPSMT" w:eastAsia="Malgun Gothic" w:hAnsi="TimesNewRomanPSMT"/>
            <w:w w:val="100"/>
            <w:lang w:val="en-GB" w:eastAsia="en-US"/>
          </w:rPr>
          <w:delText xml:space="preserve"> </w:delText>
        </w:r>
        <w:r w:rsidDel="00C04B65">
          <w:rPr>
            <w:lang w:eastAsia="en-US"/>
          </w:rPr>
          <w:delText xml:space="preserve">to </w:delText>
        </w:r>
      </w:del>
      <w:del w:id="62" w:author="Huang, Po-kai" w:date="2020-09-24T18:30:00Z">
        <w:r w:rsidDel="00C3284E">
          <w:rPr>
            <w:lang w:eastAsia="en-US"/>
          </w:rPr>
          <w:delText>an</w:delText>
        </w:r>
      </w:del>
      <w:del w:id="63" w:author="Huang, Po-kai" w:date="2020-09-24T18:36:00Z">
        <w:r w:rsidDel="00C04B65">
          <w:rPr>
            <w:lang w:eastAsia="en-US"/>
          </w:rPr>
          <w:delText xml:space="preserve"> associated </w:delText>
        </w:r>
      </w:del>
      <w:del w:id="64" w:author="Huang, Po-kai" w:date="2020-09-24T18:11:00Z">
        <w:r w:rsidDel="00DA0FCF">
          <w:rPr>
            <w:lang w:eastAsia="en-US"/>
          </w:rPr>
          <w:delText>AP MLD or non-AP MLD, respectively</w:delText>
        </w:r>
      </w:del>
      <w:del w:id="65" w:author="Huang, Po-kai" w:date="2020-09-24T18:30:00Z">
        <w:r w:rsidDel="00C04B65">
          <w:rPr>
            <w:lang w:eastAsia="en-US"/>
          </w:rPr>
          <w:delText>,</w:delText>
        </w:r>
      </w:del>
      <w:del w:id="66" w:author="Huang, Po-kai" w:date="2020-09-24T18:39:00Z">
        <w:r w:rsidDel="00C04B65">
          <w:rPr>
            <w:lang w:eastAsia="en-US"/>
          </w:rPr>
          <w:delText xml:space="preserve"> </w:delText>
        </w:r>
      </w:del>
      <w:r w:rsidRPr="002F06E5">
        <w:rPr>
          <w:rFonts w:ascii="TimesNewRomanPSMT" w:eastAsia="Malgun Gothic" w:hAnsi="TimesNewRomanPSMT"/>
          <w:w w:val="100"/>
          <w:lang w:val="en-GB" w:eastAsia="en-US"/>
        </w:rPr>
        <w:t xml:space="preserve">until the current </w:t>
      </w:r>
      <w:r>
        <w:rPr>
          <w:spacing w:val="-2"/>
          <w:w w:val="100"/>
        </w:rPr>
        <w:t xml:space="preserve">individually addressed </w:t>
      </w:r>
      <w:r w:rsidRPr="002F06E5">
        <w:rPr>
          <w:rFonts w:ascii="TimesNewRomanPSMT" w:eastAsia="Malgun Gothic" w:hAnsi="TimesNewRomanPSMT"/>
          <w:w w:val="100"/>
          <w:lang w:val="en-GB" w:eastAsia="en-US"/>
        </w:rPr>
        <w:t>QoS Data frame belonging to the TID</w:t>
      </w:r>
      <w:r>
        <w:rPr>
          <w:rFonts w:ascii="TimesNewRomanPSMT" w:eastAsia="Malgun Gothic" w:hAnsi="TimesNewRomanPSMT"/>
          <w:w w:val="100"/>
          <w:lang w:val="en-GB" w:eastAsia="en-US"/>
        </w:rPr>
        <w:t xml:space="preserve"> without BA negotiation</w:t>
      </w:r>
      <w:r w:rsidRPr="002F06E5">
        <w:rPr>
          <w:rFonts w:ascii="TimesNewRomanPSMT" w:eastAsia="Malgun Gothic" w:hAnsi="TimesNewRomanPSMT"/>
          <w:w w:val="100"/>
          <w:lang w:val="en-GB" w:eastAsia="en-US"/>
        </w:rPr>
        <w:t xml:space="preserve"> finishes transmission or </w:t>
      </w:r>
      <w:commentRangeEnd w:id="52"/>
      <w:r w:rsidR="00C04B65">
        <w:rPr>
          <w:rStyle w:val="CommentReference"/>
          <w:rFonts w:ascii="Calibri" w:eastAsia="Malgun Gothic" w:hAnsi="Calibri"/>
          <w:color w:val="auto"/>
          <w:w w:val="100"/>
          <w:lang w:val="en-GB" w:eastAsia="en-US"/>
        </w:rPr>
        <w:commentReference w:id="52"/>
      </w:r>
      <w:r w:rsidRPr="002F06E5">
        <w:rPr>
          <w:rFonts w:ascii="TimesNewRomanPSMT" w:eastAsia="Malgun Gothic" w:hAnsi="TimesNewRomanPSMT"/>
          <w:w w:val="100"/>
          <w:lang w:val="en-GB" w:eastAsia="en-US"/>
        </w:rPr>
        <w:t xml:space="preserve">dropped.  </w:t>
      </w:r>
    </w:p>
    <w:p w14:paraId="0427421F" w14:textId="4AF3D231" w:rsidR="001010DC" w:rsidRPr="00F04D5C" w:rsidDel="00AE0432" w:rsidRDefault="001010DC">
      <w:pPr>
        <w:pStyle w:val="T"/>
        <w:jc w:val="left"/>
        <w:rPr>
          <w:del w:id="67" w:author="Huang, Po-kai" w:date="2020-09-23T20:17:00Z"/>
          <w:w w:val="100"/>
        </w:rPr>
        <w:pPrChange w:id="68" w:author="Huang, Po-kai" w:date="2020-09-24T18:33:00Z">
          <w:pPr>
            <w:pStyle w:val="T"/>
          </w:pPr>
        </w:pPrChange>
      </w:pPr>
      <w:bookmarkStart w:id="69" w:name="RTF31333635363a2048342c312e"/>
    </w:p>
    <w:p w14:paraId="7E32E3ED" w14:textId="5F46B7BC" w:rsidR="001010DC" w:rsidRPr="001010DC" w:rsidRDefault="001010DC" w:rsidP="001010DC">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Change clause</w:t>
      </w:r>
      <w:r w:rsidRPr="001D7D58">
        <w:rPr>
          <w:b/>
          <w:bCs/>
          <w:i/>
          <w:iCs/>
          <w:w w:val="100"/>
          <w:highlight w:val="yellow"/>
        </w:rPr>
        <w:t xml:space="preserve"> </w:t>
      </w:r>
      <w:r>
        <w:rPr>
          <w:b/>
          <w:bCs/>
          <w:i/>
          <w:iCs/>
          <w:w w:val="100"/>
          <w:highlight w:val="yellow"/>
        </w:rPr>
        <w:t xml:space="preserve">10.3.2.14 </w:t>
      </w:r>
      <w:r w:rsidRPr="00594207">
        <w:rPr>
          <w:b/>
          <w:bCs/>
          <w:i/>
          <w:iCs/>
          <w:w w:val="100"/>
          <w:highlight w:val="yellow"/>
        </w:rPr>
        <w:t>as follows</w:t>
      </w:r>
      <w:r>
        <w:rPr>
          <w:b/>
          <w:bCs/>
          <w:i/>
          <w:iCs/>
          <w:w w:val="100"/>
          <w:highlight w:val="yellow"/>
        </w:rPr>
        <w:t xml:space="preserve"> (track change on)</w:t>
      </w:r>
      <w:r w:rsidRPr="00594207">
        <w:rPr>
          <w:b/>
          <w:bCs/>
          <w:i/>
          <w:iCs/>
          <w:w w:val="100"/>
          <w:highlight w:val="yellow"/>
        </w:rPr>
        <w:t>:</w:t>
      </w:r>
    </w:p>
    <w:p w14:paraId="777F02D4" w14:textId="163180CF" w:rsidR="001010DC" w:rsidRDefault="001010DC" w:rsidP="001010DC">
      <w:pPr>
        <w:pStyle w:val="H4"/>
        <w:numPr>
          <w:ilvl w:val="0"/>
          <w:numId w:val="3"/>
        </w:numPr>
        <w:rPr>
          <w:w w:val="100"/>
        </w:rPr>
      </w:pPr>
      <w:r>
        <w:rPr>
          <w:w w:val="100"/>
        </w:rPr>
        <w:lastRenderedPageBreak/>
        <w:t>Duplicate detection and recovery</w:t>
      </w:r>
      <w:bookmarkEnd w:id="69"/>
    </w:p>
    <w:p w14:paraId="5E9C7148" w14:textId="77777777" w:rsidR="001010DC" w:rsidRDefault="001010DC" w:rsidP="001010DC">
      <w:pPr>
        <w:pStyle w:val="H5"/>
        <w:numPr>
          <w:ilvl w:val="0"/>
          <w:numId w:val="4"/>
        </w:numPr>
        <w:rPr>
          <w:w w:val="100"/>
        </w:rPr>
      </w:pPr>
      <w:r>
        <w:rPr>
          <w:w w:val="100"/>
        </w:rPr>
        <w:t>General</w:t>
      </w:r>
    </w:p>
    <w:p w14:paraId="32B2B125" w14:textId="77777777" w:rsidR="001010DC" w:rsidRDefault="001010DC" w:rsidP="001010DC">
      <w:pPr>
        <w:pStyle w:val="T"/>
        <w:keepNext/>
        <w:rPr>
          <w:spacing w:val="-2"/>
          <w:w w:val="100"/>
        </w:rPr>
      </w:pPr>
      <w:r>
        <w:rPr>
          <w:spacing w:val="-2"/>
          <w:w w:val="100"/>
        </w:rPr>
        <w:t>Because MAC-level acknowledgments and retransmissions are incorporated into the protocol, there is the possibility that a frame may be received more than once. The procedures defined in this subclause attempt to filter out these duplicates. Additional duplicate filtering is performed during Receive Buffer Operation for frames that are part of a block ack agreement as described in (Ed#57)</w:t>
      </w:r>
      <w:r>
        <w:rPr>
          <w:spacing w:val="-2"/>
          <w:w w:val="100"/>
        </w:rPr>
        <w:fldChar w:fldCharType="begin"/>
      </w:r>
      <w:r>
        <w:rPr>
          <w:spacing w:val="-2"/>
          <w:w w:val="100"/>
        </w:rPr>
        <w:instrText xml:space="preserve"> REF  RTF5f5265663133383133313231 \h</w:instrText>
      </w:r>
      <w:r>
        <w:rPr>
          <w:spacing w:val="-2"/>
          <w:w w:val="100"/>
        </w:rPr>
      </w:r>
      <w:r>
        <w:rPr>
          <w:spacing w:val="-2"/>
          <w:w w:val="100"/>
        </w:rPr>
        <w:fldChar w:fldCharType="separate"/>
      </w:r>
      <w:r>
        <w:rPr>
          <w:spacing w:val="-2"/>
          <w:w w:val="100"/>
        </w:rPr>
        <w:t>10.25.6 (HT-immediate block ack extensions)</w:t>
      </w:r>
      <w:r>
        <w:rPr>
          <w:spacing w:val="-2"/>
          <w:w w:val="100"/>
        </w:rPr>
        <w:fldChar w:fldCharType="end"/>
      </w:r>
      <w:r>
        <w:rPr>
          <w:spacing w:val="-2"/>
          <w:w w:val="100"/>
        </w:rPr>
        <w:t>.</w:t>
      </w:r>
    </w:p>
    <w:p w14:paraId="0C42B80E" w14:textId="77777777" w:rsidR="001010DC" w:rsidRDefault="001010DC" w:rsidP="001010DC">
      <w:pPr>
        <w:pStyle w:val="T"/>
        <w:rPr>
          <w:spacing w:val="-2"/>
          <w:w w:val="100"/>
        </w:rPr>
      </w:pPr>
      <w:r>
        <w:rPr>
          <w:spacing w:val="-2"/>
          <w:w w:val="100"/>
        </w:rPr>
        <w:t>Duplicate frame filtering is facilitated through the inclusion of a Sequence Control field</w:t>
      </w:r>
      <w:r>
        <w:rPr>
          <w:b/>
          <w:bCs/>
          <w:spacing w:val="-2"/>
          <w:w w:val="100"/>
        </w:rPr>
        <w:t xml:space="preserve"> </w:t>
      </w:r>
      <w:r>
        <w:rPr>
          <w:spacing w:val="-2"/>
          <w:w w:val="100"/>
        </w:rPr>
        <w:t xml:space="preserve">(consisting of a sequence number and fragment number) within Data, Management, and Extension frames, a TID subfield in the QoS Control field within QoS </w:t>
      </w:r>
      <w:r>
        <w:rPr>
          <w:w w:val="100"/>
        </w:rPr>
        <w:t>Data frame</w:t>
      </w:r>
      <w:r>
        <w:rPr>
          <w:spacing w:val="-2"/>
          <w:w w:val="100"/>
        </w:rPr>
        <w:t>s, and an ACI subfield in the Sequence Number field within QMFs</w:t>
      </w:r>
      <w:r>
        <w:rPr>
          <w:w w:val="100"/>
        </w:rPr>
        <w:t>(11ah), and a PTID/Subtype subfield in the Frame Control field within PV1 Data frames</w:t>
      </w:r>
      <w:r>
        <w:rPr>
          <w:spacing w:val="-2"/>
          <w:w w:val="100"/>
        </w:rPr>
        <w:t xml:space="preserve">. </w:t>
      </w:r>
    </w:p>
    <w:p w14:paraId="769B9BDE" w14:textId="77777777" w:rsidR="001010DC" w:rsidRDefault="001010DC" w:rsidP="001010DC">
      <w:pPr>
        <w:pStyle w:val="Note"/>
        <w:rPr>
          <w:w w:val="100"/>
        </w:rPr>
      </w:pPr>
      <w:r>
        <w:rPr>
          <w:w w:val="100"/>
        </w:rPr>
        <w:t xml:space="preserve">NOTE—In </w:t>
      </w:r>
      <w:r>
        <w:rPr>
          <w:w w:val="100"/>
        </w:rPr>
        <w:fldChar w:fldCharType="begin"/>
      </w:r>
      <w:r>
        <w:rPr>
          <w:w w:val="100"/>
        </w:rPr>
        <w:instrText xml:space="preserve"> REF  RTF31333635363a2048342c312e \h</w:instrText>
      </w:r>
      <w:r>
        <w:rPr>
          <w:w w:val="100"/>
        </w:rPr>
      </w:r>
      <w:r>
        <w:rPr>
          <w:w w:val="100"/>
        </w:rPr>
        <w:fldChar w:fldCharType="separate"/>
      </w:r>
      <w:r>
        <w:rPr>
          <w:w w:val="100"/>
        </w:rPr>
        <w:t>10.3.2.14 (Duplicate detection and recovery)</w:t>
      </w:r>
      <w:r>
        <w:rPr>
          <w:w w:val="100"/>
        </w:rPr>
        <w:fldChar w:fldCharType="end"/>
      </w:r>
      <w:r>
        <w:rPr>
          <w:w w:val="100"/>
        </w:rPr>
        <w:t xml:space="preserve">, Data frames with a value of 1 in the QoS subfield of the Subtype subfield are collectively referred to as </w:t>
      </w:r>
      <w:r>
        <w:rPr>
          <w:i/>
          <w:iCs/>
          <w:w w:val="100"/>
        </w:rPr>
        <w:t>QoS Data frames</w:t>
      </w:r>
      <w:r>
        <w:rPr>
          <w:w w:val="100"/>
        </w:rPr>
        <w:t>.</w:t>
      </w:r>
    </w:p>
    <w:p w14:paraId="4AB788FC" w14:textId="77777777" w:rsidR="001010DC" w:rsidRDefault="001010DC" w:rsidP="001010DC">
      <w:pPr>
        <w:pStyle w:val="H5"/>
        <w:numPr>
          <w:ilvl w:val="0"/>
          <w:numId w:val="5"/>
        </w:numPr>
        <w:rPr>
          <w:w w:val="100"/>
        </w:rPr>
      </w:pPr>
      <w:bookmarkStart w:id="70" w:name="RTF36323631373a2048352c312e"/>
      <w:r>
        <w:rPr>
          <w:w w:val="100"/>
        </w:rPr>
        <w:t>Transmitter requirements</w:t>
      </w:r>
      <w:bookmarkEnd w:id="70"/>
    </w:p>
    <w:p w14:paraId="7E0F16C4" w14:textId="6B27CDD0" w:rsidR="001010DC" w:rsidRDefault="001010DC" w:rsidP="001010DC">
      <w:pPr>
        <w:pStyle w:val="T"/>
        <w:rPr>
          <w:w w:val="100"/>
        </w:rPr>
      </w:pPr>
      <w:r>
        <w:rPr>
          <w:spacing w:val="-2"/>
          <w:w w:val="100"/>
        </w:rPr>
        <w:t xml:space="preserve">A STA maintains one or more sequence number spaces that are used when transmitting a frame to determine the sequence number for the frame. </w:t>
      </w:r>
      <w:ins w:id="71" w:author="Huang, Po-kai" w:date="2020-09-23T20:07:00Z">
        <w:r>
          <w:rPr>
            <w:spacing w:val="-2"/>
            <w:w w:val="100"/>
          </w:rPr>
          <w:t>A</w:t>
        </w:r>
      </w:ins>
      <w:ins w:id="72" w:author="Huang, Po-kai" w:date="2020-09-23T20:59:00Z">
        <w:r w:rsidR="009F49E9">
          <w:rPr>
            <w:spacing w:val="-2"/>
            <w:w w:val="100"/>
          </w:rPr>
          <w:t>n</w:t>
        </w:r>
      </w:ins>
      <w:ins w:id="73" w:author="Huang, Po-kai" w:date="2020-09-23T20:07:00Z">
        <w:r>
          <w:rPr>
            <w:spacing w:val="-2"/>
            <w:w w:val="100"/>
          </w:rPr>
          <w:t xml:space="preserve"> MLD maintains one or more sequence number spaces that are used when </w:t>
        </w:r>
      </w:ins>
      <w:ins w:id="74" w:author="Huang, Po-kai" w:date="2020-09-23T20:47:00Z">
        <w:r w:rsidR="00E51FE7">
          <w:rPr>
            <w:spacing w:val="-2"/>
            <w:w w:val="100"/>
          </w:rPr>
          <w:t>delivering</w:t>
        </w:r>
      </w:ins>
      <w:ins w:id="75" w:author="Huang, Po-kai" w:date="2020-09-23T20:07:00Z">
        <w:r>
          <w:rPr>
            <w:spacing w:val="-2"/>
            <w:w w:val="100"/>
          </w:rPr>
          <w:t xml:space="preserve"> a</w:t>
        </w:r>
      </w:ins>
      <w:ins w:id="76" w:author="Huang, Po-kai" w:date="2020-09-23T20:58:00Z">
        <w:r w:rsidR="009F49E9">
          <w:rPr>
            <w:spacing w:val="-2"/>
            <w:w w:val="100"/>
          </w:rPr>
          <w:t>n</w:t>
        </w:r>
      </w:ins>
      <w:ins w:id="77" w:author="Huang, Po-kai" w:date="2020-09-23T20:07:00Z">
        <w:r>
          <w:rPr>
            <w:spacing w:val="-2"/>
            <w:w w:val="100"/>
          </w:rPr>
          <w:t xml:space="preserve"> </w:t>
        </w:r>
      </w:ins>
      <w:ins w:id="78" w:author="Huang, Po-kai" w:date="2020-09-23T20:58:00Z">
        <w:r w:rsidR="009F49E9">
          <w:rPr>
            <w:w w:val="100"/>
          </w:rPr>
          <w:t>i</w:t>
        </w:r>
      </w:ins>
      <w:ins w:id="79" w:author="Huang, Po-kai" w:date="2020-09-23T20:12:00Z">
        <w:r>
          <w:rPr>
            <w:w w:val="100"/>
          </w:rPr>
          <w:t xml:space="preserve">ndividually addressed </w:t>
        </w:r>
      </w:ins>
      <w:ins w:id="80" w:author="Huang, Po-kai" w:date="2020-09-23T20:07:00Z">
        <w:r>
          <w:rPr>
            <w:spacing w:val="-2"/>
            <w:w w:val="100"/>
          </w:rPr>
          <w:t>QoS data frame</w:t>
        </w:r>
      </w:ins>
      <w:ins w:id="81" w:author="Huang, Po-kai" w:date="2020-09-23T20:13:00Z">
        <w:r>
          <w:rPr>
            <w:spacing w:val="-2"/>
            <w:w w:val="100"/>
          </w:rPr>
          <w:t xml:space="preserve"> to an associated MLD</w:t>
        </w:r>
      </w:ins>
      <w:ins w:id="82" w:author="Huang, Po-kai" w:date="2020-09-23T20:07:00Z">
        <w:r>
          <w:rPr>
            <w:spacing w:val="-2"/>
            <w:w w:val="100"/>
          </w:rPr>
          <w:t xml:space="preserve"> to determine the sequence number for the frame. </w:t>
        </w:r>
      </w:ins>
      <w:r>
        <w:rPr>
          <w:spacing w:val="-2"/>
          <w:w w:val="100"/>
        </w:rPr>
        <w:t xml:space="preserve">When multiple sequence number spaces are supported, the appropriate sequence number space is determined by information from the MAC control fields of the frame to be transmitted. Except as noted below, each sequence number space is represented by a modulo 4096 </w:t>
      </w:r>
      <w:proofErr w:type="gramStart"/>
      <w:r>
        <w:rPr>
          <w:spacing w:val="-2"/>
          <w:w w:val="100"/>
        </w:rPr>
        <w:t>counter</w:t>
      </w:r>
      <w:proofErr w:type="gramEnd"/>
      <w:r>
        <w:rPr>
          <w:spacing w:val="-2"/>
          <w:w w:val="100"/>
        </w:rPr>
        <w:t xml:space="preserve">, starting at 0 and incrementing by 1, for each MSDU or MMPDU transmitted using that sequence number space. </w:t>
      </w:r>
      <w:r>
        <w:rPr>
          <w:w w:val="100"/>
        </w:rPr>
        <w:t>(11aq)If dot11MACPrivacyActivated is true, the counter in each sequence number space shall be set to a random number modulo 4096 when the STA’s MAC address is changed.</w:t>
      </w:r>
    </w:p>
    <w:p w14:paraId="23E95AA3" w14:textId="77777777" w:rsidR="001010DC" w:rsidRDefault="001010DC" w:rsidP="001010DC">
      <w:pPr>
        <w:pStyle w:val="Note"/>
        <w:rPr>
          <w:w w:val="100"/>
        </w:rPr>
      </w:pPr>
      <w:r>
        <w:rPr>
          <w:w w:val="100"/>
        </w:rPr>
        <w:t>NOTE—Group addressed retransmissions of BUs use the same sequence number as the initial group addressed transmission of the BU. Individually addressed retransmissions of a group addressed BU delivered via DMS use the same sequence number as the initial individually addressed transmission of the BU. When a BU is delivered both using group addressing and individual addressing (e.g., when DMS is active but there are other associated STAs not using DMS), the sequence number might differ between the group addressed and individually addressed transmissions of the same BU.(M101)</w:t>
      </w:r>
    </w:p>
    <w:p w14:paraId="4A46D563" w14:textId="77777777" w:rsidR="001010DC" w:rsidRDefault="001010DC" w:rsidP="001010DC">
      <w:pPr>
        <w:pStyle w:val="T"/>
        <w:rPr>
          <w:spacing w:val="-2"/>
          <w:w w:val="100"/>
        </w:rPr>
      </w:pPr>
      <w:r>
        <w:rPr>
          <w:spacing w:val="-2"/>
          <w:w w:val="100"/>
        </w:rPr>
        <w:t>MPDUs that are part of the same MSDU or A</w:t>
      </w:r>
      <w:r>
        <w:rPr>
          <w:spacing w:val="-2"/>
          <w:w w:val="100"/>
        </w:rPr>
        <w:noBreakHyphen/>
        <w:t>MSDU shall have the same sequence number. Different MSDUs or A</w:t>
      </w:r>
      <w:r>
        <w:rPr>
          <w:spacing w:val="-2"/>
          <w:w w:val="100"/>
        </w:rPr>
        <w:noBreakHyphen/>
        <w:t>MSDUs have (with a high probability) a different sequence number.</w:t>
      </w:r>
    </w:p>
    <w:p w14:paraId="1A751D52" w14:textId="4D6AF79F" w:rsidR="001010DC" w:rsidRPr="00803229" w:rsidRDefault="001010DC" w:rsidP="001010DC">
      <w:pPr>
        <w:pStyle w:val="T"/>
        <w:rPr>
          <w:lang w:eastAsia="en-US"/>
        </w:rPr>
      </w:pPr>
      <w:r>
        <w:rPr>
          <w:w w:val="100"/>
        </w:rPr>
        <w:t>(#4281)</w:t>
      </w:r>
      <w:r>
        <w:rPr>
          <w:spacing w:val="-2"/>
          <w:w w:val="100"/>
        </w:rPr>
        <w:t>A transmitting STA</w:t>
      </w:r>
      <w:ins w:id="83" w:author="Huang, Po-kai" w:date="2020-09-23T20:25:00Z">
        <w:r w:rsidR="00D70BEB">
          <w:rPr>
            <w:spacing w:val="-2"/>
            <w:w w:val="100"/>
          </w:rPr>
          <w:t xml:space="preserve"> </w:t>
        </w:r>
      </w:ins>
      <w:del w:id="84" w:author="Huang, Po-kai" w:date="2020-09-23T20:10:00Z">
        <w:r w:rsidDel="001010DC">
          <w:rPr>
            <w:spacing w:val="-2"/>
            <w:w w:val="100"/>
          </w:rPr>
          <w:delText xml:space="preserve"> </w:delText>
        </w:r>
      </w:del>
      <w:r>
        <w:rPr>
          <w:spacing w:val="-2"/>
          <w:w w:val="100"/>
        </w:rPr>
        <w:t xml:space="preserve">shall support the applicable sequence number spaces defined in </w:t>
      </w:r>
      <w:r>
        <w:rPr>
          <w:spacing w:val="-2"/>
          <w:w w:val="100"/>
        </w:rPr>
        <w:fldChar w:fldCharType="begin"/>
      </w:r>
      <w:r>
        <w:rPr>
          <w:spacing w:val="-2"/>
          <w:w w:val="100"/>
        </w:rPr>
        <w:instrText xml:space="preserve"> REF  RTF37343836303a205461626c65 \h</w:instrText>
      </w:r>
      <w:r>
        <w:rPr>
          <w:spacing w:val="-2"/>
          <w:w w:val="100"/>
        </w:rPr>
      </w:r>
      <w:r>
        <w:rPr>
          <w:spacing w:val="-2"/>
          <w:w w:val="100"/>
        </w:rPr>
        <w:fldChar w:fldCharType="separate"/>
      </w:r>
      <w:r>
        <w:rPr>
          <w:spacing w:val="-2"/>
          <w:w w:val="100"/>
        </w:rPr>
        <w:t>Table 10-5 (Transmitter sequence number spaces)</w:t>
      </w:r>
      <w:r>
        <w:rPr>
          <w:spacing w:val="-2"/>
          <w:w w:val="100"/>
        </w:rPr>
        <w:fldChar w:fldCharType="end"/>
      </w:r>
      <w:ins w:id="85" w:author="Huang, Po-kai" w:date="2020-09-23T20:26:00Z">
        <w:r w:rsidR="00D70BEB">
          <w:rPr>
            <w:spacing w:val="-2"/>
            <w:w w:val="100"/>
          </w:rPr>
          <w:t xml:space="preserve"> unless specified otherwise</w:t>
        </w:r>
      </w:ins>
      <w:r>
        <w:rPr>
          <w:spacing w:val="-2"/>
          <w:w w:val="100"/>
        </w:rPr>
        <w:t xml:space="preserve">. </w:t>
      </w:r>
      <w:ins w:id="86" w:author="Huang, Po-kai" w:date="2020-09-23T20:10:00Z">
        <w:r>
          <w:rPr>
            <w:spacing w:val="-2"/>
            <w:w w:val="100"/>
          </w:rPr>
          <w:t>A</w:t>
        </w:r>
      </w:ins>
      <w:ins w:id="87" w:author="Huang, Po-kai" w:date="2020-09-23T20:59:00Z">
        <w:r w:rsidR="009F49E9">
          <w:rPr>
            <w:spacing w:val="-2"/>
            <w:w w:val="100"/>
          </w:rPr>
          <w:t>n</w:t>
        </w:r>
      </w:ins>
      <w:ins w:id="88" w:author="Huang, Po-kai" w:date="2020-09-23T20:11:00Z">
        <w:r>
          <w:rPr>
            <w:spacing w:val="-2"/>
            <w:w w:val="100"/>
          </w:rPr>
          <w:t xml:space="preserve"> MLD shall support </w:t>
        </w:r>
      </w:ins>
      <w:ins w:id="89" w:author="Huang, Po-kai" w:date="2020-09-23T20:22:00Z">
        <w:r w:rsidR="00AE0432">
          <w:rPr>
            <w:spacing w:val="-2"/>
            <w:w w:val="100"/>
          </w:rPr>
          <w:t>the applicable sequence number spaces</w:t>
        </w:r>
      </w:ins>
      <w:ins w:id="90" w:author="Huang, Po-kai" w:date="2020-09-23T20:11:00Z">
        <w:r>
          <w:rPr>
            <w:spacing w:val="-2"/>
            <w:w w:val="100"/>
          </w:rPr>
          <w:t xml:space="preserve"> defined in </w:t>
        </w:r>
        <w:r>
          <w:rPr>
            <w:spacing w:val="-2"/>
            <w:w w:val="100"/>
          </w:rPr>
          <w:fldChar w:fldCharType="begin"/>
        </w:r>
        <w:r>
          <w:rPr>
            <w:spacing w:val="-2"/>
            <w:w w:val="100"/>
          </w:rPr>
          <w:instrText xml:space="preserve"> REF  RTF37343836303a205461626c65 \h</w:instrText>
        </w:r>
      </w:ins>
      <w:r>
        <w:rPr>
          <w:spacing w:val="-2"/>
          <w:w w:val="100"/>
        </w:rPr>
      </w:r>
      <w:ins w:id="91" w:author="Huang, Po-kai" w:date="2020-09-23T20:11:00Z">
        <w:r>
          <w:rPr>
            <w:spacing w:val="-2"/>
            <w:w w:val="100"/>
          </w:rPr>
          <w:fldChar w:fldCharType="separate"/>
        </w:r>
        <w:r>
          <w:rPr>
            <w:spacing w:val="-2"/>
            <w:w w:val="100"/>
          </w:rPr>
          <w:t>Table 10-5 (Transmitter sequence number spaces)</w:t>
        </w:r>
        <w:r>
          <w:rPr>
            <w:spacing w:val="-2"/>
            <w:w w:val="100"/>
          </w:rPr>
          <w:fldChar w:fldCharType="end"/>
        </w:r>
        <w:r>
          <w:rPr>
            <w:spacing w:val="-2"/>
            <w:w w:val="100"/>
          </w:rPr>
          <w:t xml:space="preserve">. </w:t>
        </w:r>
      </w:ins>
      <w:ins w:id="92" w:author="Huang, Po-kai" w:date="2020-09-23T20:29:00Z">
        <w:r w:rsidR="00D70BEB">
          <w:rPr>
            <w:lang w:eastAsia="en-US"/>
          </w:rPr>
          <w:t>A STA</w:t>
        </w:r>
      </w:ins>
      <w:ins w:id="93" w:author="Huang, Po-kai" w:date="2020-09-23T20:25:00Z">
        <w:r w:rsidR="00D70BEB">
          <w:rPr>
            <w:lang w:eastAsia="en-US"/>
          </w:rPr>
          <w:t xml:space="preserve"> affiliated with </w:t>
        </w:r>
      </w:ins>
      <w:ins w:id="94" w:author="Huang, Po-kai" w:date="2020-09-23T20:49:00Z">
        <w:r w:rsidR="00E51FE7">
          <w:rPr>
            <w:lang w:eastAsia="en-US"/>
          </w:rPr>
          <w:t>a</w:t>
        </w:r>
      </w:ins>
      <w:ins w:id="95" w:author="Huang, Po-kai" w:date="2020-09-23T20:59:00Z">
        <w:r w:rsidR="009F49E9">
          <w:rPr>
            <w:lang w:eastAsia="en-US"/>
          </w:rPr>
          <w:t>n</w:t>
        </w:r>
      </w:ins>
      <w:ins w:id="96" w:author="Huang, Po-kai" w:date="2020-09-23T20:25:00Z">
        <w:r w:rsidR="00D70BEB">
          <w:rPr>
            <w:lang w:eastAsia="en-US"/>
          </w:rPr>
          <w:t xml:space="preserve"> MLD shall not </w:t>
        </w:r>
      </w:ins>
      <w:ins w:id="97" w:author="Huang, Po-kai" w:date="2020-09-23T20:48:00Z">
        <w:r w:rsidR="00E51FE7">
          <w:rPr>
            <w:lang w:eastAsia="en-US"/>
          </w:rPr>
          <w:t>support</w:t>
        </w:r>
      </w:ins>
      <w:ins w:id="98" w:author="Huang, Po-kai" w:date="2020-09-23T20:25:00Z">
        <w:r w:rsidR="00D70BEB">
          <w:rPr>
            <w:lang w:eastAsia="en-US"/>
          </w:rPr>
          <w:t xml:space="preserve"> SNS2 in </w:t>
        </w:r>
        <w:r w:rsidR="00D70BEB" w:rsidRPr="00185D2A">
          <w:rPr>
            <w:lang w:eastAsia="en-US"/>
          </w:rPr>
          <w:t>Table 10-5</w:t>
        </w:r>
        <w:r w:rsidR="00D70BEB">
          <w:rPr>
            <w:lang w:eastAsia="en-US"/>
          </w:rPr>
          <w:t xml:space="preserve"> (</w:t>
        </w:r>
        <w:r w:rsidR="00D70BEB" w:rsidRPr="00185D2A">
          <w:rPr>
            <w:lang w:eastAsia="en-US"/>
          </w:rPr>
          <w:t>Transmitter sequence number spaces</w:t>
        </w:r>
        <w:r w:rsidR="00D70BEB">
          <w:rPr>
            <w:lang w:eastAsia="en-US"/>
          </w:rPr>
          <w:t>)</w:t>
        </w:r>
      </w:ins>
      <w:ins w:id="99" w:author="Huang, Po-kai" w:date="2020-09-23T20:50:00Z">
        <w:r w:rsidR="00E51FE7">
          <w:rPr>
            <w:lang w:eastAsia="en-US"/>
          </w:rPr>
          <w:t xml:space="preserve"> to</w:t>
        </w:r>
      </w:ins>
      <w:ins w:id="100" w:author="Huang, Po-kai" w:date="2020-09-23T20:49:00Z">
        <w:r w:rsidR="00E51FE7">
          <w:rPr>
            <w:lang w:eastAsia="en-US"/>
          </w:rPr>
          <w:t xml:space="preserve"> </w:t>
        </w:r>
      </w:ins>
      <w:ins w:id="101" w:author="Huang, Po-kai" w:date="2020-09-23T20:50:00Z">
        <w:r w:rsidR="00E51FE7">
          <w:rPr>
            <w:w w:val="100"/>
          </w:rPr>
          <w:t xml:space="preserve">determine </w:t>
        </w:r>
        <w:r w:rsidR="00E51FE7">
          <w:rPr>
            <w:lang w:eastAsia="en-US"/>
          </w:rPr>
          <w:t xml:space="preserve">the sequence number of </w:t>
        </w:r>
      </w:ins>
      <w:ins w:id="102" w:author="Huang, Po-kai" w:date="2020-09-23T20:56:00Z">
        <w:r w:rsidR="007540AC">
          <w:rPr>
            <w:lang w:eastAsia="en-US"/>
          </w:rPr>
          <w:t>an</w:t>
        </w:r>
      </w:ins>
      <w:ins w:id="103" w:author="Huang, Po-kai" w:date="2020-09-23T20:50:00Z">
        <w:r w:rsidR="00E51FE7">
          <w:rPr>
            <w:lang w:eastAsia="en-US"/>
          </w:rPr>
          <w:t xml:space="preserve"> individually addressed QoS Data frames that is delivered to the associated MLD</w:t>
        </w:r>
      </w:ins>
      <w:ins w:id="104" w:author="Huang, Po-kai" w:date="2020-09-23T20:25:00Z">
        <w:r w:rsidR="00D70BEB">
          <w:rPr>
            <w:lang w:eastAsia="en-US"/>
          </w:rPr>
          <w:t xml:space="preserve">. </w:t>
        </w:r>
      </w:ins>
      <w:r>
        <w:rPr>
          <w:spacing w:val="-2"/>
          <w:w w:val="100"/>
        </w:rPr>
        <w:t xml:space="preserve">Applicability is defined by the Applies to column. The Status column indicates the level of support that is required if the Applies to column matches the transmission. </w:t>
      </w:r>
      <w:bookmarkStart w:id="105" w:name="_Hlk51859436"/>
      <w:r>
        <w:rPr>
          <w:spacing w:val="-2"/>
          <w:w w:val="100"/>
        </w:rPr>
        <w:t xml:space="preserve">The Multiplicity column indicates whether the sequence number space contains a single counter, or multiple counters and in the latter case identifies any indexes. </w:t>
      </w:r>
      <w:bookmarkEnd w:id="105"/>
      <w:r>
        <w:rPr>
          <w:spacing w:val="-2"/>
          <w:w w:val="100"/>
        </w:rPr>
        <w:t>The Transmitter requirements column identifies requirements for the operation of this sequence number space. The referenced requirements are defined at the end of the table.</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280"/>
        <w:gridCol w:w="2400"/>
        <w:gridCol w:w="1260"/>
        <w:gridCol w:w="1300"/>
        <w:gridCol w:w="1320"/>
      </w:tblGrid>
      <w:tr w:rsidR="001010DC" w14:paraId="08C7E85C" w14:textId="77777777" w:rsidTr="003B7854">
        <w:trPr>
          <w:jc w:val="center"/>
        </w:trPr>
        <w:tc>
          <w:tcPr>
            <w:tcW w:w="8560" w:type="dxa"/>
            <w:gridSpan w:val="6"/>
            <w:tcBorders>
              <w:top w:val="nil"/>
              <w:left w:val="nil"/>
              <w:bottom w:val="nil"/>
              <w:right w:val="nil"/>
            </w:tcBorders>
            <w:tcMar>
              <w:top w:w="120" w:type="dxa"/>
              <w:left w:w="120" w:type="dxa"/>
              <w:bottom w:w="60" w:type="dxa"/>
              <w:right w:w="120" w:type="dxa"/>
            </w:tcMar>
            <w:vAlign w:val="center"/>
          </w:tcPr>
          <w:p w14:paraId="19F28AEA" w14:textId="77777777" w:rsidR="001010DC" w:rsidRDefault="001010DC" w:rsidP="001010DC">
            <w:pPr>
              <w:pStyle w:val="TableTitle"/>
              <w:numPr>
                <w:ilvl w:val="0"/>
                <w:numId w:val="6"/>
              </w:numPr>
            </w:pPr>
            <w:bookmarkStart w:id="106" w:name="RTF37343836303a205461626c65"/>
            <w:r>
              <w:rPr>
                <w:w w:val="100"/>
              </w:rPr>
              <w:t>Transmitter sequence number spaces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6"/>
          </w:p>
        </w:tc>
      </w:tr>
      <w:tr w:rsidR="001010DC" w14:paraId="418C3B99" w14:textId="77777777" w:rsidTr="003B7854">
        <w:trPr>
          <w:trHeight w:val="1040"/>
          <w:jc w:val="center"/>
        </w:trPr>
        <w:tc>
          <w:tcPr>
            <w:tcW w:w="10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829D17C" w14:textId="77777777" w:rsidR="001010DC" w:rsidRDefault="001010DC" w:rsidP="003B7854">
            <w:pPr>
              <w:pStyle w:val="CellHeading"/>
            </w:pPr>
            <w:r>
              <w:rPr>
                <w:w w:val="100"/>
              </w:rPr>
              <w:t>Sequence number space identifier</w:t>
            </w:r>
          </w:p>
        </w:tc>
        <w:tc>
          <w:tcPr>
            <w:tcW w:w="12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56677F" w14:textId="77777777" w:rsidR="001010DC" w:rsidRDefault="001010DC" w:rsidP="003B7854">
            <w:pPr>
              <w:pStyle w:val="CellHeading"/>
            </w:pPr>
            <w:r>
              <w:rPr>
                <w:w w:val="100"/>
              </w:rPr>
              <w:t>Sequence number space</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8CD713E" w14:textId="77777777" w:rsidR="001010DC" w:rsidRDefault="001010DC" w:rsidP="003B7854">
            <w:pPr>
              <w:pStyle w:val="CellHeading"/>
            </w:pPr>
            <w:r>
              <w:rPr>
                <w:w w:val="100"/>
              </w:rPr>
              <w:t>Applies to</w:t>
            </w:r>
          </w:p>
        </w:tc>
        <w:tc>
          <w:tcPr>
            <w:tcW w:w="12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C7E25FA" w14:textId="77777777" w:rsidR="001010DC" w:rsidRDefault="001010DC" w:rsidP="003B7854">
            <w:pPr>
              <w:pStyle w:val="CellHeading"/>
            </w:pPr>
            <w:r>
              <w:rPr>
                <w:w w:val="100"/>
              </w:rPr>
              <w:t>Status</w:t>
            </w:r>
          </w:p>
        </w:tc>
        <w:tc>
          <w:tcPr>
            <w:tcW w:w="13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E83A21D" w14:textId="77777777" w:rsidR="001010DC" w:rsidRDefault="001010DC" w:rsidP="003B7854">
            <w:pPr>
              <w:pStyle w:val="CellHeading"/>
            </w:pPr>
            <w:r>
              <w:rPr>
                <w:w w:val="100"/>
              </w:rPr>
              <w:t>Multiplicity</w:t>
            </w:r>
          </w:p>
        </w:tc>
        <w:tc>
          <w:tcPr>
            <w:tcW w:w="13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AEF1882" w14:textId="77777777" w:rsidR="001010DC" w:rsidRDefault="001010DC" w:rsidP="003B7854">
            <w:pPr>
              <w:pStyle w:val="CellHeading"/>
            </w:pPr>
            <w:r>
              <w:rPr>
                <w:w w:val="100"/>
              </w:rPr>
              <w:t>Transmitter requirements</w:t>
            </w:r>
          </w:p>
        </w:tc>
      </w:tr>
      <w:tr w:rsidR="001010DC" w14:paraId="48FBF80C" w14:textId="77777777" w:rsidTr="003B7854">
        <w:trPr>
          <w:trHeight w:val="9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BD72689" w14:textId="77777777" w:rsidR="001010DC" w:rsidRDefault="001010DC" w:rsidP="003B7854">
            <w:pPr>
              <w:pStyle w:val="CellBody"/>
            </w:pPr>
            <w:r>
              <w:rPr>
                <w:w w:val="100"/>
              </w:rPr>
              <w:t>SNS1</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7EE3A53" w14:textId="77777777" w:rsidR="001010DC" w:rsidRDefault="001010DC" w:rsidP="003B7854">
            <w:pPr>
              <w:pStyle w:val="CellBody"/>
            </w:pPr>
            <w:r>
              <w:rPr>
                <w:w w:val="100"/>
              </w:rPr>
              <w:t>Baseline</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4052DA" w14:textId="77777777" w:rsidR="001010DC" w:rsidRDefault="001010DC" w:rsidP="003B7854">
            <w:pPr>
              <w:pStyle w:val="CellBody"/>
            </w:pPr>
            <w:r>
              <w:rPr>
                <w:w w:val="100"/>
              </w:rPr>
              <w:t>A STA transmitting a frame that is not covered by any of the other sequence number spaces.</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B740B9" w14:textId="77777777" w:rsidR="001010DC" w:rsidRDefault="001010DC" w:rsidP="003B7854">
            <w:pPr>
              <w:pStyle w:val="CellBody"/>
            </w:pPr>
            <w:r>
              <w:rPr>
                <w:w w:val="100"/>
              </w:rPr>
              <w:t>Mandatory</w:t>
            </w:r>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83AD6A5" w14:textId="77777777" w:rsidR="001010DC" w:rsidRDefault="001010DC" w:rsidP="003B7854">
            <w:pPr>
              <w:pStyle w:val="CellBody"/>
            </w:pPr>
            <w:r>
              <w:rPr>
                <w:w w:val="100"/>
              </w:rPr>
              <w:t>Single Instance</w:t>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4493ED3" w14:textId="77777777" w:rsidR="001010DC" w:rsidRDefault="001010DC" w:rsidP="003B7854">
            <w:pPr>
              <w:pStyle w:val="CellBody"/>
            </w:pPr>
            <w:r>
              <w:rPr>
                <w:w w:val="100"/>
              </w:rPr>
              <w:t>TR1</w:t>
            </w:r>
          </w:p>
        </w:tc>
      </w:tr>
      <w:tr w:rsidR="001010DC" w14:paraId="567978C2" w14:textId="77777777" w:rsidTr="003B7854">
        <w:trPr>
          <w:trHeight w:val="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567C492" w14:textId="77777777" w:rsidR="001010DC" w:rsidRDefault="001010DC" w:rsidP="003B7854">
            <w:pPr>
              <w:pStyle w:val="CellBody"/>
            </w:pPr>
            <w:r>
              <w:rPr>
                <w:w w:val="100"/>
              </w:rPr>
              <w:lastRenderedPageBreak/>
              <w:t>SNS2</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8ECD134" w14:textId="77777777" w:rsidR="001010DC" w:rsidRDefault="001010DC" w:rsidP="003B7854">
            <w:pPr>
              <w:pStyle w:val="CellBody"/>
            </w:pPr>
            <w:r>
              <w:rPr>
                <w:w w:val="100"/>
              </w:rPr>
              <w:t>Individually addressed QoS Data</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022B2A0" w14:textId="77777777" w:rsidR="001010DC" w:rsidRDefault="001010DC" w:rsidP="003B7854">
            <w:pPr>
              <w:pStyle w:val="CellBody"/>
            </w:pPr>
            <w:r>
              <w:rPr>
                <w:w w:val="100"/>
              </w:rPr>
              <w:t>A STA transmitting an individually addressed QoS Data frame, excluding SNS5</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2B6BFB" w14:textId="77777777" w:rsidR="001010DC" w:rsidRDefault="001010DC" w:rsidP="003B7854">
            <w:pPr>
              <w:pStyle w:val="CellBody"/>
            </w:pPr>
            <w:r>
              <w:rPr>
                <w:w w:val="100"/>
              </w:rPr>
              <w:t>Mandatory</w:t>
            </w:r>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DA5D71" w14:textId="77777777" w:rsidR="001010DC" w:rsidRDefault="001010DC" w:rsidP="003B7854">
            <w:pPr>
              <w:pStyle w:val="CellBody"/>
            </w:pPr>
            <w:r>
              <w:rPr>
                <w:w w:val="100"/>
              </w:rPr>
              <w:t>Indexed by &lt;Address 1, TID&gt;</w:t>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E3F890D" w14:textId="77777777" w:rsidR="001010DC" w:rsidRDefault="001010DC" w:rsidP="003B7854">
            <w:pPr>
              <w:pStyle w:val="CellBody"/>
            </w:pPr>
          </w:p>
        </w:tc>
      </w:tr>
      <w:tr w:rsidR="001010DC" w14:paraId="408FF8AC" w14:textId="77777777" w:rsidTr="003B7854">
        <w:trPr>
          <w:trHeight w:val="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1A9DCB" w14:textId="77777777" w:rsidR="001010DC" w:rsidRDefault="001010DC" w:rsidP="003B7854">
            <w:pPr>
              <w:pStyle w:val="CellBody"/>
            </w:pPr>
            <w:r>
              <w:rPr>
                <w:w w:val="100"/>
              </w:rPr>
              <w:t>SNS3</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1243D20" w14:textId="77777777" w:rsidR="001010DC" w:rsidRDefault="001010DC" w:rsidP="003B7854">
            <w:pPr>
              <w:pStyle w:val="CellBody"/>
            </w:pPr>
            <w:r>
              <w:rPr>
                <w:w w:val="100"/>
              </w:rPr>
              <w:t>Time Priority Management</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649E04B" w14:textId="77777777" w:rsidR="001010DC" w:rsidRDefault="001010DC" w:rsidP="003B7854">
            <w:pPr>
              <w:pStyle w:val="CellBody"/>
            </w:pPr>
            <w:r>
              <w:rPr>
                <w:w w:val="100"/>
              </w:rPr>
              <w:t>A QoS STA transmitting a Time Priority Management frame</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B2E9E20" w14:textId="77777777" w:rsidR="001010DC" w:rsidRDefault="001010DC" w:rsidP="003B7854">
            <w:pPr>
              <w:pStyle w:val="CellBody"/>
            </w:pPr>
            <w:r>
              <w:rPr>
                <w:w w:val="100"/>
              </w:rPr>
              <w:t>Optional</w:t>
            </w:r>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674F54A" w14:textId="77777777" w:rsidR="001010DC" w:rsidRDefault="001010DC" w:rsidP="003B7854">
            <w:pPr>
              <w:pStyle w:val="CellBody"/>
            </w:pPr>
            <w:r>
              <w:rPr>
                <w:w w:val="100"/>
              </w:rPr>
              <w:t>Indexed by &lt;Address 1, TID&gt;</w:t>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FF2CC2F" w14:textId="77777777" w:rsidR="001010DC" w:rsidRDefault="001010DC" w:rsidP="003B7854">
            <w:pPr>
              <w:pStyle w:val="CellBody"/>
            </w:pPr>
          </w:p>
        </w:tc>
      </w:tr>
      <w:tr w:rsidR="001010DC" w14:paraId="4AEFE04D" w14:textId="77777777" w:rsidTr="003B7854">
        <w:trPr>
          <w:trHeight w:val="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E43B0E7" w14:textId="77777777" w:rsidR="001010DC" w:rsidRDefault="001010DC" w:rsidP="003B7854">
            <w:pPr>
              <w:pStyle w:val="CellBody"/>
            </w:pPr>
            <w:r>
              <w:rPr>
                <w:w w:val="100"/>
              </w:rPr>
              <w:t>SNS4</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5E686A1" w14:textId="77777777" w:rsidR="001010DC" w:rsidRDefault="001010DC" w:rsidP="003B7854">
            <w:pPr>
              <w:pStyle w:val="CellBody"/>
            </w:pPr>
            <w:r>
              <w:rPr>
                <w:w w:val="100"/>
              </w:rPr>
              <w:t>QMF</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C799F0" w14:textId="77777777" w:rsidR="001010DC" w:rsidRDefault="001010DC" w:rsidP="003B7854">
            <w:pPr>
              <w:pStyle w:val="CellBody"/>
            </w:pPr>
            <w:r>
              <w:rPr>
                <w:w w:val="100"/>
              </w:rPr>
              <w:t xml:space="preserve">A QMF STA transmitting a QMF </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698904" w14:textId="77777777" w:rsidR="001010DC" w:rsidRDefault="001010DC" w:rsidP="003B7854">
            <w:pPr>
              <w:pStyle w:val="CellBody"/>
            </w:pPr>
            <w:r>
              <w:rPr>
                <w:w w:val="100"/>
              </w:rPr>
              <w:t>Mandatory</w:t>
            </w:r>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BA4FD2" w14:textId="77777777" w:rsidR="001010DC" w:rsidRDefault="001010DC" w:rsidP="003B7854">
            <w:pPr>
              <w:pStyle w:val="CellBody"/>
            </w:pPr>
            <w:r>
              <w:rPr>
                <w:w w:val="100"/>
              </w:rPr>
              <w:t>Indexed by &lt;Address 1, AC&gt;</w:t>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C94FE63" w14:textId="77777777" w:rsidR="001010DC" w:rsidRDefault="001010DC" w:rsidP="003B7854">
            <w:pPr>
              <w:pStyle w:val="CellBody"/>
            </w:pPr>
            <w:r>
              <w:rPr>
                <w:w w:val="100"/>
              </w:rPr>
              <w:t>TR2</w:t>
            </w:r>
          </w:p>
        </w:tc>
      </w:tr>
      <w:tr w:rsidR="001010DC" w14:paraId="5828BB1C" w14:textId="77777777" w:rsidTr="003B7854">
        <w:trPr>
          <w:trHeight w:val="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F7CB69F" w14:textId="77777777" w:rsidR="001010DC" w:rsidRDefault="001010DC" w:rsidP="003B7854">
            <w:pPr>
              <w:pStyle w:val="CellBody"/>
            </w:pPr>
            <w:r>
              <w:rPr>
                <w:w w:val="100"/>
              </w:rPr>
              <w:t>SNS5</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76EB00" w14:textId="77777777" w:rsidR="001010DC" w:rsidRDefault="001010DC" w:rsidP="003B7854">
            <w:pPr>
              <w:pStyle w:val="CellBody"/>
            </w:pPr>
            <w:r>
              <w:rPr>
                <w:w w:val="100"/>
              </w:rPr>
              <w:t>QoS (+)Null</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220E94" w14:textId="77777777" w:rsidR="001010DC" w:rsidRDefault="001010DC" w:rsidP="003B7854">
            <w:pPr>
              <w:pStyle w:val="CellBody"/>
            </w:pPr>
            <w:r>
              <w:rPr>
                <w:w w:val="100"/>
              </w:rPr>
              <w:t>A STA transmitting a QoS (+)Null frame</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962AB7" w14:textId="77777777" w:rsidR="001010DC" w:rsidRDefault="001010DC" w:rsidP="003B7854">
            <w:pPr>
              <w:pStyle w:val="CellBody"/>
            </w:pPr>
            <w:r>
              <w:rPr>
                <w:w w:val="100"/>
              </w:rPr>
              <w:t>Mandatory</w:t>
            </w:r>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F19E5A" w14:textId="77777777" w:rsidR="001010DC" w:rsidRDefault="001010DC" w:rsidP="003B7854">
            <w:pPr>
              <w:pStyle w:val="CellBody"/>
            </w:pPr>
            <w:r>
              <w:rPr>
                <w:w w:val="100"/>
              </w:rPr>
              <w:t>None</w:t>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B549D70" w14:textId="77777777" w:rsidR="001010DC" w:rsidRDefault="001010DC" w:rsidP="003B7854">
            <w:pPr>
              <w:pStyle w:val="CellBody"/>
            </w:pPr>
            <w:r>
              <w:rPr>
                <w:w w:val="100"/>
              </w:rPr>
              <w:t>TR3</w:t>
            </w:r>
          </w:p>
        </w:tc>
      </w:tr>
      <w:tr w:rsidR="001010DC" w14:paraId="0171687D" w14:textId="77777777" w:rsidTr="003B7854">
        <w:trPr>
          <w:trHeight w:val="1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D9F10D1" w14:textId="77777777" w:rsidR="001010DC" w:rsidRDefault="001010DC" w:rsidP="003B7854">
            <w:pPr>
              <w:pStyle w:val="CellBody"/>
            </w:pPr>
            <w:r>
              <w:rPr>
                <w:w w:val="100"/>
              </w:rPr>
              <w:t>(11ah)SNS6</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54EE21" w14:textId="77777777" w:rsidR="001010DC" w:rsidRDefault="001010DC" w:rsidP="003B7854">
            <w:pPr>
              <w:pStyle w:val="CellBody"/>
            </w:pPr>
            <w:r>
              <w:rPr>
                <w:w w:val="100"/>
              </w:rPr>
              <w:t>Individually addressed PV1 Data frame</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40376A" w14:textId="77777777" w:rsidR="001010DC" w:rsidRDefault="001010DC" w:rsidP="003B7854">
            <w:pPr>
              <w:pStyle w:val="CellBody"/>
            </w:pPr>
            <w:r>
              <w:rPr>
                <w:w w:val="100"/>
              </w:rPr>
              <w:t>A STA operating as an S1G STA transmitting a PV1 Data frame</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59AA5AA" w14:textId="77777777" w:rsidR="001010DC" w:rsidRDefault="001010DC" w:rsidP="003B7854">
            <w:pPr>
              <w:pStyle w:val="CellBody"/>
            </w:pPr>
            <w:r>
              <w:rPr>
                <w:w w:val="100"/>
              </w:rPr>
              <w:t>Mandatory</w:t>
            </w:r>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8D24187" w14:textId="77777777" w:rsidR="001010DC" w:rsidRDefault="001010DC" w:rsidP="003B7854">
            <w:pPr>
              <w:pStyle w:val="CellBody"/>
            </w:pPr>
            <w:r>
              <w:rPr>
                <w:w w:val="100"/>
              </w:rPr>
              <w:t>Indexed by &lt;STA MAC Address identified by Address 1, PTID&gt;</w:t>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528988F" w14:textId="77777777" w:rsidR="001010DC" w:rsidRDefault="001010DC" w:rsidP="003B7854">
            <w:pPr>
              <w:pStyle w:val="CellBody"/>
            </w:pPr>
          </w:p>
        </w:tc>
      </w:tr>
      <w:tr w:rsidR="001010DC" w14:paraId="0A657AB8" w14:textId="77777777" w:rsidTr="003B7854">
        <w:trPr>
          <w:trHeight w:val="1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6C24246" w14:textId="77777777" w:rsidR="001010DC" w:rsidRDefault="001010DC" w:rsidP="003B7854">
            <w:pPr>
              <w:pStyle w:val="CellBody"/>
            </w:pPr>
            <w:r>
              <w:rPr>
                <w:w w:val="100"/>
              </w:rPr>
              <w:t>(11ah)SNS7</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575607C" w14:textId="77777777" w:rsidR="001010DC" w:rsidRDefault="001010DC" w:rsidP="003B7854">
            <w:pPr>
              <w:pStyle w:val="CellBody"/>
            </w:pPr>
            <w:r>
              <w:rPr>
                <w:w w:val="100"/>
              </w:rPr>
              <w:t>Individually addressed PV1 Management frame</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032706" w14:textId="77777777" w:rsidR="001010DC" w:rsidRDefault="001010DC" w:rsidP="003B7854">
            <w:pPr>
              <w:pStyle w:val="CellBody"/>
            </w:pPr>
            <w:r>
              <w:rPr>
                <w:w w:val="100"/>
              </w:rPr>
              <w:t>A STA operating as an S1G STA transmitting a PV1 Management frame</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AFCF0F0" w14:textId="77777777" w:rsidR="001010DC" w:rsidRDefault="001010DC" w:rsidP="003B7854">
            <w:pPr>
              <w:pStyle w:val="CellBody"/>
            </w:pPr>
            <w:r>
              <w:rPr>
                <w:w w:val="100"/>
              </w:rPr>
              <w:t>Mandatory</w:t>
            </w:r>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B40646" w14:textId="77777777" w:rsidR="001010DC" w:rsidRDefault="001010DC" w:rsidP="003B7854">
            <w:pPr>
              <w:pStyle w:val="CellBody"/>
            </w:pPr>
            <w:r>
              <w:rPr>
                <w:w w:val="100"/>
              </w:rPr>
              <w:t>Indexed by &lt;STA MAC Address identified by Address 1&gt;</w:t>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9617229" w14:textId="77777777" w:rsidR="001010DC" w:rsidRDefault="001010DC" w:rsidP="003B7854">
            <w:pPr>
              <w:pStyle w:val="CellBody"/>
            </w:pPr>
          </w:p>
        </w:tc>
      </w:tr>
      <w:tr w:rsidR="001010DC" w14:paraId="3491F757" w14:textId="77777777" w:rsidTr="003B7854">
        <w:trPr>
          <w:trHeight w:val="1160"/>
          <w:jc w:val="center"/>
          <w:ins w:id="107" w:author="Huang, Po-kai" w:date="2020-09-23T20:10:00Z"/>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BADABF2" w14:textId="2CB90CA5" w:rsidR="001010DC" w:rsidRDefault="001010DC" w:rsidP="001010DC">
            <w:pPr>
              <w:pStyle w:val="CellBody"/>
              <w:rPr>
                <w:ins w:id="108" w:author="Huang, Po-kai" w:date="2020-09-23T20:10:00Z"/>
                <w:w w:val="100"/>
              </w:rPr>
            </w:pPr>
            <w:ins w:id="109" w:author="Huang, Po-kai" w:date="2020-09-23T20:10:00Z">
              <w:r>
                <w:rPr>
                  <w:w w:val="100"/>
                </w:rPr>
                <w:t>MSNS1</w:t>
              </w:r>
            </w:ins>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AA29B9" w14:textId="5226D1BC" w:rsidR="001010DC" w:rsidRDefault="001010DC" w:rsidP="001010DC">
            <w:pPr>
              <w:pStyle w:val="CellBody"/>
              <w:rPr>
                <w:ins w:id="110" w:author="Huang, Po-kai" w:date="2020-09-23T20:10:00Z"/>
                <w:w w:val="100"/>
              </w:rPr>
            </w:pPr>
            <w:ins w:id="111" w:author="Huang, Po-kai" w:date="2020-09-23T20:10:00Z">
              <w:r>
                <w:rPr>
                  <w:w w:val="100"/>
                </w:rPr>
                <w:t>Individually addressed QoS Data</w:t>
              </w:r>
            </w:ins>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B0F6AA2" w14:textId="1B60A76E" w:rsidR="001010DC" w:rsidRDefault="001010DC" w:rsidP="001010DC">
            <w:pPr>
              <w:pStyle w:val="CellBody"/>
              <w:rPr>
                <w:ins w:id="112" w:author="Huang, Po-kai" w:date="2020-09-23T20:10:00Z"/>
                <w:w w:val="100"/>
              </w:rPr>
            </w:pPr>
            <w:ins w:id="113" w:author="Huang, Po-kai" w:date="2020-09-23T20:10:00Z">
              <w:r>
                <w:rPr>
                  <w:w w:val="100"/>
                </w:rPr>
                <w:t>A</w:t>
              </w:r>
            </w:ins>
            <w:ins w:id="114" w:author="Huang, Po-kai" w:date="2020-09-24T17:24:00Z">
              <w:r w:rsidR="003A716A">
                <w:rPr>
                  <w:w w:val="100"/>
                </w:rPr>
                <w:t>ny</w:t>
              </w:r>
            </w:ins>
            <w:ins w:id="115" w:author="Huang, Po-kai" w:date="2020-09-23T20:10:00Z">
              <w:r>
                <w:rPr>
                  <w:w w:val="100"/>
                </w:rPr>
                <w:t xml:space="preserve"> STA affiliated with a</w:t>
              </w:r>
            </w:ins>
            <w:ins w:id="116" w:author="Huang, Po-kai" w:date="2020-09-23T20:59:00Z">
              <w:r w:rsidR="009F49E9">
                <w:rPr>
                  <w:w w:val="100"/>
                </w:rPr>
                <w:t>n</w:t>
              </w:r>
            </w:ins>
            <w:ins w:id="117" w:author="Huang, Po-kai" w:date="2020-09-23T20:10:00Z">
              <w:r>
                <w:rPr>
                  <w:w w:val="100"/>
                </w:rPr>
                <w:t xml:space="preserve"> MLD transmitting an individually addressed QoS Data frame</w:t>
              </w:r>
            </w:ins>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97AAD2E" w14:textId="27599AC0" w:rsidR="001010DC" w:rsidRDefault="001010DC" w:rsidP="001010DC">
            <w:pPr>
              <w:pStyle w:val="CellBody"/>
              <w:rPr>
                <w:ins w:id="118" w:author="Huang, Po-kai" w:date="2020-09-23T20:10:00Z"/>
                <w:w w:val="100"/>
              </w:rPr>
            </w:pPr>
            <w:ins w:id="119" w:author="Huang, Po-kai" w:date="2020-09-23T20:10:00Z">
              <w:r>
                <w:rPr>
                  <w:w w:val="100"/>
                </w:rPr>
                <w:t>Mandatory</w:t>
              </w:r>
            </w:ins>
          </w:p>
        </w:tc>
        <w:tc>
          <w:tcPr>
            <w:tcW w:w="13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29FF2" w14:textId="63270BB4" w:rsidR="001010DC" w:rsidRDefault="001010DC" w:rsidP="001010DC">
            <w:pPr>
              <w:pStyle w:val="CellBody"/>
              <w:rPr>
                <w:ins w:id="120" w:author="Huang, Po-kai" w:date="2020-09-23T20:10:00Z"/>
                <w:w w:val="100"/>
              </w:rPr>
            </w:pPr>
            <w:bookmarkStart w:id="121" w:name="_Hlk51860982"/>
            <w:ins w:id="122" w:author="Huang, Po-kai" w:date="2020-09-23T20:10:00Z">
              <w:r>
                <w:rPr>
                  <w:w w:val="100"/>
                </w:rPr>
                <w:t>Indexed by &lt;Destined MLD MAC Address, TID&gt;</w:t>
              </w:r>
            </w:ins>
            <w:ins w:id="123" w:author="Huang, Po-kai" w:date="2020-09-24T17:28:00Z">
              <w:r w:rsidR="003A716A">
                <w:rPr>
                  <w:w w:val="100"/>
                </w:rPr>
                <w:t xml:space="preserve"> </w:t>
              </w:r>
              <w:commentRangeStart w:id="124"/>
              <w:r w:rsidR="003A716A">
                <w:rPr>
                  <w:w w:val="100"/>
                </w:rPr>
                <w:t>p</w:t>
              </w:r>
            </w:ins>
            <w:ins w:id="125" w:author="Huang, Po-kai" w:date="2020-09-24T17:29:00Z">
              <w:r w:rsidR="003A716A">
                <w:rPr>
                  <w:w w:val="100"/>
                </w:rPr>
                <w:t>er MLD</w:t>
              </w:r>
            </w:ins>
            <w:bookmarkEnd w:id="121"/>
            <w:commentRangeEnd w:id="124"/>
            <w:r w:rsidR="00DA0FCF">
              <w:rPr>
                <w:rStyle w:val="CommentReference"/>
                <w:rFonts w:ascii="Calibri" w:hAnsi="Calibri"/>
                <w:color w:val="auto"/>
                <w:w w:val="100"/>
                <w:lang w:val="en-GB"/>
              </w:rPr>
              <w:commentReference w:id="124"/>
            </w:r>
          </w:p>
        </w:tc>
        <w:tc>
          <w:tcPr>
            <w:tcW w:w="13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6CEBF69" w14:textId="77777777" w:rsidR="001010DC" w:rsidRDefault="001010DC" w:rsidP="001010DC">
            <w:pPr>
              <w:pStyle w:val="CellBody"/>
              <w:rPr>
                <w:ins w:id="126" w:author="Huang, Po-kai" w:date="2020-09-23T20:10:00Z"/>
              </w:rPr>
            </w:pPr>
          </w:p>
        </w:tc>
      </w:tr>
      <w:tr w:rsidR="001010DC" w14:paraId="368F3C9D" w14:textId="77777777" w:rsidTr="003B7854">
        <w:trPr>
          <w:trHeight w:val="2000"/>
          <w:jc w:val="center"/>
        </w:trPr>
        <w:tc>
          <w:tcPr>
            <w:tcW w:w="8560" w:type="dxa"/>
            <w:gridSpan w:val="6"/>
            <w:tcBorders>
              <w:top w:val="nil"/>
              <w:left w:val="single" w:sz="10" w:space="0" w:color="000000"/>
              <w:bottom w:val="single" w:sz="10" w:space="0" w:color="000000"/>
              <w:right w:val="single" w:sz="10" w:space="0" w:color="000000"/>
            </w:tcBorders>
            <w:tcMar>
              <w:top w:w="120" w:type="dxa"/>
              <w:left w:w="120" w:type="dxa"/>
              <w:bottom w:w="60" w:type="dxa"/>
              <w:right w:w="120" w:type="dxa"/>
            </w:tcMar>
          </w:tcPr>
          <w:p w14:paraId="7221A6EE" w14:textId="77777777" w:rsidR="001010DC" w:rsidRDefault="001010DC" w:rsidP="003B7854">
            <w:pPr>
              <w:pStyle w:val="CellBody"/>
              <w:spacing w:before="120"/>
              <w:rPr>
                <w:w w:val="100"/>
              </w:rPr>
            </w:pPr>
            <w:r>
              <w:rPr>
                <w:w w:val="100"/>
              </w:rPr>
              <w:t>TR1: A transmitting STA should cache the last used sequence number per RA for frames that are assigned sequence numbers from this sequence number space. The STA should check that the successively assigned sequence numbers for frames transmitted to a single RA do not have the same value as is found in the cache for that RA. If the check fails the STA should increment the counter by 2, rather than 1.</w:t>
            </w:r>
          </w:p>
          <w:p w14:paraId="100DDA3F" w14:textId="77777777" w:rsidR="001010DC" w:rsidRDefault="001010DC" w:rsidP="003B7854">
            <w:pPr>
              <w:pStyle w:val="CellBody"/>
              <w:spacing w:before="120"/>
              <w:rPr>
                <w:w w:val="100"/>
              </w:rPr>
            </w:pPr>
            <w:r>
              <w:rPr>
                <w:w w:val="100"/>
              </w:rPr>
              <w:t>TR2: The STA shall assign the sequence number from one modulo 1024 counter per &lt;Address 1, AC&gt; tuple starting at 0 and incrementing by 1 for each MMPDU carried in one or more QMFs with Address 1 and ACI fields matching the &lt;Address 1, AC&gt; tuple values corresponding to that counter.</w:t>
            </w:r>
          </w:p>
          <w:p w14:paraId="7E7A5802" w14:textId="77777777" w:rsidR="001010DC" w:rsidRDefault="001010DC" w:rsidP="003B7854">
            <w:pPr>
              <w:pStyle w:val="CellBody"/>
              <w:spacing w:before="120"/>
            </w:pPr>
            <w:r>
              <w:rPr>
                <w:w w:val="100"/>
              </w:rPr>
              <w:t>TR3: Sequence numbers for transmitted QoS (+)Null frames may be set to any value.</w:t>
            </w:r>
          </w:p>
        </w:tc>
      </w:tr>
    </w:tbl>
    <w:p w14:paraId="30151E7D" w14:textId="77777777" w:rsidR="001010DC" w:rsidRDefault="001010DC" w:rsidP="001010DC">
      <w:pPr>
        <w:pStyle w:val="T"/>
        <w:rPr>
          <w:w w:val="100"/>
          <w:sz w:val="22"/>
          <w:szCs w:val="22"/>
          <w:lang w:val="en-GB"/>
        </w:rPr>
      </w:pPr>
    </w:p>
    <w:p w14:paraId="353F77E1" w14:textId="77777777" w:rsidR="001010DC" w:rsidRDefault="001010DC" w:rsidP="001010DC">
      <w:pPr>
        <w:pStyle w:val="H5"/>
        <w:numPr>
          <w:ilvl w:val="0"/>
          <w:numId w:val="7"/>
        </w:numPr>
        <w:rPr>
          <w:w w:val="100"/>
        </w:rPr>
      </w:pPr>
      <w:r>
        <w:rPr>
          <w:w w:val="100"/>
        </w:rPr>
        <w:t>Receiver requirements</w:t>
      </w:r>
    </w:p>
    <w:p w14:paraId="5EE6BDBD" w14:textId="00DFE2D3" w:rsidR="001010DC" w:rsidRDefault="001010DC" w:rsidP="001010DC">
      <w:pPr>
        <w:pStyle w:val="T"/>
        <w:rPr>
          <w:spacing w:val="-2"/>
          <w:w w:val="100"/>
        </w:rPr>
      </w:pPr>
      <w:r>
        <w:rPr>
          <w:spacing w:val="-2"/>
          <w:w w:val="100"/>
        </w:rPr>
        <w:t>A STA maintains one or more duplicate detection caches.</w:t>
      </w:r>
      <w:ins w:id="127" w:author="Huang, Po-kai" w:date="2020-09-24T17:23:00Z">
        <w:r w:rsidR="003A716A">
          <w:rPr>
            <w:spacing w:val="-2"/>
            <w:w w:val="100"/>
          </w:rPr>
          <w:t xml:space="preserve"> </w:t>
        </w:r>
        <w:r w:rsidR="003A716A" w:rsidRPr="00041BEB">
          <w:rPr>
            <w:lang w:eastAsia="en-US"/>
          </w:rPr>
          <w:t>A</w:t>
        </w:r>
        <w:r w:rsidR="003A716A">
          <w:rPr>
            <w:lang w:eastAsia="en-US"/>
          </w:rPr>
          <w:t>n</w:t>
        </w:r>
        <w:r w:rsidR="003A716A" w:rsidRPr="00041BEB">
          <w:rPr>
            <w:lang w:eastAsia="en-US"/>
          </w:rPr>
          <w:t xml:space="preserve"> </w:t>
        </w:r>
        <w:r w:rsidR="003A716A">
          <w:rPr>
            <w:lang w:eastAsia="en-US"/>
          </w:rPr>
          <w:t>MLD</w:t>
        </w:r>
        <w:r w:rsidR="003A716A" w:rsidRPr="00041BEB">
          <w:rPr>
            <w:lang w:eastAsia="en-US"/>
          </w:rPr>
          <w:t xml:space="preserve"> maintains one or more duplicate detection caches.</w:t>
        </w:r>
      </w:ins>
      <w:ins w:id="128" w:author="Huang, Po-kai" w:date="2020-09-23T20:15:00Z">
        <w:r w:rsidR="00AE0432">
          <w:rPr>
            <w:spacing w:val="-2"/>
            <w:w w:val="100"/>
          </w:rPr>
          <w:t xml:space="preserve"> </w:t>
        </w:r>
      </w:ins>
      <w:r>
        <w:rPr>
          <w:spacing w:val="-2"/>
          <w:w w:val="100"/>
        </w:rPr>
        <w:fldChar w:fldCharType="begin"/>
      </w:r>
      <w:r>
        <w:rPr>
          <w:spacing w:val="-2"/>
          <w:w w:val="100"/>
        </w:rPr>
        <w:instrText xml:space="preserve"> REF RTF32373238373a205461626c65 \h</w:instrText>
      </w:r>
      <w:r>
        <w:rPr>
          <w:spacing w:val="-2"/>
          <w:w w:val="100"/>
        </w:rPr>
      </w:r>
      <w:r>
        <w:rPr>
          <w:spacing w:val="-2"/>
          <w:w w:val="100"/>
        </w:rPr>
        <w:fldChar w:fldCharType="separate"/>
      </w:r>
      <w:r>
        <w:rPr>
          <w:spacing w:val="-2"/>
          <w:w w:val="100"/>
        </w:rPr>
        <w:t>Table 10-6 (Receiver caches)</w:t>
      </w:r>
      <w:r>
        <w:rPr>
          <w:spacing w:val="-2"/>
          <w:w w:val="100"/>
        </w:rPr>
        <w:fldChar w:fldCharType="end"/>
      </w:r>
      <w:r>
        <w:rPr>
          <w:spacing w:val="-2"/>
          <w:w w:val="100"/>
        </w:rPr>
        <w:t xml:space="preserve"> defines the conditions under which a duplication detection cache is </w:t>
      </w:r>
      <w:proofErr w:type="gramStart"/>
      <w:r>
        <w:rPr>
          <w:spacing w:val="-2"/>
          <w:w w:val="100"/>
        </w:rPr>
        <w:t>supported</w:t>
      </w:r>
      <w:proofErr w:type="gramEnd"/>
      <w:r>
        <w:rPr>
          <w:spacing w:val="-2"/>
          <w:w w:val="100"/>
        </w:rPr>
        <w:t xml:space="preserve"> and the rules followed by the receiver for the cache. When a Data, Management or Extension frame is received, a record of that frame is inserted in an appropriate cache. That record is identified by a sequence number and possibly other information from the MAC control fields of the frame. When a Data, Management or Extension frame is received in which the Retry subfield of the Frame Control field is equal to 1, the appropriate cache, if any, is searched for a matching frame. In DMG, when a group addressed frame is received the appropriate cache is searched for a matching frame. </w:t>
      </w:r>
      <w:r>
        <w:rPr>
          <w:w w:val="100"/>
        </w:rPr>
        <w:t xml:space="preserve">(11ah)When a PV1 Data frame or PV1 Management frame is received, the appropriate cache is searched for a matching frame, regardless </w:t>
      </w:r>
      <w:r>
        <w:rPr>
          <w:w w:val="100"/>
        </w:rPr>
        <w:lastRenderedPageBreak/>
        <w:t xml:space="preserve">of the presence of the Retry subfield of the Frame Control field. </w:t>
      </w:r>
      <w:r>
        <w:rPr>
          <w:spacing w:val="-2"/>
          <w:w w:val="100"/>
        </w:rPr>
        <w:t>If the search is successful, the frame is considered to be a duplicate. Duplicate frames are discarded.</w:t>
      </w:r>
    </w:p>
    <w:p w14:paraId="5509F50B" w14:textId="77777777" w:rsidR="001010DC" w:rsidRDefault="001010DC" w:rsidP="001010DC">
      <w:pPr>
        <w:pStyle w:val="Note"/>
        <w:rPr>
          <w:w w:val="100"/>
        </w:rPr>
      </w:pPr>
      <w:r>
        <w:rPr>
          <w:w w:val="100"/>
        </w:rPr>
        <w:t>NOTE—The receiver STA performs the Ack and (for an AP) PS procedures on all received frames requiring immediate acknowledgment(#1442), even if the frame is discarded due to duplicate filtering.</w:t>
      </w:r>
    </w:p>
    <w:p w14:paraId="7A0A8AB9" w14:textId="77777777" w:rsidR="001010DC" w:rsidRDefault="001010DC" w:rsidP="001010DC">
      <w:pPr>
        <w:pStyle w:val="T"/>
        <w:rPr>
          <w:spacing w:val="-2"/>
          <w:w w:val="100"/>
        </w:rPr>
      </w:pPr>
      <w:r>
        <w:rPr>
          <w:spacing w:val="-2"/>
          <w:w w:val="100"/>
        </w:rPr>
        <w:t>There is a small possibility that a frame may be improperly rejected due to such a match; however, this occurrence is rare and simply results in a lost frame (similar to an FCS error in other LAN protocols).</w:t>
      </w:r>
    </w:p>
    <w:p w14:paraId="0178D259" w14:textId="3DCE3BEB" w:rsidR="001010DC" w:rsidRDefault="001010DC" w:rsidP="001010DC">
      <w:pPr>
        <w:pStyle w:val="T"/>
        <w:rPr>
          <w:w w:val="100"/>
          <w:sz w:val="22"/>
          <w:szCs w:val="22"/>
          <w:lang w:val="en-GB"/>
        </w:rPr>
      </w:pPr>
      <w:r>
        <w:rPr>
          <w:w w:val="100"/>
        </w:rPr>
        <w:t>(#4281)</w:t>
      </w:r>
      <w:r>
        <w:rPr>
          <w:spacing w:val="-2"/>
          <w:w w:val="100"/>
        </w:rPr>
        <w:t xml:space="preserve">A receiving STA shall implement the applicable receiver requirements defined in </w:t>
      </w:r>
      <w:r>
        <w:rPr>
          <w:spacing w:val="-2"/>
          <w:w w:val="100"/>
        </w:rPr>
        <w:fldChar w:fldCharType="begin"/>
      </w:r>
      <w:r>
        <w:rPr>
          <w:spacing w:val="-2"/>
          <w:w w:val="100"/>
        </w:rPr>
        <w:instrText xml:space="preserve"> REF  RTF32373238373a205461626c65 \h</w:instrText>
      </w:r>
      <w:r>
        <w:rPr>
          <w:spacing w:val="-2"/>
          <w:w w:val="100"/>
        </w:rPr>
      </w:r>
      <w:r>
        <w:rPr>
          <w:spacing w:val="-2"/>
          <w:w w:val="100"/>
        </w:rPr>
        <w:fldChar w:fldCharType="separate"/>
      </w:r>
      <w:r>
        <w:rPr>
          <w:spacing w:val="-2"/>
          <w:w w:val="100"/>
        </w:rPr>
        <w:t>Table 10-6 (Receiver caches)</w:t>
      </w:r>
      <w:r>
        <w:rPr>
          <w:spacing w:val="-2"/>
          <w:w w:val="100"/>
        </w:rPr>
        <w:fldChar w:fldCharType="end"/>
      </w:r>
      <w:r>
        <w:rPr>
          <w:spacing w:val="-2"/>
          <w:w w:val="100"/>
        </w:rPr>
        <w:t xml:space="preserve"> with Status indicated as Mandatory</w:t>
      </w:r>
      <w:ins w:id="129" w:author="Huang, Po-kai" w:date="2020-09-23T20:27:00Z">
        <w:r w:rsidR="00D70BEB">
          <w:rPr>
            <w:spacing w:val="-2"/>
            <w:w w:val="100"/>
          </w:rPr>
          <w:t xml:space="preserve"> unless specified otherwise</w:t>
        </w:r>
      </w:ins>
      <w:r>
        <w:rPr>
          <w:spacing w:val="-2"/>
          <w:w w:val="100"/>
        </w:rPr>
        <w:t xml:space="preserve">. </w:t>
      </w:r>
      <w:ins w:id="130" w:author="Huang, Po-kai" w:date="2020-09-23T20:20:00Z">
        <w:r w:rsidR="00AE0432">
          <w:rPr>
            <w:w w:val="100"/>
          </w:rPr>
          <w:t>A</w:t>
        </w:r>
      </w:ins>
      <w:ins w:id="131" w:author="Huang, Po-kai" w:date="2020-09-23T20:59:00Z">
        <w:r w:rsidR="009F49E9">
          <w:rPr>
            <w:w w:val="100"/>
          </w:rPr>
          <w:t>n</w:t>
        </w:r>
      </w:ins>
      <w:ins w:id="132" w:author="Huang, Po-kai" w:date="2020-09-23T20:20:00Z">
        <w:r w:rsidR="00AE0432">
          <w:rPr>
            <w:w w:val="100"/>
          </w:rPr>
          <w:t xml:space="preserve"> MLD</w:t>
        </w:r>
        <w:r w:rsidR="00AE0432">
          <w:rPr>
            <w:spacing w:val="-2"/>
            <w:w w:val="100"/>
          </w:rPr>
          <w:t xml:space="preserve"> shall implement the applicable receiver requirements defined in </w:t>
        </w:r>
        <w:r w:rsidR="00AE0432">
          <w:rPr>
            <w:spacing w:val="-2"/>
            <w:w w:val="100"/>
          </w:rPr>
          <w:fldChar w:fldCharType="begin"/>
        </w:r>
        <w:r w:rsidR="00AE0432">
          <w:rPr>
            <w:spacing w:val="-2"/>
            <w:w w:val="100"/>
          </w:rPr>
          <w:instrText xml:space="preserve"> REF  RTF32373238373a205461626c65 \h</w:instrText>
        </w:r>
      </w:ins>
      <w:r w:rsidR="00AE0432">
        <w:rPr>
          <w:spacing w:val="-2"/>
          <w:w w:val="100"/>
        </w:rPr>
      </w:r>
      <w:ins w:id="133" w:author="Huang, Po-kai" w:date="2020-09-23T20:20:00Z">
        <w:r w:rsidR="00AE0432">
          <w:rPr>
            <w:spacing w:val="-2"/>
            <w:w w:val="100"/>
          </w:rPr>
          <w:fldChar w:fldCharType="separate"/>
        </w:r>
        <w:r w:rsidR="00AE0432">
          <w:rPr>
            <w:spacing w:val="-2"/>
            <w:w w:val="100"/>
          </w:rPr>
          <w:t>Table </w:t>
        </w:r>
      </w:ins>
      <w:ins w:id="134" w:author="Huang, Po-kai" w:date="2020-09-23T20:36:00Z">
        <w:r w:rsidR="00B72883">
          <w:rPr>
            <w:spacing w:val="-2"/>
            <w:w w:val="100"/>
          </w:rPr>
          <w:t xml:space="preserve">10-6 </w:t>
        </w:r>
      </w:ins>
      <w:ins w:id="135" w:author="Huang, Po-kai" w:date="2020-09-23T20:20:00Z">
        <w:r w:rsidR="00AE0432">
          <w:rPr>
            <w:spacing w:val="-2"/>
            <w:w w:val="100"/>
          </w:rPr>
          <w:t>(</w:t>
        </w:r>
      </w:ins>
      <w:ins w:id="136" w:author="Huang, Po-kai" w:date="2020-09-23T20:36:00Z">
        <w:r w:rsidR="00B72883">
          <w:rPr>
            <w:spacing w:val="-2"/>
            <w:w w:val="100"/>
          </w:rPr>
          <w:t>R</w:t>
        </w:r>
      </w:ins>
      <w:ins w:id="137" w:author="Huang, Po-kai" w:date="2020-09-23T20:20:00Z">
        <w:r w:rsidR="00AE0432">
          <w:rPr>
            <w:spacing w:val="-2"/>
            <w:w w:val="100"/>
          </w:rPr>
          <w:t>eceiver caches)</w:t>
        </w:r>
        <w:r w:rsidR="00AE0432">
          <w:rPr>
            <w:spacing w:val="-2"/>
            <w:w w:val="100"/>
          </w:rPr>
          <w:fldChar w:fldCharType="end"/>
        </w:r>
        <w:r w:rsidR="00AE0432">
          <w:rPr>
            <w:spacing w:val="-2"/>
            <w:w w:val="100"/>
          </w:rPr>
          <w:t xml:space="preserve"> with Status indicated as Mandatory. </w:t>
        </w:r>
      </w:ins>
      <w:ins w:id="138" w:author="Huang, Po-kai" w:date="2020-09-23T20:28:00Z">
        <w:r w:rsidR="00D70BEB">
          <w:rPr>
            <w:lang w:eastAsia="en-US"/>
          </w:rPr>
          <w:t>A STA affiliated with a</w:t>
        </w:r>
      </w:ins>
      <w:ins w:id="139" w:author="Huang, Po-kai" w:date="2020-09-23T20:59:00Z">
        <w:r w:rsidR="009F49E9">
          <w:rPr>
            <w:lang w:eastAsia="en-US"/>
          </w:rPr>
          <w:t>n</w:t>
        </w:r>
      </w:ins>
      <w:ins w:id="140" w:author="Huang, Po-kai" w:date="2020-09-23T20:28:00Z">
        <w:r w:rsidR="00D70BEB">
          <w:rPr>
            <w:lang w:eastAsia="en-US"/>
          </w:rPr>
          <w:t xml:space="preserve"> MLD shall not </w:t>
        </w:r>
      </w:ins>
      <w:ins w:id="141" w:author="Huang, Po-kai" w:date="2020-09-23T20:47:00Z">
        <w:r w:rsidR="00E51FE7">
          <w:rPr>
            <w:lang w:eastAsia="en-US"/>
          </w:rPr>
          <w:t>impl</w:t>
        </w:r>
      </w:ins>
      <w:ins w:id="142" w:author="Huang, Po-kai" w:date="2020-09-23T20:48:00Z">
        <w:r w:rsidR="00E51FE7">
          <w:rPr>
            <w:lang w:eastAsia="en-US"/>
          </w:rPr>
          <w:t>ement</w:t>
        </w:r>
      </w:ins>
      <w:ins w:id="143" w:author="Huang, Po-kai" w:date="2020-09-23T20:28:00Z">
        <w:r w:rsidR="00D70BEB">
          <w:rPr>
            <w:lang w:eastAsia="en-US"/>
          </w:rPr>
          <w:t xml:space="preserve"> RC2 in </w:t>
        </w:r>
        <w:r w:rsidR="00D70BEB" w:rsidRPr="00185D2A">
          <w:rPr>
            <w:lang w:eastAsia="en-US"/>
          </w:rPr>
          <w:t>Table 10-</w:t>
        </w:r>
        <w:r w:rsidR="00D70BEB">
          <w:rPr>
            <w:lang w:eastAsia="en-US"/>
          </w:rPr>
          <w:t>6 (Receiver caches)</w:t>
        </w:r>
      </w:ins>
      <w:ins w:id="144" w:author="Huang, Po-kai" w:date="2020-09-23T20:51:00Z">
        <w:r w:rsidR="00E51FE7">
          <w:rPr>
            <w:lang w:eastAsia="en-US"/>
          </w:rPr>
          <w:t xml:space="preserve"> </w:t>
        </w:r>
      </w:ins>
      <w:ins w:id="145" w:author="Huang, Po-kai" w:date="2020-09-23T20:53:00Z">
        <w:r w:rsidR="00E51FE7">
          <w:rPr>
            <w:lang w:eastAsia="en-US"/>
          </w:rPr>
          <w:t xml:space="preserve">to discard duplicate individually addressed QoS Data frames belonging to a TID without BA negotiation that is delivered from the associated </w:t>
        </w:r>
      </w:ins>
      <w:ins w:id="146" w:author="Huang, Po-kai" w:date="2020-09-23T20:54:00Z">
        <w:r w:rsidR="00E51FE7">
          <w:rPr>
            <w:lang w:eastAsia="en-US"/>
          </w:rPr>
          <w:t>MLD</w:t>
        </w:r>
      </w:ins>
      <w:ins w:id="147" w:author="Huang, Po-kai" w:date="2020-09-23T20:28:00Z">
        <w:r w:rsidR="00D70BEB">
          <w:rPr>
            <w:lang w:eastAsia="en-US"/>
          </w:rPr>
          <w:t xml:space="preserve">. </w:t>
        </w:r>
      </w:ins>
      <w:r>
        <w:rPr>
          <w:spacing w:val="-2"/>
          <w:w w:val="100"/>
        </w:rPr>
        <w:t xml:space="preserve">A receiving STA should implement the applicable receiver requirements defined in </w:t>
      </w:r>
      <w:r>
        <w:rPr>
          <w:spacing w:val="-2"/>
          <w:w w:val="100"/>
        </w:rPr>
        <w:fldChar w:fldCharType="begin"/>
      </w:r>
      <w:r>
        <w:rPr>
          <w:spacing w:val="-2"/>
          <w:w w:val="100"/>
        </w:rPr>
        <w:instrText xml:space="preserve"> REF  RTF32373238373a205461626c65 \h</w:instrText>
      </w:r>
      <w:r>
        <w:rPr>
          <w:spacing w:val="-2"/>
          <w:w w:val="100"/>
        </w:rPr>
      </w:r>
      <w:r>
        <w:rPr>
          <w:spacing w:val="-2"/>
          <w:w w:val="100"/>
        </w:rPr>
        <w:fldChar w:fldCharType="separate"/>
      </w:r>
      <w:r>
        <w:rPr>
          <w:spacing w:val="-2"/>
          <w:w w:val="100"/>
        </w:rPr>
        <w:t>Table 10-6 (Receiver caches)</w:t>
      </w:r>
      <w:r>
        <w:rPr>
          <w:spacing w:val="-2"/>
          <w:w w:val="100"/>
        </w:rPr>
        <w:fldChar w:fldCharType="end"/>
      </w:r>
      <w:r>
        <w:rPr>
          <w:spacing w:val="-2"/>
          <w:w w:val="100"/>
        </w:rPr>
        <w:t xml:space="preserve"> with Status indicated as Recommended. A receiving STA may implement the applicable receiver requirements defined in </w:t>
      </w:r>
      <w:r>
        <w:rPr>
          <w:spacing w:val="-2"/>
          <w:w w:val="100"/>
        </w:rPr>
        <w:fldChar w:fldCharType="begin"/>
      </w:r>
      <w:r>
        <w:rPr>
          <w:spacing w:val="-2"/>
          <w:w w:val="100"/>
        </w:rPr>
        <w:instrText xml:space="preserve"> REF  RTF32373238373a205461626c65 \h</w:instrText>
      </w:r>
      <w:r>
        <w:rPr>
          <w:spacing w:val="-2"/>
          <w:w w:val="100"/>
        </w:rPr>
      </w:r>
      <w:r>
        <w:rPr>
          <w:spacing w:val="-2"/>
          <w:w w:val="100"/>
        </w:rPr>
        <w:fldChar w:fldCharType="separate"/>
      </w:r>
      <w:r>
        <w:rPr>
          <w:spacing w:val="-2"/>
          <w:w w:val="100"/>
        </w:rPr>
        <w:t>Table 10-6 (Receiver caches)</w:t>
      </w:r>
      <w:r>
        <w:rPr>
          <w:spacing w:val="-2"/>
          <w:w w:val="100"/>
        </w:rPr>
        <w:fldChar w:fldCharType="end"/>
      </w:r>
      <w:r>
        <w:rPr>
          <w:spacing w:val="-2"/>
          <w:w w:val="100"/>
        </w:rPr>
        <w:t xml:space="preserve"> with Status indicated as Optional. Applicability is defined by the Applies to column. The Status column indicates the level of support that is required if the Applies to column matches the received frame. The Multiplicity / Cache size column indicates the indexes that identify a cache entry and the number of entries that shall be supported. The Receiver requirements column identifies requirements for the operation of this cache. The referenced requirements are defined at the end of the table. The requirements relate to caching information that identifies a cache entry and discarding duplicate MPDUs.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00"/>
        <w:gridCol w:w="860"/>
        <w:gridCol w:w="2100"/>
        <w:gridCol w:w="1120"/>
        <w:gridCol w:w="2000"/>
        <w:gridCol w:w="1300"/>
      </w:tblGrid>
      <w:tr w:rsidR="001010DC" w14:paraId="58CA0A49" w14:textId="77777777" w:rsidTr="003B7854">
        <w:trPr>
          <w:jc w:val="center"/>
        </w:trPr>
        <w:tc>
          <w:tcPr>
            <w:tcW w:w="8480" w:type="dxa"/>
            <w:gridSpan w:val="6"/>
            <w:tcBorders>
              <w:top w:val="nil"/>
              <w:left w:val="nil"/>
              <w:bottom w:val="nil"/>
              <w:right w:val="nil"/>
            </w:tcBorders>
            <w:tcMar>
              <w:top w:w="120" w:type="dxa"/>
              <w:left w:w="120" w:type="dxa"/>
              <w:bottom w:w="60" w:type="dxa"/>
              <w:right w:w="120" w:type="dxa"/>
            </w:tcMar>
            <w:vAlign w:val="center"/>
          </w:tcPr>
          <w:p w14:paraId="132A4C9E" w14:textId="77777777" w:rsidR="001010DC" w:rsidRDefault="001010DC" w:rsidP="001010DC">
            <w:pPr>
              <w:pStyle w:val="TableTitle"/>
              <w:numPr>
                <w:ilvl w:val="0"/>
                <w:numId w:val="8"/>
              </w:numPr>
            </w:pPr>
            <w:bookmarkStart w:id="148" w:name="RTF32373238373a205461626c65"/>
            <w:r>
              <w:rPr>
                <w:w w:val="100"/>
              </w:rPr>
              <w:t>Receiver caches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 xml:space="preserve"> </w:t>
            </w:r>
            <w:bookmarkEnd w:id="148"/>
          </w:p>
        </w:tc>
      </w:tr>
      <w:tr w:rsidR="001010DC" w14:paraId="34A5652D" w14:textId="77777777" w:rsidTr="003B7854">
        <w:trPr>
          <w:trHeight w:val="840"/>
          <w:jc w:val="center"/>
        </w:trPr>
        <w:tc>
          <w:tcPr>
            <w:tcW w:w="11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F98366" w14:textId="77777777" w:rsidR="001010DC" w:rsidRDefault="001010DC" w:rsidP="003B7854">
            <w:pPr>
              <w:pStyle w:val="CellHeading"/>
            </w:pPr>
            <w:r>
              <w:rPr>
                <w:w w:val="100"/>
              </w:rPr>
              <w:t>Receiver cache identifier</w:t>
            </w:r>
          </w:p>
        </w:tc>
        <w:tc>
          <w:tcPr>
            <w:tcW w:w="8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432BF5D" w14:textId="77777777" w:rsidR="001010DC" w:rsidRDefault="001010DC" w:rsidP="003B7854">
            <w:pPr>
              <w:pStyle w:val="CellHeading"/>
            </w:pPr>
            <w:r>
              <w:rPr>
                <w:w w:val="100"/>
              </w:rPr>
              <w:t xml:space="preserve">Cache name </w:t>
            </w:r>
          </w:p>
        </w:tc>
        <w:tc>
          <w:tcPr>
            <w:tcW w:w="21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E42E6C" w14:textId="77777777" w:rsidR="001010DC" w:rsidRDefault="001010DC" w:rsidP="003B7854">
            <w:pPr>
              <w:pStyle w:val="CellHeading"/>
            </w:pPr>
            <w:r>
              <w:rPr>
                <w:w w:val="100"/>
              </w:rPr>
              <w:t>Applies to</w:t>
            </w:r>
          </w:p>
        </w:tc>
        <w:tc>
          <w:tcPr>
            <w:tcW w:w="11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1D5C4B2" w14:textId="77777777" w:rsidR="001010DC" w:rsidRDefault="001010DC" w:rsidP="003B7854">
            <w:pPr>
              <w:pStyle w:val="CellHeading"/>
            </w:pPr>
            <w:r>
              <w:rPr>
                <w:w w:val="100"/>
              </w:rPr>
              <w:t>Status</w:t>
            </w:r>
          </w:p>
        </w:tc>
        <w:tc>
          <w:tcPr>
            <w:tcW w:w="2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0E7A3E1" w14:textId="77777777" w:rsidR="001010DC" w:rsidRDefault="001010DC" w:rsidP="003B7854">
            <w:pPr>
              <w:pStyle w:val="CellHeading"/>
            </w:pPr>
            <w:r>
              <w:rPr>
                <w:w w:val="100"/>
              </w:rPr>
              <w:t xml:space="preserve">Multiplicity / Cache </w:t>
            </w:r>
            <w:r>
              <w:rPr>
                <w:w w:val="100"/>
              </w:rPr>
              <w:br/>
              <w:t>size</w:t>
            </w:r>
          </w:p>
        </w:tc>
        <w:tc>
          <w:tcPr>
            <w:tcW w:w="1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1869F98" w14:textId="77777777" w:rsidR="001010DC" w:rsidRDefault="001010DC" w:rsidP="003B7854">
            <w:pPr>
              <w:pStyle w:val="CellHeading"/>
            </w:pPr>
            <w:r>
              <w:rPr>
                <w:w w:val="100"/>
              </w:rPr>
              <w:t>Receiver requirements</w:t>
            </w:r>
          </w:p>
        </w:tc>
      </w:tr>
      <w:tr w:rsidR="001010DC" w14:paraId="6C4349DE" w14:textId="77777777" w:rsidTr="003B7854">
        <w:trPr>
          <w:trHeight w:val="2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82749B6" w14:textId="77777777" w:rsidR="001010DC" w:rsidRDefault="001010DC" w:rsidP="003B7854">
            <w:pPr>
              <w:pStyle w:val="CellBody"/>
            </w:pPr>
            <w:r>
              <w:rPr>
                <w:w w:val="100"/>
              </w:rPr>
              <w:t>RC1</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43A735" w14:textId="77777777" w:rsidR="001010DC" w:rsidRDefault="001010DC" w:rsidP="003B7854">
            <w:pPr>
              <w:pStyle w:val="CellBody"/>
            </w:pPr>
            <w:r>
              <w:rPr>
                <w:w w:val="100"/>
              </w:rPr>
              <w:t>Not QoS Data</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C7258CD" w14:textId="77777777" w:rsidR="001010DC" w:rsidRDefault="001010DC" w:rsidP="003B7854">
            <w:pPr>
              <w:pStyle w:val="CellBody"/>
              <w:rPr>
                <w:w w:val="100"/>
              </w:rPr>
            </w:pPr>
            <w:r>
              <w:rPr>
                <w:w w:val="100"/>
              </w:rPr>
              <w:t>A STA receiving frames (individually or group addressed) that are not QoS Data, excluding if supported:</w:t>
            </w:r>
          </w:p>
          <w:p w14:paraId="19C55AF6" w14:textId="77777777" w:rsidR="001010DC" w:rsidRDefault="001010DC" w:rsidP="003B7854">
            <w:pPr>
              <w:pStyle w:val="CellBody"/>
              <w:rPr>
                <w:w w:val="100"/>
              </w:rPr>
            </w:pPr>
            <w:r>
              <w:rPr>
                <w:w w:val="100"/>
              </w:rPr>
              <w:t>RC4</w:t>
            </w:r>
          </w:p>
          <w:p w14:paraId="433F4278" w14:textId="77777777" w:rsidR="001010DC" w:rsidRDefault="001010DC" w:rsidP="003B7854">
            <w:pPr>
              <w:pStyle w:val="CellBody"/>
              <w:rPr>
                <w:w w:val="100"/>
              </w:rPr>
            </w:pPr>
            <w:r>
              <w:rPr>
                <w:w w:val="100"/>
              </w:rPr>
              <w:t>RC5</w:t>
            </w:r>
          </w:p>
          <w:p w14:paraId="6CE5CAC9" w14:textId="77777777" w:rsidR="001010DC" w:rsidRDefault="001010DC" w:rsidP="003B7854">
            <w:pPr>
              <w:pStyle w:val="CellBody"/>
              <w:rPr>
                <w:w w:val="100"/>
              </w:rPr>
            </w:pPr>
            <w:r>
              <w:rPr>
                <w:w w:val="100"/>
              </w:rPr>
              <w:t>RC6</w:t>
            </w:r>
          </w:p>
          <w:p w14:paraId="46A16F04" w14:textId="77777777" w:rsidR="001010DC" w:rsidRDefault="001010DC" w:rsidP="003B7854">
            <w:pPr>
              <w:pStyle w:val="CellBody"/>
              <w:rPr>
                <w:w w:val="100"/>
              </w:rPr>
            </w:pPr>
            <w:r>
              <w:rPr>
                <w:w w:val="100"/>
              </w:rPr>
              <w:t>RC7</w:t>
            </w:r>
          </w:p>
          <w:p w14:paraId="3A2CB8CE" w14:textId="77777777" w:rsidR="001010DC" w:rsidRDefault="001010DC" w:rsidP="003B7854">
            <w:pPr>
              <w:pStyle w:val="CellBody"/>
              <w:rPr>
                <w:w w:val="100"/>
              </w:rPr>
            </w:pPr>
            <w:r>
              <w:rPr>
                <w:w w:val="100"/>
              </w:rPr>
              <w:t>RC8</w:t>
            </w:r>
          </w:p>
          <w:p w14:paraId="60BA9432" w14:textId="77777777" w:rsidR="001010DC" w:rsidRDefault="001010DC" w:rsidP="003B7854">
            <w:pPr>
              <w:pStyle w:val="CellBody"/>
            </w:pPr>
            <w:r>
              <w:rPr>
                <w:w w:val="100"/>
              </w:rPr>
              <w:t>RC10</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D42870"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6204E92" w14:textId="77777777" w:rsidR="001010DC" w:rsidRDefault="001010DC" w:rsidP="003B7854">
            <w:pPr>
              <w:pStyle w:val="CellBody"/>
              <w:rPr>
                <w:w w:val="100"/>
              </w:rPr>
            </w:pPr>
            <w:r>
              <w:rPr>
                <w:w w:val="100"/>
              </w:rPr>
              <w:t>Indexed by: &lt;Address 2, sequence number, fragment number&gt;.</w:t>
            </w:r>
          </w:p>
          <w:p w14:paraId="7072F082" w14:textId="77777777" w:rsidR="001010DC" w:rsidRDefault="001010DC" w:rsidP="003B7854">
            <w:pPr>
              <w:pStyle w:val="CellBody"/>
              <w:rPr>
                <w:w w:val="100"/>
              </w:rPr>
            </w:pPr>
          </w:p>
          <w:p w14:paraId="04819148" w14:textId="77777777" w:rsidR="001010DC" w:rsidRDefault="001010DC" w:rsidP="003B7854">
            <w:pPr>
              <w:pStyle w:val="CellBody"/>
            </w:pPr>
            <w:r>
              <w:rPr>
                <w:w w:val="100"/>
              </w:rPr>
              <w:t>At least the most recent cache entry per &lt;Address 2&gt;.</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9AF39EA" w14:textId="77777777" w:rsidR="001010DC" w:rsidRDefault="001010DC" w:rsidP="003B7854">
            <w:pPr>
              <w:pStyle w:val="CellBody"/>
              <w:rPr>
                <w:w w:val="100"/>
              </w:rPr>
            </w:pPr>
            <w:r>
              <w:rPr>
                <w:w w:val="100"/>
              </w:rPr>
              <w:t>RR1</w:t>
            </w:r>
          </w:p>
          <w:p w14:paraId="524DC024" w14:textId="77777777" w:rsidR="001010DC" w:rsidRDefault="001010DC" w:rsidP="003B7854">
            <w:pPr>
              <w:pStyle w:val="CellBody"/>
              <w:rPr>
                <w:w w:val="100"/>
              </w:rPr>
            </w:pPr>
            <w:r>
              <w:rPr>
                <w:w w:val="100"/>
              </w:rPr>
              <w:t>RR2</w:t>
            </w:r>
          </w:p>
          <w:p w14:paraId="0BD101EB" w14:textId="77777777" w:rsidR="001010DC" w:rsidRDefault="001010DC" w:rsidP="003B7854">
            <w:pPr>
              <w:pStyle w:val="CellBody"/>
            </w:pPr>
            <w:r>
              <w:rPr>
                <w:w w:val="100"/>
              </w:rPr>
              <w:t>RR5</w:t>
            </w:r>
          </w:p>
        </w:tc>
      </w:tr>
      <w:tr w:rsidR="001010DC" w14:paraId="2118A1BA" w14:textId="77777777" w:rsidTr="003B7854">
        <w:trPr>
          <w:trHeight w:val="17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75BE02" w14:textId="77777777" w:rsidR="001010DC" w:rsidRDefault="001010DC" w:rsidP="003B7854">
            <w:pPr>
              <w:pStyle w:val="CellBody"/>
            </w:pPr>
            <w:r>
              <w:rPr>
                <w:w w:val="100"/>
              </w:rPr>
              <w:t>RC2</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07565F" w14:textId="77777777" w:rsidR="001010DC" w:rsidRDefault="001010DC" w:rsidP="003B7854">
            <w:pPr>
              <w:pStyle w:val="CellBody"/>
            </w:pPr>
            <w:r>
              <w:rPr>
                <w:w w:val="100"/>
              </w:rPr>
              <w:t>QoS Data</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898042" w14:textId="77777777" w:rsidR="001010DC" w:rsidRDefault="001010DC" w:rsidP="003B7854">
            <w:pPr>
              <w:pStyle w:val="CellBody"/>
              <w:rPr>
                <w:w w:val="100"/>
              </w:rPr>
            </w:pPr>
            <w:r>
              <w:rPr>
                <w:w w:val="100"/>
              </w:rPr>
              <w:t>A STA receiving an (individually or group addressed) QoS Data frame, excluding RC3, and if supported:</w:t>
            </w:r>
          </w:p>
          <w:p w14:paraId="760A46A7" w14:textId="77777777" w:rsidR="001010DC" w:rsidRDefault="001010DC" w:rsidP="003B7854">
            <w:pPr>
              <w:pStyle w:val="CellBody"/>
            </w:pPr>
            <w:r>
              <w:rPr>
                <w:w w:val="100"/>
              </w:rPr>
              <w:t>RC7, RC8</w:t>
            </w:r>
            <w:r>
              <w:rPr>
                <w:spacing w:val="-2"/>
                <w:w w:val="100"/>
              </w:rPr>
              <w:t>, RC9, and RC10</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3457D57"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E63212" w14:textId="77777777" w:rsidR="001010DC" w:rsidRDefault="001010DC" w:rsidP="003B7854">
            <w:pPr>
              <w:pStyle w:val="CellBody"/>
              <w:rPr>
                <w:w w:val="100"/>
              </w:rPr>
            </w:pPr>
            <w:r>
              <w:rPr>
                <w:w w:val="100"/>
              </w:rPr>
              <w:t>Indexed by: &lt;Address 2, TID, sequence number, fragment number&gt;.</w:t>
            </w:r>
          </w:p>
          <w:p w14:paraId="691BB09C" w14:textId="77777777" w:rsidR="001010DC" w:rsidRDefault="001010DC" w:rsidP="003B7854">
            <w:pPr>
              <w:pStyle w:val="CellBody"/>
              <w:rPr>
                <w:w w:val="100"/>
              </w:rPr>
            </w:pPr>
          </w:p>
          <w:p w14:paraId="665339DF" w14:textId="77777777" w:rsidR="001010DC" w:rsidRDefault="001010DC" w:rsidP="003B7854">
            <w:pPr>
              <w:pStyle w:val="CellBody"/>
            </w:pPr>
            <w:r>
              <w:rPr>
                <w:w w:val="100"/>
              </w:rPr>
              <w:t>At least the most recent cache entry per &lt;Address 2, TID&gt; pair in this cache.</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DFFAC1" w14:textId="77777777" w:rsidR="001010DC" w:rsidRDefault="001010DC" w:rsidP="003B7854">
            <w:pPr>
              <w:pStyle w:val="CellBody"/>
              <w:rPr>
                <w:w w:val="100"/>
              </w:rPr>
            </w:pPr>
            <w:r>
              <w:rPr>
                <w:w w:val="100"/>
              </w:rPr>
              <w:t>RR1</w:t>
            </w:r>
          </w:p>
          <w:p w14:paraId="28A37051" w14:textId="77777777" w:rsidR="001010DC" w:rsidRDefault="001010DC" w:rsidP="003B7854">
            <w:pPr>
              <w:pStyle w:val="CellBody"/>
            </w:pPr>
            <w:r>
              <w:rPr>
                <w:w w:val="100"/>
              </w:rPr>
              <w:t>RR5</w:t>
            </w:r>
          </w:p>
        </w:tc>
      </w:tr>
      <w:tr w:rsidR="001010DC" w14:paraId="0D0059D4" w14:textId="77777777" w:rsidTr="003B7854">
        <w:trPr>
          <w:trHeight w:val="5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12F4A" w14:textId="77777777" w:rsidR="001010DC" w:rsidRDefault="001010DC" w:rsidP="003B7854">
            <w:pPr>
              <w:pStyle w:val="CellBody"/>
            </w:pPr>
            <w:r>
              <w:rPr>
                <w:w w:val="100"/>
              </w:rPr>
              <w:t>RC3</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80181A" w14:textId="77777777" w:rsidR="001010DC" w:rsidRDefault="001010DC" w:rsidP="003B7854">
            <w:pPr>
              <w:pStyle w:val="CellBody"/>
            </w:pPr>
            <w:r>
              <w:rPr>
                <w:w w:val="100"/>
              </w:rPr>
              <w:t>QoS (+)Null</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297EB4" w14:textId="77777777" w:rsidR="001010DC" w:rsidRDefault="001010DC" w:rsidP="003B7854">
            <w:pPr>
              <w:pStyle w:val="CellBody"/>
            </w:pPr>
            <w:r>
              <w:rPr>
                <w:w w:val="100"/>
              </w:rPr>
              <w:t>A QoS STA receiving a QoS (+)Null frame</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EE9063"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260D5E" w14:textId="77777777" w:rsidR="001010DC" w:rsidRDefault="001010DC" w:rsidP="003B7854">
            <w:pPr>
              <w:pStyle w:val="CellBody"/>
            </w:pPr>
            <w:r>
              <w:rPr>
                <w:w w:val="100"/>
              </w:rPr>
              <w:t>None</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DDB9C1A" w14:textId="77777777" w:rsidR="001010DC" w:rsidRDefault="001010DC" w:rsidP="003B7854">
            <w:pPr>
              <w:pStyle w:val="CellBody"/>
            </w:pPr>
            <w:r>
              <w:rPr>
                <w:w w:val="100"/>
              </w:rPr>
              <w:t>RR4</w:t>
            </w:r>
          </w:p>
        </w:tc>
      </w:tr>
      <w:tr w:rsidR="001010DC" w14:paraId="55FA59A4" w14:textId="77777777" w:rsidTr="003B7854">
        <w:trPr>
          <w:trHeight w:val="15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182DF53" w14:textId="77777777" w:rsidR="001010DC" w:rsidRDefault="001010DC" w:rsidP="003B7854">
            <w:pPr>
              <w:pStyle w:val="CellBody"/>
            </w:pPr>
            <w:r>
              <w:rPr>
                <w:w w:val="100"/>
              </w:rPr>
              <w:t>RC4</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4BE4DAA" w14:textId="77777777" w:rsidR="001010DC" w:rsidRDefault="001010DC" w:rsidP="003B7854">
            <w:pPr>
              <w:pStyle w:val="CellBody"/>
            </w:pPr>
            <w:r>
              <w:rPr>
                <w:w w:val="100"/>
              </w:rPr>
              <w:t>Non-time priority Management</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B65CC8" w14:textId="77777777" w:rsidR="001010DC" w:rsidRDefault="001010DC" w:rsidP="003B7854">
            <w:pPr>
              <w:pStyle w:val="CellBody"/>
            </w:pPr>
            <w:r>
              <w:rPr>
                <w:w w:val="100"/>
              </w:rPr>
              <w:t>A STA receiving an individually addressed non-time priority Management frame, excluding RC6 if RC6 is supported</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123F65" w14:textId="77777777" w:rsidR="001010DC" w:rsidRDefault="001010DC" w:rsidP="003B7854">
            <w:pPr>
              <w:pStyle w:val="CellBody"/>
            </w:pPr>
            <w:r>
              <w:rPr>
                <w:w w:val="100"/>
              </w:rPr>
              <w:t>Recommended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516DE42" w14:textId="77777777" w:rsidR="001010DC" w:rsidRDefault="001010DC" w:rsidP="003B7854">
            <w:pPr>
              <w:pStyle w:val="CellBody"/>
              <w:rPr>
                <w:w w:val="100"/>
              </w:rPr>
            </w:pPr>
            <w:r>
              <w:rPr>
                <w:w w:val="100"/>
              </w:rPr>
              <w:t>Indexed by: &lt;Address 2, sequence number, fragment number&gt;</w:t>
            </w:r>
          </w:p>
          <w:p w14:paraId="19595848" w14:textId="77777777" w:rsidR="001010DC" w:rsidRDefault="001010DC" w:rsidP="003B7854">
            <w:pPr>
              <w:pStyle w:val="CellBody"/>
              <w:rPr>
                <w:w w:val="100"/>
              </w:rPr>
            </w:pPr>
          </w:p>
          <w:p w14:paraId="139C6E84" w14:textId="77777777" w:rsidR="001010DC" w:rsidRDefault="001010DC" w:rsidP="003B7854">
            <w:pPr>
              <w:pStyle w:val="CellBody"/>
            </w:pPr>
            <w:r>
              <w:rPr>
                <w:w w:val="100"/>
              </w:rPr>
              <w:t>At least the most recent cache entry per &lt;Address 2&gt; value.</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34885CE" w14:textId="77777777" w:rsidR="001010DC" w:rsidRDefault="001010DC" w:rsidP="003B7854">
            <w:pPr>
              <w:pStyle w:val="CellBody"/>
              <w:rPr>
                <w:w w:val="100"/>
              </w:rPr>
            </w:pPr>
            <w:r>
              <w:rPr>
                <w:w w:val="100"/>
              </w:rPr>
              <w:t>RR1</w:t>
            </w:r>
          </w:p>
          <w:p w14:paraId="40423775" w14:textId="77777777" w:rsidR="001010DC" w:rsidRDefault="001010DC" w:rsidP="003B7854">
            <w:pPr>
              <w:pStyle w:val="CellBody"/>
              <w:rPr>
                <w:w w:val="100"/>
              </w:rPr>
            </w:pPr>
            <w:r>
              <w:rPr>
                <w:w w:val="100"/>
              </w:rPr>
              <w:t>RR2</w:t>
            </w:r>
          </w:p>
          <w:p w14:paraId="475654A7" w14:textId="77777777" w:rsidR="001010DC" w:rsidRDefault="001010DC" w:rsidP="003B7854">
            <w:pPr>
              <w:pStyle w:val="CellBody"/>
            </w:pPr>
            <w:r>
              <w:rPr>
                <w:w w:val="100"/>
              </w:rPr>
              <w:t>RR5</w:t>
            </w:r>
          </w:p>
        </w:tc>
      </w:tr>
      <w:tr w:rsidR="001010DC" w14:paraId="7757F540" w14:textId="77777777" w:rsidTr="003B7854">
        <w:trPr>
          <w:trHeight w:val="278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04DD3A8" w14:textId="77777777" w:rsidR="001010DC" w:rsidRDefault="001010DC" w:rsidP="003B7854">
            <w:pPr>
              <w:pStyle w:val="CellBody"/>
            </w:pPr>
            <w:r>
              <w:rPr>
                <w:w w:val="100"/>
              </w:rPr>
              <w:lastRenderedPageBreak/>
              <w:t>RC5</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4BD76CC" w14:textId="77777777" w:rsidR="001010DC" w:rsidRDefault="001010DC" w:rsidP="003B7854">
            <w:pPr>
              <w:pStyle w:val="CellBody"/>
            </w:pPr>
            <w:r>
              <w:rPr>
                <w:w w:val="100"/>
              </w:rPr>
              <w:t>Time priority Management</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38354BE" w14:textId="77777777" w:rsidR="001010DC" w:rsidRDefault="001010DC" w:rsidP="003B7854">
            <w:pPr>
              <w:pStyle w:val="CellBody"/>
            </w:pPr>
            <w:r>
              <w:rPr>
                <w:w w:val="100"/>
              </w:rPr>
              <w:t>A STA receiving an individually addressed time priority Management frame</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056BCB6" w14:textId="77777777" w:rsidR="001010DC" w:rsidRDefault="001010DC" w:rsidP="003B7854">
            <w:pPr>
              <w:pStyle w:val="CellBody"/>
            </w:pPr>
            <w:r>
              <w:rPr>
                <w:w w:val="100"/>
              </w:rPr>
              <w:t>Supported if RC4 is supported; otherwise not supported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A927B18" w14:textId="77777777" w:rsidR="001010DC" w:rsidRDefault="001010DC" w:rsidP="003B7854">
            <w:pPr>
              <w:pStyle w:val="CellBody"/>
              <w:rPr>
                <w:w w:val="100"/>
              </w:rPr>
            </w:pPr>
            <w:r>
              <w:rPr>
                <w:w w:val="100"/>
              </w:rPr>
              <w:t>Indexed by: &lt;Address 2, sequence number, fragment number&gt;.</w:t>
            </w:r>
          </w:p>
          <w:p w14:paraId="50890D8D" w14:textId="77777777" w:rsidR="001010DC" w:rsidRDefault="001010DC" w:rsidP="003B7854">
            <w:pPr>
              <w:pStyle w:val="CellBody"/>
              <w:rPr>
                <w:w w:val="100"/>
              </w:rPr>
            </w:pPr>
          </w:p>
          <w:p w14:paraId="34D9BF27" w14:textId="77777777" w:rsidR="001010DC" w:rsidRDefault="001010DC" w:rsidP="003B7854">
            <w:pPr>
              <w:pStyle w:val="CellBody"/>
            </w:pPr>
            <w:r>
              <w:rPr>
                <w:w w:val="100"/>
              </w:rPr>
              <w:t>At least the most recent cache entry per &lt;Address 2&gt; value.</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0870859" w14:textId="77777777" w:rsidR="001010DC" w:rsidRDefault="001010DC" w:rsidP="003B7854">
            <w:pPr>
              <w:pStyle w:val="CellBody"/>
            </w:pPr>
            <w:r>
              <w:rPr>
                <w:w w:val="100"/>
              </w:rPr>
              <w:t>RR5</w:t>
            </w:r>
          </w:p>
        </w:tc>
      </w:tr>
      <w:tr w:rsidR="001010DC" w14:paraId="180BA0D2" w14:textId="77777777" w:rsidTr="003B7854">
        <w:trPr>
          <w:trHeight w:val="17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4689DED" w14:textId="77777777" w:rsidR="001010DC" w:rsidRDefault="001010DC" w:rsidP="003B7854">
            <w:pPr>
              <w:pStyle w:val="CellBody"/>
            </w:pPr>
            <w:r>
              <w:rPr>
                <w:w w:val="100"/>
              </w:rPr>
              <w:t>RC6</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7F425F" w14:textId="77777777" w:rsidR="001010DC" w:rsidRDefault="001010DC" w:rsidP="003B7854">
            <w:pPr>
              <w:pStyle w:val="CellBody"/>
            </w:pPr>
            <w:r>
              <w:rPr>
                <w:w w:val="100"/>
              </w:rPr>
              <w:t>QMFs</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92215F8" w14:textId="77777777" w:rsidR="001010DC" w:rsidRDefault="001010DC" w:rsidP="003B7854">
            <w:pPr>
              <w:pStyle w:val="CellBody"/>
            </w:pPr>
            <w:r>
              <w:rPr>
                <w:w w:val="100"/>
              </w:rPr>
              <w:t xml:space="preserve">A STA receiving an individually addressed QMF </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BB1B4AB"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B6CDB69" w14:textId="77777777" w:rsidR="001010DC" w:rsidRDefault="001010DC" w:rsidP="003B7854">
            <w:pPr>
              <w:pStyle w:val="CellBody"/>
              <w:rPr>
                <w:w w:val="100"/>
              </w:rPr>
            </w:pPr>
            <w:r>
              <w:rPr>
                <w:w w:val="100"/>
              </w:rPr>
              <w:t>Indexed by: &lt;Address 2, AC, sequence number, fragment number&gt;</w:t>
            </w:r>
          </w:p>
          <w:p w14:paraId="7A2A3C6F" w14:textId="77777777" w:rsidR="001010DC" w:rsidRDefault="001010DC" w:rsidP="003B7854">
            <w:pPr>
              <w:pStyle w:val="CellBody"/>
              <w:rPr>
                <w:w w:val="100"/>
              </w:rPr>
            </w:pPr>
          </w:p>
          <w:p w14:paraId="415D60BD" w14:textId="77777777" w:rsidR="001010DC" w:rsidRDefault="001010DC" w:rsidP="003B7854">
            <w:pPr>
              <w:pStyle w:val="CellBody"/>
            </w:pPr>
            <w:r>
              <w:rPr>
                <w:w w:val="100"/>
              </w:rPr>
              <w:t>The most recent cache entry per &lt;Address 2, AC, sequence-number, fragment-number&gt;.</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6551A96" w14:textId="77777777" w:rsidR="001010DC" w:rsidRDefault="001010DC" w:rsidP="003B7854">
            <w:pPr>
              <w:pStyle w:val="CellBody"/>
              <w:rPr>
                <w:w w:val="100"/>
              </w:rPr>
            </w:pPr>
            <w:r>
              <w:rPr>
                <w:w w:val="100"/>
              </w:rPr>
              <w:t>RR2</w:t>
            </w:r>
            <w:r>
              <w:rPr>
                <w:w w:val="100"/>
              </w:rPr>
              <w:br/>
              <w:t>RR3</w:t>
            </w:r>
          </w:p>
          <w:p w14:paraId="79E9C3DB" w14:textId="77777777" w:rsidR="001010DC" w:rsidRDefault="001010DC" w:rsidP="003B7854">
            <w:pPr>
              <w:pStyle w:val="CellBody"/>
            </w:pPr>
            <w:r>
              <w:rPr>
                <w:w w:val="100"/>
              </w:rPr>
              <w:t>RR5</w:t>
            </w:r>
          </w:p>
        </w:tc>
      </w:tr>
      <w:tr w:rsidR="001010DC" w14:paraId="46917963" w14:textId="77777777" w:rsidTr="003B7854">
        <w:trPr>
          <w:trHeight w:val="17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25604C" w14:textId="77777777" w:rsidR="001010DC" w:rsidRDefault="001010DC" w:rsidP="003B7854">
            <w:pPr>
              <w:pStyle w:val="CellBody"/>
            </w:pPr>
            <w:r>
              <w:rPr>
                <w:w w:val="100"/>
              </w:rPr>
              <w:t>RC7</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1EC0C70" w14:textId="77777777" w:rsidR="001010DC" w:rsidRDefault="001010DC" w:rsidP="003B7854">
            <w:pPr>
              <w:pStyle w:val="CellBody"/>
            </w:pPr>
            <w:proofErr w:type="spellStart"/>
            <w:r>
              <w:rPr>
                <w:w w:val="100"/>
              </w:rPr>
              <w:t>Nonmesh</w:t>
            </w:r>
            <w:proofErr w:type="spellEnd"/>
            <w:r>
              <w:rPr>
                <w:w w:val="100"/>
              </w:rPr>
              <w:t xml:space="preserve"> GCR</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A613CF" w14:textId="77777777" w:rsidR="001010DC" w:rsidRDefault="001010DC" w:rsidP="003B7854">
            <w:pPr>
              <w:pStyle w:val="CellBody"/>
            </w:pPr>
            <w:r>
              <w:rPr>
                <w:w w:val="100"/>
              </w:rPr>
              <w:t xml:space="preserve">A </w:t>
            </w:r>
            <w:proofErr w:type="spellStart"/>
            <w:r>
              <w:rPr>
                <w:w w:val="100"/>
              </w:rPr>
              <w:t>nonmesh</w:t>
            </w:r>
            <w:proofErr w:type="spellEnd"/>
            <w:r>
              <w:rPr>
                <w:w w:val="100"/>
              </w:rPr>
              <w:t xml:space="preserve"> STA receiving a group addressed frame subject to a GCR agreement.</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952ADFC"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3E988D1" w14:textId="77777777" w:rsidR="001010DC" w:rsidRDefault="001010DC" w:rsidP="003B7854">
            <w:pPr>
              <w:pStyle w:val="CellBody"/>
              <w:rPr>
                <w:w w:val="100"/>
              </w:rPr>
            </w:pPr>
            <w:r>
              <w:rPr>
                <w:w w:val="100"/>
              </w:rPr>
              <w:t>Indexed by: &lt;DA, sequence number&gt;</w:t>
            </w:r>
          </w:p>
          <w:p w14:paraId="6132A5E5" w14:textId="77777777" w:rsidR="001010DC" w:rsidRDefault="001010DC" w:rsidP="003B7854">
            <w:pPr>
              <w:pStyle w:val="CellBody"/>
              <w:rPr>
                <w:w w:val="100"/>
              </w:rPr>
            </w:pPr>
          </w:p>
          <w:p w14:paraId="6F1338A7" w14:textId="77777777" w:rsidR="001010DC" w:rsidRDefault="001010DC" w:rsidP="003B7854">
            <w:pPr>
              <w:pStyle w:val="CellBody"/>
            </w:pPr>
            <w:r>
              <w:rPr>
                <w:w w:val="100"/>
              </w:rPr>
              <w:t>One cache entry per &lt;DA, sequence-number&gt; tuple for each group address subject to a GCR agreement.</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F713F2D" w14:textId="77777777" w:rsidR="001010DC" w:rsidRDefault="001010DC" w:rsidP="003B7854">
            <w:pPr>
              <w:pStyle w:val="CellBody"/>
            </w:pPr>
            <w:r>
              <w:rPr>
                <w:w w:val="100"/>
              </w:rPr>
              <w:t>RR5</w:t>
            </w:r>
          </w:p>
        </w:tc>
      </w:tr>
      <w:tr w:rsidR="001010DC" w14:paraId="06C0CFB5" w14:textId="77777777" w:rsidTr="003B7854">
        <w:trPr>
          <w:trHeight w:val="21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5EAB536" w14:textId="77777777" w:rsidR="001010DC" w:rsidRDefault="001010DC" w:rsidP="003B7854">
            <w:pPr>
              <w:pStyle w:val="CellBody"/>
            </w:pPr>
            <w:r>
              <w:rPr>
                <w:w w:val="100"/>
              </w:rPr>
              <w:t>RC8</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36C830" w14:textId="77777777" w:rsidR="001010DC" w:rsidRDefault="001010DC" w:rsidP="003B7854">
            <w:pPr>
              <w:pStyle w:val="CellBody"/>
            </w:pPr>
            <w:r>
              <w:rPr>
                <w:w w:val="100"/>
              </w:rPr>
              <w:t>Mesh GCR</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8AA9EAC" w14:textId="77777777" w:rsidR="001010DC" w:rsidRDefault="001010DC" w:rsidP="003B7854">
            <w:pPr>
              <w:pStyle w:val="CellBody"/>
            </w:pPr>
            <w:r>
              <w:rPr>
                <w:w w:val="100"/>
              </w:rPr>
              <w:t>A mesh STA receiving a group addressed frame subject to a GCR agreement.</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4960008"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98BFAB0" w14:textId="77777777" w:rsidR="001010DC" w:rsidRDefault="001010DC" w:rsidP="003B7854">
            <w:pPr>
              <w:pStyle w:val="CellBody"/>
              <w:rPr>
                <w:w w:val="100"/>
              </w:rPr>
            </w:pPr>
            <w:r>
              <w:rPr>
                <w:w w:val="100"/>
              </w:rPr>
              <w:t>Indexed by: &lt;DA, Address 2, sequence number&gt;.</w:t>
            </w:r>
          </w:p>
          <w:p w14:paraId="7A1D0C39" w14:textId="77777777" w:rsidR="001010DC" w:rsidRDefault="001010DC" w:rsidP="003B7854">
            <w:pPr>
              <w:pStyle w:val="CellBody"/>
              <w:rPr>
                <w:w w:val="100"/>
              </w:rPr>
            </w:pPr>
          </w:p>
          <w:p w14:paraId="476AE230" w14:textId="77777777" w:rsidR="001010DC" w:rsidRDefault="001010DC" w:rsidP="003B7854">
            <w:pPr>
              <w:pStyle w:val="CellBody"/>
            </w:pPr>
            <w:r>
              <w:rPr>
                <w:w w:val="100"/>
              </w:rPr>
              <w:t>One cache entry per &lt;DA, Address 2, sequence-number&gt; tuple for each group address subject to a GCR agreement.</w:t>
            </w:r>
          </w:p>
        </w:tc>
        <w:tc>
          <w:tcPr>
            <w:tcW w:w="1300" w:type="dxa"/>
            <w:tcBorders>
              <w:top w:val="nil"/>
              <w:left w:val="single" w:sz="2" w:space="0" w:color="000000"/>
              <w:bottom w:val="single" w:sz="2" w:space="0" w:color="000000"/>
              <w:right w:val="single" w:sz="10" w:space="0" w:color="000000"/>
            </w:tcBorders>
            <w:tcMar>
              <w:top w:w="120" w:type="dxa"/>
              <w:left w:w="108" w:type="dxa"/>
              <w:bottom w:w="60" w:type="dxa"/>
              <w:right w:w="108" w:type="dxa"/>
            </w:tcMar>
          </w:tcPr>
          <w:p w14:paraId="6A743276" w14:textId="77777777" w:rsidR="001010DC" w:rsidRDefault="001010DC" w:rsidP="003B7854">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sz w:val="18"/>
                <w:szCs w:val="18"/>
              </w:rPr>
            </w:pPr>
            <w:r>
              <w:rPr>
                <w:spacing w:val="-2"/>
                <w:w w:val="100"/>
                <w:sz w:val="18"/>
                <w:szCs w:val="18"/>
              </w:rPr>
              <w:t>RR5</w:t>
            </w:r>
          </w:p>
        </w:tc>
      </w:tr>
      <w:tr w:rsidR="001010DC" w14:paraId="32636AC6" w14:textId="77777777" w:rsidTr="003B7854">
        <w:trPr>
          <w:trHeight w:val="11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DED0961" w14:textId="77777777" w:rsidR="001010DC" w:rsidRDefault="001010DC" w:rsidP="003B7854">
            <w:pPr>
              <w:pStyle w:val="CellBody"/>
            </w:pPr>
            <w:r>
              <w:rPr>
                <w:w w:val="100"/>
              </w:rPr>
              <w:t>RC9</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98D91AC" w14:textId="77777777" w:rsidR="001010DC" w:rsidRDefault="001010DC" w:rsidP="003B7854">
            <w:pPr>
              <w:pStyle w:val="CellBody"/>
            </w:pPr>
            <w:r>
              <w:rPr>
                <w:w w:val="100"/>
              </w:rPr>
              <w:t>QoS Data under BA</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71A5F9B" w14:textId="77777777" w:rsidR="001010DC" w:rsidRDefault="001010DC" w:rsidP="003B7854">
            <w:pPr>
              <w:pStyle w:val="CellBody"/>
            </w:pPr>
            <w:r>
              <w:rPr>
                <w:w w:val="100"/>
              </w:rPr>
              <w:t>A non-DMG QoS STA receiving a QoS Data frame sent under a (#156)block ack agreement</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D29B58" w14:textId="77777777" w:rsidR="001010DC" w:rsidRDefault="001010DC" w:rsidP="003B7854">
            <w:pPr>
              <w:pStyle w:val="CellBody"/>
            </w:pPr>
            <w:r>
              <w:rPr>
                <w:w w:val="100"/>
              </w:rPr>
              <w:t>Recommended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F9E573B" w14:textId="77777777" w:rsidR="001010DC" w:rsidRDefault="001010DC" w:rsidP="003B7854">
            <w:pPr>
              <w:pStyle w:val="CellBody"/>
            </w:pPr>
            <w:r>
              <w:rPr>
                <w:w w:val="100"/>
              </w:rPr>
              <w:t>None</w:t>
            </w:r>
          </w:p>
        </w:tc>
        <w:tc>
          <w:tcPr>
            <w:tcW w:w="1300" w:type="dxa"/>
            <w:tcBorders>
              <w:top w:val="nil"/>
              <w:left w:val="single" w:sz="2" w:space="0" w:color="000000"/>
              <w:bottom w:val="single" w:sz="2" w:space="0" w:color="000000"/>
              <w:right w:val="single" w:sz="10" w:space="0" w:color="000000"/>
            </w:tcBorders>
            <w:tcMar>
              <w:top w:w="120" w:type="dxa"/>
              <w:left w:w="108" w:type="dxa"/>
              <w:bottom w:w="60" w:type="dxa"/>
              <w:right w:w="108" w:type="dxa"/>
            </w:tcMar>
          </w:tcPr>
          <w:p w14:paraId="78857195" w14:textId="77777777" w:rsidR="001010DC" w:rsidRDefault="001010DC" w:rsidP="003B7854">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sz w:val="18"/>
                <w:szCs w:val="18"/>
              </w:rPr>
            </w:pPr>
            <w:r>
              <w:rPr>
                <w:spacing w:val="-2"/>
                <w:w w:val="100"/>
                <w:sz w:val="18"/>
                <w:szCs w:val="18"/>
              </w:rPr>
              <w:t>RR4</w:t>
            </w:r>
          </w:p>
        </w:tc>
      </w:tr>
      <w:tr w:rsidR="001010DC" w14:paraId="2461EB44" w14:textId="77777777" w:rsidTr="003B7854">
        <w:trPr>
          <w:trHeight w:val="19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B03FB55" w14:textId="77777777" w:rsidR="001010DC" w:rsidRDefault="001010DC" w:rsidP="003B7854">
            <w:pPr>
              <w:pStyle w:val="CellBody"/>
            </w:pPr>
            <w:r>
              <w:rPr>
                <w:w w:val="100"/>
              </w:rPr>
              <w:t>RC10</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CDB7B5" w14:textId="77777777" w:rsidR="001010DC" w:rsidRDefault="001010DC" w:rsidP="003B7854">
            <w:pPr>
              <w:pStyle w:val="CellBody"/>
            </w:pPr>
            <w:r>
              <w:rPr>
                <w:w w:val="100"/>
              </w:rPr>
              <w:t>DMG Group Addressed</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90D6DB3" w14:textId="77777777" w:rsidR="001010DC" w:rsidRDefault="001010DC" w:rsidP="003B7854">
            <w:pPr>
              <w:pStyle w:val="CellBody"/>
            </w:pPr>
            <w:r>
              <w:rPr>
                <w:w w:val="100"/>
              </w:rPr>
              <w:t>A DMG STA receiving a group addressed frame.</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3648CA"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934246" w14:textId="77777777" w:rsidR="001010DC" w:rsidRDefault="001010DC" w:rsidP="003B7854">
            <w:pPr>
              <w:pStyle w:val="CellBody"/>
              <w:rPr>
                <w:w w:val="100"/>
              </w:rPr>
            </w:pPr>
            <w:r>
              <w:rPr>
                <w:w w:val="100"/>
              </w:rPr>
              <w:t>Indexed by: &lt;Address 1, Address 2, sequence number, fragment number&gt;</w:t>
            </w:r>
          </w:p>
          <w:p w14:paraId="00626FEB" w14:textId="77777777" w:rsidR="001010DC" w:rsidRDefault="001010DC" w:rsidP="003B7854">
            <w:pPr>
              <w:pStyle w:val="CellBody"/>
              <w:rPr>
                <w:w w:val="100"/>
              </w:rPr>
            </w:pPr>
          </w:p>
          <w:p w14:paraId="5B6C40D8" w14:textId="77777777" w:rsidR="001010DC" w:rsidRDefault="001010DC" w:rsidP="003B7854">
            <w:pPr>
              <w:pStyle w:val="CellBody"/>
            </w:pPr>
            <w:r>
              <w:rPr>
                <w:w w:val="100"/>
              </w:rPr>
              <w:t>The most recent cache entry per &lt;Address 1, Address 2, sequence-number&gt;.</w:t>
            </w:r>
          </w:p>
        </w:tc>
        <w:tc>
          <w:tcPr>
            <w:tcW w:w="1300" w:type="dxa"/>
            <w:tcBorders>
              <w:top w:val="nil"/>
              <w:left w:val="single" w:sz="2" w:space="0" w:color="000000"/>
              <w:bottom w:val="single" w:sz="2" w:space="0" w:color="000000"/>
              <w:right w:val="single" w:sz="10" w:space="0" w:color="000000"/>
            </w:tcBorders>
            <w:tcMar>
              <w:top w:w="120" w:type="dxa"/>
              <w:left w:w="108" w:type="dxa"/>
              <w:bottom w:w="60" w:type="dxa"/>
              <w:right w:w="108" w:type="dxa"/>
            </w:tcMar>
          </w:tcPr>
          <w:p w14:paraId="63007A55" w14:textId="77777777" w:rsidR="001010DC" w:rsidRDefault="001010DC" w:rsidP="003B7854">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sz w:val="18"/>
                <w:szCs w:val="18"/>
              </w:rPr>
            </w:pPr>
            <w:r>
              <w:rPr>
                <w:spacing w:val="-2"/>
                <w:w w:val="100"/>
                <w:sz w:val="18"/>
                <w:szCs w:val="18"/>
              </w:rPr>
              <w:t>RR6</w:t>
            </w:r>
          </w:p>
        </w:tc>
      </w:tr>
      <w:tr w:rsidR="001010DC" w14:paraId="584AC524" w14:textId="77777777" w:rsidTr="003B7854">
        <w:trPr>
          <w:trHeight w:val="2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B8B681E" w14:textId="77777777" w:rsidR="001010DC" w:rsidRDefault="001010DC" w:rsidP="003B7854">
            <w:pPr>
              <w:pStyle w:val="CellBody"/>
            </w:pPr>
            <w:r>
              <w:rPr>
                <w:w w:val="100"/>
              </w:rPr>
              <w:lastRenderedPageBreak/>
              <w:t>(11ah)RC11</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E262DA1" w14:textId="77777777" w:rsidR="001010DC" w:rsidRDefault="001010DC" w:rsidP="003B7854">
            <w:pPr>
              <w:pStyle w:val="CellBody"/>
            </w:pPr>
            <w:r>
              <w:rPr>
                <w:w w:val="100"/>
              </w:rPr>
              <w:t>Individually addressed PV1 Data frame</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B12E16" w14:textId="77777777" w:rsidR="001010DC" w:rsidRDefault="001010DC" w:rsidP="003B7854">
            <w:pPr>
              <w:pStyle w:val="CellBody"/>
            </w:pPr>
            <w:r>
              <w:rPr>
                <w:w w:val="100"/>
              </w:rPr>
              <w:t>An S1G STA receiving an individually addressed PV1 Data frame</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41EF76"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58C6A2A" w14:textId="77777777" w:rsidR="001010DC" w:rsidRDefault="001010DC" w:rsidP="003B7854">
            <w:pPr>
              <w:pStyle w:val="CellBody"/>
              <w:rPr>
                <w:w w:val="100"/>
              </w:rPr>
            </w:pPr>
            <w:r>
              <w:rPr>
                <w:w w:val="100"/>
              </w:rPr>
              <w:t>Indexed by &lt;STA MAC Address identified by Address 2, PTID, sequence number, fragment number&gt;.</w:t>
            </w:r>
          </w:p>
          <w:p w14:paraId="26D1C778" w14:textId="77777777" w:rsidR="001010DC" w:rsidRDefault="001010DC" w:rsidP="003B7854">
            <w:pPr>
              <w:pStyle w:val="CellBody"/>
            </w:pPr>
            <w:r>
              <w:rPr>
                <w:w w:val="100"/>
              </w:rPr>
              <w:t>At least the most recent cache entry per &lt;STA MAC Address identified by Address 2, PTID&gt; pair in this cache.</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8DE03F5" w14:textId="77777777" w:rsidR="001010DC" w:rsidRDefault="001010DC" w:rsidP="003B7854">
            <w:pPr>
              <w:pStyle w:val="CellBody"/>
            </w:pPr>
            <w:r>
              <w:rPr>
                <w:w w:val="100"/>
              </w:rPr>
              <w:t>RR1</w:t>
            </w:r>
          </w:p>
        </w:tc>
      </w:tr>
      <w:tr w:rsidR="001010DC" w14:paraId="1337D708" w14:textId="77777777" w:rsidTr="003B7854">
        <w:trPr>
          <w:trHeight w:val="21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779C893" w14:textId="77777777" w:rsidR="001010DC" w:rsidRDefault="001010DC" w:rsidP="003B7854">
            <w:pPr>
              <w:pStyle w:val="CellBody"/>
            </w:pPr>
            <w:r>
              <w:rPr>
                <w:w w:val="100"/>
              </w:rPr>
              <w:t>(11ah)RC12</w:t>
            </w:r>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1088B8" w14:textId="77777777" w:rsidR="001010DC" w:rsidRDefault="001010DC" w:rsidP="003B7854">
            <w:pPr>
              <w:pStyle w:val="CellBody"/>
            </w:pPr>
            <w:r>
              <w:rPr>
                <w:w w:val="100"/>
              </w:rPr>
              <w:t>Individually addressed PV1 Management frame</w:t>
            </w:r>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59C219" w14:textId="77777777" w:rsidR="001010DC" w:rsidRDefault="001010DC" w:rsidP="003B7854">
            <w:pPr>
              <w:pStyle w:val="CellBody"/>
            </w:pPr>
            <w:r>
              <w:rPr>
                <w:w w:val="100"/>
              </w:rPr>
              <w:t>An S1G STA receiving an individually addressed PV1 Management frame</w:t>
            </w: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5782F53" w14:textId="77777777" w:rsidR="001010DC" w:rsidRDefault="001010DC" w:rsidP="003B7854">
            <w:pPr>
              <w:pStyle w:val="CellBody"/>
            </w:pPr>
            <w:r>
              <w:rPr>
                <w:w w:val="100"/>
              </w:rPr>
              <w:t>Mandatory</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BC2864" w14:textId="77777777" w:rsidR="001010DC" w:rsidRDefault="001010DC" w:rsidP="003B7854">
            <w:pPr>
              <w:pStyle w:val="CellBody"/>
              <w:rPr>
                <w:w w:val="100"/>
              </w:rPr>
            </w:pPr>
            <w:r>
              <w:rPr>
                <w:w w:val="100"/>
              </w:rPr>
              <w:t>Indexed by &lt;STA MAC Address identified by Address 2, sequence number, fragment number&gt;.</w:t>
            </w:r>
          </w:p>
          <w:p w14:paraId="436668BB" w14:textId="77777777" w:rsidR="001010DC" w:rsidRDefault="001010DC" w:rsidP="003B7854">
            <w:pPr>
              <w:pStyle w:val="CellBody"/>
            </w:pPr>
            <w:r>
              <w:rPr>
                <w:w w:val="100"/>
              </w:rPr>
              <w:t>At least the most recent cache entry per &lt;STA MAC Address identified by Address 2&gt; pair in this cache.</w:t>
            </w:r>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ACCB70F" w14:textId="77777777" w:rsidR="001010DC" w:rsidRDefault="001010DC" w:rsidP="003B7854">
            <w:pPr>
              <w:pStyle w:val="CellBody"/>
              <w:rPr>
                <w:w w:val="100"/>
              </w:rPr>
            </w:pPr>
            <w:r>
              <w:rPr>
                <w:w w:val="100"/>
              </w:rPr>
              <w:t>RR1</w:t>
            </w:r>
          </w:p>
          <w:p w14:paraId="2A978E38" w14:textId="77777777" w:rsidR="001010DC" w:rsidRDefault="001010DC" w:rsidP="003B7854">
            <w:pPr>
              <w:pStyle w:val="CellBody"/>
            </w:pPr>
            <w:r>
              <w:rPr>
                <w:w w:val="100"/>
              </w:rPr>
              <w:t>RR2</w:t>
            </w:r>
          </w:p>
        </w:tc>
      </w:tr>
      <w:tr w:rsidR="00AE0432" w14:paraId="55904B16" w14:textId="77777777" w:rsidTr="003B7854">
        <w:trPr>
          <w:trHeight w:val="2160"/>
          <w:jc w:val="center"/>
          <w:ins w:id="149" w:author="Huang, Po-kai" w:date="2020-09-23T20:16:00Z"/>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713491" w14:textId="10D8B091" w:rsidR="00AE0432" w:rsidRDefault="00AE0432" w:rsidP="00AE0432">
            <w:pPr>
              <w:pStyle w:val="CellBody"/>
              <w:rPr>
                <w:ins w:id="150" w:author="Huang, Po-kai" w:date="2020-09-23T20:16:00Z"/>
                <w:w w:val="100"/>
              </w:rPr>
            </w:pPr>
            <w:ins w:id="151" w:author="Huang, Po-kai" w:date="2020-09-23T20:16:00Z">
              <w:r>
                <w:rPr>
                  <w:w w:val="100"/>
                </w:rPr>
                <w:t>MRC1</w:t>
              </w:r>
            </w:ins>
          </w:p>
        </w:tc>
        <w:tc>
          <w:tcPr>
            <w:tcW w:w="8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5FA863B" w14:textId="63FA77B3" w:rsidR="00AE0432" w:rsidRDefault="00AE0432" w:rsidP="00AE0432">
            <w:pPr>
              <w:pStyle w:val="CellBody"/>
              <w:rPr>
                <w:ins w:id="152" w:author="Huang, Po-kai" w:date="2020-09-23T20:16:00Z"/>
                <w:w w:val="100"/>
              </w:rPr>
            </w:pPr>
            <w:ins w:id="153" w:author="Huang, Po-kai" w:date="2020-09-23T20:16:00Z">
              <w:r>
                <w:rPr>
                  <w:w w:val="100"/>
                </w:rPr>
                <w:t>Individually addressed QoS Data</w:t>
              </w:r>
            </w:ins>
          </w:p>
        </w:tc>
        <w:tc>
          <w:tcPr>
            <w:tcW w:w="2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CF03BE" w14:textId="3E865959" w:rsidR="00AE0432" w:rsidRDefault="00AE0432" w:rsidP="00AE0432">
            <w:pPr>
              <w:pStyle w:val="CellBody"/>
              <w:rPr>
                <w:ins w:id="154" w:author="Huang, Po-kai" w:date="2020-09-23T20:16:00Z"/>
              </w:rPr>
            </w:pPr>
            <w:ins w:id="155" w:author="Huang, Po-kai" w:date="2020-09-23T20:16:00Z">
              <w:r>
                <w:rPr>
                  <w:w w:val="100"/>
                </w:rPr>
                <w:t>A</w:t>
              </w:r>
            </w:ins>
            <w:ins w:id="156" w:author="Huang, Po-kai" w:date="2020-09-24T17:25:00Z">
              <w:r w:rsidR="003A716A">
                <w:rPr>
                  <w:w w:val="100"/>
                </w:rPr>
                <w:t>ny</w:t>
              </w:r>
            </w:ins>
            <w:ins w:id="157" w:author="Huang, Po-kai" w:date="2020-09-23T20:16:00Z">
              <w:r>
                <w:rPr>
                  <w:w w:val="100"/>
                </w:rPr>
                <w:t xml:space="preserve"> STA affiliated with a</w:t>
              </w:r>
            </w:ins>
            <w:ins w:id="158" w:author="Huang, Po-kai" w:date="2020-09-23T20:59:00Z">
              <w:r w:rsidR="009F49E9">
                <w:rPr>
                  <w:w w:val="100"/>
                </w:rPr>
                <w:t>n</w:t>
              </w:r>
            </w:ins>
            <w:ins w:id="159" w:author="Huang, Po-kai" w:date="2020-09-23T20:16:00Z">
              <w:r>
                <w:rPr>
                  <w:w w:val="100"/>
                </w:rPr>
                <w:t xml:space="preserve"> MLD receiving an individually addressed QoS Data frame</w:t>
              </w:r>
            </w:ins>
          </w:p>
          <w:p w14:paraId="46FC39F5" w14:textId="77777777" w:rsidR="00AE0432" w:rsidRDefault="00AE0432" w:rsidP="00AE0432">
            <w:pPr>
              <w:pStyle w:val="CellBody"/>
              <w:rPr>
                <w:ins w:id="160" w:author="Huang, Po-kai" w:date="2020-09-23T20:16:00Z"/>
                <w:w w:val="100"/>
              </w:rPr>
            </w:pPr>
          </w:p>
        </w:tc>
        <w:tc>
          <w:tcPr>
            <w:tcW w:w="11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5485281" w14:textId="12CF5137" w:rsidR="00AE0432" w:rsidRDefault="00AE0432" w:rsidP="00AE0432">
            <w:pPr>
              <w:pStyle w:val="CellBody"/>
              <w:rPr>
                <w:ins w:id="161" w:author="Huang, Po-kai" w:date="2020-09-23T20:16:00Z"/>
                <w:w w:val="100"/>
              </w:rPr>
            </w:pPr>
            <w:ins w:id="162" w:author="Huang, Po-kai" w:date="2020-09-23T20:16:00Z">
              <w:r>
                <w:rPr>
                  <w:w w:val="100"/>
                </w:rPr>
                <w:t>Mandatory</w:t>
              </w:r>
            </w:ins>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66B5F82" w14:textId="30340E98" w:rsidR="00AE0432" w:rsidRDefault="00AE0432" w:rsidP="00AE0432">
            <w:pPr>
              <w:pStyle w:val="CellBody"/>
              <w:rPr>
                <w:ins w:id="163" w:author="Huang, Po-kai" w:date="2020-09-23T20:16:00Z"/>
                <w:w w:val="100"/>
              </w:rPr>
            </w:pPr>
            <w:ins w:id="164" w:author="Huang, Po-kai" w:date="2020-09-23T20:16:00Z">
              <w:r>
                <w:rPr>
                  <w:w w:val="100"/>
                </w:rPr>
                <w:t>Indexed by &lt;originator MLD MAC Address, TID, sequence number &gt;</w:t>
              </w:r>
            </w:ins>
            <w:ins w:id="165" w:author="Huang, Po-kai" w:date="2020-09-24T17:34:00Z">
              <w:r w:rsidR="00292706">
                <w:rPr>
                  <w:w w:val="100"/>
                </w:rPr>
                <w:t xml:space="preserve"> </w:t>
              </w:r>
              <w:commentRangeStart w:id="166"/>
              <w:r w:rsidR="00292706">
                <w:rPr>
                  <w:w w:val="100"/>
                </w:rPr>
                <w:t>per MLD</w:t>
              </w:r>
            </w:ins>
            <w:ins w:id="167" w:author="Huang, Po-kai" w:date="2020-09-23T20:16:00Z">
              <w:r>
                <w:rPr>
                  <w:w w:val="100"/>
                </w:rPr>
                <w:t>.</w:t>
              </w:r>
            </w:ins>
            <w:commentRangeEnd w:id="166"/>
            <w:r w:rsidR="00DA0FCF">
              <w:rPr>
                <w:rStyle w:val="CommentReference"/>
                <w:rFonts w:ascii="Calibri" w:hAnsi="Calibri"/>
                <w:color w:val="auto"/>
                <w:w w:val="100"/>
                <w:lang w:val="en-GB"/>
              </w:rPr>
              <w:commentReference w:id="166"/>
            </w:r>
          </w:p>
          <w:p w14:paraId="503BBE5D" w14:textId="77777777" w:rsidR="00AE0432" w:rsidRDefault="00AE0432" w:rsidP="00AE0432">
            <w:pPr>
              <w:pStyle w:val="CellBody"/>
              <w:rPr>
                <w:ins w:id="168" w:author="Huang, Po-kai" w:date="2020-09-23T20:16:00Z"/>
                <w:w w:val="100"/>
              </w:rPr>
            </w:pPr>
          </w:p>
          <w:p w14:paraId="52920B49" w14:textId="1F02E235" w:rsidR="00AE0432" w:rsidRDefault="00AE0432" w:rsidP="00AE0432">
            <w:pPr>
              <w:pStyle w:val="CellBody"/>
              <w:rPr>
                <w:ins w:id="169" w:author="Huang, Po-kai" w:date="2020-09-23T20:16:00Z"/>
                <w:w w:val="100"/>
              </w:rPr>
            </w:pPr>
            <w:ins w:id="170" w:author="Huang, Po-kai" w:date="2020-09-23T20:16:00Z">
              <w:r>
                <w:rPr>
                  <w:w w:val="100"/>
                </w:rPr>
                <w:t>At least the most recent cache entry per &lt;originator MLD MAC Address, TID&gt; pair in this cache.</w:t>
              </w:r>
            </w:ins>
          </w:p>
        </w:tc>
        <w:tc>
          <w:tcPr>
            <w:tcW w:w="13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7C7C2FD" w14:textId="1EE94663" w:rsidR="00AE0432" w:rsidRDefault="00AE0432" w:rsidP="00AE0432">
            <w:pPr>
              <w:pStyle w:val="CellBody"/>
              <w:rPr>
                <w:ins w:id="171" w:author="Huang, Po-kai" w:date="2020-09-23T20:16:00Z"/>
                <w:w w:val="100"/>
              </w:rPr>
            </w:pPr>
            <w:ins w:id="172" w:author="Huang, Po-kai" w:date="2020-09-23T20:16:00Z">
              <w:r>
                <w:rPr>
                  <w:w w:val="100"/>
                </w:rPr>
                <w:t>MRR1</w:t>
              </w:r>
            </w:ins>
          </w:p>
        </w:tc>
      </w:tr>
      <w:tr w:rsidR="001010DC" w14:paraId="6AD2C156" w14:textId="77777777" w:rsidTr="003B7854">
        <w:trPr>
          <w:trHeight w:val="2960"/>
          <w:jc w:val="center"/>
        </w:trPr>
        <w:tc>
          <w:tcPr>
            <w:tcW w:w="8480" w:type="dxa"/>
            <w:gridSpan w:val="6"/>
            <w:tcBorders>
              <w:top w:val="nil"/>
              <w:left w:val="single" w:sz="10" w:space="0" w:color="000000"/>
              <w:bottom w:val="single" w:sz="10" w:space="0" w:color="000000"/>
              <w:right w:val="single" w:sz="10" w:space="0" w:color="000000"/>
            </w:tcBorders>
            <w:tcMar>
              <w:top w:w="120" w:type="dxa"/>
              <w:left w:w="120" w:type="dxa"/>
              <w:bottom w:w="60" w:type="dxa"/>
              <w:right w:w="120" w:type="dxa"/>
            </w:tcMar>
          </w:tcPr>
          <w:p w14:paraId="60411BD4" w14:textId="77777777" w:rsidR="001010DC" w:rsidRDefault="001010DC" w:rsidP="003B7854">
            <w:pPr>
              <w:pStyle w:val="CellBody"/>
              <w:spacing w:before="120"/>
              <w:rPr>
                <w:w w:val="100"/>
              </w:rPr>
            </w:pPr>
            <w:r>
              <w:rPr>
                <w:w w:val="100"/>
              </w:rPr>
              <w:t>RR1: A receiving non-DMG STA with dot11QMFActivated false or not present and with dot11RobustAVStreamingImplemented false or not present should omit tuples obtained from group addressed frames from this cache.</w:t>
            </w:r>
          </w:p>
          <w:p w14:paraId="3CD5909F" w14:textId="77777777" w:rsidR="001010DC" w:rsidRDefault="001010DC" w:rsidP="003B7854">
            <w:pPr>
              <w:pStyle w:val="CellBody"/>
              <w:spacing w:before="120"/>
              <w:rPr>
                <w:w w:val="100"/>
              </w:rPr>
            </w:pPr>
            <w:r>
              <w:rPr>
                <w:w w:val="100"/>
              </w:rPr>
              <w:t>RR2: A receiving STA should omit tuples obtained from ATIM frames from this cache.</w:t>
            </w:r>
          </w:p>
          <w:p w14:paraId="681A0039" w14:textId="77777777" w:rsidR="001010DC" w:rsidRDefault="001010DC" w:rsidP="003B7854">
            <w:pPr>
              <w:pStyle w:val="CellBody"/>
              <w:spacing w:before="120"/>
              <w:rPr>
                <w:spacing w:val="-2"/>
                <w:w w:val="100"/>
              </w:rPr>
            </w:pPr>
            <w:r>
              <w:rPr>
                <w:spacing w:val="-2"/>
                <w:w w:val="100"/>
              </w:rPr>
              <w:t>RR3: A receiving QMF STA that is a non-DMG STA with dot11RobustAVStreamingImplemented false or not present shall omit from the cache all tuples obtained from group addressed Data frames.</w:t>
            </w:r>
          </w:p>
          <w:p w14:paraId="48876A17" w14:textId="77777777" w:rsidR="001010DC" w:rsidRDefault="001010DC" w:rsidP="003B7854">
            <w:pPr>
              <w:pStyle w:val="CellBody"/>
              <w:spacing w:before="120"/>
              <w:rPr>
                <w:w w:val="100"/>
              </w:rPr>
            </w:pPr>
            <w:r>
              <w:rPr>
                <w:w w:val="100"/>
              </w:rPr>
              <w:t>RR4: For the purposes of duplicate detection using receiver caches, QoS (+)Null frames and, in a non-DMG BSS, QoS Data frames under a (#156)block ack agreement, shall be ignored.</w:t>
            </w:r>
          </w:p>
          <w:p w14:paraId="0DFDD6F7" w14:textId="77777777" w:rsidR="001010DC" w:rsidRDefault="001010DC" w:rsidP="003B7854">
            <w:pPr>
              <w:pStyle w:val="CellBody"/>
              <w:spacing w:before="120"/>
              <w:rPr>
                <w:w w:val="100"/>
              </w:rPr>
            </w:pPr>
            <w:r>
              <w:rPr>
                <w:w w:val="100"/>
              </w:rPr>
              <w:t>RR5: The STA shall discard the frame if the Retry subfield of the Frame Control field is 1 and it matches an entry in the cache.</w:t>
            </w:r>
          </w:p>
          <w:p w14:paraId="1608550D" w14:textId="77777777" w:rsidR="001010DC" w:rsidRDefault="001010DC" w:rsidP="003B7854">
            <w:pPr>
              <w:pStyle w:val="CellBody"/>
              <w:spacing w:before="120"/>
              <w:rPr>
                <w:ins w:id="173" w:author="Huang, Po-kai" w:date="2020-09-23T20:16:00Z"/>
                <w:w w:val="100"/>
              </w:rPr>
            </w:pPr>
            <w:r>
              <w:rPr>
                <w:w w:val="100"/>
              </w:rPr>
              <w:t>RR6: The STA shall discard the frame if it matches an entry in the cache.</w:t>
            </w:r>
          </w:p>
          <w:p w14:paraId="124E1C30" w14:textId="77777777" w:rsidR="00AE0432" w:rsidRDefault="00AE0432" w:rsidP="00AE0432">
            <w:pPr>
              <w:pStyle w:val="CellBody"/>
              <w:spacing w:before="120"/>
              <w:rPr>
                <w:ins w:id="174" w:author="Huang, Po-kai" w:date="2020-09-23T20:16:00Z"/>
                <w:w w:val="100"/>
              </w:rPr>
            </w:pPr>
            <w:ins w:id="175" w:author="Huang, Po-kai" w:date="2020-09-23T20:16:00Z">
              <w:r>
                <w:rPr>
                  <w:w w:val="100"/>
                </w:rPr>
                <w:t>MRR1: The MLD shall discard the frame if the Retry subfield of the Frame Control field is 1 and it matches an entry in the cache.</w:t>
              </w:r>
            </w:ins>
          </w:p>
          <w:p w14:paraId="5E2C76B4" w14:textId="2903CFF8" w:rsidR="00AE0432" w:rsidRDefault="00AE0432" w:rsidP="003B7854">
            <w:pPr>
              <w:pStyle w:val="CellBody"/>
              <w:spacing w:before="120"/>
            </w:pPr>
          </w:p>
        </w:tc>
      </w:tr>
    </w:tbl>
    <w:p w14:paraId="5C7A643C" w14:textId="77777777" w:rsidR="000409B9" w:rsidRPr="000409B9" w:rsidRDefault="000409B9" w:rsidP="008244C9">
      <w:pPr>
        <w:pStyle w:val="T"/>
        <w:rPr>
          <w:w w:val="100"/>
          <w:lang w:val="en-GB"/>
        </w:rPr>
      </w:pPr>
    </w:p>
    <w:sectPr w:rsidR="000409B9" w:rsidRPr="000409B9" w:rsidSect="00654B3B">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4" w:author="Huang, Po-kai" w:date="2020-09-24T18:05:00Z" w:initials="HP">
    <w:p w14:paraId="1F68BC1B" w14:textId="09E9B780" w:rsidR="00DA0FCF" w:rsidRDefault="00DA0FCF">
      <w:pPr>
        <w:pStyle w:val="CommentText"/>
      </w:pPr>
      <w:r>
        <w:rPr>
          <w:rStyle w:val="CommentReference"/>
        </w:rPr>
        <w:annotationRef/>
      </w:r>
      <w:r>
        <w:t>Just say MLD as suggested by Alfred.</w:t>
      </w:r>
    </w:p>
  </w:comment>
  <w:comment w:id="47" w:author="Huang, Po-kai" w:date="2020-09-17T11:49:00Z" w:initials="HP">
    <w:p w14:paraId="324D91D5" w14:textId="3209A4F9" w:rsidR="00B72883" w:rsidRDefault="00B72883" w:rsidP="00B72883">
      <w:pPr>
        <w:pStyle w:val="CommentText"/>
      </w:pPr>
      <w:r>
        <w:rPr>
          <w:rStyle w:val="CommentReference"/>
        </w:rPr>
        <w:annotationRef/>
      </w:r>
      <w:r>
        <w:t>Should be retry limit.</w:t>
      </w:r>
    </w:p>
  </w:comment>
  <w:comment w:id="52" w:author="Huang, Po-kai" w:date="2020-09-24T18:36:00Z" w:initials="HP">
    <w:p w14:paraId="2F4C0B76" w14:textId="38C7077D" w:rsidR="00C04B65" w:rsidRDefault="00C04B65">
      <w:pPr>
        <w:pStyle w:val="CommentText"/>
      </w:pPr>
      <w:r>
        <w:rPr>
          <w:rStyle w:val="CommentReference"/>
        </w:rPr>
        <w:annotationRef/>
      </w:r>
      <w:r>
        <w:t>Revised from the perspective of STA as discussed with the Alfred</w:t>
      </w:r>
    </w:p>
  </w:comment>
  <w:comment w:id="124" w:author="Huang, Po-kai" w:date="2020-09-24T18:13:00Z" w:initials="HP">
    <w:p w14:paraId="2F94D90D" w14:textId="38BB79CD" w:rsidR="00DA0FCF" w:rsidRDefault="00DA0FCF">
      <w:pPr>
        <w:pStyle w:val="CommentText"/>
      </w:pPr>
      <w:r>
        <w:rPr>
          <w:rStyle w:val="CommentReference"/>
        </w:rPr>
        <w:annotationRef/>
      </w:r>
      <w:r>
        <w:t>Clarify there is only one sequence number space per MLD as discussed with Rojan</w:t>
      </w:r>
    </w:p>
  </w:comment>
  <w:comment w:id="166" w:author="Huang, Po-kai" w:date="2020-09-24T18:14:00Z" w:initials="HP">
    <w:p w14:paraId="2CD7D175" w14:textId="3507DC89" w:rsidR="00DA0FCF" w:rsidRDefault="00DA0FCF">
      <w:pPr>
        <w:pStyle w:val="CommentText"/>
      </w:pPr>
      <w:r>
        <w:rPr>
          <w:rStyle w:val="CommentReference"/>
        </w:rPr>
        <w:annotationRef/>
      </w:r>
      <w:r>
        <w:t>Clarify there is only one cache per MLD as discussed with Rojan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68BC1B" w15:done="0"/>
  <w15:commentEx w15:paraId="324D91D5" w15:done="0"/>
  <w15:commentEx w15:paraId="2F4C0B76" w15:done="0"/>
  <w15:commentEx w15:paraId="2F94D90D" w15:done="0"/>
  <w15:commentEx w15:paraId="2CD7D1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68BC1B" w16cid:durableId="23175E6B"/>
  <w16cid:commentId w16cid:paraId="324D91D5" w16cid:durableId="23162FE8"/>
  <w16cid:commentId w16cid:paraId="2F4C0B76" w16cid:durableId="231765C0"/>
  <w16cid:commentId w16cid:paraId="2F94D90D" w16cid:durableId="23176049"/>
  <w16cid:commentId w16cid:paraId="2CD7D175" w16cid:durableId="231760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145E5" w14:textId="77777777" w:rsidR="00D446B7" w:rsidRDefault="00D446B7">
      <w:r>
        <w:separator/>
      </w:r>
    </w:p>
  </w:endnote>
  <w:endnote w:type="continuationSeparator" w:id="0">
    <w:p w14:paraId="16E8A0E0" w14:textId="77777777" w:rsidR="00D446B7" w:rsidRDefault="00D44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76575" w14:textId="77777777" w:rsidR="008A0C06" w:rsidRDefault="008A0C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7AEC6" w14:textId="77777777" w:rsidR="00D96F54" w:rsidRDefault="00517068">
    <w:pPr>
      <w:pStyle w:val="Footer"/>
      <w:tabs>
        <w:tab w:val="clear" w:pos="6480"/>
        <w:tab w:val="center" w:pos="4680"/>
        <w:tab w:val="right" w:pos="9360"/>
      </w:tabs>
    </w:pPr>
    <w:fldSimple w:instr=" SUBJECT  \* MERGEFORMAT ">
      <w:r w:rsidR="00D96F54">
        <w:t>Submission</w:t>
      </w:r>
    </w:fldSimple>
    <w:r w:rsidR="00D96F54">
      <w:tab/>
      <w:t xml:space="preserve">page </w:t>
    </w:r>
    <w:r w:rsidR="00D96F54">
      <w:fldChar w:fldCharType="begin"/>
    </w:r>
    <w:r w:rsidR="00D96F54">
      <w:instrText xml:space="preserve">page </w:instrText>
    </w:r>
    <w:r w:rsidR="00D96F54">
      <w:fldChar w:fldCharType="separate"/>
    </w:r>
    <w:r w:rsidR="00D96F54">
      <w:rPr>
        <w:noProof/>
      </w:rPr>
      <w:t>34</w:t>
    </w:r>
    <w:r w:rsidR="00D96F54">
      <w:rPr>
        <w:noProof/>
      </w:rPr>
      <w:fldChar w:fldCharType="end"/>
    </w:r>
    <w:r w:rsidR="00D96F54">
      <w:tab/>
    </w:r>
    <w:r w:rsidR="00D96F54">
      <w:rPr>
        <w:lang w:eastAsia="ko-KR"/>
      </w:rPr>
      <w:t>Po-Kai Huang</w:t>
    </w:r>
    <w:r w:rsidR="00D96F54">
      <w:t>, Intel Corporation</w:t>
    </w:r>
  </w:p>
  <w:p w14:paraId="6528C5E2" w14:textId="77777777" w:rsidR="00D96F54" w:rsidRDefault="00D96F5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F16AD" w14:textId="77777777" w:rsidR="008A0C06" w:rsidRDefault="008A0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A873F" w14:textId="77777777" w:rsidR="00D446B7" w:rsidRDefault="00D446B7">
      <w:r>
        <w:separator/>
      </w:r>
    </w:p>
  </w:footnote>
  <w:footnote w:type="continuationSeparator" w:id="0">
    <w:p w14:paraId="02EA70F8" w14:textId="77777777" w:rsidR="00D446B7" w:rsidRDefault="00D44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8BB01" w14:textId="77777777" w:rsidR="008A0C06" w:rsidRDefault="008A0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6BC7" w14:textId="1A4543EB" w:rsidR="00D96F54" w:rsidRDefault="00A60449">
    <w:pPr>
      <w:pStyle w:val="Header"/>
      <w:tabs>
        <w:tab w:val="clear" w:pos="6480"/>
        <w:tab w:val="center" w:pos="4680"/>
        <w:tab w:val="right" w:pos="9360"/>
      </w:tabs>
      <w:rPr>
        <w:lang w:eastAsia="ko-KR"/>
      </w:rPr>
    </w:pPr>
    <w:r>
      <w:rPr>
        <w:lang w:eastAsia="ko-KR"/>
      </w:rPr>
      <w:t>Sep</w:t>
    </w:r>
    <w:r w:rsidR="00D96F54">
      <w:rPr>
        <w:lang w:eastAsia="ko-KR"/>
      </w:rPr>
      <w:t xml:space="preserve"> </w:t>
    </w:r>
    <w:r w:rsidR="00D96F54">
      <w:t>2020</w:t>
    </w:r>
    <w:r w:rsidR="00D96F54">
      <w:tab/>
    </w:r>
    <w:r w:rsidR="00D96F54">
      <w:tab/>
    </w:r>
    <w:fldSimple w:instr=" TITLE  \* MERGEFORMAT ">
      <w:r w:rsidR="00D96F54">
        <w:t>doc.: IEEE 802.11-20/1</w:t>
      </w:r>
      <w:r>
        <w:t>431</w:t>
      </w:r>
      <w:r w:rsidR="00D96F54">
        <w:t>r</w:t>
      </w:r>
    </w:fldSimple>
    <w:r w:rsidR="00F04D5C">
      <w:rPr>
        <w:lang w:eastAsia="ko-KR"/>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497D4" w14:textId="77777777" w:rsidR="008A0C06" w:rsidRDefault="008A0C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AEA979C"/>
    <w:lvl w:ilvl="0">
      <w:numFmt w:val="bullet"/>
      <w:lvlText w:val="*"/>
      <w:lvlJc w:val="left"/>
    </w:lvl>
  </w:abstractNum>
  <w:abstractNum w:abstractNumId="1"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start w:val="1"/>
        <w:numFmt w:val="bullet"/>
        <w:lvlText w:val="10.3.2.14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10.3.2.14.1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10.3.2.14.2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10-5—"/>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10.3.2.14.3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Table 10-6—"/>
        <w:legacy w:legacy="1" w:legacySpace="0" w:legacyIndent="0"/>
        <w:lvlJc w:val="center"/>
        <w:pPr>
          <w:ind w:left="0" w:firstLine="0"/>
        </w:pPr>
        <w:rPr>
          <w:rFonts w:ascii="Arial" w:hAnsi="Arial" w:cs="Arial" w:hint="default"/>
          <w:b/>
          <w:i w:val="0"/>
          <w:strike w:val="0"/>
          <w:color w:val="000000"/>
          <w:sz w:val="20"/>
          <w:u w:val="none"/>
        </w:rPr>
      </w:lvl>
    </w:lvlOverride>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554"/>
    <w:rsid w:val="00001219"/>
    <w:rsid w:val="000045FA"/>
    <w:rsid w:val="000062E0"/>
    <w:rsid w:val="00006DBB"/>
    <w:rsid w:val="00006F5B"/>
    <w:rsid w:val="0000743C"/>
    <w:rsid w:val="0001096F"/>
    <w:rsid w:val="00010A8B"/>
    <w:rsid w:val="00010BCE"/>
    <w:rsid w:val="00010CA9"/>
    <w:rsid w:val="00011675"/>
    <w:rsid w:val="00011DDD"/>
    <w:rsid w:val="00013F87"/>
    <w:rsid w:val="00014E17"/>
    <w:rsid w:val="00015040"/>
    <w:rsid w:val="000157CC"/>
    <w:rsid w:val="00017D25"/>
    <w:rsid w:val="00020CA3"/>
    <w:rsid w:val="00020F29"/>
    <w:rsid w:val="00021366"/>
    <w:rsid w:val="0002184C"/>
    <w:rsid w:val="000230FB"/>
    <w:rsid w:val="00024344"/>
    <w:rsid w:val="00024487"/>
    <w:rsid w:val="00025232"/>
    <w:rsid w:val="000252C2"/>
    <w:rsid w:val="00025718"/>
    <w:rsid w:val="00025C6C"/>
    <w:rsid w:val="00027D05"/>
    <w:rsid w:val="000348B1"/>
    <w:rsid w:val="000359F2"/>
    <w:rsid w:val="000368C8"/>
    <w:rsid w:val="0003692F"/>
    <w:rsid w:val="00037D1D"/>
    <w:rsid w:val="0004013E"/>
    <w:rsid w:val="000405C4"/>
    <w:rsid w:val="000409B9"/>
    <w:rsid w:val="00040DEC"/>
    <w:rsid w:val="00041260"/>
    <w:rsid w:val="00041BEB"/>
    <w:rsid w:val="00042FC6"/>
    <w:rsid w:val="000437A5"/>
    <w:rsid w:val="000442DA"/>
    <w:rsid w:val="00046AD7"/>
    <w:rsid w:val="00047A89"/>
    <w:rsid w:val="000503C2"/>
    <w:rsid w:val="00052045"/>
    <w:rsid w:val="00052123"/>
    <w:rsid w:val="00054E06"/>
    <w:rsid w:val="00055B97"/>
    <w:rsid w:val="00055EDB"/>
    <w:rsid w:val="000566EF"/>
    <w:rsid w:val="00061480"/>
    <w:rsid w:val="00062DAC"/>
    <w:rsid w:val="00062E86"/>
    <w:rsid w:val="00063611"/>
    <w:rsid w:val="000639F9"/>
    <w:rsid w:val="00065B96"/>
    <w:rsid w:val="00065EBD"/>
    <w:rsid w:val="000662CD"/>
    <w:rsid w:val="0006732A"/>
    <w:rsid w:val="0006764E"/>
    <w:rsid w:val="00067752"/>
    <w:rsid w:val="00067D1B"/>
    <w:rsid w:val="00067D66"/>
    <w:rsid w:val="00073BB4"/>
    <w:rsid w:val="00073E87"/>
    <w:rsid w:val="00075C3C"/>
    <w:rsid w:val="00075E1E"/>
    <w:rsid w:val="00076885"/>
    <w:rsid w:val="00080ACC"/>
    <w:rsid w:val="000815C7"/>
    <w:rsid w:val="00081E62"/>
    <w:rsid w:val="000823C8"/>
    <w:rsid w:val="00082652"/>
    <w:rsid w:val="000829FF"/>
    <w:rsid w:val="0008302D"/>
    <w:rsid w:val="000865AA"/>
    <w:rsid w:val="00086780"/>
    <w:rsid w:val="00087CC2"/>
    <w:rsid w:val="00090565"/>
    <w:rsid w:val="00090640"/>
    <w:rsid w:val="000916A1"/>
    <w:rsid w:val="00092AC6"/>
    <w:rsid w:val="00093EA4"/>
    <w:rsid w:val="00094FFA"/>
    <w:rsid w:val="000957A0"/>
    <w:rsid w:val="00096A52"/>
    <w:rsid w:val="000975D0"/>
    <w:rsid w:val="000977B2"/>
    <w:rsid w:val="000A2C67"/>
    <w:rsid w:val="000A2C76"/>
    <w:rsid w:val="000A3DC2"/>
    <w:rsid w:val="000A548D"/>
    <w:rsid w:val="000A6777"/>
    <w:rsid w:val="000A7EE6"/>
    <w:rsid w:val="000B0557"/>
    <w:rsid w:val="000B0952"/>
    <w:rsid w:val="000B1A5A"/>
    <w:rsid w:val="000B1D2E"/>
    <w:rsid w:val="000C00D1"/>
    <w:rsid w:val="000C0D7C"/>
    <w:rsid w:val="000C1670"/>
    <w:rsid w:val="000C28A5"/>
    <w:rsid w:val="000C499F"/>
    <w:rsid w:val="000C49C9"/>
    <w:rsid w:val="000C4B73"/>
    <w:rsid w:val="000C573D"/>
    <w:rsid w:val="000C5CE1"/>
    <w:rsid w:val="000D01CC"/>
    <w:rsid w:val="000D11DB"/>
    <w:rsid w:val="000D1435"/>
    <w:rsid w:val="000D174A"/>
    <w:rsid w:val="000D2034"/>
    <w:rsid w:val="000D276A"/>
    <w:rsid w:val="000D2F1B"/>
    <w:rsid w:val="000D460A"/>
    <w:rsid w:val="000D499E"/>
    <w:rsid w:val="000D5EBD"/>
    <w:rsid w:val="000D6526"/>
    <w:rsid w:val="000D674F"/>
    <w:rsid w:val="000E0494"/>
    <w:rsid w:val="000E08ED"/>
    <w:rsid w:val="000E0BAB"/>
    <w:rsid w:val="000E1C37"/>
    <w:rsid w:val="000E1D7B"/>
    <w:rsid w:val="000E2381"/>
    <w:rsid w:val="000E2981"/>
    <w:rsid w:val="000E4B82"/>
    <w:rsid w:val="000E6799"/>
    <w:rsid w:val="000E720C"/>
    <w:rsid w:val="000F0096"/>
    <w:rsid w:val="000F2F7B"/>
    <w:rsid w:val="000F322C"/>
    <w:rsid w:val="000F4937"/>
    <w:rsid w:val="000F5088"/>
    <w:rsid w:val="000F59C0"/>
    <w:rsid w:val="000F685B"/>
    <w:rsid w:val="000F71FA"/>
    <w:rsid w:val="001010DC"/>
    <w:rsid w:val="001014FA"/>
    <w:rsid w:val="001015F8"/>
    <w:rsid w:val="00102E4B"/>
    <w:rsid w:val="00103762"/>
    <w:rsid w:val="001057E2"/>
    <w:rsid w:val="00105918"/>
    <w:rsid w:val="00106A7F"/>
    <w:rsid w:val="001101C2"/>
    <w:rsid w:val="001109AA"/>
    <w:rsid w:val="00112C6A"/>
    <w:rsid w:val="001131A8"/>
    <w:rsid w:val="0011545E"/>
    <w:rsid w:val="00115A75"/>
    <w:rsid w:val="001179EA"/>
    <w:rsid w:val="00117E81"/>
    <w:rsid w:val="00120298"/>
    <w:rsid w:val="001215C0"/>
    <w:rsid w:val="0012241F"/>
    <w:rsid w:val="00122768"/>
    <w:rsid w:val="00122A02"/>
    <w:rsid w:val="00122D51"/>
    <w:rsid w:val="001230AA"/>
    <w:rsid w:val="00123AE2"/>
    <w:rsid w:val="001275D7"/>
    <w:rsid w:val="00133018"/>
    <w:rsid w:val="001335F7"/>
    <w:rsid w:val="00133D18"/>
    <w:rsid w:val="00134114"/>
    <w:rsid w:val="001376CD"/>
    <w:rsid w:val="0013776F"/>
    <w:rsid w:val="00137ADC"/>
    <w:rsid w:val="001408FE"/>
    <w:rsid w:val="00140EC4"/>
    <w:rsid w:val="00143261"/>
    <w:rsid w:val="00143684"/>
    <w:rsid w:val="00143E22"/>
    <w:rsid w:val="001448D8"/>
    <w:rsid w:val="001450BB"/>
    <w:rsid w:val="00145771"/>
    <w:rsid w:val="001459E7"/>
    <w:rsid w:val="001460E0"/>
    <w:rsid w:val="00146902"/>
    <w:rsid w:val="00151BBE"/>
    <w:rsid w:val="00151FE2"/>
    <w:rsid w:val="001541AB"/>
    <w:rsid w:val="00154585"/>
    <w:rsid w:val="00154B26"/>
    <w:rsid w:val="001558F4"/>
    <w:rsid w:val="001559BB"/>
    <w:rsid w:val="00160CFE"/>
    <w:rsid w:val="0016120D"/>
    <w:rsid w:val="00162362"/>
    <w:rsid w:val="00165BE6"/>
    <w:rsid w:val="001670D9"/>
    <w:rsid w:val="00170E8C"/>
    <w:rsid w:val="00172CF4"/>
    <w:rsid w:val="00172DD9"/>
    <w:rsid w:val="001738FD"/>
    <w:rsid w:val="001750BE"/>
    <w:rsid w:val="00175103"/>
    <w:rsid w:val="00175CDF"/>
    <w:rsid w:val="00175DAA"/>
    <w:rsid w:val="0017659B"/>
    <w:rsid w:val="00180D2B"/>
    <w:rsid w:val="001812B0"/>
    <w:rsid w:val="00181423"/>
    <w:rsid w:val="0018213B"/>
    <w:rsid w:val="00182C37"/>
    <w:rsid w:val="00182DF6"/>
    <w:rsid w:val="00183F4C"/>
    <w:rsid w:val="001840C6"/>
    <w:rsid w:val="0018437B"/>
    <w:rsid w:val="00185D2A"/>
    <w:rsid w:val="00186714"/>
    <w:rsid w:val="00186D69"/>
    <w:rsid w:val="00187129"/>
    <w:rsid w:val="001879D6"/>
    <w:rsid w:val="0019093B"/>
    <w:rsid w:val="0019164F"/>
    <w:rsid w:val="001916B2"/>
    <w:rsid w:val="001917ED"/>
    <w:rsid w:val="00191C7C"/>
    <w:rsid w:val="00192C6E"/>
    <w:rsid w:val="00193C39"/>
    <w:rsid w:val="001943F7"/>
    <w:rsid w:val="001A0EDB"/>
    <w:rsid w:val="001A132F"/>
    <w:rsid w:val="001A14ED"/>
    <w:rsid w:val="001A1927"/>
    <w:rsid w:val="001A1961"/>
    <w:rsid w:val="001A2240"/>
    <w:rsid w:val="001A67D9"/>
    <w:rsid w:val="001A79A8"/>
    <w:rsid w:val="001B0087"/>
    <w:rsid w:val="001B10F5"/>
    <w:rsid w:val="001B2326"/>
    <w:rsid w:val="001B252D"/>
    <w:rsid w:val="001B2904"/>
    <w:rsid w:val="001B4F2B"/>
    <w:rsid w:val="001B5FDC"/>
    <w:rsid w:val="001B63BC"/>
    <w:rsid w:val="001B656F"/>
    <w:rsid w:val="001C0546"/>
    <w:rsid w:val="001C2D5D"/>
    <w:rsid w:val="001C50FD"/>
    <w:rsid w:val="001C632F"/>
    <w:rsid w:val="001C7813"/>
    <w:rsid w:val="001C79FB"/>
    <w:rsid w:val="001C7CCE"/>
    <w:rsid w:val="001D15ED"/>
    <w:rsid w:val="001D23AC"/>
    <w:rsid w:val="001D328B"/>
    <w:rsid w:val="001D4A93"/>
    <w:rsid w:val="001D4E00"/>
    <w:rsid w:val="001D7492"/>
    <w:rsid w:val="001D74C5"/>
    <w:rsid w:val="001D76CA"/>
    <w:rsid w:val="001D7948"/>
    <w:rsid w:val="001D7D58"/>
    <w:rsid w:val="001E07D7"/>
    <w:rsid w:val="001E0946"/>
    <w:rsid w:val="001E0D99"/>
    <w:rsid w:val="001E20C2"/>
    <w:rsid w:val="001E5873"/>
    <w:rsid w:val="001E7C32"/>
    <w:rsid w:val="001F0210"/>
    <w:rsid w:val="001F0465"/>
    <w:rsid w:val="001F10F7"/>
    <w:rsid w:val="001F13CA"/>
    <w:rsid w:val="001F18CE"/>
    <w:rsid w:val="001F1BC7"/>
    <w:rsid w:val="001F2632"/>
    <w:rsid w:val="001F2A50"/>
    <w:rsid w:val="001F3DB9"/>
    <w:rsid w:val="001F491C"/>
    <w:rsid w:val="001F50AF"/>
    <w:rsid w:val="001F59E0"/>
    <w:rsid w:val="001F5C29"/>
    <w:rsid w:val="001F5D16"/>
    <w:rsid w:val="0020013A"/>
    <w:rsid w:val="00202422"/>
    <w:rsid w:val="00202E43"/>
    <w:rsid w:val="00203389"/>
    <w:rsid w:val="0020345F"/>
    <w:rsid w:val="0020353C"/>
    <w:rsid w:val="00204168"/>
    <w:rsid w:val="0020462A"/>
    <w:rsid w:val="00205064"/>
    <w:rsid w:val="00205C1E"/>
    <w:rsid w:val="002061DB"/>
    <w:rsid w:val="00206D86"/>
    <w:rsid w:val="0020715D"/>
    <w:rsid w:val="00210DDD"/>
    <w:rsid w:val="00210F27"/>
    <w:rsid w:val="002125EA"/>
    <w:rsid w:val="00212C7B"/>
    <w:rsid w:val="00212DB3"/>
    <w:rsid w:val="002149FE"/>
    <w:rsid w:val="00214B50"/>
    <w:rsid w:val="00215A82"/>
    <w:rsid w:val="00215E32"/>
    <w:rsid w:val="0021605B"/>
    <w:rsid w:val="00217995"/>
    <w:rsid w:val="00217A69"/>
    <w:rsid w:val="0022139A"/>
    <w:rsid w:val="002237BD"/>
    <w:rsid w:val="002239F2"/>
    <w:rsid w:val="0022433E"/>
    <w:rsid w:val="00224957"/>
    <w:rsid w:val="00225508"/>
    <w:rsid w:val="00225570"/>
    <w:rsid w:val="0022577C"/>
    <w:rsid w:val="00230D4D"/>
    <w:rsid w:val="002323FE"/>
    <w:rsid w:val="002329AF"/>
    <w:rsid w:val="00232C63"/>
    <w:rsid w:val="002339F6"/>
    <w:rsid w:val="00234C13"/>
    <w:rsid w:val="002369FD"/>
    <w:rsid w:val="00236A7E"/>
    <w:rsid w:val="00236D6B"/>
    <w:rsid w:val="0023760E"/>
    <w:rsid w:val="0023760F"/>
    <w:rsid w:val="00237985"/>
    <w:rsid w:val="00237C60"/>
    <w:rsid w:val="00240895"/>
    <w:rsid w:val="00241AD7"/>
    <w:rsid w:val="00242EF7"/>
    <w:rsid w:val="002444D7"/>
    <w:rsid w:val="002470AC"/>
    <w:rsid w:val="00250829"/>
    <w:rsid w:val="00252D47"/>
    <w:rsid w:val="002559C0"/>
    <w:rsid w:val="00255A8B"/>
    <w:rsid w:val="002569BF"/>
    <w:rsid w:val="00257B24"/>
    <w:rsid w:val="002617A4"/>
    <w:rsid w:val="00261803"/>
    <w:rsid w:val="00261940"/>
    <w:rsid w:val="00261C79"/>
    <w:rsid w:val="00263092"/>
    <w:rsid w:val="00263212"/>
    <w:rsid w:val="002662A5"/>
    <w:rsid w:val="002667AC"/>
    <w:rsid w:val="00273257"/>
    <w:rsid w:val="002733C3"/>
    <w:rsid w:val="00274BC1"/>
    <w:rsid w:val="00276559"/>
    <w:rsid w:val="00277F6F"/>
    <w:rsid w:val="0028173B"/>
    <w:rsid w:val="00281A5D"/>
    <w:rsid w:val="00281D56"/>
    <w:rsid w:val="00282053"/>
    <w:rsid w:val="0028211C"/>
    <w:rsid w:val="002825B1"/>
    <w:rsid w:val="00282A1C"/>
    <w:rsid w:val="002840C6"/>
    <w:rsid w:val="00284C5E"/>
    <w:rsid w:val="002856C6"/>
    <w:rsid w:val="0028597E"/>
    <w:rsid w:val="00285E66"/>
    <w:rsid w:val="00291A10"/>
    <w:rsid w:val="00292513"/>
    <w:rsid w:val="002925B2"/>
    <w:rsid w:val="00292706"/>
    <w:rsid w:val="002932BF"/>
    <w:rsid w:val="00294856"/>
    <w:rsid w:val="00294B37"/>
    <w:rsid w:val="00296E28"/>
    <w:rsid w:val="002A191D"/>
    <w:rsid w:val="002A195C"/>
    <w:rsid w:val="002A2710"/>
    <w:rsid w:val="002A4A61"/>
    <w:rsid w:val="002A5824"/>
    <w:rsid w:val="002B144B"/>
    <w:rsid w:val="002B181B"/>
    <w:rsid w:val="002B3240"/>
    <w:rsid w:val="002B3C00"/>
    <w:rsid w:val="002B7DF1"/>
    <w:rsid w:val="002C0375"/>
    <w:rsid w:val="002C066D"/>
    <w:rsid w:val="002C2577"/>
    <w:rsid w:val="002C3CD7"/>
    <w:rsid w:val="002C4C6D"/>
    <w:rsid w:val="002C61FC"/>
    <w:rsid w:val="002C66AA"/>
    <w:rsid w:val="002C6B4F"/>
    <w:rsid w:val="002C72E1"/>
    <w:rsid w:val="002D1D40"/>
    <w:rsid w:val="002D34AA"/>
    <w:rsid w:val="002D36DC"/>
    <w:rsid w:val="002D4629"/>
    <w:rsid w:val="002D518F"/>
    <w:rsid w:val="002D7ED5"/>
    <w:rsid w:val="002E098E"/>
    <w:rsid w:val="002E1B18"/>
    <w:rsid w:val="002E39A2"/>
    <w:rsid w:val="002E46D8"/>
    <w:rsid w:val="002E6FF6"/>
    <w:rsid w:val="002F06E5"/>
    <w:rsid w:val="002F12C4"/>
    <w:rsid w:val="002F25B2"/>
    <w:rsid w:val="002F2A4B"/>
    <w:rsid w:val="002F2BC5"/>
    <w:rsid w:val="002F3658"/>
    <w:rsid w:val="002F376B"/>
    <w:rsid w:val="002F551E"/>
    <w:rsid w:val="002F5C8C"/>
    <w:rsid w:val="002F7199"/>
    <w:rsid w:val="002F73D9"/>
    <w:rsid w:val="002F7A8D"/>
    <w:rsid w:val="002F7D11"/>
    <w:rsid w:val="00301183"/>
    <w:rsid w:val="003024ED"/>
    <w:rsid w:val="00305D6E"/>
    <w:rsid w:val="0030782E"/>
    <w:rsid w:val="00307F5F"/>
    <w:rsid w:val="003131B6"/>
    <w:rsid w:val="00316708"/>
    <w:rsid w:val="003171CE"/>
    <w:rsid w:val="003214E2"/>
    <w:rsid w:val="003217BB"/>
    <w:rsid w:val="00323774"/>
    <w:rsid w:val="00323827"/>
    <w:rsid w:val="00323B7A"/>
    <w:rsid w:val="00325AB6"/>
    <w:rsid w:val="00326AB4"/>
    <w:rsid w:val="0032719B"/>
    <w:rsid w:val="00327479"/>
    <w:rsid w:val="0032775F"/>
    <w:rsid w:val="003308A8"/>
    <w:rsid w:val="00331085"/>
    <w:rsid w:val="00331CC5"/>
    <w:rsid w:val="003321C9"/>
    <w:rsid w:val="00332B0D"/>
    <w:rsid w:val="00334365"/>
    <w:rsid w:val="003347BE"/>
    <w:rsid w:val="00336337"/>
    <w:rsid w:val="0033734B"/>
    <w:rsid w:val="003403AD"/>
    <w:rsid w:val="0034133D"/>
    <w:rsid w:val="00342598"/>
    <w:rsid w:val="003449F9"/>
    <w:rsid w:val="003479E4"/>
    <w:rsid w:val="00347C43"/>
    <w:rsid w:val="00350768"/>
    <w:rsid w:val="00350E78"/>
    <w:rsid w:val="00352F2D"/>
    <w:rsid w:val="003546AD"/>
    <w:rsid w:val="00354A2D"/>
    <w:rsid w:val="0035555E"/>
    <w:rsid w:val="00355D12"/>
    <w:rsid w:val="00356128"/>
    <w:rsid w:val="00356D10"/>
    <w:rsid w:val="00356F8C"/>
    <w:rsid w:val="00360C87"/>
    <w:rsid w:val="003651C4"/>
    <w:rsid w:val="00366AF0"/>
    <w:rsid w:val="00370EDA"/>
    <w:rsid w:val="003713CA"/>
    <w:rsid w:val="0037239A"/>
    <w:rsid w:val="003729FC"/>
    <w:rsid w:val="00372FCA"/>
    <w:rsid w:val="00373245"/>
    <w:rsid w:val="0037568F"/>
    <w:rsid w:val="00375E92"/>
    <w:rsid w:val="003766B9"/>
    <w:rsid w:val="00376F16"/>
    <w:rsid w:val="003803EA"/>
    <w:rsid w:val="003810B0"/>
    <w:rsid w:val="00382C54"/>
    <w:rsid w:val="0038516A"/>
    <w:rsid w:val="00385654"/>
    <w:rsid w:val="00385E8C"/>
    <w:rsid w:val="0038601E"/>
    <w:rsid w:val="003906A1"/>
    <w:rsid w:val="00391A76"/>
    <w:rsid w:val="003924F8"/>
    <w:rsid w:val="00392841"/>
    <w:rsid w:val="003945E3"/>
    <w:rsid w:val="00395A50"/>
    <w:rsid w:val="00396E14"/>
    <w:rsid w:val="0039787F"/>
    <w:rsid w:val="003A161F"/>
    <w:rsid w:val="003A1693"/>
    <w:rsid w:val="003A1CC7"/>
    <w:rsid w:val="003A3196"/>
    <w:rsid w:val="003A478D"/>
    <w:rsid w:val="003A4D0C"/>
    <w:rsid w:val="003A5BFF"/>
    <w:rsid w:val="003A716A"/>
    <w:rsid w:val="003A7623"/>
    <w:rsid w:val="003B03CE"/>
    <w:rsid w:val="003B4DAD"/>
    <w:rsid w:val="003B52F2"/>
    <w:rsid w:val="003B76BD"/>
    <w:rsid w:val="003C3A9A"/>
    <w:rsid w:val="003C4623"/>
    <w:rsid w:val="003C47D1"/>
    <w:rsid w:val="003C58AE"/>
    <w:rsid w:val="003C6011"/>
    <w:rsid w:val="003C6A70"/>
    <w:rsid w:val="003C74FF"/>
    <w:rsid w:val="003D1398"/>
    <w:rsid w:val="003D1D90"/>
    <w:rsid w:val="003D26A5"/>
    <w:rsid w:val="003D3623"/>
    <w:rsid w:val="003D470E"/>
    <w:rsid w:val="003D4734"/>
    <w:rsid w:val="003D4E13"/>
    <w:rsid w:val="003D5013"/>
    <w:rsid w:val="003D603F"/>
    <w:rsid w:val="003D78F7"/>
    <w:rsid w:val="003E04BA"/>
    <w:rsid w:val="003E1A2F"/>
    <w:rsid w:val="003E582B"/>
    <w:rsid w:val="003E5916"/>
    <w:rsid w:val="003E5CD9"/>
    <w:rsid w:val="003E5DE7"/>
    <w:rsid w:val="003E667C"/>
    <w:rsid w:val="003E7414"/>
    <w:rsid w:val="003E74A6"/>
    <w:rsid w:val="003E7F99"/>
    <w:rsid w:val="003F0DA2"/>
    <w:rsid w:val="003F0E66"/>
    <w:rsid w:val="003F1275"/>
    <w:rsid w:val="003F2D6C"/>
    <w:rsid w:val="003F3ECD"/>
    <w:rsid w:val="003F46E3"/>
    <w:rsid w:val="003F496B"/>
    <w:rsid w:val="003F57B6"/>
    <w:rsid w:val="003F6CE1"/>
    <w:rsid w:val="004014AE"/>
    <w:rsid w:val="00403645"/>
    <w:rsid w:val="00404851"/>
    <w:rsid w:val="004051EE"/>
    <w:rsid w:val="0040735F"/>
    <w:rsid w:val="00407C5B"/>
    <w:rsid w:val="00413C1C"/>
    <w:rsid w:val="00415618"/>
    <w:rsid w:val="00416B14"/>
    <w:rsid w:val="00421159"/>
    <w:rsid w:val="00425C4C"/>
    <w:rsid w:val="00426A36"/>
    <w:rsid w:val="00427B4A"/>
    <w:rsid w:val="00430648"/>
    <w:rsid w:val="0043130A"/>
    <w:rsid w:val="0043413E"/>
    <w:rsid w:val="00434DE0"/>
    <w:rsid w:val="0043567D"/>
    <w:rsid w:val="00436DFA"/>
    <w:rsid w:val="00440FF1"/>
    <w:rsid w:val="004417F2"/>
    <w:rsid w:val="00441D64"/>
    <w:rsid w:val="00442799"/>
    <w:rsid w:val="00443FBF"/>
    <w:rsid w:val="00444677"/>
    <w:rsid w:val="004446E2"/>
    <w:rsid w:val="004452DF"/>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7267B"/>
    <w:rsid w:val="00473F40"/>
    <w:rsid w:val="00475A71"/>
    <w:rsid w:val="00475F5B"/>
    <w:rsid w:val="004765E7"/>
    <w:rsid w:val="00477B03"/>
    <w:rsid w:val="00482AD0"/>
    <w:rsid w:val="00482AF6"/>
    <w:rsid w:val="00482CC3"/>
    <w:rsid w:val="004834E3"/>
    <w:rsid w:val="00484A7A"/>
    <w:rsid w:val="004852CC"/>
    <w:rsid w:val="004856A9"/>
    <w:rsid w:val="00485C8F"/>
    <w:rsid w:val="004866E1"/>
    <w:rsid w:val="00486EB3"/>
    <w:rsid w:val="004877F3"/>
    <w:rsid w:val="00487AEB"/>
    <w:rsid w:val="00491DC5"/>
    <w:rsid w:val="00492140"/>
    <w:rsid w:val="00494008"/>
    <w:rsid w:val="0049468A"/>
    <w:rsid w:val="004955FF"/>
    <w:rsid w:val="00496F47"/>
    <w:rsid w:val="00497A2E"/>
    <w:rsid w:val="004A0AF4"/>
    <w:rsid w:val="004A1327"/>
    <w:rsid w:val="004A2FC2"/>
    <w:rsid w:val="004A3EA8"/>
    <w:rsid w:val="004A696A"/>
    <w:rsid w:val="004A6D23"/>
    <w:rsid w:val="004B0E97"/>
    <w:rsid w:val="004B1D30"/>
    <w:rsid w:val="004B3824"/>
    <w:rsid w:val="004B3C61"/>
    <w:rsid w:val="004B493F"/>
    <w:rsid w:val="004B50E4"/>
    <w:rsid w:val="004B5846"/>
    <w:rsid w:val="004C0449"/>
    <w:rsid w:val="004C0F0A"/>
    <w:rsid w:val="004C12FF"/>
    <w:rsid w:val="004C1A49"/>
    <w:rsid w:val="004C2CAB"/>
    <w:rsid w:val="004C3C2A"/>
    <w:rsid w:val="004C3F6B"/>
    <w:rsid w:val="004C44F0"/>
    <w:rsid w:val="004C5CC6"/>
    <w:rsid w:val="004C6CAE"/>
    <w:rsid w:val="004C7373"/>
    <w:rsid w:val="004C7919"/>
    <w:rsid w:val="004C7CE0"/>
    <w:rsid w:val="004D031C"/>
    <w:rsid w:val="004D03A1"/>
    <w:rsid w:val="004D071D"/>
    <w:rsid w:val="004D1F00"/>
    <w:rsid w:val="004D2D75"/>
    <w:rsid w:val="004D4077"/>
    <w:rsid w:val="004D46F3"/>
    <w:rsid w:val="004D6BE8"/>
    <w:rsid w:val="004D7188"/>
    <w:rsid w:val="004D7F6C"/>
    <w:rsid w:val="004E093A"/>
    <w:rsid w:val="004E301B"/>
    <w:rsid w:val="004E3291"/>
    <w:rsid w:val="004E36AD"/>
    <w:rsid w:val="004E4193"/>
    <w:rsid w:val="004E4285"/>
    <w:rsid w:val="004E46DF"/>
    <w:rsid w:val="004E5DBC"/>
    <w:rsid w:val="004E62CE"/>
    <w:rsid w:val="004E63E6"/>
    <w:rsid w:val="004E703A"/>
    <w:rsid w:val="004F0CB7"/>
    <w:rsid w:val="004F29F9"/>
    <w:rsid w:val="004F3018"/>
    <w:rsid w:val="004F360D"/>
    <w:rsid w:val="004F3E43"/>
    <w:rsid w:val="004F4564"/>
    <w:rsid w:val="004F4B21"/>
    <w:rsid w:val="004F4C1D"/>
    <w:rsid w:val="004F56DA"/>
    <w:rsid w:val="004F5B3D"/>
    <w:rsid w:val="004F64FA"/>
    <w:rsid w:val="004F7BBB"/>
    <w:rsid w:val="005002AB"/>
    <w:rsid w:val="0050107D"/>
    <w:rsid w:val="0050128F"/>
    <w:rsid w:val="005016C3"/>
    <w:rsid w:val="00501CC3"/>
    <w:rsid w:val="00501E52"/>
    <w:rsid w:val="005027C8"/>
    <w:rsid w:val="00502852"/>
    <w:rsid w:val="00502875"/>
    <w:rsid w:val="00504824"/>
    <w:rsid w:val="00504958"/>
    <w:rsid w:val="00504AA2"/>
    <w:rsid w:val="005052E9"/>
    <w:rsid w:val="005065EB"/>
    <w:rsid w:val="00507ED9"/>
    <w:rsid w:val="00510116"/>
    <w:rsid w:val="00510E6B"/>
    <w:rsid w:val="00515091"/>
    <w:rsid w:val="00517068"/>
    <w:rsid w:val="00517ED6"/>
    <w:rsid w:val="00520B8C"/>
    <w:rsid w:val="00520CF9"/>
    <w:rsid w:val="00520D13"/>
    <w:rsid w:val="0052151C"/>
    <w:rsid w:val="005216F9"/>
    <w:rsid w:val="005221C7"/>
    <w:rsid w:val="00522D9E"/>
    <w:rsid w:val="0052379E"/>
    <w:rsid w:val="005243B4"/>
    <w:rsid w:val="00525BB7"/>
    <w:rsid w:val="0052742F"/>
    <w:rsid w:val="00527489"/>
    <w:rsid w:val="005277E5"/>
    <w:rsid w:val="00527B71"/>
    <w:rsid w:val="00527B97"/>
    <w:rsid w:val="00527BB3"/>
    <w:rsid w:val="00530CC8"/>
    <w:rsid w:val="00531734"/>
    <w:rsid w:val="0053254A"/>
    <w:rsid w:val="00533181"/>
    <w:rsid w:val="00533514"/>
    <w:rsid w:val="0053435E"/>
    <w:rsid w:val="00537DC0"/>
    <w:rsid w:val="00537F79"/>
    <w:rsid w:val="005400AC"/>
    <w:rsid w:val="005409C5"/>
    <w:rsid w:val="0054235E"/>
    <w:rsid w:val="005431EC"/>
    <w:rsid w:val="0054425D"/>
    <w:rsid w:val="00546B8B"/>
    <w:rsid w:val="00547569"/>
    <w:rsid w:val="00547CC9"/>
    <w:rsid w:val="0055112E"/>
    <w:rsid w:val="0055128D"/>
    <w:rsid w:val="00551DC3"/>
    <w:rsid w:val="00551F92"/>
    <w:rsid w:val="00553E26"/>
    <w:rsid w:val="0055459B"/>
    <w:rsid w:val="00554995"/>
    <w:rsid w:val="00554EEF"/>
    <w:rsid w:val="0055549D"/>
    <w:rsid w:val="00557272"/>
    <w:rsid w:val="00557508"/>
    <w:rsid w:val="00564AE2"/>
    <w:rsid w:val="005653DA"/>
    <w:rsid w:val="00565A4C"/>
    <w:rsid w:val="00567045"/>
    <w:rsid w:val="00567600"/>
    <w:rsid w:val="00567934"/>
    <w:rsid w:val="005702B6"/>
    <w:rsid w:val="005703A1"/>
    <w:rsid w:val="00570F7E"/>
    <w:rsid w:val="00571583"/>
    <w:rsid w:val="0057175B"/>
    <w:rsid w:val="00572E7A"/>
    <w:rsid w:val="00574AD3"/>
    <w:rsid w:val="00577909"/>
    <w:rsid w:val="00581497"/>
    <w:rsid w:val="00582FE4"/>
    <w:rsid w:val="00583212"/>
    <w:rsid w:val="005856D2"/>
    <w:rsid w:val="00585D8F"/>
    <w:rsid w:val="00586072"/>
    <w:rsid w:val="0058644C"/>
    <w:rsid w:val="00587F10"/>
    <w:rsid w:val="00591351"/>
    <w:rsid w:val="00594207"/>
    <w:rsid w:val="005954B1"/>
    <w:rsid w:val="00595E8F"/>
    <w:rsid w:val="00596413"/>
    <w:rsid w:val="00596B6A"/>
    <w:rsid w:val="005A0EEA"/>
    <w:rsid w:val="005A16CF"/>
    <w:rsid w:val="005A2989"/>
    <w:rsid w:val="005A2A5A"/>
    <w:rsid w:val="005A2ECA"/>
    <w:rsid w:val="005A4504"/>
    <w:rsid w:val="005A5CA8"/>
    <w:rsid w:val="005A685A"/>
    <w:rsid w:val="005B148D"/>
    <w:rsid w:val="005B151D"/>
    <w:rsid w:val="005B1F5F"/>
    <w:rsid w:val="005B29F4"/>
    <w:rsid w:val="005B31EA"/>
    <w:rsid w:val="005B34A6"/>
    <w:rsid w:val="005B5EF1"/>
    <w:rsid w:val="005B6958"/>
    <w:rsid w:val="005B6C67"/>
    <w:rsid w:val="005C0CBC"/>
    <w:rsid w:val="005C4204"/>
    <w:rsid w:val="005C47AF"/>
    <w:rsid w:val="005C64CE"/>
    <w:rsid w:val="005C6823"/>
    <w:rsid w:val="005C694C"/>
    <w:rsid w:val="005C7311"/>
    <w:rsid w:val="005C7933"/>
    <w:rsid w:val="005D1461"/>
    <w:rsid w:val="005D29D1"/>
    <w:rsid w:val="005D33B5"/>
    <w:rsid w:val="005D396C"/>
    <w:rsid w:val="005D4779"/>
    <w:rsid w:val="005D5C6E"/>
    <w:rsid w:val="005D77FE"/>
    <w:rsid w:val="005D7951"/>
    <w:rsid w:val="005D7D19"/>
    <w:rsid w:val="005E04F5"/>
    <w:rsid w:val="005E1700"/>
    <w:rsid w:val="005E3BD6"/>
    <w:rsid w:val="005E3E49"/>
    <w:rsid w:val="005E768D"/>
    <w:rsid w:val="005F01EE"/>
    <w:rsid w:val="005F160F"/>
    <w:rsid w:val="005F19DD"/>
    <w:rsid w:val="005F305B"/>
    <w:rsid w:val="005F4AD8"/>
    <w:rsid w:val="005F51CA"/>
    <w:rsid w:val="005F5ADA"/>
    <w:rsid w:val="005F5FA5"/>
    <w:rsid w:val="005F695C"/>
    <w:rsid w:val="005F74A8"/>
    <w:rsid w:val="00600A10"/>
    <w:rsid w:val="00600CBB"/>
    <w:rsid w:val="0060105F"/>
    <w:rsid w:val="00601FB3"/>
    <w:rsid w:val="00602FE4"/>
    <w:rsid w:val="00604E5C"/>
    <w:rsid w:val="00605617"/>
    <w:rsid w:val="006065F0"/>
    <w:rsid w:val="00607192"/>
    <w:rsid w:val="00610746"/>
    <w:rsid w:val="006108FD"/>
    <w:rsid w:val="006131ED"/>
    <w:rsid w:val="00614576"/>
    <w:rsid w:val="00615E8C"/>
    <w:rsid w:val="00617A63"/>
    <w:rsid w:val="006206FF"/>
    <w:rsid w:val="00621286"/>
    <w:rsid w:val="006216A9"/>
    <w:rsid w:val="00622256"/>
    <w:rsid w:val="0062228B"/>
    <w:rsid w:val="0062254C"/>
    <w:rsid w:val="0062298E"/>
    <w:rsid w:val="0062350A"/>
    <w:rsid w:val="00623BDC"/>
    <w:rsid w:val="0062440B"/>
    <w:rsid w:val="0062482F"/>
    <w:rsid w:val="006254B0"/>
    <w:rsid w:val="00626A19"/>
    <w:rsid w:val="00626B14"/>
    <w:rsid w:val="00626C73"/>
    <w:rsid w:val="00627554"/>
    <w:rsid w:val="006302F7"/>
    <w:rsid w:val="00631EB7"/>
    <w:rsid w:val="0063254C"/>
    <w:rsid w:val="006336D5"/>
    <w:rsid w:val="00633949"/>
    <w:rsid w:val="00634281"/>
    <w:rsid w:val="00635200"/>
    <w:rsid w:val="0063522A"/>
    <w:rsid w:val="006362D2"/>
    <w:rsid w:val="00643AD1"/>
    <w:rsid w:val="0064435F"/>
    <w:rsid w:val="00644E00"/>
    <w:rsid w:val="00644E29"/>
    <w:rsid w:val="006450D8"/>
    <w:rsid w:val="0064561B"/>
    <w:rsid w:val="00646708"/>
    <w:rsid w:val="006469A1"/>
    <w:rsid w:val="006473F8"/>
    <w:rsid w:val="0064760E"/>
    <w:rsid w:val="006504A1"/>
    <w:rsid w:val="00650868"/>
    <w:rsid w:val="006511F1"/>
    <w:rsid w:val="006548B7"/>
    <w:rsid w:val="00654B11"/>
    <w:rsid w:val="00654B3B"/>
    <w:rsid w:val="0065586F"/>
    <w:rsid w:val="00656882"/>
    <w:rsid w:val="00656F2B"/>
    <w:rsid w:val="00657DBD"/>
    <w:rsid w:val="0066149B"/>
    <w:rsid w:val="0066201A"/>
    <w:rsid w:val="00662343"/>
    <w:rsid w:val="00664583"/>
    <w:rsid w:val="0066483B"/>
    <w:rsid w:val="00666326"/>
    <w:rsid w:val="006667B5"/>
    <w:rsid w:val="0067069C"/>
    <w:rsid w:val="0067102F"/>
    <w:rsid w:val="00671B3A"/>
    <w:rsid w:val="00671F29"/>
    <w:rsid w:val="00672BAD"/>
    <w:rsid w:val="0067305F"/>
    <w:rsid w:val="00675093"/>
    <w:rsid w:val="006762D5"/>
    <w:rsid w:val="006766F7"/>
    <w:rsid w:val="00677427"/>
    <w:rsid w:val="0067788A"/>
    <w:rsid w:val="00680308"/>
    <w:rsid w:val="00680DD0"/>
    <w:rsid w:val="0068429C"/>
    <w:rsid w:val="006842BF"/>
    <w:rsid w:val="00685379"/>
    <w:rsid w:val="00686866"/>
    <w:rsid w:val="00686A71"/>
    <w:rsid w:val="00687476"/>
    <w:rsid w:val="0069038E"/>
    <w:rsid w:val="00690C2A"/>
    <w:rsid w:val="006910BB"/>
    <w:rsid w:val="00692C95"/>
    <w:rsid w:val="006936F0"/>
    <w:rsid w:val="006962C5"/>
    <w:rsid w:val="00696825"/>
    <w:rsid w:val="006976B8"/>
    <w:rsid w:val="006A0247"/>
    <w:rsid w:val="006A0E6F"/>
    <w:rsid w:val="006A3A0E"/>
    <w:rsid w:val="006A3D2B"/>
    <w:rsid w:val="006A3EB3"/>
    <w:rsid w:val="006A40D8"/>
    <w:rsid w:val="006A40FB"/>
    <w:rsid w:val="006A4315"/>
    <w:rsid w:val="006A46D0"/>
    <w:rsid w:val="006A503E"/>
    <w:rsid w:val="006A59BC"/>
    <w:rsid w:val="006A5C22"/>
    <w:rsid w:val="006A6FDE"/>
    <w:rsid w:val="006A7F86"/>
    <w:rsid w:val="006B45AA"/>
    <w:rsid w:val="006B6528"/>
    <w:rsid w:val="006C0178"/>
    <w:rsid w:val="006C05D0"/>
    <w:rsid w:val="006C063A"/>
    <w:rsid w:val="006C0E55"/>
    <w:rsid w:val="006C1FA8"/>
    <w:rsid w:val="006C2C97"/>
    <w:rsid w:val="006C4219"/>
    <w:rsid w:val="006C707A"/>
    <w:rsid w:val="006C7B6C"/>
    <w:rsid w:val="006C7B70"/>
    <w:rsid w:val="006C7DAD"/>
    <w:rsid w:val="006D077F"/>
    <w:rsid w:val="006D19B1"/>
    <w:rsid w:val="006D2BF9"/>
    <w:rsid w:val="006D2C0F"/>
    <w:rsid w:val="006D3377"/>
    <w:rsid w:val="006D3E5E"/>
    <w:rsid w:val="006D5362"/>
    <w:rsid w:val="006E02DB"/>
    <w:rsid w:val="006E168B"/>
    <w:rsid w:val="006E181A"/>
    <w:rsid w:val="006E2D44"/>
    <w:rsid w:val="006E2F89"/>
    <w:rsid w:val="006E48F2"/>
    <w:rsid w:val="006E5B0C"/>
    <w:rsid w:val="006E6806"/>
    <w:rsid w:val="006E7E74"/>
    <w:rsid w:val="006F1F48"/>
    <w:rsid w:val="006F2730"/>
    <w:rsid w:val="006F38AD"/>
    <w:rsid w:val="006F3B87"/>
    <w:rsid w:val="006F3DD4"/>
    <w:rsid w:val="006F61C5"/>
    <w:rsid w:val="006F6897"/>
    <w:rsid w:val="00702926"/>
    <w:rsid w:val="007036ED"/>
    <w:rsid w:val="0070405B"/>
    <w:rsid w:val="007043EB"/>
    <w:rsid w:val="00704B80"/>
    <w:rsid w:val="00707A74"/>
    <w:rsid w:val="00711E05"/>
    <w:rsid w:val="007123BE"/>
    <w:rsid w:val="00713B33"/>
    <w:rsid w:val="00715C79"/>
    <w:rsid w:val="00720650"/>
    <w:rsid w:val="007208DD"/>
    <w:rsid w:val="00720DB7"/>
    <w:rsid w:val="007220CF"/>
    <w:rsid w:val="00722AA8"/>
    <w:rsid w:val="00724942"/>
    <w:rsid w:val="00726417"/>
    <w:rsid w:val="00726F92"/>
    <w:rsid w:val="00727195"/>
    <w:rsid w:val="00727341"/>
    <w:rsid w:val="007332FE"/>
    <w:rsid w:val="00733A81"/>
    <w:rsid w:val="00734F1A"/>
    <w:rsid w:val="00735FB8"/>
    <w:rsid w:val="00736065"/>
    <w:rsid w:val="0074006F"/>
    <w:rsid w:val="00740147"/>
    <w:rsid w:val="00741527"/>
    <w:rsid w:val="00741D75"/>
    <w:rsid w:val="00741F2B"/>
    <w:rsid w:val="0074264B"/>
    <w:rsid w:val="00744269"/>
    <w:rsid w:val="0074621F"/>
    <w:rsid w:val="007463FB"/>
    <w:rsid w:val="00746E81"/>
    <w:rsid w:val="007513CD"/>
    <w:rsid w:val="007540AC"/>
    <w:rsid w:val="00755FAE"/>
    <w:rsid w:val="0075603B"/>
    <w:rsid w:val="00756665"/>
    <w:rsid w:val="0076196C"/>
    <w:rsid w:val="00762BCB"/>
    <w:rsid w:val="00763833"/>
    <w:rsid w:val="007652BB"/>
    <w:rsid w:val="0076637B"/>
    <w:rsid w:val="00766B1A"/>
    <w:rsid w:val="00766DFE"/>
    <w:rsid w:val="00767062"/>
    <w:rsid w:val="0077239B"/>
    <w:rsid w:val="00773360"/>
    <w:rsid w:val="007773AA"/>
    <w:rsid w:val="00777C80"/>
    <w:rsid w:val="0078070F"/>
    <w:rsid w:val="0078119B"/>
    <w:rsid w:val="0078235E"/>
    <w:rsid w:val="00783B46"/>
    <w:rsid w:val="00783E7E"/>
    <w:rsid w:val="00786A15"/>
    <w:rsid w:val="00790171"/>
    <w:rsid w:val="007912D7"/>
    <w:rsid w:val="007914E4"/>
    <w:rsid w:val="007914F3"/>
    <w:rsid w:val="007926D8"/>
    <w:rsid w:val="00792AA3"/>
    <w:rsid w:val="00792D44"/>
    <w:rsid w:val="00793FB4"/>
    <w:rsid w:val="00794BC4"/>
    <w:rsid w:val="00794F1E"/>
    <w:rsid w:val="00795C50"/>
    <w:rsid w:val="00797AB7"/>
    <w:rsid w:val="007A098E"/>
    <w:rsid w:val="007A5765"/>
    <w:rsid w:val="007A5B89"/>
    <w:rsid w:val="007B16F9"/>
    <w:rsid w:val="007B4D5D"/>
    <w:rsid w:val="007C0795"/>
    <w:rsid w:val="007C0F53"/>
    <w:rsid w:val="007C14AD"/>
    <w:rsid w:val="007C1532"/>
    <w:rsid w:val="007C20CD"/>
    <w:rsid w:val="007C2B47"/>
    <w:rsid w:val="007C2E26"/>
    <w:rsid w:val="007C3484"/>
    <w:rsid w:val="007C4FDA"/>
    <w:rsid w:val="007C51C0"/>
    <w:rsid w:val="007C6130"/>
    <w:rsid w:val="007C6C61"/>
    <w:rsid w:val="007C6EC2"/>
    <w:rsid w:val="007D2EF4"/>
    <w:rsid w:val="007D3C15"/>
    <w:rsid w:val="007D4D44"/>
    <w:rsid w:val="007D50FF"/>
    <w:rsid w:val="007D6B5D"/>
    <w:rsid w:val="007E0717"/>
    <w:rsid w:val="007E0872"/>
    <w:rsid w:val="007E0AC3"/>
    <w:rsid w:val="007E21DF"/>
    <w:rsid w:val="007E43A0"/>
    <w:rsid w:val="007E5479"/>
    <w:rsid w:val="007E58AD"/>
    <w:rsid w:val="007F0CAB"/>
    <w:rsid w:val="007F2243"/>
    <w:rsid w:val="007F2366"/>
    <w:rsid w:val="007F2FE7"/>
    <w:rsid w:val="007F6EC7"/>
    <w:rsid w:val="007F73C5"/>
    <w:rsid w:val="007F75A8"/>
    <w:rsid w:val="00802E53"/>
    <w:rsid w:val="00802FC5"/>
    <w:rsid w:val="00803229"/>
    <w:rsid w:val="00805A94"/>
    <w:rsid w:val="00806EFB"/>
    <w:rsid w:val="0081078F"/>
    <w:rsid w:val="00812E33"/>
    <w:rsid w:val="008138C1"/>
    <w:rsid w:val="00816B48"/>
    <w:rsid w:val="00817339"/>
    <w:rsid w:val="008204A2"/>
    <w:rsid w:val="008208CB"/>
    <w:rsid w:val="00820B60"/>
    <w:rsid w:val="00821344"/>
    <w:rsid w:val="00822070"/>
    <w:rsid w:val="00822142"/>
    <w:rsid w:val="00822EA3"/>
    <w:rsid w:val="008239B4"/>
    <w:rsid w:val="0082437A"/>
    <w:rsid w:val="008244C9"/>
    <w:rsid w:val="008252A0"/>
    <w:rsid w:val="00826BD0"/>
    <w:rsid w:val="00827FBE"/>
    <w:rsid w:val="00830ACB"/>
    <w:rsid w:val="00831EDC"/>
    <w:rsid w:val="00832700"/>
    <w:rsid w:val="00832898"/>
    <w:rsid w:val="008329BF"/>
    <w:rsid w:val="00832BF2"/>
    <w:rsid w:val="008335BB"/>
    <w:rsid w:val="0083399E"/>
    <w:rsid w:val="00833A2A"/>
    <w:rsid w:val="00833CF6"/>
    <w:rsid w:val="008346BB"/>
    <w:rsid w:val="00835551"/>
    <w:rsid w:val="00835A0A"/>
    <w:rsid w:val="008361AD"/>
    <w:rsid w:val="008373CF"/>
    <w:rsid w:val="008377E3"/>
    <w:rsid w:val="008378E7"/>
    <w:rsid w:val="0084052F"/>
    <w:rsid w:val="00840654"/>
    <w:rsid w:val="00840667"/>
    <w:rsid w:val="00842839"/>
    <w:rsid w:val="008428E1"/>
    <w:rsid w:val="00842B0F"/>
    <w:rsid w:val="00844019"/>
    <w:rsid w:val="00845BA1"/>
    <w:rsid w:val="00850566"/>
    <w:rsid w:val="00850FC7"/>
    <w:rsid w:val="008520ED"/>
    <w:rsid w:val="00852B3C"/>
    <w:rsid w:val="008532E6"/>
    <w:rsid w:val="00854F7B"/>
    <w:rsid w:val="00856D6F"/>
    <w:rsid w:val="0085795D"/>
    <w:rsid w:val="00865DAE"/>
    <w:rsid w:val="008663BA"/>
    <w:rsid w:val="0086745D"/>
    <w:rsid w:val="00867FF5"/>
    <w:rsid w:val="0087144A"/>
    <w:rsid w:val="00872777"/>
    <w:rsid w:val="008739D8"/>
    <w:rsid w:val="00874DF4"/>
    <w:rsid w:val="00875B51"/>
    <w:rsid w:val="008776B0"/>
    <w:rsid w:val="00877EF0"/>
    <w:rsid w:val="0088012D"/>
    <w:rsid w:val="00881C47"/>
    <w:rsid w:val="008820C7"/>
    <w:rsid w:val="008835F9"/>
    <w:rsid w:val="00883FD4"/>
    <w:rsid w:val="00884237"/>
    <w:rsid w:val="00887542"/>
    <w:rsid w:val="00887583"/>
    <w:rsid w:val="00890522"/>
    <w:rsid w:val="008905A2"/>
    <w:rsid w:val="00891445"/>
    <w:rsid w:val="00891DA5"/>
    <w:rsid w:val="00892AC4"/>
    <w:rsid w:val="00894058"/>
    <w:rsid w:val="00895C99"/>
    <w:rsid w:val="00895CFA"/>
    <w:rsid w:val="00895D0C"/>
    <w:rsid w:val="00895F52"/>
    <w:rsid w:val="00897183"/>
    <w:rsid w:val="008975EB"/>
    <w:rsid w:val="00897E8C"/>
    <w:rsid w:val="008A0C06"/>
    <w:rsid w:val="008A1988"/>
    <w:rsid w:val="008A337C"/>
    <w:rsid w:val="008A3D90"/>
    <w:rsid w:val="008A4547"/>
    <w:rsid w:val="008A4837"/>
    <w:rsid w:val="008A54D3"/>
    <w:rsid w:val="008A5AFD"/>
    <w:rsid w:val="008A65A8"/>
    <w:rsid w:val="008B0B32"/>
    <w:rsid w:val="008B27A2"/>
    <w:rsid w:val="008B290E"/>
    <w:rsid w:val="008B3241"/>
    <w:rsid w:val="008B33AC"/>
    <w:rsid w:val="008B34BB"/>
    <w:rsid w:val="008B3EAD"/>
    <w:rsid w:val="008B44B8"/>
    <w:rsid w:val="008B47B4"/>
    <w:rsid w:val="008B5396"/>
    <w:rsid w:val="008B55E8"/>
    <w:rsid w:val="008B6050"/>
    <w:rsid w:val="008B685C"/>
    <w:rsid w:val="008B7BB7"/>
    <w:rsid w:val="008C0A81"/>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4011"/>
    <w:rsid w:val="008E444B"/>
    <w:rsid w:val="008E5807"/>
    <w:rsid w:val="008F02B2"/>
    <w:rsid w:val="008F039B"/>
    <w:rsid w:val="008F1C67"/>
    <w:rsid w:val="008F238D"/>
    <w:rsid w:val="008F2FF4"/>
    <w:rsid w:val="008F3288"/>
    <w:rsid w:val="008F5CC2"/>
    <w:rsid w:val="008F6B66"/>
    <w:rsid w:val="008F72B0"/>
    <w:rsid w:val="008F7410"/>
    <w:rsid w:val="00905A7F"/>
    <w:rsid w:val="00907C35"/>
    <w:rsid w:val="00907CEA"/>
    <w:rsid w:val="00910F8F"/>
    <w:rsid w:val="0091118D"/>
    <w:rsid w:val="0091280F"/>
    <w:rsid w:val="00912C30"/>
    <w:rsid w:val="009136AA"/>
    <w:rsid w:val="0091379C"/>
    <w:rsid w:val="00913A82"/>
    <w:rsid w:val="00913CB3"/>
    <w:rsid w:val="00915902"/>
    <w:rsid w:val="009160BD"/>
    <w:rsid w:val="00917AB8"/>
    <w:rsid w:val="0092168F"/>
    <w:rsid w:val="00921D22"/>
    <w:rsid w:val="009225A7"/>
    <w:rsid w:val="00922F08"/>
    <w:rsid w:val="0092372A"/>
    <w:rsid w:val="00923FBC"/>
    <w:rsid w:val="00924780"/>
    <w:rsid w:val="00925708"/>
    <w:rsid w:val="00926E2E"/>
    <w:rsid w:val="00927920"/>
    <w:rsid w:val="00927FEB"/>
    <w:rsid w:val="009326F9"/>
    <w:rsid w:val="00933947"/>
    <w:rsid w:val="00934B2A"/>
    <w:rsid w:val="00935C3E"/>
    <w:rsid w:val="009362E0"/>
    <w:rsid w:val="00936D66"/>
    <w:rsid w:val="00937393"/>
    <w:rsid w:val="0094091B"/>
    <w:rsid w:val="00943FCE"/>
    <w:rsid w:val="00944591"/>
    <w:rsid w:val="00944CAA"/>
    <w:rsid w:val="00944E6A"/>
    <w:rsid w:val="00946374"/>
    <w:rsid w:val="00947699"/>
    <w:rsid w:val="00947DE9"/>
    <w:rsid w:val="00951CE8"/>
    <w:rsid w:val="00952762"/>
    <w:rsid w:val="0095350F"/>
    <w:rsid w:val="00953565"/>
    <w:rsid w:val="009537D6"/>
    <w:rsid w:val="00954153"/>
    <w:rsid w:val="009546AE"/>
    <w:rsid w:val="00954C90"/>
    <w:rsid w:val="009552BB"/>
    <w:rsid w:val="009616AD"/>
    <w:rsid w:val="00962886"/>
    <w:rsid w:val="009660F8"/>
    <w:rsid w:val="00967027"/>
    <w:rsid w:val="00967966"/>
    <w:rsid w:val="00967BF7"/>
    <w:rsid w:val="00970565"/>
    <w:rsid w:val="00970D55"/>
    <w:rsid w:val="009723A1"/>
    <w:rsid w:val="009723DF"/>
    <w:rsid w:val="00973614"/>
    <w:rsid w:val="0097724C"/>
    <w:rsid w:val="00980866"/>
    <w:rsid w:val="00980D24"/>
    <w:rsid w:val="00982327"/>
    <w:rsid w:val="009823F7"/>
    <w:rsid w:val="009824DF"/>
    <w:rsid w:val="00982BCE"/>
    <w:rsid w:val="00983041"/>
    <w:rsid w:val="0098405A"/>
    <w:rsid w:val="0098444E"/>
    <w:rsid w:val="00985931"/>
    <w:rsid w:val="00985E44"/>
    <w:rsid w:val="00987980"/>
    <w:rsid w:val="00987BED"/>
    <w:rsid w:val="009912DD"/>
    <w:rsid w:val="00991637"/>
    <w:rsid w:val="00991859"/>
    <w:rsid w:val="00991A93"/>
    <w:rsid w:val="009922ED"/>
    <w:rsid w:val="0099365B"/>
    <w:rsid w:val="009964D4"/>
    <w:rsid w:val="009A0E5E"/>
    <w:rsid w:val="009A2E6A"/>
    <w:rsid w:val="009A4474"/>
    <w:rsid w:val="009A517C"/>
    <w:rsid w:val="009A5B0D"/>
    <w:rsid w:val="009A65FE"/>
    <w:rsid w:val="009B09CD"/>
    <w:rsid w:val="009B1083"/>
    <w:rsid w:val="009B218E"/>
    <w:rsid w:val="009B228B"/>
    <w:rsid w:val="009B2383"/>
    <w:rsid w:val="009B2605"/>
    <w:rsid w:val="009B3246"/>
    <w:rsid w:val="009B4356"/>
    <w:rsid w:val="009B4963"/>
    <w:rsid w:val="009B4C02"/>
    <w:rsid w:val="009B52EA"/>
    <w:rsid w:val="009B57C9"/>
    <w:rsid w:val="009B57D7"/>
    <w:rsid w:val="009B5E75"/>
    <w:rsid w:val="009B7F79"/>
    <w:rsid w:val="009C166F"/>
    <w:rsid w:val="009C2BE8"/>
    <w:rsid w:val="009C30AA"/>
    <w:rsid w:val="009C43D1"/>
    <w:rsid w:val="009C59A6"/>
    <w:rsid w:val="009C6A52"/>
    <w:rsid w:val="009D0AB2"/>
    <w:rsid w:val="009D1971"/>
    <w:rsid w:val="009D3043"/>
    <w:rsid w:val="009D3276"/>
    <w:rsid w:val="009D444C"/>
    <w:rsid w:val="009D4525"/>
    <w:rsid w:val="009D5ED0"/>
    <w:rsid w:val="009D6A1F"/>
    <w:rsid w:val="009D6E6E"/>
    <w:rsid w:val="009D7715"/>
    <w:rsid w:val="009D7C52"/>
    <w:rsid w:val="009E1533"/>
    <w:rsid w:val="009E2094"/>
    <w:rsid w:val="009E2496"/>
    <w:rsid w:val="009E2785"/>
    <w:rsid w:val="009E65D1"/>
    <w:rsid w:val="009E7441"/>
    <w:rsid w:val="009F08F6"/>
    <w:rsid w:val="009F1C6B"/>
    <w:rsid w:val="009F1D97"/>
    <w:rsid w:val="009F28B7"/>
    <w:rsid w:val="009F3C6B"/>
    <w:rsid w:val="009F3F07"/>
    <w:rsid w:val="009F49E9"/>
    <w:rsid w:val="009F51D7"/>
    <w:rsid w:val="009F7A84"/>
    <w:rsid w:val="00A0023F"/>
    <w:rsid w:val="00A002E3"/>
    <w:rsid w:val="00A00483"/>
    <w:rsid w:val="00A00EE5"/>
    <w:rsid w:val="00A019E3"/>
    <w:rsid w:val="00A04397"/>
    <w:rsid w:val="00A049E2"/>
    <w:rsid w:val="00A04DC3"/>
    <w:rsid w:val="00A059B9"/>
    <w:rsid w:val="00A059EB"/>
    <w:rsid w:val="00A0610A"/>
    <w:rsid w:val="00A1014B"/>
    <w:rsid w:val="00A11029"/>
    <w:rsid w:val="00A1344B"/>
    <w:rsid w:val="00A13D4D"/>
    <w:rsid w:val="00A15E41"/>
    <w:rsid w:val="00A2125D"/>
    <w:rsid w:val="00A219E7"/>
    <w:rsid w:val="00A21F9D"/>
    <w:rsid w:val="00A2417A"/>
    <w:rsid w:val="00A264C7"/>
    <w:rsid w:val="00A26CD5"/>
    <w:rsid w:val="00A26D8D"/>
    <w:rsid w:val="00A3053B"/>
    <w:rsid w:val="00A30B4A"/>
    <w:rsid w:val="00A31153"/>
    <w:rsid w:val="00A31433"/>
    <w:rsid w:val="00A3387A"/>
    <w:rsid w:val="00A338E9"/>
    <w:rsid w:val="00A33AE4"/>
    <w:rsid w:val="00A35180"/>
    <w:rsid w:val="00A35AB0"/>
    <w:rsid w:val="00A40884"/>
    <w:rsid w:val="00A429DD"/>
    <w:rsid w:val="00A42C28"/>
    <w:rsid w:val="00A4325D"/>
    <w:rsid w:val="00A43B6B"/>
    <w:rsid w:val="00A43EA8"/>
    <w:rsid w:val="00A44A11"/>
    <w:rsid w:val="00A44A5D"/>
    <w:rsid w:val="00A45C7E"/>
    <w:rsid w:val="00A467AC"/>
    <w:rsid w:val="00A4739B"/>
    <w:rsid w:val="00A477E6"/>
    <w:rsid w:val="00A47C1B"/>
    <w:rsid w:val="00A5108D"/>
    <w:rsid w:val="00A52E0E"/>
    <w:rsid w:val="00A5337D"/>
    <w:rsid w:val="00A5374C"/>
    <w:rsid w:val="00A5595C"/>
    <w:rsid w:val="00A56181"/>
    <w:rsid w:val="00A5703D"/>
    <w:rsid w:val="00A57ACF"/>
    <w:rsid w:val="00A57CE8"/>
    <w:rsid w:val="00A60449"/>
    <w:rsid w:val="00A61754"/>
    <w:rsid w:val="00A62B8A"/>
    <w:rsid w:val="00A66CBC"/>
    <w:rsid w:val="00A6770A"/>
    <w:rsid w:val="00A70990"/>
    <w:rsid w:val="00A717AE"/>
    <w:rsid w:val="00A73243"/>
    <w:rsid w:val="00A76499"/>
    <w:rsid w:val="00A774B2"/>
    <w:rsid w:val="00A77C8F"/>
    <w:rsid w:val="00A807A5"/>
    <w:rsid w:val="00A80E2F"/>
    <w:rsid w:val="00A840F9"/>
    <w:rsid w:val="00A844CE"/>
    <w:rsid w:val="00A85B6E"/>
    <w:rsid w:val="00A8749A"/>
    <w:rsid w:val="00A90385"/>
    <w:rsid w:val="00A910FA"/>
    <w:rsid w:val="00A91EAA"/>
    <w:rsid w:val="00A92263"/>
    <w:rsid w:val="00A9264B"/>
    <w:rsid w:val="00A94701"/>
    <w:rsid w:val="00A96B1F"/>
    <w:rsid w:val="00A96DCC"/>
    <w:rsid w:val="00A96F20"/>
    <w:rsid w:val="00AA188F"/>
    <w:rsid w:val="00AA2A62"/>
    <w:rsid w:val="00AA35C8"/>
    <w:rsid w:val="00AA3C3D"/>
    <w:rsid w:val="00AA5E72"/>
    <w:rsid w:val="00AA615F"/>
    <w:rsid w:val="00AA63A9"/>
    <w:rsid w:val="00AA6F19"/>
    <w:rsid w:val="00AA7E07"/>
    <w:rsid w:val="00AB120D"/>
    <w:rsid w:val="00AB17F6"/>
    <w:rsid w:val="00AB2979"/>
    <w:rsid w:val="00AB2B6E"/>
    <w:rsid w:val="00AB423B"/>
    <w:rsid w:val="00AC0D9B"/>
    <w:rsid w:val="00AC2A5D"/>
    <w:rsid w:val="00AC2EDB"/>
    <w:rsid w:val="00AC5741"/>
    <w:rsid w:val="00AC76C6"/>
    <w:rsid w:val="00AD1008"/>
    <w:rsid w:val="00AD268D"/>
    <w:rsid w:val="00AD3749"/>
    <w:rsid w:val="00AD3C8C"/>
    <w:rsid w:val="00AD6723"/>
    <w:rsid w:val="00AD6AE6"/>
    <w:rsid w:val="00AD7CDA"/>
    <w:rsid w:val="00AD7E54"/>
    <w:rsid w:val="00AE0432"/>
    <w:rsid w:val="00AE1C13"/>
    <w:rsid w:val="00AE31F7"/>
    <w:rsid w:val="00AE3227"/>
    <w:rsid w:val="00AE5002"/>
    <w:rsid w:val="00AE7551"/>
    <w:rsid w:val="00AE7AE3"/>
    <w:rsid w:val="00AF2103"/>
    <w:rsid w:val="00AF430E"/>
    <w:rsid w:val="00AF44DB"/>
    <w:rsid w:val="00AF55BC"/>
    <w:rsid w:val="00B0051A"/>
    <w:rsid w:val="00B006C1"/>
    <w:rsid w:val="00B0185C"/>
    <w:rsid w:val="00B02469"/>
    <w:rsid w:val="00B034CE"/>
    <w:rsid w:val="00B03D11"/>
    <w:rsid w:val="00B03DB7"/>
    <w:rsid w:val="00B04957"/>
    <w:rsid w:val="00B04CB8"/>
    <w:rsid w:val="00B05E53"/>
    <w:rsid w:val="00B07C45"/>
    <w:rsid w:val="00B07E22"/>
    <w:rsid w:val="00B11981"/>
    <w:rsid w:val="00B12037"/>
    <w:rsid w:val="00B13D25"/>
    <w:rsid w:val="00B14841"/>
    <w:rsid w:val="00B1575C"/>
    <w:rsid w:val="00B15E33"/>
    <w:rsid w:val="00B15F2C"/>
    <w:rsid w:val="00B16515"/>
    <w:rsid w:val="00B170D8"/>
    <w:rsid w:val="00B17792"/>
    <w:rsid w:val="00B214A3"/>
    <w:rsid w:val="00B2361F"/>
    <w:rsid w:val="00B26484"/>
    <w:rsid w:val="00B26FDC"/>
    <w:rsid w:val="00B271AB"/>
    <w:rsid w:val="00B302FC"/>
    <w:rsid w:val="00B34499"/>
    <w:rsid w:val="00B34D6D"/>
    <w:rsid w:val="00B3606C"/>
    <w:rsid w:val="00B36E5B"/>
    <w:rsid w:val="00B3753B"/>
    <w:rsid w:val="00B40D7F"/>
    <w:rsid w:val="00B427AE"/>
    <w:rsid w:val="00B43295"/>
    <w:rsid w:val="00B447D8"/>
    <w:rsid w:val="00B44FAF"/>
    <w:rsid w:val="00B45A5E"/>
    <w:rsid w:val="00B46A00"/>
    <w:rsid w:val="00B5097C"/>
    <w:rsid w:val="00B51194"/>
    <w:rsid w:val="00B511B8"/>
    <w:rsid w:val="00B51BEF"/>
    <w:rsid w:val="00B52374"/>
    <w:rsid w:val="00B52DC0"/>
    <w:rsid w:val="00B53E66"/>
    <w:rsid w:val="00B54926"/>
    <w:rsid w:val="00B5499F"/>
    <w:rsid w:val="00B54B3D"/>
    <w:rsid w:val="00B54BCB"/>
    <w:rsid w:val="00B56B13"/>
    <w:rsid w:val="00B56BA2"/>
    <w:rsid w:val="00B60B13"/>
    <w:rsid w:val="00B60DD2"/>
    <w:rsid w:val="00B60FDA"/>
    <w:rsid w:val="00B6166F"/>
    <w:rsid w:val="00B63F1C"/>
    <w:rsid w:val="00B667B2"/>
    <w:rsid w:val="00B66FC6"/>
    <w:rsid w:val="00B670B7"/>
    <w:rsid w:val="00B67797"/>
    <w:rsid w:val="00B7006B"/>
    <w:rsid w:val="00B71F21"/>
    <w:rsid w:val="00B722B7"/>
    <w:rsid w:val="00B72883"/>
    <w:rsid w:val="00B738B1"/>
    <w:rsid w:val="00B73C63"/>
    <w:rsid w:val="00B74E3D"/>
    <w:rsid w:val="00B753D1"/>
    <w:rsid w:val="00B75DEB"/>
    <w:rsid w:val="00B77BB8"/>
    <w:rsid w:val="00B8001F"/>
    <w:rsid w:val="00B80530"/>
    <w:rsid w:val="00B8111A"/>
    <w:rsid w:val="00B82FCA"/>
    <w:rsid w:val="00B83455"/>
    <w:rsid w:val="00B83666"/>
    <w:rsid w:val="00B836E8"/>
    <w:rsid w:val="00B844E8"/>
    <w:rsid w:val="00B84847"/>
    <w:rsid w:val="00B856F7"/>
    <w:rsid w:val="00B86CEF"/>
    <w:rsid w:val="00B9032F"/>
    <w:rsid w:val="00B91103"/>
    <w:rsid w:val="00B9272C"/>
    <w:rsid w:val="00B92B64"/>
    <w:rsid w:val="00B93B68"/>
    <w:rsid w:val="00B94A5B"/>
    <w:rsid w:val="00B94B98"/>
    <w:rsid w:val="00B94CAC"/>
    <w:rsid w:val="00B959AF"/>
    <w:rsid w:val="00BA06B3"/>
    <w:rsid w:val="00BA1F85"/>
    <w:rsid w:val="00BA3938"/>
    <w:rsid w:val="00BA5009"/>
    <w:rsid w:val="00BA6AA5"/>
    <w:rsid w:val="00BA787B"/>
    <w:rsid w:val="00BB0AA5"/>
    <w:rsid w:val="00BB0DC5"/>
    <w:rsid w:val="00BB1AE6"/>
    <w:rsid w:val="00BB20F2"/>
    <w:rsid w:val="00BB34E4"/>
    <w:rsid w:val="00BB3EC0"/>
    <w:rsid w:val="00BB4EA3"/>
    <w:rsid w:val="00BB67AE"/>
    <w:rsid w:val="00BC03CE"/>
    <w:rsid w:val="00BC5063"/>
    <w:rsid w:val="00BC5869"/>
    <w:rsid w:val="00BC59E6"/>
    <w:rsid w:val="00BC6078"/>
    <w:rsid w:val="00BD003A"/>
    <w:rsid w:val="00BD0BB1"/>
    <w:rsid w:val="00BD1276"/>
    <w:rsid w:val="00BD1D45"/>
    <w:rsid w:val="00BD21BD"/>
    <w:rsid w:val="00BD2A72"/>
    <w:rsid w:val="00BD3099"/>
    <w:rsid w:val="00BD35BD"/>
    <w:rsid w:val="00BD3E62"/>
    <w:rsid w:val="00BD4AF5"/>
    <w:rsid w:val="00BD580B"/>
    <w:rsid w:val="00BD674E"/>
    <w:rsid w:val="00BD73E6"/>
    <w:rsid w:val="00BE011E"/>
    <w:rsid w:val="00BE0818"/>
    <w:rsid w:val="00BE33FB"/>
    <w:rsid w:val="00BE591A"/>
    <w:rsid w:val="00BE733D"/>
    <w:rsid w:val="00BE7E9D"/>
    <w:rsid w:val="00BF06DF"/>
    <w:rsid w:val="00BF18F0"/>
    <w:rsid w:val="00BF321B"/>
    <w:rsid w:val="00BF3773"/>
    <w:rsid w:val="00BF3D5F"/>
    <w:rsid w:val="00BF3E14"/>
    <w:rsid w:val="00BF4644"/>
    <w:rsid w:val="00BF4972"/>
    <w:rsid w:val="00BF75F3"/>
    <w:rsid w:val="00C00405"/>
    <w:rsid w:val="00C00D18"/>
    <w:rsid w:val="00C03B8D"/>
    <w:rsid w:val="00C04532"/>
    <w:rsid w:val="00C04B65"/>
    <w:rsid w:val="00C04C6C"/>
    <w:rsid w:val="00C06D1A"/>
    <w:rsid w:val="00C078F3"/>
    <w:rsid w:val="00C07922"/>
    <w:rsid w:val="00C1062E"/>
    <w:rsid w:val="00C11F38"/>
    <w:rsid w:val="00C1356B"/>
    <w:rsid w:val="00C14634"/>
    <w:rsid w:val="00C14AFC"/>
    <w:rsid w:val="00C151D0"/>
    <w:rsid w:val="00C15A0F"/>
    <w:rsid w:val="00C16B3B"/>
    <w:rsid w:val="00C16B8D"/>
    <w:rsid w:val="00C16F30"/>
    <w:rsid w:val="00C16FBA"/>
    <w:rsid w:val="00C1757A"/>
    <w:rsid w:val="00C1770E"/>
    <w:rsid w:val="00C17845"/>
    <w:rsid w:val="00C2342C"/>
    <w:rsid w:val="00C237F5"/>
    <w:rsid w:val="00C23B21"/>
    <w:rsid w:val="00C23DD9"/>
    <w:rsid w:val="00C24241"/>
    <w:rsid w:val="00C24733"/>
    <w:rsid w:val="00C247D2"/>
    <w:rsid w:val="00C24A70"/>
    <w:rsid w:val="00C24CC7"/>
    <w:rsid w:val="00C31354"/>
    <w:rsid w:val="00C31672"/>
    <w:rsid w:val="00C317AA"/>
    <w:rsid w:val="00C31CBA"/>
    <w:rsid w:val="00C3239E"/>
    <w:rsid w:val="00C325C5"/>
    <w:rsid w:val="00C3284E"/>
    <w:rsid w:val="00C34B1A"/>
    <w:rsid w:val="00C35709"/>
    <w:rsid w:val="00C36247"/>
    <w:rsid w:val="00C3716E"/>
    <w:rsid w:val="00C375D4"/>
    <w:rsid w:val="00C375F0"/>
    <w:rsid w:val="00C37FED"/>
    <w:rsid w:val="00C400EC"/>
    <w:rsid w:val="00C4177E"/>
    <w:rsid w:val="00C42EF4"/>
    <w:rsid w:val="00C45A53"/>
    <w:rsid w:val="00C45A69"/>
    <w:rsid w:val="00C46AA2"/>
    <w:rsid w:val="00C47480"/>
    <w:rsid w:val="00C52617"/>
    <w:rsid w:val="00C52C84"/>
    <w:rsid w:val="00C542F0"/>
    <w:rsid w:val="00C54BAB"/>
    <w:rsid w:val="00C54C99"/>
    <w:rsid w:val="00C55F0E"/>
    <w:rsid w:val="00C571B7"/>
    <w:rsid w:val="00C57CDB"/>
    <w:rsid w:val="00C60173"/>
    <w:rsid w:val="00C607D3"/>
    <w:rsid w:val="00C60A9B"/>
    <w:rsid w:val="00C6108B"/>
    <w:rsid w:val="00C61CD1"/>
    <w:rsid w:val="00C61D74"/>
    <w:rsid w:val="00C62190"/>
    <w:rsid w:val="00C67159"/>
    <w:rsid w:val="00C71E87"/>
    <w:rsid w:val="00C723BC"/>
    <w:rsid w:val="00C725B1"/>
    <w:rsid w:val="00C754AA"/>
    <w:rsid w:val="00C76CFB"/>
    <w:rsid w:val="00C80D03"/>
    <w:rsid w:val="00C80D37"/>
    <w:rsid w:val="00C8151A"/>
    <w:rsid w:val="00C81770"/>
    <w:rsid w:val="00C81DB9"/>
    <w:rsid w:val="00C82355"/>
    <w:rsid w:val="00C82547"/>
    <w:rsid w:val="00C82609"/>
    <w:rsid w:val="00C82FB8"/>
    <w:rsid w:val="00C83E75"/>
    <w:rsid w:val="00C8447E"/>
    <w:rsid w:val="00C85C0F"/>
    <w:rsid w:val="00C8795F"/>
    <w:rsid w:val="00C90656"/>
    <w:rsid w:val="00C90923"/>
    <w:rsid w:val="00C90B26"/>
    <w:rsid w:val="00C92812"/>
    <w:rsid w:val="00C93F19"/>
    <w:rsid w:val="00C94D0F"/>
    <w:rsid w:val="00C95FF7"/>
    <w:rsid w:val="00C975ED"/>
    <w:rsid w:val="00C977BF"/>
    <w:rsid w:val="00CA19DD"/>
    <w:rsid w:val="00CA2591"/>
    <w:rsid w:val="00CA2619"/>
    <w:rsid w:val="00CA304A"/>
    <w:rsid w:val="00CA30B0"/>
    <w:rsid w:val="00CA30F8"/>
    <w:rsid w:val="00CA774A"/>
    <w:rsid w:val="00CB024B"/>
    <w:rsid w:val="00CB285C"/>
    <w:rsid w:val="00CB44D6"/>
    <w:rsid w:val="00CB5FA0"/>
    <w:rsid w:val="00CB7A46"/>
    <w:rsid w:val="00CC0111"/>
    <w:rsid w:val="00CC2CD1"/>
    <w:rsid w:val="00CC35B4"/>
    <w:rsid w:val="00CC3806"/>
    <w:rsid w:val="00CC4478"/>
    <w:rsid w:val="00CC76CE"/>
    <w:rsid w:val="00CD0ABD"/>
    <w:rsid w:val="00CD259C"/>
    <w:rsid w:val="00CD2A6A"/>
    <w:rsid w:val="00CD332C"/>
    <w:rsid w:val="00CD33F9"/>
    <w:rsid w:val="00CD4319"/>
    <w:rsid w:val="00CD4A96"/>
    <w:rsid w:val="00CD4B37"/>
    <w:rsid w:val="00CD593A"/>
    <w:rsid w:val="00CD6072"/>
    <w:rsid w:val="00CE0AA2"/>
    <w:rsid w:val="00CE102F"/>
    <w:rsid w:val="00CE16B6"/>
    <w:rsid w:val="00CE28AE"/>
    <w:rsid w:val="00CE2C6B"/>
    <w:rsid w:val="00CE3BD4"/>
    <w:rsid w:val="00CE3D9C"/>
    <w:rsid w:val="00CE3DDC"/>
    <w:rsid w:val="00CE63EE"/>
    <w:rsid w:val="00CE6BBB"/>
    <w:rsid w:val="00CF0C85"/>
    <w:rsid w:val="00CF16FB"/>
    <w:rsid w:val="00CF2295"/>
    <w:rsid w:val="00CF2DB1"/>
    <w:rsid w:val="00CF3BDE"/>
    <w:rsid w:val="00CF6C66"/>
    <w:rsid w:val="00D00821"/>
    <w:rsid w:val="00D01789"/>
    <w:rsid w:val="00D04B67"/>
    <w:rsid w:val="00D05533"/>
    <w:rsid w:val="00D06106"/>
    <w:rsid w:val="00D07ABE"/>
    <w:rsid w:val="00D1033E"/>
    <w:rsid w:val="00D10E77"/>
    <w:rsid w:val="00D112B5"/>
    <w:rsid w:val="00D125EB"/>
    <w:rsid w:val="00D12B66"/>
    <w:rsid w:val="00D137DF"/>
    <w:rsid w:val="00D14538"/>
    <w:rsid w:val="00D147E7"/>
    <w:rsid w:val="00D16C90"/>
    <w:rsid w:val="00D2140A"/>
    <w:rsid w:val="00D21FC6"/>
    <w:rsid w:val="00D22431"/>
    <w:rsid w:val="00D22E7D"/>
    <w:rsid w:val="00D24B64"/>
    <w:rsid w:val="00D307A6"/>
    <w:rsid w:val="00D32583"/>
    <w:rsid w:val="00D3399A"/>
    <w:rsid w:val="00D35752"/>
    <w:rsid w:val="00D36571"/>
    <w:rsid w:val="00D36C35"/>
    <w:rsid w:val="00D40F08"/>
    <w:rsid w:val="00D4197D"/>
    <w:rsid w:val="00D42073"/>
    <w:rsid w:val="00D4400D"/>
    <w:rsid w:val="00D44185"/>
    <w:rsid w:val="00D446B7"/>
    <w:rsid w:val="00D472EF"/>
    <w:rsid w:val="00D475F2"/>
    <w:rsid w:val="00D50530"/>
    <w:rsid w:val="00D51A75"/>
    <w:rsid w:val="00D51CD2"/>
    <w:rsid w:val="00D52078"/>
    <w:rsid w:val="00D53325"/>
    <w:rsid w:val="00D53BC9"/>
    <w:rsid w:val="00D5432B"/>
    <w:rsid w:val="00D5494D"/>
    <w:rsid w:val="00D5636C"/>
    <w:rsid w:val="00D574CA"/>
    <w:rsid w:val="00D57819"/>
    <w:rsid w:val="00D6009F"/>
    <w:rsid w:val="00D603CD"/>
    <w:rsid w:val="00D6072C"/>
    <w:rsid w:val="00D60DB5"/>
    <w:rsid w:val="00D618A3"/>
    <w:rsid w:val="00D6193A"/>
    <w:rsid w:val="00D63961"/>
    <w:rsid w:val="00D666FA"/>
    <w:rsid w:val="00D6684E"/>
    <w:rsid w:val="00D66AA2"/>
    <w:rsid w:val="00D703B9"/>
    <w:rsid w:val="00D70BEB"/>
    <w:rsid w:val="00D7246F"/>
    <w:rsid w:val="00D72906"/>
    <w:rsid w:val="00D72BC8"/>
    <w:rsid w:val="00D73E07"/>
    <w:rsid w:val="00D80B8A"/>
    <w:rsid w:val="00D826B4"/>
    <w:rsid w:val="00D84566"/>
    <w:rsid w:val="00D8770B"/>
    <w:rsid w:val="00D87DA4"/>
    <w:rsid w:val="00D87ED5"/>
    <w:rsid w:val="00D90A53"/>
    <w:rsid w:val="00D925DB"/>
    <w:rsid w:val="00D92951"/>
    <w:rsid w:val="00D94B05"/>
    <w:rsid w:val="00D9667F"/>
    <w:rsid w:val="00D96F54"/>
    <w:rsid w:val="00D97A0E"/>
    <w:rsid w:val="00DA0FCF"/>
    <w:rsid w:val="00DA19DB"/>
    <w:rsid w:val="00DA3460"/>
    <w:rsid w:val="00DA3D06"/>
    <w:rsid w:val="00DA4885"/>
    <w:rsid w:val="00DA542B"/>
    <w:rsid w:val="00DA6BC4"/>
    <w:rsid w:val="00DB17F3"/>
    <w:rsid w:val="00DB2B10"/>
    <w:rsid w:val="00DB338F"/>
    <w:rsid w:val="00DB4BC5"/>
    <w:rsid w:val="00DB5542"/>
    <w:rsid w:val="00DB6B0C"/>
    <w:rsid w:val="00DB7D1B"/>
    <w:rsid w:val="00DC040A"/>
    <w:rsid w:val="00DC040B"/>
    <w:rsid w:val="00DC0CA2"/>
    <w:rsid w:val="00DC176F"/>
    <w:rsid w:val="00DC2B1D"/>
    <w:rsid w:val="00DC5953"/>
    <w:rsid w:val="00DC59A9"/>
    <w:rsid w:val="00DC692D"/>
    <w:rsid w:val="00DC77AA"/>
    <w:rsid w:val="00DD3956"/>
    <w:rsid w:val="00DD3BD5"/>
    <w:rsid w:val="00DD674C"/>
    <w:rsid w:val="00DD6EB7"/>
    <w:rsid w:val="00DD71F2"/>
    <w:rsid w:val="00DD7B13"/>
    <w:rsid w:val="00DE06F3"/>
    <w:rsid w:val="00DE0E45"/>
    <w:rsid w:val="00DE2D6B"/>
    <w:rsid w:val="00DE2E19"/>
    <w:rsid w:val="00DE385C"/>
    <w:rsid w:val="00DE6B30"/>
    <w:rsid w:val="00DF03EE"/>
    <w:rsid w:val="00DF0AE0"/>
    <w:rsid w:val="00DF15D7"/>
    <w:rsid w:val="00DF2F87"/>
    <w:rsid w:val="00DF595C"/>
    <w:rsid w:val="00DF6004"/>
    <w:rsid w:val="00DF62B1"/>
    <w:rsid w:val="00DF6619"/>
    <w:rsid w:val="00DF6CC2"/>
    <w:rsid w:val="00E006E4"/>
    <w:rsid w:val="00E0273A"/>
    <w:rsid w:val="00E02AAD"/>
    <w:rsid w:val="00E04827"/>
    <w:rsid w:val="00E05090"/>
    <w:rsid w:val="00E05FA6"/>
    <w:rsid w:val="00E06E81"/>
    <w:rsid w:val="00E0769B"/>
    <w:rsid w:val="00E07CCB"/>
    <w:rsid w:val="00E07E4A"/>
    <w:rsid w:val="00E126EA"/>
    <w:rsid w:val="00E14AA4"/>
    <w:rsid w:val="00E15B45"/>
    <w:rsid w:val="00E20BFB"/>
    <w:rsid w:val="00E226A7"/>
    <w:rsid w:val="00E25624"/>
    <w:rsid w:val="00E276F8"/>
    <w:rsid w:val="00E30F6A"/>
    <w:rsid w:val="00E31786"/>
    <w:rsid w:val="00E31E48"/>
    <w:rsid w:val="00E333D4"/>
    <w:rsid w:val="00E33B8F"/>
    <w:rsid w:val="00E3465A"/>
    <w:rsid w:val="00E34D55"/>
    <w:rsid w:val="00E353EC"/>
    <w:rsid w:val="00E42D34"/>
    <w:rsid w:val="00E43245"/>
    <w:rsid w:val="00E4679F"/>
    <w:rsid w:val="00E4690B"/>
    <w:rsid w:val="00E506A7"/>
    <w:rsid w:val="00E50AAF"/>
    <w:rsid w:val="00E51072"/>
    <w:rsid w:val="00E51FE7"/>
    <w:rsid w:val="00E5361C"/>
    <w:rsid w:val="00E53C1B"/>
    <w:rsid w:val="00E53D42"/>
    <w:rsid w:val="00E546AA"/>
    <w:rsid w:val="00E54D26"/>
    <w:rsid w:val="00E56160"/>
    <w:rsid w:val="00E5708C"/>
    <w:rsid w:val="00E610D6"/>
    <w:rsid w:val="00E6162E"/>
    <w:rsid w:val="00E626C1"/>
    <w:rsid w:val="00E627BB"/>
    <w:rsid w:val="00E62973"/>
    <w:rsid w:val="00E6317B"/>
    <w:rsid w:val="00E636B8"/>
    <w:rsid w:val="00E63C27"/>
    <w:rsid w:val="00E64F19"/>
    <w:rsid w:val="00E65013"/>
    <w:rsid w:val="00E65D84"/>
    <w:rsid w:val="00E66484"/>
    <w:rsid w:val="00E66C76"/>
    <w:rsid w:val="00E67A61"/>
    <w:rsid w:val="00E7088D"/>
    <w:rsid w:val="00E71C91"/>
    <w:rsid w:val="00E726E3"/>
    <w:rsid w:val="00E72769"/>
    <w:rsid w:val="00E7304F"/>
    <w:rsid w:val="00E74E87"/>
    <w:rsid w:val="00E7504A"/>
    <w:rsid w:val="00E772D4"/>
    <w:rsid w:val="00E775ED"/>
    <w:rsid w:val="00E80182"/>
    <w:rsid w:val="00E8027B"/>
    <w:rsid w:val="00E81437"/>
    <w:rsid w:val="00E821FC"/>
    <w:rsid w:val="00E8515D"/>
    <w:rsid w:val="00E85E24"/>
    <w:rsid w:val="00E873C2"/>
    <w:rsid w:val="00E9002F"/>
    <w:rsid w:val="00E903F5"/>
    <w:rsid w:val="00E90F1A"/>
    <w:rsid w:val="00E9184B"/>
    <w:rsid w:val="00E91C1D"/>
    <w:rsid w:val="00E92064"/>
    <w:rsid w:val="00E921D6"/>
    <w:rsid w:val="00E931ED"/>
    <w:rsid w:val="00E936FC"/>
    <w:rsid w:val="00E9535F"/>
    <w:rsid w:val="00E96F06"/>
    <w:rsid w:val="00EA0A87"/>
    <w:rsid w:val="00EA1CDE"/>
    <w:rsid w:val="00EA2CE4"/>
    <w:rsid w:val="00EA48D0"/>
    <w:rsid w:val="00EA5465"/>
    <w:rsid w:val="00EA58B8"/>
    <w:rsid w:val="00EA685D"/>
    <w:rsid w:val="00EA6DCB"/>
    <w:rsid w:val="00EB09CE"/>
    <w:rsid w:val="00EB1458"/>
    <w:rsid w:val="00EB1546"/>
    <w:rsid w:val="00EB158A"/>
    <w:rsid w:val="00EB2B96"/>
    <w:rsid w:val="00EB5ADB"/>
    <w:rsid w:val="00EC2DC9"/>
    <w:rsid w:val="00EC3BBA"/>
    <w:rsid w:val="00EC41D2"/>
    <w:rsid w:val="00EC4322"/>
    <w:rsid w:val="00EC662D"/>
    <w:rsid w:val="00EC700C"/>
    <w:rsid w:val="00EC7BC9"/>
    <w:rsid w:val="00ED0F83"/>
    <w:rsid w:val="00ED1083"/>
    <w:rsid w:val="00ED14F1"/>
    <w:rsid w:val="00ED1BAF"/>
    <w:rsid w:val="00ED1D86"/>
    <w:rsid w:val="00ED3892"/>
    <w:rsid w:val="00ED5277"/>
    <w:rsid w:val="00ED6798"/>
    <w:rsid w:val="00ED6FC5"/>
    <w:rsid w:val="00EE1625"/>
    <w:rsid w:val="00EE2AF3"/>
    <w:rsid w:val="00EE55B2"/>
    <w:rsid w:val="00EE57E4"/>
    <w:rsid w:val="00EE5E19"/>
    <w:rsid w:val="00EE7898"/>
    <w:rsid w:val="00EE7DA9"/>
    <w:rsid w:val="00EF34D3"/>
    <w:rsid w:val="00EF3E19"/>
    <w:rsid w:val="00EF5DC4"/>
    <w:rsid w:val="00EF6B9E"/>
    <w:rsid w:val="00EF71A8"/>
    <w:rsid w:val="00EF7647"/>
    <w:rsid w:val="00F0138D"/>
    <w:rsid w:val="00F01880"/>
    <w:rsid w:val="00F0309E"/>
    <w:rsid w:val="00F037F8"/>
    <w:rsid w:val="00F03BFD"/>
    <w:rsid w:val="00F04D5C"/>
    <w:rsid w:val="00F04FF6"/>
    <w:rsid w:val="00F07753"/>
    <w:rsid w:val="00F10977"/>
    <w:rsid w:val="00F109FC"/>
    <w:rsid w:val="00F12004"/>
    <w:rsid w:val="00F123E3"/>
    <w:rsid w:val="00F13B0C"/>
    <w:rsid w:val="00F14289"/>
    <w:rsid w:val="00F1536E"/>
    <w:rsid w:val="00F16589"/>
    <w:rsid w:val="00F1711A"/>
    <w:rsid w:val="00F17C9D"/>
    <w:rsid w:val="00F2061B"/>
    <w:rsid w:val="00F21112"/>
    <w:rsid w:val="00F22429"/>
    <w:rsid w:val="00F23A5D"/>
    <w:rsid w:val="00F2476E"/>
    <w:rsid w:val="00F2561F"/>
    <w:rsid w:val="00F2637D"/>
    <w:rsid w:val="00F27983"/>
    <w:rsid w:val="00F305CE"/>
    <w:rsid w:val="00F31B8B"/>
    <w:rsid w:val="00F33101"/>
    <w:rsid w:val="00F3387F"/>
    <w:rsid w:val="00F33A5A"/>
    <w:rsid w:val="00F342FD"/>
    <w:rsid w:val="00F34E9E"/>
    <w:rsid w:val="00F34EDC"/>
    <w:rsid w:val="00F376B4"/>
    <w:rsid w:val="00F40BB0"/>
    <w:rsid w:val="00F41684"/>
    <w:rsid w:val="00F417EE"/>
    <w:rsid w:val="00F41FB8"/>
    <w:rsid w:val="00F44247"/>
    <w:rsid w:val="00F44755"/>
    <w:rsid w:val="00F454F2"/>
    <w:rsid w:val="00F455E0"/>
    <w:rsid w:val="00F45E7C"/>
    <w:rsid w:val="00F47E6A"/>
    <w:rsid w:val="00F524F1"/>
    <w:rsid w:val="00F5458D"/>
    <w:rsid w:val="00F54F3A"/>
    <w:rsid w:val="00F61209"/>
    <w:rsid w:val="00F6137E"/>
    <w:rsid w:val="00F61833"/>
    <w:rsid w:val="00F625E2"/>
    <w:rsid w:val="00F659E1"/>
    <w:rsid w:val="00F6611A"/>
    <w:rsid w:val="00F67EB1"/>
    <w:rsid w:val="00F70935"/>
    <w:rsid w:val="00F70F96"/>
    <w:rsid w:val="00F7231C"/>
    <w:rsid w:val="00F74286"/>
    <w:rsid w:val="00F74746"/>
    <w:rsid w:val="00F74B5E"/>
    <w:rsid w:val="00F74DF7"/>
    <w:rsid w:val="00F74EB9"/>
    <w:rsid w:val="00F775E8"/>
    <w:rsid w:val="00F808C5"/>
    <w:rsid w:val="00F81299"/>
    <w:rsid w:val="00F82CED"/>
    <w:rsid w:val="00F832E1"/>
    <w:rsid w:val="00F85369"/>
    <w:rsid w:val="00F93DC9"/>
    <w:rsid w:val="00F94619"/>
    <w:rsid w:val="00F94872"/>
    <w:rsid w:val="00F94EAA"/>
    <w:rsid w:val="00F9546B"/>
    <w:rsid w:val="00F967E0"/>
    <w:rsid w:val="00F96A6A"/>
    <w:rsid w:val="00FA17BA"/>
    <w:rsid w:val="00FA2A8C"/>
    <w:rsid w:val="00FA5D88"/>
    <w:rsid w:val="00FA5DA4"/>
    <w:rsid w:val="00FA6D0A"/>
    <w:rsid w:val="00FA751A"/>
    <w:rsid w:val="00FB0152"/>
    <w:rsid w:val="00FB04F6"/>
    <w:rsid w:val="00FB1482"/>
    <w:rsid w:val="00FB1A63"/>
    <w:rsid w:val="00FB33E4"/>
    <w:rsid w:val="00FB4B25"/>
    <w:rsid w:val="00FB6808"/>
    <w:rsid w:val="00FB6C2B"/>
    <w:rsid w:val="00FB75DB"/>
    <w:rsid w:val="00FC03CF"/>
    <w:rsid w:val="00FC0CA5"/>
    <w:rsid w:val="00FC1636"/>
    <w:rsid w:val="00FC18E0"/>
    <w:rsid w:val="00FC20C3"/>
    <w:rsid w:val="00FC29BA"/>
    <w:rsid w:val="00FC40D6"/>
    <w:rsid w:val="00FC64E4"/>
    <w:rsid w:val="00FD030B"/>
    <w:rsid w:val="00FD11BA"/>
    <w:rsid w:val="00FD1AA9"/>
    <w:rsid w:val="00FD21E3"/>
    <w:rsid w:val="00FD313C"/>
    <w:rsid w:val="00FD3323"/>
    <w:rsid w:val="00FD3FB7"/>
    <w:rsid w:val="00FD554D"/>
    <w:rsid w:val="00FD5B24"/>
    <w:rsid w:val="00FE018B"/>
    <w:rsid w:val="00FE22F6"/>
    <w:rsid w:val="00FE2349"/>
    <w:rsid w:val="00FE2CB4"/>
    <w:rsid w:val="00FE31E9"/>
    <w:rsid w:val="00FE362B"/>
    <w:rsid w:val="00FE37EF"/>
    <w:rsid w:val="00FE4726"/>
    <w:rsid w:val="00FE4B8F"/>
    <w:rsid w:val="00FE54BD"/>
    <w:rsid w:val="00FE5C16"/>
    <w:rsid w:val="00FE736A"/>
    <w:rsid w:val="00FF0514"/>
    <w:rsid w:val="00FF0E49"/>
    <w:rsid w:val="00FF1F46"/>
    <w:rsid w:val="00FF2936"/>
    <w:rsid w:val="00FF373C"/>
    <w:rsid w:val="00FF5211"/>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71041800">
      <w:bodyDiv w:val="1"/>
      <w:marLeft w:val="0"/>
      <w:marRight w:val="0"/>
      <w:marTop w:val="0"/>
      <w:marBottom w:val="0"/>
      <w:divBdr>
        <w:top w:val="none" w:sz="0" w:space="0" w:color="auto"/>
        <w:left w:val="none" w:sz="0" w:space="0" w:color="auto"/>
        <w:bottom w:val="none" w:sz="0" w:space="0" w:color="auto"/>
        <w:right w:val="none" w:sz="0" w:space="0" w:color="auto"/>
      </w:divBdr>
    </w:div>
    <w:div w:id="574707665">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023660">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00857638">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89297348">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10</b:RefOrder>
  </b:Source>
  <b:Source>
    <b:Tag>20_0688r1</b:Tag>
    <b:SourceType>JournalArticle</b:SourceType>
    <b:Guid>{735FE359-63B5-454C-9427-771EF2EFF53D}</b:Guid>
    <b:Author>
      <b:Author>
        <b:Corporate>Po-Kai Huang (Intel)</b:Corporate>
      </b:Author>
    </b:Author>
    <b:Title>Multi-link individual addressed data delivery without BA</b:Title>
    <b:JournalName>20/0688r1</b:JournalName>
    <b:Year>August 2020</b:Year>
    <b:RefOrder>146</b:RefOrder>
  </b:Source>
</b:Sources>
</file>

<file path=customXml/itemProps1.xml><?xml version="1.0" encoding="utf-8"?>
<ds:datastoreItem xmlns:ds="http://schemas.openxmlformats.org/officeDocument/2006/customXml" ds:itemID="{15841ACB-F477-46A3-9BBE-17D167B5A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3C1A0-8B9D-475A-9F15-61B4B08FCD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84FC78-613A-4D57-B6C3-9B5579289FD8}">
  <ds:schemaRefs>
    <ds:schemaRef ds:uri="http://schemas.microsoft.com/sharepoint/v3/contenttype/forms"/>
  </ds:schemaRefs>
</ds:datastoreItem>
</file>

<file path=customXml/itemProps4.xml><?xml version="1.0" encoding="utf-8"?>
<ds:datastoreItem xmlns:ds="http://schemas.openxmlformats.org/officeDocument/2006/customXml" ds:itemID="{8F3DBF8C-8773-4FBB-AB34-F1D212353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2513</Words>
  <Characters>14326</Characters>
  <Application>Microsoft Office Word</Application>
  <DocSecurity>0</DocSecurity>
  <Lines>119</Lines>
  <Paragraphs>33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16806</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11</cp:revision>
  <cp:lastPrinted>2010-05-04T03:47:00Z</cp:lastPrinted>
  <dcterms:created xsi:type="dcterms:W3CDTF">2020-09-24T23:56:00Z</dcterms:created>
  <dcterms:modified xsi:type="dcterms:W3CDTF">2020-09-25T01:46:00Z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2020-09-03T21:32:45.7423348Z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4db9cc7b-0e00-48dc-bdc6-4268cbda2a4c</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y fmtid="{D5CDD505-2E9C-101B-9397-08002B2CF9AE}" pid="16" name="ContentTypeId">
    <vt:lpwstr>0x0101004257954231A76C44B0D04C9AEE4292A8</vt:lpwstr>
  </property>
</Properties>
</file>