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4856743C" w:rsidR="00DE584F" w:rsidRPr="00183F4C" w:rsidRDefault="00BC5A9C" w:rsidP="005C0413">
            <w:pPr>
              <w:pStyle w:val="T2"/>
            </w:pPr>
            <w:r>
              <w:rPr>
                <w:lang w:eastAsia="ko-KR"/>
              </w:rPr>
              <w:t xml:space="preserve">Proposed </w:t>
            </w:r>
            <w:r w:rsidR="007D38EA">
              <w:rPr>
                <w:lang w:eastAsia="ko-KR"/>
              </w:rPr>
              <w:t xml:space="preserve">Draft </w:t>
            </w:r>
            <w:r w:rsidR="001F35EA">
              <w:rPr>
                <w:lang w:eastAsia="ko-KR"/>
              </w:rPr>
              <w:t>T</w:t>
            </w:r>
            <w:r>
              <w:rPr>
                <w:lang w:eastAsia="ko-KR"/>
              </w:rPr>
              <w:t xml:space="preserve">ext for </w:t>
            </w:r>
            <w:r w:rsidR="005C0413">
              <w:rPr>
                <w:lang w:eastAsia="ko-KR"/>
              </w:rPr>
              <w:br/>
              <w:t>MLO Multi-Link Group Addressed Data Delivery</w:t>
            </w:r>
          </w:p>
        </w:tc>
      </w:tr>
      <w:tr w:rsidR="00DE584F" w:rsidRPr="00183F4C" w14:paraId="4EE171F3" w14:textId="77777777" w:rsidTr="00937A90">
        <w:trPr>
          <w:trHeight w:val="359"/>
          <w:jc w:val="center"/>
        </w:trPr>
        <w:tc>
          <w:tcPr>
            <w:tcW w:w="9576" w:type="dxa"/>
            <w:gridSpan w:val="5"/>
            <w:vAlign w:val="center"/>
          </w:tcPr>
          <w:p w14:paraId="2DCA8F1F" w14:textId="69DF560B" w:rsidR="00DE584F" w:rsidRPr="00183F4C" w:rsidRDefault="00DE584F" w:rsidP="00C73031">
            <w:pPr>
              <w:pStyle w:val="T2"/>
              <w:ind w:left="0"/>
              <w:rPr>
                <w:b w:val="0"/>
                <w:sz w:val="20"/>
              </w:rPr>
            </w:pPr>
            <w:r w:rsidRPr="00183F4C">
              <w:rPr>
                <w:sz w:val="20"/>
              </w:rPr>
              <w:t>Date:</w:t>
            </w:r>
            <w:r w:rsidRPr="00183F4C">
              <w:rPr>
                <w:b w:val="0"/>
                <w:sz w:val="20"/>
              </w:rPr>
              <w:t xml:space="preserve">  20</w:t>
            </w:r>
            <w:r w:rsidR="007D38EA">
              <w:rPr>
                <w:b w:val="0"/>
                <w:sz w:val="20"/>
                <w:lang w:eastAsia="ko-KR"/>
              </w:rPr>
              <w:t>20</w:t>
            </w:r>
            <w:r w:rsidRPr="00183F4C">
              <w:rPr>
                <w:b w:val="0"/>
                <w:sz w:val="20"/>
              </w:rPr>
              <w:t>-</w:t>
            </w:r>
            <w:r w:rsidR="00FA0362">
              <w:rPr>
                <w:b w:val="0"/>
                <w:sz w:val="20"/>
                <w:lang w:eastAsia="ko-KR"/>
              </w:rPr>
              <w:t>0</w:t>
            </w:r>
            <w:r w:rsidR="00C73031">
              <w:rPr>
                <w:b w:val="0"/>
                <w:sz w:val="20"/>
                <w:lang w:eastAsia="ko-KR"/>
              </w:rPr>
              <w:t>9</w:t>
            </w:r>
            <w:r>
              <w:rPr>
                <w:rFonts w:hint="eastAsia"/>
                <w:b w:val="0"/>
                <w:sz w:val="20"/>
                <w:lang w:eastAsia="ko-KR"/>
              </w:rPr>
              <w:t>-</w:t>
            </w:r>
            <w:r w:rsidR="00C10590">
              <w:rPr>
                <w:b w:val="0"/>
                <w:sz w:val="20"/>
                <w:lang w:eastAsia="ko-KR"/>
              </w:rPr>
              <w:t>21</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39726A" w14:paraId="6D71540C" w14:textId="77777777" w:rsidTr="00937A90">
        <w:trPr>
          <w:trHeight w:val="359"/>
          <w:jc w:val="center"/>
        </w:trPr>
        <w:tc>
          <w:tcPr>
            <w:tcW w:w="1548" w:type="dxa"/>
            <w:vAlign w:val="center"/>
          </w:tcPr>
          <w:p w14:paraId="695B7261" w14:textId="0717C56C" w:rsidR="0039726A" w:rsidRDefault="0039726A" w:rsidP="0039726A">
            <w:pPr>
              <w:pStyle w:val="T2"/>
              <w:spacing w:after="0"/>
              <w:ind w:left="0" w:right="0"/>
              <w:jc w:val="left"/>
              <w:rPr>
                <w:b w:val="0"/>
                <w:sz w:val="18"/>
                <w:szCs w:val="18"/>
                <w:lang w:eastAsia="ko-KR"/>
              </w:rPr>
            </w:pPr>
            <w:r>
              <w:rPr>
                <w:b w:val="0"/>
                <w:sz w:val="18"/>
                <w:szCs w:val="18"/>
                <w:lang w:eastAsia="ko-KR"/>
              </w:rPr>
              <w:t>Kaiying Lu</w:t>
            </w:r>
          </w:p>
        </w:tc>
        <w:tc>
          <w:tcPr>
            <w:tcW w:w="1440" w:type="dxa"/>
            <w:vAlign w:val="center"/>
          </w:tcPr>
          <w:p w14:paraId="743FEC2B" w14:textId="35FD77AF" w:rsidR="0039726A" w:rsidRDefault="0039726A" w:rsidP="0039726A">
            <w:pPr>
              <w:pStyle w:val="T2"/>
              <w:spacing w:after="0"/>
              <w:ind w:left="0" w:right="0"/>
              <w:jc w:val="left"/>
              <w:rPr>
                <w:b w:val="0"/>
                <w:sz w:val="18"/>
                <w:szCs w:val="18"/>
                <w:lang w:eastAsia="ko-KR"/>
              </w:rPr>
            </w:pPr>
            <w:r>
              <w:rPr>
                <w:b w:val="0"/>
                <w:sz w:val="18"/>
                <w:szCs w:val="18"/>
                <w:lang w:eastAsia="ko-KR"/>
              </w:rPr>
              <w:t>MediaTek Inc.</w:t>
            </w:r>
          </w:p>
        </w:tc>
        <w:tc>
          <w:tcPr>
            <w:tcW w:w="2610" w:type="dxa"/>
            <w:vAlign w:val="center"/>
          </w:tcPr>
          <w:p w14:paraId="53543444" w14:textId="57E537EF" w:rsidR="0039726A" w:rsidRPr="00CB4F2F" w:rsidRDefault="0039726A" w:rsidP="0039726A">
            <w:pPr>
              <w:pStyle w:val="T2"/>
              <w:spacing w:after="0"/>
              <w:ind w:left="0" w:right="0"/>
              <w:jc w:val="left"/>
              <w:rPr>
                <w:b w:val="0"/>
                <w:sz w:val="18"/>
                <w:szCs w:val="18"/>
              </w:rPr>
            </w:pPr>
            <w:r>
              <w:rPr>
                <w:b w:val="0"/>
                <w:sz w:val="18"/>
                <w:szCs w:val="18"/>
              </w:rPr>
              <w:t>2840 Junction Ave, San Jose, CA 95134</w:t>
            </w:r>
          </w:p>
        </w:tc>
        <w:tc>
          <w:tcPr>
            <w:tcW w:w="1620" w:type="dxa"/>
            <w:vAlign w:val="center"/>
          </w:tcPr>
          <w:p w14:paraId="6065FE47" w14:textId="77777777" w:rsidR="0039726A" w:rsidRPr="002C60AE" w:rsidRDefault="0039726A" w:rsidP="0039726A">
            <w:pPr>
              <w:pStyle w:val="T2"/>
              <w:spacing w:after="0"/>
              <w:ind w:left="0" w:right="0"/>
              <w:jc w:val="left"/>
              <w:rPr>
                <w:b w:val="0"/>
                <w:sz w:val="18"/>
                <w:szCs w:val="18"/>
                <w:lang w:eastAsia="ko-KR"/>
              </w:rPr>
            </w:pPr>
          </w:p>
        </w:tc>
        <w:tc>
          <w:tcPr>
            <w:tcW w:w="2358" w:type="dxa"/>
            <w:vAlign w:val="center"/>
          </w:tcPr>
          <w:p w14:paraId="43D8C102" w14:textId="0F9FB0FB" w:rsidR="0039726A" w:rsidRDefault="00856479" w:rsidP="0039726A">
            <w:pPr>
              <w:pStyle w:val="T2"/>
              <w:spacing w:after="0"/>
              <w:ind w:left="0" w:right="0"/>
              <w:jc w:val="left"/>
              <w:rPr>
                <w:rStyle w:val="Hyperlink"/>
                <w:b w:val="0"/>
                <w:sz w:val="18"/>
                <w:szCs w:val="18"/>
                <w:lang w:eastAsia="ko-KR"/>
              </w:rPr>
            </w:pPr>
            <w:hyperlink r:id="rId8" w:history="1">
              <w:r w:rsidR="0039726A">
                <w:rPr>
                  <w:rStyle w:val="Hyperlink"/>
                  <w:b w:val="0"/>
                  <w:sz w:val="18"/>
                  <w:szCs w:val="18"/>
                  <w:lang w:eastAsia="ko-KR"/>
                </w:rPr>
                <w:t>kaiying.lu@mediatek.com</w:t>
              </w:r>
            </w:hyperlink>
            <w:r w:rsidR="0039726A">
              <w:rPr>
                <w:b w:val="0"/>
                <w:sz w:val="18"/>
                <w:szCs w:val="18"/>
                <w:lang w:eastAsia="ko-KR"/>
              </w:rPr>
              <w:t xml:space="preserve"> </w:t>
            </w:r>
          </w:p>
        </w:tc>
      </w:tr>
      <w:tr w:rsidR="003F156F" w14:paraId="4895A202" w14:textId="77777777" w:rsidTr="00937A90">
        <w:trPr>
          <w:trHeight w:val="359"/>
          <w:jc w:val="center"/>
        </w:trPr>
        <w:tc>
          <w:tcPr>
            <w:tcW w:w="1548" w:type="dxa"/>
            <w:vAlign w:val="center"/>
          </w:tcPr>
          <w:p w14:paraId="0A449084" w14:textId="79FFD705" w:rsidR="003F156F" w:rsidRDefault="003F156F" w:rsidP="003F156F">
            <w:pPr>
              <w:pStyle w:val="T2"/>
              <w:spacing w:after="0"/>
              <w:ind w:left="0" w:right="0"/>
              <w:jc w:val="left"/>
              <w:rPr>
                <w:b w:val="0"/>
                <w:sz w:val="18"/>
                <w:szCs w:val="18"/>
                <w:lang w:eastAsia="ko-KR"/>
              </w:rPr>
            </w:pPr>
            <w:r>
              <w:rPr>
                <w:rFonts w:hint="eastAsia"/>
                <w:b w:val="0"/>
                <w:sz w:val="18"/>
                <w:szCs w:val="18"/>
                <w:lang w:eastAsia="ko-KR"/>
              </w:rPr>
              <w:t>Yongho Seok</w:t>
            </w:r>
          </w:p>
        </w:tc>
        <w:tc>
          <w:tcPr>
            <w:tcW w:w="1440" w:type="dxa"/>
            <w:vAlign w:val="center"/>
          </w:tcPr>
          <w:p w14:paraId="0368D64C" w14:textId="0F12D5F6" w:rsidR="003F156F" w:rsidRDefault="003F156F" w:rsidP="003F156F">
            <w:pPr>
              <w:pStyle w:val="T2"/>
              <w:spacing w:after="0"/>
              <w:ind w:left="0" w:right="0"/>
              <w:jc w:val="left"/>
              <w:rPr>
                <w:b w:val="0"/>
                <w:sz w:val="18"/>
                <w:szCs w:val="18"/>
                <w:lang w:eastAsia="ko-KR"/>
              </w:rPr>
            </w:pPr>
            <w:r>
              <w:rPr>
                <w:b w:val="0"/>
                <w:sz w:val="18"/>
                <w:szCs w:val="18"/>
                <w:lang w:eastAsia="ko-KR"/>
              </w:rPr>
              <w:t>MediaTek Inc.</w:t>
            </w:r>
          </w:p>
        </w:tc>
        <w:tc>
          <w:tcPr>
            <w:tcW w:w="2610" w:type="dxa"/>
            <w:vAlign w:val="center"/>
          </w:tcPr>
          <w:p w14:paraId="67F1D9E1" w14:textId="60A6FFB4" w:rsidR="003F156F" w:rsidRDefault="003F156F" w:rsidP="003F156F">
            <w:pPr>
              <w:pStyle w:val="T2"/>
              <w:spacing w:after="0"/>
              <w:ind w:left="0" w:right="0"/>
              <w:jc w:val="left"/>
              <w:rPr>
                <w:b w:val="0"/>
                <w:sz w:val="18"/>
                <w:szCs w:val="18"/>
                <w:lang w:eastAsia="ko-KR"/>
              </w:rPr>
            </w:pPr>
            <w:r w:rsidRPr="00CB4F2F">
              <w:rPr>
                <w:b w:val="0"/>
                <w:sz w:val="18"/>
                <w:szCs w:val="18"/>
              </w:rPr>
              <w:t>2840 Junction Ave, San Jose, CA 95134</w:t>
            </w:r>
          </w:p>
        </w:tc>
        <w:tc>
          <w:tcPr>
            <w:tcW w:w="1620" w:type="dxa"/>
            <w:vAlign w:val="center"/>
          </w:tcPr>
          <w:p w14:paraId="44407663" w14:textId="77777777" w:rsidR="003F156F" w:rsidRPr="002C60AE" w:rsidRDefault="003F156F" w:rsidP="003F156F">
            <w:pPr>
              <w:pStyle w:val="T2"/>
              <w:spacing w:after="0"/>
              <w:ind w:left="0" w:right="0"/>
              <w:jc w:val="left"/>
              <w:rPr>
                <w:b w:val="0"/>
                <w:sz w:val="18"/>
                <w:szCs w:val="18"/>
                <w:lang w:eastAsia="ko-KR"/>
              </w:rPr>
            </w:pPr>
          </w:p>
        </w:tc>
        <w:tc>
          <w:tcPr>
            <w:tcW w:w="2358" w:type="dxa"/>
            <w:vAlign w:val="center"/>
          </w:tcPr>
          <w:p w14:paraId="780A9226" w14:textId="527F6D3D" w:rsidR="003F156F" w:rsidRDefault="00856479" w:rsidP="003F156F">
            <w:pPr>
              <w:pStyle w:val="T2"/>
              <w:spacing w:after="0"/>
              <w:ind w:left="0" w:right="0"/>
              <w:jc w:val="left"/>
              <w:rPr>
                <w:b w:val="0"/>
                <w:sz w:val="18"/>
                <w:szCs w:val="18"/>
                <w:lang w:eastAsia="ko-KR"/>
              </w:rPr>
            </w:pPr>
            <w:hyperlink r:id="rId9" w:history="1">
              <w:r w:rsidR="003F156F" w:rsidRPr="00CB4F2F">
                <w:rPr>
                  <w:rStyle w:val="Hyperlink"/>
                  <w:b w:val="0"/>
                  <w:sz w:val="18"/>
                  <w:szCs w:val="18"/>
                  <w:lang w:eastAsia="ko-KR"/>
                </w:rPr>
                <w:t>yongho.seok@mediatek.com</w:t>
              </w:r>
            </w:hyperlink>
            <w:r w:rsidR="003F156F">
              <w:rPr>
                <w:b w:val="0"/>
                <w:sz w:val="18"/>
                <w:szCs w:val="18"/>
                <w:lang w:eastAsia="ko-KR"/>
              </w:rPr>
              <w:t xml:space="preserve"> </w:t>
            </w:r>
          </w:p>
        </w:tc>
      </w:tr>
      <w:tr w:rsidR="00D95BEB" w14:paraId="6BC940EC" w14:textId="77777777" w:rsidTr="00937A90">
        <w:trPr>
          <w:trHeight w:val="359"/>
          <w:jc w:val="center"/>
        </w:trPr>
        <w:tc>
          <w:tcPr>
            <w:tcW w:w="1548" w:type="dxa"/>
            <w:vAlign w:val="center"/>
          </w:tcPr>
          <w:p w14:paraId="6AD6A63E" w14:textId="64CDA47D" w:rsidR="00D95BEB" w:rsidRDefault="00D95BEB" w:rsidP="00D95BEB">
            <w:pPr>
              <w:pStyle w:val="T2"/>
              <w:spacing w:after="0"/>
              <w:ind w:left="0" w:right="0"/>
              <w:jc w:val="left"/>
              <w:rPr>
                <w:b w:val="0"/>
                <w:sz w:val="18"/>
                <w:szCs w:val="18"/>
                <w:lang w:eastAsia="ko-KR"/>
              </w:rPr>
            </w:pPr>
          </w:p>
        </w:tc>
        <w:tc>
          <w:tcPr>
            <w:tcW w:w="1440" w:type="dxa"/>
            <w:vAlign w:val="center"/>
          </w:tcPr>
          <w:p w14:paraId="47B4937B" w14:textId="402C4DF7" w:rsidR="00D95BEB" w:rsidRDefault="00D95BEB" w:rsidP="00D95BEB">
            <w:pPr>
              <w:pStyle w:val="T2"/>
              <w:spacing w:after="0"/>
              <w:ind w:left="0" w:right="0"/>
              <w:jc w:val="left"/>
              <w:rPr>
                <w:b w:val="0"/>
                <w:sz w:val="18"/>
                <w:szCs w:val="18"/>
                <w:lang w:eastAsia="ko-KR"/>
              </w:rPr>
            </w:pPr>
          </w:p>
        </w:tc>
        <w:tc>
          <w:tcPr>
            <w:tcW w:w="2610" w:type="dxa"/>
            <w:vAlign w:val="center"/>
          </w:tcPr>
          <w:p w14:paraId="758AB25E"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64E9B46F"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74BC02ED" w14:textId="77777777" w:rsidR="00D95BEB" w:rsidRDefault="00D95BEB" w:rsidP="00D95BEB">
            <w:pPr>
              <w:pStyle w:val="T2"/>
              <w:spacing w:after="0"/>
              <w:ind w:left="0" w:right="0"/>
              <w:jc w:val="left"/>
            </w:pPr>
          </w:p>
        </w:tc>
      </w:tr>
      <w:tr w:rsidR="00D95BEB" w14:paraId="17F10403" w14:textId="77777777" w:rsidTr="00937A90">
        <w:trPr>
          <w:trHeight w:val="359"/>
          <w:jc w:val="center"/>
        </w:trPr>
        <w:tc>
          <w:tcPr>
            <w:tcW w:w="1548" w:type="dxa"/>
            <w:vAlign w:val="center"/>
          </w:tcPr>
          <w:p w14:paraId="456D0C0E" w14:textId="2CCFE25A" w:rsidR="00D95BEB" w:rsidRDefault="00D95BEB" w:rsidP="00D95BEB">
            <w:pPr>
              <w:pStyle w:val="T2"/>
              <w:spacing w:after="0"/>
              <w:ind w:left="0" w:right="0"/>
              <w:jc w:val="left"/>
              <w:rPr>
                <w:b w:val="0"/>
                <w:sz w:val="18"/>
                <w:szCs w:val="18"/>
                <w:lang w:eastAsia="ko-KR"/>
              </w:rPr>
            </w:pPr>
          </w:p>
        </w:tc>
        <w:tc>
          <w:tcPr>
            <w:tcW w:w="1440" w:type="dxa"/>
            <w:vAlign w:val="center"/>
          </w:tcPr>
          <w:p w14:paraId="03743E72" w14:textId="3E2B666B" w:rsidR="00D95BEB" w:rsidRDefault="00D95BEB" w:rsidP="00D95BEB">
            <w:pPr>
              <w:pStyle w:val="T2"/>
              <w:spacing w:after="0"/>
              <w:ind w:left="0" w:right="0"/>
              <w:jc w:val="left"/>
              <w:rPr>
                <w:b w:val="0"/>
                <w:sz w:val="18"/>
                <w:szCs w:val="18"/>
                <w:lang w:eastAsia="ko-KR"/>
              </w:rPr>
            </w:pPr>
          </w:p>
        </w:tc>
        <w:tc>
          <w:tcPr>
            <w:tcW w:w="2610" w:type="dxa"/>
            <w:vAlign w:val="center"/>
          </w:tcPr>
          <w:p w14:paraId="1D8C4839"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29BB7E03"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18DE01A0" w14:textId="77777777" w:rsidR="00D95BEB" w:rsidRDefault="00D95BEB" w:rsidP="00D95BEB">
            <w:pPr>
              <w:pStyle w:val="T2"/>
              <w:spacing w:after="0"/>
              <w:ind w:left="0" w:right="0"/>
              <w:jc w:val="left"/>
            </w:pPr>
          </w:p>
        </w:tc>
      </w:tr>
      <w:tr w:rsidR="00D95BEB" w14:paraId="2FB23840" w14:textId="77777777" w:rsidTr="00937A90">
        <w:trPr>
          <w:trHeight w:val="359"/>
          <w:jc w:val="center"/>
        </w:trPr>
        <w:tc>
          <w:tcPr>
            <w:tcW w:w="1548" w:type="dxa"/>
            <w:vAlign w:val="center"/>
          </w:tcPr>
          <w:p w14:paraId="4AE16AA4" w14:textId="341A3634" w:rsidR="00D95BEB" w:rsidRDefault="00D95BEB" w:rsidP="00D95BEB">
            <w:pPr>
              <w:pStyle w:val="T2"/>
              <w:spacing w:after="0"/>
              <w:ind w:left="0" w:right="0"/>
              <w:jc w:val="left"/>
              <w:rPr>
                <w:b w:val="0"/>
                <w:sz w:val="18"/>
                <w:szCs w:val="18"/>
                <w:lang w:eastAsia="ko-KR"/>
              </w:rPr>
            </w:pPr>
          </w:p>
        </w:tc>
        <w:tc>
          <w:tcPr>
            <w:tcW w:w="1440" w:type="dxa"/>
            <w:vAlign w:val="center"/>
          </w:tcPr>
          <w:p w14:paraId="44C4FB08" w14:textId="6C9E2AE6" w:rsidR="00D95BEB" w:rsidRDefault="00D95BEB" w:rsidP="00D95BEB">
            <w:pPr>
              <w:pStyle w:val="T2"/>
              <w:spacing w:after="0"/>
              <w:ind w:left="0" w:right="0"/>
              <w:jc w:val="left"/>
              <w:rPr>
                <w:b w:val="0"/>
                <w:sz w:val="18"/>
                <w:szCs w:val="18"/>
                <w:lang w:eastAsia="ko-KR"/>
              </w:rPr>
            </w:pPr>
          </w:p>
        </w:tc>
        <w:tc>
          <w:tcPr>
            <w:tcW w:w="2610" w:type="dxa"/>
            <w:vAlign w:val="center"/>
          </w:tcPr>
          <w:p w14:paraId="53DF397F"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35ADA3F0"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6177101E" w14:textId="77777777" w:rsidR="00D95BEB" w:rsidRDefault="00D95BEB" w:rsidP="00D95BEB">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2208987D"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sidR="009008D2">
        <w:rPr>
          <w:lang w:eastAsia="ko-KR"/>
        </w:rPr>
        <w:t xml:space="preserve">draft text </w:t>
      </w:r>
      <w:r w:rsidR="00B32585">
        <w:rPr>
          <w:lang w:eastAsia="ko-KR"/>
        </w:rPr>
        <w:t xml:space="preserve">for </w:t>
      </w:r>
      <w:r w:rsidR="00FD11BE">
        <w:rPr>
          <w:lang w:eastAsia="ko-KR"/>
        </w:rPr>
        <w:t xml:space="preserve">the MLO Multi-Link Group Addressed Data Delivery </w:t>
      </w:r>
      <w:r w:rsidR="009008D2">
        <w:rPr>
          <w:lang w:eastAsia="ko-KR"/>
        </w:rPr>
        <w:t xml:space="preserve">based on </w:t>
      </w:r>
      <w:r w:rsidR="00D469E0">
        <w:rPr>
          <w:lang w:eastAsia="ko-KR"/>
        </w:rPr>
        <w:t>the following portions of the SFD:</w:t>
      </w:r>
    </w:p>
    <w:p w14:paraId="2752C01A" w14:textId="77777777" w:rsidR="009008D2" w:rsidRDefault="009008D2" w:rsidP="007E41CB">
      <w:pPr>
        <w:jc w:val="both"/>
        <w:rPr>
          <w:lang w:eastAsia="ko-KR"/>
        </w:rPr>
      </w:pPr>
    </w:p>
    <w:p w14:paraId="1EBF6490" w14:textId="77777777" w:rsidR="009008D2" w:rsidRDefault="009008D2" w:rsidP="009008D2">
      <w:pPr>
        <w:jc w:val="both"/>
      </w:pPr>
      <w:r>
        <w:t>Revisions:</w:t>
      </w:r>
    </w:p>
    <w:p w14:paraId="7ADCD7EA" w14:textId="4480E0DA" w:rsidR="00FB44A8" w:rsidRDefault="009008D2" w:rsidP="00496D4F">
      <w:pPr>
        <w:pStyle w:val="ListParagraph"/>
        <w:ind w:left="720"/>
      </w:pPr>
      <w:r>
        <w:t>Rev 0: Initial version of the document.</w:t>
      </w:r>
    </w:p>
    <w:p w14:paraId="073AED23" w14:textId="7AA81740" w:rsidR="003A12EA" w:rsidRDefault="003A12EA" w:rsidP="00496D4F">
      <w:pPr>
        <w:pStyle w:val="ListParagraph"/>
        <w:ind w:left="720"/>
      </w:pPr>
      <w:r>
        <w:t>Rev 1: Some wording changes based on comments.</w:t>
      </w:r>
    </w:p>
    <w:p w14:paraId="37F4DD88" w14:textId="35E3EC45" w:rsidR="00C10590" w:rsidRDefault="00470A28" w:rsidP="00496D4F">
      <w:pPr>
        <w:pStyle w:val="ListParagraph"/>
        <w:ind w:left="720"/>
        <w:rPr>
          <w:ins w:id="0" w:author="Author"/>
          <w:lang w:eastAsia="ko-KR"/>
        </w:rPr>
      </w:pPr>
      <w:ins w:id="1" w:author="Author">
        <w:r>
          <w:rPr>
            <w:lang w:eastAsia="ko-KR"/>
          </w:rPr>
          <w:t xml:space="preserve">Rev 2: Updated based on Motion 131, #SP199. </w:t>
        </w:r>
      </w:ins>
    </w:p>
    <w:p w14:paraId="48EA072E" w14:textId="148C1A8F" w:rsidR="007A21E1" w:rsidRDefault="007A21E1" w:rsidP="00496D4F">
      <w:pPr>
        <w:pStyle w:val="ListParagraph"/>
        <w:ind w:left="720"/>
        <w:rPr>
          <w:lang w:eastAsia="ko-KR"/>
        </w:rPr>
      </w:pPr>
      <w:ins w:id="2" w:author="Author">
        <w:r>
          <w:rPr>
            <w:lang w:eastAsia="ko-KR"/>
          </w:rPr>
          <w:t xml:space="preserve">Rev 3: Moved the text corresponding to motion 122, #SP155 to NSTR operation </w:t>
        </w:r>
        <w:proofErr w:type="spellStart"/>
        <w:r>
          <w:rPr>
            <w:lang w:eastAsia="ko-KR"/>
          </w:rPr>
          <w:t>subclause</w:t>
        </w:r>
        <w:proofErr w:type="spellEnd"/>
        <w:r>
          <w:rPr>
            <w:lang w:eastAsia="ko-KR"/>
          </w:rPr>
          <w:t xml:space="preserve">; moved the text corresponding to motion 131, #SP199 to “MAC data service” </w:t>
        </w:r>
        <w:proofErr w:type="spellStart"/>
        <w:r>
          <w:rPr>
            <w:lang w:eastAsia="ko-KR"/>
          </w:rPr>
          <w:t>subclause</w:t>
        </w:r>
        <w:proofErr w:type="spellEnd"/>
        <w:r>
          <w:rPr>
            <w:lang w:eastAsia="ko-KR"/>
          </w:rPr>
          <w:t>; Wording changes based on received comments during the call.</w:t>
        </w:r>
      </w:ins>
      <w:bookmarkStart w:id="3" w:name="_GoBack"/>
      <w:bookmarkEnd w:id="3"/>
    </w:p>
    <w:p w14:paraId="45493E6C" w14:textId="7D00772D" w:rsidR="00FB44A8" w:rsidRDefault="00FB44A8" w:rsidP="00496D4F">
      <w:pPr>
        <w:rPr>
          <w:lang w:eastAsia="ko-KR"/>
        </w:rPr>
      </w:pPr>
    </w:p>
    <w:p w14:paraId="1CD5DF33" w14:textId="19939FCE" w:rsidR="00FD11BE" w:rsidRPr="00FD11BE" w:rsidRDefault="00FD11BE" w:rsidP="00FD11BE">
      <w:pPr>
        <w:pStyle w:val="ListParagraph"/>
        <w:numPr>
          <w:ilvl w:val="0"/>
          <w:numId w:val="17"/>
        </w:numPr>
        <w:ind w:leftChars="0"/>
        <w:rPr>
          <w:color w:val="000000" w:themeColor="text1"/>
        </w:rPr>
      </w:pPr>
      <w:r w:rsidRPr="00FD11BE">
        <w:rPr>
          <w:color w:val="000000" w:themeColor="text1"/>
        </w:rPr>
        <w:t xml:space="preserve">802.11be supports the following group addressed frames delivery mechanism in R1: </w:t>
      </w:r>
    </w:p>
    <w:p w14:paraId="53E05768" w14:textId="77777777" w:rsidR="00FD11BE" w:rsidRPr="00FD11BE" w:rsidRDefault="00FD11BE" w:rsidP="00FD11BE">
      <w:pPr>
        <w:pStyle w:val="ListParagraph"/>
        <w:numPr>
          <w:ilvl w:val="0"/>
          <w:numId w:val="8"/>
        </w:numPr>
        <w:ind w:leftChars="0"/>
        <w:contextualSpacing/>
        <w:jc w:val="both"/>
        <w:rPr>
          <w:color w:val="000000" w:themeColor="text1"/>
        </w:rPr>
      </w:pPr>
      <w:r w:rsidRPr="00FD11BE">
        <w:rPr>
          <w:color w:val="000000" w:themeColor="text1"/>
        </w:rPr>
        <w:t xml:space="preserve">An AP MLD should not </w:t>
      </w:r>
      <w:proofErr w:type="gramStart"/>
      <w:r w:rsidRPr="00FD11BE">
        <w:rPr>
          <w:color w:val="000000" w:themeColor="text1"/>
        </w:rPr>
        <w:t>cause</w:t>
      </w:r>
      <w:proofErr w:type="gramEnd"/>
      <w:r w:rsidRPr="00FD11BE">
        <w:rPr>
          <w:color w:val="000000" w:themeColor="text1"/>
        </w:rPr>
        <w:t xml:space="preserve"> a STA affiliated to a non-STR non-AP MLD to transmit an MPDU that overlaps with group addressed frames in a constrained link if another STA affiliated to the same non-STR non-AP MLD is expected to be receiving group addressed frames.  </w:t>
      </w:r>
    </w:p>
    <w:p w14:paraId="60860D3E" w14:textId="77777777" w:rsidR="00FD11BE" w:rsidRDefault="00FD11BE" w:rsidP="00FD11BE">
      <w:pPr>
        <w:jc w:val="both"/>
        <w:rPr>
          <w:szCs w:val="22"/>
        </w:rPr>
      </w:pPr>
      <w:r w:rsidRPr="00FD11BE">
        <w:rPr>
          <w:szCs w:val="22"/>
        </w:rPr>
        <w:t xml:space="preserve">[Motion 122, #SP155, </w:t>
      </w:r>
      <w:sdt>
        <w:sdtPr>
          <w:rPr>
            <w:szCs w:val="22"/>
          </w:rPr>
          <w:id w:val="-602883033"/>
          <w:citation/>
        </w:sdtPr>
        <w:sdtEndPr/>
        <w:sdtContent>
          <w:r w:rsidRPr="00FD11BE">
            <w:rPr>
              <w:szCs w:val="22"/>
            </w:rPr>
            <w:fldChar w:fldCharType="begin"/>
          </w:r>
          <w:r w:rsidRPr="00FD11BE">
            <w:rPr>
              <w:szCs w:val="22"/>
              <w:lang w:val="en-US"/>
            </w:rPr>
            <w:instrText xml:space="preserve"> CITATION 19_1755r7 \l 1033 </w:instrText>
          </w:r>
          <w:r w:rsidRPr="00FD11BE">
            <w:rPr>
              <w:szCs w:val="22"/>
            </w:rPr>
            <w:fldChar w:fldCharType="separate"/>
          </w:r>
          <w:r w:rsidRPr="00FD11BE">
            <w:rPr>
              <w:noProof/>
              <w:szCs w:val="22"/>
              <w:lang w:val="en-US"/>
            </w:rPr>
            <w:t>[10]</w:t>
          </w:r>
          <w:r w:rsidRPr="00FD11BE">
            <w:rPr>
              <w:szCs w:val="22"/>
            </w:rPr>
            <w:fldChar w:fldCharType="end"/>
          </w:r>
        </w:sdtContent>
      </w:sdt>
      <w:r w:rsidRPr="00FD11BE">
        <w:rPr>
          <w:szCs w:val="22"/>
        </w:rPr>
        <w:t xml:space="preserve"> and </w:t>
      </w:r>
      <w:sdt>
        <w:sdtPr>
          <w:rPr>
            <w:szCs w:val="22"/>
          </w:rPr>
          <w:id w:val="1239131304"/>
          <w:citation/>
        </w:sdtPr>
        <w:sdtEndPr/>
        <w:sdtContent>
          <w:r w:rsidRPr="00FD11BE">
            <w:rPr>
              <w:szCs w:val="22"/>
            </w:rPr>
            <w:fldChar w:fldCharType="begin"/>
          </w:r>
          <w:r w:rsidRPr="00FD11BE">
            <w:rPr>
              <w:szCs w:val="22"/>
              <w:lang w:val="en-US"/>
            </w:rPr>
            <w:instrText xml:space="preserve"> CITATION 20_0672r0 \l 1033 </w:instrText>
          </w:r>
          <w:r w:rsidRPr="00FD11BE">
            <w:rPr>
              <w:szCs w:val="22"/>
            </w:rPr>
            <w:fldChar w:fldCharType="separate"/>
          </w:r>
          <w:r w:rsidRPr="00FD11BE">
            <w:rPr>
              <w:noProof/>
              <w:szCs w:val="22"/>
              <w:lang w:val="en-US"/>
            </w:rPr>
            <w:t>[171]</w:t>
          </w:r>
          <w:r w:rsidRPr="00FD11BE">
            <w:rPr>
              <w:szCs w:val="22"/>
            </w:rPr>
            <w:fldChar w:fldCharType="end"/>
          </w:r>
        </w:sdtContent>
      </w:sdt>
      <w:r w:rsidRPr="00FD11BE">
        <w:rPr>
          <w:szCs w:val="22"/>
        </w:rPr>
        <w:t>]</w:t>
      </w:r>
    </w:p>
    <w:p w14:paraId="32639FDA" w14:textId="77777777" w:rsidR="00F22601" w:rsidRDefault="00F22601" w:rsidP="00FD11BE">
      <w:pPr>
        <w:jc w:val="both"/>
        <w:rPr>
          <w:szCs w:val="22"/>
        </w:rPr>
      </w:pPr>
    </w:p>
    <w:p w14:paraId="49D64696" w14:textId="66CDDF8F" w:rsidR="00470A28" w:rsidRPr="0093332A" w:rsidRDefault="00470A28" w:rsidP="00D04C1C">
      <w:pPr>
        <w:pStyle w:val="ListParagraph"/>
        <w:numPr>
          <w:ilvl w:val="0"/>
          <w:numId w:val="17"/>
        </w:numPr>
        <w:ind w:leftChars="0"/>
        <w:jc w:val="both"/>
        <w:rPr>
          <w:ins w:id="4" w:author="Author"/>
        </w:rPr>
      </w:pPr>
      <w:ins w:id="5" w:author="Author">
        <w:r w:rsidRPr="00470A28">
          <w:rPr>
            <w:bCs/>
          </w:rPr>
          <w:t>802.11be supports the following loopback prevention mechanism of the group address frame in the MLO in R1.</w:t>
        </w:r>
      </w:ins>
    </w:p>
    <w:p w14:paraId="3C5EBAEA" w14:textId="77777777" w:rsidR="00470A28" w:rsidRPr="0093332A" w:rsidRDefault="00470A28" w:rsidP="00470A28">
      <w:pPr>
        <w:pStyle w:val="ListParagraph"/>
        <w:numPr>
          <w:ilvl w:val="0"/>
          <w:numId w:val="19"/>
        </w:numPr>
        <w:ind w:leftChars="0"/>
        <w:contextualSpacing/>
        <w:jc w:val="both"/>
        <w:rPr>
          <w:ins w:id="6" w:author="Author"/>
        </w:rPr>
      </w:pPr>
      <w:ins w:id="7" w:author="Author">
        <w:r w:rsidRPr="0093332A">
          <w:t xml:space="preserve">An AP MLD that broadcasts the group addressed MPDU received from a non-AP MLD with which it has done multi-link setup shall set the SA field of the broadcast group addressed MPDU to the MLD MAC address of the non-AP MLD. </w:t>
        </w:r>
      </w:ins>
    </w:p>
    <w:p w14:paraId="1935755B" w14:textId="77777777" w:rsidR="00470A28" w:rsidRPr="0093332A" w:rsidRDefault="00470A28" w:rsidP="00470A28">
      <w:pPr>
        <w:pStyle w:val="ListParagraph"/>
        <w:numPr>
          <w:ilvl w:val="0"/>
          <w:numId w:val="19"/>
        </w:numPr>
        <w:ind w:leftChars="0"/>
        <w:contextualSpacing/>
        <w:jc w:val="both"/>
        <w:rPr>
          <w:ins w:id="8" w:author="Author"/>
        </w:rPr>
      </w:pPr>
      <w:ins w:id="9" w:author="Author">
        <w:r w:rsidRPr="0093332A">
          <w:t xml:space="preserve">A non-AP MLD filters out the group addressed MPDU with the SA field set to the MLD MAC address of the non-AP MLD. </w:t>
        </w:r>
      </w:ins>
    </w:p>
    <w:p w14:paraId="32E3EF70" w14:textId="77777777" w:rsidR="00470A28" w:rsidRPr="0093332A" w:rsidRDefault="00470A28" w:rsidP="00470A28">
      <w:pPr>
        <w:jc w:val="both"/>
        <w:rPr>
          <w:ins w:id="10" w:author="Author"/>
          <w:szCs w:val="22"/>
        </w:rPr>
      </w:pPr>
      <w:ins w:id="11" w:author="Author">
        <w:r w:rsidRPr="0093332A">
          <w:rPr>
            <w:szCs w:val="22"/>
          </w:rPr>
          <w:t xml:space="preserve">[Motion 131, #SP199, </w:t>
        </w:r>
      </w:ins>
      <w:customXmlInsRangeStart w:id="12" w:author="Author"/>
      <w:sdt>
        <w:sdtPr>
          <w:rPr>
            <w:szCs w:val="22"/>
          </w:rPr>
          <w:id w:val="1533690107"/>
          <w:citation/>
        </w:sdtPr>
        <w:sdtEndPr/>
        <w:sdtContent>
          <w:customXmlInsRangeEnd w:id="12"/>
          <w:ins w:id="13" w:author="Author">
            <w:r w:rsidRPr="0093332A">
              <w:rPr>
                <w:szCs w:val="22"/>
              </w:rPr>
              <w:fldChar w:fldCharType="begin"/>
            </w:r>
            <w:r w:rsidRPr="0093332A">
              <w:rPr>
                <w:szCs w:val="22"/>
                <w:lang w:val="en-US"/>
              </w:rPr>
              <w:instrText xml:space="preserve"> CITATION 19_1755r9 \l 1033 </w:instrText>
            </w:r>
            <w:r w:rsidRPr="0093332A">
              <w:rPr>
                <w:szCs w:val="22"/>
              </w:rPr>
              <w:fldChar w:fldCharType="separate"/>
            </w:r>
            <w:r w:rsidRPr="0093332A">
              <w:rPr>
                <w:noProof/>
                <w:szCs w:val="22"/>
                <w:lang w:val="en-US"/>
              </w:rPr>
              <w:t>[19]</w:t>
            </w:r>
            <w:r w:rsidRPr="0093332A">
              <w:rPr>
                <w:szCs w:val="22"/>
              </w:rPr>
              <w:fldChar w:fldCharType="end"/>
            </w:r>
          </w:ins>
          <w:customXmlInsRangeStart w:id="14" w:author="Author"/>
        </w:sdtContent>
      </w:sdt>
      <w:customXmlInsRangeEnd w:id="14"/>
      <w:ins w:id="15" w:author="Author">
        <w:r w:rsidRPr="0093332A">
          <w:rPr>
            <w:szCs w:val="22"/>
          </w:rPr>
          <w:t xml:space="preserve"> and </w:t>
        </w:r>
      </w:ins>
      <w:customXmlInsRangeStart w:id="16" w:author="Author"/>
      <w:sdt>
        <w:sdtPr>
          <w:rPr>
            <w:szCs w:val="22"/>
          </w:rPr>
          <w:id w:val="1027063806"/>
          <w:citation/>
        </w:sdtPr>
        <w:sdtEndPr/>
        <w:sdtContent>
          <w:customXmlInsRangeEnd w:id="16"/>
          <w:ins w:id="17" w:author="Author">
            <w:r w:rsidRPr="0093332A">
              <w:rPr>
                <w:szCs w:val="22"/>
              </w:rPr>
              <w:fldChar w:fldCharType="begin"/>
            </w:r>
            <w:r w:rsidRPr="0093332A">
              <w:rPr>
                <w:szCs w:val="22"/>
                <w:lang w:val="en-US"/>
              </w:rPr>
              <w:instrText xml:space="preserve"> CITATION 20_0672r3 \l 1033 </w:instrText>
            </w:r>
            <w:r w:rsidRPr="0093332A">
              <w:rPr>
                <w:szCs w:val="22"/>
              </w:rPr>
              <w:fldChar w:fldCharType="separate"/>
            </w:r>
            <w:r w:rsidRPr="0093332A">
              <w:rPr>
                <w:noProof/>
                <w:szCs w:val="22"/>
                <w:lang w:val="en-US"/>
              </w:rPr>
              <w:t>[184]</w:t>
            </w:r>
            <w:r w:rsidRPr="0093332A">
              <w:rPr>
                <w:szCs w:val="22"/>
              </w:rPr>
              <w:fldChar w:fldCharType="end"/>
            </w:r>
          </w:ins>
          <w:customXmlInsRangeStart w:id="18" w:author="Author"/>
        </w:sdtContent>
      </w:sdt>
      <w:customXmlInsRangeEnd w:id="18"/>
      <w:ins w:id="19" w:author="Author">
        <w:r w:rsidRPr="0093332A">
          <w:rPr>
            <w:szCs w:val="22"/>
          </w:rPr>
          <w:t>]</w:t>
        </w:r>
      </w:ins>
    </w:p>
    <w:p w14:paraId="32F8377A" w14:textId="77777777" w:rsidR="00F22601" w:rsidRPr="00FD11BE" w:rsidRDefault="00F22601" w:rsidP="00FD11BE">
      <w:pPr>
        <w:jc w:val="both"/>
        <w:rPr>
          <w:szCs w:val="22"/>
        </w:rPr>
      </w:pPr>
    </w:p>
    <w:p w14:paraId="11B6E2E9" w14:textId="77777777" w:rsidR="00FD11BE" w:rsidRDefault="00FD11BE" w:rsidP="00FD11BE">
      <w:pPr>
        <w:jc w:val="both"/>
        <w:rPr>
          <w:szCs w:val="22"/>
        </w:rPr>
      </w:pPr>
    </w:p>
    <w:p w14:paraId="632BA5D8" w14:textId="77777777" w:rsidR="00C50FE1" w:rsidRDefault="00C50FE1" w:rsidP="00C50FE1">
      <w:r>
        <w:br w:type="page"/>
      </w:r>
    </w:p>
    <w:p w14:paraId="55251823" w14:textId="5AA765F7" w:rsidR="00CE4BAA" w:rsidRPr="004F3AF6" w:rsidRDefault="00CE4BAA" w:rsidP="00CE4BAA">
      <w:pPr>
        <w:rPr>
          <w:b/>
          <w:bCs/>
          <w:i/>
          <w:iCs/>
          <w:lang w:eastAsia="ko-KR"/>
        </w:rPr>
      </w:pPr>
      <w:r w:rsidRPr="004F3AF6">
        <w:rPr>
          <w:b/>
          <w:bCs/>
          <w:i/>
          <w:iCs/>
          <w:lang w:eastAsia="ko-KR"/>
        </w:rPr>
        <w:lastRenderedPageBreak/>
        <w:t xml:space="preserve">Editing instructions formatted like this are intended to be copied into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Draft.</w:t>
      </w:r>
    </w:p>
    <w:p w14:paraId="40A75840" w14:textId="4CC54160" w:rsidR="00FD11BE" w:rsidRDefault="0092714F" w:rsidP="00FD11BE">
      <w:pPr>
        <w:pStyle w:val="SP7147688"/>
        <w:spacing w:before="360" w:after="240"/>
        <w:jc w:val="both"/>
        <w:rPr>
          <w:rStyle w:val="SC7204809"/>
          <w:sz w:val="20"/>
          <w:szCs w:val="20"/>
        </w:rPr>
      </w:pPr>
      <w:ins w:id="20" w:author="Author">
        <w:r>
          <w:rPr>
            <w:rFonts w:ascii="Times New Roman" w:eastAsia="Times New Roman" w:hAnsi="Times New Roman" w:cs="Times New Roman"/>
            <w:b/>
            <w:i/>
            <w:color w:val="000000"/>
            <w:sz w:val="20"/>
            <w:highlight w:val="yellow"/>
          </w:rPr>
          <w:t xml:space="preserve">Change </w:t>
        </w:r>
      </w:ins>
      <w:del w:id="21" w:author="Author">
        <w:r w:rsidR="00FD11BE" w:rsidDel="0092714F">
          <w:rPr>
            <w:rFonts w:ascii="Times New Roman" w:eastAsia="Times New Roman" w:hAnsi="Times New Roman" w:cs="Times New Roman"/>
            <w:b/>
            <w:i/>
            <w:color w:val="000000"/>
            <w:sz w:val="20"/>
            <w:highlight w:val="yellow"/>
          </w:rPr>
          <w:delText xml:space="preserve">Insert new </w:delText>
        </w:r>
      </w:del>
      <w:r w:rsidR="00FD11BE">
        <w:rPr>
          <w:rFonts w:ascii="Times New Roman" w:eastAsia="Times New Roman" w:hAnsi="Times New Roman" w:cs="Times New Roman"/>
          <w:b/>
          <w:i/>
          <w:color w:val="000000"/>
          <w:sz w:val="20"/>
          <w:highlight w:val="yellow"/>
        </w:rPr>
        <w:t>Clause 33</w:t>
      </w:r>
      <w:ins w:id="22" w:author="Author">
        <w:r>
          <w:rPr>
            <w:rFonts w:ascii="Times New Roman" w:eastAsia="Times New Roman" w:hAnsi="Times New Roman" w:cs="Times New Roman"/>
            <w:b/>
            <w:i/>
            <w:color w:val="000000"/>
            <w:sz w:val="20"/>
            <w:highlight w:val="yellow"/>
          </w:rPr>
          <w:t xml:space="preserve">.3.10.3 </w:t>
        </w:r>
      </w:ins>
      <w:del w:id="23" w:author="Author">
        <w:r w:rsidR="00FD11BE" w:rsidDel="0092714F">
          <w:rPr>
            <w:rFonts w:ascii="Times New Roman" w:eastAsia="Times New Roman" w:hAnsi="Times New Roman" w:cs="Times New Roman"/>
            <w:b/>
            <w:i/>
            <w:color w:val="000000"/>
            <w:sz w:val="20"/>
            <w:highlight w:val="yellow"/>
          </w:rPr>
          <w:delText xml:space="preserve"> following Clause 32 </w:delText>
        </w:r>
      </w:del>
      <w:r w:rsidR="00FD11BE">
        <w:rPr>
          <w:rFonts w:ascii="Times New Roman" w:eastAsia="Times New Roman" w:hAnsi="Times New Roman" w:cs="Times New Roman"/>
          <w:b/>
          <w:i/>
          <w:color w:val="000000"/>
          <w:sz w:val="20"/>
          <w:highlight w:val="yellow"/>
        </w:rPr>
        <w:t>as follows:</w:t>
      </w:r>
    </w:p>
    <w:p w14:paraId="6EF162F1" w14:textId="0199A9C8" w:rsidR="00FD11BE" w:rsidDel="0092714F" w:rsidRDefault="00FD11BE" w:rsidP="0092714F">
      <w:pPr>
        <w:pStyle w:val="SP7147688"/>
        <w:spacing w:before="360" w:after="240"/>
        <w:jc w:val="both"/>
        <w:rPr>
          <w:del w:id="24" w:author="Author"/>
          <w:rStyle w:val="SC7204809"/>
          <w:sz w:val="20"/>
          <w:szCs w:val="20"/>
        </w:rPr>
      </w:pPr>
      <w:del w:id="25" w:author="Author">
        <w:r w:rsidDel="0092714F">
          <w:rPr>
            <w:rStyle w:val="SC7204809"/>
            <w:sz w:val="20"/>
            <w:szCs w:val="20"/>
          </w:rPr>
          <w:delText xml:space="preserve">33. Extremely High Throughput (EHT) MAC specification </w:delText>
        </w:r>
      </w:del>
    </w:p>
    <w:p w14:paraId="3D6DB3A2" w14:textId="2398ED24" w:rsidR="00FD11BE" w:rsidDel="0092714F" w:rsidRDefault="00FD11BE" w:rsidP="0092714F">
      <w:pPr>
        <w:pStyle w:val="SP7147688"/>
        <w:spacing w:before="360" w:after="240"/>
        <w:jc w:val="both"/>
        <w:rPr>
          <w:del w:id="26" w:author="Author"/>
          <w:rStyle w:val="SC7204809"/>
          <w:sz w:val="20"/>
          <w:szCs w:val="20"/>
        </w:rPr>
      </w:pPr>
      <w:del w:id="27" w:author="Author">
        <w:r w:rsidDel="0092714F">
          <w:rPr>
            <w:rStyle w:val="SC7204809"/>
            <w:sz w:val="20"/>
            <w:szCs w:val="20"/>
          </w:rPr>
          <w:delText xml:space="preserve">33.x Multi-link </w:delText>
        </w:r>
        <w:r w:rsidR="003C719B" w:rsidDel="0092714F">
          <w:rPr>
            <w:rStyle w:val="SC7204809"/>
            <w:sz w:val="20"/>
            <w:szCs w:val="20"/>
          </w:rPr>
          <w:delText>operation</w:delText>
        </w:r>
      </w:del>
    </w:p>
    <w:p w14:paraId="3DBED051" w14:textId="5BD6AC0F" w:rsidR="0092714F" w:rsidRPr="001972CD" w:rsidRDefault="00FD11BE" w:rsidP="001972CD">
      <w:pPr>
        <w:pStyle w:val="Default"/>
        <w:rPr>
          <w:ins w:id="28" w:author="Author"/>
          <w:b/>
          <w:sz w:val="20"/>
          <w:szCs w:val="20"/>
        </w:rPr>
      </w:pPr>
      <w:del w:id="29" w:author="Author">
        <w:r w:rsidRPr="0092714F" w:rsidDel="0092714F">
          <w:rPr>
            <w:rStyle w:val="SC7204809"/>
            <w:rFonts w:ascii="Arial" w:hAnsi="Arial" w:cs="Arial"/>
            <w:sz w:val="20"/>
            <w:szCs w:val="20"/>
          </w:rPr>
          <w:delText>33.x.y</w:delText>
        </w:r>
        <w:r w:rsidR="003C719B" w:rsidRPr="0092714F" w:rsidDel="0092714F">
          <w:rPr>
            <w:rStyle w:val="SC7204809"/>
            <w:rFonts w:ascii="Arial" w:hAnsi="Arial" w:cs="Arial"/>
            <w:sz w:val="20"/>
            <w:szCs w:val="20"/>
          </w:rPr>
          <w:delText>1</w:delText>
        </w:r>
        <w:r w:rsidRPr="0092714F" w:rsidDel="0092714F">
          <w:rPr>
            <w:rStyle w:val="SC7204809"/>
            <w:rFonts w:ascii="Arial" w:hAnsi="Arial" w:cs="Arial"/>
            <w:sz w:val="20"/>
            <w:szCs w:val="20"/>
          </w:rPr>
          <w:delText xml:space="preserve"> </w:delText>
        </w:r>
        <w:r w:rsidR="003C719B" w:rsidRPr="0092714F" w:rsidDel="0092714F">
          <w:rPr>
            <w:rStyle w:val="SC7204809"/>
            <w:rFonts w:ascii="Arial" w:hAnsi="Arial" w:cs="Arial"/>
            <w:sz w:val="20"/>
            <w:szCs w:val="20"/>
          </w:rPr>
          <w:delText xml:space="preserve">Multi-link group addressed data transmission </w:delText>
        </w:r>
      </w:del>
      <w:ins w:id="30" w:author="Author">
        <w:r w:rsidR="0092714F" w:rsidRPr="001972CD">
          <w:rPr>
            <w:rFonts w:ascii="Arial" w:hAnsi="Arial" w:cs="Arial"/>
            <w:b/>
            <w:sz w:val="20"/>
            <w:szCs w:val="20"/>
          </w:rPr>
          <w:t xml:space="preserve">33.3.10.3 </w:t>
        </w:r>
        <w:proofErr w:type="spellStart"/>
        <w:r w:rsidR="0092714F" w:rsidRPr="001972CD">
          <w:rPr>
            <w:rFonts w:ascii="Arial" w:hAnsi="Arial" w:cs="Arial"/>
            <w:b/>
            <w:sz w:val="20"/>
            <w:szCs w:val="20"/>
          </w:rPr>
          <w:t>Nonsimultaneous</w:t>
        </w:r>
        <w:proofErr w:type="spellEnd"/>
        <w:r w:rsidR="0092714F" w:rsidRPr="001972CD">
          <w:rPr>
            <w:rFonts w:ascii="Arial" w:hAnsi="Arial" w:cs="Arial"/>
            <w:b/>
            <w:sz w:val="20"/>
            <w:szCs w:val="20"/>
          </w:rPr>
          <w:t xml:space="preserve"> transmit and receive (NSTR) operation</w:t>
        </w:r>
      </w:ins>
    </w:p>
    <w:p w14:paraId="1F17909C" w14:textId="29E8FA66" w:rsidR="0092714F" w:rsidRDefault="0092714F">
      <w:pPr>
        <w:pStyle w:val="SP15270697"/>
        <w:spacing w:before="240"/>
        <w:jc w:val="both"/>
        <w:rPr>
          <w:ins w:id="31" w:author="Author"/>
          <w:rStyle w:val="SC15323589"/>
          <w:sz w:val="18"/>
          <w:szCs w:val="18"/>
        </w:rPr>
      </w:pPr>
      <w:ins w:id="32" w:author="Author">
        <w:r w:rsidRPr="001972CD">
          <w:rPr>
            <w:rStyle w:val="SC15323589"/>
            <w:sz w:val="18"/>
            <w:szCs w:val="18"/>
          </w:rPr>
          <w:t>An MLD which has a pair of links for which the transmission by the STA of the MLD on one of the links of a PPDU using the maximum allowed transmission power on the primary 20 MHz channel of the BSS using any PPDU bandwidth permitted within the BSS that the STA is capable of transmitting causes the inability of the STA of the MLD on the other link to meet the minimum receive sensitivity requirement defined in 34.3.19.2 (Receiver minimum input sensitivity) shall indicate the pair of links as NSTR by setting the TBD</w:t>
        </w:r>
        <w:r w:rsidR="001972CD">
          <w:rPr>
            <w:rStyle w:val="SC15323589"/>
            <w:sz w:val="18"/>
            <w:szCs w:val="18"/>
          </w:rPr>
          <w:t xml:space="preserve"> </w:t>
        </w:r>
        <w:r w:rsidRPr="001972CD">
          <w:rPr>
            <w:rStyle w:val="SC15323589"/>
            <w:sz w:val="18"/>
            <w:szCs w:val="18"/>
          </w:rPr>
          <w:t>field in the TBD elements that it transmits.</w:t>
        </w:r>
      </w:ins>
    </w:p>
    <w:p w14:paraId="664DA1A7" w14:textId="77777777" w:rsidR="0092714F" w:rsidRPr="001972CD" w:rsidRDefault="0092714F" w:rsidP="001972CD">
      <w:pPr>
        <w:pStyle w:val="Default"/>
        <w:rPr>
          <w:ins w:id="33" w:author="Author"/>
        </w:rPr>
      </w:pPr>
    </w:p>
    <w:p w14:paraId="12F4410C" w14:textId="5D5022A3" w:rsidR="0092714F" w:rsidRDefault="0092714F" w:rsidP="001972CD">
      <w:pPr>
        <w:pStyle w:val="Default"/>
        <w:rPr>
          <w:ins w:id="34" w:author="Author"/>
        </w:rPr>
      </w:pPr>
      <w:ins w:id="35" w:author="Author">
        <w:r w:rsidRPr="00EA3564">
          <w:rPr>
            <w:rStyle w:val="SC15323589"/>
            <w:sz w:val="18"/>
            <w:szCs w:val="18"/>
          </w:rPr>
          <w:t>An AP that is affiliated with an MLD should not transmit to a STA affiliated with a non-AP MLD, a frame on a link of an NSTR link pair of the non-AP MLD at the same time that the non-AP MLD is transmitting a frame on the other link of the NSTR link pair.</w:t>
        </w:r>
      </w:ins>
    </w:p>
    <w:p w14:paraId="6FBBE2A1" w14:textId="77777777" w:rsidR="0092714F" w:rsidRPr="001972CD" w:rsidRDefault="0092714F" w:rsidP="001972CD">
      <w:pPr>
        <w:pStyle w:val="Default"/>
        <w:jc w:val="both"/>
        <w:rPr>
          <w:ins w:id="36" w:author="Author"/>
          <w:sz w:val="18"/>
          <w:szCs w:val="18"/>
        </w:rPr>
      </w:pPr>
    </w:p>
    <w:p w14:paraId="6592D5FF" w14:textId="7327954B" w:rsidR="0092714F" w:rsidRPr="001972CD" w:rsidDel="0092714F" w:rsidRDefault="0092714F" w:rsidP="001972CD">
      <w:pPr>
        <w:pStyle w:val="SP15270697"/>
        <w:jc w:val="both"/>
        <w:rPr>
          <w:del w:id="37" w:author="Author"/>
          <w:rStyle w:val="SC15323589"/>
          <w:sz w:val="18"/>
          <w:szCs w:val="18"/>
        </w:rPr>
      </w:pPr>
      <w:ins w:id="38" w:author="Author">
        <w:r w:rsidRPr="001972CD">
          <w:rPr>
            <w:rStyle w:val="SC15323589"/>
            <w:sz w:val="18"/>
            <w:szCs w:val="18"/>
          </w:rPr>
          <w:t>A STA that is affiliated with a non-AP MLD should not transmit a frame on a link of one of its NSTR link pairs at the same time that another STA that is affiliated with the same non-AP MLD is receiving a frame addressed to that receiving STA on the other link of the NSTR link pair.</w:t>
        </w:r>
      </w:ins>
    </w:p>
    <w:p w14:paraId="2E2933F0" w14:textId="77777777" w:rsidR="0092714F" w:rsidRPr="001972CD" w:rsidRDefault="0092714F" w:rsidP="001972CD">
      <w:pPr>
        <w:pStyle w:val="SP15270697"/>
        <w:jc w:val="both"/>
        <w:rPr>
          <w:ins w:id="39" w:author="Author"/>
          <w:color w:val="000000"/>
          <w:szCs w:val="18"/>
        </w:rPr>
      </w:pPr>
    </w:p>
    <w:p w14:paraId="7DBA50D4" w14:textId="77777777" w:rsidR="0092714F" w:rsidRPr="001972CD" w:rsidRDefault="0092714F" w:rsidP="001972CD">
      <w:pPr>
        <w:pStyle w:val="SP15270697"/>
        <w:jc w:val="both"/>
        <w:rPr>
          <w:ins w:id="40" w:author="Author"/>
          <w:color w:val="000000"/>
          <w:szCs w:val="18"/>
        </w:rPr>
      </w:pPr>
    </w:p>
    <w:p w14:paraId="0F07EA7B" w14:textId="06337601" w:rsidR="003C719B" w:rsidRPr="001972CD" w:rsidRDefault="000B740C" w:rsidP="001972CD">
      <w:pPr>
        <w:pStyle w:val="SP15270697"/>
        <w:jc w:val="both"/>
        <w:rPr>
          <w:color w:val="000000" w:themeColor="text1"/>
          <w:u w:val="single"/>
        </w:rPr>
      </w:pPr>
      <w:r w:rsidRPr="001972CD">
        <w:rPr>
          <w:color w:val="000000" w:themeColor="text1"/>
          <w:sz w:val="18"/>
          <w:szCs w:val="18"/>
          <w:u w:val="single"/>
        </w:rPr>
        <w:t>An AP MLD should not transmit a frame that solicits an immediate response to a STA affiliated to a non-AP MLD</w:t>
      </w:r>
      <w:r w:rsidR="00E55F20" w:rsidRPr="001972CD">
        <w:rPr>
          <w:color w:val="000000" w:themeColor="text1"/>
          <w:sz w:val="18"/>
          <w:szCs w:val="18"/>
          <w:u w:val="single"/>
        </w:rPr>
        <w:t xml:space="preserve"> on a link that is a member of one or more NSTR link pairs for that non-AP MLD</w:t>
      </w:r>
      <w:r w:rsidRPr="001972CD">
        <w:rPr>
          <w:color w:val="000000" w:themeColor="text1"/>
          <w:sz w:val="18"/>
          <w:szCs w:val="18"/>
          <w:u w:val="single"/>
        </w:rPr>
        <w:t>,</w:t>
      </w:r>
      <w:r w:rsidR="007074D4" w:rsidRPr="001972CD">
        <w:rPr>
          <w:color w:val="000000" w:themeColor="text1"/>
          <w:sz w:val="18"/>
          <w:szCs w:val="18"/>
          <w:u w:val="single"/>
        </w:rPr>
        <w:t xml:space="preserve"> if the immediate response overlaps in time with group addressed MPDUs </w:t>
      </w:r>
      <w:r w:rsidR="00792AE1" w:rsidRPr="001972CD">
        <w:rPr>
          <w:color w:val="000000" w:themeColor="text1"/>
          <w:sz w:val="18"/>
          <w:szCs w:val="18"/>
          <w:u w:val="single"/>
        </w:rPr>
        <w:t xml:space="preserve">scheduled </w:t>
      </w:r>
      <w:r w:rsidR="00E55F20" w:rsidRPr="001972CD">
        <w:rPr>
          <w:color w:val="000000" w:themeColor="text1"/>
          <w:sz w:val="18"/>
          <w:szCs w:val="18"/>
          <w:u w:val="single"/>
        </w:rPr>
        <w:t xml:space="preserve">in another </w:t>
      </w:r>
      <w:r w:rsidR="007074D4" w:rsidRPr="001972CD">
        <w:rPr>
          <w:color w:val="000000" w:themeColor="text1"/>
          <w:sz w:val="18"/>
          <w:szCs w:val="18"/>
          <w:u w:val="single"/>
        </w:rPr>
        <w:t xml:space="preserve">link of </w:t>
      </w:r>
      <w:r w:rsidR="00E55F20" w:rsidRPr="001972CD">
        <w:rPr>
          <w:color w:val="000000" w:themeColor="text1"/>
          <w:sz w:val="18"/>
          <w:szCs w:val="18"/>
          <w:u w:val="single"/>
        </w:rPr>
        <w:t xml:space="preserve">any of those </w:t>
      </w:r>
      <w:r w:rsidR="007074D4" w:rsidRPr="001972CD">
        <w:rPr>
          <w:color w:val="000000" w:themeColor="text1"/>
          <w:sz w:val="18"/>
          <w:szCs w:val="18"/>
          <w:u w:val="single"/>
        </w:rPr>
        <w:t>NSTR link</w:t>
      </w:r>
      <w:r w:rsidR="00E55F20" w:rsidRPr="001972CD">
        <w:rPr>
          <w:color w:val="000000" w:themeColor="text1"/>
          <w:sz w:val="18"/>
          <w:szCs w:val="18"/>
          <w:u w:val="single"/>
        </w:rPr>
        <w:t xml:space="preserve"> pairs </w:t>
      </w:r>
      <w:r w:rsidR="0075273F" w:rsidRPr="001972CD">
        <w:rPr>
          <w:color w:val="000000" w:themeColor="text1"/>
          <w:sz w:val="18"/>
          <w:szCs w:val="18"/>
          <w:u w:val="single"/>
        </w:rPr>
        <w:t>and</w:t>
      </w:r>
      <w:r w:rsidR="007074D4" w:rsidRPr="001972CD">
        <w:rPr>
          <w:color w:val="000000" w:themeColor="text1"/>
          <w:sz w:val="18"/>
          <w:szCs w:val="18"/>
          <w:u w:val="single"/>
        </w:rPr>
        <w:t xml:space="preserve"> the non-AP MLD is expected to be receiving </w:t>
      </w:r>
      <w:r w:rsidR="00792AE1" w:rsidRPr="001972CD">
        <w:rPr>
          <w:color w:val="000000" w:themeColor="text1"/>
          <w:sz w:val="18"/>
          <w:szCs w:val="18"/>
          <w:u w:val="single"/>
        </w:rPr>
        <w:t xml:space="preserve">those </w:t>
      </w:r>
      <w:r w:rsidR="007074D4" w:rsidRPr="001972CD">
        <w:rPr>
          <w:color w:val="000000" w:themeColor="text1"/>
          <w:sz w:val="18"/>
          <w:szCs w:val="18"/>
          <w:u w:val="single"/>
        </w:rPr>
        <w:t xml:space="preserve">group addressed </w:t>
      </w:r>
      <w:r w:rsidR="00792AE1" w:rsidRPr="001972CD">
        <w:rPr>
          <w:color w:val="000000" w:themeColor="text1"/>
          <w:sz w:val="18"/>
          <w:szCs w:val="18"/>
          <w:u w:val="single"/>
        </w:rPr>
        <w:t>MPDUs.</w:t>
      </w:r>
      <w:r w:rsidR="003A12EA" w:rsidRPr="001972CD">
        <w:rPr>
          <w:u w:val="single"/>
        </w:rPr>
        <w:t xml:space="preserve"> </w:t>
      </w:r>
      <w:del w:id="41" w:author="Author">
        <w:r w:rsidR="003A12EA" w:rsidRPr="001972CD" w:rsidDel="0092714F">
          <w:rPr>
            <w:u w:val="single"/>
          </w:rPr>
          <w:delText>The</w:delText>
        </w:r>
        <w:r w:rsidR="00AC1BE9" w:rsidRPr="001972CD" w:rsidDel="0092714F">
          <w:rPr>
            <w:color w:val="000000" w:themeColor="text1"/>
            <w:u w:val="single"/>
          </w:rPr>
          <w:delText xml:space="preserve"> AP MLD determines </w:delText>
        </w:r>
        <w:r w:rsidR="0075273F" w:rsidRPr="001972CD" w:rsidDel="0092714F">
          <w:rPr>
            <w:color w:val="000000" w:themeColor="text1"/>
            <w:u w:val="single"/>
          </w:rPr>
          <w:delText>if the</w:delText>
        </w:r>
        <w:r w:rsidR="00AC1BE9" w:rsidRPr="001972CD" w:rsidDel="0092714F">
          <w:rPr>
            <w:color w:val="000000" w:themeColor="text1"/>
            <w:u w:val="single"/>
          </w:rPr>
          <w:delText xml:space="preserve"> STA affiliated to </w:delText>
        </w:r>
        <w:r w:rsidR="003A12EA" w:rsidRPr="001972CD" w:rsidDel="0092714F">
          <w:rPr>
            <w:color w:val="000000" w:themeColor="text1"/>
            <w:u w:val="single"/>
          </w:rPr>
          <w:delText>the</w:delText>
        </w:r>
        <w:r w:rsidR="00AC1BE9" w:rsidRPr="001972CD" w:rsidDel="0092714F">
          <w:rPr>
            <w:color w:val="000000" w:themeColor="text1"/>
            <w:u w:val="single"/>
          </w:rPr>
          <w:delText xml:space="preserve"> non-AP MLD</w:delText>
        </w:r>
        <w:r w:rsidR="0075273F" w:rsidRPr="001972CD" w:rsidDel="0092714F">
          <w:rPr>
            <w:color w:val="000000" w:themeColor="text1"/>
            <w:u w:val="single"/>
          </w:rPr>
          <w:delText xml:space="preserve"> is</w:delText>
        </w:r>
        <w:r w:rsidR="00EF7105" w:rsidRPr="001972CD" w:rsidDel="0092714F">
          <w:rPr>
            <w:color w:val="000000" w:themeColor="text1"/>
            <w:u w:val="single"/>
          </w:rPr>
          <w:delText xml:space="preserve"> </w:delText>
        </w:r>
        <w:r w:rsidR="00AC1BE9" w:rsidRPr="001972CD" w:rsidDel="0092714F">
          <w:rPr>
            <w:color w:val="000000" w:themeColor="text1"/>
            <w:u w:val="single"/>
          </w:rPr>
          <w:delText>expected to be receiving group address MPDUs subject to the TBD rules.</w:delText>
        </w:r>
      </w:del>
    </w:p>
    <w:p w14:paraId="42E4636C" w14:textId="77777777" w:rsidR="003626AC" w:rsidRPr="00E653E3" w:rsidRDefault="003626AC" w:rsidP="003626AC">
      <w:pPr>
        <w:jc w:val="both"/>
      </w:pPr>
      <w:r w:rsidRPr="00AE5C36">
        <w:rPr>
          <w:highlight w:val="yellow"/>
        </w:rPr>
        <w:t>(#Motion 122, SP1</w:t>
      </w:r>
      <w:r>
        <w:rPr>
          <w:highlight w:val="yellow"/>
        </w:rPr>
        <w:t>55</w:t>
      </w:r>
      <w:r w:rsidRPr="00AE5C36">
        <w:rPr>
          <w:highlight w:val="yellow"/>
        </w:rPr>
        <w:t>)</w:t>
      </w:r>
    </w:p>
    <w:p w14:paraId="1F2F94A0" w14:textId="77777777" w:rsidR="00470A28" w:rsidRDefault="00470A28" w:rsidP="00470A28">
      <w:pPr>
        <w:jc w:val="both"/>
        <w:rPr>
          <w:ins w:id="42" w:author="Author"/>
          <w:color w:val="000000" w:themeColor="text1"/>
        </w:rPr>
      </w:pPr>
    </w:p>
    <w:p w14:paraId="37BD6D4C" w14:textId="5CBC4563" w:rsidR="0092714F" w:rsidRPr="001972CD" w:rsidRDefault="0092714F" w:rsidP="001972CD">
      <w:pPr>
        <w:pStyle w:val="SP7147688"/>
        <w:spacing w:before="360" w:after="240"/>
        <w:jc w:val="both"/>
        <w:rPr>
          <w:ins w:id="43" w:author="Author"/>
          <w:b/>
          <w:bCs/>
          <w:color w:val="000000"/>
          <w:sz w:val="20"/>
        </w:rPr>
      </w:pPr>
      <w:ins w:id="44" w:author="Author">
        <w:r>
          <w:rPr>
            <w:rFonts w:ascii="Times New Roman" w:eastAsia="Times New Roman" w:hAnsi="Times New Roman" w:cs="Times New Roman"/>
            <w:b/>
            <w:i/>
            <w:color w:val="000000"/>
            <w:sz w:val="20"/>
            <w:highlight w:val="yellow"/>
          </w:rPr>
          <w:t>Change Clause 10.2.7 as follows:</w:t>
        </w:r>
      </w:ins>
    </w:p>
    <w:p w14:paraId="1B649335" w14:textId="2263F7C5" w:rsidR="0092714F" w:rsidRPr="001972CD" w:rsidRDefault="0092714F" w:rsidP="00470A28">
      <w:pPr>
        <w:jc w:val="both"/>
        <w:rPr>
          <w:ins w:id="45" w:author="Author"/>
          <w:rFonts w:ascii="Arial" w:hAnsi="Arial" w:cs="Arial"/>
          <w:b/>
          <w:color w:val="000000" w:themeColor="text1"/>
          <w:sz w:val="20"/>
        </w:rPr>
      </w:pPr>
      <w:ins w:id="46" w:author="Author">
        <w:r w:rsidRPr="001972CD">
          <w:rPr>
            <w:rFonts w:ascii="Arial" w:hAnsi="Arial" w:cs="Arial"/>
            <w:b/>
            <w:color w:val="000000" w:themeColor="text1"/>
            <w:sz w:val="20"/>
          </w:rPr>
          <w:t>10.2.7 MAC data service</w:t>
        </w:r>
      </w:ins>
    </w:p>
    <w:p w14:paraId="7C701BE9" w14:textId="77777777" w:rsidR="0092714F" w:rsidRDefault="0092714F" w:rsidP="00470A28">
      <w:pPr>
        <w:jc w:val="both"/>
        <w:rPr>
          <w:ins w:id="47" w:author="Author"/>
          <w:color w:val="000000" w:themeColor="text1"/>
        </w:rPr>
      </w:pPr>
    </w:p>
    <w:p w14:paraId="00F42D60" w14:textId="01DB7845" w:rsidR="0092714F" w:rsidRDefault="0092714F" w:rsidP="0092714F">
      <w:pPr>
        <w:jc w:val="both"/>
        <w:rPr>
          <w:color w:val="000000" w:themeColor="text1"/>
        </w:rPr>
      </w:pPr>
      <w:r w:rsidRPr="0092714F">
        <w:rPr>
          <w:color w:val="000000" w:themeColor="text1"/>
        </w:rPr>
        <w:t>(11ah)Unless the MPDU is delivered via DMS, the STA originating the me</w:t>
      </w:r>
      <w:r>
        <w:rPr>
          <w:color w:val="000000" w:themeColor="text1"/>
        </w:rPr>
        <w:t xml:space="preserve">ssage receives the message as a </w:t>
      </w:r>
      <w:r w:rsidRPr="0092714F">
        <w:rPr>
          <w:color w:val="000000" w:themeColor="text1"/>
        </w:rPr>
        <w:t>group addressed message (prior to any filtering). Therefore, a STA shall filter out group addressed messages</w:t>
      </w:r>
      <w:r>
        <w:rPr>
          <w:color w:val="000000" w:themeColor="text1"/>
        </w:rPr>
        <w:t xml:space="preserve"> </w:t>
      </w:r>
      <w:r w:rsidRPr="0092714F">
        <w:rPr>
          <w:color w:val="000000" w:themeColor="text1"/>
        </w:rPr>
        <w:t xml:space="preserve">that contain their address as the source </w:t>
      </w:r>
      <w:proofErr w:type="gramStart"/>
      <w:r w:rsidRPr="0092714F">
        <w:rPr>
          <w:color w:val="000000" w:themeColor="text1"/>
        </w:rPr>
        <w:t>address(</w:t>
      </w:r>
      <w:proofErr w:type="gramEnd"/>
      <w:r w:rsidRPr="0092714F">
        <w:rPr>
          <w:color w:val="000000" w:themeColor="text1"/>
        </w:rPr>
        <w:t>#1018); the point at which such filtering occurs in the</w:t>
      </w:r>
      <w:r>
        <w:rPr>
          <w:color w:val="000000" w:themeColor="text1"/>
        </w:rPr>
        <w:t xml:space="preserve"> </w:t>
      </w:r>
      <w:r w:rsidRPr="0092714F">
        <w:rPr>
          <w:color w:val="000000" w:themeColor="text1"/>
        </w:rPr>
        <w:t>processing of received frames is an implementation choice. When dot11SSPNInterfaceActivated is false,</w:t>
      </w:r>
      <w:r>
        <w:rPr>
          <w:color w:val="000000" w:themeColor="text1"/>
        </w:rPr>
        <w:t xml:space="preserve"> </w:t>
      </w:r>
      <w:r w:rsidRPr="0092714F">
        <w:rPr>
          <w:color w:val="000000" w:themeColor="text1"/>
        </w:rPr>
        <w:t>group addressed MSDUs shall be propagated throughout the ESS. When dot11SSPNInterfaceActivated is true,</w:t>
      </w:r>
      <w:r>
        <w:rPr>
          <w:color w:val="000000" w:themeColor="text1"/>
        </w:rPr>
        <w:t xml:space="preserve"> </w:t>
      </w:r>
      <w:r w:rsidRPr="0092714F">
        <w:rPr>
          <w:color w:val="000000" w:themeColor="text1"/>
        </w:rPr>
        <w:t>group addressed MSDUs shall be propagated throughout the ESS only if</w:t>
      </w:r>
      <w:r>
        <w:rPr>
          <w:color w:val="000000" w:themeColor="text1"/>
        </w:rPr>
        <w:t xml:space="preserve"> </w:t>
      </w:r>
      <w:r w:rsidRPr="0092714F">
        <w:rPr>
          <w:color w:val="000000" w:themeColor="text1"/>
        </w:rPr>
        <w:t>dot11NonAPStationAuthSourceMulticast in the dot11InterworkingEntry identified by the source MAC</w:t>
      </w:r>
      <w:r>
        <w:rPr>
          <w:color w:val="000000" w:themeColor="text1"/>
        </w:rPr>
        <w:t xml:space="preserve"> </w:t>
      </w:r>
      <w:r w:rsidRPr="0092714F">
        <w:rPr>
          <w:color w:val="000000" w:themeColor="text1"/>
        </w:rPr>
        <w:t>address in the received message is true.</w:t>
      </w:r>
    </w:p>
    <w:p w14:paraId="5BA1AA2F" w14:textId="77777777" w:rsidR="0092714F" w:rsidRDefault="0092714F" w:rsidP="0092714F">
      <w:pPr>
        <w:jc w:val="both"/>
        <w:rPr>
          <w:ins w:id="48" w:author="Author"/>
          <w:color w:val="000000" w:themeColor="text1"/>
        </w:rPr>
      </w:pPr>
    </w:p>
    <w:p w14:paraId="7F42C0E7" w14:textId="77777777" w:rsidR="0092714F" w:rsidRPr="001972CD" w:rsidRDefault="00470A28" w:rsidP="00470A28">
      <w:pPr>
        <w:jc w:val="both"/>
        <w:rPr>
          <w:ins w:id="49" w:author="Author"/>
          <w:color w:val="000000" w:themeColor="text1"/>
          <w:u w:val="single"/>
        </w:rPr>
      </w:pPr>
      <w:ins w:id="50" w:author="Author">
        <w:r w:rsidRPr="001972CD">
          <w:rPr>
            <w:color w:val="000000" w:themeColor="text1"/>
            <w:u w:val="single"/>
          </w:rPr>
          <w:t xml:space="preserve">An AP MLD that broadcasts the group addressed MPDU received from a non-AP MLD with which it has done multi-link setup shall set the SA field of the broadcast group addressed MPDU to the MLD </w:t>
        </w:r>
        <w:r w:rsidR="00363C6C" w:rsidRPr="001972CD">
          <w:rPr>
            <w:color w:val="000000" w:themeColor="text1"/>
            <w:u w:val="single"/>
          </w:rPr>
          <w:t xml:space="preserve">MAC address of the non-AP MLD. </w:t>
        </w:r>
      </w:ins>
    </w:p>
    <w:p w14:paraId="1862B7A3" w14:textId="3D38D902" w:rsidR="00470A28" w:rsidRPr="001972CD" w:rsidRDefault="00470A28" w:rsidP="00470A28">
      <w:pPr>
        <w:jc w:val="both"/>
        <w:rPr>
          <w:color w:val="000000" w:themeColor="text1"/>
          <w:u w:val="single"/>
        </w:rPr>
      </w:pPr>
      <w:ins w:id="51" w:author="Author">
        <w:r w:rsidRPr="001972CD">
          <w:rPr>
            <w:color w:val="000000" w:themeColor="text1"/>
            <w:u w:val="single"/>
          </w:rPr>
          <w:t xml:space="preserve">A non-AP MLD </w:t>
        </w:r>
        <w:r w:rsidR="007A21E1">
          <w:rPr>
            <w:color w:val="000000" w:themeColor="text1"/>
            <w:u w:val="single"/>
          </w:rPr>
          <w:t xml:space="preserve">shall </w:t>
        </w:r>
        <w:r w:rsidRPr="001972CD">
          <w:rPr>
            <w:color w:val="000000" w:themeColor="text1"/>
            <w:u w:val="single"/>
          </w:rPr>
          <w:t>filter</w:t>
        </w:r>
        <w:del w:id="52" w:author="Author">
          <w:r w:rsidRPr="001972CD" w:rsidDel="007A21E1">
            <w:rPr>
              <w:color w:val="000000" w:themeColor="text1"/>
              <w:u w:val="single"/>
            </w:rPr>
            <w:delText>s</w:delText>
          </w:r>
        </w:del>
        <w:r w:rsidRPr="001972CD">
          <w:rPr>
            <w:color w:val="000000" w:themeColor="text1"/>
            <w:u w:val="single"/>
          </w:rPr>
          <w:t xml:space="preserve"> out the group addressed MPDU with the SA field set to the MLD MAC address of the non-AP MLD.</w:t>
        </w:r>
      </w:ins>
    </w:p>
    <w:p w14:paraId="2482DEB4" w14:textId="1C06349A" w:rsidR="00697C41" w:rsidRPr="00E653E3" w:rsidRDefault="003626AC" w:rsidP="00697C41">
      <w:pPr>
        <w:jc w:val="both"/>
      </w:pPr>
      <w:r w:rsidDel="003626AC">
        <w:t xml:space="preserve"> </w:t>
      </w:r>
      <w:r w:rsidR="00697C41" w:rsidRPr="00AE5C36">
        <w:rPr>
          <w:highlight w:val="yellow"/>
        </w:rPr>
        <w:t>(#Motion 1</w:t>
      </w:r>
      <w:r>
        <w:rPr>
          <w:highlight w:val="yellow"/>
        </w:rPr>
        <w:t>31</w:t>
      </w:r>
      <w:r w:rsidR="00697C41" w:rsidRPr="00AE5C36">
        <w:rPr>
          <w:highlight w:val="yellow"/>
        </w:rPr>
        <w:t xml:space="preserve">, </w:t>
      </w:r>
      <w:r w:rsidR="003C719B" w:rsidRPr="00AE5C36">
        <w:rPr>
          <w:highlight w:val="yellow"/>
        </w:rPr>
        <w:t>SP1</w:t>
      </w:r>
      <w:r>
        <w:rPr>
          <w:highlight w:val="yellow"/>
        </w:rPr>
        <w:t>99</w:t>
      </w:r>
      <w:r w:rsidR="00697C41" w:rsidRPr="00AE5C36">
        <w:rPr>
          <w:highlight w:val="yellow"/>
        </w:rPr>
        <w:t>)</w:t>
      </w:r>
    </w:p>
    <w:p w14:paraId="5FF1419B" w14:textId="1522F86F" w:rsidR="009B0D82" w:rsidRDefault="00697C41" w:rsidP="00024800">
      <w:pPr>
        <w:jc w:val="both"/>
        <w:rPr>
          <w:rFonts w:eastAsiaTheme="minorEastAsia"/>
          <w:sz w:val="20"/>
          <w:lang w:eastAsia="ko-KR"/>
        </w:rPr>
      </w:pPr>
      <w:r w:rsidRPr="00AE5C36" w:rsidDel="00697C41">
        <w:rPr>
          <w:highlight w:val="yellow"/>
        </w:rPr>
        <w:t xml:space="preserve"> </w:t>
      </w:r>
    </w:p>
    <w:p w14:paraId="456ED317" w14:textId="54FD871C" w:rsidR="009B0D82" w:rsidRPr="0005449D" w:rsidRDefault="009B0D82" w:rsidP="00024800">
      <w:pPr>
        <w:jc w:val="both"/>
        <w:rPr>
          <w:rFonts w:eastAsiaTheme="minorEastAsia"/>
          <w:b/>
          <w:color w:val="FF0000"/>
          <w:sz w:val="20"/>
          <w:lang w:eastAsia="ko-KR"/>
        </w:rPr>
      </w:pPr>
      <w:r w:rsidRPr="0005449D">
        <w:rPr>
          <w:rFonts w:eastAsiaTheme="minorEastAsia"/>
          <w:b/>
          <w:color w:val="FF0000"/>
          <w:sz w:val="20"/>
          <w:lang w:eastAsia="ko-KR"/>
        </w:rPr>
        <w:t xml:space="preserve">Straw Poll: Do you support to incorporate the proposed </w:t>
      </w:r>
      <w:r w:rsidR="00C9272E">
        <w:rPr>
          <w:rFonts w:eastAsiaTheme="minorEastAsia"/>
          <w:b/>
          <w:color w:val="FF0000"/>
          <w:sz w:val="20"/>
          <w:lang w:eastAsia="ko-KR"/>
        </w:rPr>
        <w:t xml:space="preserve">draft text </w:t>
      </w:r>
      <w:r w:rsidRPr="0005449D">
        <w:rPr>
          <w:rFonts w:eastAsiaTheme="minorEastAsia"/>
          <w:b/>
          <w:color w:val="FF0000"/>
          <w:sz w:val="20"/>
          <w:lang w:eastAsia="ko-KR"/>
        </w:rPr>
        <w:t>in this document 11-</w:t>
      </w:r>
      <w:r w:rsidR="00C9272E">
        <w:rPr>
          <w:rFonts w:eastAsiaTheme="minorEastAsia"/>
          <w:b/>
          <w:color w:val="FF0000"/>
          <w:sz w:val="20"/>
          <w:lang w:eastAsia="ko-KR"/>
        </w:rPr>
        <w:t>20</w:t>
      </w:r>
      <w:r w:rsidRPr="0005449D">
        <w:rPr>
          <w:rFonts w:eastAsiaTheme="minorEastAsia"/>
          <w:b/>
          <w:color w:val="FF0000"/>
          <w:sz w:val="20"/>
          <w:lang w:eastAsia="ko-KR"/>
        </w:rPr>
        <w:t>/</w:t>
      </w:r>
      <w:r w:rsidR="003A12EA">
        <w:rPr>
          <w:rFonts w:eastAsiaTheme="minorEastAsia"/>
          <w:b/>
          <w:color w:val="FF0000"/>
          <w:sz w:val="20"/>
          <w:lang w:eastAsia="ko-KR"/>
        </w:rPr>
        <w:t>1411</w:t>
      </w:r>
      <w:r w:rsidRPr="0005449D">
        <w:rPr>
          <w:rFonts w:eastAsiaTheme="minorEastAsia"/>
          <w:b/>
          <w:color w:val="FF0000"/>
          <w:sz w:val="20"/>
          <w:lang w:eastAsia="ko-KR"/>
        </w:rPr>
        <w:t>r</w:t>
      </w:r>
      <w:ins w:id="53" w:author="Author">
        <w:r w:rsidR="00223478">
          <w:rPr>
            <w:rFonts w:eastAsiaTheme="minorEastAsia"/>
            <w:b/>
            <w:color w:val="FF0000"/>
            <w:sz w:val="20"/>
            <w:lang w:eastAsia="ko-KR"/>
          </w:rPr>
          <w:t>3</w:t>
        </w:r>
      </w:ins>
      <w:del w:id="54" w:author="Author">
        <w:r w:rsidR="003626AC" w:rsidDel="00223478">
          <w:rPr>
            <w:rFonts w:eastAsiaTheme="minorEastAsia"/>
            <w:b/>
            <w:color w:val="FF0000"/>
            <w:sz w:val="20"/>
            <w:lang w:eastAsia="ko-KR"/>
          </w:rPr>
          <w:delText>2</w:delText>
        </w:r>
      </w:del>
      <w:r w:rsidRPr="0005449D">
        <w:rPr>
          <w:rFonts w:eastAsiaTheme="minorEastAsia"/>
          <w:b/>
          <w:color w:val="FF0000"/>
          <w:sz w:val="20"/>
          <w:lang w:eastAsia="ko-KR"/>
        </w:rPr>
        <w:t xml:space="preserve"> to the </w:t>
      </w:r>
      <w:proofErr w:type="spellStart"/>
      <w:r w:rsidRPr="0005449D">
        <w:rPr>
          <w:rFonts w:eastAsiaTheme="minorEastAsia"/>
          <w:b/>
          <w:color w:val="FF0000"/>
          <w:sz w:val="20"/>
          <w:lang w:eastAsia="ko-KR"/>
        </w:rPr>
        <w:t>TGb</w:t>
      </w:r>
      <w:r w:rsidR="00C9272E">
        <w:rPr>
          <w:rFonts w:eastAsiaTheme="minorEastAsia"/>
          <w:b/>
          <w:color w:val="FF0000"/>
          <w:sz w:val="20"/>
          <w:lang w:eastAsia="ko-KR"/>
        </w:rPr>
        <w:t>e</w:t>
      </w:r>
      <w:proofErr w:type="spellEnd"/>
      <w:r w:rsidRPr="0005449D">
        <w:rPr>
          <w:rFonts w:eastAsiaTheme="minorEastAsia"/>
          <w:b/>
          <w:color w:val="FF0000"/>
          <w:sz w:val="20"/>
          <w:lang w:eastAsia="ko-KR"/>
        </w:rPr>
        <w:t xml:space="preserve"> Draft 0.</w:t>
      </w:r>
      <w:r w:rsidR="00C9272E">
        <w:rPr>
          <w:rFonts w:eastAsiaTheme="minorEastAsia"/>
          <w:b/>
          <w:color w:val="FF0000"/>
          <w:sz w:val="20"/>
          <w:lang w:eastAsia="ko-KR"/>
        </w:rPr>
        <w:t>1</w:t>
      </w:r>
      <w:r w:rsidRPr="0005449D">
        <w:rPr>
          <w:rFonts w:eastAsiaTheme="minorEastAsia"/>
          <w:b/>
          <w:color w:val="FF0000"/>
          <w:sz w:val="20"/>
          <w:lang w:eastAsia="ko-KR"/>
        </w:rPr>
        <w:t>?</w:t>
      </w:r>
    </w:p>
    <w:p w14:paraId="5EA175CB" w14:textId="77777777" w:rsidR="00992223" w:rsidRDefault="0011197E" w:rsidP="00024800">
      <w:pPr>
        <w:jc w:val="both"/>
        <w:rPr>
          <w:rFonts w:eastAsiaTheme="minorEastAsia"/>
          <w:b/>
          <w:color w:val="FF0000"/>
          <w:sz w:val="20"/>
          <w:lang w:eastAsia="ko-KR"/>
        </w:rPr>
      </w:pPr>
      <w:r w:rsidRPr="0005449D">
        <w:rPr>
          <w:rFonts w:eastAsiaTheme="minorEastAsia"/>
          <w:b/>
          <w:color w:val="FF0000"/>
          <w:sz w:val="20"/>
          <w:lang w:eastAsia="ko-KR"/>
        </w:rPr>
        <w:t xml:space="preserve">Result: </w:t>
      </w:r>
      <w:r w:rsidR="00C9272E">
        <w:rPr>
          <w:rFonts w:eastAsiaTheme="minorEastAsia"/>
          <w:b/>
          <w:color w:val="FF0000"/>
          <w:sz w:val="20"/>
          <w:lang w:eastAsia="ko-KR"/>
        </w:rPr>
        <w:t>Yes/No/Abstain</w:t>
      </w:r>
    </w:p>
    <w:p w14:paraId="23CF0983" w14:textId="2357E225" w:rsidR="003C719B" w:rsidRPr="00353BD6" w:rsidRDefault="003C719B" w:rsidP="00024800">
      <w:pPr>
        <w:jc w:val="both"/>
        <w:rPr>
          <w:rFonts w:eastAsiaTheme="minorEastAsia"/>
          <w:sz w:val="20"/>
          <w:lang w:eastAsia="ko-KR"/>
        </w:rPr>
      </w:pPr>
    </w:p>
    <w:sectPr w:rsidR="003C719B" w:rsidRPr="00353BD6" w:rsidSect="00996772">
      <w:headerReference w:type="default" r:id="rId10"/>
      <w:footerReference w:type="default" r:id="rId11"/>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4AE3EF" w14:textId="77777777" w:rsidR="00856479" w:rsidRDefault="00856479">
      <w:r>
        <w:separator/>
      </w:r>
    </w:p>
  </w:endnote>
  <w:endnote w:type="continuationSeparator" w:id="0">
    <w:p w14:paraId="1FE74852" w14:textId="77777777" w:rsidR="00856479" w:rsidRDefault="00856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2AE751D4" w:rsidR="00DF0FE1" w:rsidRDefault="00856479">
    <w:pPr>
      <w:pStyle w:val="Footer"/>
      <w:tabs>
        <w:tab w:val="clear" w:pos="6480"/>
        <w:tab w:val="center" w:pos="4680"/>
        <w:tab w:val="right" w:pos="9360"/>
      </w:tabs>
    </w:pPr>
    <w:r>
      <w:fldChar w:fldCharType="begin"/>
    </w:r>
    <w:r>
      <w:instrText xml:space="preserve"> SUBJECT  \* MERGEFORMAT </w:instrText>
    </w:r>
    <w:r>
      <w:fldChar w:fldCharType="separate"/>
    </w:r>
    <w:r w:rsidR="00DF0FE1">
      <w:t>Submission</w:t>
    </w:r>
    <w:r>
      <w:fldChar w:fldCharType="end"/>
    </w:r>
    <w:r w:rsidR="00DF0FE1">
      <w:tab/>
      <w:t xml:space="preserve">page </w:t>
    </w:r>
    <w:r w:rsidR="00DF0FE1">
      <w:fldChar w:fldCharType="begin"/>
    </w:r>
    <w:r w:rsidR="00DF0FE1">
      <w:instrText xml:space="preserve">page </w:instrText>
    </w:r>
    <w:r w:rsidR="00DF0FE1">
      <w:fldChar w:fldCharType="separate"/>
    </w:r>
    <w:r w:rsidR="007A21E1">
      <w:rPr>
        <w:noProof/>
      </w:rPr>
      <w:t>2</w:t>
    </w:r>
    <w:r w:rsidR="00DF0FE1">
      <w:rPr>
        <w:noProof/>
      </w:rPr>
      <w:fldChar w:fldCharType="end"/>
    </w:r>
    <w:r w:rsidR="00DF0FE1">
      <w:tab/>
    </w:r>
    <w:r w:rsidR="003A12EA">
      <w:t>Kaiying Lu</w:t>
    </w:r>
    <w:r w:rsidR="00DF0FE1">
      <w:t xml:space="preserve">, </w:t>
    </w:r>
    <w:proofErr w:type="spellStart"/>
    <w:r w:rsidR="00DF0FE1">
      <w:t>Mediatek</w:t>
    </w:r>
    <w:proofErr w:type="spellEnd"/>
    <w:r w:rsidR="00DF0FE1">
      <w:t xml:space="preserve"> Inc.</w:t>
    </w:r>
  </w:p>
  <w:p w14:paraId="78B10FFF" w14:textId="77777777" w:rsidR="00DF0FE1" w:rsidRDefault="00DF0F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E7E86" w14:textId="77777777" w:rsidR="00856479" w:rsidRDefault="00856479">
      <w:r>
        <w:separator/>
      </w:r>
    </w:p>
  </w:footnote>
  <w:footnote w:type="continuationSeparator" w:id="0">
    <w:p w14:paraId="3DE2A685" w14:textId="77777777" w:rsidR="00856479" w:rsidRDefault="008564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0C114B59" w:rsidR="00DF0FE1" w:rsidRDefault="00831FD7">
    <w:pPr>
      <w:pStyle w:val="Header"/>
      <w:tabs>
        <w:tab w:val="clear" w:pos="6480"/>
        <w:tab w:val="center" w:pos="4680"/>
        <w:tab w:val="right" w:pos="9360"/>
      </w:tabs>
    </w:pPr>
    <w:r>
      <w:rPr>
        <w:lang w:eastAsia="ko-KR"/>
      </w:rPr>
      <w:t xml:space="preserve">September </w:t>
    </w:r>
    <w:r w:rsidR="00DF0FE1">
      <w:rPr>
        <w:lang w:eastAsia="ko-KR"/>
      </w:rPr>
      <w:t>20</w:t>
    </w:r>
    <w:r w:rsidR="007D38EA">
      <w:rPr>
        <w:lang w:eastAsia="ko-KR"/>
      </w:rPr>
      <w:t>20</w:t>
    </w:r>
    <w:r w:rsidR="00DF0FE1">
      <w:tab/>
    </w:r>
    <w:r w:rsidR="00DF0FE1">
      <w:tab/>
    </w:r>
    <w:r w:rsidR="00DF0FE1">
      <w:fldChar w:fldCharType="begin"/>
    </w:r>
    <w:r w:rsidR="00DF0FE1">
      <w:instrText xml:space="preserve"> TITLE  \* MERGEFORMAT </w:instrText>
    </w:r>
    <w:r w:rsidR="00DF0FE1">
      <w:fldChar w:fldCharType="end"/>
    </w:r>
    <w:r w:rsidR="00856479">
      <w:fldChar w:fldCharType="begin"/>
    </w:r>
    <w:r w:rsidR="00856479">
      <w:instrText xml:space="preserve"> TITLE  \* MERGEFORMAT </w:instrText>
    </w:r>
    <w:r w:rsidR="00856479">
      <w:fldChar w:fldCharType="separate"/>
    </w:r>
    <w:r w:rsidR="003213D0">
      <w:t>doc.: IEEE 802.11-20/1411</w:t>
    </w:r>
    <w:r w:rsidR="003213D0">
      <w:rPr>
        <w:lang w:eastAsia="ko-KR"/>
      </w:rPr>
      <w:t>r</w:t>
    </w:r>
    <w:r w:rsidR="00856479">
      <w:rPr>
        <w:lang w:eastAsia="ko-KR"/>
      </w:rPr>
      <w:fldChar w:fldCharType="end"/>
    </w:r>
    <w:ins w:id="55" w:author="Author">
      <w:r w:rsidR="0092714F">
        <w:rPr>
          <w:lang w:eastAsia="ko-KR"/>
        </w:rPr>
        <w:t>3</w:t>
      </w:r>
    </w:ins>
    <w:del w:id="56" w:author="Author">
      <w:r w:rsidR="00C10590" w:rsidDel="0092714F">
        <w:rPr>
          <w:lang w:eastAsia="ko-KR"/>
        </w:rPr>
        <w:delText>2</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804EEA"/>
    <w:lvl w:ilvl="0">
      <w:numFmt w:val="bullet"/>
      <w:lvlText w:val="*"/>
      <w:lvlJc w:val="left"/>
    </w:lvl>
  </w:abstractNum>
  <w:abstractNum w:abstractNumId="1">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0616338D"/>
    <w:multiLevelType w:val="hybridMultilevel"/>
    <w:tmpl w:val="F326C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BD43C6"/>
    <w:multiLevelType w:val="hybridMultilevel"/>
    <w:tmpl w:val="AD46DCCA"/>
    <w:lvl w:ilvl="0" w:tplc="BB96DE92">
      <w:start w:val="1"/>
      <w:numFmt w:val="bullet"/>
      <w:lvlText w:val="–"/>
      <w:lvlJc w:val="left"/>
      <w:pPr>
        <w:tabs>
          <w:tab w:val="num" w:pos="360"/>
        </w:tabs>
        <w:ind w:left="360" w:hanging="360"/>
      </w:pPr>
      <w:rPr>
        <w:rFonts w:ascii="Times New Roman" w:hAnsi="Times New Roman" w:hint="default"/>
      </w:rPr>
    </w:lvl>
    <w:lvl w:ilvl="1" w:tplc="41FA66CC">
      <w:start w:val="1"/>
      <w:numFmt w:val="bullet"/>
      <w:lvlText w:val="–"/>
      <w:lvlJc w:val="left"/>
      <w:pPr>
        <w:tabs>
          <w:tab w:val="num" w:pos="1080"/>
        </w:tabs>
        <w:ind w:left="1080" w:hanging="360"/>
      </w:pPr>
      <w:rPr>
        <w:rFonts w:ascii="Times New Roman" w:hAnsi="Times New Roman" w:hint="default"/>
      </w:rPr>
    </w:lvl>
    <w:lvl w:ilvl="2" w:tplc="FBD6C29C" w:tentative="1">
      <w:start w:val="1"/>
      <w:numFmt w:val="bullet"/>
      <w:lvlText w:val="–"/>
      <w:lvlJc w:val="left"/>
      <w:pPr>
        <w:tabs>
          <w:tab w:val="num" w:pos="1800"/>
        </w:tabs>
        <w:ind w:left="1800" w:hanging="360"/>
      </w:pPr>
      <w:rPr>
        <w:rFonts w:ascii="Times New Roman" w:hAnsi="Times New Roman" w:hint="default"/>
      </w:rPr>
    </w:lvl>
    <w:lvl w:ilvl="3" w:tplc="8E945FEE" w:tentative="1">
      <w:start w:val="1"/>
      <w:numFmt w:val="bullet"/>
      <w:lvlText w:val="–"/>
      <w:lvlJc w:val="left"/>
      <w:pPr>
        <w:tabs>
          <w:tab w:val="num" w:pos="2520"/>
        </w:tabs>
        <w:ind w:left="2520" w:hanging="360"/>
      </w:pPr>
      <w:rPr>
        <w:rFonts w:ascii="Times New Roman" w:hAnsi="Times New Roman" w:hint="default"/>
      </w:rPr>
    </w:lvl>
    <w:lvl w:ilvl="4" w:tplc="CC3814DC" w:tentative="1">
      <w:start w:val="1"/>
      <w:numFmt w:val="bullet"/>
      <w:lvlText w:val="–"/>
      <w:lvlJc w:val="left"/>
      <w:pPr>
        <w:tabs>
          <w:tab w:val="num" w:pos="3240"/>
        </w:tabs>
        <w:ind w:left="3240" w:hanging="360"/>
      </w:pPr>
      <w:rPr>
        <w:rFonts w:ascii="Times New Roman" w:hAnsi="Times New Roman" w:hint="default"/>
      </w:rPr>
    </w:lvl>
    <w:lvl w:ilvl="5" w:tplc="9CA618C0" w:tentative="1">
      <w:start w:val="1"/>
      <w:numFmt w:val="bullet"/>
      <w:lvlText w:val="–"/>
      <w:lvlJc w:val="left"/>
      <w:pPr>
        <w:tabs>
          <w:tab w:val="num" w:pos="3960"/>
        </w:tabs>
        <w:ind w:left="3960" w:hanging="360"/>
      </w:pPr>
      <w:rPr>
        <w:rFonts w:ascii="Times New Roman" w:hAnsi="Times New Roman" w:hint="default"/>
      </w:rPr>
    </w:lvl>
    <w:lvl w:ilvl="6" w:tplc="F82079C0" w:tentative="1">
      <w:start w:val="1"/>
      <w:numFmt w:val="bullet"/>
      <w:lvlText w:val="–"/>
      <w:lvlJc w:val="left"/>
      <w:pPr>
        <w:tabs>
          <w:tab w:val="num" w:pos="4680"/>
        </w:tabs>
        <w:ind w:left="4680" w:hanging="360"/>
      </w:pPr>
      <w:rPr>
        <w:rFonts w:ascii="Times New Roman" w:hAnsi="Times New Roman" w:hint="default"/>
      </w:rPr>
    </w:lvl>
    <w:lvl w:ilvl="7" w:tplc="3C0268DC" w:tentative="1">
      <w:start w:val="1"/>
      <w:numFmt w:val="bullet"/>
      <w:lvlText w:val="–"/>
      <w:lvlJc w:val="left"/>
      <w:pPr>
        <w:tabs>
          <w:tab w:val="num" w:pos="5400"/>
        </w:tabs>
        <w:ind w:left="5400" w:hanging="360"/>
      </w:pPr>
      <w:rPr>
        <w:rFonts w:ascii="Times New Roman" w:hAnsi="Times New Roman" w:hint="default"/>
      </w:rPr>
    </w:lvl>
    <w:lvl w:ilvl="8" w:tplc="18B8C920" w:tentative="1">
      <w:start w:val="1"/>
      <w:numFmt w:val="bullet"/>
      <w:lvlText w:val="–"/>
      <w:lvlJc w:val="left"/>
      <w:pPr>
        <w:tabs>
          <w:tab w:val="num" w:pos="6120"/>
        </w:tabs>
        <w:ind w:left="6120" w:hanging="360"/>
      </w:pPr>
      <w:rPr>
        <w:rFonts w:ascii="Times New Roman" w:hAnsi="Times New Roman" w:hint="default"/>
      </w:rPr>
    </w:lvl>
  </w:abstractNum>
  <w:abstractNum w:abstractNumId="4">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98074C3"/>
    <w:multiLevelType w:val="hybridMultilevel"/>
    <w:tmpl w:val="04987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F65264D"/>
    <w:multiLevelType w:val="hybridMultilevel"/>
    <w:tmpl w:val="4B44BE8C"/>
    <w:lvl w:ilvl="0" w:tplc="7200F1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3">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nsid w:val="6B667966"/>
    <w:multiLevelType w:val="hybridMultilevel"/>
    <w:tmpl w:val="0E120F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13"/>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6"/>
  </w:num>
  <w:num w:numId="8">
    <w:abstractNumId w:val="4"/>
  </w:num>
  <w:num w:numId="9">
    <w:abstractNumId w:val="15"/>
  </w:num>
  <w:num w:numId="10">
    <w:abstractNumId w:val="8"/>
  </w:num>
  <w:num w:numId="11">
    <w:abstractNumId w:val="1"/>
  </w:num>
  <w:num w:numId="12">
    <w:abstractNumId w:val="11"/>
  </w:num>
  <w:num w:numId="13">
    <w:abstractNumId w:val="16"/>
  </w:num>
  <w:num w:numId="14">
    <w:abstractNumId w:val="9"/>
  </w:num>
  <w:num w:numId="15">
    <w:abstractNumId w:val="2"/>
  </w:num>
  <w:num w:numId="16">
    <w:abstractNumId w:val="14"/>
  </w:num>
  <w:num w:numId="17">
    <w:abstractNumId w:val="7"/>
  </w:num>
  <w:num w:numId="18">
    <w:abstractNumId w:val="3"/>
  </w:num>
  <w:num w:numId="1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removePersonalInformation/>
  <w:removeDateAndTime/>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02A"/>
    <w:rsid w:val="000013EC"/>
    <w:rsid w:val="000027A5"/>
    <w:rsid w:val="00003502"/>
    <w:rsid w:val="000045FA"/>
    <w:rsid w:val="00006454"/>
    <w:rsid w:val="000066EE"/>
    <w:rsid w:val="000067AA"/>
    <w:rsid w:val="00006DBB"/>
    <w:rsid w:val="0000743C"/>
    <w:rsid w:val="0000765C"/>
    <w:rsid w:val="0001027F"/>
    <w:rsid w:val="00011FEA"/>
    <w:rsid w:val="00013196"/>
    <w:rsid w:val="0001376E"/>
    <w:rsid w:val="00013F87"/>
    <w:rsid w:val="00014031"/>
    <w:rsid w:val="000157CC"/>
    <w:rsid w:val="00016D9C"/>
    <w:rsid w:val="00017692"/>
    <w:rsid w:val="00017B2B"/>
    <w:rsid w:val="00017D25"/>
    <w:rsid w:val="00021783"/>
    <w:rsid w:val="00021A27"/>
    <w:rsid w:val="000222C3"/>
    <w:rsid w:val="00023CD8"/>
    <w:rsid w:val="00024344"/>
    <w:rsid w:val="00024487"/>
    <w:rsid w:val="00024800"/>
    <w:rsid w:val="00027D05"/>
    <w:rsid w:val="00031E68"/>
    <w:rsid w:val="00033B0A"/>
    <w:rsid w:val="00034E6F"/>
    <w:rsid w:val="000358B3"/>
    <w:rsid w:val="000405C4"/>
    <w:rsid w:val="00041AC4"/>
    <w:rsid w:val="000438DD"/>
    <w:rsid w:val="0004486F"/>
    <w:rsid w:val="00044DC0"/>
    <w:rsid w:val="000478EE"/>
    <w:rsid w:val="0005127A"/>
    <w:rsid w:val="00052123"/>
    <w:rsid w:val="00053519"/>
    <w:rsid w:val="0005449D"/>
    <w:rsid w:val="000567DA"/>
    <w:rsid w:val="000575AC"/>
    <w:rsid w:val="0006215B"/>
    <w:rsid w:val="000642FC"/>
    <w:rsid w:val="0006469A"/>
    <w:rsid w:val="00066421"/>
    <w:rsid w:val="00067151"/>
    <w:rsid w:val="0006732A"/>
    <w:rsid w:val="00067D82"/>
    <w:rsid w:val="00070B0E"/>
    <w:rsid w:val="00071971"/>
    <w:rsid w:val="00073BB4"/>
    <w:rsid w:val="00075C3C"/>
    <w:rsid w:val="00075E1E"/>
    <w:rsid w:val="00076773"/>
    <w:rsid w:val="00076885"/>
    <w:rsid w:val="00077C25"/>
    <w:rsid w:val="00080ACC"/>
    <w:rsid w:val="00080E1A"/>
    <w:rsid w:val="00081436"/>
    <w:rsid w:val="000815C7"/>
    <w:rsid w:val="00081E62"/>
    <w:rsid w:val="000823C8"/>
    <w:rsid w:val="0008290D"/>
    <w:rsid w:val="000829FF"/>
    <w:rsid w:val="00082B8A"/>
    <w:rsid w:val="0008302D"/>
    <w:rsid w:val="00084297"/>
    <w:rsid w:val="000865AA"/>
    <w:rsid w:val="00086780"/>
    <w:rsid w:val="00090640"/>
    <w:rsid w:val="00091349"/>
    <w:rsid w:val="00092971"/>
    <w:rsid w:val="00092AC6"/>
    <w:rsid w:val="00093AD2"/>
    <w:rsid w:val="00094FFA"/>
    <w:rsid w:val="0009583B"/>
    <w:rsid w:val="00095986"/>
    <w:rsid w:val="0009661D"/>
    <w:rsid w:val="0009713F"/>
    <w:rsid w:val="000A1C31"/>
    <w:rsid w:val="000A1F25"/>
    <w:rsid w:val="000A4D35"/>
    <w:rsid w:val="000A671D"/>
    <w:rsid w:val="000A7680"/>
    <w:rsid w:val="000B041A"/>
    <w:rsid w:val="000B083E"/>
    <w:rsid w:val="000B0DAF"/>
    <w:rsid w:val="000B59FE"/>
    <w:rsid w:val="000B6BD2"/>
    <w:rsid w:val="000B740C"/>
    <w:rsid w:val="000B7EF5"/>
    <w:rsid w:val="000C02BC"/>
    <w:rsid w:val="000C0B79"/>
    <w:rsid w:val="000C27D0"/>
    <w:rsid w:val="000C54F3"/>
    <w:rsid w:val="000C6989"/>
    <w:rsid w:val="000C6A2F"/>
    <w:rsid w:val="000D174A"/>
    <w:rsid w:val="000D1AD4"/>
    <w:rsid w:val="000D276A"/>
    <w:rsid w:val="000D298D"/>
    <w:rsid w:val="000D2F1B"/>
    <w:rsid w:val="000D4A8F"/>
    <w:rsid w:val="000D5D97"/>
    <w:rsid w:val="000D5EBD"/>
    <w:rsid w:val="000D674F"/>
    <w:rsid w:val="000E0494"/>
    <w:rsid w:val="000E1C37"/>
    <w:rsid w:val="000E1D7B"/>
    <w:rsid w:val="000E446C"/>
    <w:rsid w:val="000E4B82"/>
    <w:rsid w:val="000E6539"/>
    <w:rsid w:val="000E720C"/>
    <w:rsid w:val="000E752D"/>
    <w:rsid w:val="000E79A6"/>
    <w:rsid w:val="000F00EE"/>
    <w:rsid w:val="000F16B9"/>
    <w:rsid w:val="000F238C"/>
    <w:rsid w:val="000F4937"/>
    <w:rsid w:val="000F4B24"/>
    <w:rsid w:val="000F5088"/>
    <w:rsid w:val="000F685B"/>
    <w:rsid w:val="000F6BB9"/>
    <w:rsid w:val="000F7A75"/>
    <w:rsid w:val="00100E3B"/>
    <w:rsid w:val="001015F8"/>
    <w:rsid w:val="0010469F"/>
    <w:rsid w:val="00105918"/>
    <w:rsid w:val="001101C2"/>
    <w:rsid w:val="001109AA"/>
    <w:rsid w:val="0011197E"/>
    <w:rsid w:val="00112C6A"/>
    <w:rsid w:val="0011391B"/>
    <w:rsid w:val="00113B5F"/>
    <w:rsid w:val="00114FCA"/>
    <w:rsid w:val="00115A75"/>
    <w:rsid w:val="00115B7B"/>
    <w:rsid w:val="0011640B"/>
    <w:rsid w:val="0011640D"/>
    <w:rsid w:val="00116BFE"/>
    <w:rsid w:val="00117299"/>
    <w:rsid w:val="00120298"/>
    <w:rsid w:val="00120690"/>
    <w:rsid w:val="00120BD6"/>
    <w:rsid w:val="001215C0"/>
    <w:rsid w:val="00122191"/>
    <w:rsid w:val="00122469"/>
    <w:rsid w:val="00122D51"/>
    <w:rsid w:val="00124E27"/>
    <w:rsid w:val="00126052"/>
    <w:rsid w:val="001274A8"/>
    <w:rsid w:val="001275D7"/>
    <w:rsid w:val="001276ED"/>
    <w:rsid w:val="00127723"/>
    <w:rsid w:val="00130101"/>
    <w:rsid w:val="00131704"/>
    <w:rsid w:val="001323DB"/>
    <w:rsid w:val="00134114"/>
    <w:rsid w:val="00135032"/>
    <w:rsid w:val="00135B4B"/>
    <w:rsid w:val="0013699E"/>
    <w:rsid w:val="001448D8"/>
    <w:rsid w:val="001450BB"/>
    <w:rsid w:val="001459E7"/>
    <w:rsid w:val="00145C98"/>
    <w:rsid w:val="00146D19"/>
    <w:rsid w:val="00147EDF"/>
    <w:rsid w:val="00150F68"/>
    <w:rsid w:val="00151851"/>
    <w:rsid w:val="00151BBE"/>
    <w:rsid w:val="00153350"/>
    <w:rsid w:val="00154791"/>
    <w:rsid w:val="00154B26"/>
    <w:rsid w:val="001557CB"/>
    <w:rsid w:val="001559BB"/>
    <w:rsid w:val="00155E97"/>
    <w:rsid w:val="00160700"/>
    <w:rsid w:val="0016428D"/>
    <w:rsid w:val="00165BE6"/>
    <w:rsid w:val="00166984"/>
    <w:rsid w:val="00172489"/>
    <w:rsid w:val="001727EA"/>
    <w:rsid w:val="00172D34"/>
    <w:rsid w:val="00172DD9"/>
    <w:rsid w:val="001738FD"/>
    <w:rsid w:val="00175CDF"/>
    <w:rsid w:val="0017659B"/>
    <w:rsid w:val="00177BCE"/>
    <w:rsid w:val="001805C6"/>
    <w:rsid w:val="001812B0"/>
    <w:rsid w:val="00181423"/>
    <w:rsid w:val="0018277A"/>
    <w:rsid w:val="00183698"/>
    <w:rsid w:val="00183F4C"/>
    <w:rsid w:val="00186A48"/>
    <w:rsid w:val="00187129"/>
    <w:rsid w:val="0019164F"/>
    <w:rsid w:val="00192C6E"/>
    <w:rsid w:val="00193B0A"/>
    <w:rsid w:val="00193C39"/>
    <w:rsid w:val="001943F7"/>
    <w:rsid w:val="001954BD"/>
    <w:rsid w:val="00196980"/>
    <w:rsid w:val="001972CD"/>
    <w:rsid w:val="00197B92"/>
    <w:rsid w:val="001A0CEC"/>
    <w:rsid w:val="001A0EDB"/>
    <w:rsid w:val="001A1B7C"/>
    <w:rsid w:val="001A2240"/>
    <w:rsid w:val="001A2CDE"/>
    <w:rsid w:val="001A77FD"/>
    <w:rsid w:val="001A7C55"/>
    <w:rsid w:val="001A7EC5"/>
    <w:rsid w:val="001B0001"/>
    <w:rsid w:val="001B252D"/>
    <w:rsid w:val="001B2904"/>
    <w:rsid w:val="001B329A"/>
    <w:rsid w:val="001B5283"/>
    <w:rsid w:val="001B63BC"/>
    <w:rsid w:val="001B7AC7"/>
    <w:rsid w:val="001C501D"/>
    <w:rsid w:val="001C52D0"/>
    <w:rsid w:val="001C7CCE"/>
    <w:rsid w:val="001D0D42"/>
    <w:rsid w:val="001D15ED"/>
    <w:rsid w:val="001D2A6C"/>
    <w:rsid w:val="001D2AE7"/>
    <w:rsid w:val="001D31A9"/>
    <w:rsid w:val="001D328B"/>
    <w:rsid w:val="001D3820"/>
    <w:rsid w:val="001D3B12"/>
    <w:rsid w:val="001D3CA6"/>
    <w:rsid w:val="001D4A93"/>
    <w:rsid w:val="001D5F28"/>
    <w:rsid w:val="001D5FC3"/>
    <w:rsid w:val="001D6348"/>
    <w:rsid w:val="001D7529"/>
    <w:rsid w:val="001D7948"/>
    <w:rsid w:val="001E0946"/>
    <w:rsid w:val="001E1001"/>
    <w:rsid w:val="001E15F8"/>
    <w:rsid w:val="001E23C0"/>
    <w:rsid w:val="001E349E"/>
    <w:rsid w:val="001E492C"/>
    <w:rsid w:val="001E6267"/>
    <w:rsid w:val="001E6D92"/>
    <w:rsid w:val="001E7C32"/>
    <w:rsid w:val="001E7F73"/>
    <w:rsid w:val="001F0210"/>
    <w:rsid w:val="001F10F7"/>
    <w:rsid w:val="001F13CA"/>
    <w:rsid w:val="001F24B0"/>
    <w:rsid w:val="001F35EA"/>
    <w:rsid w:val="001F3DB9"/>
    <w:rsid w:val="001F45A4"/>
    <w:rsid w:val="001F464A"/>
    <w:rsid w:val="001F491C"/>
    <w:rsid w:val="001F4B15"/>
    <w:rsid w:val="001F4BA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41B2"/>
    <w:rsid w:val="00214B50"/>
    <w:rsid w:val="00214BA3"/>
    <w:rsid w:val="00215A82"/>
    <w:rsid w:val="00215E32"/>
    <w:rsid w:val="00215F36"/>
    <w:rsid w:val="00216771"/>
    <w:rsid w:val="00217089"/>
    <w:rsid w:val="00217C41"/>
    <w:rsid w:val="002208B9"/>
    <w:rsid w:val="0022139A"/>
    <w:rsid w:val="00221F01"/>
    <w:rsid w:val="00222261"/>
    <w:rsid w:val="00223478"/>
    <w:rsid w:val="002239F2"/>
    <w:rsid w:val="00224133"/>
    <w:rsid w:val="00225508"/>
    <w:rsid w:val="00225570"/>
    <w:rsid w:val="00225888"/>
    <w:rsid w:val="00227097"/>
    <w:rsid w:val="00227A76"/>
    <w:rsid w:val="00231F3B"/>
    <w:rsid w:val="002323FE"/>
    <w:rsid w:val="00234C13"/>
    <w:rsid w:val="002369FD"/>
    <w:rsid w:val="00236A7E"/>
    <w:rsid w:val="0023760F"/>
    <w:rsid w:val="00237985"/>
    <w:rsid w:val="00240895"/>
    <w:rsid w:val="00241AD7"/>
    <w:rsid w:val="00244F8F"/>
    <w:rsid w:val="002470AC"/>
    <w:rsid w:val="0024720B"/>
    <w:rsid w:val="00247B04"/>
    <w:rsid w:val="002508C6"/>
    <w:rsid w:val="00252D47"/>
    <w:rsid w:val="002539AB"/>
    <w:rsid w:val="002545F7"/>
    <w:rsid w:val="00255A8B"/>
    <w:rsid w:val="0026197A"/>
    <w:rsid w:val="00262D56"/>
    <w:rsid w:val="00263002"/>
    <w:rsid w:val="00263092"/>
    <w:rsid w:val="00263DA5"/>
    <w:rsid w:val="002643E0"/>
    <w:rsid w:val="002662A5"/>
    <w:rsid w:val="00267202"/>
    <w:rsid w:val="002674D1"/>
    <w:rsid w:val="00270171"/>
    <w:rsid w:val="00270F98"/>
    <w:rsid w:val="00272D83"/>
    <w:rsid w:val="00273257"/>
    <w:rsid w:val="00273FA9"/>
    <w:rsid w:val="00274A4A"/>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AAB"/>
    <w:rsid w:val="002A4A61"/>
    <w:rsid w:val="002A4C48"/>
    <w:rsid w:val="002A55B1"/>
    <w:rsid w:val="002A7011"/>
    <w:rsid w:val="002B013C"/>
    <w:rsid w:val="002B0983"/>
    <w:rsid w:val="002B0A71"/>
    <w:rsid w:val="002B17C1"/>
    <w:rsid w:val="002B31AE"/>
    <w:rsid w:val="002B5901"/>
    <w:rsid w:val="002B5973"/>
    <w:rsid w:val="002B6A98"/>
    <w:rsid w:val="002C271D"/>
    <w:rsid w:val="002C2A2B"/>
    <w:rsid w:val="002C49D8"/>
    <w:rsid w:val="002C4FE6"/>
    <w:rsid w:val="002C5DF0"/>
    <w:rsid w:val="002C6B4F"/>
    <w:rsid w:val="002C6CFB"/>
    <w:rsid w:val="002C72E1"/>
    <w:rsid w:val="002D001B"/>
    <w:rsid w:val="002D1D40"/>
    <w:rsid w:val="002D3073"/>
    <w:rsid w:val="002D453E"/>
    <w:rsid w:val="002D518F"/>
    <w:rsid w:val="002D5D5C"/>
    <w:rsid w:val="002D6F6A"/>
    <w:rsid w:val="002D7746"/>
    <w:rsid w:val="002D7ED5"/>
    <w:rsid w:val="002E1B18"/>
    <w:rsid w:val="002E2017"/>
    <w:rsid w:val="002E340A"/>
    <w:rsid w:val="002E4D5E"/>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382C"/>
    <w:rsid w:val="00304FB7"/>
    <w:rsid w:val="00305D6E"/>
    <w:rsid w:val="0030782E"/>
    <w:rsid w:val="00307F5F"/>
    <w:rsid w:val="00310EA5"/>
    <w:rsid w:val="00313A31"/>
    <w:rsid w:val="003159F2"/>
    <w:rsid w:val="00315B52"/>
    <w:rsid w:val="00315D5C"/>
    <w:rsid w:val="00315DE7"/>
    <w:rsid w:val="00317A7D"/>
    <w:rsid w:val="00320149"/>
    <w:rsid w:val="00320ED2"/>
    <w:rsid w:val="003213D0"/>
    <w:rsid w:val="003214E2"/>
    <w:rsid w:val="003222DD"/>
    <w:rsid w:val="003248C9"/>
    <w:rsid w:val="00324BB2"/>
    <w:rsid w:val="0032540C"/>
    <w:rsid w:val="00325AB6"/>
    <w:rsid w:val="00326126"/>
    <w:rsid w:val="003267C0"/>
    <w:rsid w:val="0033057A"/>
    <w:rsid w:val="003308A8"/>
    <w:rsid w:val="00331749"/>
    <w:rsid w:val="00332A81"/>
    <w:rsid w:val="003348BC"/>
    <w:rsid w:val="00334DEA"/>
    <w:rsid w:val="00336F5F"/>
    <w:rsid w:val="00343554"/>
    <w:rsid w:val="003449F9"/>
    <w:rsid w:val="00344BB6"/>
    <w:rsid w:val="00344DA5"/>
    <w:rsid w:val="0034581F"/>
    <w:rsid w:val="0034592B"/>
    <w:rsid w:val="00346E79"/>
    <w:rsid w:val="003479E4"/>
    <w:rsid w:val="00347C43"/>
    <w:rsid w:val="0035002F"/>
    <w:rsid w:val="00350CA7"/>
    <w:rsid w:val="00350D39"/>
    <w:rsid w:val="0035213C"/>
    <w:rsid w:val="00352DC1"/>
    <w:rsid w:val="00353BD6"/>
    <w:rsid w:val="00355254"/>
    <w:rsid w:val="0035591D"/>
    <w:rsid w:val="00356265"/>
    <w:rsid w:val="00356419"/>
    <w:rsid w:val="00357F36"/>
    <w:rsid w:val="0036032B"/>
    <w:rsid w:val="00360C87"/>
    <w:rsid w:val="00361F5C"/>
    <w:rsid w:val="003622ED"/>
    <w:rsid w:val="003626AC"/>
    <w:rsid w:val="00362C5B"/>
    <w:rsid w:val="00362FDE"/>
    <w:rsid w:val="00363C6C"/>
    <w:rsid w:val="00366AF0"/>
    <w:rsid w:val="00367005"/>
    <w:rsid w:val="003713CA"/>
    <w:rsid w:val="0037201A"/>
    <w:rsid w:val="003729FC"/>
    <w:rsid w:val="00372FCA"/>
    <w:rsid w:val="00374C87"/>
    <w:rsid w:val="00374CBC"/>
    <w:rsid w:val="0037645F"/>
    <w:rsid w:val="003766B9"/>
    <w:rsid w:val="0037711C"/>
    <w:rsid w:val="0038161F"/>
    <w:rsid w:val="00381C86"/>
    <w:rsid w:val="00381F98"/>
    <w:rsid w:val="00382C54"/>
    <w:rsid w:val="0038326C"/>
    <w:rsid w:val="00383766"/>
    <w:rsid w:val="00383C03"/>
    <w:rsid w:val="0038516A"/>
    <w:rsid w:val="00385654"/>
    <w:rsid w:val="00385D77"/>
    <w:rsid w:val="00385FD6"/>
    <w:rsid w:val="0038601E"/>
    <w:rsid w:val="003901EE"/>
    <w:rsid w:val="0039069E"/>
    <w:rsid w:val="003906A1"/>
    <w:rsid w:val="00391845"/>
    <w:rsid w:val="003924F8"/>
    <w:rsid w:val="003945E3"/>
    <w:rsid w:val="00395A50"/>
    <w:rsid w:val="0039726A"/>
    <w:rsid w:val="0039787F"/>
    <w:rsid w:val="003A0955"/>
    <w:rsid w:val="003A12EA"/>
    <w:rsid w:val="003A161F"/>
    <w:rsid w:val="003A1693"/>
    <w:rsid w:val="003A1CC7"/>
    <w:rsid w:val="003A22E2"/>
    <w:rsid w:val="003A29E6"/>
    <w:rsid w:val="003A3196"/>
    <w:rsid w:val="003A36DB"/>
    <w:rsid w:val="003A478D"/>
    <w:rsid w:val="003A5BFF"/>
    <w:rsid w:val="003A6244"/>
    <w:rsid w:val="003A6AC1"/>
    <w:rsid w:val="003A74EB"/>
    <w:rsid w:val="003A7B64"/>
    <w:rsid w:val="003B03CE"/>
    <w:rsid w:val="003B4DAD"/>
    <w:rsid w:val="003B52F2"/>
    <w:rsid w:val="003B6329"/>
    <w:rsid w:val="003B6F60"/>
    <w:rsid w:val="003B76BD"/>
    <w:rsid w:val="003B798E"/>
    <w:rsid w:val="003C0452"/>
    <w:rsid w:val="003C239B"/>
    <w:rsid w:val="003C2B82"/>
    <w:rsid w:val="003C315D"/>
    <w:rsid w:val="003C32E2"/>
    <w:rsid w:val="003C47A5"/>
    <w:rsid w:val="003C47D1"/>
    <w:rsid w:val="003C56D8"/>
    <w:rsid w:val="003C58AE"/>
    <w:rsid w:val="003C719B"/>
    <w:rsid w:val="003C7267"/>
    <w:rsid w:val="003C74FF"/>
    <w:rsid w:val="003C7B46"/>
    <w:rsid w:val="003D1D90"/>
    <w:rsid w:val="003D220E"/>
    <w:rsid w:val="003D26A5"/>
    <w:rsid w:val="003D2CC1"/>
    <w:rsid w:val="003D3623"/>
    <w:rsid w:val="003D3F93"/>
    <w:rsid w:val="003D4734"/>
    <w:rsid w:val="003D4FEF"/>
    <w:rsid w:val="003D5013"/>
    <w:rsid w:val="003D5390"/>
    <w:rsid w:val="003D559C"/>
    <w:rsid w:val="003D5F14"/>
    <w:rsid w:val="003D664E"/>
    <w:rsid w:val="003D77A3"/>
    <w:rsid w:val="003D78F7"/>
    <w:rsid w:val="003D7BFD"/>
    <w:rsid w:val="003E32DF"/>
    <w:rsid w:val="003E3FAD"/>
    <w:rsid w:val="003E416D"/>
    <w:rsid w:val="003E4403"/>
    <w:rsid w:val="003E4E6C"/>
    <w:rsid w:val="003E5914"/>
    <w:rsid w:val="003E5916"/>
    <w:rsid w:val="003E5CD9"/>
    <w:rsid w:val="003E5DE7"/>
    <w:rsid w:val="003E667C"/>
    <w:rsid w:val="003E7414"/>
    <w:rsid w:val="003E7F99"/>
    <w:rsid w:val="003F0DE6"/>
    <w:rsid w:val="003F1281"/>
    <w:rsid w:val="003F156F"/>
    <w:rsid w:val="003F1EAF"/>
    <w:rsid w:val="003F2B96"/>
    <w:rsid w:val="003F2D6C"/>
    <w:rsid w:val="003F3F13"/>
    <w:rsid w:val="003F42D3"/>
    <w:rsid w:val="003F4633"/>
    <w:rsid w:val="003F64C8"/>
    <w:rsid w:val="003F6B76"/>
    <w:rsid w:val="003F773E"/>
    <w:rsid w:val="0040083C"/>
    <w:rsid w:val="004010D0"/>
    <w:rsid w:val="004014AE"/>
    <w:rsid w:val="0040235D"/>
    <w:rsid w:val="00403271"/>
    <w:rsid w:val="00403645"/>
    <w:rsid w:val="00403B13"/>
    <w:rsid w:val="004051EE"/>
    <w:rsid w:val="00407C5B"/>
    <w:rsid w:val="004110BE"/>
    <w:rsid w:val="0041147F"/>
    <w:rsid w:val="00411A99"/>
    <w:rsid w:val="00411C03"/>
    <w:rsid w:val="00411E59"/>
    <w:rsid w:val="004123D8"/>
    <w:rsid w:val="004136BE"/>
    <w:rsid w:val="0041562C"/>
    <w:rsid w:val="00415C55"/>
    <w:rsid w:val="00417EE7"/>
    <w:rsid w:val="0042023E"/>
    <w:rsid w:val="004209D5"/>
    <w:rsid w:val="00421159"/>
    <w:rsid w:val="00421A46"/>
    <w:rsid w:val="00422546"/>
    <w:rsid w:val="00422D5C"/>
    <w:rsid w:val="00423116"/>
    <w:rsid w:val="00423634"/>
    <w:rsid w:val="00423AC3"/>
    <w:rsid w:val="0042701C"/>
    <w:rsid w:val="00430648"/>
    <w:rsid w:val="00430E74"/>
    <w:rsid w:val="00431EBF"/>
    <w:rsid w:val="00432069"/>
    <w:rsid w:val="00432BF8"/>
    <w:rsid w:val="004339CB"/>
    <w:rsid w:val="004347D9"/>
    <w:rsid w:val="00435208"/>
    <w:rsid w:val="00437814"/>
    <w:rsid w:val="004378DC"/>
    <w:rsid w:val="004402C9"/>
    <w:rsid w:val="00440FF1"/>
    <w:rsid w:val="004410F5"/>
    <w:rsid w:val="004417F2"/>
    <w:rsid w:val="00442799"/>
    <w:rsid w:val="00443B14"/>
    <w:rsid w:val="00443FBF"/>
    <w:rsid w:val="004452DF"/>
    <w:rsid w:val="004507E7"/>
    <w:rsid w:val="00450CC0"/>
    <w:rsid w:val="0045288D"/>
    <w:rsid w:val="00453A44"/>
    <w:rsid w:val="00453E8C"/>
    <w:rsid w:val="00457028"/>
    <w:rsid w:val="00457E3B"/>
    <w:rsid w:val="00457FA3"/>
    <w:rsid w:val="0046086C"/>
    <w:rsid w:val="00461C2E"/>
    <w:rsid w:val="00462172"/>
    <w:rsid w:val="0046397B"/>
    <w:rsid w:val="00466206"/>
    <w:rsid w:val="00466B33"/>
    <w:rsid w:val="00466EEB"/>
    <w:rsid w:val="0047008E"/>
    <w:rsid w:val="00470581"/>
    <w:rsid w:val="00470A28"/>
    <w:rsid w:val="004718BD"/>
    <w:rsid w:val="004721EF"/>
    <w:rsid w:val="0047267B"/>
    <w:rsid w:val="00472EA0"/>
    <w:rsid w:val="004731B3"/>
    <w:rsid w:val="00473D5B"/>
    <w:rsid w:val="00475A71"/>
    <w:rsid w:val="00475D9E"/>
    <w:rsid w:val="00476A4C"/>
    <w:rsid w:val="00476DE3"/>
    <w:rsid w:val="00476F40"/>
    <w:rsid w:val="004804A4"/>
    <w:rsid w:val="004821A5"/>
    <w:rsid w:val="004828D5"/>
    <w:rsid w:val="00482AD0"/>
    <w:rsid w:val="00482AF6"/>
    <w:rsid w:val="00484651"/>
    <w:rsid w:val="0048577B"/>
    <w:rsid w:val="00486EB3"/>
    <w:rsid w:val="004871DF"/>
    <w:rsid w:val="00487778"/>
    <w:rsid w:val="00491CAF"/>
    <w:rsid w:val="00492A82"/>
    <w:rsid w:val="00492D28"/>
    <w:rsid w:val="004943BA"/>
    <w:rsid w:val="0049468A"/>
    <w:rsid w:val="00495DAB"/>
    <w:rsid w:val="00495F26"/>
    <w:rsid w:val="004967AA"/>
    <w:rsid w:val="00496D4F"/>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5E63"/>
    <w:rsid w:val="004B7780"/>
    <w:rsid w:val="004C0BD8"/>
    <w:rsid w:val="004C0F0A"/>
    <w:rsid w:val="004C3C2A"/>
    <w:rsid w:val="004C695B"/>
    <w:rsid w:val="004C6C29"/>
    <w:rsid w:val="004C75A4"/>
    <w:rsid w:val="004C7CE0"/>
    <w:rsid w:val="004D03A1"/>
    <w:rsid w:val="004D071D"/>
    <w:rsid w:val="004D0F1C"/>
    <w:rsid w:val="004D2D75"/>
    <w:rsid w:val="004D4450"/>
    <w:rsid w:val="004D4D0B"/>
    <w:rsid w:val="004D5F1F"/>
    <w:rsid w:val="004D6AB7"/>
    <w:rsid w:val="004D6BE8"/>
    <w:rsid w:val="004D6ED8"/>
    <w:rsid w:val="004D7188"/>
    <w:rsid w:val="004E0097"/>
    <w:rsid w:val="004E0209"/>
    <w:rsid w:val="004E040B"/>
    <w:rsid w:val="004E19B8"/>
    <w:rsid w:val="004E2A0B"/>
    <w:rsid w:val="004E4538"/>
    <w:rsid w:val="004E46DF"/>
    <w:rsid w:val="004E4B5B"/>
    <w:rsid w:val="004E552C"/>
    <w:rsid w:val="004E66C3"/>
    <w:rsid w:val="004E7E34"/>
    <w:rsid w:val="004F0CB7"/>
    <w:rsid w:val="004F1091"/>
    <w:rsid w:val="004F28D5"/>
    <w:rsid w:val="004F4564"/>
    <w:rsid w:val="004F48F4"/>
    <w:rsid w:val="004F4BBB"/>
    <w:rsid w:val="004F5A90"/>
    <w:rsid w:val="004F6DD9"/>
    <w:rsid w:val="004F74F8"/>
    <w:rsid w:val="005004EC"/>
    <w:rsid w:val="00500EC6"/>
    <w:rsid w:val="0050128F"/>
    <w:rsid w:val="00501E52"/>
    <w:rsid w:val="005023E3"/>
    <w:rsid w:val="00502F8D"/>
    <w:rsid w:val="005031F6"/>
    <w:rsid w:val="00503796"/>
    <w:rsid w:val="00503BF1"/>
    <w:rsid w:val="00504958"/>
    <w:rsid w:val="00504AA2"/>
    <w:rsid w:val="00505103"/>
    <w:rsid w:val="005065EB"/>
    <w:rsid w:val="00506863"/>
    <w:rsid w:val="005072B6"/>
    <w:rsid w:val="00507500"/>
    <w:rsid w:val="0050752C"/>
    <w:rsid w:val="00507B1D"/>
    <w:rsid w:val="0051035D"/>
    <w:rsid w:val="00510E4E"/>
    <w:rsid w:val="00511873"/>
    <w:rsid w:val="00511BE3"/>
    <w:rsid w:val="00513528"/>
    <w:rsid w:val="00514D2B"/>
    <w:rsid w:val="0051588E"/>
    <w:rsid w:val="0051673C"/>
    <w:rsid w:val="00517ED6"/>
    <w:rsid w:val="00520559"/>
    <w:rsid w:val="00520B8C"/>
    <w:rsid w:val="0052151C"/>
    <w:rsid w:val="00522A49"/>
    <w:rsid w:val="00522B9D"/>
    <w:rsid w:val="005235B6"/>
    <w:rsid w:val="00523B85"/>
    <w:rsid w:val="005243B4"/>
    <w:rsid w:val="00525A98"/>
    <w:rsid w:val="00525FEE"/>
    <w:rsid w:val="00527489"/>
    <w:rsid w:val="00527BB3"/>
    <w:rsid w:val="00531734"/>
    <w:rsid w:val="0053254A"/>
    <w:rsid w:val="0053422A"/>
    <w:rsid w:val="0053566B"/>
    <w:rsid w:val="00540657"/>
    <w:rsid w:val="005406D1"/>
    <w:rsid w:val="00540A28"/>
    <w:rsid w:val="0054235E"/>
    <w:rsid w:val="00543A77"/>
    <w:rsid w:val="0054425D"/>
    <w:rsid w:val="005442D3"/>
    <w:rsid w:val="00544B61"/>
    <w:rsid w:val="00553B4F"/>
    <w:rsid w:val="00553C7D"/>
    <w:rsid w:val="0055459B"/>
    <w:rsid w:val="005546A4"/>
    <w:rsid w:val="00554995"/>
    <w:rsid w:val="00554EEF"/>
    <w:rsid w:val="00555215"/>
    <w:rsid w:val="00555486"/>
    <w:rsid w:val="005555B2"/>
    <w:rsid w:val="00556040"/>
    <w:rsid w:val="00556617"/>
    <w:rsid w:val="00561ADD"/>
    <w:rsid w:val="00562627"/>
    <w:rsid w:val="00562C79"/>
    <w:rsid w:val="0056327A"/>
    <w:rsid w:val="00563B85"/>
    <w:rsid w:val="005671F7"/>
    <w:rsid w:val="00567934"/>
    <w:rsid w:val="005702B6"/>
    <w:rsid w:val="005703A1"/>
    <w:rsid w:val="0057046A"/>
    <w:rsid w:val="005712BF"/>
    <w:rsid w:val="00571574"/>
    <w:rsid w:val="00571583"/>
    <w:rsid w:val="00572BF3"/>
    <w:rsid w:val="00572E7A"/>
    <w:rsid w:val="00574541"/>
    <w:rsid w:val="00574757"/>
    <w:rsid w:val="00580C7C"/>
    <w:rsid w:val="00583212"/>
    <w:rsid w:val="00584338"/>
    <w:rsid w:val="00585D8F"/>
    <w:rsid w:val="00586072"/>
    <w:rsid w:val="0058644C"/>
    <w:rsid w:val="005868C2"/>
    <w:rsid w:val="00587F10"/>
    <w:rsid w:val="00590A65"/>
    <w:rsid w:val="00591351"/>
    <w:rsid w:val="00595AFA"/>
    <w:rsid w:val="00596243"/>
    <w:rsid w:val="00596413"/>
    <w:rsid w:val="00596B6A"/>
    <w:rsid w:val="00597696"/>
    <w:rsid w:val="005A09A7"/>
    <w:rsid w:val="005A16CF"/>
    <w:rsid w:val="005A1A3D"/>
    <w:rsid w:val="005A1D61"/>
    <w:rsid w:val="005A23DB"/>
    <w:rsid w:val="005A2ECA"/>
    <w:rsid w:val="005A4504"/>
    <w:rsid w:val="005A69C4"/>
    <w:rsid w:val="005A6BC3"/>
    <w:rsid w:val="005B03DA"/>
    <w:rsid w:val="005B151D"/>
    <w:rsid w:val="005B2BA0"/>
    <w:rsid w:val="005B31EA"/>
    <w:rsid w:val="005B34A6"/>
    <w:rsid w:val="005B53A0"/>
    <w:rsid w:val="005B55BC"/>
    <w:rsid w:val="005B55FB"/>
    <w:rsid w:val="005B6C67"/>
    <w:rsid w:val="005B727A"/>
    <w:rsid w:val="005C0413"/>
    <w:rsid w:val="005C0CBC"/>
    <w:rsid w:val="005C4204"/>
    <w:rsid w:val="005C45E7"/>
    <w:rsid w:val="005C6389"/>
    <w:rsid w:val="005C6823"/>
    <w:rsid w:val="005D0C43"/>
    <w:rsid w:val="005D1461"/>
    <w:rsid w:val="005D17BE"/>
    <w:rsid w:val="005D33B5"/>
    <w:rsid w:val="005D397D"/>
    <w:rsid w:val="005D3F28"/>
    <w:rsid w:val="005D5C6E"/>
    <w:rsid w:val="005D74B0"/>
    <w:rsid w:val="005D7951"/>
    <w:rsid w:val="005E2305"/>
    <w:rsid w:val="005E3E49"/>
    <w:rsid w:val="005E4E9C"/>
    <w:rsid w:val="005E58D3"/>
    <w:rsid w:val="005E768D"/>
    <w:rsid w:val="005E7B13"/>
    <w:rsid w:val="005F00B1"/>
    <w:rsid w:val="005F00E7"/>
    <w:rsid w:val="005F19DD"/>
    <w:rsid w:val="005F2202"/>
    <w:rsid w:val="005F23B2"/>
    <w:rsid w:val="005F47C8"/>
    <w:rsid w:val="005F4AD8"/>
    <w:rsid w:val="005F5ADA"/>
    <w:rsid w:val="005F695C"/>
    <w:rsid w:val="005F71B8"/>
    <w:rsid w:val="005F72AE"/>
    <w:rsid w:val="005F7C51"/>
    <w:rsid w:val="00600A10"/>
    <w:rsid w:val="00610293"/>
    <w:rsid w:val="006104BB"/>
    <w:rsid w:val="006111B6"/>
    <w:rsid w:val="006117D4"/>
    <w:rsid w:val="00612605"/>
    <w:rsid w:val="00615E8C"/>
    <w:rsid w:val="00616084"/>
    <w:rsid w:val="00616288"/>
    <w:rsid w:val="00620F63"/>
    <w:rsid w:val="00621286"/>
    <w:rsid w:val="0062254C"/>
    <w:rsid w:val="0062298E"/>
    <w:rsid w:val="00622A67"/>
    <w:rsid w:val="00622D08"/>
    <w:rsid w:val="0062350A"/>
    <w:rsid w:val="0062440B"/>
    <w:rsid w:val="00624F1A"/>
    <w:rsid w:val="006254B0"/>
    <w:rsid w:val="00625C33"/>
    <w:rsid w:val="00626D26"/>
    <w:rsid w:val="006302F7"/>
    <w:rsid w:val="006307C2"/>
    <w:rsid w:val="00630EC2"/>
    <w:rsid w:val="00631EB7"/>
    <w:rsid w:val="00633A8F"/>
    <w:rsid w:val="006346CB"/>
    <w:rsid w:val="00635200"/>
    <w:rsid w:val="006362D2"/>
    <w:rsid w:val="00636633"/>
    <w:rsid w:val="0063727C"/>
    <w:rsid w:val="00637995"/>
    <w:rsid w:val="00637D47"/>
    <w:rsid w:val="006416FF"/>
    <w:rsid w:val="00644E29"/>
    <w:rsid w:val="0064617E"/>
    <w:rsid w:val="00646871"/>
    <w:rsid w:val="00651442"/>
    <w:rsid w:val="00651FCD"/>
    <w:rsid w:val="006548B7"/>
    <w:rsid w:val="00654B3B"/>
    <w:rsid w:val="00655B03"/>
    <w:rsid w:val="00656413"/>
    <w:rsid w:val="00656882"/>
    <w:rsid w:val="00657061"/>
    <w:rsid w:val="00657363"/>
    <w:rsid w:val="00657539"/>
    <w:rsid w:val="00657DBD"/>
    <w:rsid w:val="006600CB"/>
    <w:rsid w:val="00660ACE"/>
    <w:rsid w:val="00660F53"/>
    <w:rsid w:val="00662343"/>
    <w:rsid w:val="0066275F"/>
    <w:rsid w:val="0066479C"/>
    <w:rsid w:val="0066483B"/>
    <w:rsid w:val="00664888"/>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D8"/>
    <w:rsid w:val="0068429C"/>
    <w:rsid w:val="00685816"/>
    <w:rsid w:val="006861D2"/>
    <w:rsid w:val="0068737C"/>
    <w:rsid w:val="00687476"/>
    <w:rsid w:val="0068750C"/>
    <w:rsid w:val="0069038E"/>
    <w:rsid w:val="00690EB5"/>
    <w:rsid w:val="006925B5"/>
    <w:rsid w:val="00692FAE"/>
    <w:rsid w:val="0069501E"/>
    <w:rsid w:val="006976B8"/>
    <w:rsid w:val="00697C41"/>
    <w:rsid w:val="00697E1B"/>
    <w:rsid w:val="006A3117"/>
    <w:rsid w:val="006A3A0E"/>
    <w:rsid w:val="006A3EB3"/>
    <w:rsid w:val="006A4F60"/>
    <w:rsid w:val="006A503E"/>
    <w:rsid w:val="006A59BC"/>
    <w:rsid w:val="006A612E"/>
    <w:rsid w:val="006A67EB"/>
    <w:rsid w:val="006A6A83"/>
    <w:rsid w:val="006A7C3D"/>
    <w:rsid w:val="006A7F86"/>
    <w:rsid w:val="006B217D"/>
    <w:rsid w:val="006B3918"/>
    <w:rsid w:val="006C0178"/>
    <w:rsid w:val="006C063A"/>
    <w:rsid w:val="006C1785"/>
    <w:rsid w:val="006C1FA8"/>
    <w:rsid w:val="006C2C97"/>
    <w:rsid w:val="006C31A8"/>
    <w:rsid w:val="006C3C41"/>
    <w:rsid w:val="006C41F1"/>
    <w:rsid w:val="006C4292"/>
    <w:rsid w:val="006C5695"/>
    <w:rsid w:val="006C7DF9"/>
    <w:rsid w:val="006D3377"/>
    <w:rsid w:val="006D3E5E"/>
    <w:rsid w:val="006D4C00"/>
    <w:rsid w:val="006D5362"/>
    <w:rsid w:val="006D580D"/>
    <w:rsid w:val="006D6995"/>
    <w:rsid w:val="006D6DCA"/>
    <w:rsid w:val="006D7007"/>
    <w:rsid w:val="006E181A"/>
    <w:rsid w:val="006E21CA"/>
    <w:rsid w:val="006E2A5A"/>
    <w:rsid w:val="006E2D44"/>
    <w:rsid w:val="006E45C3"/>
    <w:rsid w:val="006E618D"/>
    <w:rsid w:val="006E753D"/>
    <w:rsid w:val="006F14CD"/>
    <w:rsid w:val="006F358B"/>
    <w:rsid w:val="006F36A8"/>
    <w:rsid w:val="006F3DD4"/>
    <w:rsid w:val="006F6E4C"/>
    <w:rsid w:val="006F7984"/>
    <w:rsid w:val="00700354"/>
    <w:rsid w:val="00702CA2"/>
    <w:rsid w:val="007045BD"/>
    <w:rsid w:val="007074D4"/>
    <w:rsid w:val="00711472"/>
    <w:rsid w:val="00711E05"/>
    <w:rsid w:val="007121E9"/>
    <w:rsid w:val="00712FBC"/>
    <w:rsid w:val="00714DE0"/>
    <w:rsid w:val="00715091"/>
    <w:rsid w:val="007164A7"/>
    <w:rsid w:val="00716DFF"/>
    <w:rsid w:val="00717211"/>
    <w:rsid w:val="00717549"/>
    <w:rsid w:val="00721A60"/>
    <w:rsid w:val="007220CF"/>
    <w:rsid w:val="00723821"/>
    <w:rsid w:val="00724275"/>
    <w:rsid w:val="00724942"/>
    <w:rsid w:val="00727341"/>
    <w:rsid w:val="00727AAE"/>
    <w:rsid w:val="00727C63"/>
    <w:rsid w:val="00727E1D"/>
    <w:rsid w:val="00730B92"/>
    <w:rsid w:val="00734AC1"/>
    <w:rsid w:val="00734C35"/>
    <w:rsid w:val="00734F1A"/>
    <w:rsid w:val="00736065"/>
    <w:rsid w:val="00736C8F"/>
    <w:rsid w:val="0074006F"/>
    <w:rsid w:val="00741D75"/>
    <w:rsid w:val="007421CA"/>
    <w:rsid w:val="0074621F"/>
    <w:rsid w:val="007463FB"/>
    <w:rsid w:val="007468A0"/>
    <w:rsid w:val="007513CD"/>
    <w:rsid w:val="00751F14"/>
    <w:rsid w:val="0075273F"/>
    <w:rsid w:val="00752D8F"/>
    <w:rsid w:val="0075419F"/>
    <w:rsid w:val="007546E8"/>
    <w:rsid w:val="00755D22"/>
    <w:rsid w:val="007571C4"/>
    <w:rsid w:val="00760099"/>
    <w:rsid w:val="0076076B"/>
    <w:rsid w:val="0076096A"/>
    <w:rsid w:val="00760E8D"/>
    <w:rsid w:val="0076196C"/>
    <w:rsid w:val="00766B1A"/>
    <w:rsid w:val="00766DFE"/>
    <w:rsid w:val="00772027"/>
    <w:rsid w:val="007724D5"/>
    <w:rsid w:val="00773B49"/>
    <w:rsid w:val="007740C0"/>
    <w:rsid w:val="0077583A"/>
    <w:rsid w:val="0077584D"/>
    <w:rsid w:val="0077797F"/>
    <w:rsid w:val="00780B5D"/>
    <w:rsid w:val="007828FA"/>
    <w:rsid w:val="00783B46"/>
    <w:rsid w:val="00784800"/>
    <w:rsid w:val="00786A15"/>
    <w:rsid w:val="00790DCF"/>
    <w:rsid w:val="007914E4"/>
    <w:rsid w:val="007914F3"/>
    <w:rsid w:val="00791F2A"/>
    <w:rsid w:val="00792041"/>
    <w:rsid w:val="007926D8"/>
    <w:rsid w:val="00792720"/>
    <w:rsid w:val="00792AE1"/>
    <w:rsid w:val="0079373D"/>
    <w:rsid w:val="007946B4"/>
    <w:rsid w:val="00794BC4"/>
    <w:rsid w:val="00794F1E"/>
    <w:rsid w:val="0079538C"/>
    <w:rsid w:val="007955EB"/>
    <w:rsid w:val="007957FB"/>
    <w:rsid w:val="00795C50"/>
    <w:rsid w:val="007A098E"/>
    <w:rsid w:val="007A149D"/>
    <w:rsid w:val="007A21E1"/>
    <w:rsid w:val="007A5765"/>
    <w:rsid w:val="007A5B89"/>
    <w:rsid w:val="007A77FC"/>
    <w:rsid w:val="007B058E"/>
    <w:rsid w:val="007B0864"/>
    <w:rsid w:val="007B0E05"/>
    <w:rsid w:val="007B2BDF"/>
    <w:rsid w:val="007B5965"/>
    <w:rsid w:val="007B5DB4"/>
    <w:rsid w:val="007C0795"/>
    <w:rsid w:val="007C08C4"/>
    <w:rsid w:val="007C13AC"/>
    <w:rsid w:val="007C14AD"/>
    <w:rsid w:val="007C58A5"/>
    <w:rsid w:val="007C6C61"/>
    <w:rsid w:val="007C6D34"/>
    <w:rsid w:val="007C75A0"/>
    <w:rsid w:val="007D08BB"/>
    <w:rsid w:val="007D0EF9"/>
    <w:rsid w:val="007D1085"/>
    <w:rsid w:val="007D166B"/>
    <w:rsid w:val="007D1926"/>
    <w:rsid w:val="007D38EA"/>
    <w:rsid w:val="007D3C15"/>
    <w:rsid w:val="007D4A62"/>
    <w:rsid w:val="007D4D44"/>
    <w:rsid w:val="007D4EE9"/>
    <w:rsid w:val="007D50FF"/>
    <w:rsid w:val="007D58A9"/>
    <w:rsid w:val="007D592F"/>
    <w:rsid w:val="007D5BA9"/>
    <w:rsid w:val="007D6B5D"/>
    <w:rsid w:val="007D7FFC"/>
    <w:rsid w:val="007E078C"/>
    <w:rsid w:val="007E21DF"/>
    <w:rsid w:val="007E3F48"/>
    <w:rsid w:val="007E41CB"/>
    <w:rsid w:val="007E5479"/>
    <w:rsid w:val="007E5F8E"/>
    <w:rsid w:val="007E63C8"/>
    <w:rsid w:val="007E6B46"/>
    <w:rsid w:val="007E79A4"/>
    <w:rsid w:val="007F0543"/>
    <w:rsid w:val="007F072E"/>
    <w:rsid w:val="007F1A4E"/>
    <w:rsid w:val="007F2366"/>
    <w:rsid w:val="007F3B61"/>
    <w:rsid w:val="007F6EC7"/>
    <w:rsid w:val="007F75A8"/>
    <w:rsid w:val="007F7EA7"/>
    <w:rsid w:val="008024A1"/>
    <w:rsid w:val="008027EC"/>
    <w:rsid w:val="00802FC5"/>
    <w:rsid w:val="0080335B"/>
    <w:rsid w:val="008077DC"/>
    <w:rsid w:val="0081078F"/>
    <w:rsid w:val="008117FD"/>
    <w:rsid w:val="00812782"/>
    <w:rsid w:val="008138C1"/>
    <w:rsid w:val="008143CA"/>
    <w:rsid w:val="00814940"/>
    <w:rsid w:val="008154D7"/>
    <w:rsid w:val="00815DA5"/>
    <w:rsid w:val="00816255"/>
    <w:rsid w:val="00816B48"/>
    <w:rsid w:val="00817C21"/>
    <w:rsid w:val="00820432"/>
    <w:rsid w:val="008204A2"/>
    <w:rsid w:val="008208CB"/>
    <w:rsid w:val="00820B60"/>
    <w:rsid w:val="00821363"/>
    <w:rsid w:val="0082174C"/>
    <w:rsid w:val="00822070"/>
    <w:rsid w:val="008220E3"/>
    <w:rsid w:val="00822142"/>
    <w:rsid w:val="00822EA3"/>
    <w:rsid w:val="00822F3F"/>
    <w:rsid w:val="0082426B"/>
    <w:rsid w:val="0082437A"/>
    <w:rsid w:val="0082502E"/>
    <w:rsid w:val="00830ACB"/>
    <w:rsid w:val="0083127F"/>
    <w:rsid w:val="008312B9"/>
    <w:rsid w:val="00831EDC"/>
    <w:rsid w:val="00831FD7"/>
    <w:rsid w:val="00832700"/>
    <w:rsid w:val="00832898"/>
    <w:rsid w:val="008332BC"/>
    <w:rsid w:val="0083420E"/>
    <w:rsid w:val="008350AF"/>
    <w:rsid w:val="00835499"/>
    <w:rsid w:val="00835A0A"/>
    <w:rsid w:val="00835ECD"/>
    <w:rsid w:val="008369E5"/>
    <w:rsid w:val="008377E3"/>
    <w:rsid w:val="008378E7"/>
    <w:rsid w:val="00840667"/>
    <w:rsid w:val="0084171B"/>
    <w:rsid w:val="00842C5E"/>
    <w:rsid w:val="00843219"/>
    <w:rsid w:val="008445B9"/>
    <w:rsid w:val="00845E60"/>
    <w:rsid w:val="00846163"/>
    <w:rsid w:val="00850365"/>
    <w:rsid w:val="00850566"/>
    <w:rsid w:val="00852B3C"/>
    <w:rsid w:val="008532E6"/>
    <w:rsid w:val="00853FF2"/>
    <w:rsid w:val="008558D5"/>
    <w:rsid w:val="00855910"/>
    <w:rsid w:val="00856479"/>
    <w:rsid w:val="0085795D"/>
    <w:rsid w:val="00862936"/>
    <w:rsid w:val="0086745D"/>
    <w:rsid w:val="00870875"/>
    <w:rsid w:val="00870AE4"/>
    <w:rsid w:val="00870BF0"/>
    <w:rsid w:val="008716D8"/>
    <w:rsid w:val="0087408A"/>
    <w:rsid w:val="00874E09"/>
    <w:rsid w:val="00875ABA"/>
    <w:rsid w:val="00876EAC"/>
    <w:rsid w:val="008771D6"/>
    <w:rsid w:val="008776B0"/>
    <w:rsid w:val="00880098"/>
    <w:rsid w:val="0088012D"/>
    <w:rsid w:val="00881C47"/>
    <w:rsid w:val="00882F6E"/>
    <w:rsid w:val="008831D9"/>
    <w:rsid w:val="00884237"/>
    <w:rsid w:val="00885F96"/>
    <w:rsid w:val="00887583"/>
    <w:rsid w:val="008909A8"/>
    <w:rsid w:val="00890F14"/>
    <w:rsid w:val="00891445"/>
    <w:rsid w:val="00892781"/>
    <w:rsid w:val="008939BF"/>
    <w:rsid w:val="00895A28"/>
    <w:rsid w:val="00897183"/>
    <w:rsid w:val="008A2992"/>
    <w:rsid w:val="008A5AFD"/>
    <w:rsid w:val="008A5CE8"/>
    <w:rsid w:val="008A6CD4"/>
    <w:rsid w:val="008A718B"/>
    <w:rsid w:val="008A788A"/>
    <w:rsid w:val="008B47B4"/>
    <w:rsid w:val="008B4925"/>
    <w:rsid w:val="008B5396"/>
    <w:rsid w:val="008B581F"/>
    <w:rsid w:val="008C0D7E"/>
    <w:rsid w:val="008C0FD0"/>
    <w:rsid w:val="008C16CC"/>
    <w:rsid w:val="008C31E7"/>
    <w:rsid w:val="008C3418"/>
    <w:rsid w:val="008C4913"/>
    <w:rsid w:val="008C4AB5"/>
    <w:rsid w:val="008C4B46"/>
    <w:rsid w:val="008C5478"/>
    <w:rsid w:val="008C57E5"/>
    <w:rsid w:val="008C5AD6"/>
    <w:rsid w:val="008C5D4E"/>
    <w:rsid w:val="008C607E"/>
    <w:rsid w:val="008C7A4B"/>
    <w:rsid w:val="008D0052"/>
    <w:rsid w:val="008D0C05"/>
    <w:rsid w:val="008D1542"/>
    <w:rsid w:val="008D3AFB"/>
    <w:rsid w:val="008D668D"/>
    <w:rsid w:val="008D6CB2"/>
    <w:rsid w:val="008D70B8"/>
    <w:rsid w:val="008D71CE"/>
    <w:rsid w:val="008D7504"/>
    <w:rsid w:val="008E0383"/>
    <w:rsid w:val="008E0E94"/>
    <w:rsid w:val="008E0ECD"/>
    <w:rsid w:val="008E1234"/>
    <w:rsid w:val="008E18A5"/>
    <w:rsid w:val="008E197A"/>
    <w:rsid w:val="008E444B"/>
    <w:rsid w:val="008E5787"/>
    <w:rsid w:val="008F039B"/>
    <w:rsid w:val="008F1C67"/>
    <w:rsid w:val="008F238D"/>
    <w:rsid w:val="008F2611"/>
    <w:rsid w:val="008F4312"/>
    <w:rsid w:val="008F5784"/>
    <w:rsid w:val="009008D2"/>
    <w:rsid w:val="00904ED4"/>
    <w:rsid w:val="009057D2"/>
    <w:rsid w:val="00905A7F"/>
    <w:rsid w:val="00905B52"/>
    <w:rsid w:val="00906247"/>
    <w:rsid w:val="009064A2"/>
    <w:rsid w:val="00906819"/>
    <w:rsid w:val="009075E5"/>
    <w:rsid w:val="009107F3"/>
    <w:rsid w:val="00910F8F"/>
    <w:rsid w:val="0091118D"/>
    <w:rsid w:val="009120AC"/>
    <w:rsid w:val="0091238C"/>
    <w:rsid w:val="0091261A"/>
    <w:rsid w:val="009128D3"/>
    <w:rsid w:val="00912ABC"/>
    <w:rsid w:val="00914B92"/>
    <w:rsid w:val="00915758"/>
    <w:rsid w:val="00917176"/>
    <w:rsid w:val="00920771"/>
    <w:rsid w:val="00920C8A"/>
    <w:rsid w:val="009218C3"/>
    <w:rsid w:val="009225A7"/>
    <w:rsid w:val="0092303E"/>
    <w:rsid w:val="00924D34"/>
    <w:rsid w:val="00926FBD"/>
    <w:rsid w:val="0092714F"/>
    <w:rsid w:val="009278D5"/>
    <w:rsid w:val="00927FEB"/>
    <w:rsid w:val="00932F94"/>
    <w:rsid w:val="00934BB2"/>
    <w:rsid w:val="00936D66"/>
    <w:rsid w:val="00937591"/>
    <w:rsid w:val="00937A90"/>
    <w:rsid w:val="0094033A"/>
    <w:rsid w:val="0094091B"/>
    <w:rsid w:val="009409F4"/>
    <w:rsid w:val="00940EA4"/>
    <w:rsid w:val="00941581"/>
    <w:rsid w:val="00943027"/>
    <w:rsid w:val="009441DB"/>
    <w:rsid w:val="00944591"/>
    <w:rsid w:val="009446D5"/>
    <w:rsid w:val="00944CAA"/>
    <w:rsid w:val="00944EF3"/>
    <w:rsid w:val="009459D6"/>
    <w:rsid w:val="00945D55"/>
    <w:rsid w:val="009460BB"/>
    <w:rsid w:val="00946444"/>
    <w:rsid w:val="00947FF8"/>
    <w:rsid w:val="0095165A"/>
    <w:rsid w:val="00951CE8"/>
    <w:rsid w:val="0095229D"/>
    <w:rsid w:val="00952D70"/>
    <w:rsid w:val="00953565"/>
    <w:rsid w:val="00954C90"/>
    <w:rsid w:val="00955A8E"/>
    <w:rsid w:val="0095758E"/>
    <w:rsid w:val="009578EA"/>
    <w:rsid w:val="00961347"/>
    <w:rsid w:val="00962377"/>
    <w:rsid w:val="00962886"/>
    <w:rsid w:val="00963830"/>
    <w:rsid w:val="00963FE2"/>
    <w:rsid w:val="00964681"/>
    <w:rsid w:val="00967FC7"/>
    <w:rsid w:val="009704BC"/>
    <w:rsid w:val="009723A1"/>
    <w:rsid w:val="00972E97"/>
    <w:rsid w:val="00973614"/>
    <w:rsid w:val="00973CC2"/>
    <w:rsid w:val="009742AB"/>
    <w:rsid w:val="009749B1"/>
    <w:rsid w:val="00975FBA"/>
    <w:rsid w:val="0097724C"/>
    <w:rsid w:val="00980866"/>
    <w:rsid w:val="00980D24"/>
    <w:rsid w:val="00982037"/>
    <w:rsid w:val="009824DF"/>
    <w:rsid w:val="0098358E"/>
    <w:rsid w:val="0098405A"/>
    <w:rsid w:val="0098426F"/>
    <w:rsid w:val="009865C0"/>
    <w:rsid w:val="009877D2"/>
    <w:rsid w:val="00987845"/>
    <w:rsid w:val="00990E5A"/>
    <w:rsid w:val="00991A93"/>
    <w:rsid w:val="00992223"/>
    <w:rsid w:val="00994683"/>
    <w:rsid w:val="009948C1"/>
    <w:rsid w:val="0099614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B09CD"/>
    <w:rsid w:val="009B0D82"/>
    <w:rsid w:val="009B2383"/>
    <w:rsid w:val="009B2392"/>
    <w:rsid w:val="009B4356"/>
    <w:rsid w:val="009C0566"/>
    <w:rsid w:val="009C23A8"/>
    <w:rsid w:val="009C2AC9"/>
    <w:rsid w:val="009C30AA"/>
    <w:rsid w:val="009C3954"/>
    <w:rsid w:val="009C3E86"/>
    <w:rsid w:val="009C41CD"/>
    <w:rsid w:val="009C43D1"/>
    <w:rsid w:val="009C457E"/>
    <w:rsid w:val="009C5608"/>
    <w:rsid w:val="009C59A6"/>
    <w:rsid w:val="009C6A52"/>
    <w:rsid w:val="009D0A30"/>
    <w:rsid w:val="009D0AB2"/>
    <w:rsid w:val="009D3276"/>
    <w:rsid w:val="009D444C"/>
    <w:rsid w:val="009D4525"/>
    <w:rsid w:val="009D473A"/>
    <w:rsid w:val="009D4B14"/>
    <w:rsid w:val="009D789D"/>
    <w:rsid w:val="009E096B"/>
    <w:rsid w:val="009E10B3"/>
    <w:rsid w:val="009E1533"/>
    <w:rsid w:val="009E2715"/>
    <w:rsid w:val="009E2785"/>
    <w:rsid w:val="009E4C1F"/>
    <w:rsid w:val="009E5718"/>
    <w:rsid w:val="009E5870"/>
    <w:rsid w:val="009F08F6"/>
    <w:rsid w:val="009F0CDB"/>
    <w:rsid w:val="009F17CA"/>
    <w:rsid w:val="009F379B"/>
    <w:rsid w:val="009F39CB"/>
    <w:rsid w:val="009F3F07"/>
    <w:rsid w:val="009F4C42"/>
    <w:rsid w:val="009F5117"/>
    <w:rsid w:val="009F579C"/>
    <w:rsid w:val="00A00A1F"/>
    <w:rsid w:val="00A00D34"/>
    <w:rsid w:val="00A00EE5"/>
    <w:rsid w:val="00A0127D"/>
    <w:rsid w:val="00A0173C"/>
    <w:rsid w:val="00A037A7"/>
    <w:rsid w:val="00A040EF"/>
    <w:rsid w:val="00A049E2"/>
    <w:rsid w:val="00A050B1"/>
    <w:rsid w:val="00A06AE1"/>
    <w:rsid w:val="00A070C0"/>
    <w:rsid w:val="00A07292"/>
    <w:rsid w:val="00A077D4"/>
    <w:rsid w:val="00A1134E"/>
    <w:rsid w:val="00A11F0B"/>
    <w:rsid w:val="00A1344B"/>
    <w:rsid w:val="00A13908"/>
    <w:rsid w:val="00A17B98"/>
    <w:rsid w:val="00A20076"/>
    <w:rsid w:val="00A219E7"/>
    <w:rsid w:val="00A21F02"/>
    <w:rsid w:val="00A2266F"/>
    <w:rsid w:val="00A2290B"/>
    <w:rsid w:val="00A229E4"/>
    <w:rsid w:val="00A2417A"/>
    <w:rsid w:val="00A246C2"/>
    <w:rsid w:val="00A26D8D"/>
    <w:rsid w:val="00A27692"/>
    <w:rsid w:val="00A31647"/>
    <w:rsid w:val="00A32C39"/>
    <w:rsid w:val="00A33980"/>
    <w:rsid w:val="00A3560F"/>
    <w:rsid w:val="00A35D4E"/>
    <w:rsid w:val="00A35DD1"/>
    <w:rsid w:val="00A36DC1"/>
    <w:rsid w:val="00A40884"/>
    <w:rsid w:val="00A40A07"/>
    <w:rsid w:val="00A42C28"/>
    <w:rsid w:val="00A42DF3"/>
    <w:rsid w:val="00A43AD8"/>
    <w:rsid w:val="00A43B6B"/>
    <w:rsid w:val="00A445D9"/>
    <w:rsid w:val="00A44CD5"/>
    <w:rsid w:val="00A45C7E"/>
    <w:rsid w:val="00A46AF0"/>
    <w:rsid w:val="00A477E6"/>
    <w:rsid w:val="00A4790E"/>
    <w:rsid w:val="00A47929"/>
    <w:rsid w:val="00A47C1B"/>
    <w:rsid w:val="00A515FC"/>
    <w:rsid w:val="00A51BD6"/>
    <w:rsid w:val="00A5337D"/>
    <w:rsid w:val="00A54E0F"/>
    <w:rsid w:val="00A55079"/>
    <w:rsid w:val="00A5564B"/>
    <w:rsid w:val="00A57C2D"/>
    <w:rsid w:val="00A57CE8"/>
    <w:rsid w:val="00A61F48"/>
    <w:rsid w:val="00A6270B"/>
    <w:rsid w:val="00A62DE2"/>
    <w:rsid w:val="00A6389A"/>
    <w:rsid w:val="00A63DC8"/>
    <w:rsid w:val="00A66CBC"/>
    <w:rsid w:val="00A7025D"/>
    <w:rsid w:val="00A70990"/>
    <w:rsid w:val="00A717AC"/>
    <w:rsid w:val="00A73F17"/>
    <w:rsid w:val="00A8091D"/>
    <w:rsid w:val="00A809AC"/>
    <w:rsid w:val="00A80E2F"/>
    <w:rsid w:val="00A81018"/>
    <w:rsid w:val="00A83582"/>
    <w:rsid w:val="00A841CC"/>
    <w:rsid w:val="00A844CE"/>
    <w:rsid w:val="00A84FE2"/>
    <w:rsid w:val="00A866B6"/>
    <w:rsid w:val="00A869D2"/>
    <w:rsid w:val="00A878E8"/>
    <w:rsid w:val="00A90385"/>
    <w:rsid w:val="00A903F3"/>
    <w:rsid w:val="00A9061B"/>
    <w:rsid w:val="00A91EAA"/>
    <w:rsid w:val="00A9264B"/>
    <w:rsid w:val="00A95E21"/>
    <w:rsid w:val="00A963A4"/>
    <w:rsid w:val="00A96DCC"/>
    <w:rsid w:val="00AA188F"/>
    <w:rsid w:val="00AA2B9C"/>
    <w:rsid w:val="00AA39EA"/>
    <w:rsid w:val="00AA3B7A"/>
    <w:rsid w:val="00AA3C3D"/>
    <w:rsid w:val="00AA53B0"/>
    <w:rsid w:val="00AA5F92"/>
    <w:rsid w:val="00AA63A9"/>
    <w:rsid w:val="00AA63DE"/>
    <w:rsid w:val="00AA6F19"/>
    <w:rsid w:val="00AA7E07"/>
    <w:rsid w:val="00AB0B3D"/>
    <w:rsid w:val="00AB1112"/>
    <w:rsid w:val="00AB1607"/>
    <w:rsid w:val="00AB17F6"/>
    <w:rsid w:val="00AB4292"/>
    <w:rsid w:val="00AB4E03"/>
    <w:rsid w:val="00AB601D"/>
    <w:rsid w:val="00AB7D26"/>
    <w:rsid w:val="00AC0237"/>
    <w:rsid w:val="00AC1B7C"/>
    <w:rsid w:val="00AC1BE9"/>
    <w:rsid w:val="00AC221D"/>
    <w:rsid w:val="00AC3A4B"/>
    <w:rsid w:val="00AC60C2"/>
    <w:rsid w:val="00AC76C6"/>
    <w:rsid w:val="00AD268D"/>
    <w:rsid w:val="00AD3749"/>
    <w:rsid w:val="00AD3F85"/>
    <w:rsid w:val="00AD6723"/>
    <w:rsid w:val="00AD6AE6"/>
    <w:rsid w:val="00AE1BE6"/>
    <w:rsid w:val="00AE2CDA"/>
    <w:rsid w:val="00AE5C36"/>
    <w:rsid w:val="00AE7BCF"/>
    <w:rsid w:val="00AE7D6D"/>
    <w:rsid w:val="00AF1262"/>
    <w:rsid w:val="00AF1B15"/>
    <w:rsid w:val="00AF1C91"/>
    <w:rsid w:val="00AF1D18"/>
    <w:rsid w:val="00AF298F"/>
    <w:rsid w:val="00AF476B"/>
    <w:rsid w:val="00AF4966"/>
    <w:rsid w:val="00AF5827"/>
    <w:rsid w:val="00AF6033"/>
    <w:rsid w:val="00AF794B"/>
    <w:rsid w:val="00B0051A"/>
    <w:rsid w:val="00B00CD6"/>
    <w:rsid w:val="00B01DEC"/>
    <w:rsid w:val="00B02797"/>
    <w:rsid w:val="00B02952"/>
    <w:rsid w:val="00B03DB7"/>
    <w:rsid w:val="00B04699"/>
    <w:rsid w:val="00B04957"/>
    <w:rsid w:val="00B04CB8"/>
    <w:rsid w:val="00B05435"/>
    <w:rsid w:val="00B073D5"/>
    <w:rsid w:val="00B07822"/>
    <w:rsid w:val="00B07F24"/>
    <w:rsid w:val="00B1077A"/>
    <w:rsid w:val="00B116A0"/>
    <w:rsid w:val="00B11981"/>
    <w:rsid w:val="00B15372"/>
    <w:rsid w:val="00B16515"/>
    <w:rsid w:val="00B17F46"/>
    <w:rsid w:val="00B20519"/>
    <w:rsid w:val="00B205C7"/>
    <w:rsid w:val="00B226B5"/>
    <w:rsid w:val="00B22C00"/>
    <w:rsid w:val="00B22FEF"/>
    <w:rsid w:val="00B2361F"/>
    <w:rsid w:val="00B2552B"/>
    <w:rsid w:val="00B25D0E"/>
    <w:rsid w:val="00B2692B"/>
    <w:rsid w:val="00B2718B"/>
    <w:rsid w:val="00B27871"/>
    <w:rsid w:val="00B3040A"/>
    <w:rsid w:val="00B30FCA"/>
    <w:rsid w:val="00B32585"/>
    <w:rsid w:val="00B348D8"/>
    <w:rsid w:val="00B34C81"/>
    <w:rsid w:val="00B34F98"/>
    <w:rsid w:val="00B350FD"/>
    <w:rsid w:val="00B35209"/>
    <w:rsid w:val="00B35ECD"/>
    <w:rsid w:val="00B40221"/>
    <w:rsid w:val="00B41FC5"/>
    <w:rsid w:val="00B422A1"/>
    <w:rsid w:val="00B447D8"/>
    <w:rsid w:val="00B4501C"/>
    <w:rsid w:val="00B45A5E"/>
    <w:rsid w:val="00B51003"/>
    <w:rsid w:val="00B51194"/>
    <w:rsid w:val="00B52374"/>
    <w:rsid w:val="00B5292B"/>
    <w:rsid w:val="00B52A96"/>
    <w:rsid w:val="00B53311"/>
    <w:rsid w:val="00B5499F"/>
    <w:rsid w:val="00B54BCB"/>
    <w:rsid w:val="00B56B13"/>
    <w:rsid w:val="00B5776D"/>
    <w:rsid w:val="00B60DD2"/>
    <w:rsid w:val="00B6166F"/>
    <w:rsid w:val="00B626F0"/>
    <w:rsid w:val="00B62B65"/>
    <w:rsid w:val="00B636A7"/>
    <w:rsid w:val="00B637F9"/>
    <w:rsid w:val="00B63974"/>
    <w:rsid w:val="00B63977"/>
    <w:rsid w:val="00B63F1C"/>
    <w:rsid w:val="00B65F8D"/>
    <w:rsid w:val="00B661D7"/>
    <w:rsid w:val="00B662F9"/>
    <w:rsid w:val="00B7006B"/>
    <w:rsid w:val="00B714BA"/>
    <w:rsid w:val="00B71596"/>
    <w:rsid w:val="00B73C63"/>
    <w:rsid w:val="00B74E3D"/>
    <w:rsid w:val="00B753D1"/>
    <w:rsid w:val="00B755DD"/>
    <w:rsid w:val="00B75E20"/>
    <w:rsid w:val="00B76815"/>
    <w:rsid w:val="00B77BB8"/>
    <w:rsid w:val="00B77D70"/>
    <w:rsid w:val="00B80376"/>
    <w:rsid w:val="00B8242B"/>
    <w:rsid w:val="00B83455"/>
    <w:rsid w:val="00B83A0A"/>
    <w:rsid w:val="00B844E8"/>
    <w:rsid w:val="00B857E0"/>
    <w:rsid w:val="00B859CE"/>
    <w:rsid w:val="00B904CC"/>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6B0"/>
    <w:rsid w:val="00BA477A"/>
    <w:rsid w:val="00BA6C7C"/>
    <w:rsid w:val="00BA7016"/>
    <w:rsid w:val="00BA787B"/>
    <w:rsid w:val="00BB20F2"/>
    <w:rsid w:val="00BB2C87"/>
    <w:rsid w:val="00BB5178"/>
    <w:rsid w:val="00BB67AE"/>
    <w:rsid w:val="00BB728B"/>
    <w:rsid w:val="00BB7702"/>
    <w:rsid w:val="00BB7718"/>
    <w:rsid w:val="00BC049F"/>
    <w:rsid w:val="00BC3609"/>
    <w:rsid w:val="00BC465F"/>
    <w:rsid w:val="00BC5869"/>
    <w:rsid w:val="00BC5A9C"/>
    <w:rsid w:val="00BC62F7"/>
    <w:rsid w:val="00BC6B01"/>
    <w:rsid w:val="00BC757F"/>
    <w:rsid w:val="00BD003A"/>
    <w:rsid w:val="00BD1D45"/>
    <w:rsid w:val="00BD2C6A"/>
    <w:rsid w:val="00BD3099"/>
    <w:rsid w:val="00BD3E62"/>
    <w:rsid w:val="00BD4283"/>
    <w:rsid w:val="00BD5277"/>
    <w:rsid w:val="00BD52D4"/>
    <w:rsid w:val="00BD686B"/>
    <w:rsid w:val="00BD73E6"/>
    <w:rsid w:val="00BE21A9"/>
    <w:rsid w:val="00BE2561"/>
    <w:rsid w:val="00BE263E"/>
    <w:rsid w:val="00BE3F11"/>
    <w:rsid w:val="00BE438D"/>
    <w:rsid w:val="00BE603A"/>
    <w:rsid w:val="00BE6CB3"/>
    <w:rsid w:val="00BE7D3E"/>
    <w:rsid w:val="00BF04B7"/>
    <w:rsid w:val="00BF2436"/>
    <w:rsid w:val="00BF321B"/>
    <w:rsid w:val="00BF36A4"/>
    <w:rsid w:val="00BF3773"/>
    <w:rsid w:val="00BF3E14"/>
    <w:rsid w:val="00BF4644"/>
    <w:rsid w:val="00BF6269"/>
    <w:rsid w:val="00BF63AA"/>
    <w:rsid w:val="00C00D18"/>
    <w:rsid w:val="00C03B8D"/>
    <w:rsid w:val="00C0428C"/>
    <w:rsid w:val="00C04532"/>
    <w:rsid w:val="00C06081"/>
    <w:rsid w:val="00C06D1A"/>
    <w:rsid w:val="00C078F3"/>
    <w:rsid w:val="00C10590"/>
    <w:rsid w:val="00C11262"/>
    <w:rsid w:val="00C11CDA"/>
    <w:rsid w:val="00C12A01"/>
    <w:rsid w:val="00C12AEB"/>
    <w:rsid w:val="00C1356B"/>
    <w:rsid w:val="00C14B31"/>
    <w:rsid w:val="00C14DBF"/>
    <w:rsid w:val="00C14FC0"/>
    <w:rsid w:val="00C151D0"/>
    <w:rsid w:val="00C172D4"/>
    <w:rsid w:val="00C17C1B"/>
    <w:rsid w:val="00C20366"/>
    <w:rsid w:val="00C206E5"/>
    <w:rsid w:val="00C237F5"/>
    <w:rsid w:val="00C24241"/>
    <w:rsid w:val="00C247D2"/>
    <w:rsid w:val="00C24A70"/>
    <w:rsid w:val="00C317AA"/>
    <w:rsid w:val="00C31FDD"/>
    <w:rsid w:val="00C325C5"/>
    <w:rsid w:val="00C328F2"/>
    <w:rsid w:val="00C33F1C"/>
    <w:rsid w:val="00C34A7D"/>
    <w:rsid w:val="00C34B1A"/>
    <w:rsid w:val="00C3596F"/>
    <w:rsid w:val="00C35CD7"/>
    <w:rsid w:val="00C36247"/>
    <w:rsid w:val="00C3671A"/>
    <w:rsid w:val="00C373F2"/>
    <w:rsid w:val="00C40424"/>
    <w:rsid w:val="00C4276C"/>
    <w:rsid w:val="00C4329D"/>
    <w:rsid w:val="00C43374"/>
    <w:rsid w:val="00C45A69"/>
    <w:rsid w:val="00C46AA2"/>
    <w:rsid w:val="00C46C48"/>
    <w:rsid w:val="00C50BCF"/>
    <w:rsid w:val="00C50FE1"/>
    <w:rsid w:val="00C5217A"/>
    <w:rsid w:val="00C53AD1"/>
    <w:rsid w:val="00C542F0"/>
    <w:rsid w:val="00C546E9"/>
    <w:rsid w:val="00C55D14"/>
    <w:rsid w:val="00C55F0E"/>
    <w:rsid w:val="00C5709A"/>
    <w:rsid w:val="00C57CDB"/>
    <w:rsid w:val="00C60A9B"/>
    <w:rsid w:val="00C60F8E"/>
    <w:rsid w:val="00C6108B"/>
    <w:rsid w:val="00C6588D"/>
    <w:rsid w:val="00C66970"/>
    <w:rsid w:val="00C66B2F"/>
    <w:rsid w:val="00C7106C"/>
    <w:rsid w:val="00C7233D"/>
    <w:rsid w:val="00C723BC"/>
    <w:rsid w:val="00C72795"/>
    <w:rsid w:val="00C73031"/>
    <w:rsid w:val="00C73810"/>
    <w:rsid w:val="00C73F85"/>
    <w:rsid w:val="00C7480A"/>
    <w:rsid w:val="00C76888"/>
    <w:rsid w:val="00C76E1E"/>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7821"/>
    <w:rsid w:val="00C8795F"/>
    <w:rsid w:val="00C92726"/>
    <w:rsid w:val="00C9272E"/>
    <w:rsid w:val="00C933E8"/>
    <w:rsid w:val="00C9365B"/>
    <w:rsid w:val="00C93BCA"/>
    <w:rsid w:val="00C94642"/>
    <w:rsid w:val="00C94AEE"/>
    <w:rsid w:val="00C95FF7"/>
    <w:rsid w:val="00C9645A"/>
    <w:rsid w:val="00C96AF0"/>
    <w:rsid w:val="00C975ED"/>
    <w:rsid w:val="00CA1130"/>
    <w:rsid w:val="00CA1F8F"/>
    <w:rsid w:val="00CA2591"/>
    <w:rsid w:val="00CA46F8"/>
    <w:rsid w:val="00CA5C32"/>
    <w:rsid w:val="00CA6689"/>
    <w:rsid w:val="00CA7E6D"/>
    <w:rsid w:val="00CB04E9"/>
    <w:rsid w:val="00CB0507"/>
    <w:rsid w:val="00CB147A"/>
    <w:rsid w:val="00CB22A1"/>
    <w:rsid w:val="00CB285C"/>
    <w:rsid w:val="00CB43D1"/>
    <w:rsid w:val="00CB6234"/>
    <w:rsid w:val="00CB62CB"/>
    <w:rsid w:val="00CB7A46"/>
    <w:rsid w:val="00CC021A"/>
    <w:rsid w:val="00CC3806"/>
    <w:rsid w:val="00CC4281"/>
    <w:rsid w:val="00CC6087"/>
    <w:rsid w:val="00CC648A"/>
    <w:rsid w:val="00CC76A3"/>
    <w:rsid w:val="00CC76CE"/>
    <w:rsid w:val="00CC7C82"/>
    <w:rsid w:val="00CD0ABD"/>
    <w:rsid w:val="00CD0F66"/>
    <w:rsid w:val="00CD259C"/>
    <w:rsid w:val="00CD6BAD"/>
    <w:rsid w:val="00CD77CA"/>
    <w:rsid w:val="00CD7B08"/>
    <w:rsid w:val="00CE09AE"/>
    <w:rsid w:val="00CE0C92"/>
    <w:rsid w:val="00CE0DE0"/>
    <w:rsid w:val="00CE3B09"/>
    <w:rsid w:val="00CE3DDC"/>
    <w:rsid w:val="00CE3F65"/>
    <w:rsid w:val="00CE3FFA"/>
    <w:rsid w:val="00CE49CE"/>
    <w:rsid w:val="00CE4A80"/>
    <w:rsid w:val="00CE4BAA"/>
    <w:rsid w:val="00CE63EE"/>
    <w:rsid w:val="00CE64EB"/>
    <w:rsid w:val="00CE7EE1"/>
    <w:rsid w:val="00CF16FB"/>
    <w:rsid w:val="00CF2295"/>
    <w:rsid w:val="00CF3BDE"/>
    <w:rsid w:val="00CF6654"/>
    <w:rsid w:val="00CF6F66"/>
    <w:rsid w:val="00CF7E12"/>
    <w:rsid w:val="00D020F4"/>
    <w:rsid w:val="00D04391"/>
    <w:rsid w:val="00D04C1C"/>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761"/>
    <w:rsid w:val="00D307A6"/>
    <w:rsid w:val="00D30922"/>
    <w:rsid w:val="00D312F2"/>
    <w:rsid w:val="00D331A8"/>
    <w:rsid w:val="00D33C85"/>
    <w:rsid w:val="00D36C35"/>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612D"/>
    <w:rsid w:val="00D574CA"/>
    <w:rsid w:val="00D57819"/>
    <w:rsid w:val="00D60332"/>
    <w:rsid w:val="00D6072C"/>
    <w:rsid w:val="00D60767"/>
    <w:rsid w:val="00D615EB"/>
    <w:rsid w:val="00D618A3"/>
    <w:rsid w:val="00D62195"/>
    <w:rsid w:val="00D62544"/>
    <w:rsid w:val="00D63D8D"/>
    <w:rsid w:val="00D65117"/>
    <w:rsid w:val="00D65620"/>
    <w:rsid w:val="00D65FF8"/>
    <w:rsid w:val="00D660E4"/>
    <w:rsid w:val="00D6710D"/>
    <w:rsid w:val="00D709AA"/>
    <w:rsid w:val="00D71B3B"/>
    <w:rsid w:val="00D72906"/>
    <w:rsid w:val="00D72BC8"/>
    <w:rsid w:val="00D72BCE"/>
    <w:rsid w:val="00D73E07"/>
    <w:rsid w:val="00D74A52"/>
    <w:rsid w:val="00D74DE9"/>
    <w:rsid w:val="00D7511F"/>
    <w:rsid w:val="00D7707D"/>
    <w:rsid w:val="00D77E65"/>
    <w:rsid w:val="00D826B4"/>
    <w:rsid w:val="00D828A5"/>
    <w:rsid w:val="00D834A6"/>
    <w:rsid w:val="00D84566"/>
    <w:rsid w:val="00D857E5"/>
    <w:rsid w:val="00D8746E"/>
    <w:rsid w:val="00D87EE0"/>
    <w:rsid w:val="00D92951"/>
    <w:rsid w:val="00D9485C"/>
    <w:rsid w:val="00D94B05"/>
    <w:rsid w:val="00D95BEB"/>
    <w:rsid w:val="00D9667F"/>
    <w:rsid w:val="00D97DF1"/>
    <w:rsid w:val="00DA122F"/>
    <w:rsid w:val="00DA3576"/>
    <w:rsid w:val="00DA3D06"/>
    <w:rsid w:val="00DA3D0C"/>
    <w:rsid w:val="00DA3EDB"/>
    <w:rsid w:val="00DA63CC"/>
    <w:rsid w:val="00DA68FE"/>
    <w:rsid w:val="00DA7631"/>
    <w:rsid w:val="00DA7F0D"/>
    <w:rsid w:val="00DB222D"/>
    <w:rsid w:val="00DB28AE"/>
    <w:rsid w:val="00DB29A8"/>
    <w:rsid w:val="00DB4DB4"/>
    <w:rsid w:val="00DB5542"/>
    <w:rsid w:val="00DB5AD9"/>
    <w:rsid w:val="00DB6034"/>
    <w:rsid w:val="00DB6B0C"/>
    <w:rsid w:val="00DB6FA2"/>
    <w:rsid w:val="00DB7D1B"/>
    <w:rsid w:val="00DC0CA2"/>
    <w:rsid w:val="00DC176F"/>
    <w:rsid w:val="00DC1C04"/>
    <w:rsid w:val="00DC2B1D"/>
    <w:rsid w:val="00DC40E8"/>
    <w:rsid w:val="00DC57A5"/>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FE1"/>
    <w:rsid w:val="00DF15D7"/>
    <w:rsid w:val="00DF3527"/>
    <w:rsid w:val="00DF3691"/>
    <w:rsid w:val="00DF36A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4AFB"/>
    <w:rsid w:val="00E15FEB"/>
    <w:rsid w:val="00E16152"/>
    <w:rsid w:val="00E16539"/>
    <w:rsid w:val="00E16650"/>
    <w:rsid w:val="00E21034"/>
    <w:rsid w:val="00E245D5"/>
    <w:rsid w:val="00E30F65"/>
    <w:rsid w:val="00E31C35"/>
    <w:rsid w:val="00E31EFC"/>
    <w:rsid w:val="00E330D2"/>
    <w:rsid w:val="00E332E8"/>
    <w:rsid w:val="00E33B8F"/>
    <w:rsid w:val="00E3655E"/>
    <w:rsid w:val="00E374A3"/>
    <w:rsid w:val="00E40624"/>
    <w:rsid w:val="00E408BF"/>
    <w:rsid w:val="00E410E9"/>
    <w:rsid w:val="00E4329F"/>
    <w:rsid w:val="00E43B70"/>
    <w:rsid w:val="00E46CC2"/>
    <w:rsid w:val="00E46D15"/>
    <w:rsid w:val="00E5241C"/>
    <w:rsid w:val="00E53C1B"/>
    <w:rsid w:val="00E544C1"/>
    <w:rsid w:val="00E547F7"/>
    <w:rsid w:val="00E54D26"/>
    <w:rsid w:val="00E55DFC"/>
    <w:rsid w:val="00E55F20"/>
    <w:rsid w:val="00E56405"/>
    <w:rsid w:val="00E5708C"/>
    <w:rsid w:val="00E57F35"/>
    <w:rsid w:val="00E610D6"/>
    <w:rsid w:val="00E62A4F"/>
    <w:rsid w:val="00E637A2"/>
    <w:rsid w:val="00E65013"/>
    <w:rsid w:val="00E651DE"/>
    <w:rsid w:val="00E654B6"/>
    <w:rsid w:val="00E67720"/>
    <w:rsid w:val="00E7064A"/>
    <w:rsid w:val="00E71C91"/>
    <w:rsid w:val="00E72D22"/>
    <w:rsid w:val="00E7468D"/>
    <w:rsid w:val="00E74E87"/>
    <w:rsid w:val="00E80182"/>
    <w:rsid w:val="00E8027B"/>
    <w:rsid w:val="00E806D2"/>
    <w:rsid w:val="00E80883"/>
    <w:rsid w:val="00E80D29"/>
    <w:rsid w:val="00E8132C"/>
    <w:rsid w:val="00E81437"/>
    <w:rsid w:val="00E827FE"/>
    <w:rsid w:val="00E83067"/>
    <w:rsid w:val="00E83338"/>
    <w:rsid w:val="00E840E7"/>
    <w:rsid w:val="00E86A5A"/>
    <w:rsid w:val="00E873C2"/>
    <w:rsid w:val="00E920E1"/>
    <w:rsid w:val="00E93CEB"/>
    <w:rsid w:val="00E94720"/>
    <w:rsid w:val="00E94A6B"/>
    <w:rsid w:val="00E9535F"/>
    <w:rsid w:val="00E9537A"/>
    <w:rsid w:val="00E95B0F"/>
    <w:rsid w:val="00E95CC4"/>
    <w:rsid w:val="00E95D42"/>
    <w:rsid w:val="00E95E72"/>
    <w:rsid w:val="00E96E8E"/>
    <w:rsid w:val="00E97C0E"/>
    <w:rsid w:val="00EA0BB5"/>
    <w:rsid w:val="00EA12F0"/>
    <w:rsid w:val="00EA2CE4"/>
    <w:rsid w:val="00EA48D0"/>
    <w:rsid w:val="00EA6A6E"/>
    <w:rsid w:val="00EA6DCB"/>
    <w:rsid w:val="00EB0077"/>
    <w:rsid w:val="00EB5ADB"/>
    <w:rsid w:val="00EB6218"/>
    <w:rsid w:val="00EB69EF"/>
    <w:rsid w:val="00EB7706"/>
    <w:rsid w:val="00EC0949"/>
    <w:rsid w:val="00EC13E8"/>
    <w:rsid w:val="00EC4F39"/>
    <w:rsid w:val="00EC6022"/>
    <w:rsid w:val="00EC6BBE"/>
    <w:rsid w:val="00EC70E0"/>
    <w:rsid w:val="00EC7772"/>
    <w:rsid w:val="00EC79C5"/>
    <w:rsid w:val="00ED3E1B"/>
    <w:rsid w:val="00ED5F52"/>
    <w:rsid w:val="00ED6046"/>
    <w:rsid w:val="00ED6892"/>
    <w:rsid w:val="00ED6FC5"/>
    <w:rsid w:val="00EE13AE"/>
    <w:rsid w:val="00EE164A"/>
    <w:rsid w:val="00EE197D"/>
    <w:rsid w:val="00EE25EA"/>
    <w:rsid w:val="00EE276D"/>
    <w:rsid w:val="00EE2AF3"/>
    <w:rsid w:val="00EE34B6"/>
    <w:rsid w:val="00EE3A65"/>
    <w:rsid w:val="00EE45C5"/>
    <w:rsid w:val="00EE4B98"/>
    <w:rsid w:val="00EE55B2"/>
    <w:rsid w:val="00EE5CD0"/>
    <w:rsid w:val="00EE7DA9"/>
    <w:rsid w:val="00EF214A"/>
    <w:rsid w:val="00EF34D3"/>
    <w:rsid w:val="00EF38CF"/>
    <w:rsid w:val="00EF3C89"/>
    <w:rsid w:val="00EF40CD"/>
    <w:rsid w:val="00EF6B9E"/>
    <w:rsid w:val="00EF6C91"/>
    <w:rsid w:val="00EF7105"/>
    <w:rsid w:val="00EF715C"/>
    <w:rsid w:val="00F00C62"/>
    <w:rsid w:val="00F00CF8"/>
    <w:rsid w:val="00F01E89"/>
    <w:rsid w:val="00F02F18"/>
    <w:rsid w:val="00F0330B"/>
    <w:rsid w:val="00F047A1"/>
    <w:rsid w:val="00F04926"/>
    <w:rsid w:val="00F04FF6"/>
    <w:rsid w:val="00F0504C"/>
    <w:rsid w:val="00F06FC4"/>
    <w:rsid w:val="00F100D0"/>
    <w:rsid w:val="00F109FC"/>
    <w:rsid w:val="00F13D95"/>
    <w:rsid w:val="00F13F76"/>
    <w:rsid w:val="00F154AA"/>
    <w:rsid w:val="00F16057"/>
    <w:rsid w:val="00F16324"/>
    <w:rsid w:val="00F21B40"/>
    <w:rsid w:val="00F22601"/>
    <w:rsid w:val="00F233C0"/>
    <w:rsid w:val="00F2375B"/>
    <w:rsid w:val="00F24F93"/>
    <w:rsid w:val="00F2561F"/>
    <w:rsid w:val="00F2637D"/>
    <w:rsid w:val="00F31334"/>
    <w:rsid w:val="00F31E36"/>
    <w:rsid w:val="00F33998"/>
    <w:rsid w:val="00F342FD"/>
    <w:rsid w:val="00F34E9E"/>
    <w:rsid w:val="00F351F5"/>
    <w:rsid w:val="00F365C8"/>
    <w:rsid w:val="00F36DC0"/>
    <w:rsid w:val="00F400A1"/>
    <w:rsid w:val="00F41684"/>
    <w:rsid w:val="00F418ED"/>
    <w:rsid w:val="00F422F8"/>
    <w:rsid w:val="00F42EFD"/>
    <w:rsid w:val="00F44755"/>
    <w:rsid w:val="00F451CD"/>
    <w:rsid w:val="00F455E0"/>
    <w:rsid w:val="00F45E7C"/>
    <w:rsid w:val="00F46C2E"/>
    <w:rsid w:val="00F4702A"/>
    <w:rsid w:val="00F50B7F"/>
    <w:rsid w:val="00F518B9"/>
    <w:rsid w:val="00F51DC1"/>
    <w:rsid w:val="00F53375"/>
    <w:rsid w:val="00F5458D"/>
    <w:rsid w:val="00F54F3A"/>
    <w:rsid w:val="00F55028"/>
    <w:rsid w:val="00F5670E"/>
    <w:rsid w:val="00F5693B"/>
    <w:rsid w:val="00F60892"/>
    <w:rsid w:val="00F61E6F"/>
    <w:rsid w:val="00F6485C"/>
    <w:rsid w:val="00F6525D"/>
    <w:rsid w:val="00F653A1"/>
    <w:rsid w:val="00F659E1"/>
    <w:rsid w:val="00F668FF"/>
    <w:rsid w:val="00F670F7"/>
    <w:rsid w:val="00F71FAA"/>
    <w:rsid w:val="00F73385"/>
    <w:rsid w:val="00F74A50"/>
    <w:rsid w:val="00F7677E"/>
    <w:rsid w:val="00F76F3C"/>
    <w:rsid w:val="00F808C5"/>
    <w:rsid w:val="00F81353"/>
    <w:rsid w:val="00F81646"/>
    <w:rsid w:val="00F81D0E"/>
    <w:rsid w:val="00F8313C"/>
    <w:rsid w:val="00F832E1"/>
    <w:rsid w:val="00F845A2"/>
    <w:rsid w:val="00F85369"/>
    <w:rsid w:val="00F858DD"/>
    <w:rsid w:val="00F86F5C"/>
    <w:rsid w:val="00F87842"/>
    <w:rsid w:val="00F90380"/>
    <w:rsid w:val="00F92E2A"/>
    <w:rsid w:val="00F93DC9"/>
    <w:rsid w:val="00F94872"/>
    <w:rsid w:val="00F9547F"/>
    <w:rsid w:val="00F965B1"/>
    <w:rsid w:val="00F967E0"/>
    <w:rsid w:val="00F96A6A"/>
    <w:rsid w:val="00F97C20"/>
    <w:rsid w:val="00FA0362"/>
    <w:rsid w:val="00FA08AC"/>
    <w:rsid w:val="00FA156D"/>
    <w:rsid w:val="00FA28B0"/>
    <w:rsid w:val="00FA352D"/>
    <w:rsid w:val="00FA3E7D"/>
    <w:rsid w:val="00FA43B6"/>
    <w:rsid w:val="00FA4C14"/>
    <w:rsid w:val="00FA5D88"/>
    <w:rsid w:val="00FA5D9B"/>
    <w:rsid w:val="00FA65EF"/>
    <w:rsid w:val="00FA6D0A"/>
    <w:rsid w:val="00FA751A"/>
    <w:rsid w:val="00FA7AEE"/>
    <w:rsid w:val="00FB0152"/>
    <w:rsid w:val="00FB1482"/>
    <w:rsid w:val="00FB1A63"/>
    <w:rsid w:val="00FB29A4"/>
    <w:rsid w:val="00FB331F"/>
    <w:rsid w:val="00FB33E4"/>
    <w:rsid w:val="00FB3858"/>
    <w:rsid w:val="00FB44A8"/>
    <w:rsid w:val="00FB5641"/>
    <w:rsid w:val="00FB6A36"/>
    <w:rsid w:val="00FB6C2B"/>
    <w:rsid w:val="00FC11FE"/>
    <w:rsid w:val="00FC18E0"/>
    <w:rsid w:val="00FC19AE"/>
    <w:rsid w:val="00FC1B19"/>
    <w:rsid w:val="00FC20C3"/>
    <w:rsid w:val="00FC29BA"/>
    <w:rsid w:val="00FC3B63"/>
    <w:rsid w:val="00FC3E02"/>
    <w:rsid w:val="00FC5CFA"/>
    <w:rsid w:val="00FC6202"/>
    <w:rsid w:val="00FC64E4"/>
    <w:rsid w:val="00FC68C1"/>
    <w:rsid w:val="00FC7D8B"/>
    <w:rsid w:val="00FD11BE"/>
    <w:rsid w:val="00FD1508"/>
    <w:rsid w:val="00FD4CB5"/>
    <w:rsid w:val="00FD522B"/>
    <w:rsid w:val="00FD554D"/>
    <w:rsid w:val="00FD5B24"/>
    <w:rsid w:val="00FD7A67"/>
    <w:rsid w:val="00FE02DE"/>
    <w:rsid w:val="00FE1231"/>
    <w:rsid w:val="00FE29AA"/>
    <w:rsid w:val="00FE30C5"/>
    <w:rsid w:val="00FE31E9"/>
    <w:rsid w:val="00FE362B"/>
    <w:rsid w:val="00FE37EF"/>
    <w:rsid w:val="00FE5C16"/>
    <w:rsid w:val="00FE7189"/>
    <w:rsid w:val="00FF0D93"/>
    <w:rsid w:val="00FF2314"/>
    <w:rsid w:val="00FF29E1"/>
    <w:rsid w:val="00FF322C"/>
    <w:rsid w:val="00FF32B1"/>
    <w:rsid w:val="00FF373C"/>
    <w:rsid w:val="00FF42CB"/>
    <w:rsid w:val="00FF5406"/>
    <w:rsid w:val="00FF6A30"/>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5270730">
    <w:name w:val="SP.15.270730"/>
    <w:basedOn w:val="Default"/>
    <w:next w:val="Default"/>
    <w:uiPriority w:val="99"/>
    <w:rsid w:val="0092714F"/>
    <w:rPr>
      <w:color w:val="auto"/>
    </w:rPr>
  </w:style>
  <w:style w:type="paragraph" w:customStyle="1" w:styleId="SP15270741">
    <w:name w:val="SP.15.270741"/>
    <w:basedOn w:val="Default"/>
    <w:next w:val="Default"/>
    <w:uiPriority w:val="99"/>
    <w:rsid w:val="0092714F"/>
    <w:rPr>
      <w:color w:val="auto"/>
    </w:rPr>
  </w:style>
  <w:style w:type="paragraph" w:customStyle="1" w:styleId="SP15270352">
    <w:name w:val="SP.15.270352"/>
    <w:basedOn w:val="Default"/>
    <w:next w:val="Default"/>
    <w:uiPriority w:val="99"/>
    <w:rsid w:val="0092714F"/>
    <w:rPr>
      <w:color w:val="auto"/>
    </w:rPr>
  </w:style>
  <w:style w:type="paragraph" w:customStyle="1" w:styleId="SP15270697">
    <w:name w:val="SP.15.270697"/>
    <w:basedOn w:val="Default"/>
    <w:next w:val="Default"/>
    <w:uiPriority w:val="99"/>
    <w:rsid w:val="0092714F"/>
    <w:rPr>
      <w:color w:val="auto"/>
    </w:rPr>
  </w:style>
  <w:style w:type="character" w:customStyle="1" w:styleId="SC15323589">
    <w:name w:val="SC.15.323589"/>
    <w:uiPriority w:val="99"/>
    <w:rsid w:val="0092714F"/>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7789526">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8137546">
      <w:bodyDiv w:val="1"/>
      <w:marLeft w:val="0"/>
      <w:marRight w:val="0"/>
      <w:marTop w:val="0"/>
      <w:marBottom w:val="0"/>
      <w:divBdr>
        <w:top w:val="none" w:sz="0" w:space="0" w:color="auto"/>
        <w:left w:val="none" w:sz="0" w:space="0" w:color="auto"/>
        <w:bottom w:val="none" w:sz="0" w:space="0" w:color="auto"/>
        <w:right w:val="none" w:sz="0" w:space="0" w:color="auto"/>
      </w:divBdr>
      <w:divsChild>
        <w:div w:id="618998036">
          <w:marLeft w:val="1166"/>
          <w:marRight w:val="0"/>
          <w:marTop w:val="96"/>
          <w:marBottom w:val="0"/>
          <w:divBdr>
            <w:top w:val="none" w:sz="0" w:space="0" w:color="auto"/>
            <w:left w:val="none" w:sz="0" w:space="0" w:color="auto"/>
            <w:bottom w:val="none" w:sz="0" w:space="0" w:color="auto"/>
            <w:right w:val="none" w:sz="0" w:space="0" w:color="auto"/>
          </w:divBdr>
        </w:div>
      </w:divsChild>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iying.lu@mediatek.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yongho.seok@mediatek.comnewracom.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19_1755r7</b:Tag>
    <b:SourceType>JournalArticle</b:SourceType>
    <b:Guid>{1E2FDBBD-ED5D-4C5F-94BB-AEEB32C13F40}</b:Guid>
    <b:Author>
      <b:Author>
        <b:Corporate>TGbe</b:Corporate>
      </b:Author>
    </b:Author>
    <b:Title>Compendium of motions related to the contents of the TGbe specification framework document</b:Title>
    <b:JournalName>19/1755r7</b:JournalName>
    <b:Year>August 2020</b:Year>
    <b:RefOrder>10</b:RefOrder>
  </b:Source>
  <b:Source>
    <b:Tag>20_0762r1</b:Tag>
    <b:SourceType>JournalArticle</b:SourceType>
    <b:Guid>{1A6160EB-B940-4030-97F0-FB7DD41AD38F}</b:Guid>
    <b:Author>
      <b:Author>
        <b:Corporate>Yongho Seok (MediaTek)</b:Corporate>
      </b:Author>
    </b:Author>
    <b:Title>STA ID indication for constrained multi-link operation</b:Title>
    <b:JournalName>20/0762r1</b:JournalName>
    <b:Year>August 2020</b:Year>
    <b:RefOrder>181</b:RefOrder>
  </b:Source>
  <b:Source>
    <b:Tag>20_0672r0</b:Tag>
    <b:SourceType>JournalArticle</b:SourceType>
    <b:Guid>{7AA8E2BA-FB7B-4844-9590-7DDA4DBD151D}</b:Guid>
    <b:Author>
      <b:Author>
        <b:Corporate>Yongho Seok (MediaTek)</b:Corporate>
      </b:Author>
    </b:Author>
    <b:Title>Group addressed frame transmission in constrained multi-link operation follow-up</b:Title>
    <b:JournalName>20/0672r0</b:JournalName>
    <b:Year>July 2020</b:Year>
    <b:RefOrder>171</b:RefOrder>
  </b:Source>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19</b:RefOrder>
  </b:Source>
  <b:Source>
    <b:Tag>20_0672r3</b:Tag>
    <b:SourceType>JournalArticle</b:SourceType>
    <b:Guid>{3666E0BA-C0C3-4849-99DE-831F03FFDB43}</b:Guid>
    <b:Author>
      <b:Author>
        <b:Corporate>Yongho Seok (MediaTek)</b:Corporate>
      </b:Author>
    </b:Author>
    <b:Title>Group addressed frame transmission in constrained multi-link operation follow-up </b:Title>
    <b:JournalName>20/0672r3</b:JournalName>
    <b:Year>August 2020</b:Year>
    <b:RefOrder>184</b:RefOrder>
  </b:Source>
</b:Sources>
</file>

<file path=customXml/itemProps1.xml><?xml version="1.0" encoding="utf-8"?>
<ds:datastoreItem xmlns:ds="http://schemas.openxmlformats.org/officeDocument/2006/customXml" ds:itemID="{10E9B8EA-483A-4F8C-B371-1DCD46229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847</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5664</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2020-09-16T22:13:00Z</dcterms:created>
  <dcterms:modified xsi:type="dcterms:W3CDTF">2020-09-24T22:36:00Z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