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3F82D1" w14:textId="77777777" w:rsidR="005E768D" w:rsidRPr="004D2D75" w:rsidRDefault="005E768D">
      <w:pPr>
        <w:pStyle w:val="T1"/>
        <w:pBdr>
          <w:bottom w:val="single" w:sz="6" w:space="0" w:color="auto"/>
        </w:pBdr>
        <w:spacing w:after="240"/>
      </w:pPr>
      <w:r w:rsidRPr="004D2D75">
        <w:t>IEEE P802.11</w:t>
      </w:r>
      <w:r w:rsidRPr="004D2D75">
        <w:br/>
        <w:t>Wireless LANs</w:t>
      </w:r>
    </w:p>
    <w:p w14:paraId="0AC39A36" w14:textId="77777777" w:rsidR="003E4403" w:rsidRDefault="003E4403">
      <w:pPr>
        <w:pStyle w:val="T1"/>
        <w:spacing w:after="120"/>
        <w:rPr>
          <w:sz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1440"/>
        <w:gridCol w:w="2610"/>
        <w:gridCol w:w="1620"/>
        <w:gridCol w:w="2358"/>
      </w:tblGrid>
      <w:tr w:rsidR="00DE584F" w:rsidRPr="00183F4C" w14:paraId="70B368DB" w14:textId="77777777" w:rsidTr="00937A90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0BDB21FC" w14:textId="25B69035" w:rsidR="00DE584F" w:rsidRPr="00183F4C" w:rsidRDefault="00BC5A9C" w:rsidP="0044439F">
            <w:pPr>
              <w:pStyle w:val="T2"/>
            </w:pPr>
            <w:r>
              <w:rPr>
                <w:lang w:eastAsia="ko-KR"/>
              </w:rPr>
              <w:t xml:space="preserve">Proposed </w:t>
            </w:r>
            <w:r w:rsidR="007D38EA">
              <w:rPr>
                <w:lang w:eastAsia="ko-KR"/>
              </w:rPr>
              <w:t xml:space="preserve">Draft </w:t>
            </w:r>
            <w:r w:rsidR="001F35EA">
              <w:rPr>
                <w:lang w:eastAsia="ko-KR"/>
              </w:rPr>
              <w:t>T</w:t>
            </w:r>
            <w:r>
              <w:rPr>
                <w:lang w:eastAsia="ko-KR"/>
              </w:rPr>
              <w:t xml:space="preserve">ext for </w:t>
            </w:r>
            <w:r w:rsidR="007D38EA">
              <w:rPr>
                <w:lang w:eastAsia="ko-KR"/>
              </w:rPr>
              <w:br/>
            </w:r>
            <w:r w:rsidR="0044439F">
              <w:rPr>
                <w:lang w:eastAsia="ko-KR"/>
              </w:rPr>
              <w:t>MLO</w:t>
            </w:r>
            <w:r w:rsidR="007D38EA">
              <w:rPr>
                <w:lang w:eastAsia="ko-KR"/>
              </w:rPr>
              <w:t xml:space="preserve">: </w:t>
            </w:r>
            <w:r w:rsidR="0044439F">
              <w:rPr>
                <w:lang w:eastAsia="ko-KR"/>
              </w:rPr>
              <w:t>Soft AP MLD Operation</w:t>
            </w:r>
          </w:p>
        </w:tc>
      </w:tr>
      <w:tr w:rsidR="00DE584F" w:rsidRPr="00183F4C" w14:paraId="4EE171F3" w14:textId="77777777" w:rsidTr="00937A90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2DCA8F1F" w14:textId="1DD81693" w:rsidR="00DE584F" w:rsidRPr="00183F4C" w:rsidRDefault="00DE584F" w:rsidP="00B74C02">
            <w:pPr>
              <w:pStyle w:val="T2"/>
              <w:ind w:left="0"/>
              <w:rPr>
                <w:b w:val="0"/>
                <w:sz w:val="20"/>
              </w:rPr>
            </w:pPr>
            <w:r w:rsidRPr="00183F4C">
              <w:rPr>
                <w:sz w:val="20"/>
              </w:rPr>
              <w:t>Date:</w:t>
            </w:r>
            <w:r w:rsidRPr="00183F4C">
              <w:rPr>
                <w:b w:val="0"/>
                <w:sz w:val="20"/>
              </w:rPr>
              <w:t xml:space="preserve">  20</w:t>
            </w:r>
            <w:r w:rsidR="007D38EA">
              <w:rPr>
                <w:b w:val="0"/>
                <w:sz w:val="20"/>
                <w:lang w:eastAsia="ko-KR"/>
              </w:rPr>
              <w:t>20</w:t>
            </w:r>
            <w:r w:rsidRPr="00183F4C">
              <w:rPr>
                <w:b w:val="0"/>
                <w:sz w:val="20"/>
              </w:rPr>
              <w:t>-</w:t>
            </w:r>
            <w:del w:id="0" w:author="Author">
              <w:r w:rsidR="00FA0362" w:rsidDel="00B74C02">
                <w:rPr>
                  <w:b w:val="0"/>
                  <w:sz w:val="20"/>
                  <w:lang w:eastAsia="ko-KR"/>
                </w:rPr>
                <w:delText>0</w:delText>
              </w:r>
              <w:r w:rsidR="007D38EA" w:rsidDel="00B74C02">
                <w:rPr>
                  <w:b w:val="0"/>
                  <w:sz w:val="20"/>
                  <w:lang w:eastAsia="ko-KR"/>
                </w:rPr>
                <w:delText>8</w:delText>
              </w:r>
            </w:del>
            <w:ins w:id="1" w:author="Author">
              <w:r w:rsidR="00B74C02">
                <w:rPr>
                  <w:b w:val="0"/>
                  <w:sz w:val="20"/>
                  <w:lang w:eastAsia="ko-KR"/>
                </w:rPr>
                <w:t>09</w:t>
              </w:r>
            </w:ins>
            <w:r>
              <w:rPr>
                <w:rFonts w:hint="eastAsia"/>
                <w:b w:val="0"/>
                <w:sz w:val="20"/>
                <w:lang w:eastAsia="ko-KR"/>
              </w:rPr>
              <w:t>-</w:t>
            </w:r>
            <w:r w:rsidR="007D38EA">
              <w:rPr>
                <w:b w:val="0"/>
                <w:sz w:val="20"/>
                <w:lang w:eastAsia="ko-KR"/>
              </w:rPr>
              <w:t>2</w:t>
            </w:r>
            <w:r w:rsidR="00C83730">
              <w:rPr>
                <w:b w:val="0"/>
                <w:sz w:val="20"/>
                <w:lang w:eastAsia="ko-KR"/>
              </w:rPr>
              <w:t>4</w:t>
            </w:r>
          </w:p>
        </w:tc>
      </w:tr>
      <w:tr w:rsidR="00DE584F" w:rsidRPr="00183F4C" w14:paraId="7CED8181" w14:textId="77777777" w:rsidTr="00937A90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39DD6160" w14:textId="77777777" w:rsidR="00DE584F" w:rsidRPr="00183F4C" w:rsidRDefault="00DE584F" w:rsidP="00937A90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Author(s):</w:t>
            </w:r>
          </w:p>
        </w:tc>
      </w:tr>
      <w:tr w:rsidR="00DE584F" w:rsidRPr="00183F4C" w14:paraId="4C382DD9" w14:textId="77777777" w:rsidTr="00937A90">
        <w:trPr>
          <w:jc w:val="center"/>
        </w:trPr>
        <w:tc>
          <w:tcPr>
            <w:tcW w:w="1548" w:type="dxa"/>
            <w:vAlign w:val="center"/>
          </w:tcPr>
          <w:p w14:paraId="3E8E25B4" w14:textId="77777777" w:rsidR="00DE584F" w:rsidRPr="00183F4C" w:rsidRDefault="00DE584F" w:rsidP="00937A90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Name</w:t>
            </w:r>
          </w:p>
        </w:tc>
        <w:tc>
          <w:tcPr>
            <w:tcW w:w="1440" w:type="dxa"/>
            <w:vAlign w:val="center"/>
          </w:tcPr>
          <w:p w14:paraId="6E493D55" w14:textId="77777777" w:rsidR="00DE584F" w:rsidRPr="00183F4C" w:rsidRDefault="00DE584F" w:rsidP="00937A90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Affiliation</w:t>
            </w:r>
          </w:p>
        </w:tc>
        <w:tc>
          <w:tcPr>
            <w:tcW w:w="2610" w:type="dxa"/>
            <w:vAlign w:val="center"/>
          </w:tcPr>
          <w:p w14:paraId="0AC2E902" w14:textId="77777777" w:rsidR="00DE584F" w:rsidRPr="00183F4C" w:rsidRDefault="00DE584F" w:rsidP="00937A90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Address</w:t>
            </w:r>
          </w:p>
        </w:tc>
        <w:tc>
          <w:tcPr>
            <w:tcW w:w="1620" w:type="dxa"/>
            <w:vAlign w:val="center"/>
          </w:tcPr>
          <w:p w14:paraId="7271A067" w14:textId="77777777" w:rsidR="00DE584F" w:rsidRPr="00183F4C" w:rsidRDefault="00DE584F" w:rsidP="00937A90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Phone</w:t>
            </w:r>
          </w:p>
        </w:tc>
        <w:tc>
          <w:tcPr>
            <w:tcW w:w="2358" w:type="dxa"/>
            <w:vAlign w:val="center"/>
          </w:tcPr>
          <w:p w14:paraId="0C2395D8" w14:textId="77777777" w:rsidR="00DE584F" w:rsidRPr="00183F4C" w:rsidRDefault="00DE584F" w:rsidP="00937A90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email</w:t>
            </w:r>
          </w:p>
        </w:tc>
      </w:tr>
      <w:tr w:rsidR="003F156F" w14:paraId="4895A202" w14:textId="77777777" w:rsidTr="00937A90">
        <w:trPr>
          <w:trHeight w:val="359"/>
          <w:jc w:val="center"/>
        </w:trPr>
        <w:tc>
          <w:tcPr>
            <w:tcW w:w="1548" w:type="dxa"/>
            <w:vAlign w:val="center"/>
          </w:tcPr>
          <w:p w14:paraId="0A449084" w14:textId="1D34822F" w:rsidR="003F156F" w:rsidRDefault="001436C9" w:rsidP="003F156F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Kaiying Lu</w:t>
            </w:r>
          </w:p>
        </w:tc>
        <w:tc>
          <w:tcPr>
            <w:tcW w:w="1440" w:type="dxa"/>
            <w:vAlign w:val="center"/>
          </w:tcPr>
          <w:p w14:paraId="0368D64C" w14:textId="0F12D5F6" w:rsidR="003F156F" w:rsidRDefault="003F156F" w:rsidP="003F156F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MediaTek Inc.</w:t>
            </w:r>
          </w:p>
        </w:tc>
        <w:tc>
          <w:tcPr>
            <w:tcW w:w="2610" w:type="dxa"/>
            <w:vAlign w:val="center"/>
          </w:tcPr>
          <w:p w14:paraId="67F1D9E1" w14:textId="60A6FFB4" w:rsidR="003F156F" w:rsidRDefault="003F156F" w:rsidP="003F156F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CB4F2F">
              <w:rPr>
                <w:b w:val="0"/>
                <w:sz w:val="18"/>
                <w:szCs w:val="18"/>
              </w:rPr>
              <w:t>2840 Junction Ave, San Jose, CA 95134</w:t>
            </w:r>
          </w:p>
        </w:tc>
        <w:tc>
          <w:tcPr>
            <w:tcW w:w="1620" w:type="dxa"/>
            <w:vAlign w:val="center"/>
          </w:tcPr>
          <w:p w14:paraId="44407663" w14:textId="77777777" w:rsidR="003F156F" w:rsidRPr="002C60AE" w:rsidRDefault="003F156F" w:rsidP="003F156F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780A9226" w14:textId="3B03B173" w:rsidR="003F156F" w:rsidRDefault="0018518A" w:rsidP="001436C9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hyperlink r:id="rId8" w:history="1">
              <w:r w:rsidR="001436C9" w:rsidRPr="00A34318">
                <w:rPr>
                  <w:rStyle w:val="Hyperlink"/>
                  <w:b w:val="0"/>
                  <w:sz w:val="18"/>
                  <w:szCs w:val="18"/>
                  <w:lang w:eastAsia="ko-KR"/>
                </w:rPr>
                <w:t>kaiying.lu@mediatek.com</w:t>
              </w:r>
            </w:hyperlink>
            <w:r w:rsidR="003F156F">
              <w:rPr>
                <w:b w:val="0"/>
                <w:sz w:val="18"/>
                <w:szCs w:val="18"/>
                <w:lang w:eastAsia="ko-KR"/>
              </w:rPr>
              <w:t xml:space="preserve"> </w:t>
            </w:r>
          </w:p>
        </w:tc>
      </w:tr>
      <w:tr w:rsidR="00D95BEB" w14:paraId="6BC940EC" w14:textId="77777777" w:rsidTr="00937A90">
        <w:trPr>
          <w:trHeight w:val="359"/>
          <w:jc w:val="center"/>
        </w:trPr>
        <w:tc>
          <w:tcPr>
            <w:tcW w:w="1548" w:type="dxa"/>
            <w:vAlign w:val="center"/>
          </w:tcPr>
          <w:p w14:paraId="6AD6A63E" w14:textId="1C81C564" w:rsidR="00D95BEB" w:rsidRDefault="00970556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Jinjing Jiang</w:t>
            </w:r>
          </w:p>
        </w:tc>
        <w:tc>
          <w:tcPr>
            <w:tcW w:w="1440" w:type="dxa"/>
            <w:vAlign w:val="center"/>
          </w:tcPr>
          <w:p w14:paraId="47B4937B" w14:textId="7CADCD73" w:rsidR="00D95BEB" w:rsidRDefault="00970556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Apple Inc.</w:t>
            </w:r>
          </w:p>
        </w:tc>
        <w:tc>
          <w:tcPr>
            <w:tcW w:w="2610" w:type="dxa"/>
            <w:vAlign w:val="center"/>
          </w:tcPr>
          <w:p w14:paraId="758AB25E" w14:textId="77777777" w:rsidR="00D95BEB" w:rsidRPr="00CB4F2F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64E9B46F" w14:textId="77777777" w:rsidR="00D95BEB" w:rsidRPr="002C60AE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74BC02ED" w14:textId="78410EA9" w:rsidR="00D95BEB" w:rsidRPr="00D76C39" w:rsidRDefault="00970556" w:rsidP="00D95BEB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 w:rsidRPr="00D76C39">
              <w:rPr>
                <w:sz w:val="18"/>
                <w:szCs w:val="18"/>
              </w:rPr>
              <w:t>jinjing@apple.com</w:t>
            </w:r>
          </w:p>
        </w:tc>
      </w:tr>
      <w:tr w:rsidR="00D95BEB" w14:paraId="17F10403" w14:textId="77777777" w:rsidTr="00937A90">
        <w:trPr>
          <w:trHeight w:val="359"/>
          <w:jc w:val="center"/>
        </w:trPr>
        <w:tc>
          <w:tcPr>
            <w:tcW w:w="1548" w:type="dxa"/>
            <w:vAlign w:val="center"/>
          </w:tcPr>
          <w:p w14:paraId="456D0C0E" w14:textId="77CBAC95" w:rsidR="00D95BEB" w:rsidRDefault="00ED4083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Yongho Seok</w:t>
            </w:r>
          </w:p>
        </w:tc>
        <w:tc>
          <w:tcPr>
            <w:tcW w:w="1440" w:type="dxa"/>
            <w:vAlign w:val="center"/>
          </w:tcPr>
          <w:p w14:paraId="03743E72" w14:textId="479335AC" w:rsidR="00D95BEB" w:rsidRDefault="00ED4083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MediaTek Inc.</w:t>
            </w:r>
          </w:p>
        </w:tc>
        <w:tc>
          <w:tcPr>
            <w:tcW w:w="2610" w:type="dxa"/>
            <w:vAlign w:val="center"/>
          </w:tcPr>
          <w:p w14:paraId="1D8C4839" w14:textId="77777777" w:rsidR="00D95BEB" w:rsidRPr="00CB4F2F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29BB7E03" w14:textId="77777777" w:rsidR="00D95BEB" w:rsidRPr="002C60AE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18DE01A0" w14:textId="77777777" w:rsidR="00D95BEB" w:rsidRDefault="00D95BEB" w:rsidP="00D95BEB">
            <w:pPr>
              <w:pStyle w:val="T2"/>
              <w:spacing w:after="0"/>
              <w:ind w:left="0" w:right="0"/>
              <w:jc w:val="left"/>
            </w:pPr>
          </w:p>
        </w:tc>
      </w:tr>
      <w:tr w:rsidR="00D95BEB" w14:paraId="2FB23840" w14:textId="77777777" w:rsidTr="00937A90">
        <w:trPr>
          <w:trHeight w:val="359"/>
          <w:jc w:val="center"/>
        </w:trPr>
        <w:tc>
          <w:tcPr>
            <w:tcW w:w="1548" w:type="dxa"/>
            <w:vAlign w:val="center"/>
          </w:tcPr>
          <w:p w14:paraId="4AE16AA4" w14:textId="341A3634" w:rsidR="00D95BEB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440" w:type="dxa"/>
            <w:vAlign w:val="center"/>
          </w:tcPr>
          <w:p w14:paraId="44C4FB08" w14:textId="6C9E2AE6" w:rsidR="00D95BEB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53DF397F" w14:textId="77777777" w:rsidR="00D95BEB" w:rsidRPr="00CB4F2F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35ADA3F0" w14:textId="77777777" w:rsidR="00D95BEB" w:rsidRPr="002C60AE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6177101E" w14:textId="77777777" w:rsidR="00D95BEB" w:rsidRDefault="00D95BEB" w:rsidP="00D95BEB">
            <w:pPr>
              <w:pStyle w:val="T2"/>
              <w:spacing w:after="0"/>
              <w:ind w:left="0" w:right="0"/>
              <w:jc w:val="left"/>
            </w:pPr>
          </w:p>
        </w:tc>
      </w:tr>
    </w:tbl>
    <w:p w14:paraId="1EC8791D" w14:textId="77777777" w:rsidR="00DE584F" w:rsidRDefault="00DE584F">
      <w:pPr>
        <w:pStyle w:val="T1"/>
        <w:spacing w:after="120"/>
        <w:rPr>
          <w:sz w:val="22"/>
        </w:rPr>
      </w:pPr>
    </w:p>
    <w:p w14:paraId="3E442667" w14:textId="77777777" w:rsidR="003E4403" w:rsidRDefault="003E4403" w:rsidP="003E4403">
      <w:pPr>
        <w:pStyle w:val="T1"/>
        <w:spacing w:after="120"/>
      </w:pPr>
      <w:r>
        <w:t>Abstract</w:t>
      </w:r>
    </w:p>
    <w:p w14:paraId="01914373" w14:textId="77777777" w:rsidR="00281CFD" w:rsidRDefault="00281CFD" w:rsidP="007E41CB">
      <w:pPr>
        <w:jc w:val="both"/>
        <w:rPr>
          <w:lang w:eastAsia="ko-KR"/>
        </w:rPr>
      </w:pPr>
    </w:p>
    <w:p w14:paraId="5FBC99FA" w14:textId="5BA579DC" w:rsidR="003E4403" w:rsidRDefault="003E4403" w:rsidP="007E41CB">
      <w:pPr>
        <w:jc w:val="both"/>
        <w:rPr>
          <w:lang w:eastAsia="ko-KR"/>
        </w:rPr>
      </w:pPr>
      <w:r>
        <w:rPr>
          <w:rFonts w:hint="eastAsia"/>
          <w:lang w:eastAsia="ko-KR"/>
        </w:rPr>
        <w:t>This submission propos</w:t>
      </w:r>
      <w:r>
        <w:rPr>
          <w:lang w:eastAsia="ko-KR"/>
        </w:rPr>
        <w:t>es</w:t>
      </w:r>
      <w:r>
        <w:rPr>
          <w:rFonts w:hint="eastAsia"/>
          <w:lang w:eastAsia="ko-KR"/>
        </w:rPr>
        <w:t xml:space="preserve"> </w:t>
      </w:r>
      <w:r w:rsidR="009008D2">
        <w:rPr>
          <w:lang w:eastAsia="ko-KR"/>
        </w:rPr>
        <w:t xml:space="preserve">draft text </w:t>
      </w:r>
      <w:r w:rsidR="00B32585">
        <w:rPr>
          <w:lang w:eastAsia="ko-KR"/>
        </w:rPr>
        <w:t xml:space="preserve">for </w:t>
      </w:r>
      <w:r w:rsidR="006C3B82">
        <w:rPr>
          <w:lang w:eastAsia="ko-KR"/>
        </w:rPr>
        <w:t>MLO</w:t>
      </w:r>
      <w:r w:rsidR="001436C9">
        <w:rPr>
          <w:lang w:eastAsia="ko-KR"/>
        </w:rPr>
        <w:t xml:space="preserve">: </w:t>
      </w:r>
      <w:r w:rsidR="006C3B82">
        <w:rPr>
          <w:lang w:eastAsia="ko-KR"/>
        </w:rPr>
        <w:t>Soft AP MLD Operation</w:t>
      </w:r>
      <w:r w:rsidR="009008D2">
        <w:rPr>
          <w:lang w:eastAsia="ko-KR"/>
        </w:rPr>
        <w:t xml:space="preserve"> based on </w:t>
      </w:r>
      <w:r w:rsidR="00D469E0">
        <w:rPr>
          <w:lang w:eastAsia="ko-KR"/>
        </w:rPr>
        <w:t>the following portions of the SFD:</w:t>
      </w:r>
    </w:p>
    <w:p w14:paraId="04874126" w14:textId="77777777" w:rsidR="00B859CE" w:rsidRDefault="00B859CE" w:rsidP="007E41CB">
      <w:pPr>
        <w:jc w:val="both"/>
        <w:rPr>
          <w:lang w:eastAsia="ko-KR"/>
        </w:rPr>
      </w:pPr>
    </w:p>
    <w:p w14:paraId="24CFDDDE" w14:textId="5B34B251" w:rsidR="001436C9" w:rsidRPr="006C3B82" w:rsidRDefault="006C3B82" w:rsidP="006C3B82">
      <w:pPr>
        <w:pStyle w:val="ListParagraph"/>
        <w:numPr>
          <w:ilvl w:val="0"/>
          <w:numId w:val="14"/>
        </w:numPr>
        <w:ind w:leftChars="0"/>
        <w:rPr>
          <w:szCs w:val="22"/>
          <w:lang w:val="en-US"/>
        </w:rPr>
      </w:pPr>
      <w:r w:rsidRPr="006C3B82">
        <w:rPr>
          <w:szCs w:val="22"/>
          <w:lang w:val="en-US"/>
        </w:rPr>
        <w:t>Move to define mechanisms to support the operation of a Non-STR AP MLD in R1. The mechanisms are limited to instantiate a Non-STR Non-AP MLD as a Soft AP that could utilize all its links under TBD conditions. The exact language to govern such scope is TBD.</w:t>
      </w:r>
      <w:r w:rsidR="001436C9" w:rsidRPr="006C3B82">
        <w:rPr>
          <w:b/>
          <w:i/>
          <w:highlight w:val="lightGray"/>
        </w:rPr>
        <w:t xml:space="preserve"> </w:t>
      </w:r>
    </w:p>
    <w:p w14:paraId="557F4AA4" w14:textId="07E69C15" w:rsidR="001436C9" w:rsidRPr="000F457C" w:rsidRDefault="001436C9" w:rsidP="001436C9">
      <w:pPr>
        <w:jc w:val="both"/>
        <w:rPr>
          <w:highlight w:val="lightGray"/>
          <w:lang w:val="en-US"/>
        </w:rPr>
      </w:pPr>
      <w:r w:rsidRPr="000F457C">
        <w:rPr>
          <w:highlight w:val="lightGray"/>
          <w:lang w:val="en-US"/>
        </w:rPr>
        <w:t>[Motion 1</w:t>
      </w:r>
      <w:r w:rsidR="006C3B82">
        <w:rPr>
          <w:highlight w:val="lightGray"/>
          <w:lang w:val="en-US"/>
        </w:rPr>
        <w:t>25</w:t>
      </w:r>
      <w:r w:rsidRPr="000F457C">
        <w:rPr>
          <w:highlight w:val="lightGray"/>
          <w:lang w:val="en-US" w:eastAsia="ko-KR"/>
        </w:rPr>
        <w:t>]</w:t>
      </w:r>
    </w:p>
    <w:p w14:paraId="0F5F49E0" w14:textId="77777777" w:rsidR="001436C9" w:rsidRPr="000F457C" w:rsidRDefault="001436C9" w:rsidP="001436C9">
      <w:pPr>
        <w:jc w:val="both"/>
        <w:rPr>
          <w:highlight w:val="lightGray"/>
          <w:lang w:eastAsia="ko-KR"/>
        </w:rPr>
      </w:pPr>
    </w:p>
    <w:p w14:paraId="5D6DC473" w14:textId="77777777" w:rsidR="009008D2" w:rsidRDefault="009008D2" w:rsidP="009008D2"/>
    <w:p w14:paraId="1A2DE051" w14:textId="77777777" w:rsidR="002066B1" w:rsidRDefault="002066B1" w:rsidP="002066B1">
      <w:pPr>
        <w:jc w:val="both"/>
      </w:pPr>
      <w:r>
        <w:t>Revisions:</w:t>
      </w:r>
    </w:p>
    <w:p w14:paraId="6D03436A" w14:textId="77777777" w:rsidR="002066B1" w:rsidRDefault="002066B1" w:rsidP="002066B1">
      <w:pPr>
        <w:pStyle w:val="ListParagraph"/>
        <w:numPr>
          <w:ilvl w:val="0"/>
          <w:numId w:val="1"/>
        </w:numPr>
        <w:ind w:leftChars="0"/>
        <w:jc w:val="both"/>
      </w:pPr>
      <w:r>
        <w:t>Rev 0: Initial version of the document.</w:t>
      </w:r>
    </w:p>
    <w:p w14:paraId="55FB986A" w14:textId="15E08A7C" w:rsidR="00F03469" w:rsidRDefault="00F03469" w:rsidP="002066B1">
      <w:pPr>
        <w:pStyle w:val="ListParagraph"/>
        <w:numPr>
          <w:ilvl w:val="0"/>
          <w:numId w:val="1"/>
        </w:numPr>
        <w:ind w:leftChars="0"/>
        <w:jc w:val="both"/>
      </w:pPr>
      <w:r>
        <w:t>Rev1: Updated version based on received comments.</w:t>
      </w:r>
    </w:p>
    <w:p w14:paraId="09D2AC81" w14:textId="4E69A281" w:rsidR="00916CCC" w:rsidRDefault="00916CCC" w:rsidP="002066B1">
      <w:pPr>
        <w:pStyle w:val="ListParagraph"/>
        <w:numPr>
          <w:ilvl w:val="0"/>
          <w:numId w:val="1"/>
        </w:numPr>
        <w:ind w:leftChars="0"/>
        <w:jc w:val="both"/>
      </w:pPr>
      <w:r>
        <w:t>Rev2: Modified the definition parts and some wording changes</w:t>
      </w:r>
    </w:p>
    <w:p w14:paraId="78562D70" w14:textId="635CCE8F" w:rsidR="00916CCC" w:rsidRDefault="00916CCC" w:rsidP="002066B1">
      <w:pPr>
        <w:pStyle w:val="ListParagraph"/>
        <w:numPr>
          <w:ilvl w:val="0"/>
          <w:numId w:val="1"/>
        </w:numPr>
        <w:ind w:leftChars="0"/>
        <w:jc w:val="both"/>
      </w:pPr>
      <w:r>
        <w:t>Rev3: Removed the last 3 paragraphs</w:t>
      </w:r>
    </w:p>
    <w:p w14:paraId="57166633" w14:textId="2F7EC2A9" w:rsidR="009008D2" w:rsidRDefault="00DA705C" w:rsidP="00717023">
      <w:pPr>
        <w:pStyle w:val="ListParagraph"/>
        <w:numPr>
          <w:ilvl w:val="0"/>
          <w:numId w:val="1"/>
        </w:numPr>
        <w:ind w:leftChars="0"/>
        <w:jc w:val="both"/>
      </w:pPr>
      <w:r>
        <w:t>Rev4: Wording changes</w:t>
      </w:r>
    </w:p>
    <w:p w14:paraId="2CFE9D58" w14:textId="19FA57E7" w:rsidR="00D325A2" w:rsidRDefault="00D325A2" w:rsidP="00717023">
      <w:pPr>
        <w:pStyle w:val="ListParagraph"/>
        <w:numPr>
          <w:ilvl w:val="0"/>
          <w:numId w:val="1"/>
        </w:numPr>
        <w:ind w:leftChars="0"/>
        <w:jc w:val="both"/>
        <w:rPr>
          <w:ins w:id="2" w:author="Author"/>
        </w:rPr>
      </w:pPr>
      <w:r>
        <w:t>Rev5: Changed the definition part</w:t>
      </w:r>
    </w:p>
    <w:p w14:paraId="5F195F84" w14:textId="063A5F51" w:rsidR="00FE5FF1" w:rsidRDefault="00FE5FF1" w:rsidP="00717023">
      <w:pPr>
        <w:pStyle w:val="ListParagraph"/>
        <w:numPr>
          <w:ilvl w:val="0"/>
          <w:numId w:val="1"/>
        </w:numPr>
        <w:ind w:leftChars="0"/>
        <w:jc w:val="both"/>
        <w:rPr>
          <w:ins w:id="3" w:author="Author"/>
        </w:rPr>
      </w:pPr>
      <w:r>
        <w:t>Rev6: Changed the soft AP MLD definition part</w:t>
      </w:r>
    </w:p>
    <w:p w14:paraId="7F6E6DBA" w14:textId="169D7BD7" w:rsidR="00B135B6" w:rsidRDefault="00B135B6" w:rsidP="00717023">
      <w:pPr>
        <w:pStyle w:val="ListParagraph"/>
        <w:numPr>
          <w:ilvl w:val="0"/>
          <w:numId w:val="1"/>
        </w:numPr>
        <w:ind w:leftChars="0"/>
        <w:jc w:val="both"/>
        <w:rPr>
          <w:ins w:id="4" w:author="Author"/>
        </w:rPr>
      </w:pPr>
      <w:ins w:id="5" w:author="Author">
        <w:r>
          <w:t>Rev7: Changed the definition part by removing the co-located set</w:t>
        </w:r>
        <w:r w:rsidR="00DA0D76">
          <w:t xml:space="preserve"> and physical limitations</w:t>
        </w:r>
      </w:ins>
    </w:p>
    <w:p w14:paraId="05E6CC23" w14:textId="058C7367" w:rsidR="00B74C02" w:rsidRDefault="00B74C02" w:rsidP="00717023">
      <w:pPr>
        <w:pStyle w:val="ListParagraph"/>
        <w:numPr>
          <w:ilvl w:val="0"/>
          <w:numId w:val="1"/>
        </w:numPr>
        <w:ind w:leftChars="0"/>
        <w:jc w:val="both"/>
        <w:rPr>
          <w:ins w:id="6" w:author="Author"/>
        </w:rPr>
      </w:pPr>
      <w:ins w:id="7" w:author="Author">
        <w:r>
          <w:t>Rev8: Removed the MIB dot11NSTRSoftAPMLDActivated</w:t>
        </w:r>
      </w:ins>
    </w:p>
    <w:p w14:paraId="4F196E08" w14:textId="1DA087B4" w:rsidR="006A5F0C" w:rsidRDefault="006A5F0C" w:rsidP="00717023">
      <w:pPr>
        <w:pStyle w:val="ListParagraph"/>
        <w:numPr>
          <w:ilvl w:val="0"/>
          <w:numId w:val="1"/>
        </w:numPr>
        <w:ind w:leftChars="0"/>
        <w:jc w:val="both"/>
      </w:pPr>
      <w:ins w:id="8" w:author="Author">
        <w:r>
          <w:t>Rev9: Changed the definition of soft AP MLD to TBD descriptions</w:t>
        </w:r>
      </w:ins>
    </w:p>
    <w:p w14:paraId="6FE11CB3" w14:textId="4C61CD9A" w:rsidR="00FE5FF1" w:rsidRDefault="00FE5FF1">
      <w:pPr>
        <w:pStyle w:val="ListParagraph"/>
        <w:ind w:leftChars="0" w:left="720"/>
        <w:jc w:val="both"/>
        <w:pPrChange w:id="9" w:author="Author">
          <w:pPr>
            <w:pStyle w:val="ListParagraph"/>
            <w:numPr>
              <w:numId w:val="1"/>
            </w:numPr>
            <w:ind w:leftChars="0" w:left="720" w:hanging="360"/>
            <w:jc w:val="both"/>
          </w:pPr>
        </w:pPrChange>
      </w:pPr>
    </w:p>
    <w:p w14:paraId="296CFCA5" w14:textId="18F5DDBF" w:rsidR="00CE4BAA" w:rsidRPr="004F3AF6" w:rsidRDefault="000F16B9" w:rsidP="00CE4BAA">
      <w:pPr>
        <w:rPr>
          <w:lang w:eastAsia="ko-KR"/>
        </w:rPr>
      </w:pPr>
      <w:r>
        <w:br w:type="page"/>
      </w:r>
    </w:p>
    <w:p w14:paraId="55251823" w14:textId="5AA765F7" w:rsidR="00CE4BAA" w:rsidRPr="004F3AF6" w:rsidRDefault="00CE4BAA" w:rsidP="00CE4BAA">
      <w:pPr>
        <w:rPr>
          <w:b/>
          <w:bCs/>
          <w:i/>
          <w:iCs/>
          <w:lang w:eastAsia="ko-KR"/>
        </w:rPr>
      </w:pPr>
      <w:r w:rsidRPr="004F3AF6">
        <w:rPr>
          <w:b/>
          <w:bCs/>
          <w:i/>
          <w:iCs/>
          <w:lang w:eastAsia="ko-KR"/>
        </w:rPr>
        <w:lastRenderedPageBreak/>
        <w:t>Editing instructions formatted like this are intended to be copied into the TG</w:t>
      </w:r>
      <w:r w:rsidR="00AF298F">
        <w:rPr>
          <w:b/>
          <w:bCs/>
          <w:i/>
          <w:iCs/>
          <w:lang w:eastAsia="ko-KR"/>
        </w:rPr>
        <w:t>b</w:t>
      </w:r>
      <w:r w:rsidR="00ED6046">
        <w:rPr>
          <w:b/>
          <w:bCs/>
          <w:i/>
          <w:iCs/>
          <w:lang w:eastAsia="ko-KR"/>
        </w:rPr>
        <w:t>e</w:t>
      </w:r>
      <w:r w:rsidR="00B205C7">
        <w:rPr>
          <w:b/>
          <w:bCs/>
          <w:i/>
          <w:iCs/>
          <w:lang w:eastAsia="ko-KR"/>
        </w:rPr>
        <w:t xml:space="preserve"> </w:t>
      </w:r>
      <w:r w:rsidRPr="004F3AF6">
        <w:rPr>
          <w:b/>
          <w:bCs/>
          <w:i/>
          <w:iCs/>
          <w:lang w:eastAsia="ko-KR"/>
        </w:rPr>
        <w:t>Draft (i.e. they are instructions to the 802.11 editor on how to merge the text with the baseline documents).</w:t>
      </w:r>
    </w:p>
    <w:p w14:paraId="0B1BDA86" w14:textId="77777777" w:rsidR="00CE4BAA" w:rsidRPr="004F3AF6" w:rsidRDefault="00CE4BAA" w:rsidP="00CE4BAA">
      <w:pPr>
        <w:rPr>
          <w:lang w:eastAsia="ko-KR"/>
        </w:rPr>
      </w:pPr>
    </w:p>
    <w:p w14:paraId="11FE1787" w14:textId="1E209857" w:rsidR="009008D2" w:rsidRDefault="00CE4BAA" w:rsidP="004378DC">
      <w:pPr>
        <w:rPr>
          <w:rStyle w:val="SC7204809"/>
          <w:sz w:val="20"/>
          <w:szCs w:val="20"/>
        </w:rPr>
      </w:pPr>
      <w:r w:rsidRPr="004F3AF6">
        <w:rPr>
          <w:b/>
          <w:bCs/>
          <w:i/>
          <w:iCs/>
          <w:lang w:eastAsia="ko-KR"/>
        </w:rPr>
        <w:t>TG</w:t>
      </w:r>
      <w:r w:rsidR="00AF298F">
        <w:rPr>
          <w:b/>
          <w:bCs/>
          <w:i/>
          <w:iCs/>
          <w:lang w:eastAsia="ko-KR"/>
        </w:rPr>
        <w:t>b</w:t>
      </w:r>
      <w:r w:rsidR="00ED6046">
        <w:rPr>
          <w:b/>
          <w:bCs/>
          <w:i/>
          <w:iCs/>
          <w:lang w:eastAsia="ko-KR"/>
        </w:rPr>
        <w:t>e</w:t>
      </w:r>
      <w:r w:rsidRPr="004F3AF6">
        <w:rPr>
          <w:b/>
          <w:bCs/>
          <w:i/>
          <w:iCs/>
          <w:lang w:eastAsia="ko-KR"/>
        </w:rPr>
        <w:t xml:space="preserve"> Editor: Editing instructions preceded by “TG</w:t>
      </w:r>
      <w:r w:rsidR="00AF298F">
        <w:rPr>
          <w:b/>
          <w:bCs/>
          <w:i/>
          <w:iCs/>
          <w:lang w:eastAsia="ko-KR"/>
        </w:rPr>
        <w:t>b</w:t>
      </w:r>
      <w:r w:rsidR="00ED6046">
        <w:rPr>
          <w:b/>
          <w:bCs/>
          <w:i/>
          <w:iCs/>
          <w:lang w:eastAsia="ko-KR"/>
        </w:rPr>
        <w:t>e</w:t>
      </w:r>
      <w:r w:rsidRPr="004F3AF6">
        <w:rPr>
          <w:b/>
          <w:bCs/>
          <w:i/>
          <w:iCs/>
          <w:lang w:eastAsia="ko-KR"/>
        </w:rPr>
        <w:t xml:space="preserve"> Editor” are instructions to the TG</w:t>
      </w:r>
      <w:r w:rsidR="00AF298F">
        <w:rPr>
          <w:b/>
          <w:bCs/>
          <w:i/>
          <w:iCs/>
          <w:lang w:eastAsia="ko-KR"/>
        </w:rPr>
        <w:t>b</w:t>
      </w:r>
      <w:r w:rsidR="00ED6046">
        <w:rPr>
          <w:b/>
          <w:bCs/>
          <w:i/>
          <w:iCs/>
          <w:lang w:eastAsia="ko-KR"/>
        </w:rPr>
        <w:t>e</w:t>
      </w:r>
      <w:r w:rsidRPr="004F3AF6">
        <w:rPr>
          <w:b/>
          <w:bCs/>
          <w:i/>
          <w:iCs/>
          <w:lang w:eastAsia="ko-KR"/>
        </w:rPr>
        <w:t xml:space="preserve"> editor to modify existing material in the TG</w:t>
      </w:r>
      <w:r w:rsidR="00AF298F">
        <w:rPr>
          <w:b/>
          <w:bCs/>
          <w:i/>
          <w:iCs/>
          <w:lang w:eastAsia="ko-KR"/>
        </w:rPr>
        <w:t>b</w:t>
      </w:r>
      <w:r w:rsidR="00ED6046">
        <w:rPr>
          <w:b/>
          <w:bCs/>
          <w:i/>
          <w:iCs/>
          <w:lang w:eastAsia="ko-KR"/>
        </w:rPr>
        <w:t>e</w:t>
      </w:r>
      <w:r w:rsidRPr="004F3AF6">
        <w:rPr>
          <w:b/>
          <w:bCs/>
          <w:i/>
          <w:iCs/>
          <w:lang w:eastAsia="ko-KR"/>
        </w:rPr>
        <w:t xml:space="preserve"> draft.  As a result of adopting the changes, the TG</w:t>
      </w:r>
      <w:r w:rsidR="00AF298F">
        <w:rPr>
          <w:b/>
          <w:bCs/>
          <w:i/>
          <w:iCs/>
          <w:lang w:eastAsia="ko-KR"/>
        </w:rPr>
        <w:t>b</w:t>
      </w:r>
      <w:r w:rsidR="00ED6046">
        <w:rPr>
          <w:b/>
          <w:bCs/>
          <w:i/>
          <w:iCs/>
          <w:lang w:eastAsia="ko-KR"/>
        </w:rPr>
        <w:t>e</w:t>
      </w:r>
      <w:r w:rsidRPr="004F3AF6">
        <w:rPr>
          <w:b/>
          <w:bCs/>
          <w:i/>
          <w:iCs/>
          <w:lang w:eastAsia="ko-KR"/>
        </w:rPr>
        <w:t xml:space="preserve"> editor will execute the instructions rather than copy them to the TG</w:t>
      </w:r>
      <w:r w:rsidR="00AF298F">
        <w:rPr>
          <w:b/>
          <w:bCs/>
          <w:i/>
          <w:iCs/>
          <w:lang w:eastAsia="ko-KR"/>
        </w:rPr>
        <w:t>b</w:t>
      </w:r>
      <w:r w:rsidR="00ED6046">
        <w:rPr>
          <w:b/>
          <w:bCs/>
          <w:i/>
          <w:iCs/>
          <w:lang w:eastAsia="ko-KR"/>
        </w:rPr>
        <w:t>e</w:t>
      </w:r>
      <w:r w:rsidRPr="004F3AF6">
        <w:rPr>
          <w:b/>
          <w:bCs/>
          <w:i/>
          <w:iCs/>
          <w:lang w:eastAsia="ko-KR"/>
        </w:rPr>
        <w:t xml:space="preserve"> Draft.</w:t>
      </w:r>
    </w:p>
    <w:p w14:paraId="28AEFBF4" w14:textId="77777777" w:rsidR="009058AC" w:rsidRDefault="009058AC" w:rsidP="009058AC">
      <w:pPr>
        <w:rPr>
          <w:b/>
          <w:sz w:val="22"/>
          <w:u w:val="single"/>
          <w:lang w:eastAsia="ko-KR"/>
        </w:rPr>
      </w:pPr>
    </w:p>
    <w:p w14:paraId="5C047FB4" w14:textId="77777777" w:rsidR="009058AC" w:rsidRDefault="009058AC" w:rsidP="009058AC">
      <w:pPr>
        <w:pStyle w:val="H1"/>
        <w:numPr>
          <w:ilvl w:val="0"/>
          <w:numId w:val="16"/>
        </w:numPr>
        <w:ind w:left="0"/>
        <w:rPr>
          <w:w w:val="100"/>
        </w:rPr>
      </w:pPr>
      <w:r>
        <w:rPr>
          <w:w w:val="100"/>
        </w:rPr>
        <w:t>Definitions, acronyms, and abbreviations</w:t>
      </w:r>
    </w:p>
    <w:p w14:paraId="33A401D8" w14:textId="77777777" w:rsidR="009058AC" w:rsidRDefault="009058AC" w:rsidP="009058AC">
      <w:pPr>
        <w:pStyle w:val="H2"/>
        <w:numPr>
          <w:ilvl w:val="0"/>
          <w:numId w:val="17"/>
        </w:numPr>
        <w:rPr>
          <w:w w:val="100"/>
        </w:rPr>
      </w:pPr>
      <w:r>
        <w:rPr>
          <w:w w:val="100"/>
        </w:rPr>
        <w:t>Definitions specific to IEEE 802.11</w:t>
      </w:r>
    </w:p>
    <w:p w14:paraId="35E79310" w14:textId="49BC2DFD" w:rsidR="009058AC" w:rsidRDefault="009058AC" w:rsidP="009058AC">
      <w:pPr>
        <w:pStyle w:val="T"/>
        <w:rPr>
          <w:b/>
          <w:bCs/>
          <w:i/>
          <w:iCs/>
          <w:w w:val="100"/>
        </w:rPr>
      </w:pPr>
      <w:r>
        <w:rPr>
          <w:b/>
          <w:bCs/>
          <w:i/>
          <w:iCs/>
          <w:w w:val="100"/>
          <w:highlight w:val="yellow"/>
        </w:rPr>
        <w:t>Insert the following definitions (maintaining alphabetical order) except green tag:</w:t>
      </w:r>
    </w:p>
    <w:p w14:paraId="10018D41" w14:textId="77777777" w:rsidR="009058AC" w:rsidRPr="009058AC" w:rsidRDefault="009058AC" w:rsidP="009058AC">
      <w:pPr>
        <w:jc w:val="both"/>
        <w:rPr>
          <w:highlight w:val="lightGray"/>
          <w:lang w:val="en-US"/>
        </w:rPr>
      </w:pPr>
    </w:p>
    <w:p w14:paraId="4E68ECC8" w14:textId="0C40F86E" w:rsidR="00005C76" w:rsidRDefault="000729D1" w:rsidP="00FF1601">
      <w:pPr>
        <w:rPr>
          <w:ins w:id="10" w:author="Author"/>
          <w:i/>
          <w:iCs/>
        </w:rPr>
      </w:pPr>
      <w:ins w:id="11" w:author="Author">
        <w:del w:id="12" w:author="Author">
          <w:r w:rsidDel="008C25E6">
            <w:rPr>
              <w:b/>
            </w:rPr>
            <w:delText xml:space="preserve">Option 1: </w:delText>
          </w:r>
        </w:del>
      </w:ins>
      <w:r w:rsidR="00A3515C" w:rsidRPr="00A3515C">
        <w:rPr>
          <w:b/>
        </w:rPr>
        <w:t xml:space="preserve">Soft access point (AP) multi-link device (MLD): </w:t>
      </w:r>
      <w:ins w:id="13" w:author="Author">
        <w:r w:rsidR="00FF1601">
          <w:rPr>
            <w:i/>
            <w:iCs/>
          </w:rPr>
          <w:t xml:space="preserve"> An AP MLD </w:t>
        </w:r>
        <w:del w:id="14" w:author="Author">
          <w:r w:rsidR="00FF1601" w:rsidDel="00005C76">
            <w:rPr>
              <w:i/>
              <w:iCs/>
              <w:color w:val="000000"/>
            </w:rPr>
            <w:delText xml:space="preserve">within a physical device </w:delText>
          </w:r>
        </w:del>
        <w:r w:rsidR="00FF1601">
          <w:rPr>
            <w:i/>
            <w:iCs/>
          </w:rPr>
          <w:t xml:space="preserve">with </w:t>
        </w:r>
        <w:del w:id="15" w:author="Author">
          <w:r w:rsidR="00FF1601" w:rsidDel="006A5F0C">
            <w:rPr>
              <w:i/>
              <w:iCs/>
            </w:rPr>
            <w:delText xml:space="preserve">dot11SoftAPMLDActivated set to true </w:delText>
          </w:r>
          <w:r w:rsidR="00005C76" w:rsidDel="006A5F0C">
            <w:rPr>
              <w:i/>
              <w:iCs/>
            </w:rPr>
            <w:delText xml:space="preserve">that is in the same </w:delText>
          </w:r>
        </w:del>
      </w:ins>
      <w:del w:id="16" w:author="Author">
        <w:r w:rsidR="004E041E" w:rsidDel="006A5F0C">
          <w:rPr>
            <w:i/>
            <w:iCs/>
          </w:rPr>
          <w:delText>physical device</w:delText>
        </w:r>
      </w:del>
      <w:ins w:id="17" w:author="Author">
        <w:del w:id="18" w:author="Author">
          <w:r w:rsidR="00005C76" w:rsidDel="006A5F0C">
            <w:rPr>
              <w:i/>
              <w:iCs/>
            </w:rPr>
            <w:delText xml:space="preserve"> as a non-AP MLD, with APs affiliated with the AP MLD using the same antenna connectors as non-AP STAs affiliated </w:delText>
          </w:r>
          <w:r w:rsidR="009B7437" w:rsidRPr="00AD28C8" w:rsidDel="006A5F0C">
            <w:rPr>
              <w:i/>
              <w:iCs/>
            </w:rPr>
            <w:delText>with</w:delText>
          </w:r>
        </w:del>
        <w:r w:rsidR="006A5F0C">
          <w:rPr>
            <w:i/>
            <w:iCs/>
          </w:rPr>
          <w:t>TBD descriptions</w:t>
        </w:r>
        <w:del w:id="19" w:author="Author">
          <w:r w:rsidR="009B7437" w:rsidRPr="00AD28C8" w:rsidDel="006A5F0C">
            <w:rPr>
              <w:i/>
              <w:iCs/>
            </w:rPr>
            <w:delText xml:space="preserve"> the non-AP MLD</w:delText>
          </w:r>
        </w:del>
        <w:r w:rsidR="009B7437" w:rsidRPr="00AD28C8">
          <w:rPr>
            <w:i/>
            <w:iCs/>
          </w:rPr>
          <w:t>.</w:t>
        </w:r>
        <w:r w:rsidR="00FF1601">
          <w:rPr>
            <w:i/>
            <w:iCs/>
          </w:rPr>
          <w:t> </w:t>
        </w:r>
      </w:ins>
    </w:p>
    <w:p w14:paraId="58D4ADDF" w14:textId="279B4DC2" w:rsidR="00E32ECB" w:rsidRPr="00AD28C8" w:rsidDel="00E32ECB" w:rsidRDefault="00E32ECB" w:rsidP="00FF1601">
      <w:pPr>
        <w:rPr>
          <w:ins w:id="20" w:author="Author"/>
          <w:del w:id="21" w:author="Author"/>
          <w:i/>
          <w:iCs/>
        </w:rPr>
      </w:pPr>
    </w:p>
    <w:p w14:paraId="79821600" w14:textId="5BA6B958" w:rsidR="00A3515C" w:rsidDel="00FF1601" w:rsidRDefault="00A3515C" w:rsidP="00A3515C">
      <w:pPr>
        <w:pStyle w:val="PlainText"/>
        <w:rPr>
          <w:del w:id="22" w:author="Author"/>
          <w:rFonts w:ascii="Times New Roman" w:eastAsia="Malgun Gothic" w:hAnsi="Times New Roman" w:cs="Times New Roman"/>
          <w:sz w:val="18"/>
          <w:szCs w:val="20"/>
          <w:lang w:val="en-GB" w:eastAsia="en-US"/>
        </w:rPr>
      </w:pPr>
      <w:del w:id="23" w:author="Author">
        <w:r w:rsidRPr="00A3515C" w:rsidDel="00FF1601">
          <w:rPr>
            <w:rFonts w:ascii="Times New Roman" w:eastAsia="Malgun Gothic" w:hAnsi="Times New Roman" w:cs="Times New Roman"/>
            <w:sz w:val="18"/>
            <w:szCs w:val="20"/>
            <w:lang w:val="en-GB" w:eastAsia="en-US"/>
          </w:rPr>
          <w:delText>An AP MLD subject to the physical limitations (e.g., power, interference) that exist when its affiliated STAs otherwise function as part of a non-AP MLD plus TBD operational and regulatory constraints.</w:delText>
        </w:r>
      </w:del>
    </w:p>
    <w:p w14:paraId="7932065C" w14:textId="77777777" w:rsidR="00FF1601" w:rsidRPr="00A3515C" w:rsidRDefault="00FF1601" w:rsidP="00A3515C">
      <w:pPr>
        <w:pStyle w:val="PlainText"/>
        <w:rPr>
          <w:ins w:id="24" w:author="Author"/>
          <w:rFonts w:ascii="Times New Roman" w:eastAsia="Malgun Gothic" w:hAnsi="Times New Roman" w:cs="Times New Roman"/>
          <w:sz w:val="18"/>
          <w:szCs w:val="20"/>
          <w:lang w:val="en-GB" w:eastAsia="en-US"/>
        </w:rPr>
      </w:pPr>
    </w:p>
    <w:p w14:paraId="7FAF81AD" w14:textId="7B5EFBF7" w:rsidR="00A3515C" w:rsidRPr="00A3515C" w:rsidRDefault="00452DE3" w:rsidP="00A3515C">
      <w:pPr>
        <w:pStyle w:val="PlainText"/>
        <w:rPr>
          <w:rFonts w:ascii="Times New Roman" w:eastAsia="Malgun Gothic" w:hAnsi="Times New Roman" w:cs="Times New Roman"/>
          <w:sz w:val="18"/>
          <w:szCs w:val="20"/>
          <w:lang w:val="en-GB" w:eastAsia="en-US"/>
        </w:rPr>
      </w:pPr>
      <w:r w:rsidRPr="008B7F01">
        <w:rPr>
          <w:rFonts w:ascii="Times New Roman" w:eastAsia="Malgun Gothic" w:hAnsi="Times New Roman" w:cs="Times New Roman"/>
          <w:b/>
          <w:sz w:val="18"/>
          <w:szCs w:val="20"/>
          <w:lang w:val="en-GB" w:eastAsia="en-US"/>
        </w:rPr>
        <w:t xml:space="preserve">Non-STR soft access point (AP) multi-link device (MLD): </w:t>
      </w:r>
      <w:r w:rsidR="00A3515C" w:rsidRPr="00AD28C8">
        <w:rPr>
          <w:rFonts w:ascii="Times New Roman" w:eastAsia="Malgun Gothic" w:hAnsi="Times New Roman" w:cs="Times New Roman"/>
          <w:i/>
          <w:iCs/>
          <w:sz w:val="18"/>
          <w:szCs w:val="20"/>
          <w:lang w:val="en-GB" w:eastAsia="en-US"/>
        </w:rPr>
        <w:t>A</w:t>
      </w:r>
      <w:del w:id="25" w:author="Author">
        <w:r w:rsidR="00A3515C" w:rsidRPr="00AD28C8" w:rsidDel="00FF1601">
          <w:rPr>
            <w:rFonts w:ascii="Times New Roman" w:eastAsia="Malgun Gothic" w:hAnsi="Times New Roman" w:cs="Times New Roman"/>
            <w:i/>
            <w:iCs/>
            <w:sz w:val="18"/>
            <w:szCs w:val="20"/>
            <w:lang w:val="en-GB" w:eastAsia="en-US"/>
          </w:rPr>
          <w:delText>n</w:delText>
        </w:r>
      </w:del>
      <w:ins w:id="26" w:author="Author">
        <w:r w:rsidR="00453292" w:rsidRPr="00AD28C8">
          <w:rPr>
            <w:rFonts w:ascii="Times New Roman" w:eastAsia="Malgun Gothic" w:hAnsi="Times New Roman" w:cs="Times New Roman"/>
            <w:i/>
            <w:iCs/>
            <w:sz w:val="18"/>
            <w:szCs w:val="20"/>
            <w:lang w:val="en-GB" w:eastAsia="en-US"/>
          </w:rPr>
          <w:t xml:space="preserve"> </w:t>
        </w:r>
      </w:ins>
      <w:del w:id="27" w:author="Author">
        <w:r w:rsidR="00A3515C" w:rsidRPr="00AD28C8" w:rsidDel="001E125E">
          <w:rPr>
            <w:rFonts w:ascii="Times New Roman" w:eastAsia="Malgun Gothic" w:hAnsi="Times New Roman" w:cs="Times New Roman"/>
            <w:i/>
            <w:iCs/>
            <w:sz w:val="18"/>
            <w:szCs w:val="20"/>
            <w:lang w:val="en-GB" w:eastAsia="en-US"/>
          </w:rPr>
          <w:delText xml:space="preserve"> </w:delText>
        </w:r>
        <w:r w:rsidR="00A3515C" w:rsidRPr="00AD28C8" w:rsidDel="00AD28C8">
          <w:rPr>
            <w:rFonts w:ascii="Times New Roman" w:eastAsia="Malgun Gothic" w:hAnsi="Times New Roman" w:cs="Times New Roman"/>
            <w:i/>
            <w:iCs/>
            <w:sz w:val="18"/>
            <w:szCs w:val="20"/>
            <w:lang w:val="en-GB" w:eastAsia="en-US"/>
          </w:rPr>
          <w:delText xml:space="preserve">non-STR </w:delText>
        </w:r>
      </w:del>
      <w:ins w:id="28" w:author="Author">
        <w:r w:rsidR="00FF1601" w:rsidRPr="00AD28C8">
          <w:rPr>
            <w:rFonts w:ascii="Times New Roman" w:eastAsia="Malgun Gothic" w:hAnsi="Times New Roman" w:cs="Times New Roman"/>
            <w:i/>
            <w:iCs/>
            <w:sz w:val="18"/>
            <w:szCs w:val="20"/>
            <w:lang w:val="en-GB" w:eastAsia="en-US"/>
          </w:rPr>
          <w:t xml:space="preserve">soft </w:t>
        </w:r>
      </w:ins>
      <w:r w:rsidR="00A3515C" w:rsidRPr="00AD28C8">
        <w:rPr>
          <w:rFonts w:ascii="Times New Roman" w:eastAsia="Malgun Gothic" w:hAnsi="Times New Roman" w:cs="Times New Roman"/>
          <w:i/>
          <w:iCs/>
          <w:sz w:val="18"/>
          <w:szCs w:val="20"/>
          <w:lang w:val="en-GB" w:eastAsia="en-US"/>
        </w:rPr>
        <w:t>AP</w:t>
      </w:r>
      <w:r w:rsidR="00A3515C" w:rsidRPr="00A3515C">
        <w:rPr>
          <w:rFonts w:ascii="Times New Roman" w:eastAsia="Malgun Gothic" w:hAnsi="Times New Roman" w:cs="Times New Roman"/>
          <w:sz w:val="18"/>
          <w:szCs w:val="20"/>
          <w:lang w:val="en-GB" w:eastAsia="en-US"/>
        </w:rPr>
        <w:t xml:space="preserve"> </w:t>
      </w:r>
      <w:r w:rsidR="00A3515C" w:rsidRPr="00FF1601">
        <w:rPr>
          <w:rFonts w:ascii="Times New Roman" w:eastAsia="Malgun Gothic" w:hAnsi="Times New Roman" w:cs="Times New Roman"/>
          <w:i/>
          <w:iCs/>
          <w:sz w:val="18"/>
          <w:szCs w:val="20"/>
          <w:lang w:val="en-GB" w:eastAsia="en-US"/>
        </w:rPr>
        <w:t>MLD</w:t>
      </w:r>
      <w:ins w:id="29" w:author="Author">
        <w:r w:rsidR="00FF1601">
          <w:rPr>
            <w:rFonts w:ascii="Times New Roman" w:eastAsia="Malgun Gothic" w:hAnsi="Times New Roman" w:cs="Times New Roman"/>
            <w:i/>
            <w:iCs/>
            <w:sz w:val="18"/>
            <w:szCs w:val="20"/>
            <w:lang w:val="en-GB" w:eastAsia="en-US"/>
          </w:rPr>
          <w:t xml:space="preserve"> </w:t>
        </w:r>
        <w:r w:rsidR="001E125E">
          <w:rPr>
            <w:rFonts w:ascii="Times New Roman" w:eastAsia="Malgun Gothic" w:hAnsi="Times New Roman" w:cs="Times New Roman"/>
            <w:i/>
            <w:iCs/>
            <w:sz w:val="18"/>
            <w:szCs w:val="20"/>
            <w:lang w:val="en-GB" w:eastAsia="en-US"/>
          </w:rPr>
          <w:t xml:space="preserve">having </w:t>
        </w:r>
        <w:del w:id="30" w:author="Author">
          <w:r w:rsidR="00FF1601" w:rsidDel="001E125E">
            <w:rPr>
              <w:rFonts w:ascii="Times New Roman" w:eastAsia="Malgun Gothic" w:hAnsi="Times New Roman" w:cs="Times New Roman"/>
              <w:i/>
              <w:iCs/>
              <w:sz w:val="18"/>
              <w:szCs w:val="20"/>
              <w:lang w:val="en-GB" w:eastAsia="en-US"/>
            </w:rPr>
            <w:delText>with</w:delText>
          </w:r>
        </w:del>
      </w:ins>
      <w:del w:id="31" w:author="Author">
        <w:r w:rsidR="00A3515C" w:rsidRPr="00FF1601" w:rsidDel="001E125E">
          <w:rPr>
            <w:rFonts w:ascii="Times New Roman" w:eastAsia="Malgun Gothic" w:hAnsi="Times New Roman" w:cs="Times New Roman"/>
            <w:i/>
            <w:iCs/>
            <w:sz w:val="18"/>
            <w:szCs w:val="20"/>
            <w:lang w:val="en-GB" w:eastAsia="en-US"/>
          </w:rPr>
          <w:delText xml:space="preserve"> </w:delText>
        </w:r>
      </w:del>
      <w:ins w:id="32" w:author="Author">
        <w:del w:id="33" w:author="Author">
          <w:r w:rsidR="00FF1601" w:rsidRPr="00FF1601" w:rsidDel="001E125E">
            <w:rPr>
              <w:rFonts w:ascii="Times New Roman" w:eastAsia="Malgun Gothic" w:hAnsi="Times New Roman" w:cs="Times New Roman"/>
              <w:i/>
              <w:iCs/>
              <w:sz w:val="18"/>
              <w:szCs w:val="20"/>
              <w:lang w:val="en-GB" w:eastAsia="en-US"/>
            </w:rPr>
            <w:delText>dot11</w:delText>
          </w:r>
          <w:r w:rsidR="00FF1601" w:rsidDel="001E125E">
            <w:rPr>
              <w:rFonts w:ascii="Times New Roman" w:eastAsia="Malgun Gothic" w:hAnsi="Times New Roman" w:cs="Times New Roman"/>
              <w:i/>
              <w:iCs/>
              <w:sz w:val="18"/>
              <w:szCs w:val="20"/>
              <w:lang w:val="en-GB" w:eastAsia="en-US"/>
            </w:rPr>
            <w:delText>NSTR</w:delText>
          </w:r>
          <w:r w:rsidR="00FF1601" w:rsidRPr="00FF1601" w:rsidDel="001E125E">
            <w:rPr>
              <w:rFonts w:ascii="Times New Roman" w:eastAsia="Malgun Gothic" w:hAnsi="Times New Roman" w:cs="Times New Roman"/>
              <w:i/>
              <w:iCs/>
              <w:sz w:val="18"/>
              <w:szCs w:val="20"/>
              <w:lang w:val="en-GB" w:eastAsia="en-US"/>
            </w:rPr>
            <w:delText>SoftAPMLDActivated set to true</w:delText>
          </w:r>
          <w:r w:rsidR="00FF1601" w:rsidDel="001E125E">
            <w:rPr>
              <w:i/>
              <w:iCs/>
            </w:rPr>
            <w:delText xml:space="preserve"> </w:delText>
          </w:r>
        </w:del>
      </w:ins>
      <w:del w:id="34" w:author="Author">
        <w:r w:rsidR="00A3515C" w:rsidRPr="00A3515C" w:rsidDel="00FF1601">
          <w:rPr>
            <w:rFonts w:ascii="Times New Roman" w:eastAsia="Malgun Gothic" w:hAnsi="Times New Roman" w:cs="Times New Roman"/>
            <w:sz w:val="18"/>
            <w:szCs w:val="20"/>
            <w:lang w:val="en-GB" w:eastAsia="en-US"/>
          </w:rPr>
          <w:delText xml:space="preserve">the physical limitations (e.g., power, interference) that exist when its affiliated STAs otherwise function as part of a </w:delText>
        </w:r>
        <w:r w:rsidR="00A3515C" w:rsidDel="00FF1601">
          <w:rPr>
            <w:rFonts w:ascii="Times New Roman" w:eastAsia="Malgun Gothic" w:hAnsi="Times New Roman" w:cs="Times New Roman"/>
            <w:sz w:val="18"/>
            <w:szCs w:val="20"/>
            <w:lang w:val="en-GB" w:eastAsia="en-US"/>
          </w:rPr>
          <w:delText xml:space="preserve">non-STR </w:delText>
        </w:r>
        <w:r w:rsidR="00A3515C" w:rsidRPr="00A3515C" w:rsidDel="00FF1601">
          <w:rPr>
            <w:rFonts w:ascii="Times New Roman" w:eastAsia="Malgun Gothic" w:hAnsi="Times New Roman" w:cs="Times New Roman"/>
            <w:sz w:val="18"/>
            <w:szCs w:val="20"/>
            <w:lang w:val="en-GB" w:eastAsia="en-US"/>
          </w:rPr>
          <w:delText xml:space="preserve">non-AP MLD plus TBD operational and regulatory </w:delText>
        </w:r>
        <w:r w:rsidR="00DF6B02" w:rsidDel="001E125E">
          <w:rPr>
            <w:rFonts w:ascii="Times New Roman" w:eastAsia="Malgun Gothic" w:hAnsi="Times New Roman" w:cs="Times New Roman"/>
            <w:sz w:val="18"/>
            <w:szCs w:val="20"/>
            <w:lang w:val="en-GB" w:eastAsia="en-US"/>
          </w:rPr>
          <w:delText xml:space="preserve">that has </w:delText>
        </w:r>
      </w:del>
      <w:r w:rsidR="00DF6B02">
        <w:rPr>
          <w:rFonts w:ascii="Times New Roman" w:eastAsia="Malgun Gothic" w:hAnsi="Times New Roman" w:cs="Times New Roman"/>
          <w:sz w:val="18"/>
          <w:szCs w:val="20"/>
          <w:lang w:val="en-GB" w:eastAsia="en-US"/>
        </w:rPr>
        <w:t>at least one non-</w:t>
      </w:r>
      <w:r w:rsidR="007F7D26">
        <w:rPr>
          <w:rFonts w:ascii="Times New Roman" w:eastAsia="Malgun Gothic" w:hAnsi="Times New Roman" w:cs="Times New Roman"/>
          <w:sz w:val="18"/>
          <w:szCs w:val="20"/>
          <w:lang w:val="en-GB" w:eastAsia="en-US"/>
        </w:rPr>
        <w:t>STR link pair</w:t>
      </w:r>
      <w:r w:rsidR="00A3515C" w:rsidRPr="00A3515C">
        <w:rPr>
          <w:rFonts w:ascii="Times New Roman" w:eastAsia="Malgun Gothic" w:hAnsi="Times New Roman" w:cs="Times New Roman"/>
          <w:sz w:val="18"/>
          <w:szCs w:val="20"/>
          <w:lang w:val="en-GB" w:eastAsia="en-US"/>
        </w:rPr>
        <w:t>.</w:t>
      </w:r>
    </w:p>
    <w:p w14:paraId="014461DC" w14:textId="21FCF0D3" w:rsidR="00452DE3" w:rsidRDefault="00452DE3" w:rsidP="00C21B42">
      <w:pPr>
        <w:jc w:val="both"/>
        <w:rPr>
          <w:lang w:val="en-US"/>
        </w:rPr>
      </w:pPr>
    </w:p>
    <w:p w14:paraId="326361C9" w14:textId="77777777" w:rsidR="00774B9D" w:rsidRPr="00AD28C8" w:rsidRDefault="00774B9D" w:rsidP="00C21B42">
      <w:pPr>
        <w:jc w:val="both"/>
      </w:pPr>
    </w:p>
    <w:p w14:paraId="2C4D811D" w14:textId="3EF2DF64" w:rsidR="00A43AD8" w:rsidRDefault="00A43AD8" w:rsidP="00024800">
      <w:pPr>
        <w:pStyle w:val="SP7147688"/>
        <w:spacing w:before="360" w:after="240"/>
        <w:jc w:val="both"/>
        <w:rPr>
          <w:rStyle w:val="SC7204809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 xml:space="preserve">Insert </w:t>
      </w:r>
      <w:r w:rsidR="00FF29E1"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>new Clause 33 following C</w:t>
      </w:r>
      <w:r w:rsidR="00C9272E"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>lause 32</w:t>
      </w:r>
      <w:r w:rsidR="00FF29E1">
        <w:rPr>
          <w:rFonts w:ascii="Times New Roman" w:eastAsia="Times New Roman" w:hAnsi="Times New Roman" w:cs="Times New Roman"/>
          <w:b/>
          <w:i/>
          <w:color w:val="000000"/>
          <w:sz w:val="20"/>
          <w:highlight w:val="yellow"/>
        </w:rPr>
        <w:t xml:space="preserve"> as follows:</w:t>
      </w:r>
    </w:p>
    <w:p w14:paraId="5BD95E6C" w14:textId="77777777" w:rsidR="009008D2" w:rsidRPr="00252719" w:rsidRDefault="009008D2" w:rsidP="00024800">
      <w:pPr>
        <w:pStyle w:val="SP7147688"/>
        <w:spacing w:before="360" w:after="240"/>
        <w:jc w:val="both"/>
        <w:rPr>
          <w:rStyle w:val="SC7204809"/>
          <w:sz w:val="20"/>
          <w:szCs w:val="20"/>
        </w:rPr>
      </w:pPr>
      <w:r w:rsidRPr="00252719">
        <w:rPr>
          <w:rStyle w:val="SC7204809"/>
          <w:sz w:val="20"/>
          <w:szCs w:val="20"/>
        </w:rPr>
        <w:t xml:space="preserve">33. Extremely High Throughput (EHT) MAC specification </w:t>
      </w:r>
    </w:p>
    <w:p w14:paraId="5E4C7B17" w14:textId="4B68403F" w:rsidR="009008D2" w:rsidRPr="00252719" w:rsidRDefault="009008D2" w:rsidP="004378DC">
      <w:pPr>
        <w:pStyle w:val="SP7147688"/>
        <w:spacing w:before="360" w:after="240"/>
        <w:jc w:val="both"/>
        <w:rPr>
          <w:b/>
          <w:bCs/>
          <w:color w:val="000000"/>
          <w:sz w:val="20"/>
          <w:szCs w:val="20"/>
        </w:rPr>
      </w:pPr>
      <w:r w:rsidRPr="00252719">
        <w:rPr>
          <w:rStyle w:val="SC7204809"/>
          <w:sz w:val="20"/>
          <w:szCs w:val="20"/>
        </w:rPr>
        <w:t>33.</w:t>
      </w:r>
      <w:r w:rsidR="00FF2314" w:rsidRPr="00252719">
        <w:rPr>
          <w:rStyle w:val="SC7204809"/>
          <w:sz w:val="20"/>
          <w:szCs w:val="20"/>
        </w:rPr>
        <w:t>x</w:t>
      </w:r>
      <w:r w:rsidRPr="00252719">
        <w:rPr>
          <w:rStyle w:val="SC7204809"/>
          <w:sz w:val="20"/>
          <w:szCs w:val="20"/>
        </w:rPr>
        <w:t xml:space="preserve"> </w:t>
      </w:r>
      <w:r w:rsidR="001A7A9D" w:rsidRPr="00252719">
        <w:rPr>
          <w:rStyle w:val="SC7204809"/>
          <w:sz w:val="20"/>
          <w:szCs w:val="20"/>
        </w:rPr>
        <w:t>Multi-Link Operation</w:t>
      </w:r>
    </w:p>
    <w:p w14:paraId="76CA5E3C" w14:textId="7A923631" w:rsidR="003F4633" w:rsidRPr="00252719" w:rsidRDefault="006F7984" w:rsidP="00F50B7F">
      <w:pPr>
        <w:pStyle w:val="SP7147688"/>
        <w:spacing w:before="360" w:after="240"/>
        <w:jc w:val="both"/>
        <w:rPr>
          <w:rStyle w:val="SC7204809"/>
          <w:sz w:val="20"/>
          <w:szCs w:val="20"/>
        </w:rPr>
      </w:pPr>
      <w:r w:rsidRPr="00252719">
        <w:rPr>
          <w:rStyle w:val="SC7204809"/>
          <w:sz w:val="20"/>
          <w:szCs w:val="20"/>
        </w:rPr>
        <w:t>33.</w:t>
      </w:r>
      <w:r w:rsidR="00FF2314" w:rsidRPr="00252719">
        <w:rPr>
          <w:rStyle w:val="SC7204809"/>
          <w:sz w:val="20"/>
          <w:szCs w:val="20"/>
        </w:rPr>
        <w:t>x</w:t>
      </w:r>
      <w:r w:rsidRPr="00252719">
        <w:rPr>
          <w:rStyle w:val="SC7204809"/>
          <w:sz w:val="20"/>
          <w:szCs w:val="20"/>
        </w:rPr>
        <w:t>.</w:t>
      </w:r>
      <w:r w:rsidR="00FF2314" w:rsidRPr="00252719">
        <w:rPr>
          <w:rStyle w:val="SC7204809"/>
          <w:sz w:val="20"/>
          <w:szCs w:val="20"/>
        </w:rPr>
        <w:t>y</w:t>
      </w:r>
      <w:r w:rsidR="001A7A9D" w:rsidRPr="00252719">
        <w:rPr>
          <w:rStyle w:val="SC7204809"/>
          <w:sz w:val="20"/>
          <w:szCs w:val="20"/>
        </w:rPr>
        <w:t xml:space="preserve"> </w:t>
      </w:r>
      <w:r w:rsidR="00452DE3">
        <w:rPr>
          <w:rStyle w:val="SC7204809"/>
          <w:sz w:val="20"/>
          <w:szCs w:val="20"/>
        </w:rPr>
        <w:t xml:space="preserve">Non-STR </w:t>
      </w:r>
      <w:r w:rsidR="001A7A9D" w:rsidRPr="00252719">
        <w:rPr>
          <w:rStyle w:val="SC7204809"/>
          <w:sz w:val="20"/>
          <w:szCs w:val="20"/>
        </w:rPr>
        <w:t>Soft AP MLD Operation</w:t>
      </w:r>
    </w:p>
    <w:p w14:paraId="14426077" w14:textId="37DD8BAA" w:rsidR="001A7A9D" w:rsidRPr="00252719" w:rsidRDefault="001A7A9D" w:rsidP="001A7A9D">
      <w:pPr>
        <w:pStyle w:val="Default"/>
        <w:rPr>
          <w:rStyle w:val="SC7204809"/>
          <w:rFonts w:ascii="Arial" w:hAnsi="Arial" w:cs="Arial"/>
          <w:sz w:val="20"/>
          <w:szCs w:val="20"/>
        </w:rPr>
      </w:pPr>
      <w:r w:rsidRPr="00252719">
        <w:rPr>
          <w:rStyle w:val="SC7204809"/>
          <w:rFonts w:ascii="Arial" w:hAnsi="Arial" w:cs="Arial"/>
          <w:sz w:val="20"/>
          <w:szCs w:val="20"/>
        </w:rPr>
        <w:t>33.x.y.1 General</w:t>
      </w:r>
    </w:p>
    <w:p w14:paraId="75F5C685" w14:textId="77777777" w:rsidR="006431F3" w:rsidRPr="00252719" w:rsidRDefault="006431F3" w:rsidP="00B84C8B">
      <w:pPr>
        <w:jc w:val="both"/>
        <w:rPr>
          <w:rFonts w:ascii="Arial" w:hAnsi="Arial" w:cs="Arial"/>
        </w:rPr>
      </w:pPr>
    </w:p>
    <w:p w14:paraId="43904A67" w14:textId="0354A830" w:rsidR="00252719" w:rsidRPr="00252719" w:rsidRDefault="00252719" w:rsidP="00252719">
      <w:pPr>
        <w:jc w:val="both"/>
        <w:rPr>
          <w:rFonts w:ascii="Arial" w:eastAsia="Times New Roman" w:hAnsi="Arial" w:cs="Arial"/>
          <w:szCs w:val="18"/>
          <w:lang w:val="en-US" w:eastAsia="ko-KR"/>
        </w:rPr>
      </w:pPr>
      <w:r w:rsidRPr="00252719">
        <w:rPr>
          <w:rFonts w:ascii="Arial" w:eastAsia="Times New Roman" w:hAnsi="Arial" w:cs="Arial"/>
          <w:szCs w:val="18"/>
          <w:lang w:eastAsia="ko-KR"/>
        </w:rPr>
        <w:t xml:space="preserve">A </w:t>
      </w:r>
      <w:r w:rsidR="00452DE3">
        <w:rPr>
          <w:rFonts w:ascii="Arial" w:eastAsia="Times New Roman" w:hAnsi="Arial" w:cs="Arial"/>
          <w:szCs w:val="18"/>
          <w:lang w:eastAsia="ko-KR"/>
        </w:rPr>
        <w:t xml:space="preserve">non-STR </w:t>
      </w:r>
      <w:r w:rsidRPr="00252719">
        <w:rPr>
          <w:rFonts w:ascii="Arial" w:eastAsia="Times New Roman" w:hAnsi="Arial" w:cs="Arial"/>
          <w:szCs w:val="18"/>
          <w:lang w:eastAsia="ko-KR"/>
        </w:rPr>
        <w:t>soft AP MLD shall set dot11</w:t>
      </w:r>
      <w:del w:id="35" w:author="Author">
        <w:r w:rsidR="00754462" w:rsidDel="00BB5423">
          <w:rPr>
            <w:rFonts w:ascii="Arial" w:eastAsia="Times New Roman" w:hAnsi="Arial" w:cs="Arial"/>
            <w:szCs w:val="18"/>
            <w:lang w:eastAsia="ko-KR"/>
          </w:rPr>
          <w:delText>NSTR</w:delText>
        </w:r>
      </w:del>
      <w:r w:rsidRPr="00252719">
        <w:rPr>
          <w:rFonts w:ascii="Arial" w:eastAsia="Times New Roman" w:hAnsi="Arial" w:cs="Arial"/>
          <w:szCs w:val="18"/>
          <w:lang w:eastAsia="ko-KR"/>
        </w:rPr>
        <w:t>SoftAPMLDActivated to true. If dot11</w:t>
      </w:r>
      <w:del w:id="36" w:author="Author">
        <w:r w:rsidR="00754462" w:rsidDel="00BB5423">
          <w:rPr>
            <w:rFonts w:ascii="Arial" w:eastAsia="Times New Roman" w:hAnsi="Arial" w:cs="Arial"/>
            <w:szCs w:val="18"/>
            <w:lang w:eastAsia="ko-KR"/>
          </w:rPr>
          <w:delText>NSTR</w:delText>
        </w:r>
      </w:del>
      <w:r w:rsidRPr="00252719">
        <w:rPr>
          <w:rFonts w:ascii="Arial" w:eastAsia="Times New Roman" w:hAnsi="Arial" w:cs="Arial"/>
          <w:szCs w:val="18"/>
          <w:lang w:eastAsia="ko-KR"/>
        </w:rPr>
        <w:t>SoftAPMLDActivated is equal to true, then t</w:t>
      </w:r>
      <w:ins w:id="37" w:author="Author">
        <w:r w:rsidR="00BB5423">
          <w:rPr>
            <w:rFonts w:ascii="Arial" w:eastAsia="Times New Roman" w:hAnsi="Arial" w:cs="Arial"/>
            <w:szCs w:val="18"/>
            <w:lang w:eastAsia="ko-KR"/>
          </w:rPr>
          <w:t>he non-STR</w:t>
        </w:r>
      </w:ins>
      <w:del w:id="38" w:author="Author">
        <w:r w:rsidRPr="00252719" w:rsidDel="00BB5423">
          <w:rPr>
            <w:rFonts w:ascii="Arial" w:eastAsia="Times New Roman" w:hAnsi="Arial" w:cs="Arial"/>
            <w:szCs w:val="18"/>
            <w:lang w:eastAsia="ko-KR"/>
          </w:rPr>
          <w:delText>he</w:delText>
        </w:r>
      </w:del>
      <w:r w:rsidRPr="00252719">
        <w:rPr>
          <w:rFonts w:ascii="Arial" w:eastAsia="Times New Roman" w:hAnsi="Arial" w:cs="Arial"/>
          <w:szCs w:val="18"/>
          <w:lang w:eastAsia="ko-KR"/>
        </w:rPr>
        <w:t xml:space="preserve"> soft AP MLD </w:t>
      </w:r>
      <w:del w:id="39" w:author="Author">
        <w:r w:rsidRPr="00252719" w:rsidDel="00F7682B">
          <w:rPr>
            <w:rFonts w:ascii="Arial" w:eastAsia="Times New Roman" w:hAnsi="Arial" w:cs="Arial"/>
            <w:szCs w:val="18"/>
            <w:lang w:eastAsia="ko-KR"/>
          </w:rPr>
          <w:delText>establishes EHT BSS</w:delText>
        </w:r>
        <w:r w:rsidR="00DF6B02" w:rsidDel="00F7682B">
          <w:rPr>
            <w:rFonts w:ascii="Arial" w:eastAsia="Times New Roman" w:hAnsi="Arial" w:cs="Arial"/>
            <w:szCs w:val="18"/>
            <w:lang w:eastAsia="ko-KR"/>
          </w:rPr>
          <w:delText>(s)</w:delText>
        </w:r>
        <w:r w:rsidRPr="00252719" w:rsidDel="00F7682B">
          <w:rPr>
            <w:rFonts w:ascii="Arial" w:eastAsia="Times New Roman" w:hAnsi="Arial" w:cs="Arial"/>
            <w:szCs w:val="18"/>
            <w:lang w:eastAsia="ko-KR"/>
          </w:rPr>
          <w:delText xml:space="preserve"> following the rules defined in 33.x (EHT BSS Operation) </w:delText>
        </w:r>
      </w:del>
      <w:ins w:id="40" w:author="Author">
        <w:del w:id="41" w:author="Author">
          <w:r w:rsidR="00D64D8F" w:rsidDel="00F7682B">
            <w:rPr>
              <w:rFonts w:ascii="Arial" w:eastAsia="Times New Roman" w:hAnsi="Arial" w:cs="Arial"/>
              <w:szCs w:val="18"/>
              <w:lang w:eastAsia="ko-KR"/>
            </w:rPr>
            <w:delText xml:space="preserve">and </w:delText>
          </w:r>
        </w:del>
        <w:commentRangeStart w:id="42"/>
        <w:r w:rsidR="00D64D8F">
          <w:rPr>
            <w:rFonts w:ascii="Arial" w:eastAsia="Times New Roman" w:hAnsi="Arial" w:cs="Arial"/>
            <w:szCs w:val="18"/>
            <w:lang w:eastAsia="ko-KR"/>
          </w:rPr>
          <w:t>utilizes all its links</w:t>
        </w:r>
        <w:commentRangeEnd w:id="42"/>
        <w:r w:rsidR="00D64D8F">
          <w:rPr>
            <w:rStyle w:val="CommentReference"/>
            <w:rFonts w:ascii="Calibri" w:hAnsi="Calibri"/>
          </w:rPr>
          <w:commentReference w:id="42"/>
        </w:r>
        <w:r w:rsidR="00D64D8F">
          <w:rPr>
            <w:rFonts w:ascii="Arial" w:eastAsia="Times New Roman" w:hAnsi="Arial" w:cs="Arial"/>
            <w:szCs w:val="18"/>
            <w:lang w:eastAsia="ko-KR"/>
          </w:rPr>
          <w:t xml:space="preserve"> </w:t>
        </w:r>
      </w:ins>
      <w:del w:id="43" w:author="Author">
        <w:r w:rsidRPr="00252719" w:rsidDel="00D64D8F">
          <w:rPr>
            <w:rFonts w:ascii="Arial" w:eastAsia="Times New Roman" w:hAnsi="Arial" w:cs="Arial"/>
            <w:szCs w:val="18"/>
            <w:lang w:eastAsia="ko-KR"/>
          </w:rPr>
          <w:delText>with the following</w:delText>
        </w:r>
      </w:del>
      <w:ins w:id="44" w:author="Author">
        <w:r w:rsidR="00D64D8F">
          <w:rPr>
            <w:rFonts w:ascii="Arial" w:eastAsia="Times New Roman" w:hAnsi="Arial" w:cs="Arial"/>
            <w:szCs w:val="18"/>
            <w:lang w:eastAsia="ko-KR"/>
          </w:rPr>
          <w:t>under</w:t>
        </w:r>
      </w:ins>
      <w:r w:rsidRPr="00252719">
        <w:rPr>
          <w:rFonts w:ascii="Arial" w:eastAsia="Times New Roman" w:hAnsi="Arial" w:cs="Arial"/>
          <w:szCs w:val="18"/>
          <w:lang w:eastAsia="ko-KR"/>
        </w:rPr>
        <w:t xml:space="preserve"> TBD </w:t>
      </w:r>
      <w:del w:id="45" w:author="Author">
        <w:r w:rsidRPr="00252719" w:rsidDel="00D64D8F">
          <w:rPr>
            <w:rFonts w:ascii="Arial" w:eastAsia="Times New Roman" w:hAnsi="Arial" w:cs="Arial"/>
            <w:szCs w:val="18"/>
            <w:lang w:eastAsia="ko-KR"/>
          </w:rPr>
          <w:delText>exceptions</w:delText>
        </w:r>
      </w:del>
      <w:ins w:id="46" w:author="Author">
        <w:r w:rsidR="00D64D8F">
          <w:rPr>
            <w:rFonts w:ascii="Arial" w:eastAsia="Times New Roman" w:hAnsi="Arial" w:cs="Arial"/>
            <w:szCs w:val="18"/>
            <w:lang w:eastAsia="ko-KR"/>
          </w:rPr>
          <w:t>conditions</w:t>
        </w:r>
      </w:ins>
      <w:r w:rsidRPr="00252719">
        <w:rPr>
          <w:rFonts w:ascii="Arial" w:eastAsia="Times New Roman" w:hAnsi="Arial" w:cs="Arial"/>
          <w:szCs w:val="18"/>
          <w:lang w:eastAsia="ko-KR"/>
        </w:rPr>
        <w:t xml:space="preserve">. </w:t>
      </w:r>
    </w:p>
    <w:p w14:paraId="1183354D" w14:textId="77777777" w:rsidR="00252719" w:rsidRPr="00252719" w:rsidRDefault="00252719" w:rsidP="00252719">
      <w:pPr>
        <w:jc w:val="both"/>
        <w:rPr>
          <w:rFonts w:ascii="Arial" w:eastAsia="Times New Roman" w:hAnsi="Arial" w:cs="Arial"/>
          <w:szCs w:val="18"/>
          <w:lang w:val="en-US" w:eastAsia="ko-KR"/>
        </w:rPr>
      </w:pPr>
      <w:r w:rsidRPr="00252719">
        <w:rPr>
          <w:rFonts w:ascii="Arial" w:eastAsia="Times New Roman" w:hAnsi="Arial" w:cs="Arial"/>
          <w:szCs w:val="18"/>
          <w:lang w:eastAsia="ko-KR"/>
        </w:rPr>
        <w:t> </w:t>
      </w:r>
    </w:p>
    <w:p w14:paraId="6F2F84AD" w14:textId="19025A5E" w:rsidR="00A47748" w:rsidDel="00D64D8F" w:rsidRDefault="00252719" w:rsidP="00252719">
      <w:pPr>
        <w:jc w:val="both"/>
        <w:rPr>
          <w:del w:id="47" w:author="Author"/>
          <w:rFonts w:ascii="Arial" w:eastAsia="Times New Roman" w:hAnsi="Arial" w:cs="Arial"/>
          <w:szCs w:val="18"/>
          <w:lang w:eastAsia="ko-KR"/>
        </w:rPr>
      </w:pPr>
      <w:del w:id="48" w:author="Author">
        <w:r w:rsidRPr="00252719" w:rsidDel="00D64D8F">
          <w:rPr>
            <w:rFonts w:ascii="Arial" w:eastAsia="Times New Roman" w:hAnsi="Arial" w:cs="Arial"/>
            <w:szCs w:val="18"/>
            <w:lang w:eastAsia="ko-KR"/>
          </w:rPr>
          <w:delText xml:space="preserve">A </w:delText>
        </w:r>
        <w:r w:rsidR="00452DE3" w:rsidDel="00D64D8F">
          <w:rPr>
            <w:rFonts w:ascii="Arial" w:eastAsia="Times New Roman" w:hAnsi="Arial" w:cs="Arial"/>
            <w:szCs w:val="18"/>
            <w:lang w:eastAsia="ko-KR"/>
          </w:rPr>
          <w:delText xml:space="preserve">non-STR </w:delText>
        </w:r>
        <w:r w:rsidRPr="00252719" w:rsidDel="00D64D8F">
          <w:rPr>
            <w:rFonts w:ascii="Arial" w:eastAsia="Times New Roman" w:hAnsi="Arial" w:cs="Arial"/>
            <w:szCs w:val="18"/>
            <w:lang w:eastAsia="ko-KR"/>
          </w:rPr>
          <w:delText>soft AP MLD support</w:delText>
        </w:r>
        <w:r w:rsidR="00A47748" w:rsidDel="00D64D8F">
          <w:rPr>
            <w:rFonts w:ascii="Arial" w:eastAsia="Times New Roman" w:hAnsi="Arial" w:cs="Arial"/>
            <w:szCs w:val="18"/>
            <w:lang w:eastAsia="ko-KR"/>
          </w:rPr>
          <w:delText>s</w:delText>
        </w:r>
        <w:r w:rsidRPr="00252719" w:rsidDel="00D64D8F">
          <w:rPr>
            <w:rFonts w:ascii="Arial" w:eastAsia="Times New Roman" w:hAnsi="Arial" w:cs="Arial"/>
            <w:szCs w:val="18"/>
            <w:lang w:eastAsia="ko-KR"/>
          </w:rPr>
          <w:delText xml:space="preserve"> simultaneous transmi</w:delText>
        </w:r>
        <w:r w:rsidR="00970556" w:rsidDel="00D64D8F">
          <w:rPr>
            <w:rFonts w:ascii="Arial" w:eastAsia="Times New Roman" w:hAnsi="Arial" w:cs="Arial"/>
            <w:szCs w:val="18"/>
            <w:lang w:eastAsia="ko-KR"/>
          </w:rPr>
          <w:delText>ssion o</w:delText>
        </w:r>
        <w:r w:rsidR="0027382E" w:rsidDel="00D64D8F">
          <w:rPr>
            <w:rFonts w:ascii="Arial" w:eastAsia="Times New Roman" w:hAnsi="Arial" w:cs="Arial"/>
            <w:szCs w:val="18"/>
            <w:lang w:eastAsia="ko-KR"/>
          </w:rPr>
          <w:delText>f more than one</w:delText>
        </w:r>
        <w:r w:rsidRPr="00252719" w:rsidDel="00D64D8F">
          <w:rPr>
            <w:rFonts w:ascii="Arial" w:eastAsia="Times New Roman" w:hAnsi="Arial" w:cs="Arial"/>
            <w:szCs w:val="18"/>
            <w:lang w:eastAsia="ko-KR"/>
          </w:rPr>
          <w:delText xml:space="preserve"> PPDU</w:delText>
        </w:r>
        <w:r w:rsidR="002A525A" w:rsidDel="00D64D8F">
          <w:rPr>
            <w:rFonts w:ascii="Arial" w:eastAsia="Times New Roman" w:hAnsi="Arial" w:cs="Arial"/>
            <w:szCs w:val="18"/>
            <w:lang w:eastAsia="ko-KR"/>
          </w:rPr>
          <w:delText xml:space="preserve"> </w:delText>
        </w:r>
        <w:r w:rsidR="00A47748" w:rsidDel="00D64D8F">
          <w:rPr>
            <w:rFonts w:ascii="Arial" w:eastAsia="Times New Roman" w:hAnsi="Arial" w:cs="Arial"/>
            <w:szCs w:val="18"/>
            <w:lang w:eastAsia="ko-KR"/>
          </w:rPr>
          <w:delText>under TBD conditions.</w:delText>
        </w:r>
      </w:del>
    </w:p>
    <w:p w14:paraId="71A08351" w14:textId="75816674" w:rsidR="00252719" w:rsidRPr="00252719" w:rsidDel="00D64D8F" w:rsidRDefault="00A47748" w:rsidP="00252719">
      <w:pPr>
        <w:jc w:val="both"/>
        <w:rPr>
          <w:del w:id="49" w:author="Author"/>
          <w:rFonts w:ascii="Arial" w:eastAsia="Times New Roman" w:hAnsi="Arial" w:cs="Arial"/>
          <w:szCs w:val="18"/>
          <w:lang w:val="en-US" w:eastAsia="ko-KR"/>
        </w:rPr>
      </w:pPr>
      <w:del w:id="50" w:author="Author">
        <w:r w:rsidRPr="00252719" w:rsidDel="00D64D8F">
          <w:rPr>
            <w:rFonts w:ascii="Arial" w:eastAsia="Times New Roman" w:hAnsi="Arial" w:cs="Arial"/>
            <w:szCs w:val="18"/>
            <w:lang w:eastAsia="ko-KR"/>
          </w:rPr>
          <w:delText xml:space="preserve">A </w:delText>
        </w:r>
        <w:r w:rsidDel="00D64D8F">
          <w:rPr>
            <w:rFonts w:ascii="Arial" w:eastAsia="Times New Roman" w:hAnsi="Arial" w:cs="Arial"/>
            <w:szCs w:val="18"/>
            <w:lang w:eastAsia="ko-KR"/>
          </w:rPr>
          <w:delText xml:space="preserve">non-STR </w:delText>
        </w:r>
        <w:r w:rsidRPr="00252719" w:rsidDel="00D64D8F">
          <w:rPr>
            <w:rFonts w:ascii="Arial" w:eastAsia="Times New Roman" w:hAnsi="Arial" w:cs="Arial"/>
            <w:szCs w:val="18"/>
            <w:lang w:eastAsia="ko-KR"/>
          </w:rPr>
          <w:delText>soft AP MLD support</w:delText>
        </w:r>
        <w:r w:rsidDel="00D64D8F">
          <w:rPr>
            <w:rFonts w:ascii="Arial" w:eastAsia="Times New Roman" w:hAnsi="Arial" w:cs="Arial"/>
            <w:szCs w:val="18"/>
            <w:lang w:eastAsia="ko-KR"/>
          </w:rPr>
          <w:delText>s</w:delText>
        </w:r>
        <w:r w:rsidR="00252719" w:rsidRPr="00252719" w:rsidDel="00D64D8F">
          <w:rPr>
            <w:rFonts w:ascii="Arial" w:eastAsia="Times New Roman" w:hAnsi="Arial" w:cs="Arial"/>
            <w:szCs w:val="18"/>
            <w:lang w:eastAsia="ko-KR"/>
          </w:rPr>
          <w:delText xml:space="preserve"> simultaneous </w:delText>
        </w:r>
        <w:r w:rsidR="00970556" w:rsidRPr="00252719" w:rsidDel="00D64D8F">
          <w:rPr>
            <w:rFonts w:ascii="Arial" w:eastAsia="Times New Roman" w:hAnsi="Arial" w:cs="Arial"/>
            <w:szCs w:val="18"/>
            <w:lang w:eastAsia="ko-KR"/>
          </w:rPr>
          <w:delText>rece</w:delText>
        </w:r>
        <w:r w:rsidR="00970556" w:rsidDel="00D64D8F">
          <w:rPr>
            <w:rFonts w:ascii="Arial" w:eastAsia="Times New Roman" w:hAnsi="Arial" w:cs="Arial"/>
            <w:szCs w:val="18"/>
            <w:lang w:eastAsia="ko-KR"/>
          </w:rPr>
          <w:delText>ption of</w:delText>
        </w:r>
        <w:r w:rsidR="00970556" w:rsidRPr="00252719" w:rsidDel="00D64D8F">
          <w:rPr>
            <w:rFonts w:ascii="Arial" w:eastAsia="Times New Roman" w:hAnsi="Arial" w:cs="Arial"/>
            <w:szCs w:val="18"/>
            <w:lang w:eastAsia="ko-KR"/>
          </w:rPr>
          <w:delText xml:space="preserve"> </w:delText>
        </w:r>
        <w:r w:rsidR="00252719" w:rsidRPr="00252719" w:rsidDel="00D64D8F">
          <w:rPr>
            <w:rFonts w:ascii="Arial" w:eastAsia="Times New Roman" w:hAnsi="Arial" w:cs="Arial"/>
            <w:szCs w:val="18"/>
            <w:lang w:eastAsia="ko-KR"/>
          </w:rPr>
          <w:delText>more than one PPDU</w:delText>
        </w:r>
        <w:r w:rsidR="004F1548" w:rsidDel="00D64D8F">
          <w:rPr>
            <w:rFonts w:ascii="Arial" w:eastAsia="Times New Roman" w:hAnsi="Arial" w:cs="Arial"/>
            <w:szCs w:val="18"/>
            <w:lang w:eastAsia="ko-KR"/>
          </w:rPr>
          <w:delText xml:space="preserve"> under TBD conditions</w:delText>
        </w:r>
        <w:r w:rsidDel="00D64D8F">
          <w:rPr>
            <w:rFonts w:ascii="Arial" w:eastAsia="Times New Roman" w:hAnsi="Arial" w:cs="Arial"/>
            <w:szCs w:val="18"/>
            <w:lang w:eastAsia="ko-KR"/>
          </w:rPr>
          <w:delText>.</w:delText>
        </w:r>
      </w:del>
    </w:p>
    <w:p w14:paraId="35DAAB0B" w14:textId="5A326D56" w:rsidR="00252719" w:rsidRPr="00252719" w:rsidDel="00D64D8F" w:rsidRDefault="00252719" w:rsidP="00252719">
      <w:pPr>
        <w:jc w:val="both"/>
        <w:rPr>
          <w:del w:id="51" w:author="Author"/>
          <w:rFonts w:ascii="Arial" w:eastAsia="Times New Roman" w:hAnsi="Arial" w:cs="Arial"/>
          <w:szCs w:val="18"/>
          <w:lang w:val="en-US" w:eastAsia="ko-KR"/>
        </w:rPr>
      </w:pPr>
      <w:del w:id="52" w:author="Author">
        <w:r w:rsidRPr="00252719" w:rsidDel="00D64D8F">
          <w:rPr>
            <w:rFonts w:ascii="Arial" w:eastAsia="Times New Roman" w:hAnsi="Arial" w:cs="Arial"/>
            <w:szCs w:val="18"/>
            <w:lang w:eastAsia="ko-KR"/>
          </w:rPr>
          <w:delText> </w:delText>
        </w:r>
      </w:del>
    </w:p>
    <w:p w14:paraId="0611A170" w14:textId="754D6FBD" w:rsidR="00252719" w:rsidRPr="005C78CC" w:rsidDel="00D64D8F" w:rsidRDefault="00252719" w:rsidP="005C78CC">
      <w:pPr>
        <w:jc w:val="both"/>
        <w:rPr>
          <w:del w:id="53" w:author="Author"/>
          <w:rFonts w:ascii="Arial" w:eastAsia="Times New Roman" w:hAnsi="Arial" w:cs="Arial"/>
          <w:szCs w:val="18"/>
          <w:lang w:eastAsia="ko-KR"/>
        </w:rPr>
      </w:pPr>
      <w:del w:id="54" w:author="Author">
        <w:r w:rsidRPr="00252719" w:rsidDel="00D64D8F">
          <w:rPr>
            <w:rFonts w:ascii="Arial" w:eastAsia="Times New Roman" w:hAnsi="Arial" w:cs="Arial"/>
            <w:szCs w:val="18"/>
            <w:lang w:eastAsia="ko-KR"/>
          </w:rPr>
          <w:delText xml:space="preserve">A </w:delText>
        </w:r>
        <w:r w:rsidR="00452DE3" w:rsidDel="00D64D8F">
          <w:rPr>
            <w:rFonts w:ascii="Arial" w:eastAsia="Times New Roman" w:hAnsi="Arial" w:cs="Arial"/>
            <w:szCs w:val="18"/>
            <w:lang w:eastAsia="ko-KR"/>
          </w:rPr>
          <w:delText xml:space="preserve">non-STR </w:delText>
        </w:r>
        <w:r w:rsidRPr="00252719" w:rsidDel="00D64D8F">
          <w:rPr>
            <w:rFonts w:ascii="Arial" w:eastAsia="Times New Roman" w:hAnsi="Arial" w:cs="Arial"/>
            <w:szCs w:val="18"/>
            <w:lang w:eastAsia="ko-KR"/>
          </w:rPr>
          <w:delText>soft AP MLD aligns the end time of the PPDUs as described in 33.x.y1 (PPDU end time alignment)</w:delText>
        </w:r>
        <w:r w:rsidR="00970556" w:rsidDel="00D64D8F">
          <w:rPr>
            <w:rFonts w:ascii="Arial" w:eastAsia="Times New Roman" w:hAnsi="Arial" w:cs="Arial"/>
            <w:szCs w:val="18"/>
            <w:lang w:eastAsia="ko-KR"/>
          </w:rPr>
          <w:delText xml:space="preserve"> when</w:delText>
        </w:r>
        <w:r w:rsidR="00970556" w:rsidRPr="00252719" w:rsidDel="00D64D8F">
          <w:rPr>
            <w:rFonts w:ascii="Arial" w:eastAsia="Times New Roman" w:hAnsi="Arial" w:cs="Arial"/>
            <w:szCs w:val="18"/>
            <w:lang w:eastAsia="ko-KR"/>
          </w:rPr>
          <w:delText xml:space="preserve"> </w:delText>
        </w:r>
        <w:r w:rsidR="00970556" w:rsidDel="00D64D8F">
          <w:rPr>
            <w:rFonts w:ascii="Arial" w:eastAsia="Times New Roman" w:hAnsi="Arial" w:cs="Arial"/>
            <w:szCs w:val="18"/>
            <w:lang w:eastAsia="ko-KR"/>
          </w:rPr>
          <w:delText xml:space="preserve">the </w:delText>
        </w:r>
        <w:r w:rsidR="00452DE3" w:rsidDel="00D64D8F">
          <w:rPr>
            <w:rFonts w:ascii="Arial" w:eastAsia="Times New Roman" w:hAnsi="Arial" w:cs="Arial"/>
            <w:szCs w:val="18"/>
            <w:lang w:eastAsia="ko-KR"/>
          </w:rPr>
          <w:delText xml:space="preserve">non-STR </w:delText>
        </w:r>
        <w:r w:rsidR="00970556" w:rsidDel="00D64D8F">
          <w:rPr>
            <w:rFonts w:ascii="Arial" w:eastAsia="Times New Roman" w:hAnsi="Arial" w:cs="Arial"/>
            <w:szCs w:val="18"/>
            <w:lang w:eastAsia="ko-KR"/>
          </w:rPr>
          <w:delText xml:space="preserve">soft AP MLD </w:delText>
        </w:r>
        <w:r w:rsidR="00970556" w:rsidRPr="00252719" w:rsidDel="00D64D8F">
          <w:rPr>
            <w:rFonts w:ascii="Arial" w:eastAsia="Times New Roman" w:hAnsi="Arial" w:cs="Arial"/>
            <w:szCs w:val="18"/>
            <w:lang w:eastAsia="ko-KR"/>
          </w:rPr>
          <w:delText>simultaneously transmit</w:delText>
        </w:r>
        <w:r w:rsidR="00970556" w:rsidDel="00D64D8F">
          <w:rPr>
            <w:rFonts w:ascii="Arial" w:eastAsia="Times New Roman" w:hAnsi="Arial" w:cs="Arial"/>
            <w:szCs w:val="18"/>
            <w:lang w:eastAsia="ko-KR"/>
          </w:rPr>
          <w:delText>s</w:delText>
        </w:r>
        <w:r w:rsidR="00970556" w:rsidRPr="00252719" w:rsidDel="00D64D8F">
          <w:rPr>
            <w:rFonts w:ascii="Arial" w:eastAsia="Times New Roman" w:hAnsi="Arial" w:cs="Arial"/>
            <w:szCs w:val="18"/>
            <w:lang w:eastAsia="ko-KR"/>
          </w:rPr>
          <w:delText xml:space="preserve"> more than one PPDU</w:delText>
        </w:r>
        <w:r w:rsidR="00452DE3" w:rsidDel="00D64D8F">
          <w:rPr>
            <w:rFonts w:ascii="Arial" w:eastAsia="Times New Roman" w:hAnsi="Arial" w:cs="Arial"/>
            <w:szCs w:val="18"/>
            <w:lang w:eastAsia="ko-KR"/>
          </w:rPr>
          <w:delText xml:space="preserve"> under TBD </w:delText>
        </w:r>
        <w:commentRangeStart w:id="55"/>
        <w:commentRangeStart w:id="56"/>
        <w:r w:rsidR="00452DE3" w:rsidDel="00D64D8F">
          <w:rPr>
            <w:rFonts w:ascii="Arial" w:eastAsia="Times New Roman" w:hAnsi="Arial" w:cs="Arial"/>
            <w:szCs w:val="18"/>
            <w:lang w:eastAsia="ko-KR"/>
          </w:rPr>
          <w:delText>conditions</w:delText>
        </w:r>
      </w:del>
      <w:commentRangeEnd w:id="55"/>
      <w:r w:rsidR="00D64D8F">
        <w:rPr>
          <w:rStyle w:val="CommentReference"/>
          <w:rFonts w:ascii="Calibri" w:hAnsi="Calibri"/>
        </w:rPr>
        <w:commentReference w:id="55"/>
      </w:r>
      <w:commentRangeEnd w:id="56"/>
      <w:r w:rsidR="00AF74FB">
        <w:rPr>
          <w:rStyle w:val="CommentReference"/>
          <w:rFonts w:ascii="Calibri" w:hAnsi="Calibri"/>
        </w:rPr>
        <w:commentReference w:id="56"/>
      </w:r>
      <w:del w:id="57" w:author="Author">
        <w:r w:rsidRPr="00252719" w:rsidDel="00D64D8F">
          <w:rPr>
            <w:rFonts w:ascii="Arial" w:eastAsia="Times New Roman" w:hAnsi="Arial" w:cs="Arial"/>
            <w:szCs w:val="18"/>
            <w:lang w:eastAsia="ko-KR"/>
          </w:rPr>
          <w:delText>.</w:delText>
        </w:r>
      </w:del>
    </w:p>
    <w:p w14:paraId="5FF1419B" w14:textId="1F418784" w:rsidR="009B0D82" w:rsidRDefault="009B0D82" w:rsidP="00024800">
      <w:pPr>
        <w:jc w:val="both"/>
      </w:pPr>
    </w:p>
    <w:p w14:paraId="456ED317" w14:textId="5D52E01E" w:rsidR="009B0D82" w:rsidRPr="0005449D" w:rsidRDefault="009B0D82" w:rsidP="00024800">
      <w:pPr>
        <w:jc w:val="both"/>
        <w:rPr>
          <w:rFonts w:eastAsiaTheme="minorEastAsia"/>
          <w:b/>
          <w:color w:val="FF0000"/>
          <w:sz w:val="20"/>
          <w:lang w:eastAsia="ko-KR"/>
        </w:rPr>
      </w:pPr>
      <w:r w:rsidRPr="0005449D">
        <w:rPr>
          <w:rFonts w:eastAsiaTheme="minorEastAsia"/>
          <w:b/>
          <w:color w:val="FF0000"/>
          <w:sz w:val="20"/>
          <w:lang w:eastAsia="ko-KR"/>
        </w:rPr>
        <w:t xml:space="preserve">Straw Poll: Do you support to incorporate the proposed </w:t>
      </w:r>
      <w:r w:rsidR="00C9272E">
        <w:rPr>
          <w:rFonts w:eastAsiaTheme="minorEastAsia"/>
          <w:b/>
          <w:color w:val="FF0000"/>
          <w:sz w:val="20"/>
          <w:lang w:eastAsia="ko-KR"/>
        </w:rPr>
        <w:t xml:space="preserve">draft text </w:t>
      </w:r>
      <w:r w:rsidRPr="0005449D">
        <w:rPr>
          <w:rFonts w:eastAsiaTheme="minorEastAsia"/>
          <w:b/>
          <w:color w:val="FF0000"/>
          <w:sz w:val="20"/>
          <w:lang w:eastAsia="ko-KR"/>
        </w:rPr>
        <w:t>in this document 11-</w:t>
      </w:r>
      <w:r w:rsidR="00C9272E">
        <w:rPr>
          <w:rFonts w:eastAsiaTheme="minorEastAsia"/>
          <w:b/>
          <w:color w:val="FF0000"/>
          <w:sz w:val="20"/>
          <w:lang w:eastAsia="ko-KR"/>
        </w:rPr>
        <w:t>20</w:t>
      </w:r>
      <w:r w:rsidRPr="0005449D">
        <w:rPr>
          <w:rFonts w:eastAsiaTheme="minorEastAsia"/>
          <w:b/>
          <w:color w:val="FF0000"/>
          <w:sz w:val="20"/>
          <w:lang w:eastAsia="ko-KR"/>
        </w:rPr>
        <w:t>/</w:t>
      </w:r>
      <w:del w:id="58" w:author="Author">
        <w:r w:rsidR="006533C2" w:rsidDel="00B74C02">
          <w:rPr>
            <w:rFonts w:eastAsiaTheme="minorEastAsia"/>
            <w:b/>
            <w:color w:val="FF0000"/>
            <w:sz w:val="20"/>
            <w:lang w:eastAsia="ko-KR"/>
          </w:rPr>
          <w:delText>1407r</w:delText>
        </w:r>
        <w:r w:rsidR="00FF1601" w:rsidDel="00B74C02">
          <w:rPr>
            <w:rFonts w:eastAsiaTheme="minorEastAsia"/>
            <w:b/>
            <w:color w:val="FF0000"/>
            <w:sz w:val="20"/>
            <w:lang w:eastAsia="ko-KR"/>
          </w:rPr>
          <w:delText>5</w:delText>
        </w:r>
        <w:r w:rsidRPr="0005449D" w:rsidDel="00B74C02">
          <w:rPr>
            <w:rFonts w:eastAsiaTheme="minorEastAsia"/>
            <w:b/>
            <w:color w:val="FF0000"/>
            <w:sz w:val="20"/>
            <w:lang w:eastAsia="ko-KR"/>
          </w:rPr>
          <w:delText xml:space="preserve"> </w:delText>
        </w:r>
      </w:del>
      <w:ins w:id="59" w:author="Author">
        <w:r w:rsidR="00B74C02">
          <w:rPr>
            <w:rFonts w:eastAsiaTheme="minorEastAsia"/>
            <w:b/>
            <w:color w:val="FF0000"/>
            <w:sz w:val="20"/>
            <w:lang w:eastAsia="ko-KR"/>
          </w:rPr>
          <w:t>1407r</w:t>
        </w:r>
        <w:del w:id="60" w:author="Author">
          <w:r w:rsidR="00B74C02" w:rsidDel="006A5F0C">
            <w:rPr>
              <w:rFonts w:eastAsiaTheme="minorEastAsia"/>
              <w:b/>
              <w:color w:val="FF0000"/>
              <w:sz w:val="20"/>
              <w:lang w:eastAsia="ko-KR"/>
            </w:rPr>
            <w:delText>8</w:delText>
          </w:r>
        </w:del>
        <w:r w:rsidR="006A5F0C">
          <w:rPr>
            <w:rFonts w:eastAsiaTheme="minorEastAsia"/>
            <w:b/>
            <w:color w:val="FF0000"/>
            <w:sz w:val="20"/>
            <w:lang w:eastAsia="ko-KR"/>
          </w:rPr>
          <w:t>9</w:t>
        </w:r>
        <w:bookmarkStart w:id="61" w:name="_GoBack"/>
        <w:bookmarkEnd w:id="61"/>
        <w:r w:rsidR="00B74C02" w:rsidRPr="0005449D">
          <w:rPr>
            <w:rFonts w:eastAsiaTheme="minorEastAsia"/>
            <w:b/>
            <w:color w:val="FF0000"/>
            <w:sz w:val="20"/>
            <w:lang w:eastAsia="ko-KR"/>
          </w:rPr>
          <w:t xml:space="preserve"> </w:t>
        </w:r>
      </w:ins>
      <w:r w:rsidRPr="0005449D">
        <w:rPr>
          <w:rFonts w:eastAsiaTheme="minorEastAsia"/>
          <w:b/>
          <w:color w:val="FF0000"/>
          <w:sz w:val="20"/>
          <w:lang w:eastAsia="ko-KR"/>
        </w:rPr>
        <w:t>to the TGb</w:t>
      </w:r>
      <w:r w:rsidR="00C9272E">
        <w:rPr>
          <w:rFonts w:eastAsiaTheme="minorEastAsia"/>
          <w:b/>
          <w:color w:val="FF0000"/>
          <w:sz w:val="20"/>
          <w:lang w:eastAsia="ko-KR"/>
        </w:rPr>
        <w:t>e</w:t>
      </w:r>
      <w:r w:rsidRPr="0005449D">
        <w:rPr>
          <w:rFonts w:eastAsiaTheme="minorEastAsia"/>
          <w:b/>
          <w:color w:val="FF0000"/>
          <w:sz w:val="20"/>
          <w:lang w:eastAsia="ko-KR"/>
        </w:rPr>
        <w:t xml:space="preserve"> Draft 0.</w:t>
      </w:r>
      <w:r w:rsidR="00C9272E">
        <w:rPr>
          <w:rFonts w:eastAsiaTheme="minorEastAsia"/>
          <w:b/>
          <w:color w:val="FF0000"/>
          <w:sz w:val="20"/>
          <w:lang w:eastAsia="ko-KR"/>
        </w:rPr>
        <w:t>1</w:t>
      </w:r>
      <w:r w:rsidRPr="0005449D">
        <w:rPr>
          <w:rFonts w:eastAsiaTheme="minorEastAsia"/>
          <w:b/>
          <w:color w:val="FF0000"/>
          <w:sz w:val="20"/>
          <w:lang w:eastAsia="ko-KR"/>
        </w:rPr>
        <w:t>?</w:t>
      </w:r>
    </w:p>
    <w:p w14:paraId="2E47AFEB" w14:textId="0C164D66" w:rsidR="0011197E" w:rsidRPr="0005449D" w:rsidRDefault="0011197E" w:rsidP="00024800">
      <w:pPr>
        <w:jc w:val="both"/>
        <w:rPr>
          <w:rFonts w:eastAsiaTheme="minorEastAsia"/>
          <w:b/>
          <w:color w:val="FF0000"/>
          <w:sz w:val="20"/>
          <w:lang w:eastAsia="ko-KR"/>
        </w:rPr>
      </w:pPr>
      <w:r w:rsidRPr="0005449D">
        <w:rPr>
          <w:rFonts w:eastAsiaTheme="minorEastAsia"/>
          <w:b/>
          <w:color w:val="FF0000"/>
          <w:sz w:val="20"/>
          <w:lang w:eastAsia="ko-KR"/>
        </w:rPr>
        <w:t xml:space="preserve">Result: </w:t>
      </w:r>
      <w:r w:rsidR="00C9272E">
        <w:rPr>
          <w:rFonts w:eastAsiaTheme="minorEastAsia"/>
          <w:b/>
          <w:color w:val="FF0000"/>
          <w:sz w:val="20"/>
          <w:lang w:eastAsia="ko-KR"/>
        </w:rPr>
        <w:t xml:space="preserve">Yes/No/Abstain </w:t>
      </w:r>
    </w:p>
    <w:p w14:paraId="5F1B4CAA" w14:textId="77777777" w:rsidR="009B0D82" w:rsidRPr="00353BD6" w:rsidRDefault="009B0D82" w:rsidP="00024800">
      <w:pPr>
        <w:jc w:val="both"/>
        <w:rPr>
          <w:rFonts w:eastAsiaTheme="minorEastAsia"/>
          <w:sz w:val="20"/>
          <w:lang w:eastAsia="ko-KR"/>
        </w:rPr>
      </w:pPr>
    </w:p>
    <w:sectPr w:rsidR="009B0D82" w:rsidRPr="00353BD6" w:rsidSect="00996772">
      <w:headerReference w:type="default" r:id="rId11"/>
      <w:footerReference w:type="default" r:id="rId12"/>
      <w:pgSz w:w="12240" w:h="15840" w:code="1"/>
      <w:pgMar w:top="1080" w:right="1080" w:bottom="1080" w:left="576" w:header="432" w:footer="432" w:gutter="720"/>
      <w:cols w:space="72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42" w:author="Author" w:initials="A">
    <w:p w14:paraId="00E1ACE8" w14:textId="56AF4360" w:rsidR="00D64D8F" w:rsidRDefault="00D64D8F">
      <w:pPr>
        <w:pStyle w:val="CommentText"/>
      </w:pPr>
      <w:r>
        <w:rPr>
          <w:rStyle w:val="CommentReference"/>
        </w:rPr>
        <w:annotationRef/>
      </w:r>
      <w:r w:rsidR="00A21CAE">
        <w:rPr>
          <w:noProof/>
        </w:rPr>
        <w:t>I just repeated what the motion says here</w:t>
      </w:r>
    </w:p>
  </w:comment>
  <w:comment w:id="55" w:author="Author" w:initials="A">
    <w:p w14:paraId="34D4C96D" w14:textId="472CDB75" w:rsidR="00D64D8F" w:rsidRDefault="00D64D8F">
      <w:pPr>
        <w:pStyle w:val="CommentText"/>
      </w:pPr>
      <w:r>
        <w:rPr>
          <w:rStyle w:val="CommentReference"/>
        </w:rPr>
        <w:annotationRef/>
      </w:r>
      <w:r w:rsidR="00A21CAE">
        <w:rPr>
          <w:noProof/>
        </w:rPr>
        <w:t>These seem to be out of scope of the motion?</w:t>
      </w:r>
    </w:p>
  </w:comment>
  <w:comment w:id="56" w:author="Author" w:initials="A">
    <w:p w14:paraId="3A17BCAE" w14:textId="4ABDB714" w:rsidR="00AF74FB" w:rsidRDefault="00AF74FB">
      <w:pPr>
        <w:pStyle w:val="CommentText"/>
      </w:pPr>
      <w:r>
        <w:rPr>
          <w:rStyle w:val="CommentReference"/>
        </w:rPr>
        <w:annotationRef/>
      </w:r>
      <w:r>
        <w:t>Ok. Remove it.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0E1ACE8" w15:done="0"/>
  <w15:commentEx w15:paraId="34D4C96D" w15:done="0"/>
  <w15:commentEx w15:paraId="3A17BCAE" w15:paraIdParent="34D4C96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0E1ACE8" w16cid:durableId="23048191"/>
  <w16cid:commentId w16cid:paraId="34D4C96D" w16cid:durableId="2304810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16B273" w14:textId="77777777" w:rsidR="0018518A" w:rsidRDefault="0018518A">
      <w:r>
        <w:separator/>
      </w:r>
    </w:p>
  </w:endnote>
  <w:endnote w:type="continuationSeparator" w:id="0">
    <w:p w14:paraId="16E41A1D" w14:textId="77777777" w:rsidR="0018518A" w:rsidRDefault="00185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E6C219" w14:textId="50EC27FA" w:rsidR="00DF0FE1" w:rsidRDefault="001C3DE8">
    <w:pPr>
      <w:pStyle w:val="Footer"/>
      <w:tabs>
        <w:tab w:val="clear" w:pos="6480"/>
        <w:tab w:val="center" w:pos="4680"/>
        <w:tab w:val="right" w:pos="9360"/>
      </w:tabs>
    </w:pPr>
    <w:fldSimple w:instr=" SUBJECT  \* MERGEFORMAT ">
      <w:r w:rsidR="00DF0FE1">
        <w:t>Submission</w:t>
      </w:r>
    </w:fldSimple>
    <w:r w:rsidR="00DF0FE1">
      <w:tab/>
      <w:t xml:space="preserve">page </w:t>
    </w:r>
    <w:r w:rsidR="00DF0FE1">
      <w:fldChar w:fldCharType="begin"/>
    </w:r>
    <w:r w:rsidR="00DF0FE1">
      <w:instrText xml:space="preserve">page </w:instrText>
    </w:r>
    <w:r w:rsidR="00DF0FE1">
      <w:fldChar w:fldCharType="separate"/>
    </w:r>
    <w:r w:rsidR="006A5F0C">
      <w:rPr>
        <w:noProof/>
      </w:rPr>
      <w:t>2</w:t>
    </w:r>
    <w:r w:rsidR="00DF0FE1">
      <w:rPr>
        <w:noProof/>
      </w:rPr>
      <w:fldChar w:fldCharType="end"/>
    </w:r>
    <w:r w:rsidR="00DF0FE1">
      <w:tab/>
    </w:r>
    <w:r w:rsidR="00ED4083">
      <w:t>Kaiying Lu</w:t>
    </w:r>
    <w:r w:rsidR="00DF0FE1">
      <w:t>, Mediatek Inc.</w:t>
    </w:r>
  </w:p>
  <w:p w14:paraId="78B10FFF" w14:textId="77777777" w:rsidR="00DF0FE1" w:rsidRDefault="00DF0FE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D51A26" w14:textId="77777777" w:rsidR="0018518A" w:rsidRDefault="0018518A">
      <w:r>
        <w:separator/>
      </w:r>
    </w:p>
  </w:footnote>
  <w:footnote w:type="continuationSeparator" w:id="0">
    <w:p w14:paraId="6445ACC8" w14:textId="77777777" w:rsidR="0018518A" w:rsidRDefault="001851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91CD84" w14:textId="41615C29" w:rsidR="00DF0FE1" w:rsidRDefault="00ED4083">
    <w:pPr>
      <w:pStyle w:val="Header"/>
      <w:tabs>
        <w:tab w:val="clear" w:pos="6480"/>
        <w:tab w:val="center" w:pos="4680"/>
        <w:tab w:val="right" w:pos="9360"/>
      </w:tabs>
    </w:pPr>
    <w:r>
      <w:rPr>
        <w:lang w:eastAsia="ko-KR"/>
      </w:rPr>
      <w:t xml:space="preserve">September </w:t>
    </w:r>
    <w:r w:rsidR="00DF0FE1">
      <w:rPr>
        <w:lang w:eastAsia="ko-KR"/>
      </w:rPr>
      <w:t>20</w:t>
    </w:r>
    <w:r w:rsidR="007D38EA">
      <w:rPr>
        <w:lang w:eastAsia="ko-KR"/>
      </w:rPr>
      <w:t>20</w:t>
    </w:r>
    <w:r w:rsidR="00DF0FE1">
      <w:tab/>
    </w:r>
    <w:r w:rsidR="00DF0FE1">
      <w:tab/>
    </w:r>
    <w:r w:rsidR="00DF0FE1">
      <w:fldChar w:fldCharType="begin"/>
    </w:r>
    <w:r w:rsidR="00DF0FE1">
      <w:instrText xml:space="preserve"> TITLE  \* MERGEFORMAT </w:instrText>
    </w:r>
    <w:r w:rsidR="00DF0FE1">
      <w:fldChar w:fldCharType="end"/>
    </w:r>
    <w:del w:id="62" w:author="Author">
      <w:r w:rsidR="00FB1C02" w:rsidDel="00AD28C8">
        <w:fldChar w:fldCharType="begin"/>
      </w:r>
      <w:r w:rsidR="00FB1C02" w:rsidDel="00AD28C8">
        <w:delInstrText xml:space="preserve"> TITLE  \* MERGEFORMAT </w:delInstrText>
      </w:r>
      <w:r w:rsidR="00FB1C02" w:rsidDel="00AD28C8">
        <w:fldChar w:fldCharType="separate"/>
      </w:r>
      <w:r w:rsidR="00DF0FE1" w:rsidDel="00AD28C8">
        <w:delText>doc.: IEEE 802.11-</w:delText>
      </w:r>
      <w:r w:rsidR="007D38EA" w:rsidDel="00AD28C8">
        <w:delText>20</w:delText>
      </w:r>
      <w:r w:rsidR="00DF0FE1" w:rsidDel="00AD28C8">
        <w:delText>/</w:delText>
      </w:r>
      <w:r w:rsidR="007E078C" w:rsidDel="00AD28C8">
        <w:delText>1</w:delText>
      </w:r>
      <w:r w:rsidDel="00AD28C8">
        <w:delText>407</w:delText>
      </w:r>
      <w:r w:rsidR="00DF0FE1" w:rsidDel="00AD28C8">
        <w:rPr>
          <w:lang w:eastAsia="ko-KR"/>
        </w:rPr>
        <w:delText>r</w:delText>
      </w:r>
      <w:r w:rsidR="00FB1C02" w:rsidDel="00AD28C8">
        <w:rPr>
          <w:lang w:eastAsia="ko-KR"/>
        </w:rPr>
        <w:fldChar w:fldCharType="end"/>
      </w:r>
      <w:r w:rsidR="00FF1601" w:rsidDel="00AD28C8">
        <w:rPr>
          <w:lang w:eastAsia="ko-KR"/>
        </w:rPr>
        <w:delText>5</w:delText>
      </w:r>
    </w:del>
    <w:ins w:id="63" w:author="Author">
      <w:r w:rsidR="00AD28C8">
        <w:fldChar w:fldCharType="begin"/>
      </w:r>
      <w:r w:rsidR="00AD28C8">
        <w:instrText xml:space="preserve"> TITLE  \* MERGEFORMAT </w:instrText>
      </w:r>
      <w:r w:rsidR="00AD28C8">
        <w:fldChar w:fldCharType="separate"/>
      </w:r>
      <w:r w:rsidR="00AD28C8">
        <w:t>doc.: IEEE 802.11-20/1407</w:t>
      </w:r>
      <w:r w:rsidR="00AD28C8">
        <w:rPr>
          <w:lang w:eastAsia="ko-KR"/>
        </w:rPr>
        <w:t>r</w:t>
      </w:r>
      <w:r w:rsidR="00AD28C8">
        <w:rPr>
          <w:lang w:eastAsia="ko-KR"/>
        </w:rPr>
        <w:fldChar w:fldCharType="end"/>
      </w:r>
      <w:r w:rsidR="006A5F0C">
        <w:rPr>
          <w:lang w:eastAsia="ko-KR"/>
        </w:rPr>
        <w:t>9</w:t>
      </w:r>
      <w:del w:id="64" w:author="Author">
        <w:r w:rsidR="00B74C02" w:rsidDel="006A5F0C">
          <w:rPr>
            <w:lang w:eastAsia="ko-KR"/>
          </w:rPr>
          <w:delText>8</w:delText>
        </w:r>
        <w:r w:rsidR="00B135B6" w:rsidDel="00B74C02">
          <w:rPr>
            <w:lang w:eastAsia="ko-KR"/>
          </w:rPr>
          <w:delText>7</w:delText>
        </w:r>
        <w:r w:rsidR="00AD28C8" w:rsidDel="00B135B6">
          <w:rPr>
            <w:lang w:eastAsia="ko-KR"/>
          </w:rPr>
          <w:delText>6</w:delText>
        </w:r>
      </w:del>
    </w:ins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47804EEA"/>
    <w:lvl w:ilvl="0">
      <w:numFmt w:val="bullet"/>
      <w:lvlText w:val="*"/>
      <w:lvlJc w:val="left"/>
    </w:lvl>
  </w:abstractNum>
  <w:abstractNum w:abstractNumId="1">
    <w:nsid w:val="00EA3DBC"/>
    <w:multiLevelType w:val="multilevel"/>
    <w:tmpl w:val="1D7C79DA"/>
    <w:lvl w:ilvl="0">
      <w:start w:val="33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46CA7A55"/>
    <w:multiLevelType w:val="hybridMultilevel"/>
    <w:tmpl w:val="D2BCF9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830D4F"/>
    <w:multiLevelType w:val="hybridMultilevel"/>
    <w:tmpl w:val="48402FA0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1">
      <w:start w:val="1"/>
      <w:numFmt w:val="decimal"/>
      <w:lvlText w:val="%2)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F150F40"/>
    <w:multiLevelType w:val="hybridMultilevel"/>
    <w:tmpl w:val="6C3EE59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4BD2238"/>
    <w:multiLevelType w:val="hybridMultilevel"/>
    <w:tmpl w:val="622A6686"/>
    <w:lvl w:ilvl="0" w:tplc="5240E82C">
      <w:start w:val="1"/>
      <w:numFmt w:val="decimal"/>
      <w:lvlText w:val="%1."/>
      <w:lvlJc w:val="left"/>
      <w:pPr>
        <w:ind w:left="360" w:hanging="360"/>
      </w:pPr>
      <w:rPr>
        <w:rFonts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A2A483E"/>
    <w:multiLevelType w:val="hybridMultilevel"/>
    <w:tmpl w:val="EAE04608"/>
    <w:lvl w:ilvl="0" w:tplc="04349F62">
      <w:start w:val="8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B0A4F36"/>
    <w:multiLevelType w:val="hybridMultilevel"/>
    <w:tmpl w:val="2A0EADB0"/>
    <w:lvl w:ilvl="0" w:tplc="DC8A1404">
      <w:start w:val="33"/>
      <w:numFmt w:val="bullet"/>
      <w:lvlText w:val="—"/>
      <w:lvlJc w:val="left"/>
      <w:pPr>
        <w:ind w:left="36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BF05A9C"/>
    <w:multiLevelType w:val="hybridMultilevel"/>
    <w:tmpl w:val="EB1E605C"/>
    <w:lvl w:ilvl="0" w:tplc="38C899D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636CA696"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5A70DBEA"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6366A18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0242FE10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5290C0E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C65084F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E5C8AC4A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09B23F5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9">
    <w:nsid w:val="5E094A24"/>
    <w:multiLevelType w:val="hybridMultilevel"/>
    <w:tmpl w:val="6F0C813A"/>
    <w:lvl w:ilvl="0" w:tplc="89980894">
      <w:start w:val="1"/>
      <w:numFmt w:val="upperLetter"/>
      <w:suff w:val="space"/>
      <w:lvlText w:val="R.3.5.%1:"/>
      <w:lvlJc w:val="left"/>
      <w:pPr>
        <w:ind w:left="0" w:firstLine="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540" w:hanging="360"/>
      </w:pPr>
    </w:lvl>
    <w:lvl w:ilvl="2" w:tplc="0409001B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0">
    <w:nsid w:val="6699380B"/>
    <w:multiLevelType w:val="hybridMultilevel"/>
    <w:tmpl w:val="94FC068C"/>
    <w:lvl w:ilvl="0" w:tplc="A7C6FD3A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2B46A990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A8266780" w:tentative="1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30B630A6" w:tentative="1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B2A4DD24" w:tentative="1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333044D2" w:tentative="1">
      <w:start w:val="1"/>
      <w:numFmt w:val="bullet"/>
      <w:lvlText w:val="–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A0488628" w:tentative="1">
      <w:start w:val="1"/>
      <w:numFmt w:val="bullet"/>
      <w:lvlText w:val="–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117C03CE" w:tentative="1">
      <w:start w:val="1"/>
      <w:numFmt w:val="bullet"/>
      <w:lvlText w:val="–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7368F826" w:tentative="1">
      <w:start w:val="1"/>
      <w:numFmt w:val="bullet"/>
      <w:lvlText w:val="–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11">
    <w:nsid w:val="7053671A"/>
    <w:multiLevelType w:val="hybridMultilevel"/>
    <w:tmpl w:val="718C9B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FF02F0"/>
    <w:multiLevelType w:val="hybridMultilevel"/>
    <w:tmpl w:val="336C2F3A"/>
    <w:lvl w:ilvl="0" w:tplc="53EAB102">
      <w:start w:val="1"/>
      <w:numFmt w:val="lowerLetter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9"/>
  </w:num>
  <w:num w:numId="4">
    <w:abstractNumId w:val="0"/>
    <w:lvlOverride w:ilvl="0">
      <w:lvl w:ilvl="0">
        <w:start w:val="1"/>
        <w:numFmt w:val="bullet"/>
        <w:lvlText w:val="9.4.2.26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">
    <w:abstractNumId w:val="0"/>
    <w:lvlOverride w:ilvl="0">
      <w:lvl w:ilvl="0">
        <w:start w:val="1"/>
        <w:numFmt w:val="bullet"/>
        <w:lvlText w:val="Table 9-262c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6">
    <w:abstractNumId w:val="0"/>
    <w:lvlOverride w:ilvl="0">
      <w:lvl w:ilvl="0">
        <w:start w:val="1"/>
        <w:numFmt w:val="bullet"/>
        <w:lvlText w:val="Table 9-262d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7">
    <w:abstractNumId w:val="3"/>
  </w:num>
  <w:num w:numId="8">
    <w:abstractNumId w:val="2"/>
  </w:num>
  <w:num w:numId="9">
    <w:abstractNumId w:val="11"/>
  </w:num>
  <w:num w:numId="10">
    <w:abstractNumId w:val="5"/>
  </w:num>
  <w:num w:numId="11">
    <w:abstractNumId w:val="1"/>
  </w:num>
  <w:num w:numId="12">
    <w:abstractNumId w:val="7"/>
  </w:num>
  <w:num w:numId="13">
    <w:abstractNumId w:val="12"/>
  </w:num>
  <w:num w:numId="14">
    <w:abstractNumId w:val="4"/>
  </w:num>
  <w:num w:numId="15">
    <w:abstractNumId w:val="10"/>
  </w:num>
  <w:num w:numId="16">
    <w:abstractNumId w:val="0"/>
    <w:lvlOverride w:ilvl="0">
      <w:lvl w:ilvl="0">
        <w:numFmt w:val="bullet"/>
        <w:lvlText w:val="3. "/>
        <w:legacy w:legacy="1" w:legacySpace="0" w:legacyIndent="0"/>
        <w:lvlJc w:val="left"/>
        <w:pPr>
          <w:ind w:left="126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4"/>
          <w:u w:val="none"/>
          <w:effect w:val="none"/>
        </w:rPr>
      </w:lvl>
    </w:lvlOverride>
  </w:num>
  <w:num w:numId="17">
    <w:abstractNumId w:val="0"/>
    <w:lvlOverride w:ilvl="0">
      <w:lvl w:ilvl="0">
        <w:numFmt w:val="bullet"/>
        <w:lvlText w:val="3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2"/>
          <w:u w:val="none"/>
          <w:effect w:val="none"/>
        </w:rPr>
      </w:lvl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3"/>
  <w:removePersonalInformation/>
  <w:removeDateAndTime/>
  <w:printFractionalCharacterWidth/>
  <w:bordersDoNotSurroundHeader/>
  <w:bordersDoNotSurroundFooter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40B"/>
    <w:rsid w:val="0000030D"/>
    <w:rsid w:val="000013EC"/>
    <w:rsid w:val="000027A5"/>
    <w:rsid w:val="00003903"/>
    <w:rsid w:val="000045FA"/>
    <w:rsid w:val="00005C76"/>
    <w:rsid w:val="00006454"/>
    <w:rsid w:val="000067AA"/>
    <w:rsid w:val="00006DBB"/>
    <w:rsid w:val="0000743C"/>
    <w:rsid w:val="0000765C"/>
    <w:rsid w:val="0001027F"/>
    <w:rsid w:val="00011FEA"/>
    <w:rsid w:val="00013196"/>
    <w:rsid w:val="0001376E"/>
    <w:rsid w:val="00013F87"/>
    <w:rsid w:val="00014031"/>
    <w:rsid w:val="000157CC"/>
    <w:rsid w:val="00016D9C"/>
    <w:rsid w:val="00017692"/>
    <w:rsid w:val="00017B2B"/>
    <w:rsid w:val="00017D25"/>
    <w:rsid w:val="00021A27"/>
    <w:rsid w:val="000222C3"/>
    <w:rsid w:val="00023AE5"/>
    <w:rsid w:val="00023CD8"/>
    <w:rsid w:val="00024344"/>
    <w:rsid w:val="00024487"/>
    <w:rsid w:val="00024800"/>
    <w:rsid w:val="00025C89"/>
    <w:rsid w:val="00027D05"/>
    <w:rsid w:val="00031E68"/>
    <w:rsid w:val="00033B0A"/>
    <w:rsid w:val="00034E6F"/>
    <w:rsid w:val="000358B3"/>
    <w:rsid w:val="000364AC"/>
    <w:rsid w:val="000405C4"/>
    <w:rsid w:val="00041AC4"/>
    <w:rsid w:val="000438DD"/>
    <w:rsid w:val="00044DC0"/>
    <w:rsid w:val="00046E4C"/>
    <w:rsid w:val="000478EE"/>
    <w:rsid w:val="00052123"/>
    <w:rsid w:val="00053519"/>
    <w:rsid w:val="0005449D"/>
    <w:rsid w:val="000567DA"/>
    <w:rsid w:val="00061634"/>
    <w:rsid w:val="000642FC"/>
    <w:rsid w:val="0006469A"/>
    <w:rsid w:val="00066421"/>
    <w:rsid w:val="00067151"/>
    <w:rsid w:val="0006732A"/>
    <w:rsid w:val="00070B0E"/>
    <w:rsid w:val="00071971"/>
    <w:rsid w:val="000726B2"/>
    <w:rsid w:val="000729D1"/>
    <w:rsid w:val="00073BB4"/>
    <w:rsid w:val="00075C3C"/>
    <w:rsid w:val="00075E1E"/>
    <w:rsid w:val="00076773"/>
    <w:rsid w:val="00076885"/>
    <w:rsid w:val="00077C25"/>
    <w:rsid w:val="00080ACC"/>
    <w:rsid w:val="00080E1A"/>
    <w:rsid w:val="000815C7"/>
    <w:rsid w:val="00081E62"/>
    <w:rsid w:val="000823C8"/>
    <w:rsid w:val="0008290D"/>
    <w:rsid w:val="000829FF"/>
    <w:rsid w:val="00082B8A"/>
    <w:rsid w:val="0008302D"/>
    <w:rsid w:val="00084297"/>
    <w:rsid w:val="000865AA"/>
    <w:rsid w:val="00086780"/>
    <w:rsid w:val="00090640"/>
    <w:rsid w:val="00091349"/>
    <w:rsid w:val="00092971"/>
    <w:rsid w:val="00092AC6"/>
    <w:rsid w:val="00093AD2"/>
    <w:rsid w:val="00094F78"/>
    <w:rsid w:val="00094FFA"/>
    <w:rsid w:val="00095986"/>
    <w:rsid w:val="0009661D"/>
    <w:rsid w:val="0009713F"/>
    <w:rsid w:val="000A1C31"/>
    <w:rsid w:val="000A1F25"/>
    <w:rsid w:val="000A671D"/>
    <w:rsid w:val="000A7680"/>
    <w:rsid w:val="000B041A"/>
    <w:rsid w:val="000B083E"/>
    <w:rsid w:val="000B0DAF"/>
    <w:rsid w:val="000B59FE"/>
    <w:rsid w:val="000B6B20"/>
    <w:rsid w:val="000B7EF5"/>
    <w:rsid w:val="000C02BC"/>
    <w:rsid w:val="000C27D0"/>
    <w:rsid w:val="000C54F3"/>
    <w:rsid w:val="000C6989"/>
    <w:rsid w:val="000C6A2F"/>
    <w:rsid w:val="000D174A"/>
    <w:rsid w:val="000D1AD4"/>
    <w:rsid w:val="000D276A"/>
    <w:rsid w:val="000D298D"/>
    <w:rsid w:val="000D2F1B"/>
    <w:rsid w:val="000D4A8F"/>
    <w:rsid w:val="000D5EBD"/>
    <w:rsid w:val="000D674F"/>
    <w:rsid w:val="000E0494"/>
    <w:rsid w:val="000E1C37"/>
    <w:rsid w:val="000E1D7B"/>
    <w:rsid w:val="000E4B82"/>
    <w:rsid w:val="000E6539"/>
    <w:rsid w:val="000E720C"/>
    <w:rsid w:val="000E752D"/>
    <w:rsid w:val="000E79A6"/>
    <w:rsid w:val="000F00EE"/>
    <w:rsid w:val="000F16B9"/>
    <w:rsid w:val="000F1803"/>
    <w:rsid w:val="000F238C"/>
    <w:rsid w:val="000F4937"/>
    <w:rsid w:val="000F4B24"/>
    <w:rsid w:val="000F5088"/>
    <w:rsid w:val="000F60B1"/>
    <w:rsid w:val="000F685B"/>
    <w:rsid w:val="000F6BB9"/>
    <w:rsid w:val="00100E3B"/>
    <w:rsid w:val="001015F8"/>
    <w:rsid w:val="0010469F"/>
    <w:rsid w:val="00105918"/>
    <w:rsid w:val="001101C2"/>
    <w:rsid w:val="001109AA"/>
    <w:rsid w:val="0011197E"/>
    <w:rsid w:val="00112C6A"/>
    <w:rsid w:val="0011391B"/>
    <w:rsid w:val="00113B5F"/>
    <w:rsid w:val="00114FCA"/>
    <w:rsid w:val="00115A75"/>
    <w:rsid w:val="00115B7B"/>
    <w:rsid w:val="0011640B"/>
    <w:rsid w:val="0011640D"/>
    <w:rsid w:val="00117299"/>
    <w:rsid w:val="00120298"/>
    <w:rsid w:val="00120690"/>
    <w:rsid w:val="00120BD6"/>
    <w:rsid w:val="001215C0"/>
    <w:rsid w:val="00122191"/>
    <w:rsid w:val="00122D51"/>
    <w:rsid w:val="00124236"/>
    <w:rsid w:val="00124E27"/>
    <w:rsid w:val="00126052"/>
    <w:rsid w:val="001274A8"/>
    <w:rsid w:val="001275D7"/>
    <w:rsid w:val="001276ED"/>
    <w:rsid w:val="00127723"/>
    <w:rsid w:val="00130101"/>
    <w:rsid w:val="001323DB"/>
    <w:rsid w:val="00132FE6"/>
    <w:rsid w:val="00134114"/>
    <w:rsid w:val="00135032"/>
    <w:rsid w:val="00135B4B"/>
    <w:rsid w:val="0013699E"/>
    <w:rsid w:val="001436C9"/>
    <w:rsid w:val="001448D8"/>
    <w:rsid w:val="001450BB"/>
    <w:rsid w:val="001459E7"/>
    <w:rsid w:val="00145C98"/>
    <w:rsid w:val="00146D19"/>
    <w:rsid w:val="00147EDF"/>
    <w:rsid w:val="00150F68"/>
    <w:rsid w:val="00151851"/>
    <w:rsid w:val="00151BBE"/>
    <w:rsid w:val="001529E7"/>
    <w:rsid w:val="00153350"/>
    <w:rsid w:val="00154791"/>
    <w:rsid w:val="00154B26"/>
    <w:rsid w:val="001557CB"/>
    <w:rsid w:val="001559BB"/>
    <w:rsid w:val="00155E97"/>
    <w:rsid w:val="00160700"/>
    <w:rsid w:val="0016428D"/>
    <w:rsid w:val="00165BE6"/>
    <w:rsid w:val="00172489"/>
    <w:rsid w:val="001727EA"/>
    <w:rsid w:val="00172DD9"/>
    <w:rsid w:val="001738FD"/>
    <w:rsid w:val="00175CDF"/>
    <w:rsid w:val="0017659B"/>
    <w:rsid w:val="00177BCE"/>
    <w:rsid w:val="001812B0"/>
    <w:rsid w:val="00181423"/>
    <w:rsid w:val="0018277A"/>
    <w:rsid w:val="00183698"/>
    <w:rsid w:val="00183F4C"/>
    <w:rsid w:val="0018518A"/>
    <w:rsid w:val="00186A48"/>
    <w:rsid w:val="00187129"/>
    <w:rsid w:val="0019164F"/>
    <w:rsid w:val="00192C6E"/>
    <w:rsid w:val="00193B0A"/>
    <w:rsid w:val="00193C39"/>
    <w:rsid w:val="001943F7"/>
    <w:rsid w:val="00197B92"/>
    <w:rsid w:val="001A0CEC"/>
    <w:rsid w:val="001A0EDB"/>
    <w:rsid w:val="001A1B7C"/>
    <w:rsid w:val="001A2240"/>
    <w:rsid w:val="001A2CDE"/>
    <w:rsid w:val="001A327F"/>
    <w:rsid w:val="001A77FD"/>
    <w:rsid w:val="001A7A9D"/>
    <w:rsid w:val="001A7C55"/>
    <w:rsid w:val="001B0001"/>
    <w:rsid w:val="001B252D"/>
    <w:rsid w:val="001B2904"/>
    <w:rsid w:val="001B5283"/>
    <w:rsid w:val="001B63BC"/>
    <w:rsid w:val="001C3DE8"/>
    <w:rsid w:val="001C501D"/>
    <w:rsid w:val="001C7CCE"/>
    <w:rsid w:val="001D15ED"/>
    <w:rsid w:val="001D24CA"/>
    <w:rsid w:val="001D2A6C"/>
    <w:rsid w:val="001D31A9"/>
    <w:rsid w:val="001D328B"/>
    <w:rsid w:val="001D3820"/>
    <w:rsid w:val="001D3B12"/>
    <w:rsid w:val="001D3CA6"/>
    <w:rsid w:val="001D44C9"/>
    <w:rsid w:val="001D4A93"/>
    <w:rsid w:val="001D5F28"/>
    <w:rsid w:val="001D5FC3"/>
    <w:rsid w:val="001D6348"/>
    <w:rsid w:val="001D7529"/>
    <w:rsid w:val="001D7948"/>
    <w:rsid w:val="001E0946"/>
    <w:rsid w:val="001E1001"/>
    <w:rsid w:val="001E125E"/>
    <w:rsid w:val="001E15F8"/>
    <w:rsid w:val="001E23C0"/>
    <w:rsid w:val="001E349E"/>
    <w:rsid w:val="001E5A9E"/>
    <w:rsid w:val="001E6267"/>
    <w:rsid w:val="001E6D92"/>
    <w:rsid w:val="001E7C32"/>
    <w:rsid w:val="001F0210"/>
    <w:rsid w:val="001F10F7"/>
    <w:rsid w:val="001F13CA"/>
    <w:rsid w:val="001F24B0"/>
    <w:rsid w:val="001F35EA"/>
    <w:rsid w:val="001F3DB9"/>
    <w:rsid w:val="001F45A4"/>
    <w:rsid w:val="001F464A"/>
    <w:rsid w:val="001F491C"/>
    <w:rsid w:val="001F4B15"/>
    <w:rsid w:val="001F4BA8"/>
    <w:rsid w:val="001F5027"/>
    <w:rsid w:val="001F5AE6"/>
    <w:rsid w:val="001F5C29"/>
    <w:rsid w:val="001F5D16"/>
    <w:rsid w:val="001F61C1"/>
    <w:rsid w:val="001F620B"/>
    <w:rsid w:val="0020013A"/>
    <w:rsid w:val="002002A6"/>
    <w:rsid w:val="0020058A"/>
    <w:rsid w:val="002035EE"/>
    <w:rsid w:val="0020462A"/>
    <w:rsid w:val="002046A1"/>
    <w:rsid w:val="0020501A"/>
    <w:rsid w:val="002066B1"/>
    <w:rsid w:val="00206D24"/>
    <w:rsid w:val="00210C40"/>
    <w:rsid w:val="00210DDD"/>
    <w:rsid w:val="002125D6"/>
    <w:rsid w:val="00212E2A"/>
    <w:rsid w:val="00212E81"/>
    <w:rsid w:val="002141B2"/>
    <w:rsid w:val="00214B50"/>
    <w:rsid w:val="00214BA3"/>
    <w:rsid w:val="00215A82"/>
    <w:rsid w:val="00215E32"/>
    <w:rsid w:val="00215F36"/>
    <w:rsid w:val="00216771"/>
    <w:rsid w:val="00217089"/>
    <w:rsid w:val="00217C41"/>
    <w:rsid w:val="002208B9"/>
    <w:rsid w:val="0022139A"/>
    <w:rsid w:val="00222261"/>
    <w:rsid w:val="002239F2"/>
    <w:rsid w:val="00224133"/>
    <w:rsid w:val="00225508"/>
    <w:rsid w:val="00225570"/>
    <w:rsid w:val="00227097"/>
    <w:rsid w:val="00227A76"/>
    <w:rsid w:val="00231F3B"/>
    <w:rsid w:val="002323FE"/>
    <w:rsid w:val="00234C13"/>
    <w:rsid w:val="002369FD"/>
    <w:rsid w:val="00236A7E"/>
    <w:rsid w:val="0023760F"/>
    <w:rsid w:val="00237985"/>
    <w:rsid w:val="00240895"/>
    <w:rsid w:val="00240899"/>
    <w:rsid w:val="00241AD7"/>
    <w:rsid w:val="00244F8F"/>
    <w:rsid w:val="002470AC"/>
    <w:rsid w:val="0024720B"/>
    <w:rsid w:val="00247B04"/>
    <w:rsid w:val="002508C6"/>
    <w:rsid w:val="00252719"/>
    <w:rsid w:val="00252D47"/>
    <w:rsid w:val="002539AB"/>
    <w:rsid w:val="002545F7"/>
    <w:rsid w:val="00255A8B"/>
    <w:rsid w:val="00262B1B"/>
    <w:rsid w:val="00262D56"/>
    <w:rsid w:val="00263002"/>
    <w:rsid w:val="00263092"/>
    <w:rsid w:val="002662A5"/>
    <w:rsid w:val="002674D1"/>
    <w:rsid w:val="00270171"/>
    <w:rsid w:val="00270F98"/>
    <w:rsid w:val="00272D83"/>
    <w:rsid w:val="00273257"/>
    <w:rsid w:val="0027382E"/>
    <w:rsid w:val="00273FA9"/>
    <w:rsid w:val="00274A4A"/>
    <w:rsid w:val="002772B4"/>
    <w:rsid w:val="00277326"/>
    <w:rsid w:val="002773F1"/>
    <w:rsid w:val="00280A8B"/>
    <w:rsid w:val="00281013"/>
    <w:rsid w:val="00281648"/>
    <w:rsid w:val="00281A5D"/>
    <w:rsid w:val="00281CFD"/>
    <w:rsid w:val="00282053"/>
    <w:rsid w:val="00282EFB"/>
    <w:rsid w:val="00284C5E"/>
    <w:rsid w:val="00287B9F"/>
    <w:rsid w:val="00291688"/>
    <w:rsid w:val="00291A10"/>
    <w:rsid w:val="00292CE9"/>
    <w:rsid w:val="00292DF9"/>
    <w:rsid w:val="0029309B"/>
    <w:rsid w:val="00294B37"/>
    <w:rsid w:val="00294BBE"/>
    <w:rsid w:val="00295369"/>
    <w:rsid w:val="00296722"/>
    <w:rsid w:val="00297F3F"/>
    <w:rsid w:val="002A195C"/>
    <w:rsid w:val="002A251F"/>
    <w:rsid w:val="002A3AAB"/>
    <w:rsid w:val="002A4A61"/>
    <w:rsid w:val="002A4C48"/>
    <w:rsid w:val="002A525A"/>
    <w:rsid w:val="002A55B1"/>
    <w:rsid w:val="002A7011"/>
    <w:rsid w:val="002B0983"/>
    <w:rsid w:val="002B31AE"/>
    <w:rsid w:val="002B5901"/>
    <w:rsid w:val="002B5973"/>
    <w:rsid w:val="002B6A98"/>
    <w:rsid w:val="002C271D"/>
    <w:rsid w:val="002C2A2B"/>
    <w:rsid w:val="002C49D8"/>
    <w:rsid w:val="002C4FE6"/>
    <w:rsid w:val="002C5DF0"/>
    <w:rsid w:val="002C6B4F"/>
    <w:rsid w:val="002C6CFB"/>
    <w:rsid w:val="002C72E1"/>
    <w:rsid w:val="002D001B"/>
    <w:rsid w:val="002D1D40"/>
    <w:rsid w:val="002D3073"/>
    <w:rsid w:val="002D518F"/>
    <w:rsid w:val="002D5D5C"/>
    <w:rsid w:val="002D6F6A"/>
    <w:rsid w:val="002D7746"/>
    <w:rsid w:val="002D7ED5"/>
    <w:rsid w:val="002E1B18"/>
    <w:rsid w:val="002E2017"/>
    <w:rsid w:val="002E340A"/>
    <w:rsid w:val="002E4D5E"/>
    <w:rsid w:val="002E699F"/>
    <w:rsid w:val="002E6FF6"/>
    <w:rsid w:val="002F0915"/>
    <w:rsid w:val="002F1269"/>
    <w:rsid w:val="002F25B2"/>
    <w:rsid w:val="002F2BC5"/>
    <w:rsid w:val="002F376B"/>
    <w:rsid w:val="002F47F4"/>
    <w:rsid w:val="002F499D"/>
    <w:rsid w:val="002F4C38"/>
    <w:rsid w:val="002F50E3"/>
    <w:rsid w:val="002F5C8C"/>
    <w:rsid w:val="002F7199"/>
    <w:rsid w:val="002F7D11"/>
    <w:rsid w:val="0030081B"/>
    <w:rsid w:val="003024ED"/>
    <w:rsid w:val="0030268D"/>
    <w:rsid w:val="0030382C"/>
    <w:rsid w:val="00304FB7"/>
    <w:rsid w:val="00305D6E"/>
    <w:rsid w:val="0030782E"/>
    <w:rsid w:val="00307F5F"/>
    <w:rsid w:val="00310EA5"/>
    <w:rsid w:val="00313A31"/>
    <w:rsid w:val="00315B52"/>
    <w:rsid w:val="00315D5C"/>
    <w:rsid w:val="00315DE7"/>
    <w:rsid w:val="00317A7D"/>
    <w:rsid w:val="00320149"/>
    <w:rsid w:val="00320ED2"/>
    <w:rsid w:val="003214E2"/>
    <w:rsid w:val="003222DD"/>
    <w:rsid w:val="003248C9"/>
    <w:rsid w:val="00324BB2"/>
    <w:rsid w:val="0032540C"/>
    <w:rsid w:val="00325AB6"/>
    <w:rsid w:val="00326126"/>
    <w:rsid w:val="003267C0"/>
    <w:rsid w:val="0033057A"/>
    <w:rsid w:val="003308A8"/>
    <w:rsid w:val="00331749"/>
    <w:rsid w:val="00332A81"/>
    <w:rsid w:val="003348BC"/>
    <w:rsid w:val="00334DEA"/>
    <w:rsid w:val="00336F5F"/>
    <w:rsid w:val="00343554"/>
    <w:rsid w:val="003449F9"/>
    <w:rsid w:val="00344DA5"/>
    <w:rsid w:val="0034581F"/>
    <w:rsid w:val="0034592B"/>
    <w:rsid w:val="00346E79"/>
    <w:rsid w:val="003479E4"/>
    <w:rsid w:val="00347C43"/>
    <w:rsid w:val="0035002F"/>
    <w:rsid w:val="00350CA7"/>
    <w:rsid w:val="00350D39"/>
    <w:rsid w:val="0035213C"/>
    <w:rsid w:val="00352DC1"/>
    <w:rsid w:val="00353BD6"/>
    <w:rsid w:val="00355254"/>
    <w:rsid w:val="0035591D"/>
    <w:rsid w:val="00356265"/>
    <w:rsid w:val="00356419"/>
    <w:rsid w:val="00357F36"/>
    <w:rsid w:val="0036032B"/>
    <w:rsid w:val="00360C87"/>
    <w:rsid w:val="00361F5C"/>
    <w:rsid w:val="003622ED"/>
    <w:rsid w:val="00362C5B"/>
    <w:rsid w:val="00362FDE"/>
    <w:rsid w:val="00366AF0"/>
    <w:rsid w:val="00367005"/>
    <w:rsid w:val="003713CA"/>
    <w:rsid w:val="0037201A"/>
    <w:rsid w:val="003729FC"/>
    <w:rsid w:val="00372FCA"/>
    <w:rsid w:val="00374C87"/>
    <w:rsid w:val="00374CBC"/>
    <w:rsid w:val="0037645F"/>
    <w:rsid w:val="003766B9"/>
    <w:rsid w:val="0037711C"/>
    <w:rsid w:val="00381C86"/>
    <w:rsid w:val="00381F98"/>
    <w:rsid w:val="00382C54"/>
    <w:rsid w:val="00383766"/>
    <w:rsid w:val="00383C03"/>
    <w:rsid w:val="0038516A"/>
    <w:rsid w:val="00385654"/>
    <w:rsid w:val="00385D77"/>
    <w:rsid w:val="00385FD6"/>
    <w:rsid w:val="0038601E"/>
    <w:rsid w:val="00390175"/>
    <w:rsid w:val="0039069E"/>
    <w:rsid w:val="003906A1"/>
    <w:rsid w:val="00391845"/>
    <w:rsid w:val="0039208E"/>
    <w:rsid w:val="003924F8"/>
    <w:rsid w:val="003945E3"/>
    <w:rsid w:val="00395A50"/>
    <w:rsid w:val="0039787F"/>
    <w:rsid w:val="003A161F"/>
    <w:rsid w:val="003A1693"/>
    <w:rsid w:val="003A1CC7"/>
    <w:rsid w:val="003A21CD"/>
    <w:rsid w:val="003A22E2"/>
    <w:rsid w:val="003A29E6"/>
    <w:rsid w:val="003A3196"/>
    <w:rsid w:val="003A36DB"/>
    <w:rsid w:val="003A478D"/>
    <w:rsid w:val="003A5BFF"/>
    <w:rsid w:val="003A6244"/>
    <w:rsid w:val="003A6AC1"/>
    <w:rsid w:val="003A74EB"/>
    <w:rsid w:val="003A7B64"/>
    <w:rsid w:val="003B03CE"/>
    <w:rsid w:val="003B4DAD"/>
    <w:rsid w:val="003B52F2"/>
    <w:rsid w:val="003B6329"/>
    <w:rsid w:val="003B6F60"/>
    <w:rsid w:val="003B76BD"/>
    <w:rsid w:val="003B798E"/>
    <w:rsid w:val="003C0452"/>
    <w:rsid w:val="003C2B82"/>
    <w:rsid w:val="003C315D"/>
    <w:rsid w:val="003C32E2"/>
    <w:rsid w:val="003C47A5"/>
    <w:rsid w:val="003C47D1"/>
    <w:rsid w:val="003C56D8"/>
    <w:rsid w:val="003C58AE"/>
    <w:rsid w:val="003C7267"/>
    <w:rsid w:val="003C74FF"/>
    <w:rsid w:val="003C7B46"/>
    <w:rsid w:val="003D1D90"/>
    <w:rsid w:val="003D220E"/>
    <w:rsid w:val="003D26A5"/>
    <w:rsid w:val="003D2CC1"/>
    <w:rsid w:val="003D3623"/>
    <w:rsid w:val="003D3F93"/>
    <w:rsid w:val="003D4734"/>
    <w:rsid w:val="003D4FEF"/>
    <w:rsid w:val="003D5013"/>
    <w:rsid w:val="003D5390"/>
    <w:rsid w:val="003D559C"/>
    <w:rsid w:val="003D5F14"/>
    <w:rsid w:val="003D664E"/>
    <w:rsid w:val="003D77A3"/>
    <w:rsid w:val="003D78F7"/>
    <w:rsid w:val="003D7BFD"/>
    <w:rsid w:val="003E006F"/>
    <w:rsid w:val="003E32DF"/>
    <w:rsid w:val="003E3FAD"/>
    <w:rsid w:val="003E3FCB"/>
    <w:rsid w:val="003E416D"/>
    <w:rsid w:val="003E4403"/>
    <w:rsid w:val="003E4E6C"/>
    <w:rsid w:val="003E5916"/>
    <w:rsid w:val="003E5CD9"/>
    <w:rsid w:val="003E5DE7"/>
    <w:rsid w:val="003E667C"/>
    <w:rsid w:val="003E7414"/>
    <w:rsid w:val="003E7F99"/>
    <w:rsid w:val="003F0DE6"/>
    <w:rsid w:val="003F1281"/>
    <w:rsid w:val="003F156F"/>
    <w:rsid w:val="003F2B96"/>
    <w:rsid w:val="003F2D6C"/>
    <w:rsid w:val="003F4633"/>
    <w:rsid w:val="003F64C8"/>
    <w:rsid w:val="003F6B76"/>
    <w:rsid w:val="003F773E"/>
    <w:rsid w:val="004010D0"/>
    <w:rsid w:val="004014AE"/>
    <w:rsid w:val="0040235D"/>
    <w:rsid w:val="00402411"/>
    <w:rsid w:val="00403271"/>
    <w:rsid w:val="00403645"/>
    <w:rsid w:val="00403B13"/>
    <w:rsid w:val="004051EE"/>
    <w:rsid w:val="00407C5B"/>
    <w:rsid w:val="004110BE"/>
    <w:rsid w:val="0041147F"/>
    <w:rsid w:val="00411A99"/>
    <w:rsid w:val="00411C03"/>
    <w:rsid w:val="00411E59"/>
    <w:rsid w:val="004123D8"/>
    <w:rsid w:val="004136BE"/>
    <w:rsid w:val="0041562C"/>
    <w:rsid w:val="00415C55"/>
    <w:rsid w:val="00417EE7"/>
    <w:rsid w:val="004209D5"/>
    <w:rsid w:val="00421159"/>
    <w:rsid w:val="00421A46"/>
    <w:rsid w:val="00422546"/>
    <w:rsid w:val="00422D5C"/>
    <w:rsid w:val="00423116"/>
    <w:rsid w:val="00423634"/>
    <w:rsid w:val="00423AC3"/>
    <w:rsid w:val="00430648"/>
    <w:rsid w:val="00430E74"/>
    <w:rsid w:val="00431EBF"/>
    <w:rsid w:val="00432069"/>
    <w:rsid w:val="00432BF8"/>
    <w:rsid w:val="004339CB"/>
    <w:rsid w:val="00435208"/>
    <w:rsid w:val="00437814"/>
    <w:rsid w:val="004378DC"/>
    <w:rsid w:val="004402C9"/>
    <w:rsid w:val="00440FF1"/>
    <w:rsid w:val="004410F5"/>
    <w:rsid w:val="004417F2"/>
    <w:rsid w:val="00442799"/>
    <w:rsid w:val="00443FBF"/>
    <w:rsid w:val="0044439F"/>
    <w:rsid w:val="004452DF"/>
    <w:rsid w:val="004507E7"/>
    <w:rsid w:val="00450CC0"/>
    <w:rsid w:val="0045288D"/>
    <w:rsid w:val="00452DE3"/>
    <w:rsid w:val="00453292"/>
    <w:rsid w:val="00453A44"/>
    <w:rsid w:val="00453E8C"/>
    <w:rsid w:val="00457028"/>
    <w:rsid w:val="00457E3B"/>
    <w:rsid w:val="00457FA3"/>
    <w:rsid w:val="0046086C"/>
    <w:rsid w:val="00461C2E"/>
    <w:rsid w:val="00462172"/>
    <w:rsid w:val="00466206"/>
    <w:rsid w:val="00466B33"/>
    <w:rsid w:val="00466EEB"/>
    <w:rsid w:val="004721EF"/>
    <w:rsid w:val="0047267B"/>
    <w:rsid w:val="00472EA0"/>
    <w:rsid w:val="004731B3"/>
    <w:rsid w:val="00473D5B"/>
    <w:rsid w:val="00475A71"/>
    <w:rsid w:val="00475D9E"/>
    <w:rsid w:val="00476A4C"/>
    <w:rsid w:val="00476F40"/>
    <w:rsid w:val="004804A4"/>
    <w:rsid w:val="004821A5"/>
    <w:rsid w:val="004828D5"/>
    <w:rsid w:val="00482AD0"/>
    <w:rsid w:val="00482AF6"/>
    <w:rsid w:val="00484651"/>
    <w:rsid w:val="00486EB3"/>
    <w:rsid w:val="00487778"/>
    <w:rsid w:val="00487E79"/>
    <w:rsid w:val="00491CAF"/>
    <w:rsid w:val="00492A82"/>
    <w:rsid w:val="00492D28"/>
    <w:rsid w:val="004943BA"/>
    <w:rsid w:val="0049468A"/>
    <w:rsid w:val="00495DAB"/>
    <w:rsid w:val="00495F26"/>
    <w:rsid w:val="004967AA"/>
    <w:rsid w:val="004A0AF4"/>
    <w:rsid w:val="004A0FC9"/>
    <w:rsid w:val="004A2C34"/>
    <w:rsid w:val="004A3A00"/>
    <w:rsid w:val="004A3C8E"/>
    <w:rsid w:val="004A5537"/>
    <w:rsid w:val="004A7240"/>
    <w:rsid w:val="004A7935"/>
    <w:rsid w:val="004B2117"/>
    <w:rsid w:val="004B493F"/>
    <w:rsid w:val="004B50D6"/>
    <w:rsid w:val="004B7780"/>
    <w:rsid w:val="004C0BD8"/>
    <w:rsid w:val="004C0F0A"/>
    <w:rsid w:val="004C3C2A"/>
    <w:rsid w:val="004C695B"/>
    <w:rsid w:val="004C6C29"/>
    <w:rsid w:val="004C7CE0"/>
    <w:rsid w:val="004D03A1"/>
    <w:rsid w:val="004D071D"/>
    <w:rsid w:val="004D0F1C"/>
    <w:rsid w:val="004D2D75"/>
    <w:rsid w:val="004D5F1F"/>
    <w:rsid w:val="004D6AB7"/>
    <w:rsid w:val="004D6BE8"/>
    <w:rsid w:val="004D6ED8"/>
    <w:rsid w:val="004D7188"/>
    <w:rsid w:val="004E0097"/>
    <w:rsid w:val="004E0209"/>
    <w:rsid w:val="004E040B"/>
    <w:rsid w:val="004E041E"/>
    <w:rsid w:val="004E19B8"/>
    <w:rsid w:val="004E2A0B"/>
    <w:rsid w:val="004E4538"/>
    <w:rsid w:val="004E46DF"/>
    <w:rsid w:val="004E4B5B"/>
    <w:rsid w:val="004E552C"/>
    <w:rsid w:val="004E66C3"/>
    <w:rsid w:val="004E7E34"/>
    <w:rsid w:val="004F0CB7"/>
    <w:rsid w:val="004F1091"/>
    <w:rsid w:val="004F1548"/>
    <w:rsid w:val="004F28D5"/>
    <w:rsid w:val="004F4564"/>
    <w:rsid w:val="004F48F4"/>
    <w:rsid w:val="004F4BBB"/>
    <w:rsid w:val="004F5A90"/>
    <w:rsid w:val="004F74F8"/>
    <w:rsid w:val="005004EC"/>
    <w:rsid w:val="00500EC6"/>
    <w:rsid w:val="0050128F"/>
    <w:rsid w:val="00501E52"/>
    <w:rsid w:val="005023E3"/>
    <w:rsid w:val="00502F66"/>
    <w:rsid w:val="005031F6"/>
    <w:rsid w:val="00503796"/>
    <w:rsid w:val="00503BF1"/>
    <w:rsid w:val="00504958"/>
    <w:rsid w:val="00504AA2"/>
    <w:rsid w:val="00505103"/>
    <w:rsid w:val="005065EB"/>
    <w:rsid w:val="00506863"/>
    <w:rsid w:val="005072B6"/>
    <w:rsid w:val="00507500"/>
    <w:rsid w:val="0050752C"/>
    <w:rsid w:val="00507B1D"/>
    <w:rsid w:val="0051035D"/>
    <w:rsid w:val="00511873"/>
    <w:rsid w:val="00513528"/>
    <w:rsid w:val="0051588E"/>
    <w:rsid w:val="0051673C"/>
    <w:rsid w:val="00517ED6"/>
    <w:rsid w:val="00520559"/>
    <w:rsid w:val="00520B8C"/>
    <w:rsid w:val="0052151C"/>
    <w:rsid w:val="00522A49"/>
    <w:rsid w:val="005235B6"/>
    <w:rsid w:val="00523B85"/>
    <w:rsid w:val="005243B4"/>
    <w:rsid w:val="00525459"/>
    <w:rsid w:val="00525A98"/>
    <w:rsid w:val="00525FEE"/>
    <w:rsid w:val="00527489"/>
    <w:rsid w:val="00527BB3"/>
    <w:rsid w:val="00530EEA"/>
    <w:rsid w:val="00531734"/>
    <w:rsid w:val="0053254A"/>
    <w:rsid w:val="0053422A"/>
    <w:rsid w:val="0053566B"/>
    <w:rsid w:val="00536224"/>
    <w:rsid w:val="00540657"/>
    <w:rsid w:val="005406D1"/>
    <w:rsid w:val="00540A28"/>
    <w:rsid w:val="0054235E"/>
    <w:rsid w:val="00543A77"/>
    <w:rsid w:val="0054425D"/>
    <w:rsid w:val="005442D3"/>
    <w:rsid w:val="00544B61"/>
    <w:rsid w:val="00553B4F"/>
    <w:rsid w:val="00553C7D"/>
    <w:rsid w:val="0055459B"/>
    <w:rsid w:val="005546A4"/>
    <w:rsid w:val="00554995"/>
    <w:rsid w:val="00554EEF"/>
    <w:rsid w:val="00555215"/>
    <w:rsid w:val="00555486"/>
    <w:rsid w:val="005555B2"/>
    <w:rsid w:val="00561ADD"/>
    <w:rsid w:val="00562627"/>
    <w:rsid w:val="0056327A"/>
    <w:rsid w:val="00563B85"/>
    <w:rsid w:val="005671F7"/>
    <w:rsid w:val="005673B8"/>
    <w:rsid w:val="00567934"/>
    <w:rsid w:val="005702B6"/>
    <w:rsid w:val="005703A1"/>
    <w:rsid w:val="0057046A"/>
    <w:rsid w:val="005712BF"/>
    <w:rsid w:val="00571574"/>
    <w:rsid w:val="00571583"/>
    <w:rsid w:val="00572BF3"/>
    <w:rsid w:val="00572E7A"/>
    <w:rsid w:val="00574757"/>
    <w:rsid w:val="00583212"/>
    <w:rsid w:val="00584338"/>
    <w:rsid w:val="0058527C"/>
    <w:rsid w:val="00585D8F"/>
    <w:rsid w:val="00586072"/>
    <w:rsid w:val="0058644C"/>
    <w:rsid w:val="005868C2"/>
    <w:rsid w:val="00587F10"/>
    <w:rsid w:val="00590A65"/>
    <w:rsid w:val="00591351"/>
    <w:rsid w:val="00595AFA"/>
    <w:rsid w:val="00596243"/>
    <w:rsid w:val="00596413"/>
    <w:rsid w:val="00596B6A"/>
    <w:rsid w:val="00597696"/>
    <w:rsid w:val="005A16CF"/>
    <w:rsid w:val="005A1A3D"/>
    <w:rsid w:val="005A1D61"/>
    <w:rsid w:val="005A23DB"/>
    <w:rsid w:val="005A2ECA"/>
    <w:rsid w:val="005A4504"/>
    <w:rsid w:val="005A69C4"/>
    <w:rsid w:val="005A6BC3"/>
    <w:rsid w:val="005B03DA"/>
    <w:rsid w:val="005B151D"/>
    <w:rsid w:val="005B21A9"/>
    <w:rsid w:val="005B2BA0"/>
    <w:rsid w:val="005B31EA"/>
    <w:rsid w:val="005B34A6"/>
    <w:rsid w:val="005B53A0"/>
    <w:rsid w:val="005B55BC"/>
    <w:rsid w:val="005B55FB"/>
    <w:rsid w:val="005B6C67"/>
    <w:rsid w:val="005B727A"/>
    <w:rsid w:val="005C0CBC"/>
    <w:rsid w:val="005C2030"/>
    <w:rsid w:val="005C4204"/>
    <w:rsid w:val="005C45E7"/>
    <w:rsid w:val="005C4F4C"/>
    <w:rsid w:val="005C6389"/>
    <w:rsid w:val="005C6823"/>
    <w:rsid w:val="005C78CC"/>
    <w:rsid w:val="005D0C43"/>
    <w:rsid w:val="005D1461"/>
    <w:rsid w:val="005D17BE"/>
    <w:rsid w:val="005D33B5"/>
    <w:rsid w:val="005D397D"/>
    <w:rsid w:val="005D3F28"/>
    <w:rsid w:val="005D5C6E"/>
    <w:rsid w:val="005D74B0"/>
    <w:rsid w:val="005D7951"/>
    <w:rsid w:val="005E2305"/>
    <w:rsid w:val="005E3E49"/>
    <w:rsid w:val="005E4E9C"/>
    <w:rsid w:val="005E58D3"/>
    <w:rsid w:val="005E66F6"/>
    <w:rsid w:val="005E768D"/>
    <w:rsid w:val="005E7B13"/>
    <w:rsid w:val="005F00B1"/>
    <w:rsid w:val="005F00E7"/>
    <w:rsid w:val="005F19DD"/>
    <w:rsid w:val="005F23B2"/>
    <w:rsid w:val="005F4AD8"/>
    <w:rsid w:val="005F5ADA"/>
    <w:rsid w:val="005F695C"/>
    <w:rsid w:val="005F71B8"/>
    <w:rsid w:val="005F72AE"/>
    <w:rsid w:val="005F7C51"/>
    <w:rsid w:val="00600A10"/>
    <w:rsid w:val="00600B8B"/>
    <w:rsid w:val="006018C9"/>
    <w:rsid w:val="00610293"/>
    <w:rsid w:val="006104BB"/>
    <w:rsid w:val="006111B6"/>
    <w:rsid w:val="006117D4"/>
    <w:rsid w:val="00612605"/>
    <w:rsid w:val="0061523F"/>
    <w:rsid w:val="00615E8C"/>
    <w:rsid w:val="00616084"/>
    <w:rsid w:val="00616288"/>
    <w:rsid w:val="00620F63"/>
    <w:rsid w:val="00621286"/>
    <w:rsid w:val="0062193C"/>
    <w:rsid w:val="0062254C"/>
    <w:rsid w:val="0062298E"/>
    <w:rsid w:val="00622A67"/>
    <w:rsid w:val="00622D08"/>
    <w:rsid w:val="0062350A"/>
    <w:rsid w:val="0062440B"/>
    <w:rsid w:val="00624F1A"/>
    <w:rsid w:val="006254B0"/>
    <w:rsid w:val="00625C33"/>
    <w:rsid w:val="00626D26"/>
    <w:rsid w:val="006302F7"/>
    <w:rsid w:val="006307C2"/>
    <w:rsid w:val="00630EC2"/>
    <w:rsid w:val="00631EB7"/>
    <w:rsid w:val="00633A8F"/>
    <w:rsid w:val="006346CB"/>
    <w:rsid w:val="00635200"/>
    <w:rsid w:val="006362D2"/>
    <w:rsid w:val="00636633"/>
    <w:rsid w:val="00637D47"/>
    <w:rsid w:val="006416FF"/>
    <w:rsid w:val="006431F3"/>
    <w:rsid w:val="00644E29"/>
    <w:rsid w:val="0064617E"/>
    <w:rsid w:val="00646871"/>
    <w:rsid w:val="00651442"/>
    <w:rsid w:val="00651FCD"/>
    <w:rsid w:val="006533C2"/>
    <w:rsid w:val="006548B7"/>
    <w:rsid w:val="00654B3B"/>
    <w:rsid w:val="00655B03"/>
    <w:rsid w:val="00656413"/>
    <w:rsid w:val="00656882"/>
    <w:rsid w:val="00657061"/>
    <w:rsid w:val="00657363"/>
    <w:rsid w:val="00657539"/>
    <w:rsid w:val="00657DBD"/>
    <w:rsid w:val="006600CB"/>
    <w:rsid w:val="00660ACE"/>
    <w:rsid w:val="00660F53"/>
    <w:rsid w:val="00662343"/>
    <w:rsid w:val="0066479C"/>
    <w:rsid w:val="0066483B"/>
    <w:rsid w:val="00664888"/>
    <w:rsid w:val="00664CCC"/>
    <w:rsid w:val="00666A19"/>
    <w:rsid w:val="0067069C"/>
    <w:rsid w:val="00671F29"/>
    <w:rsid w:val="00672466"/>
    <w:rsid w:val="00672DFA"/>
    <w:rsid w:val="0067305F"/>
    <w:rsid w:val="00673E73"/>
    <w:rsid w:val="0067546C"/>
    <w:rsid w:val="0067737F"/>
    <w:rsid w:val="00680308"/>
    <w:rsid w:val="00681357"/>
    <w:rsid w:val="006813E4"/>
    <w:rsid w:val="00681EEA"/>
    <w:rsid w:val="0068276E"/>
    <w:rsid w:val="006833D8"/>
    <w:rsid w:val="0068429C"/>
    <w:rsid w:val="00685816"/>
    <w:rsid w:val="006861D2"/>
    <w:rsid w:val="0068737C"/>
    <w:rsid w:val="00687476"/>
    <w:rsid w:val="0069038E"/>
    <w:rsid w:val="00690EB5"/>
    <w:rsid w:val="006925B5"/>
    <w:rsid w:val="0069501E"/>
    <w:rsid w:val="006976B8"/>
    <w:rsid w:val="00697E1B"/>
    <w:rsid w:val="006A3117"/>
    <w:rsid w:val="006A3A0E"/>
    <w:rsid w:val="006A3EB3"/>
    <w:rsid w:val="006A4F60"/>
    <w:rsid w:val="006A503E"/>
    <w:rsid w:val="006A59BC"/>
    <w:rsid w:val="006A5F0C"/>
    <w:rsid w:val="006A67EB"/>
    <w:rsid w:val="006A6A83"/>
    <w:rsid w:val="006A7C3D"/>
    <w:rsid w:val="006A7F86"/>
    <w:rsid w:val="006B12C5"/>
    <w:rsid w:val="006B3918"/>
    <w:rsid w:val="006C0178"/>
    <w:rsid w:val="006C063A"/>
    <w:rsid w:val="006C0923"/>
    <w:rsid w:val="006C1785"/>
    <w:rsid w:val="006C1FA8"/>
    <w:rsid w:val="006C2C97"/>
    <w:rsid w:val="006C3B82"/>
    <w:rsid w:val="006C3C41"/>
    <w:rsid w:val="006C41F1"/>
    <w:rsid w:val="006C4292"/>
    <w:rsid w:val="006C5695"/>
    <w:rsid w:val="006C7DF9"/>
    <w:rsid w:val="006D3377"/>
    <w:rsid w:val="006D3E5E"/>
    <w:rsid w:val="006D4C00"/>
    <w:rsid w:val="006D5362"/>
    <w:rsid w:val="006D580D"/>
    <w:rsid w:val="006D6995"/>
    <w:rsid w:val="006D6DCA"/>
    <w:rsid w:val="006D7007"/>
    <w:rsid w:val="006E181A"/>
    <w:rsid w:val="006E21CA"/>
    <w:rsid w:val="006E2A5A"/>
    <w:rsid w:val="006E2D44"/>
    <w:rsid w:val="006E618D"/>
    <w:rsid w:val="006E753D"/>
    <w:rsid w:val="006F14CD"/>
    <w:rsid w:val="006F358B"/>
    <w:rsid w:val="006F36A8"/>
    <w:rsid w:val="006F3DD4"/>
    <w:rsid w:val="006F6E4C"/>
    <w:rsid w:val="006F76F9"/>
    <w:rsid w:val="006F7984"/>
    <w:rsid w:val="00700354"/>
    <w:rsid w:val="00702CA2"/>
    <w:rsid w:val="007045BD"/>
    <w:rsid w:val="00711472"/>
    <w:rsid w:val="00711E05"/>
    <w:rsid w:val="007121E9"/>
    <w:rsid w:val="00714DE0"/>
    <w:rsid w:val="00715091"/>
    <w:rsid w:val="007164A7"/>
    <w:rsid w:val="00716DFF"/>
    <w:rsid w:val="00717211"/>
    <w:rsid w:val="00717549"/>
    <w:rsid w:val="00721A60"/>
    <w:rsid w:val="007220CF"/>
    <w:rsid w:val="00723821"/>
    <w:rsid w:val="00724275"/>
    <w:rsid w:val="00724942"/>
    <w:rsid w:val="00727341"/>
    <w:rsid w:val="00727C63"/>
    <w:rsid w:val="00727E1D"/>
    <w:rsid w:val="00730B92"/>
    <w:rsid w:val="00731F75"/>
    <w:rsid w:val="00734AC1"/>
    <w:rsid w:val="00734C35"/>
    <w:rsid w:val="00734F1A"/>
    <w:rsid w:val="00736065"/>
    <w:rsid w:val="00736C8F"/>
    <w:rsid w:val="0074006F"/>
    <w:rsid w:val="00741D75"/>
    <w:rsid w:val="007421CA"/>
    <w:rsid w:val="0074621F"/>
    <w:rsid w:val="007463FB"/>
    <w:rsid w:val="007468A0"/>
    <w:rsid w:val="007513CD"/>
    <w:rsid w:val="00751F14"/>
    <w:rsid w:val="00752D8F"/>
    <w:rsid w:val="0075419F"/>
    <w:rsid w:val="00754462"/>
    <w:rsid w:val="007546E8"/>
    <w:rsid w:val="00755D22"/>
    <w:rsid w:val="007571C4"/>
    <w:rsid w:val="00760099"/>
    <w:rsid w:val="0076096A"/>
    <w:rsid w:val="00760E8D"/>
    <w:rsid w:val="0076196C"/>
    <w:rsid w:val="00766B1A"/>
    <w:rsid w:val="00766DFE"/>
    <w:rsid w:val="00771254"/>
    <w:rsid w:val="00772027"/>
    <w:rsid w:val="007724D5"/>
    <w:rsid w:val="007740C0"/>
    <w:rsid w:val="00774B9D"/>
    <w:rsid w:val="0077583A"/>
    <w:rsid w:val="0077584D"/>
    <w:rsid w:val="0077797F"/>
    <w:rsid w:val="00780B5D"/>
    <w:rsid w:val="007828FA"/>
    <w:rsid w:val="00783B46"/>
    <w:rsid w:val="00784800"/>
    <w:rsid w:val="00786A15"/>
    <w:rsid w:val="00790DCF"/>
    <w:rsid w:val="007914E4"/>
    <w:rsid w:val="007914F3"/>
    <w:rsid w:val="00791A95"/>
    <w:rsid w:val="00791F2A"/>
    <w:rsid w:val="00792041"/>
    <w:rsid w:val="007926D8"/>
    <w:rsid w:val="00792720"/>
    <w:rsid w:val="0079373D"/>
    <w:rsid w:val="00794BC4"/>
    <w:rsid w:val="00794F1E"/>
    <w:rsid w:val="0079538C"/>
    <w:rsid w:val="007957FB"/>
    <w:rsid w:val="00795C50"/>
    <w:rsid w:val="007A098E"/>
    <w:rsid w:val="007A149D"/>
    <w:rsid w:val="007A2840"/>
    <w:rsid w:val="007A3252"/>
    <w:rsid w:val="007A5765"/>
    <w:rsid w:val="007A5B89"/>
    <w:rsid w:val="007A77FC"/>
    <w:rsid w:val="007B058E"/>
    <w:rsid w:val="007B0864"/>
    <w:rsid w:val="007B0E05"/>
    <w:rsid w:val="007B2BDF"/>
    <w:rsid w:val="007B5965"/>
    <w:rsid w:val="007B5DB4"/>
    <w:rsid w:val="007C0795"/>
    <w:rsid w:val="007C08C4"/>
    <w:rsid w:val="007C13AC"/>
    <w:rsid w:val="007C14AD"/>
    <w:rsid w:val="007C3673"/>
    <w:rsid w:val="007C58A5"/>
    <w:rsid w:val="007C6C61"/>
    <w:rsid w:val="007C6D34"/>
    <w:rsid w:val="007C75A0"/>
    <w:rsid w:val="007D08BB"/>
    <w:rsid w:val="007D0EF9"/>
    <w:rsid w:val="007D1085"/>
    <w:rsid w:val="007D166B"/>
    <w:rsid w:val="007D1926"/>
    <w:rsid w:val="007D38EA"/>
    <w:rsid w:val="007D3C15"/>
    <w:rsid w:val="007D4A62"/>
    <w:rsid w:val="007D4D44"/>
    <w:rsid w:val="007D4EE9"/>
    <w:rsid w:val="007D50FF"/>
    <w:rsid w:val="007D58A9"/>
    <w:rsid w:val="007D592F"/>
    <w:rsid w:val="007D5BA9"/>
    <w:rsid w:val="007D6B5D"/>
    <w:rsid w:val="007D7FFC"/>
    <w:rsid w:val="007E078C"/>
    <w:rsid w:val="007E21DF"/>
    <w:rsid w:val="007E3F48"/>
    <w:rsid w:val="007E41CB"/>
    <w:rsid w:val="007E5479"/>
    <w:rsid w:val="007E5F8E"/>
    <w:rsid w:val="007E79A4"/>
    <w:rsid w:val="007F0543"/>
    <w:rsid w:val="007F072E"/>
    <w:rsid w:val="007F1A4E"/>
    <w:rsid w:val="007F2366"/>
    <w:rsid w:val="007F3B61"/>
    <w:rsid w:val="007F6EC7"/>
    <w:rsid w:val="007F75A8"/>
    <w:rsid w:val="007F7D26"/>
    <w:rsid w:val="007F7EA7"/>
    <w:rsid w:val="00801125"/>
    <w:rsid w:val="008024A1"/>
    <w:rsid w:val="008027EC"/>
    <w:rsid w:val="00802FC5"/>
    <w:rsid w:val="0080335B"/>
    <w:rsid w:val="008077DC"/>
    <w:rsid w:val="0081078F"/>
    <w:rsid w:val="008117FD"/>
    <w:rsid w:val="00812782"/>
    <w:rsid w:val="008138C1"/>
    <w:rsid w:val="008143CA"/>
    <w:rsid w:val="00815DA5"/>
    <w:rsid w:val="00816255"/>
    <w:rsid w:val="00816B48"/>
    <w:rsid w:val="00817C21"/>
    <w:rsid w:val="008204A2"/>
    <w:rsid w:val="008208CB"/>
    <w:rsid w:val="00820B60"/>
    <w:rsid w:val="00821363"/>
    <w:rsid w:val="0082174C"/>
    <w:rsid w:val="00822070"/>
    <w:rsid w:val="00822142"/>
    <w:rsid w:val="00822EA3"/>
    <w:rsid w:val="00822F3F"/>
    <w:rsid w:val="0082426B"/>
    <w:rsid w:val="0082437A"/>
    <w:rsid w:val="0082502E"/>
    <w:rsid w:val="00830ACB"/>
    <w:rsid w:val="0083127F"/>
    <w:rsid w:val="008312B9"/>
    <w:rsid w:val="00831EDC"/>
    <w:rsid w:val="00832700"/>
    <w:rsid w:val="00832898"/>
    <w:rsid w:val="008332BC"/>
    <w:rsid w:val="0083420E"/>
    <w:rsid w:val="008350AF"/>
    <w:rsid w:val="00835499"/>
    <w:rsid w:val="00835A0A"/>
    <w:rsid w:val="00835ECD"/>
    <w:rsid w:val="008369E5"/>
    <w:rsid w:val="008377B4"/>
    <w:rsid w:val="008377E3"/>
    <w:rsid w:val="008378E7"/>
    <w:rsid w:val="00840667"/>
    <w:rsid w:val="00842C5E"/>
    <w:rsid w:val="00843219"/>
    <w:rsid w:val="00844F5B"/>
    <w:rsid w:val="00845E60"/>
    <w:rsid w:val="00850365"/>
    <w:rsid w:val="00850566"/>
    <w:rsid w:val="00852B3C"/>
    <w:rsid w:val="008532E6"/>
    <w:rsid w:val="00853FF2"/>
    <w:rsid w:val="008558D5"/>
    <w:rsid w:val="00855910"/>
    <w:rsid w:val="0085795D"/>
    <w:rsid w:val="00862936"/>
    <w:rsid w:val="0086745D"/>
    <w:rsid w:val="00870875"/>
    <w:rsid w:val="00870AE4"/>
    <w:rsid w:val="00870BF0"/>
    <w:rsid w:val="008716D8"/>
    <w:rsid w:val="0087408A"/>
    <w:rsid w:val="008750E3"/>
    <w:rsid w:val="00875ABA"/>
    <w:rsid w:val="00876EAC"/>
    <w:rsid w:val="008771D6"/>
    <w:rsid w:val="008776B0"/>
    <w:rsid w:val="00880098"/>
    <w:rsid w:val="0088012D"/>
    <w:rsid w:val="00881C47"/>
    <w:rsid w:val="008831D9"/>
    <w:rsid w:val="00884237"/>
    <w:rsid w:val="00885F96"/>
    <w:rsid w:val="00887583"/>
    <w:rsid w:val="008909A8"/>
    <w:rsid w:val="00890F14"/>
    <w:rsid w:val="00891445"/>
    <w:rsid w:val="00892781"/>
    <w:rsid w:val="008939BF"/>
    <w:rsid w:val="00895A28"/>
    <w:rsid w:val="00897183"/>
    <w:rsid w:val="008A2992"/>
    <w:rsid w:val="008A4DE4"/>
    <w:rsid w:val="008A5AFD"/>
    <w:rsid w:val="008A6CD4"/>
    <w:rsid w:val="008A788A"/>
    <w:rsid w:val="008B47B4"/>
    <w:rsid w:val="008B4925"/>
    <w:rsid w:val="008B5396"/>
    <w:rsid w:val="008B581F"/>
    <w:rsid w:val="008B740D"/>
    <w:rsid w:val="008B7F01"/>
    <w:rsid w:val="008C05E9"/>
    <w:rsid w:val="008C0D7E"/>
    <w:rsid w:val="008C0FD0"/>
    <w:rsid w:val="008C16CC"/>
    <w:rsid w:val="008C25E6"/>
    <w:rsid w:val="008C31E7"/>
    <w:rsid w:val="008C3418"/>
    <w:rsid w:val="008C4913"/>
    <w:rsid w:val="008C4AB5"/>
    <w:rsid w:val="008C4B46"/>
    <w:rsid w:val="008C5478"/>
    <w:rsid w:val="008C57E5"/>
    <w:rsid w:val="008C5AD6"/>
    <w:rsid w:val="008C5D4E"/>
    <w:rsid w:val="008C607E"/>
    <w:rsid w:val="008C7A4B"/>
    <w:rsid w:val="008D0C05"/>
    <w:rsid w:val="008D3AFB"/>
    <w:rsid w:val="008D668D"/>
    <w:rsid w:val="008D70B8"/>
    <w:rsid w:val="008D71CE"/>
    <w:rsid w:val="008E0383"/>
    <w:rsid w:val="008E0E94"/>
    <w:rsid w:val="008E1234"/>
    <w:rsid w:val="008E18A5"/>
    <w:rsid w:val="008E197A"/>
    <w:rsid w:val="008E444B"/>
    <w:rsid w:val="008E5787"/>
    <w:rsid w:val="008F039B"/>
    <w:rsid w:val="008F1C67"/>
    <w:rsid w:val="008F238D"/>
    <w:rsid w:val="008F2611"/>
    <w:rsid w:val="008F4312"/>
    <w:rsid w:val="008F5784"/>
    <w:rsid w:val="009008D2"/>
    <w:rsid w:val="00904ED4"/>
    <w:rsid w:val="009057D2"/>
    <w:rsid w:val="009058AC"/>
    <w:rsid w:val="00905A7F"/>
    <w:rsid w:val="00905B52"/>
    <w:rsid w:val="00906247"/>
    <w:rsid w:val="009064A2"/>
    <w:rsid w:val="009075E5"/>
    <w:rsid w:val="009107F3"/>
    <w:rsid w:val="00910F8F"/>
    <w:rsid w:val="0091118D"/>
    <w:rsid w:val="009120AC"/>
    <w:rsid w:val="0091261A"/>
    <w:rsid w:val="009128D3"/>
    <w:rsid w:val="00912ABC"/>
    <w:rsid w:val="00914B92"/>
    <w:rsid w:val="00915758"/>
    <w:rsid w:val="00916CCC"/>
    <w:rsid w:val="00917176"/>
    <w:rsid w:val="00920771"/>
    <w:rsid w:val="00920C8A"/>
    <w:rsid w:val="009218C3"/>
    <w:rsid w:val="009225A7"/>
    <w:rsid w:val="0092303E"/>
    <w:rsid w:val="00924D34"/>
    <w:rsid w:val="009278D5"/>
    <w:rsid w:val="00927FEB"/>
    <w:rsid w:val="00932F94"/>
    <w:rsid w:val="00934BB2"/>
    <w:rsid w:val="00936D66"/>
    <w:rsid w:val="00937A90"/>
    <w:rsid w:val="0094033A"/>
    <w:rsid w:val="0094091B"/>
    <w:rsid w:val="009409F4"/>
    <w:rsid w:val="00940EA4"/>
    <w:rsid w:val="009414F4"/>
    <w:rsid w:val="00941581"/>
    <w:rsid w:val="00943027"/>
    <w:rsid w:val="009441DB"/>
    <w:rsid w:val="00944591"/>
    <w:rsid w:val="00944CAA"/>
    <w:rsid w:val="00944EF3"/>
    <w:rsid w:val="009459D6"/>
    <w:rsid w:val="00945D55"/>
    <w:rsid w:val="009460BB"/>
    <w:rsid w:val="00946444"/>
    <w:rsid w:val="00947FF8"/>
    <w:rsid w:val="0095165A"/>
    <w:rsid w:val="00951CE8"/>
    <w:rsid w:val="0095229D"/>
    <w:rsid w:val="00952D70"/>
    <w:rsid w:val="00953565"/>
    <w:rsid w:val="00954C90"/>
    <w:rsid w:val="00955A8E"/>
    <w:rsid w:val="0095758E"/>
    <w:rsid w:val="00961347"/>
    <w:rsid w:val="00962377"/>
    <w:rsid w:val="00962886"/>
    <w:rsid w:val="00963830"/>
    <w:rsid w:val="00963DE4"/>
    <w:rsid w:val="00963FE2"/>
    <w:rsid w:val="00964681"/>
    <w:rsid w:val="00967FC7"/>
    <w:rsid w:val="009704BC"/>
    <w:rsid w:val="00970556"/>
    <w:rsid w:val="009723A1"/>
    <w:rsid w:val="00972E97"/>
    <w:rsid w:val="00973614"/>
    <w:rsid w:val="00973CC2"/>
    <w:rsid w:val="009742AB"/>
    <w:rsid w:val="009749B1"/>
    <w:rsid w:val="00975FBA"/>
    <w:rsid w:val="0097724C"/>
    <w:rsid w:val="00980866"/>
    <w:rsid w:val="00980D24"/>
    <w:rsid w:val="00982037"/>
    <w:rsid w:val="009824DF"/>
    <w:rsid w:val="0098358E"/>
    <w:rsid w:val="0098405A"/>
    <w:rsid w:val="0098426F"/>
    <w:rsid w:val="009865C0"/>
    <w:rsid w:val="009877D2"/>
    <w:rsid w:val="00987845"/>
    <w:rsid w:val="00991A93"/>
    <w:rsid w:val="00994683"/>
    <w:rsid w:val="009948C1"/>
    <w:rsid w:val="00996772"/>
    <w:rsid w:val="00996DB7"/>
    <w:rsid w:val="00997A7D"/>
    <w:rsid w:val="009A0E5E"/>
    <w:rsid w:val="009A0F09"/>
    <w:rsid w:val="009A12F2"/>
    <w:rsid w:val="009A18A2"/>
    <w:rsid w:val="009A1B36"/>
    <w:rsid w:val="009A3C10"/>
    <w:rsid w:val="009A44FA"/>
    <w:rsid w:val="009A4689"/>
    <w:rsid w:val="009A49F0"/>
    <w:rsid w:val="009A4F06"/>
    <w:rsid w:val="009A6136"/>
    <w:rsid w:val="009A6506"/>
    <w:rsid w:val="009B09CD"/>
    <w:rsid w:val="009B0B68"/>
    <w:rsid w:val="009B0D82"/>
    <w:rsid w:val="009B2383"/>
    <w:rsid w:val="009B2392"/>
    <w:rsid w:val="009B4356"/>
    <w:rsid w:val="009B7437"/>
    <w:rsid w:val="009C0566"/>
    <w:rsid w:val="009C23A8"/>
    <w:rsid w:val="009C2AC9"/>
    <w:rsid w:val="009C30AA"/>
    <w:rsid w:val="009C3954"/>
    <w:rsid w:val="009C3E86"/>
    <w:rsid w:val="009C43D1"/>
    <w:rsid w:val="009C5608"/>
    <w:rsid w:val="009C59A6"/>
    <w:rsid w:val="009C6A52"/>
    <w:rsid w:val="009C7E8A"/>
    <w:rsid w:val="009D0A30"/>
    <w:rsid w:val="009D0AB2"/>
    <w:rsid w:val="009D3276"/>
    <w:rsid w:val="009D444C"/>
    <w:rsid w:val="009D4525"/>
    <w:rsid w:val="009D473A"/>
    <w:rsid w:val="009D4B14"/>
    <w:rsid w:val="009E10B3"/>
    <w:rsid w:val="009E1533"/>
    <w:rsid w:val="009E2715"/>
    <w:rsid w:val="009E2785"/>
    <w:rsid w:val="009E4C1F"/>
    <w:rsid w:val="009E5718"/>
    <w:rsid w:val="009E5870"/>
    <w:rsid w:val="009F08F6"/>
    <w:rsid w:val="009F0CDB"/>
    <w:rsid w:val="009F17CA"/>
    <w:rsid w:val="009F39CB"/>
    <w:rsid w:val="009F3F07"/>
    <w:rsid w:val="009F4C42"/>
    <w:rsid w:val="009F5117"/>
    <w:rsid w:val="00A00A1F"/>
    <w:rsid w:val="00A00EE5"/>
    <w:rsid w:val="00A040EF"/>
    <w:rsid w:val="00A049E2"/>
    <w:rsid w:val="00A06AE1"/>
    <w:rsid w:val="00A070C0"/>
    <w:rsid w:val="00A07292"/>
    <w:rsid w:val="00A077D4"/>
    <w:rsid w:val="00A1134E"/>
    <w:rsid w:val="00A11F0B"/>
    <w:rsid w:val="00A1344B"/>
    <w:rsid w:val="00A13908"/>
    <w:rsid w:val="00A17B98"/>
    <w:rsid w:val="00A17C16"/>
    <w:rsid w:val="00A20076"/>
    <w:rsid w:val="00A219E7"/>
    <w:rsid w:val="00A21CAE"/>
    <w:rsid w:val="00A2290B"/>
    <w:rsid w:val="00A2298C"/>
    <w:rsid w:val="00A229E4"/>
    <w:rsid w:val="00A2417A"/>
    <w:rsid w:val="00A246C2"/>
    <w:rsid w:val="00A26D8D"/>
    <w:rsid w:val="00A27692"/>
    <w:rsid w:val="00A31647"/>
    <w:rsid w:val="00A3515C"/>
    <w:rsid w:val="00A3560F"/>
    <w:rsid w:val="00A35D4E"/>
    <w:rsid w:val="00A35DD1"/>
    <w:rsid w:val="00A36DC1"/>
    <w:rsid w:val="00A40884"/>
    <w:rsid w:val="00A40A07"/>
    <w:rsid w:val="00A42B6B"/>
    <w:rsid w:val="00A42C28"/>
    <w:rsid w:val="00A42DF3"/>
    <w:rsid w:val="00A43AD8"/>
    <w:rsid w:val="00A43B6B"/>
    <w:rsid w:val="00A445D9"/>
    <w:rsid w:val="00A45C7E"/>
    <w:rsid w:val="00A46AF0"/>
    <w:rsid w:val="00A47748"/>
    <w:rsid w:val="00A477E6"/>
    <w:rsid w:val="00A4790E"/>
    <w:rsid w:val="00A47929"/>
    <w:rsid w:val="00A47C1B"/>
    <w:rsid w:val="00A51BD6"/>
    <w:rsid w:val="00A5337D"/>
    <w:rsid w:val="00A55079"/>
    <w:rsid w:val="00A5564B"/>
    <w:rsid w:val="00A57C2D"/>
    <w:rsid w:val="00A57CE8"/>
    <w:rsid w:val="00A61F48"/>
    <w:rsid w:val="00A62DE2"/>
    <w:rsid w:val="00A6389A"/>
    <w:rsid w:val="00A63DC8"/>
    <w:rsid w:val="00A66CBC"/>
    <w:rsid w:val="00A7025D"/>
    <w:rsid w:val="00A70990"/>
    <w:rsid w:val="00A717AC"/>
    <w:rsid w:val="00A73F17"/>
    <w:rsid w:val="00A8091D"/>
    <w:rsid w:val="00A809AC"/>
    <w:rsid w:val="00A80E2F"/>
    <w:rsid w:val="00A81018"/>
    <w:rsid w:val="00A83ADE"/>
    <w:rsid w:val="00A841CC"/>
    <w:rsid w:val="00A844CE"/>
    <w:rsid w:val="00A84FE2"/>
    <w:rsid w:val="00A866B6"/>
    <w:rsid w:val="00A869D2"/>
    <w:rsid w:val="00A878E8"/>
    <w:rsid w:val="00A87D9C"/>
    <w:rsid w:val="00A90385"/>
    <w:rsid w:val="00A9061B"/>
    <w:rsid w:val="00A91EAA"/>
    <w:rsid w:val="00A9264B"/>
    <w:rsid w:val="00A95E21"/>
    <w:rsid w:val="00A963A4"/>
    <w:rsid w:val="00A96DCC"/>
    <w:rsid w:val="00AA188F"/>
    <w:rsid w:val="00AA2B9C"/>
    <w:rsid w:val="00AA39EA"/>
    <w:rsid w:val="00AA3B7A"/>
    <w:rsid w:val="00AA3C3D"/>
    <w:rsid w:val="00AA53B0"/>
    <w:rsid w:val="00AA5F92"/>
    <w:rsid w:val="00AA63A9"/>
    <w:rsid w:val="00AA63DE"/>
    <w:rsid w:val="00AA6F19"/>
    <w:rsid w:val="00AA7E07"/>
    <w:rsid w:val="00AB0B3D"/>
    <w:rsid w:val="00AB1112"/>
    <w:rsid w:val="00AB1607"/>
    <w:rsid w:val="00AB17F6"/>
    <w:rsid w:val="00AB4292"/>
    <w:rsid w:val="00AB4E03"/>
    <w:rsid w:val="00AB7D26"/>
    <w:rsid w:val="00AC0237"/>
    <w:rsid w:val="00AC0709"/>
    <w:rsid w:val="00AC1B7C"/>
    <w:rsid w:val="00AC221D"/>
    <w:rsid w:val="00AC3A4B"/>
    <w:rsid w:val="00AC60C2"/>
    <w:rsid w:val="00AC76C6"/>
    <w:rsid w:val="00AD0D56"/>
    <w:rsid w:val="00AD268D"/>
    <w:rsid w:val="00AD28C8"/>
    <w:rsid w:val="00AD3749"/>
    <w:rsid w:val="00AD3F85"/>
    <w:rsid w:val="00AD6723"/>
    <w:rsid w:val="00AD6AE6"/>
    <w:rsid w:val="00AE1BE6"/>
    <w:rsid w:val="00AE7BCF"/>
    <w:rsid w:val="00AE7D6D"/>
    <w:rsid w:val="00AF1B15"/>
    <w:rsid w:val="00AF1C91"/>
    <w:rsid w:val="00AF1D18"/>
    <w:rsid w:val="00AF298F"/>
    <w:rsid w:val="00AF476B"/>
    <w:rsid w:val="00AF4966"/>
    <w:rsid w:val="00AF6033"/>
    <w:rsid w:val="00AF74FB"/>
    <w:rsid w:val="00AF794B"/>
    <w:rsid w:val="00B0051A"/>
    <w:rsid w:val="00B00CD6"/>
    <w:rsid w:val="00B02797"/>
    <w:rsid w:val="00B02952"/>
    <w:rsid w:val="00B03DB7"/>
    <w:rsid w:val="00B04699"/>
    <w:rsid w:val="00B04957"/>
    <w:rsid w:val="00B04CB8"/>
    <w:rsid w:val="00B05435"/>
    <w:rsid w:val="00B073D5"/>
    <w:rsid w:val="00B07822"/>
    <w:rsid w:val="00B07F24"/>
    <w:rsid w:val="00B1077A"/>
    <w:rsid w:val="00B116A0"/>
    <w:rsid w:val="00B11981"/>
    <w:rsid w:val="00B135B6"/>
    <w:rsid w:val="00B15372"/>
    <w:rsid w:val="00B16515"/>
    <w:rsid w:val="00B17F46"/>
    <w:rsid w:val="00B20519"/>
    <w:rsid w:val="00B205C7"/>
    <w:rsid w:val="00B226B5"/>
    <w:rsid w:val="00B22BCB"/>
    <w:rsid w:val="00B22C00"/>
    <w:rsid w:val="00B22FEF"/>
    <w:rsid w:val="00B2361F"/>
    <w:rsid w:val="00B2552B"/>
    <w:rsid w:val="00B25D0E"/>
    <w:rsid w:val="00B2692B"/>
    <w:rsid w:val="00B2718B"/>
    <w:rsid w:val="00B27871"/>
    <w:rsid w:val="00B3040A"/>
    <w:rsid w:val="00B32585"/>
    <w:rsid w:val="00B348D8"/>
    <w:rsid w:val="00B34F98"/>
    <w:rsid w:val="00B350FD"/>
    <w:rsid w:val="00B35209"/>
    <w:rsid w:val="00B35ECD"/>
    <w:rsid w:val="00B40221"/>
    <w:rsid w:val="00B41FC5"/>
    <w:rsid w:val="00B422A1"/>
    <w:rsid w:val="00B447D8"/>
    <w:rsid w:val="00B45A5E"/>
    <w:rsid w:val="00B47D97"/>
    <w:rsid w:val="00B51003"/>
    <w:rsid w:val="00B51194"/>
    <w:rsid w:val="00B52374"/>
    <w:rsid w:val="00B5292B"/>
    <w:rsid w:val="00B52A96"/>
    <w:rsid w:val="00B5499F"/>
    <w:rsid w:val="00B54BCB"/>
    <w:rsid w:val="00B56B13"/>
    <w:rsid w:val="00B5776D"/>
    <w:rsid w:val="00B60DD2"/>
    <w:rsid w:val="00B6166F"/>
    <w:rsid w:val="00B626F0"/>
    <w:rsid w:val="00B62B65"/>
    <w:rsid w:val="00B636A7"/>
    <w:rsid w:val="00B637F9"/>
    <w:rsid w:val="00B63974"/>
    <w:rsid w:val="00B63977"/>
    <w:rsid w:val="00B63F1C"/>
    <w:rsid w:val="00B65F8D"/>
    <w:rsid w:val="00B661D7"/>
    <w:rsid w:val="00B7006B"/>
    <w:rsid w:val="00B714BA"/>
    <w:rsid w:val="00B71596"/>
    <w:rsid w:val="00B73C63"/>
    <w:rsid w:val="00B74C02"/>
    <w:rsid w:val="00B74E3D"/>
    <w:rsid w:val="00B753D1"/>
    <w:rsid w:val="00B75E20"/>
    <w:rsid w:val="00B76815"/>
    <w:rsid w:val="00B77BB8"/>
    <w:rsid w:val="00B77D70"/>
    <w:rsid w:val="00B80376"/>
    <w:rsid w:val="00B8242B"/>
    <w:rsid w:val="00B83455"/>
    <w:rsid w:val="00B83A0A"/>
    <w:rsid w:val="00B844E8"/>
    <w:rsid w:val="00B84C8B"/>
    <w:rsid w:val="00B859CE"/>
    <w:rsid w:val="00B904CC"/>
    <w:rsid w:val="00B916DC"/>
    <w:rsid w:val="00B92315"/>
    <w:rsid w:val="00B9272C"/>
    <w:rsid w:val="00B93239"/>
    <w:rsid w:val="00B936F0"/>
    <w:rsid w:val="00B94B98"/>
    <w:rsid w:val="00B94CAC"/>
    <w:rsid w:val="00B9516D"/>
    <w:rsid w:val="00B96C04"/>
    <w:rsid w:val="00B9726D"/>
    <w:rsid w:val="00B97339"/>
    <w:rsid w:val="00BA06B3"/>
    <w:rsid w:val="00BA06F9"/>
    <w:rsid w:val="00BA0824"/>
    <w:rsid w:val="00BA0880"/>
    <w:rsid w:val="00BA0BE0"/>
    <w:rsid w:val="00BA32BA"/>
    <w:rsid w:val="00BA32CA"/>
    <w:rsid w:val="00BA36B0"/>
    <w:rsid w:val="00BA477A"/>
    <w:rsid w:val="00BA6C7C"/>
    <w:rsid w:val="00BA7016"/>
    <w:rsid w:val="00BA787B"/>
    <w:rsid w:val="00BB20F2"/>
    <w:rsid w:val="00BB5178"/>
    <w:rsid w:val="00BB5423"/>
    <w:rsid w:val="00BB67AE"/>
    <w:rsid w:val="00BB728B"/>
    <w:rsid w:val="00BB7702"/>
    <w:rsid w:val="00BB7718"/>
    <w:rsid w:val="00BC049F"/>
    <w:rsid w:val="00BC3609"/>
    <w:rsid w:val="00BC465F"/>
    <w:rsid w:val="00BC5869"/>
    <w:rsid w:val="00BC5A9C"/>
    <w:rsid w:val="00BC62F7"/>
    <w:rsid w:val="00BC6B01"/>
    <w:rsid w:val="00BC757F"/>
    <w:rsid w:val="00BD003A"/>
    <w:rsid w:val="00BD1D45"/>
    <w:rsid w:val="00BD2C6A"/>
    <w:rsid w:val="00BD3099"/>
    <w:rsid w:val="00BD3E62"/>
    <w:rsid w:val="00BD4283"/>
    <w:rsid w:val="00BD5277"/>
    <w:rsid w:val="00BD52D4"/>
    <w:rsid w:val="00BD686B"/>
    <w:rsid w:val="00BD73E6"/>
    <w:rsid w:val="00BE21A9"/>
    <w:rsid w:val="00BE2561"/>
    <w:rsid w:val="00BE263E"/>
    <w:rsid w:val="00BE3F11"/>
    <w:rsid w:val="00BE438D"/>
    <w:rsid w:val="00BE603A"/>
    <w:rsid w:val="00BE6CB3"/>
    <w:rsid w:val="00BE7D3E"/>
    <w:rsid w:val="00BF04B7"/>
    <w:rsid w:val="00BF2436"/>
    <w:rsid w:val="00BF321B"/>
    <w:rsid w:val="00BF36A4"/>
    <w:rsid w:val="00BF3773"/>
    <w:rsid w:val="00BF3E14"/>
    <w:rsid w:val="00BF4644"/>
    <w:rsid w:val="00BF6269"/>
    <w:rsid w:val="00BF63AA"/>
    <w:rsid w:val="00C00D18"/>
    <w:rsid w:val="00C03B8D"/>
    <w:rsid w:val="00C0428C"/>
    <w:rsid w:val="00C04532"/>
    <w:rsid w:val="00C06081"/>
    <w:rsid w:val="00C06D1A"/>
    <w:rsid w:val="00C078F3"/>
    <w:rsid w:val="00C10B41"/>
    <w:rsid w:val="00C10F64"/>
    <w:rsid w:val="00C11262"/>
    <w:rsid w:val="00C11CDA"/>
    <w:rsid w:val="00C12A01"/>
    <w:rsid w:val="00C12AEB"/>
    <w:rsid w:val="00C1356B"/>
    <w:rsid w:val="00C14B31"/>
    <w:rsid w:val="00C151D0"/>
    <w:rsid w:val="00C172D4"/>
    <w:rsid w:val="00C17C1B"/>
    <w:rsid w:val="00C20366"/>
    <w:rsid w:val="00C206E5"/>
    <w:rsid w:val="00C21B42"/>
    <w:rsid w:val="00C237F5"/>
    <w:rsid w:val="00C24241"/>
    <w:rsid w:val="00C247D2"/>
    <w:rsid w:val="00C24A70"/>
    <w:rsid w:val="00C25157"/>
    <w:rsid w:val="00C317AA"/>
    <w:rsid w:val="00C31FDD"/>
    <w:rsid w:val="00C325C5"/>
    <w:rsid w:val="00C328F2"/>
    <w:rsid w:val="00C33F1C"/>
    <w:rsid w:val="00C34A7D"/>
    <w:rsid w:val="00C34B1A"/>
    <w:rsid w:val="00C3596F"/>
    <w:rsid w:val="00C35CD7"/>
    <w:rsid w:val="00C36247"/>
    <w:rsid w:val="00C3671A"/>
    <w:rsid w:val="00C373F2"/>
    <w:rsid w:val="00C40424"/>
    <w:rsid w:val="00C4276C"/>
    <w:rsid w:val="00C4329D"/>
    <w:rsid w:val="00C43374"/>
    <w:rsid w:val="00C45A69"/>
    <w:rsid w:val="00C46327"/>
    <w:rsid w:val="00C46AA2"/>
    <w:rsid w:val="00C46C48"/>
    <w:rsid w:val="00C50BCF"/>
    <w:rsid w:val="00C51954"/>
    <w:rsid w:val="00C5217A"/>
    <w:rsid w:val="00C524E3"/>
    <w:rsid w:val="00C542F0"/>
    <w:rsid w:val="00C546E9"/>
    <w:rsid w:val="00C55D14"/>
    <w:rsid w:val="00C55F0E"/>
    <w:rsid w:val="00C5709A"/>
    <w:rsid w:val="00C57CDB"/>
    <w:rsid w:val="00C60A9B"/>
    <w:rsid w:val="00C60F8E"/>
    <w:rsid w:val="00C6108B"/>
    <w:rsid w:val="00C6588D"/>
    <w:rsid w:val="00C66970"/>
    <w:rsid w:val="00C66B2F"/>
    <w:rsid w:val="00C7106C"/>
    <w:rsid w:val="00C71763"/>
    <w:rsid w:val="00C7233D"/>
    <w:rsid w:val="00C723BC"/>
    <w:rsid w:val="00C72795"/>
    <w:rsid w:val="00C73810"/>
    <w:rsid w:val="00C73F85"/>
    <w:rsid w:val="00C7480A"/>
    <w:rsid w:val="00C76888"/>
    <w:rsid w:val="00C80C9F"/>
    <w:rsid w:val="00C80D03"/>
    <w:rsid w:val="00C80D37"/>
    <w:rsid w:val="00C8151A"/>
    <w:rsid w:val="00C81770"/>
    <w:rsid w:val="00C81C99"/>
    <w:rsid w:val="00C82355"/>
    <w:rsid w:val="00C824CE"/>
    <w:rsid w:val="00C82609"/>
    <w:rsid w:val="00C82804"/>
    <w:rsid w:val="00C83730"/>
    <w:rsid w:val="00C84496"/>
    <w:rsid w:val="00C84802"/>
    <w:rsid w:val="00C85C0F"/>
    <w:rsid w:val="00C87821"/>
    <w:rsid w:val="00C8795F"/>
    <w:rsid w:val="00C9121A"/>
    <w:rsid w:val="00C92726"/>
    <w:rsid w:val="00C9272E"/>
    <w:rsid w:val="00C933E8"/>
    <w:rsid w:val="00C9365B"/>
    <w:rsid w:val="00C93BCA"/>
    <w:rsid w:val="00C94642"/>
    <w:rsid w:val="00C94AEE"/>
    <w:rsid w:val="00C95FF7"/>
    <w:rsid w:val="00C96AF0"/>
    <w:rsid w:val="00C975ED"/>
    <w:rsid w:val="00CA1130"/>
    <w:rsid w:val="00CA1F8F"/>
    <w:rsid w:val="00CA2591"/>
    <w:rsid w:val="00CA2A38"/>
    <w:rsid w:val="00CA5C32"/>
    <w:rsid w:val="00CA6689"/>
    <w:rsid w:val="00CA7E6D"/>
    <w:rsid w:val="00CB147A"/>
    <w:rsid w:val="00CB285C"/>
    <w:rsid w:val="00CB4141"/>
    <w:rsid w:val="00CB43D1"/>
    <w:rsid w:val="00CB6234"/>
    <w:rsid w:val="00CB62CB"/>
    <w:rsid w:val="00CB7A46"/>
    <w:rsid w:val="00CC021A"/>
    <w:rsid w:val="00CC3806"/>
    <w:rsid w:val="00CC4281"/>
    <w:rsid w:val="00CC6087"/>
    <w:rsid w:val="00CC648A"/>
    <w:rsid w:val="00CC76CE"/>
    <w:rsid w:val="00CC7C82"/>
    <w:rsid w:val="00CD0ABD"/>
    <w:rsid w:val="00CD0F66"/>
    <w:rsid w:val="00CD259C"/>
    <w:rsid w:val="00CD6BAD"/>
    <w:rsid w:val="00CD7B08"/>
    <w:rsid w:val="00CE09AE"/>
    <w:rsid w:val="00CE0C92"/>
    <w:rsid w:val="00CE0DE0"/>
    <w:rsid w:val="00CE327D"/>
    <w:rsid w:val="00CE3B09"/>
    <w:rsid w:val="00CE3DDC"/>
    <w:rsid w:val="00CE3F65"/>
    <w:rsid w:val="00CE3FFA"/>
    <w:rsid w:val="00CE49CE"/>
    <w:rsid w:val="00CE4A80"/>
    <w:rsid w:val="00CE4BAA"/>
    <w:rsid w:val="00CE63EE"/>
    <w:rsid w:val="00CE7EE1"/>
    <w:rsid w:val="00CF16FB"/>
    <w:rsid w:val="00CF2295"/>
    <w:rsid w:val="00CF2FC7"/>
    <w:rsid w:val="00CF3BDE"/>
    <w:rsid w:val="00CF6654"/>
    <w:rsid w:val="00CF6F66"/>
    <w:rsid w:val="00CF7E12"/>
    <w:rsid w:val="00D020F4"/>
    <w:rsid w:val="00D04391"/>
    <w:rsid w:val="00D05F32"/>
    <w:rsid w:val="00D07ABE"/>
    <w:rsid w:val="00D10338"/>
    <w:rsid w:val="00D10F21"/>
    <w:rsid w:val="00D13972"/>
    <w:rsid w:val="00D145C4"/>
    <w:rsid w:val="00D152E1"/>
    <w:rsid w:val="00D15DEC"/>
    <w:rsid w:val="00D17833"/>
    <w:rsid w:val="00D20214"/>
    <w:rsid w:val="00D202C0"/>
    <w:rsid w:val="00D21EDF"/>
    <w:rsid w:val="00D22352"/>
    <w:rsid w:val="00D23748"/>
    <w:rsid w:val="00D2694A"/>
    <w:rsid w:val="00D277CF"/>
    <w:rsid w:val="00D30761"/>
    <w:rsid w:val="00D307A6"/>
    <w:rsid w:val="00D312F2"/>
    <w:rsid w:val="00D325A2"/>
    <w:rsid w:val="00D331A8"/>
    <w:rsid w:val="00D33C85"/>
    <w:rsid w:val="00D36C35"/>
    <w:rsid w:val="00D41C47"/>
    <w:rsid w:val="00D42073"/>
    <w:rsid w:val="00D448AA"/>
    <w:rsid w:val="00D469E0"/>
    <w:rsid w:val="00D472B8"/>
    <w:rsid w:val="00D474A4"/>
    <w:rsid w:val="00D518E2"/>
    <w:rsid w:val="00D5198F"/>
    <w:rsid w:val="00D528F4"/>
    <w:rsid w:val="00D52AAA"/>
    <w:rsid w:val="00D52C42"/>
    <w:rsid w:val="00D53033"/>
    <w:rsid w:val="00D53161"/>
    <w:rsid w:val="00D5432B"/>
    <w:rsid w:val="00D5494D"/>
    <w:rsid w:val="00D5612D"/>
    <w:rsid w:val="00D574CA"/>
    <w:rsid w:val="00D57819"/>
    <w:rsid w:val="00D60332"/>
    <w:rsid w:val="00D6072C"/>
    <w:rsid w:val="00D60767"/>
    <w:rsid w:val="00D615EB"/>
    <w:rsid w:val="00D618A3"/>
    <w:rsid w:val="00D62195"/>
    <w:rsid w:val="00D62384"/>
    <w:rsid w:val="00D62544"/>
    <w:rsid w:val="00D64D8F"/>
    <w:rsid w:val="00D65117"/>
    <w:rsid w:val="00D65620"/>
    <w:rsid w:val="00D65FF8"/>
    <w:rsid w:val="00D660E4"/>
    <w:rsid w:val="00D6710D"/>
    <w:rsid w:val="00D709AA"/>
    <w:rsid w:val="00D71B3B"/>
    <w:rsid w:val="00D72906"/>
    <w:rsid w:val="00D72BC8"/>
    <w:rsid w:val="00D72BCE"/>
    <w:rsid w:val="00D73E07"/>
    <w:rsid w:val="00D74A52"/>
    <w:rsid w:val="00D74DE9"/>
    <w:rsid w:val="00D7511F"/>
    <w:rsid w:val="00D76C39"/>
    <w:rsid w:val="00D7707D"/>
    <w:rsid w:val="00D77E65"/>
    <w:rsid w:val="00D826B4"/>
    <w:rsid w:val="00D828A5"/>
    <w:rsid w:val="00D84566"/>
    <w:rsid w:val="00D857E5"/>
    <w:rsid w:val="00D8746E"/>
    <w:rsid w:val="00D87EE0"/>
    <w:rsid w:val="00D92951"/>
    <w:rsid w:val="00D9361E"/>
    <w:rsid w:val="00D9485C"/>
    <w:rsid w:val="00D94B05"/>
    <w:rsid w:val="00D95BEB"/>
    <w:rsid w:val="00D9667F"/>
    <w:rsid w:val="00D97DF1"/>
    <w:rsid w:val="00DA0D76"/>
    <w:rsid w:val="00DA122F"/>
    <w:rsid w:val="00DA3576"/>
    <w:rsid w:val="00DA3D06"/>
    <w:rsid w:val="00DA3D0C"/>
    <w:rsid w:val="00DA3EDB"/>
    <w:rsid w:val="00DA500C"/>
    <w:rsid w:val="00DA63CC"/>
    <w:rsid w:val="00DA68FE"/>
    <w:rsid w:val="00DA705C"/>
    <w:rsid w:val="00DA7631"/>
    <w:rsid w:val="00DA7F0D"/>
    <w:rsid w:val="00DB222D"/>
    <w:rsid w:val="00DB28AE"/>
    <w:rsid w:val="00DB29A8"/>
    <w:rsid w:val="00DB4B1C"/>
    <w:rsid w:val="00DB4DB4"/>
    <w:rsid w:val="00DB5542"/>
    <w:rsid w:val="00DB5AD9"/>
    <w:rsid w:val="00DB6034"/>
    <w:rsid w:val="00DB6B0C"/>
    <w:rsid w:val="00DB6FA2"/>
    <w:rsid w:val="00DB7D1B"/>
    <w:rsid w:val="00DC0CA2"/>
    <w:rsid w:val="00DC176F"/>
    <w:rsid w:val="00DC1C04"/>
    <w:rsid w:val="00DC2B1D"/>
    <w:rsid w:val="00DC40E8"/>
    <w:rsid w:val="00DC57A5"/>
    <w:rsid w:val="00DC77AA"/>
    <w:rsid w:val="00DD1563"/>
    <w:rsid w:val="00DD369B"/>
    <w:rsid w:val="00DD3BCC"/>
    <w:rsid w:val="00DD3BD5"/>
    <w:rsid w:val="00DD4535"/>
    <w:rsid w:val="00DD64AA"/>
    <w:rsid w:val="00DD6EB7"/>
    <w:rsid w:val="00DD70FA"/>
    <w:rsid w:val="00DE0022"/>
    <w:rsid w:val="00DE1AD5"/>
    <w:rsid w:val="00DE2E19"/>
    <w:rsid w:val="00DE3143"/>
    <w:rsid w:val="00DE35F8"/>
    <w:rsid w:val="00DE385C"/>
    <w:rsid w:val="00DE584F"/>
    <w:rsid w:val="00DE6B23"/>
    <w:rsid w:val="00DE6B30"/>
    <w:rsid w:val="00DE710B"/>
    <w:rsid w:val="00DE780F"/>
    <w:rsid w:val="00DE79F5"/>
    <w:rsid w:val="00DF0FE1"/>
    <w:rsid w:val="00DF15D7"/>
    <w:rsid w:val="00DF3527"/>
    <w:rsid w:val="00DF36A7"/>
    <w:rsid w:val="00DF3E12"/>
    <w:rsid w:val="00DF69A3"/>
    <w:rsid w:val="00DF6B02"/>
    <w:rsid w:val="00DF6CC2"/>
    <w:rsid w:val="00E0039D"/>
    <w:rsid w:val="00E006E4"/>
    <w:rsid w:val="00E02800"/>
    <w:rsid w:val="00E02AAD"/>
    <w:rsid w:val="00E02D4E"/>
    <w:rsid w:val="00E032AE"/>
    <w:rsid w:val="00E03A4B"/>
    <w:rsid w:val="00E03C85"/>
    <w:rsid w:val="00E04621"/>
    <w:rsid w:val="00E051FD"/>
    <w:rsid w:val="00E0769B"/>
    <w:rsid w:val="00E07E4A"/>
    <w:rsid w:val="00E10549"/>
    <w:rsid w:val="00E11083"/>
    <w:rsid w:val="00E11C34"/>
    <w:rsid w:val="00E14AFB"/>
    <w:rsid w:val="00E15FEB"/>
    <w:rsid w:val="00E16539"/>
    <w:rsid w:val="00E16650"/>
    <w:rsid w:val="00E1777C"/>
    <w:rsid w:val="00E245D5"/>
    <w:rsid w:val="00E30F65"/>
    <w:rsid w:val="00E31C35"/>
    <w:rsid w:val="00E31EFC"/>
    <w:rsid w:val="00E32ECB"/>
    <w:rsid w:val="00E330D2"/>
    <w:rsid w:val="00E332E8"/>
    <w:rsid w:val="00E33B8F"/>
    <w:rsid w:val="00E3655E"/>
    <w:rsid w:val="00E374A3"/>
    <w:rsid w:val="00E40624"/>
    <w:rsid w:val="00E408BF"/>
    <w:rsid w:val="00E410E9"/>
    <w:rsid w:val="00E4329F"/>
    <w:rsid w:val="00E46CC2"/>
    <w:rsid w:val="00E46D15"/>
    <w:rsid w:val="00E50D60"/>
    <w:rsid w:val="00E5241C"/>
    <w:rsid w:val="00E53C1B"/>
    <w:rsid w:val="00E544C1"/>
    <w:rsid w:val="00E547F7"/>
    <w:rsid w:val="00E54D26"/>
    <w:rsid w:val="00E55DFC"/>
    <w:rsid w:val="00E5708C"/>
    <w:rsid w:val="00E57F35"/>
    <w:rsid w:val="00E610D6"/>
    <w:rsid w:val="00E627DE"/>
    <w:rsid w:val="00E62A4F"/>
    <w:rsid w:val="00E65013"/>
    <w:rsid w:val="00E651DE"/>
    <w:rsid w:val="00E654B6"/>
    <w:rsid w:val="00E7064A"/>
    <w:rsid w:val="00E71C91"/>
    <w:rsid w:val="00E72D22"/>
    <w:rsid w:val="00E7468D"/>
    <w:rsid w:val="00E74E87"/>
    <w:rsid w:val="00E80182"/>
    <w:rsid w:val="00E8027B"/>
    <w:rsid w:val="00E806D2"/>
    <w:rsid w:val="00E80883"/>
    <w:rsid w:val="00E80D29"/>
    <w:rsid w:val="00E8132C"/>
    <w:rsid w:val="00E81437"/>
    <w:rsid w:val="00E827FE"/>
    <w:rsid w:val="00E83067"/>
    <w:rsid w:val="00E840E7"/>
    <w:rsid w:val="00E86A5A"/>
    <w:rsid w:val="00E873C2"/>
    <w:rsid w:val="00E920E1"/>
    <w:rsid w:val="00E94720"/>
    <w:rsid w:val="00E94A6B"/>
    <w:rsid w:val="00E9535F"/>
    <w:rsid w:val="00E9537A"/>
    <w:rsid w:val="00E95B0F"/>
    <w:rsid w:val="00E95CC4"/>
    <w:rsid w:val="00E95D42"/>
    <w:rsid w:val="00E95E72"/>
    <w:rsid w:val="00E96E8E"/>
    <w:rsid w:val="00E97C0E"/>
    <w:rsid w:val="00EA0BB5"/>
    <w:rsid w:val="00EA12F0"/>
    <w:rsid w:val="00EA2CE4"/>
    <w:rsid w:val="00EA48D0"/>
    <w:rsid w:val="00EA6A6E"/>
    <w:rsid w:val="00EA6DCB"/>
    <w:rsid w:val="00EB5ADB"/>
    <w:rsid w:val="00EB6218"/>
    <w:rsid w:val="00EB69EF"/>
    <w:rsid w:val="00EB7706"/>
    <w:rsid w:val="00EB79A5"/>
    <w:rsid w:val="00EC0949"/>
    <w:rsid w:val="00EC13E8"/>
    <w:rsid w:val="00EC22D8"/>
    <w:rsid w:val="00EC4F39"/>
    <w:rsid w:val="00EC6022"/>
    <w:rsid w:val="00EC6BBE"/>
    <w:rsid w:val="00EC70E0"/>
    <w:rsid w:val="00EC7772"/>
    <w:rsid w:val="00EC79C5"/>
    <w:rsid w:val="00ED2915"/>
    <w:rsid w:val="00ED3E1B"/>
    <w:rsid w:val="00ED4083"/>
    <w:rsid w:val="00ED5F52"/>
    <w:rsid w:val="00ED6046"/>
    <w:rsid w:val="00ED6892"/>
    <w:rsid w:val="00ED6FC5"/>
    <w:rsid w:val="00EE13AE"/>
    <w:rsid w:val="00EE25EA"/>
    <w:rsid w:val="00EE276D"/>
    <w:rsid w:val="00EE2AF3"/>
    <w:rsid w:val="00EE34B6"/>
    <w:rsid w:val="00EE3A65"/>
    <w:rsid w:val="00EE45C5"/>
    <w:rsid w:val="00EE4B98"/>
    <w:rsid w:val="00EE55B2"/>
    <w:rsid w:val="00EE5CD0"/>
    <w:rsid w:val="00EE7DA9"/>
    <w:rsid w:val="00EF214A"/>
    <w:rsid w:val="00EF34D3"/>
    <w:rsid w:val="00EF38CF"/>
    <w:rsid w:val="00EF3C89"/>
    <w:rsid w:val="00EF3EF3"/>
    <w:rsid w:val="00EF40CD"/>
    <w:rsid w:val="00EF6B9E"/>
    <w:rsid w:val="00EF6C91"/>
    <w:rsid w:val="00EF715C"/>
    <w:rsid w:val="00F00C62"/>
    <w:rsid w:val="00F02F18"/>
    <w:rsid w:val="00F0330B"/>
    <w:rsid w:val="00F03469"/>
    <w:rsid w:val="00F047A1"/>
    <w:rsid w:val="00F04926"/>
    <w:rsid w:val="00F04FF6"/>
    <w:rsid w:val="00F0504C"/>
    <w:rsid w:val="00F063CF"/>
    <w:rsid w:val="00F06FC4"/>
    <w:rsid w:val="00F100D0"/>
    <w:rsid w:val="00F109FC"/>
    <w:rsid w:val="00F13D95"/>
    <w:rsid w:val="00F13F76"/>
    <w:rsid w:val="00F154AA"/>
    <w:rsid w:val="00F16057"/>
    <w:rsid w:val="00F16324"/>
    <w:rsid w:val="00F233C0"/>
    <w:rsid w:val="00F2375B"/>
    <w:rsid w:val="00F24F93"/>
    <w:rsid w:val="00F2561F"/>
    <w:rsid w:val="00F2637D"/>
    <w:rsid w:val="00F31334"/>
    <w:rsid w:val="00F31E36"/>
    <w:rsid w:val="00F33998"/>
    <w:rsid w:val="00F342FD"/>
    <w:rsid w:val="00F34E9E"/>
    <w:rsid w:val="00F35342"/>
    <w:rsid w:val="00F365C8"/>
    <w:rsid w:val="00F36D3A"/>
    <w:rsid w:val="00F36DC0"/>
    <w:rsid w:val="00F400A1"/>
    <w:rsid w:val="00F41684"/>
    <w:rsid w:val="00F418ED"/>
    <w:rsid w:val="00F42EFD"/>
    <w:rsid w:val="00F44755"/>
    <w:rsid w:val="00F451CD"/>
    <w:rsid w:val="00F455E0"/>
    <w:rsid w:val="00F45E7C"/>
    <w:rsid w:val="00F46C2E"/>
    <w:rsid w:val="00F4702A"/>
    <w:rsid w:val="00F50B7F"/>
    <w:rsid w:val="00F518B9"/>
    <w:rsid w:val="00F51DC1"/>
    <w:rsid w:val="00F53375"/>
    <w:rsid w:val="00F5458D"/>
    <w:rsid w:val="00F54F3A"/>
    <w:rsid w:val="00F55028"/>
    <w:rsid w:val="00F5670E"/>
    <w:rsid w:val="00F5693B"/>
    <w:rsid w:val="00F60892"/>
    <w:rsid w:val="00F61A63"/>
    <w:rsid w:val="00F61E6F"/>
    <w:rsid w:val="00F6485C"/>
    <w:rsid w:val="00F653A1"/>
    <w:rsid w:val="00F659E1"/>
    <w:rsid w:val="00F668FF"/>
    <w:rsid w:val="00F670F7"/>
    <w:rsid w:val="00F71FAA"/>
    <w:rsid w:val="00F73385"/>
    <w:rsid w:val="00F74A50"/>
    <w:rsid w:val="00F759B6"/>
    <w:rsid w:val="00F7677E"/>
    <w:rsid w:val="00F7682B"/>
    <w:rsid w:val="00F76F3C"/>
    <w:rsid w:val="00F808C5"/>
    <w:rsid w:val="00F81D0E"/>
    <w:rsid w:val="00F8313C"/>
    <w:rsid w:val="00F832E1"/>
    <w:rsid w:val="00F85369"/>
    <w:rsid w:val="00F858DD"/>
    <w:rsid w:val="00F86E1D"/>
    <w:rsid w:val="00F87842"/>
    <w:rsid w:val="00F92E2A"/>
    <w:rsid w:val="00F93DC9"/>
    <w:rsid w:val="00F94872"/>
    <w:rsid w:val="00F9547F"/>
    <w:rsid w:val="00F965B1"/>
    <w:rsid w:val="00F967E0"/>
    <w:rsid w:val="00F96A6A"/>
    <w:rsid w:val="00F97C20"/>
    <w:rsid w:val="00FA0362"/>
    <w:rsid w:val="00FA08AC"/>
    <w:rsid w:val="00FA156D"/>
    <w:rsid w:val="00FA28B0"/>
    <w:rsid w:val="00FA352D"/>
    <w:rsid w:val="00FA3E7D"/>
    <w:rsid w:val="00FA43B6"/>
    <w:rsid w:val="00FA4C14"/>
    <w:rsid w:val="00FA5D88"/>
    <w:rsid w:val="00FA5D9B"/>
    <w:rsid w:val="00FA6D0A"/>
    <w:rsid w:val="00FA751A"/>
    <w:rsid w:val="00FA7AEE"/>
    <w:rsid w:val="00FB0152"/>
    <w:rsid w:val="00FB1482"/>
    <w:rsid w:val="00FB1A63"/>
    <w:rsid w:val="00FB1C02"/>
    <w:rsid w:val="00FB29A4"/>
    <w:rsid w:val="00FB3004"/>
    <w:rsid w:val="00FB331F"/>
    <w:rsid w:val="00FB33E4"/>
    <w:rsid w:val="00FB3858"/>
    <w:rsid w:val="00FB5641"/>
    <w:rsid w:val="00FB6A36"/>
    <w:rsid w:val="00FB6C2B"/>
    <w:rsid w:val="00FC11FE"/>
    <w:rsid w:val="00FC18E0"/>
    <w:rsid w:val="00FC19AE"/>
    <w:rsid w:val="00FC1B19"/>
    <w:rsid w:val="00FC20C3"/>
    <w:rsid w:val="00FC29BA"/>
    <w:rsid w:val="00FC3B63"/>
    <w:rsid w:val="00FC3E02"/>
    <w:rsid w:val="00FC5CFA"/>
    <w:rsid w:val="00FC6202"/>
    <w:rsid w:val="00FC64E4"/>
    <w:rsid w:val="00FC7D8B"/>
    <w:rsid w:val="00FD522B"/>
    <w:rsid w:val="00FD554D"/>
    <w:rsid w:val="00FD5B24"/>
    <w:rsid w:val="00FE02DE"/>
    <w:rsid w:val="00FE1231"/>
    <w:rsid w:val="00FE29AA"/>
    <w:rsid w:val="00FE30C5"/>
    <w:rsid w:val="00FE31E9"/>
    <w:rsid w:val="00FE362B"/>
    <w:rsid w:val="00FE37EF"/>
    <w:rsid w:val="00FE5C16"/>
    <w:rsid w:val="00FE5FF1"/>
    <w:rsid w:val="00FE7189"/>
    <w:rsid w:val="00FF0D93"/>
    <w:rsid w:val="00FF1601"/>
    <w:rsid w:val="00FF2314"/>
    <w:rsid w:val="00FF29E1"/>
    <w:rsid w:val="00FF322C"/>
    <w:rsid w:val="00FF32B1"/>
    <w:rsid w:val="00FF373C"/>
    <w:rsid w:val="00FF42CB"/>
    <w:rsid w:val="00FF5406"/>
    <w:rsid w:val="00FF6A30"/>
    <w:rsid w:val="00FF7E7B"/>
    <w:rsid w:val="00FF7EE7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A5889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algun Gothic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4AFB"/>
    <w:rPr>
      <w:sz w:val="18"/>
      <w:lang w:val="en-GB" w:eastAsia="en-US"/>
    </w:rPr>
  </w:style>
  <w:style w:type="paragraph" w:styleId="Heading1">
    <w:name w:val="heading 1"/>
    <w:basedOn w:val="Normal"/>
    <w:next w:val="Normal"/>
    <w:qFormat/>
    <w:rsid w:val="00654B3B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654B3B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654B3B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654B3B"/>
    <w:pPr>
      <w:ind w:left="720" w:hanging="720"/>
    </w:pPr>
  </w:style>
  <w:style w:type="character" w:styleId="Hyperlink">
    <w:name w:val="Hyperlink"/>
    <w:rsid w:val="00654B3B"/>
    <w:rPr>
      <w:color w:val="0000FF"/>
      <w:u w:val="single"/>
    </w:rPr>
  </w:style>
  <w:style w:type="paragraph" w:customStyle="1" w:styleId="T">
    <w:name w:val="T"/>
    <w:aliases w:val="Text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Normal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sz w:val="20"/>
      <w:lang w:val="en-US" w:eastAsia="ar-SA"/>
    </w:rPr>
  </w:style>
  <w:style w:type="paragraph" w:customStyle="1" w:styleId="IEEEStdsLevel4Header">
    <w:name w:val="IEEEStds Level 4 Header"/>
    <w:basedOn w:val="Normal"/>
    <w:next w:val="Normal"/>
    <w:link w:val="IEEEStdsLevel4HeaderCharChar"/>
    <w:rsid w:val="00A3207C"/>
    <w:pPr>
      <w:keepLines/>
      <w:tabs>
        <w:tab w:val="num" w:pos="360"/>
      </w:tabs>
      <w:suppressAutoHyphens/>
      <w:spacing w:before="240" w:after="240"/>
      <w:ind w:left="360" w:hanging="360"/>
      <w:outlineLvl w:val="3"/>
    </w:pPr>
    <w:rPr>
      <w:rFonts w:ascii="Arial" w:eastAsia="MS Mincho" w:hAnsi="Arial"/>
      <w:b/>
      <w:noProof/>
      <w:snapToGrid w:val="0"/>
      <w:sz w:val="20"/>
    </w:rPr>
  </w:style>
  <w:style w:type="character" w:customStyle="1" w:styleId="IEEEStdsLevel4HeaderCharChar">
    <w:name w:val="IEEEStds Level 4 Header Char Char"/>
    <w:link w:val="IEEEStdsLevel4Header"/>
    <w:rsid w:val="00A3207C"/>
    <w:rPr>
      <w:rFonts w:ascii="Arial" w:eastAsia="MS Mincho" w:hAnsi="Arial"/>
      <w:b/>
      <w:noProof/>
      <w:snapToGrid w:val="0"/>
    </w:rPr>
  </w:style>
  <w:style w:type="table" w:styleId="TableGrid">
    <w:name w:val="Table Grid"/>
    <w:basedOn w:val="TableNormal"/>
    <w:uiPriority w:val="59"/>
    <w:rsid w:val="0074600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E637E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Normal"/>
    <w:next w:val="Normal"/>
    <w:uiPriority w:val="37"/>
    <w:unhideWhenUsed/>
    <w:rsid w:val="00DE6345"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CommentReference">
    <w:name w:val="annotation reference"/>
    <w:uiPriority w:val="99"/>
    <w:unhideWhenUsed/>
    <w:rsid w:val="00DE63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E6345"/>
    <w:pPr>
      <w:spacing w:after="200"/>
    </w:pPr>
    <w:rPr>
      <w:rFonts w:ascii="Calibri" w:hAnsi="Calibri"/>
      <w:sz w:val="20"/>
    </w:rPr>
  </w:style>
  <w:style w:type="character" w:customStyle="1" w:styleId="CommentTextChar">
    <w:name w:val="Comment Text Char"/>
    <w:link w:val="CommentText"/>
    <w:uiPriority w:val="99"/>
    <w:rsid w:val="00DE6345"/>
    <w:rPr>
      <w:rFonts w:ascii="Calibri" w:hAnsi="Calibri"/>
    </w:rPr>
  </w:style>
  <w:style w:type="paragraph" w:styleId="NormalWeb">
    <w:name w:val="Normal (Web)"/>
    <w:basedOn w:val="Normal"/>
    <w:uiPriority w:val="99"/>
    <w:unhideWhenUsed/>
    <w:rsid w:val="00DE6345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FD24D4"/>
    <w:pPr>
      <w:spacing w:after="0"/>
    </w:pPr>
    <w:rPr>
      <w:b/>
      <w:bCs/>
    </w:rPr>
  </w:style>
  <w:style w:type="character" w:customStyle="1" w:styleId="CommentSubjectChar">
    <w:name w:val="Comment Subject Char"/>
    <w:link w:val="CommentSubject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,DashedList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Revision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DefaultParagraphFont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Body">
    <w:name w:val="Body"/>
    <w:uiPriority w:val="99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SP3217099">
    <w:name w:val="SP.3.217099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98">
    <w:name w:val="SP.3.217198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44">
    <w:name w:val="SP.3.217144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142">
    <w:name w:val="SP.3.172142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088">
    <w:name w:val="SP.3.172088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9">
    <w:name w:val="SP.3.278539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38">
    <w:name w:val="SP.3.278638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84">
    <w:name w:val="SP.3.278584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0">
    <w:name w:val="SP.3.278530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16">
    <w:name w:val="SP.3.278616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L2">
    <w:name w:val="L2"/>
    <w:aliases w:val="LetteredList,L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character" w:styleId="PlaceholderText">
    <w:name w:val="Placeholder Text"/>
    <w:basedOn w:val="DefaultParagraphFont"/>
    <w:uiPriority w:val="99"/>
    <w:semiHidden/>
    <w:rsid w:val="00FF7EE7"/>
    <w:rPr>
      <w:color w:val="808080"/>
    </w:rPr>
  </w:style>
  <w:style w:type="paragraph" w:styleId="ListParagraph">
    <w:name w:val="List Paragraph"/>
    <w:basedOn w:val="Normal"/>
    <w:uiPriority w:val="34"/>
    <w:qFormat/>
    <w:rsid w:val="00884237"/>
    <w:pPr>
      <w:ind w:leftChars="400" w:left="800"/>
    </w:pPr>
  </w:style>
  <w:style w:type="paragraph" w:customStyle="1" w:styleId="SP990150">
    <w:name w:val="SP.9.90150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9">
    <w:name w:val="SP.9.90119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6">
    <w:name w:val="SP.9.90116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9192528">
    <w:name w:val="SC.9.192528"/>
    <w:uiPriority w:val="99"/>
    <w:rsid w:val="009E2715"/>
    <w:rPr>
      <w:b/>
      <w:bCs/>
      <w:color w:val="000000"/>
      <w:sz w:val="20"/>
      <w:szCs w:val="20"/>
    </w:rPr>
  </w:style>
  <w:style w:type="paragraph" w:customStyle="1" w:styleId="SP10270375">
    <w:name w:val="SP.10.270375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43">
    <w:name w:val="SP.10.270343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76">
    <w:name w:val="SP.10.270376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600">
    <w:name w:val="SC.10.323600"/>
    <w:uiPriority w:val="99"/>
    <w:rsid w:val="002C6CFB"/>
    <w:rPr>
      <w:b/>
      <w:bCs/>
      <w:color w:val="000000"/>
      <w:sz w:val="20"/>
      <w:szCs w:val="20"/>
    </w:rPr>
  </w:style>
  <w:style w:type="paragraph" w:customStyle="1" w:styleId="SP10270346">
    <w:name w:val="SP.10.270346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594">
    <w:name w:val="SC.10.323594"/>
    <w:uiPriority w:val="99"/>
    <w:rsid w:val="00FA156D"/>
    <w:rPr>
      <w:b/>
      <w:bCs/>
      <w:color w:val="000000"/>
      <w:sz w:val="22"/>
      <w:szCs w:val="22"/>
    </w:rPr>
  </w:style>
  <w:style w:type="paragraph" w:customStyle="1" w:styleId="SP11208923">
    <w:name w:val="SP.11.208923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24">
    <w:name w:val="SP.11.208924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01">
    <w:name w:val="SP.11.208901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1274446">
    <w:name w:val="SC.11.274446"/>
    <w:uiPriority w:val="99"/>
    <w:rsid w:val="00FA156D"/>
    <w:rPr>
      <w:b/>
      <w:bCs/>
      <w:color w:val="000000"/>
      <w:sz w:val="20"/>
      <w:szCs w:val="20"/>
    </w:rPr>
  </w:style>
  <w:style w:type="paragraph" w:customStyle="1" w:styleId="SP990151">
    <w:name w:val="SP.9.90151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22">
    <w:name w:val="SP.9.90122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Default">
    <w:name w:val="Default"/>
    <w:rsid w:val="0016428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282660">
    <w:name w:val="SP.13.282660"/>
    <w:basedOn w:val="Default"/>
    <w:next w:val="Default"/>
    <w:uiPriority w:val="99"/>
    <w:rsid w:val="0016428D"/>
    <w:rPr>
      <w:color w:val="auto"/>
    </w:rPr>
  </w:style>
  <w:style w:type="paragraph" w:customStyle="1" w:styleId="SP13282649">
    <w:name w:val="SP.13.282649"/>
    <w:basedOn w:val="Default"/>
    <w:next w:val="Default"/>
    <w:uiPriority w:val="99"/>
    <w:rsid w:val="0016428D"/>
    <w:rPr>
      <w:color w:val="auto"/>
    </w:rPr>
  </w:style>
  <w:style w:type="paragraph" w:customStyle="1" w:styleId="SP13282633">
    <w:name w:val="SP.13.282633"/>
    <w:basedOn w:val="Default"/>
    <w:next w:val="Default"/>
    <w:uiPriority w:val="99"/>
    <w:rsid w:val="0016428D"/>
    <w:rPr>
      <w:color w:val="auto"/>
    </w:rPr>
  </w:style>
  <w:style w:type="character" w:customStyle="1" w:styleId="SC13303114">
    <w:name w:val="SC.13.303114"/>
    <w:uiPriority w:val="99"/>
    <w:rsid w:val="0016428D"/>
    <w:rPr>
      <w:color w:val="000000"/>
      <w:sz w:val="22"/>
      <w:szCs w:val="22"/>
    </w:rPr>
  </w:style>
  <w:style w:type="character" w:customStyle="1" w:styleId="SC13303243">
    <w:name w:val="SC.13.303243"/>
    <w:uiPriority w:val="99"/>
    <w:rsid w:val="0016428D"/>
    <w:rPr>
      <w:color w:val="000000"/>
      <w:sz w:val="20"/>
      <w:szCs w:val="20"/>
    </w:rPr>
  </w:style>
  <w:style w:type="character" w:customStyle="1" w:styleId="SC13303301">
    <w:name w:val="SC.13.303301"/>
    <w:uiPriority w:val="99"/>
    <w:rsid w:val="0016428D"/>
    <w:rPr>
      <w:color w:val="000000"/>
      <w:sz w:val="20"/>
      <w:szCs w:val="20"/>
    </w:rPr>
  </w:style>
  <w:style w:type="paragraph" w:customStyle="1" w:styleId="Acronym">
    <w:name w:val="Acronym"/>
    <w:rsid w:val="00DC1C04"/>
    <w:pPr>
      <w:widowControl w:val="0"/>
      <w:tabs>
        <w:tab w:val="left" w:pos="2040"/>
      </w:tabs>
      <w:autoSpaceDE w:val="0"/>
      <w:autoSpaceDN w:val="0"/>
      <w:adjustRightInd w:val="0"/>
      <w:spacing w:before="60" w:after="60" w:line="220" w:lineRule="atLeast"/>
    </w:pPr>
    <w:rPr>
      <w:rFonts w:eastAsiaTheme="minorEastAsia"/>
      <w:color w:val="000000"/>
      <w:w w:val="0"/>
      <w:lang w:eastAsia="en-US"/>
    </w:rPr>
  </w:style>
  <w:style w:type="paragraph" w:customStyle="1" w:styleId="AH3">
    <w:name w:val="AH3"/>
    <w:aliases w:val="A.1.1.1"/>
    <w:next w:val="T"/>
    <w:uiPriority w:val="99"/>
    <w:rsid w:val="00DC1C0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8147494">
    <w:name w:val="SP.8.147494"/>
    <w:basedOn w:val="Default"/>
    <w:next w:val="Default"/>
    <w:uiPriority w:val="99"/>
    <w:rsid w:val="00D202C0"/>
    <w:rPr>
      <w:color w:val="auto"/>
    </w:rPr>
  </w:style>
  <w:style w:type="paragraph" w:customStyle="1" w:styleId="SP8147495">
    <w:name w:val="SP.8.147495"/>
    <w:basedOn w:val="Default"/>
    <w:next w:val="Default"/>
    <w:uiPriority w:val="99"/>
    <w:rsid w:val="00D202C0"/>
    <w:rPr>
      <w:color w:val="auto"/>
    </w:rPr>
  </w:style>
  <w:style w:type="paragraph" w:customStyle="1" w:styleId="SP8147466">
    <w:name w:val="SP.8.147466"/>
    <w:basedOn w:val="Default"/>
    <w:next w:val="Default"/>
    <w:uiPriority w:val="99"/>
    <w:rsid w:val="00D202C0"/>
    <w:rPr>
      <w:color w:val="auto"/>
    </w:rPr>
  </w:style>
  <w:style w:type="paragraph" w:customStyle="1" w:styleId="SP8147457">
    <w:name w:val="SP.8.147457"/>
    <w:basedOn w:val="Default"/>
    <w:next w:val="Default"/>
    <w:uiPriority w:val="99"/>
    <w:rsid w:val="00D202C0"/>
    <w:rPr>
      <w:color w:val="auto"/>
    </w:rPr>
  </w:style>
  <w:style w:type="character" w:customStyle="1" w:styleId="SC8278544">
    <w:name w:val="SC.8.278544"/>
    <w:uiPriority w:val="99"/>
    <w:rsid w:val="00D202C0"/>
    <w:rPr>
      <w:color w:val="000000"/>
      <w:sz w:val="20"/>
      <w:szCs w:val="20"/>
    </w:rPr>
  </w:style>
  <w:style w:type="character" w:customStyle="1" w:styleId="SC8278612">
    <w:name w:val="SC.8.278612"/>
    <w:uiPriority w:val="99"/>
    <w:rsid w:val="00D202C0"/>
    <w:rPr>
      <w:strike/>
      <w:color w:val="000000"/>
      <w:sz w:val="20"/>
      <w:szCs w:val="20"/>
    </w:rPr>
  </w:style>
  <w:style w:type="character" w:customStyle="1" w:styleId="SC8278585">
    <w:name w:val="SC.8.278585"/>
    <w:uiPriority w:val="99"/>
    <w:rsid w:val="00D202C0"/>
    <w:rPr>
      <w:color w:val="000000"/>
      <w:sz w:val="20"/>
      <w:szCs w:val="20"/>
      <w:u w:val="single"/>
    </w:rPr>
  </w:style>
  <w:style w:type="paragraph" w:customStyle="1" w:styleId="SP9208934">
    <w:name w:val="SP.9.208934"/>
    <w:basedOn w:val="Default"/>
    <w:next w:val="Default"/>
    <w:uiPriority w:val="99"/>
    <w:rsid w:val="00D202C0"/>
    <w:rPr>
      <w:color w:val="auto"/>
    </w:rPr>
  </w:style>
  <w:style w:type="paragraph" w:customStyle="1" w:styleId="SP9208903">
    <w:name w:val="SP.9.208903"/>
    <w:basedOn w:val="Default"/>
    <w:next w:val="Default"/>
    <w:uiPriority w:val="99"/>
    <w:rsid w:val="00D202C0"/>
    <w:rPr>
      <w:color w:val="auto"/>
    </w:rPr>
  </w:style>
  <w:style w:type="paragraph" w:customStyle="1" w:styleId="SP9208900">
    <w:name w:val="SP.9.208900"/>
    <w:basedOn w:val="Default"/>
    <w:next w:val="Default"/>
    <w:uiPriority w:val="99"/>
    <w:rsid w:val="00D202C0"/>
    <w:rPr>
      <w:color w:val="auto"/>
    </w:rPr>
  </w:style>
  <w:style w:type="paragraph" w:customStyle="1" w:styleId="SP9208948">
    <w:name w:val="SP.9.208948"/>
    <w:basedOn w:val="Default"/>
    <w:next w:val="Default"/>
    <w:uiPriority w:val="99"/>
    <w:rsid w:val="00D202C0"/>
    <w:rPr>
      <w:color w:val="auto"/>
    </w:rPr>
  </w:style>
  <w:style w:type="paragraph" w:customStyle="1" w:styleId="SP9208906">
    <w:name w:val="SP.9.208906"/>
    <w:basedOn w:val="Default"/>
    <w:next w:val="Default"/>
    <w:uiPriority w:val="99"/>
    <w:rsid w:val="00D202C0"/>
    <w:rPr>
      <w:color w:val="auto"/>
    </w:rPr>
  </w:style>
  <w:style w:type="paragraph" w:customStyle="1" w:styleId="SP10110631">
    <w:name w:val="SP.10.110631"/>
    <w:basedOn w:val="Default"/>
    <w:next w:val="Default"/>
    <w:uiPriority w:val="99"/>
    <w:rsid w:val="001D3CA6"/>
    <w:rPr>
      <w:color w:val="auto"/>
    </w:rPr>
  </w:style>
  <w:style w:type="paragraph" w:customStyle="1" w:styleId="SP10110632">
    <w:name w:val="SP.10.110632"/>
    <w:basedOn w:val="Default"/>
    <w:next w:val="Default"/>
    <w:uiPriority w:val="99"/>
    <w:rsid w:val="001D3CA6"/>
    <w:rPr>
      <w:color w:val="auto"/>
    </w:rPr>
  </w:style>
  <w:style w:type="paragraph" w:customStyle="1" w:styleId="SP10110649">
    <w:name w:val="SP.10.110649"/>
    <w:basedOn w:val="Default"/>
    <w:next w:val="Default"/>
    <w:uiPriority w:val="99"/>
    <w:rsid w:val="001D3CA6"/>
    <w:rPr>
      <w:color w:val="auto"/>
    </w:rPr>
  </w:style>
  <w:style w:type="paragraph" w:customStyle="1" w:styleId="SP10110599">
    <w:name w:val="SP.10.110599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602">
    <w:name w:val="SP.10.110602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593">
    <w:name w:val="SP.10.110593"/>
    <w:basedOn w:val="Default"/>
    <w:next w:val="Default"/>
    <w:uiPriority w:val="99"/>
    <w:rsid w:val="001D3CA6"/>
    <w:rPr>
      <w:rFonts w:ascii="Arial" w:hAnsi="Arial" w:cs="Arial"/>
      <w:color w:val="auto"/>
    </w:rPr>
  </w:style>
  <w:style w:type="character" w:customStyle="1" w:styleId="SC10323680">
    <w:name w:val="SC.10.323680"/>
    <w:uiPriority w:val="99"/>
    <w:rsid w:val="001D3CA6"/>
    <w:rPr>
      <w:rFonts w:ascii="Times New Roman" w:hAnsi="Times New Roman" w:cs="Times New Roman"/>
      <w:color w:val="000000"/>
      <w:sz w:val="20"/>
      <w:szCs w:val="20"/>
    </w:rPr>
  </w:style>
  <w:style w:type="character" w:customStyle="1" w:styleId="SC10323703">
    <w:name w:val="SC.10.323703"/>
    <w:uiPriority w:val="99"/>
    <w:rsid w:val="001D3CA6"/>
    <w:rPr>
      <w:rFonts w:ascii="Times New Roman" w:hAnsi="Times New Roman" w:cs="Times New Roman"/>
      <w:i/>
      <w:iCs/>
      <w:color w:val="000000"/>
      <w:sz w:val="16"/>
      <w:szCs w:val="16"/>
    </w:rPr>
  </w:style>
  <w:style w:type="paragraph" w:customStyle="1" w:styleId="SP8147468">
    <w:name w:val="SP.8.147468"/>
    <w:basedOn w:val="Default"/>
    <w:next w:val="Default"/>
    <w:uiPriority w:val="99"/>
    <w:rsid w:val="001D3CA6"/>
    <w:rPr>
      <w:color w:val="auto"/>
    </w:rPr>
  </w:style>
  <w:style w:type="paragraph" w:styleId="Bibliography">
    <w:name w:val="Bibliography"/>
    <w:basedOn w:val="Normal"/>
    <w:next w:val="Normal"/>
    <w:uiPriority w:val="37"/>
    <w:semiHidden/>
    <w:unhideWhenUsed/>
    <w:rsid w:val="002035EE"/>
  </w:style>
  <w:style w:type="paragraph" w:customStyle="1" w:styleId="SP9294950">
    <w:name w:val="SP.9.294950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9">
    <w:name w:val="SP.9.294919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64">
    <w:name w:val="SP.9.294964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22">
    <w:name w:val="SP.9.294922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3">
    <w:name w:val="SP.9.294913"/>
    <w:basedOn w:val="Default"/>
    <w:next w:val="Default"/>
    <w:uiPriority w:val="99"/>
    <w:rsid w:val="002035EE"/>
    <w:rPr>
      <w:color w:val="auto"/>
    </w:rPr>
  </w:style>
  <w:style w:type="paragraph" w:customStyle="1" w:styleId="SP9294924">
    <w:name w:val="SP.9.294924"/>
    <w:basedOn w:val="Default"/>
    <w:next w:val="Default"/>
    <w:uiPriority w:val="99"/>
    <w:rsid w:val="002035EE"/>
    <w:rPr>
      <w:color w:val="auto"/>
    </w:rPr>
  </w:style>
  <w:style w:type="paragraph" w:customStyle="1" w:styleId="H5">
    <w:name w:val="H5"/>
    <w:aliases w:val="1.1.1.1.1"/>
    <w:next w:val="T"/>
    <w:uiPriority w:val="99"/>
    <w:rsid w:val="002035E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10110604">
    <w:name w:val="SP.10.110604"/>
    <w:basedOn w:val="Default"/>
    <w:next w:val="Default"/>
    <w:uiPriority w:val="99"/>
    <w:rsid w:val="001323DB"/>
    <w:rPr>
      <w:color w:val="auto"/>
    </w:rPr>
  </w:style>
  <w:style w:type="character" w:customStyle="1" w:styleId="SC10323592">
    <w:name w:val="SC.10.323592"/>
    <w:uiPriority w:val="99"/>
    <w:rsid w:val="001323DB"/>
    <w:rPr>
      <w:color w:val="000000"/>
      <w:sz w:val="18"/>
      <w:szCs w:val="18"/>
    </w:rPr>
  </w:style>
  <w:style w:type="paragraph" w:customStyle="1" w:styleId="DL2">
    <w:name w:val="DL2"/>
    <w:aliases w:val="DashedList1"/>
    <w:uiPriority w:val="99"/>
    <w:rsid w:val="001323DB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  <w:lang w:eastAsia="en-US"/>
    </w:rPr>
  </w:style>
  <w:style w:type="paragraph" w:customStyle="1" w:styleId="figuretext">
    <w:name w:val="figure text"/>
    <w:uiPriority w:val="99"/>
    <w:rsid w:val="001323DB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en-US"/>
    </w:rPr>
  </w:style>
  <w:style w:type="paragraph" w:customStyle="1" w:styleId="SP11311323">
    <w:name w:val="SP.11.311323"/>
    <w:basedOn w:val="Default"/>
    <w:next w:val="Default"/>
    <w:uiPriority w:val="99"/>
    <w:rsid w:val="001323DB"/>
    <w:rPr>
      <w:color w:val="auto"/>
    </w:rPr>
  </w:style>
  <w:style w:type="paragraph" w:customStyle="1" w:styleId="SP11311324">
    <w:name w:val="SP.11.311324"/>
    <w:basedOn w:val="Default"/>
    <w:next w:val="Default"/>
    <w:uiPriority w:val="99"/>
    <w:rsid w:val="001323DB"/>
    <w:rPr>
      <w:color w:val="auto"/>
    </w:rPr>
  </w:style>
  <w:style w:type="paragraph" w:customStyle="1" w:styleId="SP11311301">
    <w:name w:val="SP.11.311301"/>
    <w:basedOn w:val="Default"/>
    <w:next w:val="Default"/>
    <w:uiPriority w:val="99"/>
    <w:rsid w:val="001323DB"/>
    <w:rPr>
      <w:color w:val="auto"/>
    </w:rPr>
  </w:style>
  <w:style w:type="character" w:customStyle="1" w:styleId="SC11274496">
    <w:name w:val="SC.11.274496"/>
    <w:uiPriority w:val="99"/>
    <w:rsid w:val="001323DB"/>
    <w:rPr>
      <w:color w:val="000000"/>
      <w:sz w:val="20"/>
      <w:szCs w:val="20"/>
      <w:u w:val="single"/>
    </w:rPr>
  </w:style>
  <w:style w:type="paragraph" w:customStyle="1" w:styleId="SP11311307">
    <w:name w:val="SP.11.311307"/>
    <w:basedOn w:val="Default"/>
    <w:next w:val="Default"/>
    <w:uiPriority w:val="99"/>
    <w:rsid w:val="001323DB"/>
    <w:rPr>
      <w:color w:val="auto"/>
    </w:rPr>
  </w:style>
  <w:style w:type="character" w:customStyle="1" w:styleId="SC11274497">
    <w:name w:val="SC.11.274497"/>
    <w:uiPriority w:val="99"/>
    <w:rsid w:val="001323DB"/>
    <w:rPr>
      <w:color w:val="000000"/>
      <w:sz w:val="20"/>
      <w:szCs w:val="20"/>
    </w:rPr>
  </w:style>
  <w:style w:type="character" w:customStyle="1" w:styleId="SC11274500">
    <w:name w:val="SC.11.274500"/>
    <w:uiPriority w:val="99"/>
    <w:rsid w:val="001323DB"/>
    <w:rPr>
      <w:b/>
      <w:bCs/>
      <w:i/>
      <w:iCs/>
      <w:color w:val="000000"/>
      <w:sz w:val="22"/>
      <w:szCs w:val="22"/>
    </w:rPr>
  </w:style>
  <w:style w:type="paragraph" w:customStyle="1" w:styleId="SP10151591">
    <w:name w:val="SP.10.151591"/>
    <w:basedOn w:val="Default"/>
    <w:next w:val="Default"/>
    <w:uiPriority w:val="99"/>
    <w:rsid w:val="001323DB"/>
    <w:rPr>
      <w:color w:val="auto"/>
    </w:rPr>
  </w:style>
  <w:style w:type="paragraph" w:customStyle="1" w:styleId="SP10151592">
    <w:name w:val="SP.10.151592"/>
    <w:basedOn w:val="Default"/>
    <w:next w:val="Default"/>
    <w:uiPriority w:val="99"/>
    <w:rsid w:val="001323DB"/>
    <w:rPr>
      <w:color w:val="auto"/>
    </w:rPr>
  </w:style>
  <w:style w:type="paragraph" w:customStyle="1" w:styleId="SP10151562">
    <w:name w:val="SP.10.151562"/>
    <w:basedOn w:val="Default"/>
    <w:next w:val="Default"/>
    <w:uiPriority w:val="99"/>
    <w:rsid w:val="001323DB"/>
    <w:rPr>
      <w:color w:val="auto"/>
    </w:rPr>
  </w:style>
  <w:style w:type="paragraph" w:customStyle="1" w:styleId="SP10151553">
    <w:name w:val="SP.10.151553"/>
    <w:basedOn w:val="Default"/>
    <w:next w:val="Default"/>
    <w:uiPriority w:val="99"/>
    <w:rsid w:val="001323DB"/>
    <w:rPr>
      <w:color w:val="auto"/>
    </w:rPr>
  </w:style>
  <w:style w:type="character" w:customStyle="1" w:styleId="SC10323643">
    <w:name w:val="SC.10.323643"/>
    <w:uiPriority w:val="99"/>
    <w:rsid w:val="001323DB"/>
    <w:rPr>
      <w:color w:val="208A20"/>
      <w:sz w:val="20"/>
      <w:szCs w:val="20"/>
      <w:u w:val="single"/>
    </w:rPr>
  </w:style>
  <w:style w:type="character" w:customStyle="1" w:styleId="SC10323589">
    <w:name w:val="SC.10.323589"/>
    <w:uiPriority w:val="99"/>
    <w:rsid w:val="001323DB"/>
    <w:rPr>
      <w:color w:val="000000"/>
      <w:sz w:val="20"/>
      <w:szCs w:val="20"/>
      <w:u w:val="single"/>
    </w:rPr>
  </w:style>
  <w:style w:type="paragraph" w:customStyle="1" w:styleId="SP465574">
    <w:name w:val="SP.4.65574"/>
    <w:basedOn w:val="Default"/>
    <w:next w:val="Default"/>
    <w:uiPriority w:val="99"/>
    <w:rsid w:val="005F7C51"/>
    <w:rPr>
      <w:color w:val="auto"/>
    </w:rPr>
  </w:style>
  <w:style w:type="paragraph" w:customStyle="1" w:styleId="SP465575">
    <w:name w:val="SP.4.65575"/>
    <w:basedOn w:val="Default"/>
    <w:next w:val="Default"/>
    <w:uiPriority w:val="99"/>
    <w:rsid w:val="005F7C51"/>
    <w:rPr>
      <w:color w:val="auto"/>
    </w:rPr>
  </w:style>
  <w:style w:type="character" w:customStyle="1" w:styleId="SC4204810">
    <w:name w:val="SC.4.204810"/>
    <w:uiPriority w:val="99"/>
    <w:rsid w:val="005F7C51"/>
    <w:rPr>
      <w:color w:val="000000"/>
      <w:sz w:val="20"/>
      <w:szCs w:val="20"/>
    </w:rPr>
  </w:style>
  <w:style w:type="character" w:customStyle="1" w:styleId="SC4204813">
    <w:name w:val="SC.4.204813"/>
    <w:uiPriority w:val="99"/>
    <w:rsid w:val="005F7C51"/>
    <w:rPr>
      <w:color w:val="000000"/>
      <w:sz w:val="20"/>
      <w:szCs w:val="20"/>
      <w:u w:val="single"/>
    </w:rPr>
  </w:style>
  <w:style w:type="paragraph" w:customStyle="1" w:styleId="SP465597">
    <w:name w:val="SP.4.65597"/>
    <w:basedOn w:val="Default"/>
    <w:next w:val="Default"/>
    <w:uiPriority w:val="99"/>
    <w:rsid w:val="0098426F"/>
    <w:rPr>
      <w:color w:val="auto"/>
    </w:rPr>
  </w:style>
  <w:style w:type="paragraph" w:customStyle="1" w:styleId="SP465537">
    <w:name w:val="SP.4.65537"/>
    <w:basedOn w:val="Default"/>
    <w:next w:val="Default"/>
    <w:uiPriority w:val="99"/>
    <w:rsid w:val="0098426F"/>
    <w:rPr>
      <w:color w:val="auto"/>
    </w:rPr>
  </w:style>
  <w:style w:type="character" w:customStyle="1" w:styleId="SC4204809">
    <w:name w:val="SC.4.204809"/>
    <w:uiPriority w:val="99"/>
    <w:rsid w:val="0098426F"/>
    <w:rPr>
      <w:b/>
      <w:bCs/>
      <w:color w:val="000000"/>
      <w:sz w:val="22"/>
      <w:szCs w:val="22"/>
    </w:rPr>
  </w:style>
  <w:style w:type="paragraph" w:customStyle="1" w:styleId="SP11225307">
    <w:name w:val="SP.11.225307"/>
    <w:basedOn w:val="Default"/>
    <w:next w:val="Default"/>
    <w:uiPriority w:val="99"/>
    <w:rsid w:val="007D08BB"/>
    <w:rPr>
      <w:color w:val="auto"/>
    </w:rPr>
  </w:style>
  <w:style w:type="paragraph" w:customStyle="1" w:styleId="SP11225308">
    <w:name w:val="SP.11.225308"/>
    <w:basedOn w:val="Default"/>
    <w:next w:val="Default"/>
    <w:uiPriority w:val="99"/>
    <w:rsid w:val="007D08BB"/>
    <w:rPr>
      <w:color w:val="auto"/>
    </w:rPr>
  </w:style>
  <w:style w:type="paragraph" w:customStyle="1" w:styleId="SP11225285">
    <w:name w:val="SP.11.225285"/>
    <w:basedOn w:val="Default"/>
    <w:next w:val="Default"/>
    <w:uiPriority w:val="99"/>
    <w:rsid w:val="007D08BB"/>
    <w:rPr>
      <w:color w:val="auto"/>
    </w:rPr>
  </w:style>
  <w:style w:type="character" w:customStyle="1" w:styleId="SC11274443">
    <w:name w:val="SC.11.274443"/>
    <w:uiPriority w:val="99"/>
    <w:rsid w:val="000E6539"/>
    <w:rPr>
      <w:b/>
      <w:bCs/>
      <w:color w:val="000000"/>
      <w:sz w:val="22"/>
      <w:szCs w:val="22"/>
    </w:rPr>
  </w:style>
  <w:style w:type="paragraph" w:customStyle="1" w:styleId="SP10200743">
    <w:name w:val="SP.10.200743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44">
    <w:name w:val="SP.10.20074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14">
    <w:name w:val="SP.10.20071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05">
    <w:name w:val="SP.10.200705"/>
    <w:basedOn w:val="Default"/>
    <w:next w:val="Default"/>
    <w:uiPriority w:val="99"/>
    <w:rsid w:val="008C607E"/>
    <w:rPr>
      <w:color w:val="auto"/>
    </w:rPr>
  </w:style>
  <w:style w:type="paragraph" w:customStyle="1" w:styleId="SP10200716">
    <w:name w:val="SP.10.200716"/>
    <w:basedOn w:val="Default"/>
    <w:next w:val="Default"/>
    <w:uiPriority w:val="99"/>
    <w:rsid w:val="008C607E"/>
    <w:rPr>
      <w:color w:val="auto"/>
    </w:rPr>
  </w:style>
  <w:style w:type="character" w:customStyle="1" w:styleId="SC11274473">
    <w:name w:val="SC.11.274473"/>
    <w:uiPriority w:val="99"/>
    <w:rsid w:val="00A62DE2"/>
    <w:rPr>
      <w:color w:val="000000"/>
      <w:sz w:val="18"/>
      <w:szCs w:val="18"/>
      <w:u w:val="single"/>
    </w:rPr>
  </w:style>
  <w:style w:type="paragraph" w:customStyle="1" w:styleId="SP10200729">
    <w:name w:val="SP.10.200729"/>
    <w:basedOn w:val="Default"/>
    <w:next w:val="Default"/>
    <w:uiPriority w:val="99"/>
    <w:rsid w:val="00AA53B0"/>
    <w:rPr>
      <w:rFonts w:ascii="Arial" w:hAnsi="Arial" w:cs="Arial"/>
      <w:color w:val="auto"/>
    </w:rPr>
  </w:style>
  <w:style w:type="character" w:customStyle="1" w:styleId="SC9192516">
    <w:name w:val="SC.9.192516"/>
    <w:uiPriority w:val="99"/>
    <w:rsid w:val="004E4538"/>
    <w:rPr>
      <w:color w:val="000000"/>
      <w:sz w:val="20"/>
      <w:szCs w:val="20"/>
      <w:u w:val="single"/>
    </w:rPr>
  </w:style>
  <w:style w:type="character" w:customStyle="1" w:styleId="SC9192644">
    <w:name w:val="SC.9.192644"/>
    <w:uiPriority w:val="99"/>
    <w:rsid w:val="004E4538"/>
    <w:rPr>
      <w:i/>
      <w:iCs/>
      <w:color w:val="000000"/>
      <w:sz w:val="16"/>
      <w:szCs w:val="16"/>
    </w:rPr>
  </w:style>
  <w:style w:type="character" w:customStyle="1" w:styleId="SC9192639">
    <w:name w:val="SC.9.192639"/>
    <w:uiPriority w:val="99"/>
    <w:rsid w:val="004E4538"/>
    <w:rPr>
      <w:i/>
      <w:iCs/>
      <w:color w:val="000000"/>
      <w:sz w:val="16"/>
      <w:szCs w:val="16"/>
      <w:u w:val="single"/>
    </w:rPr>
  </w:style>
  <w:style w:type="character" w:customStyle="1" w:styleId="SC9192632">
    <w:name w:val="SC.9.192632"/>
    <w:uiPriority w:val="99"/>
    <w:rsid w:val="004E4538"/>
    <w:rPr>
      <w:strike/>
      <w:color w:val="000000"/>
      <w:sz w:val="20"/>
      <w:szCs w:val="20"/>
    </w:rPr>
  </w:style>
  <w:style w:type="paragraph" w:customStyle="1" w:styleId="SP9294936">
    <w:name w:val="SP.9.294936"/>
    <w:basedOn w:val="Default"/>
    <w:next w:val="Default"/>
    <w:uiPriority w:val="99"/>
    <w:rsid w:val="00620F63"/>
    <w:rPr>
      <w:rFonts w:ascii="Arial" w:hAnsi="Arial" w:cs="Arial"/>
      <w:color w:val="auto"/>
    </w:rPr>
  </w:style>
  <w:style w:type="paragraph" w:customStyle="1" w:styleId="SP9294975">
    <w:name w:val="SP.9.294975"/>
    <w:basedOn w:val="Default"/>
    <w:next w:val="Default"/>
    <w:uiPriority w:val="99"/>
    <w:rsid w:val="00620F63"/>
    <w:rPr>
      <w:color w:val="auto"/>
    </w:rPr>
  </w:style>
  <w:style w:type="paragraph" w:customStyle="1" w:styleId="SP794231">
    <w:name w:val="SP.7.94231"/>
    <w:basedOn w:val="Default"/>
    <w:next w:val="Default"/>
    <w:uiPriority w:val="99"/>
    <w:rsid w:val="00FC5CFA"/>
    <w:rPr>
      <w:color w:val="auto"/>
    </w:rPr>
  </w:style>
  <w:style w:type="paragraph" w:customStyle="1" w:styleId="SP794232">
    <w:name w:val="SP.7.94232"/>
    <w:basedOn w:val="Default"/>
    <w:next w:val="Default"/>
    <w:uiPriority w:val="99"/>
    <w:rsid w:val="00FC5CFA"/>
    <w:rPr>
      <w:color w:val="auto"/>
    </w:rPr>
  </w:style>
  <w:style w:type="paragraph" w:customStyle="1" w:styleId="SP794213">
    <w:name w:val="SP.7.94213"/>
    <w:basedOn w:val="Default"/>
    <w:next w:val="Default"/>
    <w:uiPriority w:val="99"/>
    <w:rsid w:val="00FC5CFA"/>
    <w:rPr>
      <w:color w:val="auto"/>
    </w:rPr>
  </w:style>
  <w:style w:type="character" w:customStyle="1" w:styleId="SC7319501">
    <w:name w:val="SC.7.319501"/>
    <w:uiPriority w:val="99"/>
    <w:rsid w:val="00FC5CFA"/>
    <w:rPr>
      <w:color w:val="000000"/>
      <w:sz w:val="20"/>
      <w:szCs w:val="20"/>
    </w:rPr>
  </w:style>
  <w:style w:type="character" w:customStyle="1" w:styleId="SC7319546">
    <w:name w:val="SC.7.319546"/>
    <w:uiPriority w:val="99"/>
    <w:rsid w:val="00FC5CFA"/>
    <w:rPr>
      <w:strike/>
      <w:color w:val="FF0000"/>
      <w:sz w:val="20"/>
      <w:szCs w:val="20"/>
    </w:rPr>
  </w:style>
  <w:style w:type="character" w:customStyle="1" w:styleId="SC7319547">
    <w:name w:val="SC.7.319547"/>
    <w:uiPriority w:val="99"/>
    <w:rsid w:val="00FC5CFA"/>
    <w:rPr>
      <w:color w:val="104490"/>
      <w:sz w:val="20"/>
      <w:szCs w:val="20"/>
      <w:u w:val="single"/>
    </w:rPr>
  </w:style>
  <w:style w:type="paragraph" w:customStyle="1" w:styleId="SP794218">
    <w:name w:val="SP.7.94218"/>
    <w:basedOn w:val="Default"/>
    <w:next w:val="Default"/>
    <w:uiPriority w:val="99"/>
    <w:rsid w:val="00FC5CFA"/>
    <w:rPr>
      <w:color w:val="auto"/>
    </w:rPr>
  </w:style>
  <w:style w:type="paragraph" w:customStyle="1" w:styleId="SP9221222">
    <w:name w:val="SP.9.221222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1">
    <w:name w:val="SP.9.221191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236">
    <w:name w:val="SP.9.221236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4">
    <w:name w:val="SP.9.221194"/>
    <w:basedOn w:val="Default"/>
    <w:next w:val="Default"/>
    <w:uiPriority w:val="99"/>
    <w:rsid w:val="000A671D"/>
    <w:rPr>
      <w:rFonts w:ascii="Arial" w:hAnsi="Arial" w:cs="Arial"/>
      <w:color w:val="auto"/>
    </w:rPr>
  </w:style>
  <w:style w:type="character" w:customStyle="1" w:styleId="SC7319505">
    <w:name w:val="SC.7.319505"/>
    <w:uiPriority w:val="99"/>
    <w:rsid w:val="00E46D15"/>
    <w:rPr>
      <w:b/>
      <w:bCs/>
      <w:color w:val="000000"/>
      <w:sz w:val="22"/>
      <w:szCs w:val="22"/>
    </w:rPr>
  </w:style>
  <w:style w:type="paragraph" w:customStyle="1" w:styleId="SP9221188">
    <w:name w:val="SP.9.221188"/>
    <w:basedOn w:val="Default"/>
    <w:next w:val="Default"/>
    <w:uiPriority w:val="99"/>
    <w:rsid w:val="006C5695"/>
    <w:rPr>
      <w:color w:val="auto"/>
    </w:rPr>
  </w:style>
  <w:style w:type="character" w:customStyle="1" w:styleId="SC9192654">
    <w:name w:val="SC.9.192654"/>
    <w:uiPriority w:val="99"/>
    <w:rsid w:val="006C5695"/>
    <w:rPr>
      <w:strike/>
      <w:color w:val="FF0000"/>
      <w:sz w:val="20"/>
      <w:szCs w:val="20"/>
    </w:rPr>
  </w:style>
  <w:style w:type="character" w:customStyle="1" w:styleId="SC9192689">
    <w:name w:val="SC.9.192689"/>
    <w:uiPriority w:val="99"/>
    <w:rsid w:val="006C5695"/>
    <w:rPr>
      <w:color w:val="104490"/>
      <w:sz w:val="20"/>
      <w:szCs w:val="20"/>
      <w:u w:val="single"/>
    </w:rPr>
  </w:style>
  <w:style w:type="paragraph" w:customStyle="1" w:styleId="SP9221185">
    <w:name w:val="SP.9.221185"/>
    <w:basedOn w:val="Default"/>
    <w:next w:val="Default"/>
    <w:uiPriority w:val="99"/>
    <w:rsid w:val="006C5695"/>
    <w:rPr>
      <w:color w:val="auto"/>
    </w:rPr>
  </w:style>
  <w:style w:type="paragraph" w:customStyle="1" w:styleId="SP9221210">
    <w:name w:val="SP.9.221210"/>
    <w:basedOn w:val="Default"/>
    <w:next w:val="Default"/>
    <w:uiPriority w:val="99"/>
    <w:rsid w:val="00702CA2"/>
    <w:rPr>
      <w:color w:val="auto"/>
    </w:rPr>
  </w:style>
  <w:style w:type="character" w:customStyle="1" w:styleId="SC9192683">
    <w:name w:val="SC.9.192683"/>
    <w:uiPriority w:val="99"/>
    <w:rsid w:val="00702CA2"/>
    <w:rPr>
      <w:strike/>
      <w:color w:val="904410"/>
      <w:sz w:val="20"/>
      <w:szCs w:val="20"/>
    </w:rPr>
  </w:style>
  <w:style w:type="character" w:customStyle="1" w:styleId="SC9192579">
    <w:name w:val="SC.9.192579"/>
    <w:uiPriority w:val="99"/>
    <w:rsid w:val="006E21CA"/>
    <w:rPr>
      <w:color w:val="000000"/>
      <w:sz w:val="20"/>
      <w:szCs w:val="20"/>
    </w:rPr>
  </w:style>
  <w:style w:type="character" w:customStyle="1" w:styleId="SC9192742">
    <w:name w:val="SC.9.192742"/>
    <w:uiPriority w:val="99"/>
    <w:rsid w:val="006E21CA"/>
    <w:rPr>
      <w:strike/>
      <w:color w:val="FF0000"/>
      <w:sz w:val="20"/>
      <w:szCs w:val="20"/>
    </w:rPr>
  </w:style>
  <w:style w:type="paragraph" w:customStyle="1" w:styleId="SP10319527">
    <w:name w:val="SP.10.319527"/>
    <w:basedOn w:val="Default"/>
    <w:next w:val="Default"/>
    <w:uiPriority w:val="99"/>
    <w:rsid w:val="00D41C47"/>
    <w:rPr>
      <w:color w:val="auto"/>
    </w:rPr>
  </w:style>
  <w:style w:type="paragraph" w:customStyle="1" w:styleId="SP10319528">
    <w:name w:val="SP.10.319528"/>
    <w:basedOn w:val="Default"/>
    <w:next w:val="Default"/>
    <w:uiPriority w:val="99"/>
    <w:rsid w:val="00D41C47"/>
    <w:rPr>
      <w:color w:val="auto"/>
    </w:rPr>
  </w:style>
  <w:style w:type="paragraph" w:customStyle="1" w:styleId="SP10319498">
    <w:name w:val="SP.10.319498"/>
    <w:basedOn w:val="Default"/>
    <w:next w:val="Default"/>
    <w:uiPriority w:val="99"/>
    <w:rsid w:val="00D41C47"/>
    <w:rPr>
      <w:color w:val="auto"/>
    </w:rPr>
  </w:style>
  <w:style w:type="paragraph" w:customStyle="1" w:styleId="SP10319489">
    <w:name w:val="SP.10.319489"/>
    <w:basedOn w:val="Default"/>
    <w:next w:val="Default"/>
    <w:uiPriority w:val="99"/>
    <w:rsid w:val="00D41C47"/>
    <w:rPr>
      <w:color w:val="auto"/>
    </w:rPr>
  </w:style>
  <w:style w:type="paragraph" w:customStyle="1" w:styleId="SP10155687">
    <w:name w:val="SP.10.155687"/>
    <w:basedOn w:val="Default"/>
    <w:next w:val="Default"/>
    <w:uiPriority w:val="99"/>
    <w:rsid w:val="00952D70"/>
    <w:rPr>
      <w:color w:val="auto"/>
    </w:rPr>
  </w:style>
  <w:style w:type="paragraph" w:customStyle="1" w:styleId="SP10155688">
    <w:name w:val="SP.10.155688"/>
    <w:basedOn w:val="Default"/>
    <w:next w:val="Default"/>
    <w:uiPriority w:val="99"/>
    <w:rsid w:val="00952D70"/>
    <w:rPr>
      <w:color w:val="auto"/>
    </w:rPr>
  </w:style>
  <w:style w:type="paragraph" w:customStyle="1" w:styleId="SP10155658">
    <w:name w:val="SP.10.155658"/>
    <w:basedOn w:val="Default"/>
    <w:next w:val="Default"/>
    <w:uiPriority w:val="99"/>
    <w:rsid w:val="00952D70"/>
    <w:rPr>
      <w:color w:val="auto"/>
    </w:rPr>
  </w:style>
  <w:style w:type="character" w:customStyle="1" w:styleId="SC10323725">
    <w:name w:val="SC.10.323725"/>
    <w:uiPriority w:val="99"/>
    <w:rsid w:val="00952D70"/>
    <w:rPr>
      <w:strike/>
      <w:color w:val="000000"/>
    </w:rPr>
  </w:style>
  <w:style w:type="character" w:customStyle="1" w:styleId="SC10323681">
    <w:name w:val="SC.10.323681"/>
    <w:uiPriority w:val="99"/>
    <w:rsid w:val="00952D70"/>
    <w:rPr>
      <w:strike/>
      <w:color w:val="000000"/>
      <w:sz w:val="20"/>
      <w:szCs w:val="20"/>
    </w:rPr>
  </w:style>
  <w:style w:type="character" w:customStyle="1" w:styleId="SC10323729">
    <w:name w:val="SC.10.323729"/>
    <w:uiPriority w:val="99"/>
    <w:rsid w:val="00952D70"/>
    <w:rPr>
      <w:strike/>
      <w:color w:val="FF0000"/>
      <w:sz w:val="20"/>
      <w:szCs w:val="20"/>
    </w:rPr>
  </w:style>
  <w:style w:type="character" w:customStyle="1" w:styleId="SC10323677">
    <w:name w:val="SC.10.323677"/>
    <w:uiPriority w:val="99"/>
    <w:rsid w:val="00952D70"/>
    <w:rPr>
      <w:color w:val="104490"/>
      <w:sz w:val="20"/>
      <w:szCs w:val="20"/>
      <w:u w:val="single"/>
    </w:rPr>
  </w:style>
  <w:style w:type="paragraph" w:customStyle="1" w:styleId="SP10155655">
    <w:name w:val="SP.10.155655"/>
    <w:basedOn w:val="Default"/>
    <w:next w:val="Default"/>
    <w:uiPriority w:val="99"/>
    <w:rsid w:val="00BC465F"/>
    <w:rPr>
      <w:rFonts w:ascii="Arial" w:hAnsi="Arial" w:cs="Arial"/>
      <w:color w:val="auto"/>
    </w:rPr>
  </w:style>
  <w:style w:type="paragraph" w:customStyle="1" w:styleId="SP10155649">
    <w:name w:val="SP.10.155649"/>
    <w:basedOn w:val="Default"/>
    <w:next w:val="Default"/>
    <w:uiPriority w:val="99"/>
    <w:rsid w:val="00BC465F"/>
    <w:rPr>
      <w:color w:val="auto"/>
    </w:rPr>
  </w:style>
  <w:style w:type="paragraph" w:customStyle="1" w:styleId="SP10155660">
    <w:name w:val="SP.10.155660"/>
    <w:basedOn w:val="Default"/>
    <w:next w:val="Default"/>
    <w:uiPriority w:val="99"/>
    <w:rsid w:val="00BC465F"/>
    <w:rPr>
      <w:color w:val="auto"/>
    </w:rPr>
  </w:style>
  <w:style w:type="paragraph" w:customStyle="1" w:styleId="L1">
    <w:name w:val="L1"/>
    <w:aliases w:val="LetteredList1"/>
    <w:next w:val="L2"/>
    <w:uiPriority w:val="99"/>
    <w:rsid w:val="00EE45C5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en-US"/>
    </w:rPr>
  </w:style>
  <w:style w:type="paragraph" w:customStyle="1" w:styleId="SP9266430">
    <w:name w:val="SP.9.266430"/>
    <w:basedOn w:val="Default"/>
    <w:next w:val="Default"/>
    <w:uiPriority w:val="99"/>
    <w:rsid w:val="00212E81"/>
    <w:rPr>
      <w:rFonts w:ascii="Arial" w:hAnsi="Arial" w:cs="Arial"/>
      <w:color w:val="auto"/>
    </w:rPr>
  </w:style>
  <w:style w:type="paragraph" w:customStyle="1" w:styleId="SP9266472">
    <w:name w:val="SP.9.266472"/>
    <w:basedOn w:val="Default"/>
    <w:next w:val="Default"/>
    <w:uiPriority w:val="99"/>
    <w:rsid w:val="00212E81"/>
    <w:rPr>
      <w:rFonts w:ascii="Arial" w:hAnsi="Arial" w:cs="Arial"/>
      <w:color w:val="auto"/>
    </w:rPr>
  </w:style>
  <w:style w:type="character" w:customStyle="1" w:styleId="SC9204816">
    <w:name w:val="SC.9.204816"/>
    <w:uiPriority w:val="99"/>
    <w:rsid w:val="00212E81"/>
    <w:rPr>
      <w:b/>
      <w:bCs/>
      <w:color w:val="000000"/>
      <w:sz w:val="20"/>
      <w:szCs w:val="20"/>
    </w:rPr>
  </w:style>
  <w:style w:type="paragraph" w:customStyle="1" w:styleId="SP9266450">
    <w:name w:val="SP.9.266450"/>
    <w:basedOn w:val="Default"/>
    <w:next w:val="Default"/>
    <w:uiPriority w:val="99"/>
    <w:rsid w:val="004967AA"/>
    <w:rPr>
      <w:color w:val="auto"/>
    </w:rPr>
  </w:style>
  <w:style w:type="paragraph" w:customStyle="1" w:styleId="SP9266407">
    <w:name w:val="SP.9.266407"/>
    <w:basedOn w:val="Default"/>
    <w:next w:val="Default"/>
    <w:uiPriority w:val="99"/>
    <w:rsid w:val="004967AA"/>
    <w:rPr>
      <w:color w:val="auto"/>
    </w:rPr>
  </w:style>
  <w:style w:type="paragraph" w:customStyle="1" w:styleId="SP9266459">
    <w:name w:val="SP.9.266459"/>
    <w:basedOn w:val="Default"/>
    <w:next w:val="Default"/>
    <w:uiPriority w:val="99"/>
    <w:rsid w:val="004967AA"/>
    <w:rPr>
      <w:color w:val="auto"/>
    </w:rPr>
  </w:style>
  <w:style w:type="paragraph" w:customStyle="1" w:styleId="Bulleted">
    <w:name w:val="Bulleted"/>
    <w:rsid w:val="00353BD6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color w:val="000000"/>
      <w:w w:val="0"/>
      <w:sz w:val="24"/>
      <w:szCs w:val="24"/>
    </w:rPr>
  </w:style>
  <w:style w:type="paragraph" w:customStyle="1" w:styleId="SP7147633">
    <w:name w:val="SP.7.147633"/>
    <w:basedOn w:val="Default"/>
    <w:next w:val="Default"/>
    <w:uiPriority w:val="99"/>
    <w:rsid w:val="00AA5F92"/>
    <w:rPr>
      <w:rFonts w:ascii="Arial" w:hAnsi="Arial" w:cs="Arial"/>
      <w:color w:val="auto"/>
    </w:rPr>
  </w:style>
  <w:style w:type="paragraph" w:customStyle="1" w:styleId="SP7147688">
    <w:name w:val="SP.7.147688"/>
    <w:basedOn w:val="Default"/>
    <w:next w:val="Default"/>
    <w:uiPriority w:val="99"/>
    <w:rsid w:val="00AA5F92"/>
    <w:rPr>
      <w:rFonts w:ascii="Arial" w:hAnsi="Arial" w:cs="Arial"/>
      <w:color w:val="auto"/>
    </w:rPr>
  </w:style>
  <w:style w:type="character" w:customStyle="1" w:styleId="SC7204809">
    <w:name w:val="SC.7.204809"/>
    <w:uiPriority w:val="99"/>
    <w:rsid w:val="00AA5F92"/>
    <w:rPr>
      <w:b/>
      <w:bCs/>
      <w:color w:val="000000"/>
      <w:sz w:val="22"/>
      <w:szCs w:val="22"/>
    </w:rPr>
  </w:style>
  <w:style w:type="paragraph" w:customStyle="1" w:styleId="SP11200885">
    <w:name w:val="SP.11.200885"/>
    <w:basedOn w:val="Default"/>
    <w:next w:val="Default"/>
    <w:uiPriority w:val="99"/>
    <w:rsid w:val="00272D83"/>
    <w:rPr>
      <w:rFonts w:ascii="Arial" w:hAnsi="Arial" w:cs="Arial"/>
      <w:color w:val="auto"/>
    </w:rPr>
  </w:style>
  <w:style w:type="paragraph" w:customStyle="1" w:styleId="SP11200927">
    <w:name w:val="SP.11.200927"/>
    <w:basedOn w:val="Default"/>
    <w:next w:val="Default"/>
    <w:uiPriority w:val="99"/>
    <w:rsid w:val="00272D83"/>
    <w:rPr>
      <w:rFonts w:ascii="Arial" w:hAnsi="Arial" w:cs="Arial"/>
      <w:color w:val="auto"/>
    </w:rPr>
  </w:style>
  <w:style w:type="character" w:customStyle="1" w:styleId="SC11204811">
    <w:name w:val="SC.11.204811"/>
    <w:uiPriority w:val="99"/>
    <w:rsid w:val="00272D83"/>
    <w:rPr>
      <w:b/>
      <w:bCs/>
      <w:color w:val="000000"/>
      <w:sz w:val="22"/>
      <w:szCs w:val="22"/>
    </w:rPr>
  </w:style>
  <w:style w:type="character" w:customStyle="1" w:styleId="SC11204809">
    <w:name w:val="SC.11.204809"/>
    <w:uiPriority w:val="99"/>
    <w:rsid w:val="00272D83"/>
    <w:rPr>
      <w:rFonts w:ascii="Times New Roman" w:hAnsi="Times New Roman" w:cs="Times New Roman"/>
      <w:color w:val="000000"/>
      <w:sz w:val="20"/>
      <w:szCs w:val="20"/>
    </w:rPr>
  </w:style>
  <w:style w:type="paragraph" w:customStyle="1" w:styleId="SP11200914">
    <w:name w:val="SP.11.200914"/>
    <w:basedOn w:val="Default"/>
    <w:next w:val="Default"/>
    <w:uiPriority w:val="99"/>
    <w:rsid w:val="00315D5C"/>
    <w:rPr>
      <w:rFonts w:ascii="Arial" w:hAnsi="Arial" w:cs="Arial"/>
      <w:color w:val="auto"/>
    </w:rPr>
  </w:style>
  <w:style w:type="character" w:customStyle="1" w:styleId="SC11204802">
    <w:name w:val="SC.11.204802"/>
    <w:uiPriority w:val="99"/>
    <w:rsid w:val="00315D5C"/>
    <w:rPr>
      <w:rFonts w:ascii="Times New Roman" w:hAnsi="Times New Roman" w:cs="Times New Roman"/>
      <w:color w:val="000000"/>
      <w:sz w:val="20"/>
      <w:szCs w:val="20"/>
    </w:rPr>
  </w:style>
  <w:style w:type="paragraph" w:styleId="Caption">
    <w:name w:val="caption"/>
    <w:basedOn w:val="Normal"/>
    <w:next w:val="Normal"/>
    <w:unhideWhenUsed/>
    <w:qFormat/>
    <w:rsid w:val="00F13F76"/>
    <w:pPr>
      <w:spacing w:after="200"/>
    </w:pPr>
    <w:rPr>
      <w:i/>
      <w:iCs/>
      <w:color w:val="1F497D" w:themeColor="text2"/>
      <w:szCs w:val="18"/>
    </w:rPr>
  </w:style>
  <w:style w:type="paragraph" w:styleId="PlainText">
    <w:name w:val="Plain Text"/>
    <w:basedOn w:val="Normal"/>
    <w:link w:val="PlainTextChar"/>
    <w:uiPriority w:val="99"/>
    <w:unhideWhenUsed/>
    <w:rsid w:val="00A3515C"/>
    <w:rPr>
      <w:rFonts w:ascii="Calibri" w:eastAsiaTheme="minorEastAsia" w:hAnsi="Calibri" w:cs="Calibri"/>
      <w:sz w:val="22"/>
      <w:szCs w:val="22"/>
      <w:lang w:val="en-US" w:eastAsia="zh-CN"/>
    </w:rPr>
  </w:style>
  <w:style w:type="character" w:customStyle="1" w:styleId="PlainTextChar">
    <w:name w:val="Plain Text Char"/>
    <w:basedOn w:val="DefaultParagraphFont"/>
    <w:link w:val="PlainText"/>
    <w:uiPriority w:val="99"/>
    <w:rsid w:val="00A3515C"/>
    <w:rPr>
      <w:rFonts w:ascii="Calibri" w:eastAsiaTheme="minorEastAsia" w:hAnsi="Calibri" w:cs="Calibri"/>
      <w:sz w:val="22"/>
      <w:szCs w:val="22"/>
      <w:lang w:eastAsia="zh-CN"/>
    </w:rPr>
  </w:style>
  <w:style w:type="character" w:customStyle="1" w:styleId="m7902622247073923193apple-converted-space">
    <w:name w:val="m_7902622247073923193apple-converted-space"/>
    <w:basedOn w:val="DefaultParagraphFont"/>
    <w:rsid w:val="00FF16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95769">
          <w:marLeft w:val="252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92328">
          <w:marLeft w:val="252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9699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870790">
          <w:marLeft w:val="180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27700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55487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784430">
          <w:marLeft w:val="1886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3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1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1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4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278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51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9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6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16077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9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4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9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33451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9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2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2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6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9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9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7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6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7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35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5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13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73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35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63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95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8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1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557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218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652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054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493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114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03947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5191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9560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208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85151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9152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11649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1437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2273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24209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5248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871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0355620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048412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3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1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0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0761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5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iying.lu@mediatek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comments" Target="comment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Lei2</b:Tag>
    <b:SourceType>ConferenceProceedings</b:SourceType>
    <b:Guid>{1DEA5495-0EFB-497D-8B71-B2447A584971}</b:Guid>
    <b:Author>
      <b:Author>
        <b:Corporate>Leif Wilhelmsson (Ericsson)</b:Corporate>
      </b:Author>
    </b:Author>
    <b:Title>17/1522r2 Meeting Minutes Sep 2017</b:Title>
    <b:RefOrder>4</b:RefOrder>
  </b:Source>
  <b:Source>
    <b:Tag>Placeholder2</b:Tag>
    <b:SourceType>ConferenceProceedings</b:SourceType>
    <b:Guid>{E1339103-6AA9-4A13-B68B-E3E7E441218D}</b:Guid>
    <b:Author>
      <b:Author>
        <b:Corporate>Alfred Asterjadhi (Qualcomm)</b:Corporate>
      </b:Author>
    </b:Author>
    <b:Title>17/1004r4 Considerations on WUR frame format</b:Title>
    <b:RefOrder>37</b:RefOrder>
  </b:Source>
  <b:Source>
    <b:Tag>Lei3</b:Tag>
    <b:SourceType>ConferenceProceedings</b:SourceType>
    <b:Guid>{DE2D767B-83C2-428A-ADD8-DC905BB8A65D}</b:Guid>
    <b:Author>
      <b:Author>
        <b:Corporate>Leif Wilhelmsson (Ericsson)</b:Corporate>
      </b:Author>
    </b:Author>
    <b:Title>17/1800r0 Meeting Minutes Nov 2017</b:Title>
    <b:RefOrder>6</b:RefOrder>
  </b:Source>
  <b:Source>
    <b:Tag>Alf</b:Tag>
    <b:SourceType>ConferenceProceedings</b:SourceType>
    <b:Guid>{F5059380-3BF0-4F65-8577-F3D4A0491E4D}</b:Guid>
    <b:Author>
      <b:Author>
        <b:Corporate>Alfred Asterjadhi (Qualcomm Inc.)</b:Corporate>
      </b:Author>
    </b:Author>
    <b:Title>17/1645r3 WUR frame format-follow up</b:Title>
    <b:RefOrder>48</b:RefOrder>
  </b:Source>
  <b:Source>
    <b:Tag>Jeo3</b:Tag>
    <b:SourceType>ConferenceProceedings</b:SourceType>
    <b:Guid>{7718303C-8981-4FFF-97B2-CD0EC9550300}</b:Guid>
    <b:Author>
      <b:Author>
        <b:Corporate>Jeongki Kim (LG Electronics)</b:Corporate>
      </b:Author>
    </b:Author>
    <b:Title>17/1638r6 WUR Frame format follow-up</b:Title>
    <b:RefOrder>31</b:RefOrder>
  </b:Source>
  <b:Source>
    <b:Tag>Guo</b:Tag>
    <b:SourceType>ConferenceProceedings</b:SourceType>
    <b:Guid>{C80FDA54-CA59-4397-81FA-130F445D867A}</b:Guid>
    <b:Author>
      <b:Author>
        <b:Corporate>Guoqing Li (Apple Inc.)</b:Corporate>
      </b:Author>
    </b:Author>
    <b:Title>16/1608r7 WUR Discovery Frame for Smart Scanning</b:Title>
    <b:RefOrder>47</b:RefOrder>
  </b:Source>
  <b:Source>
    <b:Tag>Lei5</b:Tag>
    <b:SourceType>ConferenceProceedings</b:SourceType>
    <b:Guid>{82EC6DEF-3A87-4E4C-A6F3-234D4ECDB26D}</b:Guid>
    <b:Author>
      <b:Author>
        <b:Corporate>Leif Wilhelmsson (Ericsson)</b:Corporate>
      </b:Author>
    </b:Author>
    <b:Title>18/270r0 Meeting Minutes Jan 2018</b:Title>
    <b:RefOrder>7</b:RefOrder>
  </b:Source>
  <b:Source>
    <b:Tag>Alf1</b:Tag>
    <b:SourceType>ConferenceProceedings</b:SourceType>
    <b:Guid>{8B364A51-227D-455F-8A5B-5DE776E925D2}</b:Guid>
    <b:Author>
      <b:Author>
        <b:Corporate>Alfred Asterjadhi (Qualcomm Inc.)</b:Corporate>
      </b:Author>
    </b:Author>
    <b:Title>18/94r1 Fixing TBDs in WUR frames</b:Title>
    <b:RefOrder>53</b:RefOrder>
  </b:Source>
  <b:Source>
    <b:Tag>Lei6</b:Tag>
    <b:SourceType>ConferenceProceedings</b:SourceType>
    <b:Guid>{F08C7342-FAEC-408E-B97D-70005FEF042E}</b:Guid>
    <b:Author>
      <b:Author>
        <b:Corporate>Leif Wilhelmsson (Ericsson)</b:Corporate>
      </b:Author>
    </b:Author>
    <b:Title>18/0607r0 Meeting Minutes March 2018</b:Title>
    <b:RefOrder>8</b:RefOrder>
  </b:Source>
  <b:Source>
    <b:Tag>Jia3</b:Tag>
    <b:SourceType>ConferenceProceedings</b:SourceType>
    <b:Guid>{D54BEB16-B40F-4A0E-9F63-06A87269EBE8}</b:Guid>
    <b:Author>
      <b:Author>
        <b:Corporate> Jianhan Liu (Mediatek)</b:Corporate>
      </b:Author>
    </b:Author>
    <b:Title>17/1625r6 Efficient FDMA MU Transmission Schemes for WUR WLAN</b:Title>
    <b:RefOrder>28</b:RefOrder>
  </b:Source>
  <b:Source>
    <b:Tag>19_1755r4</b:Tag>
    <b:SourceType>JournalArticle</b:SourceType>
    <b:Guid>{9CF841AE-A4D0-4C86-974A-4517AB0709DB}</b:Guid>
    <b:Author>
      <b:Author>
        <b:Corporate>TGbe</b:Corporate>
      </b:Author>
    </b:Author>
    <b:Title>Compendium of motions related to the contents of the TGbe specification framework document</b:Title>
    <b:JournalName>19/1755r4</b:JournalName>
    <b:Year>June 2020</b:Year>
    <b:RefOrder>15</b:RefOrder>
  </b:Source>
  <b:Source>
    <b:Tag>20_0062r0</b:Tag>
    <b:SourceType>JournalArticle</b:SourceType>
    <b:Guid>{D581054F-9A24-4DFF-8FEF-22B0D5E1557F}</b:Guid>
    <b:Author>
      <b:Author>
        <b:Corporate>Liwen Chu (NXP)</b:Corporate>
      </b:Author>
    </b:Author>
    <b:Title>Protection with more than 160MHz PPDU and puncture operation</b:Title>
    <b:JournalName>20/0062r0</b:JournalName>
    <b:Year>January 2020</b:Year>
    <b:RefOrder>101</b:RefOrder>
  </b:Source>
  <b:Source>
    <b:Tag>19_1755r5</b:Tag>
    <b:SourceType>JournalArticle</b:SourceType>
    <b:Guid>{BDEF0059-B0CE-4252-A939-C5763AC11930}</b:Guid>
    <b:Author>
      <b:Author>
        <b:Corporate>TGbe</b:Corporate>
      </b:Author>
    </b:Author>
    <b:Title>Compendium of motions related to the contents of the TGbe specification framework document</b:Title>
    <b:JournalName>19/1755r5</b:JournalName>
    <b:Year>July 2020</b:Year>
    <b:RefOrder>12</b:RefOrder>
  </b:Source>
  <b:Source>
    <b:Tag>20_0616r0</b:Tag>
    <b:SourceType>JournalArticle</b:SourceType>
    <b:Guid>{4F526184-6517-4A25-A025-8166AB1561A3}</b:Guid>
    <b:Author>
      <b:Author>
        <b:Corporate>Yunbo Li (Huawei)</b:Corporate>
      </b:Author>
    </b:Author>
    <b:Title>Bandwidth indication of 320MHz for non-HT and non-HT duplicate frames</b:Title>
    <b:JournalName>20/0616r0</b:JournalName>
    <b:Year>April 2020</b:Year>
    <b:RefOrder>102</b:RefOrder>
  </b:Source>
</b:Sources>
</file>

<file path=customXml/itemProps1.xml><?xml version="1.0" encoding="utf-8"?>
<ds:datastoreItem xmlns:ds="http://schemas.openxmlformats.org/officeDocument/2006/customXml" ds:itemID="{E8AB29BA-2DAD-48F5-AE88-DD1700DFA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571</Words>
  <Characters>3257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3821</CharactersWithSpaces>
  <SharedDoc>false</SharedDoc>
  <HyperlinkBase/>
  <HLinks>
    <vt:vector size="6" baseType="variant">
      <vt:variant>
        <vt:i4>3801175</vt:i4>
      </vt:variant>
      <vt:variant>
        <vt:i4>0</vt:i4>
      </vt:variant>
      <vt:variant>
        <vt:i4>0</vt:i4>
      </vt:variant>
      <vt:variant>
        <vt:i4>5</vt:i4>
      </vt:variant>
      <vt:variant>
        <vt:lpwstr>mailto:yongho.seok@lge.com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>CTPClassification=CTP_NT</cp:keywords>
  <dc:description/>
  <cp:lastModifiedBy/>
  <cp:revision>1</cp:revision>
  <dcterms:created xsi:type="dcterms:W3CDTF">2020-09-24T22:45:00Z</dcterms:created>
  <dcterms:modified xsi:type="dcterms:W3CDTF">2020-09-24T22:45:00Z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0600427a-acea-4d3c-a74b-c8542fe4558b</vt:lpwstr>
  </property>
  <property fmtid="{D5CDD505-2E9C-101B-9397-08002B2CF9AE}" pid="3" name="CTP_TimeStamp">
    <vt:lpwstr>2018-05-02 12:19:41Z</vt:lpwstr>
  </property>
  <property fmtid="{D5CDD505-2E9C-101B-9397-08002B2CF9AE}" pid="4" name="CTP_BU">
    <vt:lpwstr>NA</vt:lpwstr>
  </property>
  <property fmtid="{D5CDD505-2E9C-101B-9397-08002B2CF9AE}" pid="5" name="CTP_IDSID">
    <vt:lpwstr>NA</vt:lpwstr>
  </property>
  <property fmtid="{D5CDD505-2E9C-101B-9397-08002B2CF9AE}" pid="6" name="CTP_WWID">
    <vt:lpwstr>NA</vt:lpwstr>
  </property>
  <property fmtid="{D5CDD505-2E9C-101B-9397-08002B2CF9AE}" pid="7" name="CTPClassification">
    <vt:lpwstr>CTP_NT</vt:lpwstr>
  </property>
</Properties>
</file>