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6EF2F149" w:rsidR="00C723BC" w:rsidRPr="00183F4C" w:rsidRDefault="002E2D45" w:rsidP="007D302F">
            <w:pPr>
              <w:pStyle w:val="T2"/>
            </w:pPr>
            <w:bookmarkStart w:id="0" w:name="_GoBack"/>
            <w:bookmarkEnd w:id="0"/>
            <w:r>
              <w:rPr>
                <w:lang w:eastAsia="ko-KR"/>
              </w:rPr>
              <w:t>Multi-link</w:t>
            </w:r>
            <w:r w:rsidR="00A00A90">
              <w:rPr>
                <w:lang w:eastAsia="ko-KR"/>
              </w:rPr>
              <w:t xml:space="preserve"> </w:t>
            </w:r>
            <w:r w:rsidR="003762C8">
              <w:rPr>
                <w:lang w:eastAsia="ko-KR"/>
              </w:rPr>
              <w:t>Channel Access</w:t>
            </w:r>
            <w:r>
              <w:rPr>
                <w:lang w:eastAsia="ko-KR"/>
              </w:rPr>
              <w:t>: General-</w:t>
            </w:r>
            <w:r w:rsidR="00A22606">
              <w:rPr>
                <w:lang w:eastAsia="ko-KR"/>
              </w:rPr>
              <w:t>Non-</w:t>
            </w:r>
            <w:r>
              <w:rPr>
                <w:lang w:eastAsia="ko-KR"/>
              </w:rPr>
              <w:t>STR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1DFE079" w:rsidR="00C723BC" w:rsidRPr="00183F4C" w:rsidRDefault="00C723BC" w:rsidP="00EB4B21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4F6C35">
              <w:rPr>
                <w:b w:val="0"/>
                <w:sz w:val="20"/>
                <w:lang w:eastAsia="ko-KR"/>
              </w:rPr>
              <w:t>21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6D5D42C7" w:rsidR="000B2888" w:rsidRDefault="009E5559" w:rsidP="009E5559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Matthew Fischer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688834B9" w:rsidR="000B2888" w:rsidRDefault="009E5559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Broadcom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589CE120" w:rsidR="000B2888" w:rsidRPr="000B2888" w:rsidRDefault="009E5559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250 Innovation Drive, San Jose, CA</w:t>
            </w:r>
            <w:r w:rsidR="000E344A">
              <w:rPr>
                <w:b w:val="0"/>
                <w:sz w:val="18"/>
                <w:szCs w:val="18"/>
                <w:lang w:val="en-US" w:eastAsia="ko-KR"/>
              </w:rPr>
              <w:t xml:space="preserve"> 95134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577FA54" w:rsidR="000B2888" w:rsidRDefault="00175C6A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9E5559" w:rsidRPr="00071035">
                <w:rPr>
                  <w:rStyle w:val="Hyperlink"/>
                  <w:b w:val="0"/>
                  <w:sz w:val="18"/>
                  <w:szCs w:val="18"/>
                  <w:lang w:eastAsia="ko-KR"/>
                </w:rPr>
                <w:t>Matthew.fischer@broadcom.com</w:t>
              </w:r>
            </w:hyperlink>
          </w:p>
        </w:tc>
      </w:tr>
      <w:tr w:rsidR="003D362C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2655B581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Merge/>
            <w:vAlign w:val="center"/>
          </w:tcPr>
          <w:p w14:paraId="2CAFC6EF" w14:textId="486CBF7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358D124E" w:rsidR="003D362C" w:rsidRPr="001D794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D362C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35EFB529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Merge/>
            <w:vAlign w:val="center"/>
          </w:tcPr>
          <w:p w14:paraId="4807B592" w14:textId="6F12187B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1E7A8B57" w:rsidR="003D362C" w:rsidRPr="003762C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9E5559" w:rsidRPr="00183F4C" w14:paraId="5F994B5D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16D803D6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7817DD0A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687C098" w14:textId="77777777" w:rsidR="009E5559" w:rsidRPr="002C60AE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0F459B7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9229ACC" w14:textId="77777777" w:rsidR="009E5559" w:rsidRPr="003762C8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F964692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A22606">
        <w:rPr>
          <w:lang w:eastAsia="ko-KR"/>
        </w:rPr>
        <w:t>multi-li</w:t>
      </w:r>
      <w:r w:rsidR="004B50D1">
        <w:rPr>
          <w:lang w:eastAsia="ko-KR"/>
        </w:rPr>
        <w:t xml:space="preserve">nk </w:t>
      </w:r>
      <w:r w:rsidR="003768CB">
        <w:rPr>
          <w:lang w:eastAsia="ko-KR"/>
        </w:rPr>
        <w:t>channel access</w:t>
      </w:r>
      <w:r w:rsidR="00A22606">
        <w:rPr>
          <w:lang w:eastAsia="ko-KR"/>
        </w:rPr>
        <w:t xml:space="preserve"> g</w:t>
      </w:r>
      <w:r w:rsidR="009618E8">
        <w:rPr>
          <w:lang w:eastAsia="ko-KR"/>
        </w:rPr>
        <w:t>eneral-</w:t>
      </w:r>
      <w:r w:rsidR="00A22606">
        <w:rPr>
          <w:lang w:eastAsia="ko-KR"/>
        </w:rPr>
        <w:t>Non-</w:t>
      </w:r>
      <w:r w:rsidR="003768CB">
        <w:rPr>
          <w:lang w:eastAsia="ko-KR"/>
        </w:rPr>
        <w:t>STR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</w:t>
      </w:r>
      <w:proofErr w:type="gramStart"/>
      <w:r w:rsidR="0044384C">
        <w:rPr>
          <w:lang w:eastAsia="ko-KR"/>
        </w:rPr>
        <w:t xml:space="preserve">be </w:t>
      </w:r>
      <w:r w:rsidR="00A00A90">
        <w:rPr>
          <w:lang w:eastAsia="ko-KR"/>
        </w:rPr>
        <w:t>incorporated</w:t>
      </w:r>
      <w:proofErr w:type="gramEnd"/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Pr="009618E8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44E3E0E7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0: Initial version of the document.</w:t>
      </w:r>
    </w:p>
    <w:p w14:paraId="000439C0" w14:textId="77777777" w:rsidR="00786861" w:rsidRDefault="00786861" w:rsidP="00176480">
      <w:pPr>
        <w:pStyle w:val="ListParagraph"/>
        <w:numPr>
          <w:ilvl w:val="0"/>
          <w:numId w:val="9"/>
        </w:numPr>
        <w:ind w:leftChars="0"/>
        <w:jc w:val="both"/>
      </w:pPr>
      <w:r>
        <w:t>R1:</w:t>
      </w:r>
    </w:p>
    <w:p w14:paraId="7537E82A" w14:textId="71409BCA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Change NSTR CLS to NSTR link set (i.e. remove “constrained”)</w:t>
      </w:r>
    </w:p>
    <w:p w14:paraId="56A58FDD" w14:textId="08539879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Change “constrained” to “limited” in the behavioural section</w:t>
      </w:r>
    </w:p>
    <w:p w14:paraId="0A0D0B30" w14:textId="0B656DAB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Editorial “.” Added to the definition</w:t>
      </w:r>
    </w:p>
    <w:p w14:paraId="4D2CF570" w14:textId="758192A3" w:rsidR="00C01D49" w:rsidRDefault="00C01D49" w:rsidP="00C01D49">
      <w:pPr>
        <w:pStyle w:val="ListParagraph"/>
        <w:numPr>
          <w:ilvl w:val="0"/>
          <w:numId w:val="9"/>
        </w:numPr>
        <w:ind w:leftChars="0"/>
        <w:jc w:val="both"/>
      </w:pPr>
      <w:r>
        <w:t>R2:</w:t>
      </w:r>
    </w:p>
    <w:p w14:paraId="06E3710D" w14:textId="7DBB3D5E" w:rsidR="00C01D49" w:rsidRDefault="00C01D49" w:rsidP="00C01D49">
      <w:pPr>
        <w:pStyle w:val="ListParagraph"/>
        <w:numPr>
          <w:ilvl w:val="1"/>
          <w:numId w:val="9"/>
        </w:numPr>
        <w:ind w:leftChars="0"/>
        <w:jc w:val="both"/>
      </w:pPr>
      <w:r>
        <w:t>Change CTS response to a choice on the part of the NSTR limited STA</w:t>
      </w:r>
    </w:p>
    <w:p w14:paraId="132E305E" w14:textId="0EE3053D" w:rsidR="00704619" w:rsidRDefault="00704619" w:rsidP="00704619">
      <w:pPr>
        <w:pStyle w:val="ListParagraph"/>
        <w:numPr>
          <w:ilvl w:val="0"/>
          <w:numId w:val="9"/>
        </w:numPr>
        <w:ind w:leftChars="0"/>
        <w:jc w:val="both"/>
      </w:pPr>
      <w:r>
        <w:t>R3:</w:t>
      </w:r>
    </w:p>
    <w:p w14:paraId="364CA6FD" w14:textId="5A458D92" w:rsidR="00704619" w:rsidRDefault="00704619" w:rsidP="00704619">
      <w:pPr>
        <w:pStyle w:val="ListParagraph"/>
        <w:numPr>
          <w:ilvl w:val="1"/>
          <w:numId w:val="9"/>
        </w:numPr>
        <w:ind w:leftChars="0"/>
        <w:jc w:val="both"/>
      </w:pPr>
      <w:r>
        <w:t>33.x.y.3 – add another “should not transmit” case for the STR AP – i.e. to not transmit to the NSTR non-AP MLD if the NSTR non-AP MLD is transmitting to ANY STA on any link of the NSTR link set (e.g. the non-AP MLD might be transmitting to a P2P peer) – it is possible that the AP is unable to detect such an event, but when it is able to detect a transmission by the non-AP MLD, then it definitely should not transmit to the non-AP MLD – this is just adding coverage per the first motion i.e. STR AP MLD with non-STR non-AP MLD</w:t>
      </w:r>
    </w:p>
    <w:p w14:paraId="395507E2" w14:textId="3E55485A" w:rsidR="00127BC0" w:rsidRDefault="00127BC0" w:rsidP="00127BC0">
      <w:pPr>
        <w:pStyle w:val="ListParagraph"/>
        <w:numPr>
          <w:ilvl w:val="0"/>
          <w:numId w:val="9"/>
        </w:numPr>
        <w:ind w:leftChars="0"/>
        <w:jc w:val="both"/>
      </w:pPr>
      <w:r>
        <w:t>R4:</w:t>
      </w:r>
    </w:p>
    <w:p w14:paraId="68C588A6" w14:textId="5073E01C" w:rsidR="00127BC0" w:rsidRDefault="00127BC0" w:rsidP="00127BC0">
      <w:pPr>
        <w:pStyle w:val="ListParagraph"/>
        <w:numPr>
          <w:ilvl w:val="1"/>
          <w:numId w:val="9"/>
        </w:numPr>
        <w:ind w:leftChars="0"/>
        <w:jc w:val="both"/>
      </w:pPr>
      <w:r>
        <w:t>33.x.y.3 – removed the first paragraph, as it is a subset of the second paragraph</w:t>
      </w:r>
    </w:p>
    <w:p w14:paraId="08698364" w14:textId="3003E3E9" w:rsidR="00EB76EE" w:rsidRDefault="00EB76EE" w:rsidP="00EB76EE">
      <w:pPr>
        <w:pStyle w:val="ListParagraph"/>
        <w:numPr>
          <w:ilvl w:val="0"/>
          <w:numId w:val="9"/>
        </w:numPr>
        <w:ind w:leftChars="0"/>
        <w:jc w:val="both"/>
      </w:pPr>
      <w:r>
        <w:t>R5:</w:t>
      </w:r>
    </w:p>
    <w:p w14:paraId="204B3CFC" w14:textId="7D8C9E3E" w:rsidR="00EB76EE" w:rsidRDefault="00EB76EE" w:rsidP="00EB76EE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10.3.2.9 CTS – modify the condition to make </w:t>
      </w:r>
      <w:r w:rsidR="00974BA6">
        <w:t>the meaning</w:t>
      </w:r>
      <w:r>
        <w:t xml:space="preserve"> more clear, yielding: </w:t>
      </w:r>
      <w:r>
        <w:rPr>
          <w:rFonts w:eastAsia="TimesNewRomanPSMT"/>
          <w:sz w:val="20"/>
          <w:lang w:val="en-US" w:eastAsia="ko-KR"/>
        </w:rPr>
        <w:t>except for the condition ‘the STA is not NSTR limited’</w:t>
      </w:r>
      <w:r>
        <w:t xml:space="preserve"> </w:t>
      </w:r>
    </w:p>
    <w:p w14:paraId="169F9947" w14:textId="34D241D4" w:rsidR="00686664" w:rsidRDefault="00686664" w:rsidP="00686664">
      <w:pPr>
        <w:pStyle w:val="ListParagraph"/>
        <w:numPr>
          <w:ilvl w:val="0"/>
          <w:numId w:val="9"/>
        </w:numPr>
        <w:ind w:leftChars="0"/>
        <w:jc w:val="both"/>
      </w:pPr>
      <w:r>
        <w:t>R6:</w:t>
      </w:r>
    </w:p>
    <w:p w14:paraId="01343C75" w14:textId="77E7A36B" w:rsidR="00686664" w:rsidRDefault="00686664" w:rsidP="00686664">
      <w:pPr>
        <w:pStyle w:val="ListParagraph"/>
        <w:numPr>
          <w:ilvl w:val="1"/>
          <w:numId w:val="9"/>
        </w:numPr>
        <w:ind w:leftChars="0"/>
        <w:jc w:val="both"/>
      </w:pPr>
      <w:r>
        <w:t>Cave in on the STR link set v STR link pair style issue</w:t>
      </w:r>
    </w:p>
    <w:p w14:paraId="0C753D4E" w14:textId="51882A3A" w:rsidR="006A47CB" w:rsidRDefault="006A47CB" w:rsidP="006A47CB">
      <w:pPr>
        <w:pStyle w:val="ListParagraph"/>
        <w:numPr>
          <w:ilvl w:val="0"/>
          <w:numId w:val="9"/>
        </w:numPr>
        <w:ind w:leftChars="0"/>
        <w:jc w:val="both"/>
      </w:pPr>
      <w:r>
        <w:t>R7:</w:t>
      </w:r>
    </w:p>
    <w:p w14:paraId="74E4AABD" w14:textId="718AD214" w:rsidR="006A47CB" w:rsidRDefault="006A47CB" w:rsidP="006A47CB">
      <w:pPr>
        <w:pStyle w:val="ListParagraph"/>
        <w:numPr>
          <w:ilvl w:val="1"/>
          <w:numId w:val="9"/>
        </w:numPr>
        <w:ind w:leftChars="0"/>
        <w:jc w:val="both"/>
      </w:pPr>
      <w:proofErr w:type="gramStart"/>
      <w:r>
        <w:t>3.1</w:t>
      </w:r>
      <w:proofErr w:type="gramEnd"/>
      <w:r>
        <w:t xml:space="preserve"> definitions: Add mention of what a member is in the definition.</w:t>
      </w:r>
    </w:p>
    <w:p w14:paraId="6FC8DCF1" w14:textId="6C22F291" w:rsidR="006A47CB" w:rsidRDefault="006A47CB" w:rsidP="006A47CB">
      <w:pPr>
        <w:pStyle w:val="ListParagraph"/>
        <w:numPr>
          <w:ilvl w:val="1"/>
          <w:numId w:val="9"/>
        </w:numPr>
        <w:ind w:leftChars="0"/>
        <w:jc w:val="both"/>
      </w:pPr>
      <w:r>
        <w:t>10.3.2.9 CTS – remove S1G changes, remove CMMG changes, as it is suggested that an MLD cannot be S1G or CMMG</w:t>
      </w:r>
    </w:p>
    <w:p w14:paraId="13C0875C" w14:textId="4E34BDF8" w:rsidR="001919AF" w:rsidRDefault="001919AF" w:rsidP="006A47CB">
      <w:pPr>
        <w:pStyle w:val="ListParagraph"/>
        <w:numPr>
          <w:ilvl w:val="1"/>
          <w:numId w:val="9"/>
        </w:numPr>
        <w:ind w:leftChars="0"/>
        <w:jc w:val="both"/>
      </w:pPr>
      <w:r>
        <w:t>10.3.2.9 – reword the definition of STA is not NSTR limited</w:t>
      </w:r>
    </w:p>
    <w:p w14:paraId="2BF484B9" w14:textId="4E9040A0" w:rsidR="006A47CB" w:rsidRDefault="00F2172F" w:rsidP="006A47CB">
      <w:pPr>
        <w:pStyle w:val="ListParagraph"/>
        <w:numPr>
          <w:ilvl w:val="1"/>
          <w:numId w:val="9"/>
        </w:numPr>
        <w:ind w:leftChars="0"/>
        <w:jc w:val="both"/>
      </w:pPr>
      <w:r>
        <w:t>33.x.y.3 modest clarifying wording changes without changing the technical content</w:t>
      </w:r>
    </w:p>
    <w:p w14:paraId="0F0C0881" w14:textId="15057B64" w:rsidR="00C17B7F" w:rsidRDefault="00C17B7F" w:rsidP="006A47CB">
      <w:pPr>
        <w:pStyle w:val="ListParagraph"/>
        <w:numPr>
          <w:ilvl w:val="1"/>
          <w:numId w:val="9"/>
        </w:numPr>
        <w:ind w:leftChars="0"/>
        <w:jc w:val="both"/>
      </w:pPr>
      <w:r>
        <w:t>33.x.y.3 – add another recommendation for the NSTR non-AP MLD</w:t>
      </w:r>
    </w:p>
    <w:p w14:paraId="0E5B6F4B" w14:textId="72C6A8ED" w:rsidR="00EB5188" w:rsidRDefault="00EB5188" w:rsidP="00EB5188">
      <w:pPr>
        <w:pStyle w:val="ListParagraph"/>
        <w:numPr>
          <w:ilvl w:val="0"/>
          <w:numId w:val="9"/>
        </w:numPr>
        <w:ind w:leftChars="0"/>
        <w:jc w:val="both"/>
      </w:pPr>
      <w:r>
        <w:t>R8:</w:t>
      </w:r>
    </w:p>
    <w:p w14:paraId="3C99E0BA" w14:textId="2719F0A9" w:rsidR="002E712F" w:rsidRDefault="002E712F" w:rsidP="002E712F">
      <w:pPr>
        <w:pStyle w:val="ListParagraph"/>
        <w:numPr>
          <w:ilvl w:val="1"/>
          <w:numId w:val="9"/>
        </w:numPr>
        <w:ind w:leftChars="0"/>
        <w:jc w:val="both"/>
      </w:pPr>
      <w:r>
        <w:t>Added a note in the abstract beneath the motions regarding the question of whether there is overlap in the description of rules for the alignment of PPDUs between this document and 11-20-1271, the note asserts that there is no overlap</w:t>
      </w:r>
      <w:r w:rsidR="00302E9D">
        <w:t xml:space="preserve"> because 1271 addresses only the AP case and this document addresses only the non-AP case</w:t>
      </w:r>
    </w:p>
    <w:p w14:paraId="4A4B8ACD" w14:textId="59AAE847" w:rsidR="00EB5188" w:rsidRDefault="00EB5188" w:rsidP="00EB5188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3.1 </w:t>
      </w:r>
      <w:r w:rsidR="002E712F">
        <w:t xml:space="preserve">- </w:t>
      </w:r>
      <w:r>
        <w:t>Slight mod to definition – add NSTR in front of link pair for</w:t>
      </w:r>
      <w:r w:rsidR="002E712F">
        <w:t xml:space="preserve"> the</w:t>
      </w:r>
      <w:r>
        <w:t xml:space="preserve"> member</w:t>
      </w:r>
      <w:r w:rsidR="002E712F">
        <w:t xml:space="preserve"> sentence</w:t>
      </w:r>
    </w:p>
    <w:p w14:paraId="23DBDA38" w14:textId="44774023" w:rsidR="00EB5188" w:rsidRDefault="00EB5188" w:rsidP="00EB5188">
      <w:pPr>
        <w:pStyle w:val="ListParagraph"/>
        <w:numPr>
          <w:ilvl w:val="1"/>
          <w:numId w:val="9"/>
        </w:numPr>
        <w:ind w:leftChars="0"/>
        <w:jc w:val="both"/>
      </w:pPr>
      <w:r>
        <w:t>33.x.y.3 – modified wording to remove the terms NSTR MLD, keeping NSTR as an adjective only for link pairs</w:t>
      </w:r>
    </w:p>
    <w:p w14:paraId="2DE46751" w14:textId="5A5672AA" w:rsidR="00883641" w:rsidRDefault="00883641" w:rsidP="00EB5188">
      <w:pPr>
        <w:pStyle w:val="ListParagraph"/>
        <w:numPr>
          <w:ilvl w:val="1"/>
          <w:numId w:val="9"/>
        </w:numPr>
        <w:ind w:leftChars="0"/>
        <w:jc w:val="both"/>
      </w:pPr>
      <w:r>
        <w:lastRenderedPageBreak/>
        <w:t>33.x.y.3 – split the PPDU alignment into a separate paragraph, as it can equally apply to the case when the non-AP MLD STA transmits while receiving to itself on the other link of an NSTR link pair (i.e. as opposed to only the case when the reception is for someone else)</w:t>
      </w:r>
    </w:p>
    <w:p w14:paraId="4179DC05" w14:textId="312775C8" w:rsidR="00034BE0" w:rsidRDefault="00034BE0" w:rsidP="00034BE0">
      <w:pPr>
        <w:pStyle w:val="ListParagraph"/>
        <w:numPr>
          <w:ilvl w:val="0"/>
          <w:numId w:val="9"/>
        </w:numPr>
        <w:ind w:leftChars="0"/>
        <w:jc w:val="both"/>
      </w:pPr>
      <w:r>
        <w:t>R9:</w:t>
      </w:r>
    </w:p>
    <w:p w14:paraId="56383652" w14:textId="3DF2B32C" w:rsidR="00034BE0" w:rsidRDefault="00034BE0" w:rsidP="00034BE0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3.1 definition – change from </w:t>
      </w:r>
      <w:r w:rsidR="0084380C">
        <w:t>“</w:t>
      </w:r>
      <w:r>
        <w:t>inability</w:t>
      </w:r>
      <w:r w:rsidR="0084380C">
        <w:t>”</w:t>
      </w:r>
      <w:r>
        <w:t xml:space="preserve"> to </w:t>
      </w:r>
      <w:r w:rsidR="0084380C">
        <w:t>“</w:t>
      </w:r>
      <w:r>
        <w:t>impaired ability</w:t>
      </w:r>
      <w:r w:rsidR="0084380C">
        <w:t>”</w:t>
      </w:r>
    </w:p>
    <w:p w14:paraId="62930B9C" w14:textId="5E5A87B9" w:rsidR="0084380C" w:rsidRDefault="00034BE0" w:rsidP="00DA621F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10.3.2.9 CTS – </w:t>
      </w:r>
      <w:r w:rsidR="00DA621F">
        <w:t>made definition of “NSTR limited” more accurate and broke the definition into a list of bullets to make it more readable</w:t>
      </w:r>
    </w:p>
    <w:p w14:paraId="63AC6800" w14:textId="4B8FFEDF" w:rsidR="00034BE0" w:rsidRDefault="00034BE0" w:rsidP="00034BE0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33.x.y.3 – rename, transmission and </w:t>
      </w:r>
      <w:proofErr w:type="spellStart"/>
      <w:r>
        <w:t>receiption</w:t>
      </w:r>
      <w:proofErr w:type="spellEnd"/>
      <w:r>
        <w:t xml:space="preserve"> v transmit and receive</w:t>
      </w:r>
    </w:p>
    <w:p w14:paraId="6E319364" w14:textId="0D76EE95" w:rsidR="000F3BC8" w:rsidRDefault="000F3BC8" w:rsidP="000F3BC8">
      <w:pPr>
        <w:pStyle w:val="ListParagraph"/>
        <w:numPr>
          <w:ilvl w:val="0"/>
          <w:numId w:val="9"/>
        </w:numPr>
        <w:ind w:leftChars="0"/>
        <w:jc w:val="both"/>
      </w:pPr>
      <w:r>
        <w:t>R10:</w:t>
      </w:r>
    </w:p>
    <w:p w14:paraId="26AB7045" w14:textId="29D6951D" w:rsidR="000F3BC8" w:rsidRDefault="00CB482C" w:rsidP="000F3BC8">
      <w:pPr>
        <w:pStyle w:val="ListParagraph"/>
        <w:numPr>
          <w:ilvl w:val="1"/>
          <w:numId w:val="9"/>
        </w:numPr>
        <w:ind w:leftChars="0"/>
        <w:jc w:val="both"/>
      </w:pPr>
      <w:r>
        <w:t>3.1 definitions – NSTR – radical change from a nebulous implementation dependent definition of impairment of ability to receive back to inability to receive under a defined full set of specific parameters including receiver sensitivity signal level specified in the PHY via reference</w:t>
      </w:r>
    </w:p>
    <w:p w14:paraId="2823436B" w14:textId="24514907" w:rsidR="00CB482C" w:rsidRDefault="00CB482C" w:rsidP="000F3BC8">
      <w:pPr>
        <w:pStyle w:val="ListParagraph"/>
        <w:numPr>
          <w:ilvl w:val="1"/>
          <w:numId w:val="9"/>
        </w:numPr>
        <w:ind w:leftChars="0"/>
        <w:jc w:val="both"/>
      </w:pPr>
      <w:r>
        <w:t>10.3.2.9 CTS – added “that has NSTR link pairs” which is a bit redundant but more explicit as the next condition could not possibly be met if there were no NSTR link pairs at the MLD</w:t>
      </w:r>
      <w:r w:rsidR="00C472AB">
        <w:t xml:space="preserve"> and added “that is a member of” to the second condition</w:t>
      </w:r>
    </w:p>
    <w:p w14:paraId="54A8A0F0" w14:textId="0CA90CB3" w:rsidR="00CB482C" w:rsidRDefault="00CB482C" w:rsidP="000F3BC8">
      <w:pPr>
        <w:pStyle w:val="ListParagraph"/>
        <w:numPr>
          <w:ilvl w:val="1"/>
          <w:numId w:val="9"/>
        </w:numPr>
        <w:ind w:leftChars="0"/>
        <w:jc w:val="both"/>
      </w:pPr>
      <w:r>
        <w:t>33.x.y.3 – 3</w:t>
      </w:r>
      <w:r w:rsidRPr="00CB482C">
        <w:rPr>
          <w:vertAlign w:val="superscript"/>
        </w:rPr>
        <w:t>rd</w:t>
      </w:r>
      <w:r>
        <w:t xml:space="preserve"> paragraph, changed the sense from “receiving a frame not addressed to” -&gt; “not receiving a frame addressed to” – this resolves the issue of the unknown case, although it does leave a time-window when </w:t>
      </w:r>
      <w:proofErr w:type="spellStart"/>
      <w:r>
        <w:t>Schroedinger’s</w:t>
      </w:r>
      <w:proofErr w:type="spellEnd"/>
      <w:r>
        <w:t xml:space="preserve"> cat is still hidden inside of the box (i.e. between the start of the LSTF and the receipt and decode of addressing information)</w:t>
      </w:r>
    </w:p>
    <w:p w14:paraId="4C58DE9B" w14:textId="59E7D94E" w:rsidR="00CB482C" w:rsidRDefault="00CB482C" w:rsidP="000F3BC8">
      <w:pPr>
        <w:pStyle w:val="ListParagraph"/>
        <w:numPr>
          <w:ilvl w:val="1"/>
          <w:numId w:val="9"/>
        </w:numPr>
        <w:ind w:leftChars="0"/>
        <w:jc w:val="both"/>
      </w:pPr>
      <w:r>
        <w:t>33.x.y.3 – 4</w:t>
      </w:r>
      <w:r w:rsidRPr="00CB482C">
        <w:rPr>
          <w:vertAlign w:val="superscript"/>
        </w:rPr>
        <w:t>th</w:t>
      </w:r>
      <w:r>
        <w:t xml:space="preserve"> paragraph, add “earlier than”</w:t>
      </w:r>
    </w:p>
    <w:p w14:paraId="2E886B64" w14:textId="047AE037" w:rsidR="004F6C35" w:rsidRDefault="004F6C35" w:rsidP="004F6C35">
      <w:pPr>
        <w:pStyle w:val="ListParagraph"/>
        <w:numPr>
          <w:ilvl w:val="0"/>
          <w:numId w:val="9"/>
        </w:numPr>
        <w:ind w:leftChars="0"/>
        <w:jc w:val="both"/>
      </w:pPr>
      <w:r>
        <w:t>R11:</w:t>
      </w:r>
    </w:p>
    <w:p w14:paraId="78F8416B" w14:textId="59D748C8" w:rsidR="004F6C35" w:rsidRDefault="004F6C35" w:rsidP="004F6C35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Based on group feedback </w:t>
      </w:r>
      <w:r w:rsidR="00D27CF2">
        <w:t xml:space="preserve">including SPs </w:t>
      </w:r>
      <w:r>
        <w:t>during presentation, removed the last two paragraphs</w:t>
      </w:r>
      <w:r w:rsidR="00D27CF2">
        <w:t xml:space="preserve"> that discussed recommended behaviour for MLDs with NSTR link pairs.</w:t>
      </w:r>
    </w:p>
    <w:p w14:paraId="1087FB82" w14:textId="009F9C91" w:rsidR="004F6C35" w:rsidRDefault="004F6C35" w:rsidP="004F6C35">
      <w:pPr>
        <w:pStyle w:val="ListParagraph"/>
        <w:numPr>
          <w:ilvl w:val="1"/>
          <w:numId w:val="9"/>
        </w:numPr>
        <w:ind w:leftChars="0"/>
        <w:jc w:val="both"/>
      </w:pPr>
      <w:r>
        <w:t>Minor editorial fixes</w:t>
      </w:r>
    </w:p>
    <w:p w14:paraId="06462039" w14:textId="156EEE99" w:rsidR="004F6C35" w:rsidRDefault="004F6C35" w:rsidP="004F6C35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3.1 definitions – modified the definition to move the specific </w:t>
      </w:r>
      <w:proofErr w:type="spellStart"/>
      <w:r>
        <w:t>parameteric</w:t>
      </w:r>
      <w:proofErr w:type="spellEnd"/>
      <w:r>
        <w:t xml:space="preserve"> requirements into a normative </w:t>
      </w:r>
      <w:proofErr w:type="spellStart"/>
      <w:r>
        <w:t>subclause</w:t>
      </w:r>
      <w:proofErr w:type="spellEnd"/>
      <w:r>
        <w:t xml:space="preserve"> and then refer to that </w:t>
      </w:r>
      <w:proofErr w:type="spellStart"/>
      <w:r>
        <w:t>subclause</w:t>
      </w:r>
      <w:proofErr w:type="spellEnd"/>
      <w:r>
        <w:t xml:space="preserve"> in the definition</w:t>
      </w:r>
    </w:p>
    <w:p w14:paraId="5BC41123" w14:textId="66394767" w:rsidR="000C1A01" w:rsidRDefault="000C1A01" w:rsidP="000C1A01">
      <w:pPr>
        <w:pStyle w:val="ListParagraph"/>
        <w:numPr>
          <w:ilvl w:val="0"/>
          <w:numId w:val="9"/>
        </w:numPr>
        <w:ind w:leftChars="0"/>
        <w:jc w:val="both"/>
      </w:pPr>
      <w:r>
        <w:t>R12:</w:t>
      </w:r>
    </w:p>
    <w:p w14:paraId="3E7531DB" w14:textId="7FF5F23C" w:rsidR="000C1A01" w:rsidRDefault="000C1A01" w:rsidP="000C1A01">
      <w:pPr>
        <w:pStyle w:val="ListParagraph"/>
        <w:numPr>
          <w:ilvl w:val="1"/>
          <w:numId w:val="9"/>
        </w:numPr>
        <w:ind w:leftChars="0"/>
        <w:jc w:val="both"/>
      </w:pPr>
      <w:r>
        <w:t>3.1 definition – changed “RTS link” to “link on which the RTS was received”</w:t>
      </w:r>
    </w:p>
    <w:p w14:paraId="195AD74B" w14:textId="02289835" w:rsidR="009631F6" w:rsidRDefault="009631F6" w:rsidP="000C1A01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10.3.2.9 CTS – slight modification to first </w:t>
      </w:r>
      <w:proofErr w:type="spellStart"/>
      <w:r>
        <w:t>subbullet</w:t>
      </w:r>
      <w:proofErr w:type="spellEnd"/>
      <w:r>
        <w:t xml:space="preserve"> of the NSTR limited definition</w:t>
      </w:r>
      <w:r w:rsidR="00C60FFC">
        <w:t xml:space="preserve"> “at least one”</w:t>
      </w:r>
    </w:p>
    <w:p w14:paraId="6A63D71C" w14:textId="2154B349" w:rsidR="00904E6A" w:rsidRDefault="00904E6A" w:rsidP="00904E6A">
      <w:pPr>
        <w:pStyle w:val="ListParagraph"/>
        <w:numPr>
          <w:ilvl w:val="0"/>
          <w:numId w:val="9"/>
        </w:numPr>
        <w:ind w:leftChars="0"/>
        <w:jc w:val="both"/>
      </w:pPr>
      <w:r>
        <w:t>R13:</w:t>
      </w:r>
    </w:p>
    <w:p w14:paraId="496EC2E6" w14:textId="68B87432" w:rsidR="00904E6A" w:rsidRDefault="00904E6A" w:rsidP="00904E6A">
      <w:pPr>
        <w:pStyle w:val="ListParagraph"/>
        <w:numPr>
          <w:ilvl w:val="1"/>
          <w:numId w:val="9"/>
        </w:numPr>
        <w:ind w:leftChars="0"/>
        <w:jc w:val="both"/>
      </w:pPr>
      <w:r>
        <w:t xml:space="preserve">33.x.y.3 – </w:t>
      </w:r>
      <w:r w:rsidR="00E9543C">
        <w:t>various options</w:t>
      </w:r>
    </w:p>
    <w:p w14:paraId="074E9748" w14:textId="514463BD" w:rsidR="00C15BC6" w:rsidRDefault="00C15BC6" w:rsidP="00C15BC6">
      <w:pPr>
        <w:pStyle w:val="ListParagraph"/>
        <w:numPr>
          <w:ilvl w:val="0"/>
          <w:numId w:val="9"/>
        </w:numPr>
        <w:ind w:leftChars="0"/>
        <w:jc w:val="both"/>
      </w:pPr>
      <w:r>
        <w:t>R14:</w:t>
      </w:r>
    </w:p>
    <w:p w14:paraId="47B3351B" w14:textId="05897E1F" w:rsidR="00C15BC6" w:rsidRDefault="00C15BC6" w:rsidP="00C15BC6">
      <w:pPr>
        <w:pStyle w:val="ListParagraph"/>
        <w:numPr>
          <w:ilvl w:val="1"/>
          <w:numId w:val="9"/>
        </w:numPr>
        <w:ind w:leftChars="0"/>
        <w:jc w:val="both"/>
      </w:pPr>
      <w:r>
        <w:t>33.x.y.3 – removed all but one option</w:t>
      </w:r>
    </w:p>
    <w:p w14:paraId="2A26F306" w14:textId="00958827" w:rsidR="00BA6C7C" w:rsidRPr="00E41148" w:rsidRDefault="00BA6C7C" w:rsidP="00A22606">
      <w:pPr>
        <w:ind w:left="36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 xml:space="preserve">text </w:t>
      </w:r>
      <w:proofErr w:type="gramStart"/>
      <w:r w:rsidR="00A22606">
        <w:rPr>
          <w:sz w:val="22"/>
          <w:lang w:eastAsia="ko-KR"/>
        </w:rPr>
        <w:t>is</w:t>
      </w:r>
      <w:r>
        <w:rPr>
          <w:sz w:val="22"/>
          <w:lang w:eastAsia="ko-KR"/>
        </w:rPr>
        <w:t xml:space="preserve"> based</w:t>
      </w:r>
      <w:proofErr w:type="gramEnd"/>
      <w:r>
        <w:rPr>
          <w:sz w:val="22"/>
          <w:lang w:eastAsia="ko-KR"/>
        </w:rPr>
        <w:t xml:space="preserve">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0D8777D0" w14:textId="77777777" w:rsidR="00A22606" w:rsidRPr="009E5559" w:rsidRDefault="00A22606" w:rsidP="009E5559">
      <w:pPr>
        <w:ind w:left="360" w:hanging="360"/>
        <w:rPr>
          <w:lang w:val="en-US"/>
        </w:rPr>
      </w:pPr>
      <w:r w:rsidRPr="009E5559">
        <w:rPr>
          <w:lang w:val="en-US"/>
        </w:rPr>
        <w:t>802.11be supports the following cases in R1:</w:t>
      </w:r>
    </w:p>
    <w:p w14:paraId="210C238E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STR AP MLD with STR non-AP MLD</w:t>
      </w:r>
    </w:p>
    <w:p w14:paraId="69BCD2E1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STR AP MLD with non-STR non-AP MLD</w:t>
      </w:r>
    </w:p>
    <w:p w14:paraId="0BF2E8D8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Note: All the other cases are TBD.</w:t>
      </w:r>
    </w:p>
    <w:p w14:paraId="00DB578D" w14:textId="77777777" w:rsidR="00A22606" w:rsidRPr="009E5559" w:rsidRDefault="00A22606" w:rsidP="009E5559">
      <w:pPr>
        <w:jc w:val="both"/>
        <w:rPr>
          <w:szCs w:val="22"/>
        </w:rPr>
      </w:pPr>
      <w:r w:rsidRPr="009E5559">
        <w:t xml:space="preserve">[Motion 111, #SP0611-30, </w:t>
      </w:r>
      <w:sdt>
        <w:sdtPr>
          <w:rPr>
            <w:szCs w:val="22"/>
          </w:rPr>
          <w:id w:val="1274125926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19_1755r4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[13]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 xml:space="preserve"> and </w:t>
      </w:r>
      <w:sdt>
        <w:sdtPr>
          <w:rPr>
            <w:szCs w:val="22"/>
          </w:rPr>
          <w:id w:val="-1146429554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20_0026r4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[145]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>]</w:t>
      </w:r>
    </w:p>
    <w:p w14:paraId="5263054F" w14:textId="277E4B52" w:rsidR="00A22606" w:rsidRPr="009E5559" w:rsidRDefault="00A22606" w:rsidP="009E5559">
      <w:pPr>
        <w:jc w:val="both"/>
      </w:pPr>
    </w:p>
    <w:p w14:paraId="2E521787" w14:textId="6B67E112" w:rsidR="00A22606" w:rsidRPr="009E5559" w:rsidRDefault="00A22606" w:rsidP="009E5559">
      <w:pPr>
        <w:jc w:val="both"/>
        <w:rPr>
          <w:szCs w:val="22"/>
          <w:lang w:val="en-US"/>
        </w:rPr>
      </w:pPr>
      <w:r w:rsidRPr="009E5559">
        <w:rPr>
          <w:szCs w:val="22"/>
          <w:lang w:val="en-US"/>
        </w:rPr>
        <w:t>802.11be supports the following constrained multi-link operation:</w:t>
      </w:r>
    </w:p>
    <w:p w14:paraId="1E5D70C9" w14:textId="77777777" w:rsidR="00A22606" w:rsidRPr="009E5559" w:rsidRDefault="00A22606" w:rsidP="009E5559">
      <w:pPr>
        <w:pStyle w:val="ListParagraph"/>
        <w:numPr>
          <w:ilvl w:val="0"/>
          <w:numId w:val="42"/>
        </w:numPr>
        <w:ind w:leftChars="0"/>
        <w:contextualSpacing/>
        <w:jc w:val="both"/>
        <w:rPr>
          <w:szCs w:val="22"/>
          <w:lang w:val="en-US"/>
        </w:rPr>
      </w:pPr>
      <w:r w:rsidRPr="009E5559">
        <w:rPr>
          <w:szCs w:val="22"/>
          <w:lang w:val="en-US"/>
        </w:rPr>
        <w:t xml:space="preserve">When a STA in a non-STR MLD receives an RTS addressed to itself, if the NAV of the STA indicates idle but another STA in the same MLD is either a TXOP holder or a TXOP responder, the STA may not respond with a CTS frame. </w:t>
      </w:r>
    </w:p>
    <w:p w14:paraId="01BC813A" w14:textId="77777777" w:rsidR="00A22606" w:rsidRDefault="00A22606" w:rsidP="009E5559">
      <w:pPr>
        <w:jc w:val="both"/>
      </w:pPr>
      <w:r w:rsidRPr="009E5559">
        <w:t xml:space="preserve">[Motion 111, #SP0611-32, </w:t>
      </w:r>
      <w:sdt>
        <w:sdtPr>
          <w:rPr>
            <w:szCs w:val="22"/>
          </w:rPr>
          <w:id w:val="-909995659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19_1755r4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[13]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 xml:space="preserve"> and</w:t>
      </w:r>
      <w:r w:rsidRPr="009E5559">
        <w:t xml:space="preserve"> </w:t>
      </w:r>
      <w:sdt>
        <w:sdtPr>
          <w:id w:val="1703366610"/>
          <w:citation/>
        </w:sdtPr>
        <w:sdtEndPr/>
        <w:sdtContent>
          <w:r w:rsidRPr="009E5559">
            <w:fldChar w:fldCharType="begin"/>
          </w:r>
          <w:r w:rsidRPr="009E5559">
            <w:rPr>
              <w:lang w:val="en-US"/>
            </w:rPr>
            <w:instrText xml:space="preserve"> CITATION 19_1959r1 \l 1033 </w:instrText>
          </w:r>
          <w:r w:rsidRPr="009E5559">
            <w:fldChar w:fldCharType="separate"/>
          </w:r>
          <w:r w:rsidRPr="009E5559">
            <w:rPr>
              <w:noProof/>
              <w:lang w:val="en-US"/>
            </w:rPr>
            <w:t>[146]</w:t>
          </w:r>
          <w:r w:rsidRPr="009E5559">
            <w:fldChar w:fldCharType="end"/>
          </w:r>
        </w:sdtContent>
      </w:sdt>
      <w:r w:rsidRPr="009E5559">
        <w:t>]</w:t>
      </w:r>
    </w:p>
    <w:p w14:paraId="331C41A9" w14:textId="77777777" w:rsidR="00A22606" w:rsidRDefault="00A22606" w:rsidP="0018424E">
      <w:pPr>
        <w:jc w:val="both"/>
      </w:pPr>
    </w:p>
    <w:p w14:paraId="284837C7" w14:textId="206A7A49" w:rsidR="00A22606" w:rsidRDefault="00A22606" w:rsidP="0018424E">
      <w:pPr>
        <w:jc w:val="both"/>
      </w:pPr>
    </w:p>
    <w:p w14:paraId="2FE2183D" w14:textId="5C47B5E6" w:rsidR="00EB5188" w:rsidRDefault="00EB5188" w:rsidP="0018424E">
      <w:pPr>
        <w:jc w:val="both"/>
      </w:pPr>
      <w:r>
        <w:t>Note that while there is another document 11-20-1271 which addresses PPDU alignment, that document only addresses PPDU alignment as performed by an AP MLD. The alignment indicated in this document (i.e. 11-20-1395) address alignment by a non-AP MLD.</w:t>
      </w:r>
    </w:p>
    <w:p w14:paraId="0D769DF3" w14:textId="77777777" w:rsidR="005E768D" w:rsidRPr="004D2D75" w:rsidRDefault="005E768D" w:rsidP="00176480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</w:t>
      </w:r>
      <w:proofErr w:type="gramStart"/>
      <w:r w:rsidRPr="004F3AF6">
        <w:rPr>
          <w:b/>
          <w:bCs/>
          <w:i/>
          <w:iCs/>
          <w:lang w:eastAsia="ko-KR"/>
        </w:rPr>
        <w:t>like</w:t>
      </w:r>
      <w:proofErr w:type="gramEnd"/>
      <w:r w:rsidRPr="004F3AF6">
        <w:rPr>
          <w:b/>
          <w:bCs/>
          <w:i/>
          <w:iCs/>
          <w:lang w:eastAsia="ko-KR"/>
        </w:rPr>
        <w:t xml:space="preserve">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</w:t>
      </w:r>
      <w:proofErr w:type="gramStart"/>
      <w:r w:rsidRPr="004F3AF6">
        <w:rPr>
          <w:b/>
          <w:bCs/>
          <w:i/>
          <w:iCs/>
          <w:lang w:eastAsia="ko-KR"/>
        </w:rPr>
        <w:t>As a result</w:t>
      </w:r>
      <w:proofErr w:type="gramEnd"/>
      <w:r w:rsidRPr="004F3AF6">
        <w:rPr>
          <w:b/>
          <w:bCs/>
          <w:i/>
          <w:iCs/>
          <w:lang w:eastAsia="ko-KR"/>
        </w:rPr>
        <w:t xml:space="preserve">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574F6B4" w14:textId="77777777" w:rsidR="00A22606" w:rsidRDefault="00A22606" w:rsidP="00A22606">
      <w:pPr>
        <w:rPr>
          <w:b/>
          <w:u w:val="single"/>
          <w:lang w:val="en-US" w:eastAsia="ko-KR"/>
        </w:rPr>
      </w:pPr>
    </w:p>
    <w:p w14:paraId="59E02F73" w14:textId="32E3FCB4" w:rsidR="00A22606" w:rsidRDefault="00A22606" w:rsidP="00A22606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Add a</w:t>
      </w:r>
      <w:r w:rsidR="00E31885">
        <w:rPr>
          <w:b/>
          <w:bCs/>
          <w:i/>
          <w:iCs/>
          <w:w w:val="100"/>
          <w:highlight w:val="yellow"/>
        </w:rPr>
        <w:t xml:space="preserve"> new</w:t>
      </w:r>
      <w:r>
        <w:rPr>
          <w:b/>
          <w:bCs/>
          <w:i/>
          <w:iCs/>
          <w:w w:val="100"/>
          <w:highlight w:val="yellow"/>
        </w:rPr>
        <w:t xml:space="preserve"> definition in an appropriate location within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3.1 Definitions, as follows:</w:t>
      </w:r>
    </w:p>
    <w:p w14:paraId="2A2DC5D4" w14:textId="77777777" w:rsidR="00A22606" w:rsidRPr="00F5189F" w:rsidRDefault="00A22606" w:rsidP="00A22606">
      <w:pPr>
        <w:rPr>
          <w:b/>
          <w:u w:val="single"/>
          <w:lang w:val="en-US" w:eastAsia="ko-KR"/>
        </w:rPr>
      </w:pPr>
    </w:p>
    <w:p w14:paraId="31AEA661" w14:textId="77777777" w:rsidR="00A22606" w:rsidRDefault="00A22606" w:rsidP="00A22606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3.1 Definitions</w:t>
      </w:r>
    </w:p>
    <w:p w14:paraId="4A1F0E14" w14:textId="4D6CF10C" w:rsidR="003B373F" w:rsidRPr="000D0AC2" w:rsidRDefault="003B373F" w:rsidP="003B373F">
      <w:pPr>
        <w:pStyle w:val="T"/>
        <w:rPr>
          <w:b/>
          <w:bCs/>
          <w:i/>
          <w:iCs/>
          <w:w w:val="100"/>
        </w:rPr>
      </w:pPr>
      <w:r>
        <w:rPr>
          <w:b/>
          <w:bCs/>
          <w:i/>
          <w:iCs/>
          <w:w w:val="100"/>
        </w:rPr>
        <w:t>Insert the following definition maintaining alphabetical order</w:t>
      </w:r>
      <w:r w:rsidRPr="000D0AC2">
        <w:rPr>
          <w:b/>
          <w:bCs/>
          <w:i/>
          <w:iCs/>
          <w:w w:val="100"/>
        </w:rPr>
        <w:t>:</w:t>
      </w:r>
    </w:p>
    <w:p w14:paraId="2277C79A" w14:textId="28E78531" w:rsidR="000D0AC2" w:rsidRDefault="00A22606" w:rsidP="00A22606">
      <w:pPr>
        <w:pStyle w:val="T"/>
        <w:rPr>
          <w:rFonts w:eastAsiaTheme="minorEastAsia"/>
          <w:lang w:eastAsia="ko-KR"/>
        </w:rPr>
      </w:pPr>
      <w:r w:rsidRPr="00E31885">
        <w:rPr>
          <w:rFonts w:eastAsiaTheme="minorEastAsia"/>
          <w:b/>
          <w:lang w:eastAsia="ko-KR"/>
        </w:rPr>
        <w:t>Non-simultaneous transmit and receive (NSTR) link</w:t>
      </w:r>
      <w:r w:rsidR="00786861">
        <w:rPr>
          <w:rFonts w:eastAsiaTheme="minorEastAsia"/>
          <w:b/>
          <w:lang w:eastAsia="ko-KR"/>
        </w:rPr>
        <w:t xml:space="preserve"> </w:t>
      </w:r>
      <w:r w:rsidR="00686664">
        <w:rPr>
          <w:rFonts w:eastAsiaTheme="minorEastAsia"/>
          <w:b/>
          <w:lang w:eastAsia="ko-KR"/>
        </w:rPr>
        <w:t>pair</w:t>
      </w:r>
      <w:r>
        <w:rPr>
          <w:rFonts w:eastAsiaTheme="minorEastAsia"/>
          <w:lang w:eastAsia="ko-KR"/>
        </w:rPr>
        <w:t xml:space="preserve">: A </w:t>
      </w:r>
      <w:r w:rsidR="00686664">
        <w:rPr>
          <w:rFonts w:eastAsiaTheme="minorEastAsia"/>
          <w:lang w:eastAsia="ko-KR"/>
        </w:rPr>
        <w:t>pair</w:t>
      </w:r>
      <w:r w:rsidR="000D0AC2">
        <w:rPr>
          <w:rFonts w:eastAsiaTheme="minorEastAsia"/>
          <w:lang w:eastAsia="ko-KR"/>
        </w:rPr>
        <w:t xml:space="preserve"> of </w:t>
      </w:r>
      <w:r>
        <w:rPr>
          <w:rFonts w:eastAsiaTheme="minorEastAsia"/>
          <w:lang w:eastAsia="ko-KR"/>
        </w:rPr>
        <w:t>link</w:t>
      </w:r>
      <w:r w:rsidR="000D0AC2"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 xml:space="preserve"> </w:t>
      </w:r>
      <w:r w:rsidR="00D27CF2">
        <w:rPr>
          <w:rFonts w:eastAsiaTheme="minorEastAsia"/>
          <w:lang w:eastAsia="ko-KR"/>
        </w:rPr>
        <w:t xml:space="preserve">for which a </w:t>
      </w:r>
      <w:r w:rsidR="00312CCE">
        <w:rPr>
          <w:rFonts w:eastAsiaTheme="minorEastAsia"/>
          <w:lang w:eastAsia="ko-KR"/>
        </w:rPr>
        <w:t xml:space="preserve">STA of an MLD has indicated </w:t>
      </w:r>
      <w:proofErr w:type="gramStart"/>
      <w:r w:rsidR="00312CCE">
        <w:rPr>
          <w:rFonts w:eastAsiaTheme="minorEastAsia"/>
          <w:lang w:eastAsia="ko-KR"/>
        </w:rPr>
        <w:t>an</w:t>
      </w:r>
      <w:proofErr w:type="gramEnd"/>
      <w:r w:rsidR="00312CCE">
        <w:rPr>
          <w:rFonts w:eastAsiaTheme="minorEastAsia"/>
          <w:lang w:eastAsia="ko-KR"/>
        </w:rPr>
        <w:t xml:space="preserve"> non-simultaneous transmit and receive </w:t>
      </w:r>
      <w:r w:rsidR="00D27CF2">
        <w:rPr>
          <w:rFonts w:eastAsiaTheme="minorEastAsia"/>
          <w:lang w:eastAsia="ko-KR"/>
        </w:rPr>
        <w:t>relationship as defined in 33.x.y.3 (Non-simultaneous transmit and receive (NSTR) operation)</w:t>
      </w:r>
      <w:r w:rsidR="00CB482C">
        <w:rPr>
          <w:rFonts w:eastAsiaTheme="minorEastAsia"/>
          <w:lang w:eastAsia="ko-KR"/>
        </w:rPr>
        <w:t>.</w:t>
      </w:r>
      <w:r w:rsidR="000D40BF">
        <w:rPr>
          <w:rFonts w:eastAsiaTheme="minorEastAsia"/>
          <w:lang w:eastAsia="ko-KR"/>
        </w:rPr>
        <w:t xml:space="preserve"> </w:t>
      </w:r>
      <w:r w:rsidR="000D40BF" w:rsidRPr="006A47CB">
        <w:rPr>
          <w:rFonts w:eastAsiaTheme="minorEastAsia"/>
          <w:lang w:eastAsia="ko-KR"/>
        </w:rPr>
        <w:t xml:space="preserve">Each link of such a pair is a member of the </w:t>
      </w:r>
      <w:r w:rsidR="00691F78">
        <w:rPr>
          <w:rFonts w:eastAsiaTheme="minorEastAsia"/>
          <w:lang w:eastAsia="ko-KR"/>
        </w:rPr>
        <w:t xml:space="preserve">NSTR </w:t>
      </w:r>
      <w:r w:rsidR="000D40BF" w:rsidRPr="006A47CB">
        <w:rPr>
          <w:rFonts w:eastAsiaTheme="minorEastAsia"/>
          <w:lang w:eastAsia="ko-KR"/>
        </w:rPr>
        <w:t>link pair</w:t>
      </w:r>
      <w:r w:rsidR="000D40BF">
        <w:rPr>
          <w:rFonts w:eastAsiaTheme="minorEastAsia"/>
          <w:lang w:eastAsia="ko-KR"/>
        </w:rPr>
        <w:t>.</w:t>
      </w:r>
    </w:p>
    <w:p w14:paraId="31875ED3" w14:textId="7721B860" w:rsidR="00A22606" w:rsidRDefault="00A22606" w:rsidP="00A22606">
      <w:pPr>
        <w:rPr>
          <w:b/>
          <w:u w:val="single"/>
          <w:lang w:val="en-US" w:eastAsia="ko-KR"/>
        </w:rPr>
      </w:pPr>
    </w:p>
    <w:p w14:paraId="66863CE6" w14:textId="77777777" w:rsidR="00A22606" w:rsidRDefault="00A22606" w:rsidP="00A22606">
      <w:pPr>
        <w:rPr>
          <w:b/>
          <w:u w:val="single"/>
          <w:lang w:val="en-US" w:eastAsia="ko-KR"/>
        </w:rPr>
      </w:pPr>
    </w:p>
    <w:p w14:paraId="314D938E" w14:textId="4F5893D0" w:rsidR="00A22606" w:rsidRDefault="00A22606" w:rsidP="00A22606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 w:rsidR="00E31885">
        <w:rPr>
          <w:b/>
          <w:bCs/>
          <w:i/>
          <w:iCs/>
          <w:w w:val="100"/>
          <w:highlight w:val="yellow"/>
        </w:rPr>
        <w:t xml:space="preserve">Add </w:t>
      </w:r>
      <w:r>
        <w:rPr>
          <w:b/>
          <w:bCs/>
          <w:i/>
          <w:iCs/>
          <w:w w:val="100"/>
          <w:highlight w:val="yellow"/>
        </w:rPr>
        <w:t>new a</w:t>
      </w:r>
      <w:r w:rsidR="00E31885">
        <w:rPr>
          <w:b/>
          <w:bCs/>
          <w:i/>
          <w:iCs/>
          <w:w w:val="100"/>
          <w:highlight w:val="yellow"/>
        </w:rPr>
        <w:t>bbreviations</w:t>
      </w:r>
      <w:r>
        <w:rPr>
          <w:b/>
          <w:bCs/>
          <w:i/>
          <w:iCs/>
          <w:w w:val="100"/>
          <w:highlight w:val="yellow"/>
        </w:rPr>
        <w:t xml:space="preserve"> in an appropriate location within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3.4 Abbreviations and acronyms, as follows:</w:t>
      </w:r>
    </w:p>
    <w:p w14:paraId="08226C55" w14:textId="77777777" w:rsidR="00A22606" w:rsidRPr="00F5189F" w:rsidRDefault="00A22606" w:rsidP="00A22606">
      <w:pPr>
        <w:rPr>
          <w:b/>
          <w:u w:val="single"/>
          <w:lang w:val="en-US" w:eastAsia="ko-KR"/>
        </w:rPr>
      </w:pPr>
    </w:p>
    <w:p w14:paraId="2BA29FC5" w14:textId="2178A65B" w:rsidR="00A22606" w:rsidRDefault="00A22606" w:rsidP="00A22606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3.4 Abbreviations and acronyms</w:t>
      </w:r>
    </w:p>
    <w:p w14:paraId="45FC01A8" w14:textId="77777777" w:rsidR="003B373F" w:rsidRDefault="003B373F" w:rsidP="000D0AC2">
      <w:pPr>
        <w:pStyle w:val="T"/>
        <w:spacing w:before="0"/>
        <w:rPr>
          <w:rFonts w:ascii="TimesNewRomanPS-BoldItalicMT" w:hAnsi="TimesNewRomanPS-BoldItalicMT" w:cs="TimesNewRomanPS-BoldItalicMT"/>
          <w:b/>
          <w:bCs/>
          <w:i/>
          <w:iCs/>
          <w:lang w:eastAsia="ko-KR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lang w:eastAsia="ko-KR"/>
        </w:rPr>
        <w:t>Insert the following acronym definitions (maintaining alphabetical order):</w:t>
      </w:r>
    </w:p>
    <w:p w14:paraId="791666A0" w14:textId="77777777" w:rsidR="003B373F" w:rsidRPr="003B373F" w:rsidRDefault="003B373F" w:rsidP="000D0AC2">
      <w:pPr>
        <w:pStyle w:val="T"/>
        <w:spacing w:before="0"/>
        <w:rPr>
          <w:rFonts w:ascii="TimesNewRomanPS-BoldItalicMT" w:hAnsi="TimesNewRomanPS-BoldItalicMT" w:cs="TimesNewRomanPS-BoldItalicMT"/>
          <w:bCs/>
          <w:iCs/>
          <w:lang w:eastAsia="ko-KR"/>
        </w:rPr>
      </w:pPr>
    </w:p>
    <w:p w14:paraId="3F8AAED2" w14:textId="3E5FB7AE" w:rsidR="000D0AC2" w:rsidRDefault="000D0AC2" w:rsidP="000D0AC2">
      <w:pPr>
        <w:pStyle w:val="T"/>
        <w:spacing w:before="0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NSTR</w:t>
      </w:r>
      <w:r>
        <w:rPr>
          <w:rFonts w:eastAsiaTheme="minorEastAsia"/>
          <w:lang w:eastAsia="ko-KR"/>
        </w:rPr>
        <w:tab/>
      </w:r>
      <w:r>
        <w:rPr>
          <w:rFonts w:eastAsiaTheme="minorEastAsia"/>
          <w:lang w:eastAsia="ko-KR"/>
        </w:rPr>
        <w:tab/>
        <w:t xml:space="preserve">non-simultaneous transmit and receive </w:t>
      </w:r>
    </w:p>
    <w:p w14:paraId="7746710A" w14:textId="4D56BE89" w:rsidR="00A22606" w:rsidRDefault="00A22606" w:rsidP="00A22606">
      <w:pPr>
        <w:pStyle w:val="T"/>
        <w:rPr>
          <w:rFonts w:eastAsiaTheme="minorEastAsia"/>
          <w:lang w:eastAsia="ko-KR"/>
        </w:rPr>
      </w:pPr>
    </w:p>
    <w:p w14:paraId="622D4BB0" w14:textId="77777777" w:rsidR="000D0AC2" w:rsidRDefault="000D0AC2" w:rsidP="000D0AC2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 xml:space="preserve">Add the following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and editing instructions at an appropriate location within the </w:t>
      </w: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draft:</w:t>
      </w:r>
    </w:p>
    <w:p w14:paraId="7A5B5C10" w14:textId="23E9E5DE" w:rsidR="000D0AC2" w:rsidRPr="000D0AC2" w:rsidRDefault="000D0AC2" w:rsidP="00A22606">
      <w:pPr>
        <w:pStyle w:val="T"/>
        <w:rPr>
          <w:rFonts w:ascii="Arial" w:eastAsiaTheme="minorEastAsia" w:hAnsi="Arial" w:cs="Arial"/>
          <w:lang w:eastAsia="ko-KR"/>
        </w:rPr>
      </w:pPr>
      <w:r w:rsidRPr="000D0AC2">
        <w:rPr>
          <w:rFonts w:ascii="Arial" w:hAnsi="Arial" w:cs="Arial"/>
          <w:b/>
          <w:bCs/>
          <w:lang w:eastAsia="ko-KR"/>
        </w:rPr>
        <w:t>10.3.2.9 CTS and DMG CTS procedure</w:t>
      </w:r>
    </w:p>
    <w:p w14:paraId="7681ECC3" w14:textId="50EF0E2D" w:rsidR="000D0AC2" w:rsidRPr="000D0AC2" w:rsidRDefault="000D0AC2" w:rsidP="000D0AC2">
      <w:pPr>
        <w:pStyle w:val="T"/>
        <w:rPr>
          <w:b/>
          <w:bCs/>
          <w:i/>
          <w:iCs/>
          <w:w w:val="100"/>
        </w:rPr>
      </w:pPr>
      <w:r w:rsidRPr="000D0AC2">
        <w:rPr>
          <w:b/>
          <w:bCs/>
          <w:i/>
          <w:iCs/>
          <w:w w:val="100"/>
        </w:rPr>
        <w:t>Change the text as shown:</w:t>
      </w:r>
    </w:p>
    <w:p w14:paraId="3D364A6D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1B1DD0D" w14:textId="77777777" w:rsidR="00DA621F" w:rsidRDefault="000D0AC2" w:rsidP="001919AF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A STA that receives an RTS frame addressed to it considers the NAV </w:t>
      </w:r>
      <w:ins w:id="1" w:author="Matthew Fischer" w:date="2020-09-02T14:33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and NSTR </w:t>
        </w:r>
      </w:ins>
      <w:ins w:id="2" w:author="Matthew Fischer" w:date="2020-09-03T10:10:00Z">
        <w:r w:rsidR="00786861">
          <w:rPr>
            <w:rFonts w:eastAsia="TimesNewRomanPSMT"/>
            <w:color w:val="000000"/>
            <w:sz w:val="20"/>
            <w:lang w:val="en-US" w:eastAsia="ko-KR"/>
          </w:rPr>
          <w:t>limits</w:t>
        </w:r>
      </w:ins>
      <w:ins w:id="3" w:author="Matthew Fischer" w:date="2020-09-02T14:33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>in determining whether to respond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with CTS, unless the NAV was set by a frame originating from the STA sending the RTS frame (see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10.23.2.2 (EDCA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backoff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procedure)). In this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subclause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for a non-S1G STA, “NAV indicates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idle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>”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means that the NAV count is 0 or that the NAV count is nonzero but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nonbandwidth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signaling TA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obtained from the TA field of the RTS frame matches the saved TXOP holder address. In an S1G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STA, “NAV indicates idle” means that both NAV and RID counters are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0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or that either NAV or RID counter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i</w:t>
      </w:r>
      <w:r w:rsidRPr="000D0AC2">
        <w:rPr>
          <w:rFonts w:eastAsia="TimesNewRomanPSMT"/>
          <w:color w:val="000000"/>
          <w:sz w:val="20"/>
          <w:lang w:val="en-US" w:eastAsia="ko-KR"/>
        </w:rPr>
        <w:t>s nonzero but the TA field of the RTS frame matches the saved TXOP holder address.</w:t>
      </w:r>
    </w:p>
    <w:p w14:paraId="094453D0" w14:textId="77777777" w:rsidR="00DA621F" w:rsidRDefault="00DA621F" w:rsidP="001919AF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88B7B31" w14:textId="77777777" w:rsidR="00DA621F" w:rsidRDefault="001919AF" w:rsidP="001919AF">
      <w:pPr>
        <w:autoSpaceDE w:val="0"/>
        <w:autoSpaceDN w:val="0"/>
        <w:adjustRightInd w:val="0"/>
        <w:rPr>
          <w:ins w:id="4" w:author="Matthew Fischer" w:date="2020-09-14T18:04:00Z"/>
          <w:rFonts w:eastAsia="TimesNewRomanPSMT"/>
          <w:color w:val="000000"/>
          <w:sz w:val="20"/>
          <w:lang w:val="en-US" w:eastAsia="ko-KR"/>
        </w:rPr>
      </w:pPr>
      <w:ins w:id="5" w:author="Matthew Fischer" w:date="2020-09-10T19:15:00Z">
        <w:r>
          <w:rPr>
            <w:rFonts w:eastAsia="TimesNewRomanPSMT"/>
            <w:color w:val="000000"/>
            <w:sz w:val="20"/>
            <w:lang w:val="en-US" w:eastAsia="ko-KR"/>
          </w:rPr>
          <w:t xml:space="preserve">In this </w:t>
        </w:r>
        <w:proofErr w:type="spellStart"/>
        <w:r>
          <w:rPr>
            <w:rFonts w:eastAsia="TimesNewRomanPSMT"/>
            <w:color w:val="000000"/>
            <w:sz w:val="20"/>
            <w:lang w:val="en-US" w:eastAsia="ko-KR"/>
          </w:rPr>
          <w:t>subclause</w:t>
        </w:r>
        <w:proofErr w:type="spellEnd"/>
        <w:r>
          <w:rPr>
            <w:rFonts w:eastAsia="TimesNewRomanPSMT"/>
            <w:color w:val="000000"/>
            <w:sz w:val="20"/>
            <w:lang w:val="en-US" w:eastAsia="ko-KR"/>
          </w:rPr>
          <w:t xml:space="preserve">, a STA is NSTR limited if </w:t>
        </w:r>
      </w:ins>
      <w:ins w:id="6" w:author="Matthew Fischer" w:date="2020-09-14T18:04:00Z">
        <w:r w:rsidR="00DA621F">
          <w:rPr>
            <w:rFonts w:eastAsia="TimesNewRomanPSMT"/>
            <w:color w:val="000000"/>
            <w:sz w:val="20"/>
            <w:lang w:val="en-US" w:eastAsia="ko-KR"/>
          </w:rPr>
          <w:t>all of the following conditions are true:</w:t>
        </w:r>
      </w:ins>
    </w:p>
    <w:p w14:paraId="03CFC1D4" w14:textId="0F9A8E2A" w:rsidR="00DA621F" w:rsidRDefault="001919AF" w:rsidP="00DA621F">
      <w:pPr>
        <w:pStyle w:val="ListParagraph"/>
        <w:numPr>
          <w:ilvl w:val="0"/>
          <w:numId w:val="45"/>
        </w:numPr>
        <w:autoSpaceDE w:val="0"/>
        <w:autoSpaceDN w:val="0"/>
        <w:adjustRightInd w:val="0"/>
        <w:ind w:leftChars="0"/>
        <w:rPr>
          <w:ins w:id="7" w:author="Matthew Fischer" w:date="2020-09-14T18:04:00Z"/>
          <w:rFonts w:eastAsia="TimesNewRomanPSMT"/>
          <w:color w:val="000000"/>
          <w:sz w:val="20"/>
          <w:lang w:val="en-US" w:eastAsia="ko-KR"/>
        </w:rPr>
      </w:pPr>
      <w:ins w:id="8" w:author="Matthew Fischer" w:date="2020-09-10T19:15:00Z">
        <w:r w:rsidRPr="00DA621F">
          <w:rPr>
            <w:rFonts w:eastAsia="TimesNewRomanPSMT"/>
            <w:color w:val="000000"/>
            <w:sz w:val="20"/>
            <w:lang w:val="en-US" w:eastAsia="ko-KR"/>
          </w:rPr>
          <w:t>the STA is affiliated with an MLD</w:t>
        </w:r>
      </w:ins>
      <w:ins w:id="9" w:author="Matthew Fischer" w:date="2020-09-16T14:12:00Z">
        <w:r w:rsidR="00CB482C">
          <w:rPr>
            <w:rFonts w:eastAsia="TimesNewRomanPSMT"/>
            <w:color w:val="000000"/>
            <w:sz w:val="20"/>
            <w:lang w:val="en-US" w:eastAsia="ko-KR"/>
          </w:rPr>
          <w:t xml:space="preserve"> that has </w:t>
        </w:r>
      </w:ins>
      <w:ins w:id="10" w:author="Matthew Fischer" w:date="2020-09-21T12:05:00Z">
        <w:r w:rsidR="000C1A01">
          <w:rPr>
            <w:rFonts w:eastAsia="TimesNewRomanPSMT"/>
            <w:color w:val="000000"/>
            <w:sz w:val="20"/>
            <w:lang w:val="en-US" w:eastAsia="ko-KR"/>
          </w:rPr>
          <w:t xml:space="preserve">at least one </w:t>
        </w:r>
      </w:ins>
      <w:ins w:id="11" w:author="Matthew Fischer" w:date="2020-09-16T14:12:00Z">
        <w:r w:rsidR="00CB482C">
          <w:rPr>
            <w:rFonts w:eastAsia="TimesNewRomanPSMT"/>
            <w:color w:val="000000"/>
            <w:sz w:val="20"/>
            <w:lang w:val="en-US" w:eastAsia="ko-KR"/>
          </w:rPr>
          <w:t>NSTR link pair</w:t>
        </w:r>
      </w:ins>
    </w:p>
    <w:p w14:paraId="49A17282" w14:textId="6A202141" w:rsidR="00DA621F" w:rsidRDefault="00DA621F" w:rsidP="00DA621F">
      <w:pPr>
        <w:pStyle w:val="ListParagraph"/>
        <w:numPr>
          <w:ilvl w:val="0"/>
          <w:numId w:val="45"/>
        </w:numPr>
        <w:autoSpaceDE w:val="0"/>
        <w:autoSpaceDN w:val="0"/>
        <w:adjustRightInd w:val="0"/>
        <w:ind w:leftChars="0"/>
        <w:rPr>
          <w:ins w:id="12" w:author="Matthew Fischer" w:date="2020-09-14T18:04:00Z"/>
          <w:rFonts w:eastAsia="TimesNewRomanPSMT"/>
          <w:color w:val="000000"/>
          <w:sz w:val="20"/>
          <w:lang w:val="en-US" w:eastAsia="ko-KR"/>
        </w:rPr>
      </w:pPr>
      <w:ins w:id="13" w:author="Matthew Fischer" w:date="2020-09-14T18:04:00Z">
        <w:r>
          <w:rPr>
            <w:rFonts w:eastAsia="TimesNewRomanPSMT"/>
            <w:color w:val="000000"/>
            <w:sz w:val="20"/>
            <w:lang w:val="en-US" w:eastAsia="ko-KR"/>
          </w:rPr>
          <w:t xml:space="preserve">the STA </w:t>
        </w:r>
      </w:ins>
      <w:ins w:id="14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 xml:space="preserve">has received the RTS on a link that is a member of one or more </w:t>
        </w:r>
      </w:ins>
      <w:ins w:id="15" w:author="Matthew Fischer" w:date="2020-09-14T17:38:00Z">
        <w:r>
          <w:rPr>
            <w:rFonts w:eastAsia="TimesNewRomanPSMT"/>
            <w:color w:val="000000"/>
            <w:sz w:val="20"/>
            <w:lang w:val="en-US" w:eastAsia="ko-KR"/>
          </w:rPr>
          <w:t xml:space="preserve">of </w:t>
        </w:r>
      </w:ins>
      <w:ins w:id="16" w:author="Matthew Fischer" w:date="2020-09-14T18:06:00Z">
        <w:r>
          <w:rPr>
            <w:rFonts w:eastAsia="TimesNewRomanPSMT"/>
            <w:color w:val="000000"/>
            <w:sz w:val="20"/>
            <w:lang w:val="en-US" w:eastAsia="ko-KR"/>
          </w:rPr>
          <w:t>the MLD’s</w:t>
        </w:r>
      </w:ins>
      <w:ins w:id="17" w:author="Matthew Fischer" w:date="2020-09-14T17:38:00Z">
        <w:r w:rsidR="00B21F92" w:rsidRPr="00DA621F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ins w:id="18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>NSTR link pairs</w:t>
        </w:r>
      </w:ins>
    </w:p>
    <w:p w14:paraId="17607A61" w14:textId="1E277130" w:rsidR="00DA621F" w:rsidRDefault="00DA621F" w:rsidP="00DA621F">
      <w:pPr>
        <w:pStyle w:val="ListParagraph"/>
        <w:numPr>
          <w:ilvl w:val="0"/>
          <w:numId w:val="45"/>
        </w:numPr>
        <w:autoSpaceDE w:val="0"/>
        <w:autoSpaceDN w:val="0"/>
        <w:adjustRightInd w:val="0"/>
        <w:ind w:leftChars="0"/>
        <w:rPr>
          <w:ins w:id="19" w:author="Matthew Fischer" w:date="2020-09-14T18:05:00Z"/>
          <w:rFonts w:eastAsia="TimesNewRomanPSMT"/>
          <w:color w:val="000000"/>
          <w:sz w:val="20"/>
          <w:lang w:val="en-US" w:eastAsia="ko-KR"/>
        </w:rPr>
      </w:pPr>
      <w:ins w:id="20" w:author="Matthew Fischer" w:date="2020-09-14T18:07:00Z">
        <w:r>
          <w:rPr>
            <w:rFonts w:eastAsia="TimesNewRomanPSMT"/>
            <w:color w:val="000000"/>
            <w:sz w:val="20"/>
            <w:lang w:val="en-US" w:eastAsia="ko-KR"/>
          </w:rPr>
          <w:t>a</w:t>
        </w:r>
      </w:ins>
      <w:ins w:id="21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 xml:space="preserve"> STA</w:t>
        </w:r>
      </w:ins>
      <w:ins w:id="22" w:author="Matthew Fischer" w:date="2020-09-14T18:08:00Z">
        <w:r>
          <w:rPr>
            <w:rFonts w:eastAsia="TimesNewRomanPSMT"/>
            <w:color w:val="000000"/>
            <w:sz w:val="20"/>
            <w:lang w:val="en-US" w:eastAsia="ko-KR"/>
          </w:rPr>
          <w:t xml:space="preserve"> of the MLD is a TXOP holder or TXOP responder</w:t>
        </w:r>
      </w:ins>
      <w:ins w:id="23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 xml:space="preserve"> on one of the other links</w:t>
        </w:r>
      </w:ins>
      <w:ins w:id="24" w:author="Matthew Fischer" w:date="2020-09-16T14:24:00Z">
        <w:r w:rsidR="00C472AB">
          <w:rPr>
            <w:rFonts w:eastAsia="TimesNewRomanPSMT"/>
            <w:color w:val="000000"/>
            <w:sz w:val="20"/>
            <w:lang w:val="en-US" w:eastAsia="ko-KR"/>
          </w:rPr>
          <w:t xml:space="preserve"> that is a member of</w:t>
        </w:r>
      </w:ins>
      <w:ins w:id="25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ins w:id="26" w:author="Matthew Fischer" w:date="2020-09-14T18:07:00Z">
        <w:r>
          <w:rPr>
            <w:rFonts w:eastAsia="TimesNewRomanPSMT"/>
            <w:color w:val="000000"/>
            <w:sz w:val="20"/>
            <w:lang w:val="en-US" w:eastAsia="ko-KR"/>
          </w:rPr>
          <w:t xml:space="preserve">at least </w:t>
        </w:r>
      </w:ins>
      <w:ins w:id="27" w:author="Matthew Fischer" w:date="2020-09-14T18:05:00Z">
        <w:r>
          <w:rPr>
            <w:rFonts w:eastAsia="TimesNewRomanPSMT"/>
            <w:color w:val="000000"/>
            <w:sz w:val="20"/>
            <w:lang w:val="en-US" w:eastAsia="ko-KR"/>
          </w:rPr>
          <w:t xml:space="preserve">one of the </w:t>
        </w:r>
      </w:ins>
      <w:ins w:id="28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>NSTR link pairs</w:t>
        </w:r>
      </w:ins>
      <w:ins w:id="29" w:author="Matthew Fischer" w:date="2020-09-14T18:02:00Z">
        <w:r w:rsidRPr="00DA621F">
          <w:rPr>
            <w:rFonts w:eastAsia="TimesNewRomanPSMT"/>
            <w:color w:val="000000"/>
            <w:sz w:val="20"/>
            <w:lang w:val="en-US" w:eastAsia="ko-KR"/>
          </w:rPr>
          <w:t xml:space="preserve"> of which the link </w:t>
        </w:r>
      </w:ins>
      <w:ins w:id="30" w:author="Matthew Fischer" w:date="2020-09-21T11:55:00Z">
        <w:r w:rsidR="000C1A01">
          <w:rPr>
            <w:rFonts w:eastAsia="TimesNewRomanPSMT"/>
            <w:color w:val="000000"/>
            <w:sz w:val="20"/>
            <w:lang w:val="en-US" w:eastAsia="ko-KR"/>
          </w:rPr>
          <w:t xml:space="preserve">on which the RTS was received </w:t>
        </w:r>
      </w:ins>
      <w:ins w:id="31" w:author="Matthew Fischer" w:date="2020-09-14T18:02:00Z">
        <w:r w:rsidRPr="00DA621F">
          <w:rPr>
            <w:rFonts w:eastAsia="TimesNewRomanPSMT"/>
            <w:color w:val="000000"/>
            <w:sz w:val="20"/>
            <w:lang w:val="en-US" w:eastAsia="ko-KR"/>
          </w:rPr>
          <w:t>is a member</w:t>
        </w:r>
      </w:ins>
    </w:p>
    <w:p w14:paraId="39E6D705" w14:textId="77777777" w:rsidR="00DA621F" w:rsidRDefault="00DA621F" w:rsidP="00DA621F">
      <w:pPr>
        <w:pStyle w:val="ListParagraph"/>
        <w:autoSpaceDE w:val="0"/>
        <w:autoSpaceDN w:val="0"/>
        <w:adjustRightInd w:val="0"/>
        <w:ind w:leftChars="0" w:left="720"/>
        <w:rPr>
          <w:ins w:id="32" w:author="Matthew Fischer" w:date="2020-09-14T18:05:00Z"/>
          <w:rFonts w:eastAsia="TimesNewRomanPSMT"/>
          <w:color w:val="000000"/>
          <w:sz w:val="20"/>
          <w:lang w:val="en-US" w:eastAsia="ko-KR"/>
        </w:rPr>
      </w:pPr>
    </w:p>
    <w:p w14:paraId="0F1D0BFF" w14:textId="13FF96B4" w:rsidR="001919AF" w:rsidRPr="00DA621F" w:rsidRDefault="00DA621F" w:rsidP="00DA621F">
      <w:pPr>
        <w:autoSpaceDE w:val="0"/>
        <w:autoSpaceDN w:val="0"/>
        <w:adjustRightInd w:val="0"/>
        <w:rPr>
          <w:ins w:id="33" w:author="Matthew Fischer" w:date="2020-09-10T19:15:00Z"/>
          <w:rFonts w:eastAsia="TimesNewRomanPSMT"/>
          <w:color w:val="000000"/>
          <w:sz w:val="20"/>
          <w:lang w:val="en-US" w:eastAsia="ko-KR"/>
        </w:rPr>
      </w:pPr>
      <w:ins w:id="34" w:author="Matthew Fischer" w:date="2020-09-14T18:06:00Z">
        <w:r>
          <w:rPr>
            <w:rFonts w:eastAsia="TimesNewRomanPSMT"/>
            <w:color w:val="000000"/>
            <w:sz w:val="20"/>
            <w:lang w:val="en-US" w:eastAsia="ko-KR"/>
          </w:rPr>
          <w:t xml:space="preserve">If at least one of the above conditions </w:t>
        </w:r>
      </w:ins>
      <w:ins w:id="35" w:author="Matthew Fischer" w:date="2020-09-14T18:13:00Z">
        <w:r w:rsidR="00622B14">
          <w:rPr>
            <w:rFonts w:eastAsia="TimesNewRomanPSMT"/>
            <w:color w:val="000000"/>
            <w:sz w:val="20"/>
            <w:lang w:val="en-US" w:eastAsia="ko-KR"/>
          </w:rPr>
          <w:t>is</w:t>
        </w:r>
      </w:ins>
      <w:ins w:id="36" w:author="Matthew Fischer" w:date="2020-09-14T18:06:00Z">
        <w:r>
          <w:rPr>
            <w:rFonts w:eastAsia="TimesNewRomanPSMT"/>
            <w:color w:val="000000"/>
            <w:sz w:val="20"/>
            <w:lang w:val="en-US" w:eastAsia="ko-KR"/>
          </w:rPr>
          <w:t xml:space="preserve"> not t</w:t>
        </w:r>
      </w:ins>
      <w:ins w:id="37" w:author="Matthew Fischer" w:date="2020-09-21T07:51:00Z">
        <w:r w:rsidR="00CF3849">
          <w:rPr>
            <w:rFonts w:eastAsia="TimesNewRomanPSMT"/>
            <w:color w:val="000000"/>
            <w:sz w:val="20"/>
            <w:lang w:val="en-US" w:eastAsia="ko-KR"/>
          </w:rPr>
          <w:t>r</w:t>
        </w:r>
      </w:ins>
      <w:ins w:id="38" w:author="Matthew Fischer" w:date="2020-09-14T18:06:00Z">
        <w:r>
          <w:rPr>
            <w:rFonts w:eastAsia="TimesNewRomanPSMT"/>
            <w:color w:val="000000"/>
            <w:sz w:val="20"/>
            <w:lang w:val="en-US" w:eastAsia="ko-KR"/>
          </w:rPr>
          <w:t xml:space="preserve">ue, then </w:t>
        </w:r>
      </w:ins>
      <w:ins w:id="39" w:author="Matthew Fischer" w:date="2020-09-10T19:15:00Z">
        <w:r w:rsidR="001919AF" w:rsidRPr="00DA621F">
          <w:rPr>
            <w:rFonts w:eastAsia="TimesNewRomanPSMT"/>
            <w:color w:val="000000"/>
            <w:sz w:val="20"/>
            <w:lang w:val="en-US" w:eastAsia="ko-KR"/>
          </w:rPr>
          <w:t>the STA is not NSTR limited.</w:t>
        </w:r>
      </w:ins>
    </w:p>
    <w:p w14:paraId="7AF6DD54" w14:textId="77777777" w:rsidR="001919AF" w:rsidRDefault="001919AF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CEA0F6C" w14:textId="77777777" w:rsidR="000D40BF" w:rsidRDefault="000D40BF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5A75C9C" w14:textId="6A2C835E" w:rsidR="000D0AC2" w:rsidRDefault="000D0AC2" w:rsidP="00632D7C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 xml:space="preserve">A VHT STA that </w:t>
      </w:r>
      <w:proofErr w:type="gramStart"/>
      <w:r w:rsidRPr="000D0AC2">
        <w:rPr>
          <w:rFonts w:eastAsia="TimesNewRomanPSMT"/>
          <w:sz w:val="20"/>
          <w:lang w:val="en-US" w:eastAsia="ko-KR"/>
        </w:rPr>
        <w:t>is addressed</w:t>
      </w:r>
      <w:proofErr w:type="gramEnd"/>
      <w:r w:rsidRPr="000D0AC2">
        <w:rPr>
          <w:rFonts w:eastAsia="TimesNewRomanPSMT"/>
          <w:sz w:val="20"/>
          <w:lang w:val="en-US" w:eastAsia="ko-KR"/>
        </w:rPr>
        <w:t xml:space="preserve"> by an RTS frame in a non-HT or non-HT duplicate PPDU that has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bandwidth signaling TA and that has the RXVECTOR parameter DYN_BANDWIDTH_IN_NON_HT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equal to Static behaves as follows:</w:t>
      </w:r>
    </w:p>
    <w:p w14:paraId="29B44B88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75DEA461" w14:textId="50EA104E" w:rsidR="000D0AC2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proofErr w:type="gramStart"/>
      <w:r w:rsidRPr="000D0AC2">
        <w:rPr>
          <w:rFonts w:eastAsia="TimesNewRomanPSMT"/>
          <w:sz w:val="20"/>
          <w:lang w:val="en-US" w:eastAsia="ko-KR"/>
        </w:rPr>
        <w:lastRenderedPageBreak/>
        <w:t>— If the NAV indicates idle</w:t>
      </w:r>
      <w:ins w:id="40" w:author="Matthew Fischer" w:date="2020-09-02T14:44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41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sz w:val="20"/>
          <w:lang w:val="en-US" w:eastAsia="ko-KR"/>
        </w:rPr>
        <w:t xml:space="preserve"> and CCA has been idle for all secondary channels (secondary 20 MHz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channel, secondary 40 MHz channel, and secondary 80 MHz channel) in the channel width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indicated by the RTS frame’s RXVECTOR parameter CH_BANDWIDTH_IN_NON_HT for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PIFS prior to the start of the RTS frame, then the STA shall respond with a CTS frame carried in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non-HT or non-HT duplicate PPDU after a SIFS.</w:t>
      </w:r>
      <w:proofErr w:type="gramEnd"/>
      <w:r w:rsidRPr="000D0AC2">
        <w:rPr>
          <w:rFonts w:eastAsia="TimesNewRomanPSMT"/>
          <w:sz w:val="20"/>
          <w:lang w:val="en-US" w:eastAsia="ko-KR"/>
        </w:rPr>
        <w:t xml:space="preserve"> The CTS frame’s TXVECTOR parameters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CH_BANDWIDTH and CH_BANDWIDTH_IN_NON_HT shall be set to the same value as the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RTS frame’s RXVECTOR parameter CH_BANDWIDTH_IN_NON_HT.</w:t>
      </w:r>
    </w:p>
    <w:p w14:paraId="3E80523C" w14:textId="77777777" w:rsidR="00C01D49" w:rsidRDefault="00C01D49" w:rsidP="000D0AC2">
      <w:pPr>
        <w:autoSpaceDE w:val="0"/>
        <w:autoSpaceDN w:val="0"/>
        <w:adjustRightInd w:val="0"/>
        <w:rPr>
          <w:ins w:id="42" w:author="Matthew Fischer" w:date="2020-09-03T10:49:00Z"/>
          <w:rFonts w:eastAsia="TimesNewRomanPSMT"/>
          <w:sz w:val="20"/>
          <w:lang w:val="en-US" w:eastAsia="ko-KR"/>
        </w:rPr>
      </w:pPr>
    </w:p>
    <w:p w14:paraId="3D979707" w14:textId="5F59F992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rFonts w:eastAsia="TimesNewRomanPSMT"/>
          <w:sz w:val="20"/>
          <w:lang w:val="en-US" w:eastAsia="ko-KR"/>
        </w:rPr>
      </w:pPr>
      <w:ins w:id="43" w:author="Matthew Fischer" w:date="2020-09-03T10:49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44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 xml:space="preserve">conditions in the previous paragraph </w:t>
        </w:r>
        <w:proofErr w:type="gramStart"/>
        <w:r w:rsidR="00A33831">
          <w:rPr>
            <w:rFonts w:eastAsia="TimesNewRomanPSMT"/>
            <w:sz w:val="20"/>
            <w:lang w:val="en-US" w:eastAsia="ko-KR"/>
          </w:rPr>
          <w:t>are met</w:t>
        </w:r>
      </w:ins>
      <w:proofErr w:type="gramEnd"/>
      <w:ins w:id="45" w:author="Matthew Fischer" w:date="2020-09-03T10:49:00Z">
        <w:r>
          <w:rPr>
            <w:rFonts w:eastAsia="TimesNewRomanPSMT"/>
            <w:sz w:val="20"/>
            <w:lang w:val="en-US" w:eastAsia="ko-KR"/>
          </w:rPr>
          <w:t xml:space="preserve">, </w:t>
        </w:r>
      </w:ins>
      <w:ins w:id="46" w:author="Matthew Fischer" w:date="2020-09-08T18:17:00Z">
        <w:r w:rsidR="00AC63B2">
          <w:rPr>
            <w:rFonts w:eastAsia="TimesNewRomanPSMT"/>
            <w:sz w:val="20"/>
            <w:lang w:val="en-US" w:eastAsia="ko-KR"/>
          </w:rPr>
          <w:t>except for the condition ‘the STA is not NSTR limited’</w:t>
        </w:r>
      </w:ins>
      <w:ins w:id="47" w:author="Matthew Fischer" w:date="2020-09-03T10:49:00Z">
        <w:r>
          <w:rPr>
            <w:rFonts w:eastAsia="TimesNewRomanPSMT"/>
            <w:sz w:val="20"/>
            <w:lang w:val="en-US" w:eastAsia="ko-KR"/>
          </w:rPr>
          <w:t xml:space="preserve">, then the STA may respond </w:t>
        </w:r>
      </w:ins>
      <w:ins w:id="48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49" w:author="Matthew Fischer" w:date="2020-09-03T10:49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326633D6" w14:textId="77777777" w:rsidR="00C01D49" w:rsidRDefault="00C01D49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3C9C9232" w14:textId="5A8B7076" w:rsidR="00632D7C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— Otherwise, the STA shall not respond with a CTS frame.</w:t>
      </w:r>
    </w:p>
    <w:p w14:paraId="4765B0A0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3E08F8E7" w14:textId="2E86A821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 xml:space="preserve">A VHT STA that </w:t>
      </w:r>
      <w:proofErr w:type="gramStart"/>
      <w:r w:rsidRPr="000D0AC2">
        <w:rPr>
          <w:rFonts w:eastAsia="TimesNewRomanPSMT"/>
          <w:sz w:val="20"/>
          <w:lang w:val="en-US" w:eastAsia="ko-KR"/>
        </w:rPr>
        <w:t>is addressed</w:t>
      </w:r>
      <w:proofErr w:type="gramEnd"/>
      <w:r w:rsidRPr="000D0AC2">
        <w:rPr>
          <w:rFonts w:eastAsia="TimesNewRomanPSMT"/>
          <w:sz w:val="20"/>
          <w:lang w:val="en-US" w:eastAsia="ko-KR"/>
        </w:rPr>
        <w:t xml:space="preserve"> by an RTS frame in a non-HT or non-HT duplicate PPDU that has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bandwidth signaling TA and that has the RXVECTOR parameter DYN_BANDWIDTH_IN_NON_HT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equal to Dynamic behaves as follows:</w:t>
      </w:r>
    </w:p>
    <w:p w14:paraId="7BA7077D" w14:textId="467C9935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— If the NAV indicates idle</w:t>
      </w:r>
      <w:ins w:id="50" w:author="Matthew Fischer" w:date="2020-09-02T14:45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51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sz w:val="20"/>
          <w:lang w:val="en-US" w:eastAsia="ko-KR"/>
        </w:rPr>
        <w:t xml:space="preserve">, </w:t>
      </w:r>
      <w:proofErr w:type="gramStart"/>
      <w:r w:rsidRPr="000D0AC2">
        <w:rPr>
          <w:rFonts w:eastAsia="TimesNewRomanPSMT"/>
          <w:sz w:val="20"/>
          <w:lang w:val="en-US" w:eastAsia="ko-KR"/>
        </w:rPr>
        <w:t>then</w:t>
      </w:r>
      <w:proofErr w:type="gramEnd"/>
      <w:r w:rsidRPr="000D0AC2">
        <w:rPr>
          <w:rFonts w:eastAsia="TimesNewRomanPSMT"/>
          <w:sz w:val="20"/>
          <w:lang w:val="en-US" w:eastAsia="ko-KR"/>
        </w:rPr>
        <w:t xml:space="preserve"> the STA shall respond with a CTS frame in a non-HT or non-HT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 xml:space="preserve">duplicate PPDU after a SIFS. </w:t>
      </w:r>
      <w:proofErr w:type="gramStart"/>
      <w:r w:rsidRPr="000D0AC2">
        <w:rPr>
          <w:rFonts w:eastAsia="TimesNewRomanPSMT"/>
          <w:sz w:val="20"/>
          <w:lang w:val="en-US" w:eastAsia="ko-KR"/>
        </w:rPr>
        <w:t>The CTS frame’s TXVECTOR parameters CH_BANDWIDTH and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CH_BANDWIDTH_IN_NON_HT shall be set to any channel width for which CCA on all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secondary channels has been idle for a PIFS prior to the start of the RTS frame and that is less than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 or equal to the channel width indicated in the RTS frame’s RXVECTOR parameter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CH_BANDWIDTH_IN_NON_HT.</w:t>
      </w:r>
      <w:proofErr w:type="gramEnd"/>
    </w:p>
    <w:p w14:paraId="350E639E" w14:textId="77777777" w:rsidR="00C01D49" w:rsidRDefault="00C01D49" w:rsidP="000D0AC2">
      <w:pPr>
        <w:autoSpaceDE w:val="0"/>
        <w:autoSpaceDN w:val="0"/>
        <w:adjustRightInd w:val="0"/>
        <w:rPr>
          <w:ins w:id="52" w:author="Matthew Fischer" w:date="2020-09-03T10:50:00Z"/>
          <w:rFonts w:eastAsia="TimesNewRomanPSMT"/>
          <w:color w:val="000000"/>
          <w:sz w:val="20"/>
          <w:lang w:val="en-US" w:eastAsia="ko-KR"/>
        </w:rPr>
      </w:pPr>
    </w:p>
    <w:p w14:paraId="7777FF73" w14:textId="304917C1" w:rsid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rFonts w:eastAsia="TimesNewRomanPSMT"/>
          <w:sz w:val="20"/>
          <w:lang w:val="en-US" w:eastAsia="ko-KR"/>
        </w:rPr>
      </w:pPr>
      <w:ins w:id="53" w:author="Matthew Fischer" w:date="2020-09-03T10:50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54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 xml:space="preserve">conditions in the previous paragraph </w:t>
        </w:r>
        <w:proofErr w:type="gramStart"/>
        <w:r w:rsidR="00A33831">
          <w:rPr>
            <w:rFonts w:eastAsia="TimesNewRomanPSMT"/>
            <w:sz w:val="20"/>
            <w:lang w:val="en-US" w:eastAsia="ko-KR"/>
          </w:rPr>
          <w:t>are met</w:t>
        </w:r>
      </w:ins>
      <w:proofErr w:type="gramEnd"/>
      <w:ins w:id="55" w:author="Matthew Fischer" w:date="2020-09-03T10:50:00Z">
        <w:r>
          <w:rPr>
            <w:rFonts w:eastAsia="TimesNewRomanPSMT"/>
            <w:sz w:val="20"/>
            <w:lang w:val="en-US" w:eastAsia="ko-KR"/>
          </w:rPr>
          <w:t xml:space="preserve">, </w:t>
        </w:r>
      </w:ins>
      <w:ins w:id="56" w:author="Matthew Fischer" w:date="2020-09-08T18:17:00Z">
        <w:r w:rsidR="00AC63B2">
          <w:rPr>
            <w:rFonts w:eastAsia="TimesNewRomanPSMT"/>
            <w:sz w:val="20"/>
            <w:lang w:val="en-US" w:eastAsia="ko-KR"/>
          </w:rPr>
          <w:t>except for the condition ‘the STA is not NSTR limited’</w:t>
        </w:r>
      </w:ins>
      <w:ins w:id="57" w:author="Matthew Fischer" w:date="2020-09-03T10:50:00Z">
        <w:r>
          <w:rPr>
            <w:rFonts w:eastAsia="TimesNewRomanPSMT"/>
            <w:sz w:val="20"/>
            <w:lang w:val="en-US" w:eastAsia="ko-KR"/>
          </w:rPr>
          <w:t xml:space="preserve">, then the STA may respond </w:t>
        </w:r>
      </w:ins>
      <w:ins w:id="58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59" w:author="Matthew Fischer" w:date="2020-09-03T10:51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78075B9F" w14:textId="403C70D9" w:rsidR="00C01D49" w:rsidRDefault="00C01D49" w:rsidP="00C01D49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51D73B73" w14:textId="1C81C631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</w:p>
    <w:p w14:paraId="399D0DE2" w14:textId="65D56A0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82A052E" w14:textId="1B9806AC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is addressed by an RTS frame that has the Dynamic Indication field in the Frame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Control field equal to 0 (Static) behaves as follows:</w:t>
      </w:r>
    </w:p>
    <w:p w14:paraId="0CA58C51" w14:textId="7777777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800A3E1" w14:textId="6B40459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r w:rsidR="006A47CB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and the CCA has been idle for all secondary channels within the channel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width indicated in the Bandwidth Indication field of the Frame Control field of the RTS frame for a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PIFS period prior to the start of the RTS frame, then the STA shall respond with an (NDP) CTS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 after a SIFS. The STA shall set the TXVECTOR parameter CH_BANDWIDTH to a value that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is equivalent to the value of the Bandwidth Indication field of the Frame Control field in the received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RTS frame. The (NDP_2M) CTS frame shall have the Bandwidth Indication field set to the value of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Bandwidth Indication field of the received RTS frame.</w:t>
      </w:r>
    </w:p>
    <w:p w14:paraId="0E22BC52" w14:textId="0B3A21F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B9BB3AC" w14:textId="793B21C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— Otherwise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the STA shall not respond with an (NDP) CTS frame.</w:t>
      </w:r>
    </w:p>
    <w:p w14:paraId="6C8C81AC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55B5E08" w14:textId="0A9C39BB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is addressed by an RTS carried in a 2 MHz duplicate frame that has the Dynamic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Indication field in the Frame Control field equal to 1 (Dynamic) behaves as follows:</w:t>
      </w:r>
    </w:p>
    <w:p w14:paraId="168B26C2" w14:textId="7777777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29E3A14" w14:textId="60D899FE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idle, then the STA shall respond with an (NDP_2M) CTS frame after a SIFS.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The (NDP) CTS frame’s TXVECTOR parameter CH_BANDWIDTH may be set to any channel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width for which the CCA on all secondary channels has been idle for a PIFS prior to the start of the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RTS frame and that is equal to or less than the channel width indicated in the Bandwidth Indication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field of the Frame Control field of the RTS frame.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The (NDP_2M) CTS frame shall have the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Bandwidth Indication field set to a value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that is equivalent to the value of the TXVECTOR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parameter’s CH_BANDWIDTH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>.</w:t>
      </w:r>
    </w:p>
    <w:p w14:paraId="39D1A8E4" w14:textId="77777777" w:rsidR="00C01D49" w:rsidRPr="000D0AC2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B270C60" w14:textId="787D33B4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— Otherwise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the STA shall not respond with an (NDP) CTS frame.</w:t>
      </w:r>
    </w:p>
    <w:p w14:paraId="5A37727F" w14:textId="3F07C56A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4128322" w14:textId="3A6BB22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NOTE—The NDP_1M CTS frame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is not used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for dynamic bandwidth indication.</w:t>
      </w:r>
    </w:p>
    <w:p w14:paraId="509E9EB1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46252D4" w14:textId="4073323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non-VHT and non-S1G STA that is addressed by an RTS frame or a VHT STA that is addressed by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an RTS frame carried in a non-HT or non-HT duplicate PPDU that has a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nonbandwidth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signaling TA or a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VHT STA that is addressed by an RTS frame in a format other than non-HT or non-HT duplicate behaves as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follows:</w:t>
      </w:r>
    </w:p>
    <w:p w14:paraId="1E5A4BDD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B10755D" w14:textId="2C26FEC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ins w:id="60" w:author="Matthew Fischer" w:date="2020-09-02T14:46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61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>, the STA shall respond with a CTS frame after a SIFS.</w:t>
      </w:r>
    </w:p>
    <w:p w14:paraId="6F09AAE7" w14:textId="65729302" w:rsidR="00C01D49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09426BDA" w14:textId="45D6DB18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ins w:id="62" w:author="Matthew Fischer" w:date="2020-09-03T10:52:00Z"/>
          <w:rFonts w:eastAsia="TimesNewRomanPSMT"/>
          <w:sz w:val="20"/>
          <w:lang w:val="en-US" w:eastAsia="ko-KR"/>
        </w:rPr>
      </w:pPr>
      <w:ins w:id="63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64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 xml:space="preserve">conditions in the previous paragraph </w:t>
        </w:r>
        <w:proofErr w:type="gramStart"/>
        <w:r w:rsidR="00A33831">
          <w:rPr>
            <w:rFonts w:eastAsia="TimesNewRomanPSMT"/>
            <w:sz w:val="20"/>
            <w:lang w:val="en-US" w:eastAsia="ko-KR"/>
          </w:rPr>
          <w:t>are met</w:t>
        </w:r>
      </w:ins>
      <w:proofErr w:type="gramEnd"/>
      <w:ins w:id="65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, </w:t>
        </w:r>
      </w:ins>
      <w:ins w:id="66" w:author="Matthew Fischer" w:date="2020-09-08T18:17:00Z">
        <w:r w:rsidR="00AC63B2">
          <w:rPr>
            <w:rFonts w:eastAsia="TimesNewRomanPSMT"/>
            <w:sz w:val="20"/>
            <w:lang w:val="en-US" w:eastAsia="ko-KR"/>
          </w:rPr>
          <w:t>except for the condition ‘the STA is not NSTR limited’</w:t>
        </w:r>
      </w:ins>
      <w:ins w:id="67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, then the STA may respond </w:t>
        </w:r>
      </w:ins>
      <w:ins w:id="68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69" w:author="Matthew Fischer" w:date="2020-09-03T10:52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777E9A13" w14:textId="77777777" w:rsidR="00C01D49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0E1AB2B8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17375C8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</w:p>
    <w:p w14:paraId="5602E89D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55CEC9B" w14:textId="62672AC6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The RA field of the CTS frame shall be set to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nonbandwidth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signaling TA obtained from the TA field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RTS frame to which this CTS frame is a response. The Duration field in the CTS frame shall be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duration field from the received RTS frame, adjusted by subtraction of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aSIFSTime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and the number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microseconds required to transmit the CTS frame at a data rate determined by the rules in 10.6 (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Multirate</w:t>
      </w:r>
      <w:proofErr w:type="spellEnd"/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support).</w:t>
      </w:r>
    </w:p>
    <w:p w14:paraId="5883C34C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CCD301E" w14:textId="4A5EE24E" w:rsidR="000D0AC2" w:rsidRDefault="000D0AC2" w:rsidP="00632D7C">
      <w:pPr>
        <w:autoSpaceDE w:val="0"/>
        <w:autoSpaceDN w:val="0"/>
        <w:adjustRightInd w:val="0"/>
        <w:rPr>
          <w:rFonts w:eastAsia="TimesNewRomanPSMT"/>
          <w:lang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After transmitting an RTS frame, the STA shall wait for a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CTSTimeout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interval with a value of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aSIFSTime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+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aSlotTime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+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aRxPHYStartDelay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>. This interval begins when the MAC receives a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TXEND.confirm</w:t>
      </w:r>
      <w:proofErr w:type="spellEnd"/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primitive. If a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RXSTART.indication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primitive does not occur during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CTSTimeout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interval, the STA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shall conclude that the transmission of the RTS frame has failed, and this STA shall invoke its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backoff</w:t>
      </w:r>
      <w:proofErr w:type="spellEnd"/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procedure upon expiration of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CTSTimeout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interval. If a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RXSTART.indication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primitive does occur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during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CTSTimeout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interval, the STA shall wait for the corresponding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RXEND.indication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primitive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to determine whether the RTS frame transmission was successful. The recognition of a valid CTS frame sent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by the recipient of the RTS frame, corresponding to this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RXEND.indication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primitive,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shall be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interpreted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as successful response, permitting the frame exchange sequence to continue (see Annex G).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recognition of anything else, including any other valid frame,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shall be interpreted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as failure of the RTS frame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transmission. In this instance, the STA shall invoke its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backoff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procedure at the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RXEND.indication</w:t>
      </w:r>
      <w:proofErr w:type="spellEnd"/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primitive and may process the received frame.</w:t>
      </w:r>
    </w:p>
    <w:p w14:paraId="3E95C74B" w14:textId="77777777" w:rsidR="00632D7C" w:rsidRPr="000D0AC2" w:rsidRDefault="00632D7C" w:rsidP="000D0AC2">
      <w:pPr>
        <w:pStyle w:val="T"/>
        <w:rPr>
          <w:rFonts w:eastAsiaTheme="minorEastAsia"/>
          <w:lang w:eastAsia="ko-KR"/>
        </w:rPr>
      </w:pPr>
    </w:p>
    <w:p w14:paraId="4AC57F67" w14:textId="316E0153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A DMG STA follows the procedure defined in this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subclause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>, except that it uses a DMG CTS frame instead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 CTS frame. A non-DMG STA does not transmit DMG CTS frames.</w:t>
      </w:r>
    </w:p>
    <w:p w14:paraId="70027E8D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AA74FF3" w14:textId="17D7FC9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shall transmit NDP CTS frames instead of CTS frames with the following exception: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transmission of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an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CTS frame is required if the link adaptation procedure is negotiated as described in 10.32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(Link adaptation).</w:t>
      </w:r>
    </w:p>
    <w:p w14:paraId="1B9054F1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B3BF4C7" w14:textId="27BC941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The RA/Partial BSSID field of the NDP CTS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shall be generated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as described in 23.3.12.2.1 (NDP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CTS). The Duration field in the NDP CTS frame shall be set to the same value as the Duration field from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received RTS frame, adjusted by subtracting the value of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aSIFSTime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and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NDPTxTime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required to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transmit the NDP CTS frame, where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NDPTxTime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is calculated according to 10.3.2.5.2 (RID update).</w:t>
      </w:r>
    </w:p>
    <w:p w14:paraId="09DD53BA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73BAA6E" w14:textId="54352B5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receives an NDP CTS frame should disregard the value of the Duration field of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NDP CTS frame if any of the following conditions are satisfied:</w:t>
      </w:r>
    </w:p>
    <w:p w14:paraId="16CCCB5A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2AAFF409" w14:textId="5B712D90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— The Address Indicator field is equal to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1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>, and the Early Sector Indicator field is equal to 0, and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RA/PBSSID field is equal to the PBSSID of the AP with which the non-AP STA is associated (see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10.53.4 (TXOP-based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sectorization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operation)).</w:t>
      </w:r>
    </w:p>
    <w:p w14:paraId="03F49C7B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93C672F" w14:textId="2E8E3FD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The Address Indicator field is equal to 0, and the RA/PBSSID indicates that the STA is the intended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receiver of this frame, and the frame is received during the intervals of time negotiated with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UL-Sync capable AP (see 10.49 (Sync frame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operation(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>#1072)(#1071)(11ah)(M101))).</w:t>
      </w:r>
    </w:p>
    <w:p w14:paraId="36ACC3CA" w14:textId="1F4C526C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4BB46DB" w14:textId="77777777" w:rsidR="0031273B" w:rsidRPr="000D0AC2" w:rsidRDefault="0031273B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6F8DE4C" w14:textId="6FBAE991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CMMG STA that receives</w:t>
      </w:r>
      <w:r w:rsidRPr="000D0AC2">
        <w:rPr>
          <w:rFonts w:eastAsia="TimesNewRomanPSMT"/>
          <w:color w:val="218B21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an RTS frame in a CMMG or CMMG duplicate PPDU that has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RXVECTOR parameter DYN_BANDWIDTH equal to Static behaves as follows:</w:t>
      </w:r>
    </w:p>
    <w:p w14:paraId="709F47F9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CDD857C" w14:textId="35757E16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 and CCA has been idle for the secondary channel (secondary 540 MHz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channel) in the channel width indicated by the RTS frame’s RXVECTOR parameter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CH_BANDWIDTH for a PIFS period prior to the start of the RTS frame, then the STA shall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respond with a CTS frame carried in a CMMG or CMMG duplicate PPDU after a SIFS.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The CTS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frame’s TXVECTOR parameters CH_BANDWIDTH shall be set to the same value as the RTS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frame’s RXVECTOR parameter CH_BANDWIDTH.</w:t>
      </w:r>
    </w:p>
    <w:p w14:paraId="69717113" w14:textId="05221181" w:rsidR="00C01D49" w:rsidRPr="000D0AC2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956D923" w14:textId="66245E20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</w:p>
    <w:p w14:paraId="1C3BDE0C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AAA3242" w14:textId="6369CB2E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A CMMG STA that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is addressed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by an RTS frame in a CMMG or CMMG duplicate PPDU that has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RXVECTOR parameter DYN_BANDWIDTH equal to Dynamic behaves as follows:</w:t>
      </w:r>
    </w:p>
    <w:p w14:paraId="6CA489D6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9361DA2" w14:textId="422C3496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lastRenderedPageBreak/>
        <w:t>— If the NAV indicates idle, then the STA shall respond with a CTS frame in a CMMG or CMMG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duplicate PPDU after a SIFS. The CTS frame’s TXVECTOR parameters CH_BANDWIDTH may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be set to any channel width for which CCA has been idle for a PIFS prior to the start of the RTS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 and that is equal to or less than the channel width indicated in the RTS frame’s RXVECTOR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parameter indicated in the RTS frame’s RXVECTOR parameter CH_BANDWIDTH.</w:t>
      </w:r>
    </w:p>
    <w:p w14:paraId="63A372B0" w14:textId="09D39A4E" w:rsidR="00C01D49" w:rsidRPr="000D0AC2" w:rsidRDefault="00C01D49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FEA2491" w14:textId="3489B867" w:rsidR="00632D7C" w:rsidRPr="000D0AC2" w:rsidRDefault="000D0AC2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  <w:r w:rsidR="00632D7C" w:rsidRPr="00632D7C">
        <w:rPr>
          <w:rFonts w:eastAsia="TimesNewRomanPSMT"/>
          <w:color w:val="000000"/>
          <w:sz w:val="20"/>
          <w:lang w:val="en-US" w:eastAsia="ko-KR"/>
        </w:rPr>
        <w:t xml:space="preserve"> </w:t>
      </w:r>
    </w:p>
    <w:p w14:paraId="665D9532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2A99F4A" w14:textId="0851A871" w:rsidR="00632D7C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FB7ADAD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509640D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FF95CB7" w14:textId="1E46C20C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 xml:space="preserve">Add new a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33.x.</w:t>
      </w:r>
      <w:r w:rsidR="00C834DA">
        <w:rPr>
          <w:b/>
          <w:bCs/>
          <w:i/>
          <w:iCs/>
          <w:w w:val="100"/>
          <w:highlight w:val="yellow"/>
        </w:rPr>
        <w:t>y</w:t>
      </w:r>
      <w:r>
        <w:rPr>
          <w:b/>
          <w:bCs/>
          <w:i/>
          <w:iCs/>
          <w:w w:val="100"/>
          <w:highlight w:val="yellow"/>
        </w:rPr>
        <w:t>.</w:t>
      </w:r>
      <w:r w:rsidR="00A22606">
        <w:rPr>
          <w:b/>
          <w:bCs/>
          <w:i/>
          <w:iCs/>
          <w:w w:val="100"/>
          <w:highlight w:val="yellow"/>
        </w:rPr>
        <w:t>3</w:t>
      </w:r>
      <w:r>
        <w:rPr>
          <w:b/>
          <w:bCs/>
          <w:i/>
          <w:iCs/>
          <w:w w:val="100"/>
          <w:highlight w:val="yellow"/>
        </w:rPr>
        <w:t xml:space="preserve"> </w:t>
      </w:r>
      <w:r w:rsidR="00A22606">
        <w:rPr>
          <w:b/>
          <w:bCs/>
          <w:i/>
          <w:iCs/>
          <w:w w:val="100"/>
          <w:highlight w:val="yellow"/>
        </w:rPr>
        <w:t>Non-s</w:t>
      </w:r>
      <w:r>
        <w:rPr>
          <w:b/>
          <w:bCs/>
          <w:i/>
          <w:iCs/>
          <w:w w:val="100"/>
          <w:highlight w:val="yellow"/>
        </w:rPr>
        <w:t>imultaneous transmission and reception (</w:t>
      </w:r>
      <w:r w:rsidR="00A22606">
        <w:rPr>
          <w:b/>
          <w:bCs/>
          <w:i/>
          <w:iCs/>
          <w:w w:val="100"/>
          <w:highlight w:val="yellow"/>
        </w:rPr>
        <w:t>N</w:t>
      </w:r>
      <w:r>
        <w:rPr>
          <w:b/>
          <w:bCs/>
          <w:i/>
          <w:iCs/>
          <w:w w:val="100"/>
          <w:highlight w:val="yellow"/>
        </w:rPr>
        <w:t>STR)</w:t>
      </w:r>
      <w:r w:rsidR="00A22606">
        <w:rPr>
          <w:b/>
          <w:bCs/>
          <w:i/>
          <w:iCs/>
          <w:w w:val="100"/>
          <w:highlight w:val="yellow"/>
        </w:rPr>
        <w:t xml:space="preserve"> within</w:t>
      </w:r>
      <w:r>
        <w:rPr>
          <w:b/>
          <w:bCs/>
          <w:i/>
          <w:iCs/>
          <w:w w:val="100"/>
          <w:highlight w:val="yellow"/>
        </w:rPr>
        <w:t xml:space="preserve">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29F9C967" w:rsidR="00C55E77" w:rsidRDefault="00C55E77" w:rsidP="00C55E77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</w:t>
      </w:r>
      <w:r w:rsidR="00D173E0">
        <w:rPr>
          <w:w w:val="100"/>
        </w:rPr>
        <w:t>ly</w:t>
      </w:r>
      <w:r w:rsidRPr="00594207">
        <w:rPr>
          <w:w w:val="100"/>
        </w:rPr>
        <w:t xml:space="preserve"> High Throughput (EHT) MAC specification</w:t>
      </w:r>
    </w:p>
    <w:p w14:paraId="55D5498F" w14:textId="33DD23FC" w:rsidR="007C6A9A" w:rsidRDefault="007C6A9A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proofErr w:type="gramStart"/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proofErr w:type="gramEnd"/>
      <w:r w:rsidR="000719FF">
        <w:rPr>
          <w:rFonts w:hint="eastAsia"/>
          <w:w w:val="100"/>
          <w:lang w:eastAsia="ko-KR"/>
        </w:rPr>
        <w:t xml:space="preserve">. </w:t>
      </w:r>
      <w:r w:rsidR="00AC21FC">
        <w:rPr>
          <w:w w:val="100"/>
          <w:lang w:eastAsia="ko-KR"/>
        </w:rPr>
        <w:t>Multi-link operation</w:t>
      </w:r>
    </w:p>
    <w:p w14:paraId="0B8959F3" w14:textId="6156AD98" w:rsidR="00F5189F" w:rsidRDefault="00AC21FC" w:rsidP="00F5189F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proofErr w:type="gramStart"/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</w:t>
      </w:r>
      <w:proofErr w:type="gramEnd"/>
      <w:r>
        <w:rPr>
          <w:w w:val="100"/>
          <w:lang w:eastAsia="ko-KR"/>
        </w:rPr>
        <w:t>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channel access</w:t>
      </w:r>
    </w:p>
    <w:p w14:paraId="186CBF49" w14:textId="05606573" w:rsidR="00F368C1" w:rsidRDefault="007D302F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proofErr w:type="gramStart"/>
      <w:r>
        <w:rPr>
          <w:w w:val="100"/>
          <w:lang w:eastAsia="ko-KR"/>
        </w:rPr>
        <w:t>.x.y.</w:t>
      </w:r>
      <w:r w:rsidR="00A22606">
        <w:rPr>
          <w:w w:val="100"/>
          <w:lang w:eastAsia="ko-KR"/>
        </w:rPr>
        <w:t>3</w:t>
      </w:r>
      <w:proofErr w:type="gramEnd"/>
      <w:r w:rsidR="00AE6E59">
        <w:rPr>
          <w:w w:val="100"/>
          <w:lang w:eastAsia="ko-KR"/>
        </w:rPr>
        <w:t>.</w:t>
      </w:r>
      <w:r>
        <w:rPr>
          <w:w w:val="100"/>
          <w:lang w:eastAsia="ko-KR"/>
        </w:rPr>
        <w:t xml:space="preserve"> </w:t>
      </w:r>
      <w:r w:rsidR="00A22606">
        <w:rPr>
          <w:w w:val="100"/>
          <w:lang w:eastAsia="ko-KR"/>
        </w:rPr>
        <w:t>Non-s</w:t>
      </w:r>
      <w:r w:rsidR="000719FF">
        <w:rPr>
          <w:w w:val="100"/>
          <w:lang w:eastAsia="ko-KR"/>
        </w:rPr>
        <w:t>imultaneous transmi</w:t>
      </w:r>
      <w:r w:rsidR="00034BE0">
        <w:rPr>
          <w:w w:val="100"/>
          <w:lang w:eastAsia="ko-KR"/>
        </w:rPr>
        <w:t>t</w:t>
      </w:r>
      <w:r w:rsidR="000719FF">
        <w:rPr>
          <w:w w:val="100"/>
          <w:lang w:eastAsia="ko-KR"/>
        </w:rPr>
        <w:t xml:space="preserve"> and rece</w:t>
      </w:r>
      <w:r w:rsidR="00034BE0">
        <w:rPr>
          <w:w w:val="100"/>
          <w:lang w:eastAsia="ko-KR"/>
        </w:rPr>
        <w:t>ive</w:t>
      </w:r>
      <w:r w:rsidR="000719FF">
        <w:rPr>
          <w:w w:val="100"/>
          <w:lang w:eastAsia="ko-KR"/>
        </w:rPr>
        <w:t xml:space="preserve"> (</w:t>
      </w:r>
      <w:r w:rsidR="00A22606">
        <w:rPr>
          <w:w w:val="100"/>
          <w:lang w:eastAsia="ko-KR"/>
        </w:rPr>
        <w:t>N</w:t>
      </w:r>
      <w:r w:rsidR="000719FF">
        <w:rPr>
          <w:w w:val="100"/>
          <w:lang w:eastAsia="ko-KR"/>
        </w:rPr>
        <w:t>STR)</w:t>
      </w:r>
      <w:r w:rsidR="00D27CF2">
        <w:rPr>
          <w:w w:val="100"/>
          <w:lang w:eastAsia="ko-KR"/>
        </w:rPr>
        <w:t xml:space="preserve"> operation</w:t>
      </w:r>
    </w:p>
    <w:p w14:paraId="1E2F8F54" w14:textId="08CA60CB" w:rsidR="008C6680" w:rsidRPr="00C15BC6" w:rsidRDefault="00C15BC6" w:rsidP="008C6680">
      <w:pPr>
        <w:pStyle w:val="T"/>
        <w:rPr>
          <w:rFonts w:eastAsiaTheme="minorEastAsia"/>
          <w:highlight w:val="yellow"/>
          <w:lang w:eastAsia="ko-KR"/>
        </w:rPr>
      </w:pPr>
      <w:r w:rsidRPr="00C15BC6">
        <w:rPr>
          <w:rFonts w:eastAsiaTheme="minorEastAsia"/>
          <w:highlight w:val="yellow"/>
          <w:lang w:eastAsia="ko-KR"/>
        </w:rPr>
        <w:t xml:space="preserve">An MLD </w:t>
      </w:r>
      <w:r w:rsidR="008C6680" w:rsidRPr="00C15BC6">
        <w:rPr>
          <w:rFonts w:eastAsiaTheme="minorEastAsia"/>
          <w:highlight w:val="yellow"/>
          <w:lang w:eastAsia="ko-KR"/>
        </w:rPr>
        <w:t xml:space="preserve">may indicate a pair of links as STR by setting the TBD field in the TBD elements that it transmits if the receiver requirements </w:t>
      </w:r>
      <w:r w:rsidR="00E9543C" w:rsidRPr="00C15BC6">
        <w:rPr>
          <w:rFonts w:eastAsiaTheme="minorEastAsia"/>
          <w:highlight w:val="yellow"/>
          <w:lang w:eastAsia="ko-KR"/>
        </w:rPr>
        <w:t xml:space="preserve">specified in clause 34 </w:t>
      </w:r>
      <w:r w:rsidR="008C6680" w:rsidRPr="00C15BC6">
        <w:rPr>
          <w:rFonts w:eastAsiaTheme="minorEastAsia"/>
          <w:highlight w:val="yellow"/>
          <w:lang w:eastAsia="ko-KR"/>
        </w:rPr>
        <w:t xml:space="preserve">on one link </w:t>
      </w:r>
      <w:proofErr w:type="gramStart"/>
      <w:r w:rsidR="008C6680" w:rsidRPr="00C15BC6">
        <w:rPr>
          <w:rFonts w:eastAsiaTheme="minorEastAsia"/>
          <w:highlight w:val="yellow"/>
          <w:lang w:eastAsia="ko-KR"/>
        </w:rPr>
        <w:t>are</w:t>
      </w:r>
      <w:r w:rsidR="007F23A6" w:rsidRPr="00C15BC6">
        <w:rPr>
          <w:rFonts w:eastAsiaTheme="minorEastAsia"/>
          <w:highlight w:val="yellow"/>
          <w:lang w:eastAsia="ko-KR"/>
        </w:rPr>
        <w:t xml:space="preserve"> met</w:t>
      </w:r>
      <w:proofErr w:type="gramEnd"/>
      <w:r w:rsidR="007F23A6" w:rsidRPr="00C15BC6">
        <w:rPr>
          <w:rFonts w:eastAsiaTheme="minorEastAsia"/>
          <w:highlight w:val="yellow"/>
          <w:lang w:eastAsia="ko-KR"/>
        </w:rPr>
        <w:t xml:space="preserve"> whenever it is</w:t>
      </w:r>
      <w:r w:rsidR="008C6680" w:rsidRPr="00C15BC6">
        <w:rPr>
          <w:rFonts w:eastAsiaTheme="minorEastAsia"/>
          <w:highlight w:val="yellow"/>
          <w:lang w:eastAsia="ko-KR"/>
        </w:rPr>
        <w:t xml:space="preserve"> transmitting on the other link.</w:t>
      </w:r>
    </w:p>
    <w:p w14:paraId="219A5D96" w14:textId="5F8EB2B7" w:rsidR="008C6680" w:rsidRDefault="008C6680" w:rsidP="008C6680">
      <w:pPr>
        <w:pStyle w:val="T"/>
        <w:rPr>
          <w:rFonts w:eastAsiaTheme="minorEastAsia"/>
          <w:lang w:eastAsia="ko-KR"/>
        </w:rPr>
      </w:pPr>
      <w:r w:rsidRPr="00C15BC6">
        <w:rPr>
          <w:rFonts w:eastAsiaTheme="minorEastAsia"/>
          <w:highlight w:val="yellow"/>
          <w:lang w:eastAsia="ko-KR"/>
        </w:rPr>
        <w:t xml:space="preserve">A pair of links that </w:t>
      </w:r>
      <w:proofErr w:type="gramStart"/>
      <w:r w:rsidRPr="00C15BC6">
        <w:rPr>
          <w:rFonts w:eastAsiaTheme="minorEastAsia"/>
          <w:highlight w:val="yellow"/>
          <w:lang w:eastAsia="ko-KR"/>
        </w:rPr>
        <w:t>is not indicated</w:t>
      </w:r>
      <w:proofErr w:type="gramEnd"/>
      <w:r w:rsidRPr="00C15BC6">
        <w:rPr>
          <w:rFonts w:eastAsiaTheme="minorEastAsia"/>
          <w:highlight w:val="yellow"/>
          <w:lang w:eastAsia="ko-KR"/>
        </w:rPr>
        <w:t xml:space="preserve"> as STR shall be indicated as NSTR</w:t>
      </w:r>
      <w:r>
        <w:rPr>
          <w:rFonts w:eastAsiaTheme="minorEastAsia"/>
          <w:lang w:eastAsia="ko-KR"/>
        </w:rPr>
        <w:t>.</w:t>
      </w:r>
    </w:p>
    <w:p w14:paraId="70E30B51" w14:textId="56E5C488" w:rsidR="00704619" w:rsidRDefault="00704619" w:rsidP="00704619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An AP that is affiliated with an MLD should </w:t>
      </w:r>
      <w:r w:rsidRPr="00F2172F">
        <w:rPr>
          <w:rFonts w:eastAsiaTheme="minorEastAsia"/>
          <w:lang w:eastAsia="ko-KR"/>
        </w:rPr>
        <w:t xml:space="preserve">not transmit </w:t>
      </w:r>
      <w:r w:rsidR="000D40BF" w:rsidRPr="00F2172F">
        <w:rPr>
          <w:rFonts w:eastAsiaTheme="minorEastAsia"/>
          <w:lang w:eastAsia="ko-KR"/>
        </w:rPr>
        <w:t xml:space="preserve">to a STA </w:t>
      </w:r>
      <w:r w:rsidR="00EB5188">
        <w:rPr>
          <w:rFonts w:eastAsiaTheme="minorEastAsia"/>
          <w:lang w:eastAsia="ko-KR"/>
        </w:rPr>
        <w:t xml:space="preserve">affiliated with a </w:t>
      </w:r>
      <w:r w:rsidR="000D40BF" w:rsidRPr="00F2172F">
        <w:rPr>
          <w:rFonts w:eastAsiaTheme="minorEastAsia"/>
          <w:lang w:eastAsia="ko-KR"/>
        </w:rPr>
        <w:t xml:space="preserve">non-AP MLD, </w:t>
      </w:r>
      <w:r w:rsidRPr="00F2172F">
        <w:rPr>
          <w:rFonts w:eastAsiaTheme="minorEastAsia"/>
          <w:lang w:eastAsia="ko-KR"/>
        </w:rPr>
        <w:t>a frame on</w:t>
      </w:r>
      <w:r>
        <w:rPr>
          <w:rFonts w:eastAsiaTheme="minorEastAsia"/>
          <w:lang w:eastAsia="ko-KR"/>
        </w:rPr>
        <w:t xml:space="preserve"> a link of an NSTR link </w:t>
      </w:r>
      <w:r w:rsidR="00686664">
        <w:rPr>
          <w:rFonts w:eastAsiaTheme="minorEastAsia"/>
          <w:lang w:eastAsia="ko-KR"/>
        </w:rPr>
        <w:t>pair</w:t>
      </w:r>
      <w:r w:rsidR="000D40BF">
        <w:rPr>
          <w:rFonts w:eastAsiaTheme="minorEastAsia"/>
          <w:lang w:eastAsia="ko-KR"/>
        </w:rPr>
        <w:t xml:space="preserve"> of the</w:t>
      </w:r>
      <w:r>
        <w:rPr>
          <w:rFonts w:eastAsiaTheme="minorEastAsia"/>
          <w:lang w:eastAsia="ko-KR"/>
        </w:rPr>
        <w:t xml:space="preserve"> non-AP MLD at the same time that the non-AP MLD is transmitting a frame on </w:t>
      </w:r>
      <w:r w:rsidR="00F2172F">
        <w:rPr>
          <w:rFonts w:eastAsiaTheme="minorEastAsia"/>
          <w:lang w:eastAsia="ko-KR"/>
        </w:rPr>
        <w:t>the other link</w:t>
      </w:r>
      <w:r>
        <w:rPr>
          <w:rFonts w:eastAsiaTheme="minorEastAsia"/>
          <w:lang w:eastAsia="ko-KR"/>
        </w:rPr>
        <w:t xml:space="preserve"> of the NSTR link </w:t>
      </w:r>
      <w:r w:rsidR="00686664">
        <w:rPr>
          <w:rFonts w:eastAsiaTheme="minorEastAsia"/>
          <w:lang w:eastAsia="ko-KR"/>
        </w:rPr>
        <w:t>pair</w:t>
      </w:r>
      <w:r>
        <w:rPr>
          <w:rFonts w:eastAsiaTheme="minorEastAsia"/>
          <w:lang w:eastAsia="ko-KR"/>
        </w:rPr>
        <w:t>.</w:t>
      </w:r>
    </w:p>
    <w:p w14:paraId="3B522BBC" w14:textId="53A59E08" w:rsidR="00632D7C" w:rsidRDefault="00A22606" w:rsidP="00363C4D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 </w:t>
      </w:r>
      <w:r w:rsidR="00A3375E">
        <w:rPr>
          <w:rFonts w:eastAsiaTheme="minorEastAsia"/>
          <w:lang w:eastAsia="ko-KR"/>
        </w:rPr>
        <w:t>STA that is affiliated with a</w:t>
      </w:r>
      <w:r w:rsidR="00632D7C">
        <w:rPr>
          <w:rFonts w:eastAsiaTheme="minorEastAsia"/>
          <w:lang w:eastAsia="ko-KR"/>
        </w:rPr>
        <w:t xml:space="preserve"> non-AP </w:t>
      </w:r>
      <w:r w:rsidR="000D0AC2">
        <w:rPr>
          <w:rFonts w:eastAsiaTheme="minorEastAsia"/>
          <w:lang w:eastAsia="ko-KR"/>
        </w:rPr>
        <w:t xml:space="preserve">MLD </w:t>
      </w:r>
      <w:r w:rsidR="00B4618A">
        <w:rPr>
          <w:rFonts w:eastAsiaTheme="minorEastAsia"/>
          <w:lang w:eastAsia="ko-KR"/>
        </w:rPr>
        <w:t>should not</w:t>
      </w:r>
      <w:r w:rsidR="0023640E">
        <w:rPr>
          <w:rFonts w:eastAsiaTheme="minorEastAsia"/>
          <w:lang w:eastAsia="ko-KR"/>
        </w:rPr>
        <w:t xml:space="preserve"> transmit </w:t>
      </w:r>
      <w:r w:rsidR="00A3375E">
        <w:rPr>
          <w:rFonts w:eastAsiaTheme="minorEastAsia"/>
          <w:lang w:eastAsia="ko-KR"/>
        </w:rPr>
        <w:t xml:space="preserve">a frame on </w:t>
      </w:r>
      <w:r w:rsidR="000D0AC2">
        <w:rPr>
          <w:rFonts w:eastAsiaTheme="minorEastAsia"/>
          <w:lang w:eastAsia="ko-KR"/>
        </w:rPr>
        <w:t xml:space="preserve">a link of </w:t>
      </w:r>
      <w:r w:rsidR="00883641">
        <w:rPr>
          <w:rFonts w:eastAsiaTheme="minorEastAsia"/>
          <w:lang w:eastAsia="ko-KR"/>
        </w:rPr>
        <w:t>one</w:t>
      </w:r>
      <w:r w:rsidR="00E44473">
        <w:rPr>
          <w:rFonts w:eastAsiaTheme="minorEastAsia"/>
          <w:lang w:eastAsia="ko-KR"/>
        </w:rPr>
        <w:t xml:space="preserve"> of its</w:t>
      </w:r>
      <w:r w:rsidR="000D0AC2">
        <w:rPr>
          <w:rFonts w:eastAsiaTheme="minorEastAsia"/>
          <w:lang w:eastAsia="ko-KR"/>
        </w:rPr>
        <w:t xml:space="preserve"> NSTR </w:t>
      </w:r>
      <w:r w:rsidR="00786861">
        <w:rPr>
          <w:rFonts w:eastAsiaTheme="minorEastAsia"/>
          <w:lang w:eastAsia="ko-KR"/>
        </w:rPr>
        <w:t xml:space="preserve">link </w:t>
      </w:r>
      <w:r w:rsidR="00686664">
        <w:rPr>
          <w:rFonts w:eastAsiaTheme="minorEastAsia"/>
          <w:lang w:eastAsia="ko-KR"/>
        </w:rPr>
        <w:t>pair</w:t>
      </w:r>
      <w:r w:rsidR="00E44473">
        <w:rPr>
          <w:rFonts w:eastAsiaTheme="minorEastAsia"/>
          <w:lang w:eastAsia="ko-KR"/>
        </w:rPr>
        <w:t>s</w:t>
      </w:r>
      <w:r w:rsidR="00576CBB">
        <w:rPr>
          <w:rFonts w:eastAsiaTheme="minorEastAsia"/>
          <w:lang w:eastAsia="ko-KR"/>
        </w:rPr>
        <w:t xml:space="preserve"> </w:t>
      </w:r>
      <w:r w:rsidR="00A3375E">
        <w:rPr>
          <w:rFonts w:eastAsiaTheme="minorEastAsia"/>
          <w:lang w:eastAsia="ko-KR"/>
        </w:rPr>
        <w:t xml:space="preserve">at the same time that another STA that is affiliated with the same </w:t>
      </w:r>
      <w:r w:rsidR="00F2172F">
        <w:rPr>
          <w:rFonts w:eastAsiaTheme="minorEastAsia"/>
          <w:lang w:eastAsia="ko-KR"/>
        </w:rPr>
        <w:t xml:space="preserve">non-AP </w:t>
      </w:r>
      <w:r w:rsidR="00A3375E">
        <w:rPr>
          <w:rFonts w:eastAsiaTheme="minorEastAsia"/>
          <w:lang w:eastAsia="ko-KR"/>
        </w:rPr>
        <w:t xml:space="preserve">MLD is receiving a frame </w:t>
      </w:r>
      <w:r w:rsidR="00B4618A">
        <w:rPr>
          <w:rFonts w:eastAsiaTheme="minorEastAsia"/>
          <w:lang w:eastAsia="ko-KR"/>
        </w:rPr>
        <w:t xml:space="preserve">addressed to </w:t>
      </w:r>
      <w:r w:rsidR="00E44473">
        <w:rPr>
          <w:rFonts w:eastAsiaTheme="minorEastAsia"/>
          <w:lang w:eastAsia="ko-KR"/>
        </w:rPr>
        <w:t>that</w:t>
      </w:r>
      <w:r w:rsidR="00AA5ED2">
        <w:rPr>
          <w:rFonts w:eastAsiaTheme="minorEastAsia"/>
          <w:lang w:eastAsia="ko-KR"/>
        </w:rPr>
        <w:t xml:space="preserve"> receiving STA</w:t>
      </w:r>
      <w:r w:rsidR="00B4618A">
        <w:rPr>
          <w:rFonts w:eastAsiaTheme="minorEastAsia"/>
          <w:lang w:eastAsia="ko-KR"/>
        </w:rPr>
        <w:t xml:space="preserve"> </w:t>
      </w:r>
      <w:r w:rsidR="00A3375E">
        <w:rPr>
          <w:rFonts w:eastAsiaTheme="minorEastAsia"/>
          <w:lang w:eastAsia="ko-KR"/>
        </w:rPr>
        <w:t xml:space="preserve">on </w:t>
      </w:r>
      <w:r w:rsidR="00E44473">
        <w:rPr>
          <w:rFonts w:eastAsiaTheme="minorEastAsia"/>
          <w:lang w:eastAsia="ko-KR"/>
        </w:rPr>
        <w:t>the other</w:t>
      </w:r>
      <w:r w:rsidR="000D40BF">
        <w:rPr>
          <w:rFonts w:eastAsiaTheme="minorEastAsia"/>
          <w:lang w:eastAsia="ko-KR"/>
        </w:rPr>
        <w:t xml:space="preserve"> link</w:t>
      </w:r>
      <w:r w:rsidR="000D0AC2">
        <w:rPr>
          <w:rFonts w:eastAsiaTheme="minorEastAsia"/>
          <w:lang w:eastAsia="ko-KR"/>
        </w:rPr>
        <w:t xml:space="preserve"> of </w:t>
      </w:r>
      <w:r w:rsidR="00E44473">
        <w:rPr>
          <w:rFonts w:eastAsiaTheme="minorEastAsia"/>
          <w:lang w:eastAsia="ko-KR"/>
        </w:rPr>
        <w:t>the</w:t>
      </w:r>
      <w:r w:rsidR="000D0AC2">
        <w:rPr>
          <w:rFonts w:eastAsiaTheme="minorEastAsia"/>
          <w:lang w:eastAsia="ko-KR"/>
        </w:rPr>
        <w:t xml:space="preserve"> NSTR </w:t>
      </w:r>
      <w:r w:rsidR="00786861">
        <w:rPr>
          <w:rFonts w:eastAsiaTheme="minorEastAsia"/>
          <w:lang w:eastAsia="ko-KR"/>
        </w:rPr>
        <w:t xml:space="preserve">link </w:t>
      </w:r>
      <w:r w:rsidR="00686664">
        <w:rPr>
          <w:rFonts w:eastAsiaTheme="minorEastAsia"/>
          <w:lang w:eastAsia="ko-KR"/>
        </w:rPr>
        <w:t>pair</w:t>
      </w:r>
      <w:r w:rsidR="00632D7C">
        <w:rPr>
          <w:rFonts w:eastAsiaTheme="minorEastAsia"/>
          <w:lang w:eastAsia="ko-KR"/>
        </w:rPr>
        <w:t>.</w:t>
      </w: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11840" w14:textId="77777777" w:rsidR="00175C6A" w:rsidRDefault="00175C6A">
      <w:r>
        <w:separator/>
      </w:r>
    </w:p>
  </w:endnote>
  <w:endnote w:type="continuationSeparator" w:id="0">
    <w:p w14:paraId="5BA7A136" w14:textId="77777777" w:rsidR="00175C6A" w:rsidRDefault="0017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31EC6" w14:textId="22441106" w:rsidR="00C13211" w:rsidRDefault="00175C6A" w:rsidP="00A2260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22606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17167">
      <w:rPr>
        <w:noProof/>
      </w:rPr>
      <w:t>1</w:t>
    </w:r>
    <w:r w:rsidR="00C13211">
      <w:rPr>
        <w:noProof/>
      </w:rPr>
      <w:fldChar w:fldCharType="end"/>
    </w:r>
    <w:r w:rsidR="00C13211">
      <w:tab/>
    </w:r>
    <w:fldSimple w:instr=" AUTHOR   \* MERGEFORMAT ">
      <w:r w:rsidR="00A22606">
        <w:rPr>
          <w:noProof/>
        </w:rPr>
        <w:t>Matthew Fischer (Broadcom)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E2DAD" w14:textId="77777777" w:rsidR="00175C6A" w:rsidRDefault="00175C6A">
      <w:r>
        <w:separator/>
      </w:r>
    </w:p>
  </w:footnote>
  <w:footnote w:type="continuationSeparator" w:id="0">
    <w:p w14:paraId="2308B199" w14:textId="77777777" w:rsidR="00175C6A" w:rsidRDefault="00175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0E53" w14:textId="02D98BB6" w:rsidR="00C13211" w:rsidRDefault="00A00A90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175C6A">
      <w:fldChar w:fldCharType="begin"/>
    </w:r>
    <w:r w:rsidR="00175C6A">
      <w:instrText xml:space="preserve"> TITLE  \* MERGEFORMAT </w:instrText>
    </w:r>
    <w:r w:rsidR="00175C6A">
      <w:fldChar w:fldCharType="separate"/>
    </w:r>
    <w:r w:rsidR="00317167">
      <w:t>doc.: IEEE 802.11-20/1395r14</w:t>
    </w:r>
    <w:r w:rsidR="00175C6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8734B46"/>
    <w:multiLevelType w:val="hybridMultilevel"/>
    <w:tmpl w:val="9B4E789C"/>
    <w:lvl w:ilvl="0" w:tplc="099CF676">
      <w:start w:val="250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3E50335D"/>
    <w:multiLevelType w:val="hybridMultilevel"/>
    <w:tmpl w:val="C73618CC"/>
    <w:lvl w:ilvl="0" w:tplc="801E5FE2">
      <w:start w:val="33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42CD0"/>
    <w:multiLevelType w:val="hybridMultilevel"/>
    <w:tmpl w:val="764490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22"/>
  </w:num>
  <w:num w:numId="4">
    <w:abstractNumId w:val="16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6"/>
  </w:num>
  <w:num w:numId="11">
    <w:abstractNumId w:val="21"/>
  </w:num>
  <w:num w:numId="12">
    <w:abstractNumId w:val="24"/>
  </w:num>
  <w:num w:numId="13">
    <w:abstractNumId w:val="5"/>
  </w:num>
  <w:num w:numId="14">
    <w:abstractNumId w:val="3"/>
  </w:num>
  <w:num w:numId="15">
    <w:abstractNumId w:val="26"/>
  </w:num>
  <w:num w:numId="16">
    <w:abstractNumId w:val="25"/>
  </w:num>
  <w:num w:numId="17">
    <w:abstractNumId w:val="36"/>
  </w:num>
  <w:num w:numId="18">
    <w:abstractNumId w:val="25"/>
  </w:num>
  <w:num w:numId="19">
    <w:abstractNumId w:val="36"/>
  </w:num>
  <w:num w:numId="20">
    <w:abstractNumId w:val="39"/>
  </w:num>
  <w:num w:numId="21">
    <w:abstractNumId w:val="15"/>
  </w:num>
  <w:num w:numId="22">
    <w:abstractNumId w:val="30"/>
  </w:num>
  <w:num w:numId="23">
    <w:abstractNumId w:val="37"/>
  </w:num>
  <w:num w:numId="24">
    <w:abstractNumId w:val="31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8"/>
  </w:num>
  <w:num w:numId="30">
    <w:abstractNumId w:val="7"/>
  </w:num>
  <w:num w:numId="31">
    <w:abstractNumId w:val="12"/>
  </w:num>
  <w:num w:numId="32">
    <w:abstractNumId w:val="17"/>
  </w:num>
  <w:num w:numId="33">
    <w:abstractNumId w:val="4"/>
  </w:num>
  <w:num w:numId="34">
    <w:abstractNumId w:val="33"/>
  </w:num>
  <w:num w:numId="35">
    <w:abstractNumId w:val="11"/>
  </w:num>
  <w:num w:numId="36">
    <w:abstractNumId w:val="32"/>
  </w:num>
  <w:num w:numId="37">
    <w:abstractNumId w:val="27"/>
  </w:num>
  <w:num w:numId="38">
    <w:abstractNumId w:val="1"/>
  </w:num>
  <w:num w:numId="39">
    <w:abstractNumId w:val="35"/>
  </w:num>
  <w:num w:numId="40">
    <w:abstractNumId w:val="28"/>
  </w:num>
  <w:num w:numId="41">
    <w:abstractNumId w:val="14"/>
  </w:num>
  <w:num w:numId="42">
    <w:abstractNumId w:val="34"/>
  </w:num>
  <w:num w:numId="43">
    <w:abstractNumId w:val="20"/>
  </w:num>
  <w:num w:numId="44">
    <w:abstractNumId w:val="38"/>
  </w:num>
  <w:num w:numId="45">
    <w:abstractNumId w:val="23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tthew Fischer">
    <w15:presenceInfo w15:providerId="None" w15:userId="Matthew Fisch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D2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BE0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4DC0"/>
    <w:rsid w:val="000478EE"/>
    <w:rsid w:val="000479A5"/>
    <w:rsid w:val="00050B7D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19FF"/>
    <w:rsid w:val="00072D2A"/>
    <w:rsid w:val="00073BB4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97CEA"/>
    <w:rsid w:val="000A1C31"/>
    <w:rsid w:val="000A1F25"/>
    <w:rsid w:val="000A4D1E"/>
    <w:rsid w:val="000A505E"/>
    <w:rsid w:val="000A5485"/>
    <w:rsid w:val="000A671D"/>
    <w:rsid w:val="000A7680"/>
    <w:rsid w:val="000B041A"/>
    <w:rsid w:val="000B083E"/>
    <w:rsid w:val="000B0DAF"/>
    <w:rsid w:val="000B2888"/>
    <w:rsid w:val="000B30EA"/>
    <w:rsid w:val="000B37F9"/>
    <w:rsid w:val="000B50F5"/>
    <w:rsid w:val="000B59FE"/>
    <w:rsid w:val="000B62EE"/>
    <w:rsid w:val="000C1A01"/>
    <w:rsid w:val="000C1B3F"/>
    <w:rsid w:val="000C3193"/>
    <w:rsid w:val="000C4D43"/>
    <w:rsid w:val="000C54F3"/>
    <w:rsid w:val="000C5C01"/>
    <w:rsid w:val="000C6A2F"/>
    <w:rsid w:val="000C6EBA"/>
    <w:rsid w:val="000D0AC2"/>
    <w:rsid w:val="000D174A"/>
    <w:rsid w:val="000D1AD4"/>
    <w:rsid w:val="000D276A"/>
    <w:rsid w:val="000D2F1B"/>
    <w:rsid w:val="000D40BF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3BC8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27BC0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6A"/>
    <w:rsid w:val="00175CDF"/>
    <w:rsid w:val="00176480"/>
    <w:rsid w:val="0017659B"/>
    <w:rsid w:val="00176A0F"/>
    <w:rsid w:val="00176BC6"/>
    <w:rsid w:val="00177BCE"/>
    <w:rsid w:val="001812B0"/>
    <w:rsid w:val="00181423"/>
    <w:rsid w:val="001832FC"/>
    <w:rsid w:val="00183698"/>
    <w:rsid w:val="00183F4C"/>
    <w:rsid w:val="0018424E"/>
    <w:rsid w:val="0018577E"/>
    <w:rsid w:val="001869E8"/>
    <w:rsid w:val="00187129"/>
    <w:rsid w:val="0019164F"/>
    <w:rsid w:val="001919A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0A21"/>
    <w:rsid w:val="00231F3B"/>
    <w:rsid w:val="002323FE"/>
    <w:rsid w:val="00234C13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195C"/>
    <w:rsid w:val="002A251F"/>
    <w:rsid w:val="002A3510"/>
    <w:rsid w:val="002A3AAB"/>
    <w:rsid w:val="002A4A61"/>
    <w:rsid w:val="002A4C48"/>
    <w:rsid w:val="002A55B1"/>
    <w:rsid w:val="002A6181"/>
    <w:rsid w:val="002B0983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E712F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E9D"/>
    <w:rsid w:val="003031A4"/>
    <w:rsid w:val="0030382C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273B"/>
    <w:rsid w:val="00312CCE"/>
    <w:rsid w:val="003143D6"/>
    <w:rsid w:val="003144D3"/>
    <w:rsid w:val="00315B52"/>
    <w:rsid w:val="00315DE7"/>
    <w:rsid w:val="0031716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3C4D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58B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C96"/>
    <w:rsid w:val="003E7F99"/>
    <w:rsid w:val="003F1281"/>
    <w:rsid w:val="003F2B96"/>
    <w:rsid w:val="003F2D6C"/>
    <w:rsid w:val="003F2E7C"/>
    <w:rsid w:val="003F34F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2C99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493F"/>
    <w:rsid w:val="004B50D1"/>
    <w:rsid w:val="004B50D6"/>
    <w:rsid w:val="004B7780"/>
    <w:rsid w:val="004C004E"/>
    <w:rsid w:val="004C0BD8"/>
    <w:rsid w:val="004C0F0A"/>
    <w:rsid w:val="004C3C2A"/>
    <w:rsid w:val="004C47FF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6C35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566B"/>
    <w:rsid w:val="005358EA"/>
    <w:rsid w:val="00537592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4BD"/>
    <w:rsid w:val="00574757"/>
    <w:rsid w:val="005750B2"/>
    <w:rsid w:val="00576718"/>
    <w:rsid w:val="00576CBB"/>
    <w:rsid w:val="005801BD"/>
    <w:rsid w:val="00582333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1A1"/>
    <w:rsid w:val="005A139F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5D93"/>
    <w:rsid w:val="005D645B"/>
    <w:rsid w:val="005D65B5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65B7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B14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C8F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664"/>
    <w:rsid w:val="00686C98"/>
    <w:rsid w:val="00687476"/>
    <w:rsid w:val="00687A6F"/>
    <w:rsid w:val="0069038E"/>
    <w:rsid w:val="00690EB5"/>
    <w:rsid w:val="006915F4"/>
    <w:rsid w:val="00691F78"/>
    <w:rsid w:val="006925B5"/>
    <w:rsid w:val="0069501E"/>
    <w:rsid w:val="00696B53"/>
    <w:rsid w:val="006976B8"/>
    <w:rsid w:val="00697D9C"/>
    <w:rsid w:val="006A1A0A"/>
    <w:rsid w:val="006A1B2B"/>
    <w:rsid w:val="006A3117"/>
    <w:rsid w:val="006A3A0E"/>
    <w:rsid w:val="006A3EB3"/>
    <w:rsid w:val="006A46ED"/>
    <w:rsid w:val="006A47CB"/>
    <w:rsid w:val="006A4F60"/>
    <w:rsid w:val="006A503E"/>
    <w:rsid w:val="006A59BC"/>
    <w:rsid w:val="006A61DF"/>
    <w:rsid w:val="006A67EB"/>
    <w:rsid w:val="006A6A83"/>
    <w:rsid w:val="006A705C"/>
    <w:rsid w:val="006A790E"/>
    <w:rsid w:val="006A7F86"/>
    <w:rsid w:val="006B00E3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700354"/>
    <w:rsid w:val="007005D5"/>
    <w:rsid w:val="00702CA2"/>
    <w:rsid w:val="007045BD"/>
    <w:rsid w:val="00704619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37EF8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1DA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861"/>
    <w:rsid w:val="00786A15"/>
    <w:rsid w:val="00787E22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97259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2EE0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23A6"/>
    <w:rsid w:val="007F6EC7"/>
    <w:rsid w:val="007F75A8"/>
    <w:rsid w:val="007F75C3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380C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3641"/>
    <w:rsid w:val="008840EE"/>
    <w:rsid w:val="00884237"/>
    <w:rsid w:val="008846E8"/>
    <w:rsid w:val="00885AFD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327"/>
    <w:rsid w:val="008C6680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4E6A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18E8"/>
    <w:rsid w:val="00962377"/>
    <w:rsid w:val="00962886"/>
    <w:rsid w:val="009631F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49D9"/>
    <w:rsid w:val="00974BA6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559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4FB0"/>
    <w:rsid w:val="00A154E5"/>
    <w:rsid w:val="00A17A7C"/>
    <w:rsid w:val="00A17B98"/>
    <w:rsid w:val="00A20076"/>
    <w:rsid w:val="00A209B0"/>
    <w:rsid w:val="00A20E13"/>
    <w:rsid w:val="00A219E7"/>
    <w:rsid w:val="00A22606"/>
    <w:rsid w:val="00A2290B"/>
    <w:rsid w:val="00A229E4"/>
    <w:rsid w:val="00A2417A"/>
    <w:rsid w:val="00A246C2"/>
    <w:rsid w:val="00A248AC"/>
    <w:rsid w:val="00A26D8D"/>
    <w:rsid w:val="00A271F2"/>
    <w:rsid w:val="00A27620"/>
    <w:rsid w:val="00A27692"/>
    <w:rsid w:val="00A32A9C"/>
    <w:rsid w:val="00A3306F"/>
    <w:rsid w:val="00A3375E"/>
    <w:rsid w:val="00A33831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5ED2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21FC"/>
    <w:rsid w:val="00AC31EB"/>
    <w:rsid w:val="00AC5181"/>
    <w:rsid w:val="00AC60C2"/>
    <w:rsid w:val="00AC63B2"/>
    <w:rsid w:val="00AC6E7E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1F92"/>
    <w:rsid w:val="00B22C00"/>
    <w:rsid w:val="00B2361F"/>
    <w:rsid w:val="00B2692B"/>
    <w:rsid w:val="00B2718B"/>
    <w:rsid w:val="00B274D6"/>
    <w:rsid w:val="00B302FA"/>
    <w:rsid w:val="00B3040A"/>
    <w:rsid w:val="00B305D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2BA"/>
    <w:rsid w:val="00BA32CA"/>
    <w:rsid w:val="00BA4186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1D49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BC6"/>
    <w:rsid w:val="00C15E0C"/>
    <w:rsid w:val="00C17B7F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2AB"/>
    <w:rsid w:val="00C475AA"/>
    <w:rsid w:val="00C500C8"/>
    <w:rsid w:val="00C50BCF"/>
    <w:rsid w:val="00C51693"/>
    <w:rsid w:val="00C5217A"/>
    <w:rsid w:val="00C542F0"/>
    <w:rsid w:val="00C55E77"/>
    <w:rsid w:val="00C55F0E"/>
    <w:rsid w:val="00C5709A"/>
    <w:rsid w:val="00C57CDB"/>
    <w:rsid w:val="00C60A9B"/>
    <w:rsid w:val="00C60F8E"/>
    <w:rsid w:val="00C60FFC"/>
    <w:rsid w:val="00C6108B"/>
    <w:rsid w:val="00C62A1D"/>
    <w:rsid w:val="00C62FB2"/>
    <w:rsid w:val="00C641F3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4C50"/>
    <w:rsid w:val="00CA51BB"/>
    <w:rsid w:val="00CA6689"/>
    <w:rsid w:val="00CA713A"/>
    <w:rsid w:val="00CB00AD"/>
    <w:rsid w:val="00CB147A"/>
    <w:rsid w:val="00CB1CBD"/>
    <w:rsid w:val="00CB285C"/>
    <w:rsid w:val="00CB482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641"/>
    <w:rsid w:val="00CF2E45"/>
    <w:rsid w:val="00CF3849"/>
    <w:rsid w:val="00CF3BB2"/>
    <w:rsid w:val="00CF3BDE"/>
    <w:rsid w:val="00CF5CBC"/>
    <w:rsid w:val="00CF6654"/>
    <w:rsid w:val="00CF6F66"/>
    <w:rsid w:val="00CF7ACE"/>
    <w:rsid w:val="00CF7E12"/>
    <w:rsid w:val="00D020F4"/>
    <w:rsid w:val="00D02A3A"/>
    <w:rsid w:val="00D04391"/>
    <w:rsid w:val="00D05769"/>
    <w:rsid w:val="00D05F32"/>
    <w:rsid w:val="00D06844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3E0"/>
    <w:rsid w:val="00D17833"/>
    <w:rsid w:val="00D202C0"/>
    <w:rsid w:val="00D22352"/>
    <w:rsid w:val="00D2694A"/>
    <w:rsid w:val="00D277CF"/>
    <w:rsid w:val="00D27CF2"/>
    <w:rsid w:val="00D30761"/>
    <w:rsid w:val="00D307A6"/>
    <w:rsid w:val="00D312F2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77E83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6202"/>
    <w:rsid w:val="00DA621F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177C2"/>
    <w:rsid w:val="00E20BEE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473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43C"/>
    <w:rsid w:val="00E95B0F"/>
    <w:rsid w:val="00E95CC4"/>
    <w:rsid w:val="00E95D4F"/>
    <w:rsid w:val="00E961E8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4B21"/>
    <w:rsid w:val="00EB5188"/>
    <w:rsid w:val="00EB5AA5"/>
    <w:rsid w:val="00EB5ADB"/>
    <w:rsid w:val="00EB5D4B"/>
    <w:rsid w:val="00EB6218"/>
    <w:rsid w:val="00EB69EF"/>
    <w:rsid w:val="00EB76EE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4C01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172F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802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1895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C6F2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thew.fischer@broadc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</b:Sources>
</file>

<file path=customXml/itemProps1.xml><?xml version="1.0" encoding="utf-8"?>
<ds:datastoreItem xmlns:ds="http://schemas.openxmlformats.org/officeDocument/2006/customXml" ds:itemID="{4C1A899C-9BE2-4E04-8DDE-C2BAEAE1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2712</Words>
  <Characters>15461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802.11-20/1395r14</vt:lpstr>
      <vt:lpstr>doc.: IEEE 802.11-15/xxxxr0</vt:lpstr>
    </vt:vector>
  </TitlesOfParts>
  <Manager/>
  <Company/>
  <LinksUpToDate>false</LinksUpToDate>
  <CharactersWithSpaces>18137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802.11-20/1395r14</dc:title>
  <dc:subject>Submission</dc:subject>
  <dc:creator>Matthew Fischer (Broadcom)</dc:creator>
  <cp:keywords>September 2020</cp:keywords>
  <dc:description/>
  <cp:lastModifiedBy>Matthew Fischer</cp:lastModifiedBy>
  <cp:revision>5</cp:revision>
  <cp:lastPrinted>2010-05-04T03:47:00Z</cp:lastPrinted>
  <dcterms:created xsi:type="dcterms:W3CDTF">2020-09-29T00:30:00Z</dcterms:created>
  <dcterms:modified xsi:type="dcterms:W3CDTF">2020-09-29T00:40:00Z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