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7E4ADDAD" w:rsidR="00B6527E" w:rsidRPr="00E054EA" w:rsidRDefault="004E7C58" w:rsidP="003E4ABA">
            <w:pPr>
              <w:pStyle w:val="T2"/>
              <w:rPr>
                <w:sz w:val="20"/>
              </w:rPr>
            </w:pPr>
            <w:r w:rsidRPr="00E054EA">
              <w:rPr>
                <w:sz w:val="20"/>
              </w:rPr>
              <w:t>MLO: BSS parameter update</w:t>
            </w:r>
          </w:p>
        </w:tc>
      </w:tr>
      <w:tr w:rsidR="00B6527E" w:rsidRPr="00E13124" w14:paraId="25960C30" w14:textId="77777777" w:rsidTr="001968A8">
        <w:trPr>
          <w:trHeight w:val="359"/>
          <w:jc w:val="center"/>
        </w:trPr>
        <w:tc>
          <w:tcPr>
            <w:tcW w:w="9576" w:type="dxa"/>
            <w:gridSpan w:val="5"/>
            <w:vAlign w:val="center"/>
          </w:tcPr>
          <w:p w14:paraId="5C4A3311" w14:textId="5831B55C" w:rsidR="00B6527E" w:rsidRPr="00E054EA" w:rsidRDefault="00B6527E" w:rsidP="00911648">
            <w:pPr>
              <w:pStyle w:val="T2"/>
              <w:ind w:left="0"/>
              <w:rPr>
                <w:sz w:val="20"/>
              </w:rPr>
            </w:pPr>
            <w:r w:rsidRPr="00E054EA">
              <w:rPr>
                <w:sz w:val="20"/>
              </w:rPr>
              <w:t>Date:</w:t>
            </w:r>
            <w:r w:rsidR="00215CE5" w:rsidRPr="00E054EA">
              <w:rPr>
                <w:b w:val="0"/>
                <w:sz w:val="20"/>
              </w:rPr>
              <w:t xml:space="preserve">  20</w:t>
            </w:r>
            <w:r w:rsidR="00BC477F" w:rsidRPr="00E054EA">
              <w:rPr>
                <w:b w:val="0"/>
                <w:sz w:val="20"/>
              </w:rPr>
              <w:t>20</w:t>
            </w:r>
            <w:r w:rsidR="00BB08D8" w:rsidRPr="00E054EA">
              <w:rPr>
                <w:b w:val="0"/>
                <w:sz w:val="20"/>
              </w:rPr>
              <w:t>-</w:t>
            </w:r>
            <w:r w:rsidR="00BC477F" w:rsidRPr="00E054EA">
              <w:rPr>
                <w:b w:val="0"/>
                <w:sz w:val="20"/>
              </w:rPr>
              <w:t>0</w:t>
            </w:r>
            <w:r w:rsidR="008F411A" w:rsidRPr="00E054EA">
              <w:rPr>
                <w:b w:val="0"/>
                <w:sz w:val="20"/>
              </w:rPr>
              <w:t>8</w:t>
            </w:r>
            <w:r w:rsidRPr="00E054EA">
              <w:rPr>
                <w:b w:val="0"/>
                <w:sz w:val="20"/>
              </w:rPr>
              <w:t>-</w:t>
            </w:r>
            <w:r w:rsidR="008F411A" w:rsidRPr="00E054EA">
              <w:rPr>
                <w:b w:val="0"/>
                <w:sz w:val="20"/>
              </w:rPr>
              <w:t>2</w:t>
            </w:r>
            <w:r w:rsidR="00BC477F" w:rsidRPr="00E054EA">
              <w:rPr>
                <w:b w:val="0"/>
                <w:sz w:val="20"/>
              </w:rPr>
              <w:t>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054EA" w:rsidRDefault="00B6527E" w:rsidP="007E52CB">
            <w:pPr>
              <w:pStyle w:val="T2"/>
              <w:spacing w:after="0"/>
              <w:ind w:left="0" w:right="0"/>
              <w:jc w:val="left"/>
              <w:rPr>
                <w:sz w:val="20"/>
              </w:rPr>
            </w:pPr>
            <w:r w:rsidRPr="00E054EA">
              <w:rPr>
                <w:sz w:val="20"/>
              </w:rPr>
              <w:t>Author(s):</w:t>
            </w:r>
          </w:p>
        </w:tc>
      </w:tr>
      <w:tr w:rsidR="00B6527E" w:rsidRPr="00E13124" w14:paraId="0AA99FD7" w14:textId="77777777" w:rsidTr="001968A8">
        <w:trPr>
          <w:jc w:val="center"/>
        </w:trPr>
        <w:tc>
          <w:tcPr>
            <w:tcW w:w="1615" w:type="dxa"/>
            <w:vAlign w:val="center"/>
          </w:tcPr>
          <w:p w14:paraId="19945108" w14:textId="77777777" w:rsidR="00B6527E" w:rsidRPr="00E054EA" w:rsidRDefault="00B6527E" w:rsidP="007E52CB">
            <w:pPr>
              <w:pStyle w:val="T2"/>
              <w:spacing w:after="0"/>
              <w:ind w:left="0" w:right="0"/>
              <w:jc w:val="left"/>
              <w:rPr>
                <w:sz w:val="20"/>
              </w:rPr>
            </w:pPr>
            <w:r w:rsidRPr="00E054EA">
              <w:rPr>
                <w:sz w:val="20"/>
              </w:rPr>
              <w:t>Name</w:t>
            </w:r>
          </w:p>
        </w:tc>
        <w:tc>
          <w:tcPr>
            <w:tcW w:w="1530" w:type="dxa"/>
            <w:vAlign w:val="center"/>
          </w:tcPr>
          <w:p w14:paraId="69F56477" w14:textId="77777777" w:rsidR="00B6527E" w:rsidRPr="00E054EA" w:rsidRDefault="00B6527E" w:rsidP="007E52CB">
            <w:pPr>
              <w:pStyle w:val="T2"/>
              <w:spacing w:after="0"/>
              <w:ind w:left="0" w:right="0"/>
              <w:jc w:val="left"/>
              <w:rPr>
                <w:sz w:val="20"/>
              </w:rPr>
            </w:pPr>
            <w:r w:rsidRPr="00E054EA">
              <w:rPr>
                <w:sz w:val="20"/>
              </w:rPr>
              <w:t>Affiliation</w:t>
            </w:r>
          </w:p>
        </w:tc>
        <w:tc>
          <w:tcPr>
            <w:tcW w:w="2070" w:type="dxa"/>
            <w:vAlign w:val="center"/>
          </w:tcPr>
          <w:p w14:paraId="061C0ACA" w14:textId="26721EDF" w:rsidR="00B6527E" w:rsidRPr="00E054EA" w:rsidRDefault="00AE1931" w:rsidP="007E52CB">
            <w:pPr>
              <w:pStyle w:val="T2"/>
              <w:spacing w:after="0"/>
              <w:ind w:left="0" w:right="0"/>
              <w:jc w:val="left"/>
              <w:rPr>
                <w:sz w:val="20"/>
              </w:rPr>
            </w:pPr>
            <w:r w:rsidRPr="00E054EA">
              <w:rPr>
                <w:sz w:val="20"/>
              </w:rPr>
              <w:t>Address</w:t>
            </w:r>
          </w:p>
        </w:tc>
        <w:tc>
          <w:tcPr>
            <w:tcW w:w="1440" w:type="dxa"/>
            <w:vAlign w:val="center"/>
          </w:tcPr>
          <w:p w14:paraId="7CD6ADE3" w14:textId="77777777" w:rsidR="00B6527E" w:rsidRPr="00E054EA" w:rsidRDefault="00B6527E" w:rsidP="007E52CB">
            <w:pPr>
              <w:pStyle w:val="T2"/>
              <w:spacing w:after="0"/>
              <w:ind w:left="0" w:right="0"/>
              <w:jc w:val="left"/>
              <w:rPr>
                <w:sz w:val="20"/>
              </w:rPr>
            </w:pPr>
            <w:r w:rsidRPr="00E054EA">
              <w:rPr>
                <w:sz w:val="20"/>
              </w:rPr>
              <w:t>Phone</w:t>
            </w:r>
          </w:p>
        </w:tc>
        <w:tc>
          <w:tcPr>
            <w:tcW w:w="2921" w:type="dxa"/>
            <w:vAlign w:val="center"/>
          </w:tcPr>
          <w:p w14:paraId="52D9DABE" w14:textId="77777777" w:rsidR="00B6527E" w:rsidRPr="00E054EA" w:rsidRDefault="00B6527E" w:rsidP="007E52CB">
            <w:pPr>
              <w:pStyle w:val="T2"/>
              <w:spacing w:after="0"/>
              <w:ind w:left="0" w:right="0"/>
              <w:jc w:val="left"/>
              <w:rPr>
                <w:sz w:val="20"/>
              </w:rPr>
            </w:pPr>
            <w:r w:rsidRPr="00E054EA">
              <w:rPr>
                <w:sz w:val="20"/>
              </w:rPr>
              <w:t>email</w:t>
            </w:r>
          </w:p>
        </w:tc>
      </w:tr>
      <w:tr w:rsidR="00B6527E" w:rsidRPr="00E13124" w14:paraId="2A56A94E" w14:textId="77777777" w:rsidTr="001968A8">
        <w:trPr>
          <w:jc w:val="center"/>
        </w:trPr>
        <w:tc>
          <w:tcPr>
            <w:tcW w:w="1615" w:type="dxa"/>
            <w:vAlign w:val="center"/>
          </w:tcPr>
          <w:p w14:paraId="2865B567" w14:textId="4FB3A6D2" w:rsidR="00B6527E" w:rsidRPr="00E054EA" w:rsidRDefault="004E7C58" w:rsidP="00B6527E">
            <w:pPr>
              <w:pStyle w:val="T2"/>
              <w:spacing w:after="0"/>
              <w:ind w:left="0" w:right="0"/>
              <w:jc w:val="left"/>
              <w:rPr>
                <w:sz w:val="20"/>
              </w:rPr>
            </w:pPr>
            <w:r w:rsidRPr="00E054EA">
              <w:rPr>
                <w:b w:val="0"/>
                <w:kern w:val="24"/>
                <w:sz w:val="20"/>
              </w:rPr>
              <w:t>Ming Gan</w:t>
            </w:r>
          </w:p>
        </w:tc>
        <w:tc>
          <w:tcPr>
            <w:tcW w:w="1530" w:type="dxa"/>
            <w:vAlign w:val="center"/>
          </w:tcPr>
          <w:p w14:paraId="60ECF008" w14:textId="42CF4611" w:rsidR="00B6527E" w:rsidRPr="00E054EA" w:rsidRDefault="005A3008" w:rsidP="00B6527E">
            <w:pPr>
              <w:pStyle w:val="T2"/>
              <w:spacing w:after="0"/>
              <w:ind w:left="0" w:right="0"/>
              <w:jc w:val="left"/>
              <w:rPr>
                <w:rFonts w:hint="eastAsia"/>
                <w:sz w:val="20"/>
                <w:lang w:eastAsia="zh-CN"/>
              </w:rPr>
            </w:pPr>
            <w:ins w:id="0" w:author="Ming Gan" w:date="2020-09-29T08:28:00Z">
              <w:r>
                <w:rPr>
                  <w:rFonts w:hint="eastAsia"/>
                  <w:sz w:val="20"/>
                  <w:lang w:eastAsia="zh-CN"/>
                </w:rPr>
                <w:t>H</w:t>
              </w:r>
              <w:r>
                <w:rPr>
                  <w:sz w:val="20"/>
                  <w:lang w:eastAsia="zh-CN"/>
                </w:rPr>
                <w:t>uawei</w:t>
              </w:r>
            </w:ins>
          </w:p>
        </w:tc>
        <w:tc>
          <w:tcPr>
            <w:tcW w:w="2070" w:type="dxa"/>
            <w:vAlign w:val="center"/>
          </w:tcPr>
          <w:p w14:paraId="7CC144E9" w14:textId="77777777" w:rsidR="00B6527E" w:rsidRPr="00E054EA" w:rsidRDefault="00B6527E" w:rsidP="00B6527E">
            <w:pPr>
              <w:pStyle w:val="T2"/>
              <w:spacing w:after="0"/>
              <w:ind w:left="0" w:right="0"/>
              <w:jc w:val="left"/>
              <w:rPr>
                <w:sz w:val="20"/>
              </w:rPr>
            </w:pPr>
          </w:p>
        </w:tc>
        <w:tc>
          <w:tcPr>
            <w:tcW w:w="1440" w:type="dxa"/>
            <w:vAlign w:val="center"/>
          </w:tcPr>
          <w:p w14:paraId="1D7D8EF7" w14:textId="77777777" w:rsidR="00B6527E" w:rsidRPr="00E054EA" w:rsidRDefault="00B6527E" w:rsidP="00B6527E">
            <w:pPr>
              <w:pStyle w:val="T2"/>
              <w:spacing w:after="0"/>
              <w:ind w:left="0" w:right="0"/>
              <w:jc w:val="left"/>
              <w:rPr>
                <w:sz w:val="20"/>
              </w:rPr>
            </w:pPr>
          </w:p>
        </w:tc>
        <w:tc>
          <w:tcPr>
            <w:tcW w:w="2921" w:type="dxa"/>
            <w:vAlign w:val="center"/>
          </w:tcPr>
          <w:p w14:paraId="74E257FE" w14:textId="2DD9ADE5" w:rsidR="00B6527E" w:rsidRPr="00E054EA" w:rsidRDefault="004E7C58" w:rsidP="00B6527E">
            <w:pPr>
              <w:pStyle w:val="T2"/>
              <w:spacing w:after="0"/>
              <w:ind w:left="0" w:right="0"/>
              <w:jc w:val="left"/>
              <w:rPr>
                <w:sz w:val="20"/>
              </w:rPr>
            </w:pPr>
            <w:r w:rsidRPr="00E054EA">
              <w:rPr>
                <w:b w:val="0"/>
                <w:kern w:val="24"/>
                <w:sz w:val="20"/>
              </w:rPr>
              <w:t xml:space="preserve"> ming.gan@huawei.com</w:t>
            </w:r>
          </w:p>
        </w:tc>
      </w:tr>
      <w:tr w:rsidR="00481C91" w:rsidRPr="00E13124" w14:paraId="484D9716" w14:textId="77777777" w:rsidTr="001968A8">
        <w:trPr>
          <w:jc w:val="center"/>
        </w:trPr>
        <w:tc>
          <w:tcPr>
            <w:tcW w:w="1615" w:type="dxa"/>
            <w:vAlign w:val="center"/>
          </w:tcPr>
          <w:p w14:paraId="6735A3DE" w14:textId="2D00B175" w:rsidR="00481C91" w:rsidRPr="00E054EA" w:rsidRDefault="00481C91" w:rsidP="00481C91">
            <w:pPr>
              <w:pStyle w:val="T2"/>
              <w:spacing w:after="0"/>
              <w:ind w:left="0" w:right="0"/>
              <w:jc w:val="left"/>
              <w:rPr>
                <w:b w:val="0"/>
                <w:kern w:val="24"/>
                <w:sz w:val="20"/>
              </w:rPr>
            </w:pPr>
            <w:r w:rsidRPr="00E054EA">
              <w:rPr>
                <w:b w:val="0"/>
                <w:sz w:val="20"/>
                <w:lang w:eastAsia="ko-KR"/>
              </w:rPr>
              <w:t>Yunbo Li</w:t>
            </w:r>
          </w:p>
        </w:tc>
        <w:tc>
          <w:tcPr>
            <w:tcW w:w="1530" w:type="dxa"/>
            <w:vAlign w:val="center"/>
          </w:tcPr>
          <w:p w14:paraId="0FDC739D" w14:textId="7032383B" w:rsidR="00481C91" w:rsidRPr="00E054EA" w:rsidRDefault="005A3008" w:rsidP="00481C91">
            <w:pPr>
              <w:pStyle w:val="T2"/>
              <w:spacing w:after="0"/>
              <w:ind w:left="0" w:right="0"/>
              <w:jc w:val="left"/>
              <w:rPr>
                <w:sz w:val="20"/>
              </w:rPr>
            </w:pPr>
            <w:ins w:id="1" w:author="Ming Gan" w:date="2020-09-29T08:28:00Z">
              <w:r>
                <w:rPr>
                  <w:rFonts w:hint="eastAsia"/>
                  <w:sz w:val="20"/>
                  <w:lang w:eastAsia="zh-CN"/>
                </w:rPr>
                <w:t>H</w:t>
              </w:r>
              <w:r>
                <w:rPr>
                  <w:sz w:val="20"/>
                  <w:lang w:eastAsia="zh-CN"/>
                </w:rPr>
                <w:t>uawei</w:t>
              </w:r>
            </w:ins>
          </w:p>
        </w:tc>
        <w:tc>
          <w:tcPr>
            <w:tcW w:w="2070" w:type="dxa"/>
            <w:vAlign w:val="center"/>
          </w:tcPr>
          <w:p w14:paraId="174BFA19" w14:textId="77777777" w:rsidR="00481C91" w:rsidRPr="00E054EA" w:rsidRDefault="00481C91" w:rsidP="00481C91">
            <w:pPr>
              <w:pStyle w:val="T2"/>
              <w:spacing w:after="0"/>
              <w:ind w:left="0" w:right="0"/>
              <w:jc w:val="left"/>
              <w:rPr>
                <w:sz w:val="20"/>
              </w:rPr>
            </w:pPr>
          </w:p>
        </w:tc>
        <w:tc>
          <w:tcPr>
            <w:tcW w:w="1440" w:type="dxa"/>
            <w:vAlign w:val="center"/>
          </w:tcPr>
          <w:p w14:paraId="58C63D10" w14:textId="77777777" w:rsidR="00481C91" w:rsidRPr="00E054EA" w:rsidRDefault="00481C91" w:rsidP="00481C91">
            <w:pPr>
              <w:pStyle w:val="T2"/>
              <w:spacing w:after="0"/>
              <w:ind w:left="0" w:right="0"/>
              <w:jc w:val="left"/>
              <w:rPr>
                <w:sz w:val="20"/>
              </w:rPr>
            </w:pPr>
          </w:p>
        </w:tc>
        <w:tc>
          <w:tcPr>
            <w:tcW w:w="2921" w:type="dxa"/>
            <w:vAlign w:val="center"/>
          </w:tcPr>
          <w:p w14:paraId="4821808E" w14:textId="77777777" w:rsidR="00481C91" w:rsidRPr="00E054EA" w:rsidRDefault="00481C91" w:rsidP="00481C91">
            <w:pPr>
              <w:pStyle w:val="T2"/>
              <w:spacing w:after="0"/>
              <w:ind w:left="0" w:right="0"/>
              <w:jc w:val="left"/>
              <w:rPr>
                <w:b w:val="0"/>
                <w:kern w:val="24"/>
                <w:sz w:val="20"/>
              </w:rPr>
            </w:pPr>
          </w:p>
        </w:tc>
      </w:tr>
      <w:tr w:rsidR="00481C91" w:rsidRPr="00E13124" w14:paraId="38184227" w14:textId="77777777" w:rsidTr="001968A8">
        <w:trPr>
          <w:jc w:val="center"/>
        </w:trPr>
        <w:tc>
          <w:tcPr>
            <w:tcW w:w="1615" w:type="dxa"/>
            <w:vAlign w:val="center"/>
          </w:tcPr>
          <w:p w14:paraId="10C8521C" w14:textId="15AEA27E" w:rsidR="00481C91" w:rsidRPr="00E054EA" w:rsidRDefault="00481C91" w:rsidP="00481C91">
            <w:pPr>
              <w:pStyle w:val="T2"/>
              <w:spacing w:after="0"/>
              <w:ind w:left="0" w:right="0"/>
              <w:jc w:val="left"/>
              <w:rPr>
                <w:b w:val="0"/>
                <w:sz w:val="20"/>
                <w:lang w:eastAsia="ko-KR"/>
              </w:rPr>
            </w:pPr>
            <w:r w:rsidRPr="00E054EA">
              <w:rPr>
                <w:rFonts w:hint="eastAsia"/>
                <w:b w:val="0"/>
                <w:sz w:val="20"/>
                <w:lang w:eastAsia="zh-CN"/>
              </w:rPr>
              <w:t>Y</w:t>
            </w:r>
            <w:r w:rsidRPr="00E054EA">
              <w:rPr>
                <w:b w:val="0"/>
                <w:sz w:val="20"/>
                <w:lang w:eastAsia="zh-CN"/>
              </w:rPr>
              <w:t>uchen Guo</w:t>
            </w:r>
          </w:p>
        </w:tc>
        <w:tc>
          <w:tcPr>
            <w:tcW w:w="1530" w:type="dxa"/>
            <w:vAlign w:val="center"/>
          </w:tcPr>
          <w:p w14:paraId="7002AD66" w14:textId="51A42EA9" w:rsidR="00481C91" w:rsidRPr="00E054EA" w:rsidRDefault="005A3008" w:rsidP="00481C91">
            <w:pPr>
              <w:pStyle w:val="T2"/>
              <w:spacing w:after="0"/>
              <w:ind w:left="0" w:right="0"/>
              <w:jc w:val="left"/>
              <w:rPr>
                <w:sz w:val="20"/>
              </w:rPr>
            </w:pPr>
            <w:ins w:id="2" w:author="Ming Gan" w:date="2020-09-29T08:28:00Z">
              <w:r>
                <w:rPr>
                  <w:rFonts w:hint="eastAsia"/>
                  <w:sz w:val="20"/>
                  <w:lang w:eastAsia="zh-CN"/>
                </w:rPr>
                <w:t>H</w:t>
              </w:r>
              <w:r>
                <w:rPr>
                  <w:sz w:val="20"/>
                  <w:lang w:eastAsia="zh-CN"/>
                </w:rPr>
                <w:t>uawei</w:t>
              </w:r>
            </w:ins>
          </w:p>
        </w:tc>
        <w:tc>
          <w:tcPr>
            <w:tcW w:w="2070" w:type="dxa"/>
            <w:vAlign w:val="center"/>
          </w:tcPr>
          <w:p w14:paraId="31C308DC" w14:textId="77777777" w:rsidR="00481C91" w:rsidRPr="00E054EA" w:rsidRDefault="00481C91" w:rsidP="00481C91">
            <w:pPr>
              <w:pStyle w:val="T2"/>
              <w:spacing w:after="0"/>
              <w:ind w:left="0" w:right="0"/>
              <w:jc w:val="left"/>
              <w:rPr>
                <w:sz w:val="20"/>
              </w:rPr>
            </w:pPr>
          </w:p>
        </w:tc>
        <w:tc>
          <w:tcPr>
            <w:tcW w:w="1440" w:type="dxa"/>
            <w:vAlign w:val="center"/>
          </w:tcPr>
          <w:p w14:paraId="22379B7E" w14:textId="77777777" w:rsidR="00481C91" w:rsidRPr="00E054EA" w:rsidRDefault="00481C91" w:rsidP="00481C91">
            <w:pPr>
              <w:pStyle w:val="T2"/>
              <w:spacing w:after="0"/>
              <w:ind w:left="0" w:right="0"/>
              <w:jc w:val="left"/>
              <w:rPr>
                <w:sz w:val="20"/>
              </w:rPr>
            </w:pPr>
          </w:p>
        </w:tc>
        <w:tc>
          <w:tcPr>
            <w:tcW w:w="2921" w:type="dxa"/>
            <w:vAlign w:val="center"/>
          </w:tcPr>
          <w:p w14:paraId="4A54F3C2" w14:textId="77777777" w:rsidR="00481C91" w:rsidRPr="00E054EA" w:rsidRDefault="00481C91" w:rsidP="00481C91">
            <w:pPr>
              <w:pStyle w:val="T2"/>
              <w:spacing w:after="0"/>
              <w:ind w:left="0" w:right="0"/>
              <w:jc w:val="left"/>
              <w:rPr>
                <w:b w:val="0"/>
                <w:kern w:val="24"/>
                <w:sz w:val="20"/>
              </w:rPr>
            </w:pPr>
          </w:p>
        </w:tc>
      </w:tr>
      <w:tr w:rsidR="00481C91" w:rsidRPr="00E13124" w14:paraId="3A3D51B5" w14:textId="77777777" w:rsidTr="001968A8">
        <w:trPr>
          <w:jc w:val="center"/>
        </w:trPr>
        <w:tc>
          <w:tcPr>
            <w:tcW w:w="1615" w:type="dxa"/>
            <w:vAlign w:val="center"/>
          </w:tcPr>
          <w:p w14:paraId="09AB6A98" w14:textId="5D745B5A" w:rsidR="00481C91" w:rsidRPr="00E054EA" w:rsidRDefault="00481C91" w:rsidP="00481C91">
            <w:pPr>
              <w:pStyle w:val="T2"/>
              <w:spacing w:after="0"/>
              <w:ind w:left="0" w:right="0"/>
              <w:jc w:val="left"/>
              <w:rPr>
                <w:b w:val="0"/>
                <w:sz w:val="20"/>
                <w:lang w:eastAsia="zh-CN"/>
              </w:rPr>
            </w:pPr>
            <w:r w:rsidRPr="00E054EA">
              <w:rPr>
                <w:rFonts w:hint="eastAsia"/>
                <w:b w:val="0"/>
                <w:sz w:val="20"/>
                <w:lang w:eastAsia="zh-CN"/>
              </w:rPr>
              <w:t>G</w:t>
            </w:r>
            <w:r w:rsidRPr="00E054EA">
              <w:rPr>
                <w:b w:val="0"/>
                <w:sz w:val="20"/>
                <w:lang w:eastAsia="zh-CN"/>
              </w:rPr>
              <w:t>uogang Huang</w:t>
            </w:r>
          </w:p>
        </w:tc>
        <w:tc>
          <w:tcPr>
            <w:tcW w:w="1530" w:type="dxa"/>
            <w:vAlign w:val="center"/>
          </w:tcPr>
          <w:p w14:paraId="1024EF6F" w14:textId="4C9F42EE" w:rsidR="00481C91" w:rsidRPr="00E054EA" w:rsidRDefault="005A3008" w:rsidP="00481C91">
            <w:pPr>
              <w:pStyle w:val="T2"/>
              <w:spacing w:after="0"/>
              <w:ind w:left="0" w:right="0"/>
              <w:jc w:val="left"/>
              <w:rPr>
                <w:sz w:val="20"/>
              </w:rPr>
            </w:pPr>
            <w:ins w:id="3" w:author="Ming Gan" w:date="2020-09-29T08:28:00Z">
              <w:r>
                <w:rPr>
                  <w:rFonts w:hint="eastAsia"/>
                  <w:sz w:val="20"/>
                  <w:lang w:eastAsia="zh-CN"/>
                </w:rPr>
                <w:t>H</w:t>
              </w:r>
              <w:r>
                <w:rPr>
                  <w:sz w:val="20"/>
                  <w:lang w:eastAsia="zh-CN"/>
                </w:rPr>
                <w:t>uawei</w:t>
              </w:r>
            </w:ins>
          </w:p>
        </w:tc>
        <w:tc>
          <w:tcPr>
            <w:tcW w:w="2070" w:type="dxa"/>
            <w:vAlign w:val="center"/>
          </w:tcPr>
          <w:p w14:paraId="74024139" w14:textId="77777777" w:rsidR="00481C91" w:rsidRPr="00E054EA" w:rsidRDefault="00481C91" w:rsidP="00481C91">
            <w:pPr>
              <w:pStyle w:val="T2"/>
              <w:spacing w:after="0"/>
              <w:ind w:left="0" w:right="0"/>
              <w:jc w:val="left"/>
              <w:rPr>
                <w:sz w:val="20"/>
              </w:rPr>
            </w:pPr>
          </w:p>
        </w:tc>
        <w:tc>
          <w:tcPr>
            <w:tcW w:w="1440" w:type="dxa"/>
            <w:vAlign w:val="center"/>
          </w:tcPr>
          <w:p w14:paraId="158D27FD" w14:textId="77777777" w:rsidR="00481C91" w:rsidRPr="00E054EA" w:rsidRDefault="00481C91" w:rsidP="00481C91">
            <w:pPr>
              <w:pStyle w:val="T2"/>
              <w:spacing w:after="0"/>
              <w:ind w:left="0" w:right="0"/>
              <w:jc w:val="left"/>
              <w:rPr>
                <w:sz w:val="20"/>
              </w:rPr>
            </w:pPr>
          </w:p>
        </w:tc>
        <w:tc>
          <w:tcPr>
            <w:tcW w:w="2921" w:type="dxa"/>
            <w:vAlign w:val="center"/>
          </w:tcPr>
          <w:p w14:paraId="6343C72F" w14:textId="77777777" w:rsidR="00481C91" w:rsidRPr="00E054EA" w:rsidRDefault="00481C91" w:rsidP="00481C91">
            <w:pPr>
              <w:pStyle w:val="T2"/>
              <w:spacing w:after="0"/>
              <w:ind w:left="0" w:right="0"/>
              <w:jc w:val="left"/>
              <w:rPr>
                <w:b w:val="0"/>
                <w:kern w:val="24"/>
                <w:sz w:val="20"/>
              </w:rPr>
            </w:pPr>
          </w:p>
        </w:tc>
      </w:tr>
      <w:tr w:rsidR="00481C91" w:rsidRPr="00E13124" w14:paraId="5A5E49BA" w14:textId="77777777" w:rsidTr="001968A8">
        <w:trPr>
          <w:jc w:val="center"/>
        </w:trPr>
        <w:tc>
          <w:tcPr>
            <w:tcW w:w="1615" w:type="dxa"/>
            <w:vAlign w:val="center"/>
          </w:tcPr>
          <w:p w14:paraId="2E5BF5EC" w14:textId="6E3F5808" w:rsidR="00481C91" w:rsidRPr="00E054EA" w:rsidRDefault="00481C91" w:rsidP="00481C91">
            <w:pPr>
              <w:pStyle w:val="T2"/>
              <w:spacing w:after="0"/>
              <w:ind w:left="0" w:right="0"/>
              <w:jc w:val="left"/>
              <w:rPr>
                <w:b w:val="0"/>
                <w:sz w:val="20"/>
                <w:lang w:eastAsia="zh-CN"/>
              </w:rPr>
            </w:pPr>
            <w:r w:rsidRPr="00E054EA">
              <w:rPr>
                <w:rFonts w:hint="eastAsia"/>
                <w:b w:val="0"/>
                <w:sz w:val="20"/>
                <w:lang w:eastAsia="zh-CN"/>
              </w:rPr>
              <w:t>Y</w:t>
            </w:r>
            <w:r w:rsidRPr="00E054EA">
              <w:rPr>
                <w:b w:val="0"/>
                <w:sz w:val="20"/>
                <w:lang w:eastAsia="zh-CN"/>
              </w:rPr>
              <w:t>iqing Li</w:t>
            </w:r>
          </w:p>
        </w:tc>
        <w:tc>
          <w:tcPr>
            <w:tcW w:w="1530" w:type="dxa"/>
            <w:vAlign w:val="center"/>
          </w:tcPr>
          <w:p w14:paraId="18F62D69" w14:textId="14D77862" w:rsidR="00481C91" w:rsidRPr="00E054EA" w:rsidRDefault="005A3008" w:rsidP="00481C91">
            <w:pPr>
              <w:pStyle w:val="T2"/>
              <w:spacing w:after="0"/>
              <w:ind w:left="0" w:right="0"/>
              <w:jc w:val="left"/>
              <w:rPr>
                <w:sz w:val="20"/>
              </w:rPr>
            </w:pPr>
            <w:ins w:id="4" w:author="Ming Gan" w:date="2020-09-29T08:28:00Z">
              <w:r>
                <w:rPr>
                  <w:rFonts w:hint="eastAsia"/>
                  <w:sz w:val="20"/>
                  <w:lang w:eastAsia="zh-CN"/>
                </w:rPr>
                <w:t>H</w:t>
              </w:r>
              <w:r>
                <w:rPr>
                  <w:sz w:val="20"/>
                  <w:lang w:eastAsia="zh-CN"/>
                </w:rPr>
                <w:t>uawei</w:t>
              </w:r>
            </w:ins>
          </w:p>
        </w:tc>
        <w:tc>
          <w:tcPr>
            <w:tcW w:w="2070" w:type="dxa"/>
            <w:vAlign w:val="center"/>
          </w:tcPr>
          <w:p w14:paraId="3738E458" w14:textId="77777777" w:rsidR="00481C91" w:rsidRPr="00E054EA" w:rsidRDefault="00481C91" w:rsidP="00481C91">
            <w:pPr>
              <w:pStyle w:val="T2"/>
              <w:spacing w:after="0"/>
              <w:ind w:left="0" w:right="0"/>
              <w:jc w:val="left"/>
              <w:rPr>
                <w:sz w:val="20"/>
              </w:rPr>
            </w:pPr>
          </w:p>
        </w:tc>
        <w:tc>
          <w:tcPr>
            <w:tcW w:w="1440" w:type="dxa"/>
            <w:vAlign w:val="center"/>
          </w:tcPr>
          <w:p w14:paraId="1C9CDD96" w14:textId="77777777" w:rsidR="00481C91" w:rsidRPr="00E054EA" w:rsidRDefault="00481C91" w:rsidP="00481C91">
            <w:pPr>
              <w:pStyle w:val="T2"/>
              <w:spacing w:after="0"/>
              <w:ind w:left="0" w:right="0"/>
              <w:jc w:val="left"/>
              <w:rPr>
                <w:sz w:val="20"/>
              </w:rPr>
            </w:pPr>
          </w:p>
        </w:tc>
        <w:tc>
          <w:tcPr>
            <w:tcW w:w="2921" w:type="dxa"/>
            <w:vAlign w:val="center"/>
          </w:tcPr>
          <w:p w14:paraId="48ED8042" w14:textId="77777777" w:rsidR="00481C91" w:rsidRPr="00E054EA" w:rsidRDefault="00481C91" w:rsidP="00481C91">
            <w:pPr>
              <w:pStyle w:val="T2"/>
              <w:spacing w:after="0"/>
              <w:ind w:left="0" w:right="0"/>
              <w:jc w:val="left"/>
              <w:rPr>
                <w:b w:val="0"/>
                <w:kern w:val="24"/>
                <w:sz w:val="20"/>
              </w:rPr>
            </w:pPr>
          </w:p>
        </w:tc>
      </w:tr>
      <w:tr w:rsidR="00481C91" w:rsidRPr="00E13124" w14:paraId="775C3607" w14:textId="77777777" w:rsidTr="001968A8">
        <w:trPr>
          <w:jc w:val="center"/>
        </w:trPr>
        <w:tc>
          <w:tcPr>
            <w:tcW w:w="1615" w:type="dxa"/>
            <w:vAlign w:val="center"/>
          </w:tcPr>
          <w:p w14:paraId="58FB2553" w14:textId="2791B47D" w:rsidR="00481C91" w:rsidRPr="00E054EA" w:rsidRDefault="00481C91" w:rsidP="00481C91">
            <w:pPr>
              <w:pStyle w:val="T2"/>
              <w:spacing w:after="0"/>
              <w:ind w:left="0" w:right="0"/>
              <w:jc w:val="left"/>
              <w:rPr>
                <w:b w:val="0"/>
                <w:sz w:val="20"/>
                <w:lang w:eastAsia="zh-CN"/>
              </w:rPr>
            </w:pPr>
            <w:r w:rsidRPr="00E054EA">
              <w:rPr>
                <w:rFonts w:hint="eastAsia"/>
                <w:b w:val="0"/>
                <w:sz w:val="20"/>
                <w:lang w:eastAsia="zh-CN"/>
              </w:rPr>
              <w:t>H</w:t>
            </w:r>
            <w:r w:rsidRPr="00E054EA">
              <w:rPr>
                <w:b w:val="0"/>
                <w:sz w:val="20"/>
                <w:lang w:eastAsia="zh-CN"/>
              </w:rPr>
              <w:t>ongjia Su</w:t>
            </w:r>
          </w:p>
        </w:tc>
        <w:tc>
          <w:tcPr>
            <w:tcW w:w="1530" w:type="dxa"/>
            <w:vAlign w:val="center"/>
          </w:tcPr>
          <w:p w14:paraId="35D3B6B9" w14:textId="29320BDD" w:rsidR="00481C91" w:rsidRPr="00E054EA" w:rsidRDefault="005A3008" w:rsidP="00481C91">
            <w:pPr>
              <w:pStyle w:val="T2"/>
              <w:spacing w:after="0"/>
              <w:ind w:left="0" w:right="0"/>
              <w:jc w:val="left"/>
              <w:rPr>
                <w:sz w:val="20"/>
              </w:rPr>
            </w:pPr>
            <w:ins w:id="5" w:author="Ming Gan" w:date="2020-09-29T08:28:00Z">
              <w:r>
                <w:rPr>
                  <w:rFonts w:hint="eastAsia"/>
                  <w:sz w:val="20"/>
                  <w:lang w:eastAsia="zh-CN"/>
                </w:rPr>
                <w:t>H</w:t>
              </w:r>
              <w:r>
                <w:rPr>
                  <w:sz w:val="20"/>
                  <w:lang w:eastAsia="zh-CN"/>
                </w:rPr>
                <w:t>uawei</w:t>
              </w:r>
            </w:ins>
          </w:p>
        </w:tc>
        <w:tc>
          <w:tcPr>
            <w:tcW w:w="2070" w:type="dxa"/>
            <w:vAlign w:val="center"/>
          </w:tcPr>
          <w:p w14:paraId="16159B52" w14:textId="77777777" w:rsidR="00481C91" w:rsidRPr="00E054EA" w:rsidRDefault="00481C91" w:rsidP="00481C91">
            <w:pPr>
              <w:pStyle w:val="T2"/>
              <w:spacing w:after="0"/>
              <w:ind w:left="0" w:right="0"/>
              <w:jc w:val="left"/>
              <w:rPr>
                <w:sz w:val="20"/>
              </w:rPr>
            </w:pPr>
          </w:p>
        </w:tc>
        <w:tc>
          <w:tcPr>
            <w:tcW w:w="1440" w:type="dxa"/>
            <w:vAlign w:val="center"/>
          </w:tcPr>
          <w:p w14:paraId="55F45089" w14:textId="77777777" w:rsidR="00481C91" w:rsidRPr="00E054EA" w:rsidRDefault="00481C91" w:rsidP="00481C91">
            <w:pPr>
              <w:pStyle w:val="T2"/>
              <w:spacing w:after="0"/>
              <w:ind w:left="0" w:right="0"/>
              <w:jc w:val="left"/>
              <w:rPr>
                <w:sz w:val="20"/>
              </w:rPr>
            </w:pPr>
          </w:p>
        </w:tc>
        <w:tc>
          <w:tcPr>
            <w:tcW w:w="2921" w:type="dxa"/>
            <w:vAlign w:val="center"/>
          </w:tcPr>
          <w:p w14:paraId="18C27702" w14:textId="77777777" w:rsidR="00481C91" w:rsidRPr="00E054EA" w:rsidRDefault="00481C91" w:rsidP="00481C91">
            <w:pPr>
              <w:pStyle w:val="T2"/>
              <w:spacing w:after="0"/>
              <w:ind w:left="0" w:right="0"/>
              <w:jc w:val="left"/>
              <w:rPr>
                <w:b w:val="0"/>
                <w:kern w:val="24"/>
                <w:sz w:val="20"/>
              </w:rPr>
            </w:pPr>
          </w:p>
        </w:tc>
      </w:tr>
      <w:tr w:rsidR="00481C91" w:rsidRPr="00E13124" w14:paraId="0F0DE236" w14:textId="77777777" w:rsidTr="001968A8">
        <w:trPr>
          <w:jc w:val="center"/>
        </w:trPr>
        <w:tc>
          <w:tcPr>
            <w:tcW w:w="1615" w:type="dxa"/>
            <w:vAlign w:val="center"/>
          </w:tcPr>
          <w:p w14:paraId="15F2BBE3" w14:textId="22ABE685" w:rsidR="00481C91" w:rsidRPr="00E054EA" w:rsidRDefault="00481C91" w:rsidP="00481C91">
            <w:pPr>
              <w:pStyle w:val="T2"/>
              <w:spacing w:after="0"/>
              <w:ind w:left="0" w:right="0"/>
              <w:jc w:val="left"/>
              <w:rPr>
                <w:b w:val="0"/>
                <w:sz w:val="20"/>
                <w:lang w:eastAsia="zh-CN"/>
              </w:rPr>
            </w:pPr>
            <w:r w:rsidRPr="00E054EA">
              <w:rPr>
                <w:rFonts w:hint="eastAsia"/>
                <w:b w:val="0"/>
                <w:sz w:val="20"/>
                <w:lang w:eastAsia="zh-CN"/>
              </w:rPr>
              <w:t>Mengyao</w:t>
            </w:r>
            <w:r w:rsidRPr="00E054EA">
              <w:rPr>
                <w:b w:val="0"/>
                <w:sz w:val="20"/>
                <w:lang w:eastAsia="zh-CN"/>
              </w:rPr>
              <w:t xml:space="preserve"> Ma</w:t>
            </w:r>
          </w:p>
        </w:tc>
        <w:tc>
          <w:tcPr>
            <w:tcW w:w="1530" w:type="dxa"/>
            <w:vAlign w:val="center"/>
          </w:tcPr>
          <w:p w14:paraId="1C1EB03C" w14:textId="7FFDE2F7" w:rsidR="00481C91" w:rsidRPr="00E054EA" w:rsidRDefault="005A3008" w:rsidP="00481C91">
            <w:pPr>
              <w:pStyle w:val="T2"/>
              <w:spacing w:after="0"/>
              <w:ind w:left="0" w:right="0"/>
              <w:jc w:val="left"/>
              <w:rPr>
                <w:sz w:val="20"/>
              </w:rPr>
            </w:pPr>
            <w:ins w:id="6" w:author="Ming Gan" w:date="2020-09-29T08:28:00Z">
              <w:r>
                <w:rPr>
                  <w:rFonts w:hint="eastAsia"/>
                  <w:sz w:val="20"/>
                  <w:lang w:eastAsia="zh-CN"/>
                </w:rPr>
                <w:t>H</w:t>
              </w:r>
              <w:r>
                <w:rPr>
                  <w:sz w:val="20"/>
                  <w:lang w:eastAsia="zh-CN"/>
                </w:rPr>
                <w:t>uawei</w:t>
              </w:r>
            </w:ins>
          </w:p>
        </w:tc>
        <w:tc>
          <w:tcPr>
            <w:tcW w:w="2070" w:type="dxa"/>
            <w:vAlign w:val="center"/>
          </w:tcPr>
          <w:p w14:paraId="605BAD2F" w14:textId="77777777" w:rsidR="00481C91" w:rsidRPr="00E054EA" w:rsidRDefault="00481C91" w:rsidP="00481C91">
            <w:pPr>
              <w:pStyle w:val="T2"/>
              <w:spacing w:after="0"/>
              <w:ind w:left="0" w:right="0"/>
              <w:jc w:val="left"/>
              <w:rPr>
                <w:sz w:val="20"/>
              </w:rPr>
            </w:pPr>
          </w:p>
        </w:tc>
        <w:tc>
          <w:tcPr>
            <w:tcW w:w="1440" w:type="dxa"/>
            <w:vAlign w:val="center"/>
          </w:tcPr>
          <w:p w14:paraId="380FD78A" w14:textId="77777777" w:rsidR="00481C91" w:rsidRPr="00E054EA" w:rsidRDefault="00481C91" w:rsidP="00481C91">
            <w:pPr>
              <w:pStyle w:val="T2"/>
              <w:spacing w:after="0"/>
              <w:ind w:left="0" w:right="0"/>
              <w:jc w:val="left"/>
              <w:rPr>
                <w:sz w:val="20"/>
              </w:rPr>
            </w:pPr>
          </w:p>
        </w:tc>
        <w:tc>
          <w:tcPr>
            <w:tcW w:w="2921" w:type="dxa"/>
            <w:vAlign w:val="center"/>
          </w:tcPr>
          <w:p w14:paraId="52CC9F73" w14:textId="77777777" w:rsidR="00481C91" w:rsidRPr="00E054EA" w:rsidRDefault="00481C91" w:rsidP="00481C91">
            <w:pPr>
              <w:pStyle w:val="T2"/>
              <w:spacing w:after="0"/>
              <w:ind w:left="0" w:right="0"/>
              <w:jc w:val="left"/>
              <w:rPr>
                <w:b w:val="0"/>
                <w:kern w:val="24"/>
                <w:sz w:val="20"/>
              </w:rPr>
            </w:pPr>
          </w:p>
        </w:tc>
      </w:tr>
      <w:tr w:rsidR="005A3008" w:rsidRPr="00E13124" w14:paraId="339B3FD0" w14:textId="77777777" w:rsidTr="001968A8">
        <w:trPr>
          <w:jc w:val="center"/>
          <w:ins w:id="7" w:author="Ming Gan" w:date="2020-09-29T08:27:00Z"/>
        </w:trPr>
        <w:tc>
          <w:tcPr>
            <w:tcW w:w="1615" w:type="dxa"/>
            <w:vAlign w:val="center"/>
          </w:tcPr>
          <w:p w14:paraId="1387763F" w14:textId="4F1688A0" w:rsidR="005A3008" w:rsidRPr="00E054EA" w:rsidRDefault="005A3008" w:rsidP="00481C91">
            <w:pPr>
              <w:pStyle w:val="T2"/>
              <w:spacing w:after="0"/>
              <w:ind w:left="0" w:right="0"/>
              <w:jc w:val="left"/>
              <w:rPr>
                <w:ins w:id="8" w:author="Ming Gan" w:date="2020-09-29T08:27:00Z"/>
                <w:rFonts w:hint="eastAsia"/>
                <w:b w:val="0"/>
                <w:sz w:val="20"/>
                <w:lang w:eastAsia="zh-CN"/>
              </w:rPr>
            </w:pPr>
            <w:ins w:id="9" w:author="Ming Gan" w:date="2020-09-29T08:28:00Z">
              <w:r>
                <w:rPr>
                  <w:rFonts w:hint="eastAsia"/>
                  <w:b w:val="0"/>
                  <w:sz w:val="20"/>
                  <w:lang w:eastAsia="zh-CN"/>
                </w:rPr>
                <w:t>Laurent</w:t>
              </w:r>
            </w:ins>
          </w:p>
        </w:tc>
        <w:tc>
          <w:tcPr>
            <w:tcW w:w="1530" w:type="dxa"/>
            <w:vAlign w:val="center"/>
          </w:tcPr>
          <w:p w14:paraId="4ED007D6" w14:textId="00F1E6DD" w:rsidR="005A3008" w:rsidRPr="00E054EA" w:rsidRDefault="005A3008" w:rsidP="00481C91">
            <w:pPr>
              <w:pStyle w:val="T2"/>
              <w:spacing w:after="0"/>
              <w:ind w:left="0" w:right="0"/>
              <w:jc w:val="left"/>
              <w:rPr>
                <w:ins w:id="10" w:author="Ming Gan" w:date="2020-09-29T08:27:00Z"/>
                <w:rFonts w:hint="eastAsia"/>
                <w:sz w:val="20"/>
                <w:lang w:eastAsia="zh-CN"/>
              </w:rPr>
            </w:pPr>
            <w:ins w:id="11" w:author="Ming Gan" w:date="2020-09-29T08:28:00Z">
              <w:r>
                <w:rPr>
                  <w:rFonts w:hint="eastAsia"/>
                  <w:sz w:val="20"/>
                  <w:lang w:eastAsia="zh-CN"/>
                </w:rPr>
                <w:t>I</w:t>
              </w:r>
              <w:r>
                <w:rPr>
                  <w:sz w:val="20"/>
                  <w:lang w:eastAsia="zh-CN"/>
                </w:rPr>
                <w:t>ntel</w:t>
              </w:r>
            </w:ins>
          </w:p>
        </w:tc>
        <w:tc>
          <w:tcPr>
            <w:tcW w:w="2070" w:type="dxa"/>
            <w:vAlign w:val="center"/>
          </w:tcPr>
          <w:p w14:paraId="1DC96906" w14:textId="77777777" w:rsidR="005A3008" w:rsidRPr="00E054EA" w:rsidRDefault="005A3008" w:rsidP="00481C91">
            <w:pPr>
              <w:pStyle w:val="T2"/>
              <w:spacing w:after="0"/>
              <w:ind w:left="0" w:right="0"/>
              <w:jc w:val="left"/>
              <w:rPr>
                <w:ins w:id="12" w:author="Ming Gan" w:date="2020-09-29T08:27:00Z"/>
                <w:sz w:val="20"/>
              </w:rPr>
            </w:pPr>
          </w:p>
        </w:tc>
        <w:tc>
          <w:tcPr>
            <w:tcW w:w="1440" w:type="dxa"/>
            <w:vAlign w:val="center"/>
          </w:tcPr>
          <w:p w14:paraId="52CEBB35" w14:textId="77777777" w:rsidR="005A3008" w:rsidRPr="00E054EA" w:rsidRDefault="005A3008" w:rsidP="00481C91">
            <w:pPr>
              <w:pStyle w:val="T2"/>
              <w:spacing w:after="0"/>
              <w:ind w:left="0" w:right="0"/>
              <w:jc w:val="left"/>
              <w:rPr>
                <w:ins w:id="13" w:author="Ming Gan" w:date="2020-09-29T08:27:00Z"/>
                <w:sz w:val="20"/>
              </w:rPr>
            </w:pPr>
          </w:p>
        </w:tc>
        <w:tc>
          <w:tcPr>
            <w:tcW w:w="2921" w:type="dxa"/>
            <w:vAlign w:val="center"/>
          </w:tcPr>
          <w:p w14:paraId="5FF0CAA7" w14:textId="77777777" w:rsidR="005A3008" w:rsidRPr="00E054EA" w:rsidRDefault="005A3008" w:rsidP="00481C91">
            <w:pPr>
              <w:pStyle w:val="T2"/>
              <w:spacing w:after="0"/>
              <w:ind w:left="0" w:right="0"/>
              <w:jc w:val="left"/>
              <w:rPr>
                <w:ins w:id="14" w:author="Ming Gan" w:date="2020-09-29T08:27:00Z"/>
                <w:b w:val="0"/>
                <w:kern w:val="24"/>
                <w:sz w:val="20"/>
              </w:rPr>
            </w:pPr>
          </w:p>
        </w:tc>
      </w:tr>
      <w:tr w:rsidR="005A3008" w:rsidRPr="00E13124" w14:paraId="32A52162" w14:textId="77777777" w:rsidTr="001968A8">
        <w:trPr>
          <w:jc w:val="center"/>
          <w:ins w:id="15" w:author="Ming Gan" w:date="2020-09-29T08:27:00Z"/>
        </w:trPr>
        <w:tc>
          <w:tcPr>
            <w:tcW w:w="1615" w:type="dxa"/>
            <w:vAlign w:val="center"/>
          </w:tcPr>
          <w:p w14:paraId="65EBCB8D" w14:textId="248CA6EB" w:rsidR="005A3008" w:rsidRPr="00E054EA" w:rsidRDefault="005A3008" w:rsidP="00481C91">
            <w:pPr>
              <w:pStyle w:val="T2"/>
              <w:spacing w:after="0"/>
              <w:ind w:left="0" w:right="0"/>
              <w:jc w:val="left"/>
              <w:rPr>
                <w:ins w:id="16" w:author="Ming Gan" w:date="2020-09-29T08:27:00Z"/>
                <w:rFonts w:hint="eastAsia"/>
                <w:b w:val="0"/>
                <w:sz w:val="20"/>
                <w:lang w:eastAsia="zh-CN"/>
              </w:rPr>
            </w:pPr>
            <w:ins w:id="17" w:author="Ming Gan" w:date="2020-09-29T08:28:00Z">
              <w:r>
                <w:rPr>
                  <w:rFonts w:hint="eastAsia"/>
                  <w:b w:val="0"/>
                  <w:sz w:val="20"/>
                  <w:lang w:eastAsia="zh-CN"/>
                </w:rPr>
                <w:t>Abhishek</w:t>
              </w:r>
            </w:ins>
          </w:p>
        </w:tc>
        <w:tc>
          <w:tcPr>
            <w:tcW w:w="1530" w:type="dxa"/>
            <w:vAlign w:val="center"/>
          </w:tcPr>
          <w:p w14:paraId="21ECDAE2" w14:textId="6AEB1554" w:rsidR="005A3008" w:rsidRPr="00E054EA" w:rsidRDefault="005A3008" w:rsidP="00481C91">
            <w:pPr>
              <w:pStyle w:val="T2"/>
              <w:spacing w:after="0"/>
              <w:ind w:left="0" w:right="0"/>
              <w:jc w:val="left"/>
              <w:rPr>
                <w:ins w:id="18" w:author="Ming Gan" w:date="2020-09-29T08:27:00Z"/>
                <w:rFonts w:hint="eastAsia"/>
                <w:sz w:val="20"/>
                <w:lang w:eastAsia="zh-CN"/>
              </w:rPr>
            </w:pPr>
            <w:ins w:id="19" w:author="Ming Gan" w:date="2020-09-29T08:28:00Z">
              <w:r>
                <w:rPr>
                  <w:rFonts w:hint="eastAsia"/>
                  <w:sz w:val="20"/>
                  <w:lang w:eastAsia="zh-CN"/>
                </w:rPr>
                <w:t>Q</w:t>
              </w:r>
              <w:r>
                <w:rPr>
                  <w:sz w:val="20"/>
                  <w:lang w:eastAsia="zh-CN"/>
                </w:rPr>
                <w:t>ualco</w:t>
              </w:r>
            </w:ins>
            <w:ins w:id="20" w:author="Ming Gan" w:date="2020-09-29T08:29:00Z">
              <w:r>
                <w:rPr>
                  <w:sz w:val="20"/>
                  <w:lang w:eastAsia="zh-CN"/>
                </w:rPr>
                <w:t>m</w:t>
              </w:r>
            </w:ins>
            <w:ins w:id="21" w:author="Ming Gan" w:date="2020-09-29T08:41:00Z">
              <w:r>
                <w:rPr>
                  <w:sz w:val="20"/>
                  <w:lang w:eastAsia="zh-CN"/>
                </w:rPr>
                <w:t>m</w:t>
              </w:r>
            </w:ins>
          </w:p>
        </w:tc>
        <w:tc>
          <w:tcPr>
            <w:tcW w:w="2070" w:type="dxa"/>
            <w:vAlign w:val="center"/>
          </w:tcPr>
          <w:p w14:paraId="1695D0D8" w14:textId="77777777" w:rsidR="005A3008" w:rsidRPr="00E054EA" w:rsidRDefault="005A3008" w:rsidP="00481C91">
            <w:pPr>
              <w:pStyle w:val="T2"/>
              <w:spacing w:after="0"/>
              <w:ind w:left="0" w:right="0"/>
              <w:jc w:val="left"/>
              <w:rPr>
                <w:ins w:id="22" w:author="Ming Gan" w:date="2020-09-29T08:27:00Z"/>
                <w:sz w:val="20"/>
              </w:rPr>
            </w:pPr>
          </w:p>
        </w:tc>
        <w:tc>
          <w:tcPr>
            <w:tcW w:w="1440" w:type="dxa"/>
            <w:vAlign w:val="center"/>
          </w:tcPr>
          <w:p w14:paraId="0C799F8D" w14:textId="77777777" w:rsidR="005A3008" w:rsidRPr="00E054EA" w:rsidRDefault="005A3008" w:rsidP="00481C91">
            <w:pPr>
              <w:pStyle w:val="T2"/>
              <w:spacing w:after="0"/>
              <w:ind w:left="0" w:right="0"/>
              <w:jc w:val="left"/>
              <w:rPr>
                <w:ins w:id="23" w:author="Ming Gan" w:date="2020-09-29T08:27:00Z"/>
                <w:sz w:val="20"/>
              </w:rPr>
            </w:pPr>
          </w:p>
        </w:tc>
        <w:tc>
          <w:tcPr>
            <w:tcW w:w="2921" w:type="dxa"/>
            <w:vAlign w:val="center"/>
          </w:tcPr>
          <w:p w14:paraId="30EA96BA" w14:textId="77777777" w:rsidR="005A3008" w:rsidRPr="00E054EA" w:rsidRDefault="005A3008" w:rsidP="00481C91">
            <w:pPr>
              <w:pStyle w:val="T2"/>
              <w:spacing w:after="0"/>
              <w:ind w:left="0" w:right="0"/>
              <w:jc w:val="left"/>
              <w:rPr>
                <w:ins w:id="24" w:author="Ming Gan" w:date="2020-09-29T08:27:00Z"/>
                <w:b w:val="0"/>
                <w:kern w:val="24"/>
                <w:sz w:val="20"/>
              </w:rPr>
            </w:pPr>
          </w:p>
        </w:tc>
      </w:tr>
      <w:tr w:rsidR="005A3008" w:rsidRPr="00E13124" w14:paraId="17FDFE09" w14:textId="77777777" w:rsidTr="001968A8">
        <w:trPr>
          <w:jc w:val="center"/>
          <w:ins w:id="25" w:author="Ming Gan" w:date="2020-09-29T08:29:00Z"/>
        </w:trPr>
        <w:tc>
          <w:tcPr>
            <w:tcW w:w="1615" w:type="dxa"/>
            <w:vAlign w:val="center"/>
          </w:tcPr>
          <w:p w14:paraId="4BD2F0AD" w14:textId="49B3969E" w:rsidR="005A3008" w:rsidRDefault="005A3008" w:rsidP="00481C91">
            <w:pPr>
              <w:pStyle w:val="T2"/>
              <w:spacing w:after="0"/>
              <w:ind w:left="0" w:right="0"/>
              <w:jc w:val="left"/>
              <w:rPr>
                <w:ins w:id="26" w:author="Ming Gan" w:date="2020-09-29T08:29:00Z"/>
                <w:rFonts w:hint="eastAsia"/>
                <w:b w:val="0"/>
                <w:sz w:val="20"/>
                <w:lang w:eastAsia="zh-CN"/>
              </w:rPr>
            </w:pPr>
            <w:ins w:id="27" w:author="Ming Gan" w:date="2020-09-29T08:29:00Z">
              <w:r>
                <w:rPr>
                  <w:rFonts w:hint="eastAsia"/>
                  <w:b w:val="0"/>
                  <w:sz w:val="20"/>
                  <w:lang w:eastAsia="zh-CN"/>
                </w:rPr>
                <w:t>A</w:t>
              </w:r>
              <w:r>
                <w:rPr>
                  <w:b w:val="0"/>
                  <w:sz w:val="20"/>
                  <w:lang w:eastAsia="zh-CN"/>
                </w:rPr>
                <w:t>lfred</w:t>
              </w:r>
            </w:ins>
          </w:p>
        </w:tc>
        <w:tc>
          <w:tcPr>
            <w:tcW w:w="1530" w:type="dxa"/>
            <w:vAlign w:val="center"/>
          </w:tcPr>
          <w:p w14:paraId="7667F1BD" w14:textId="579E2D74" w:rsidR="005A3008" w:rsidRDefault="005A3008" w:rsidP="00481C91">
            <w:pPr>
              <w:pStyle w:val="T2"/>
              <w:spacing w:after="0"/>
              <w:ind w:left="0" w:right="0"/>
              <w:jc w:val="left"/>
              <w:rPr>
                <w:ins w:id="28" w:author="Ming Gan" w:date="2020-09-29T08:29:00Z"/>
                <w:rFonts w:hint="eastAsia"/>
                <w:sz w:val="20"/>
                <w:lang w:eastAsia="zh-CN"/>
              </w:rPr>
            </w:pPr>
            <w:ins w:id="29" w:author="Ming Gan" w:date="2020-09-29T08:29:00Z">
              <w:r>
                <w:rPr>
                  <w:rFonts w:hint="eastAsia"/>
                  <w:sz w:val="20"/>
                  <w:lang w:eastAsia="zh-CN"/>
                </w:rPr>
                <w:t>Q</w:t>
              </w:r>
              <w:r>
                <w:rPr>
                  <w:sz w:val="20"/>
                  <w:lang w:eastAsia="zh-CN"/>
                </w:rPr>
                <w:t>ualcom</w:t>
              </w:r>
            </w:ins>
            <w:ins w:id="30" w:author="Ming Gan" w:date="2020-09-29T08:41:00Z">
              <w:r>
                <w:rPr>
                  <w:sz w:val="20"/>
                  <w:lang w:eastAsia="zh-CN"/>
                </w:rPr>
                <w:t>m</w:t>
              </w:r>
            </w:ins>
          </w:p>
        </w:tc>
        <w:tc>
          <w:tcPr>
            <w:tcW w:w="2070" w:type="dxa"/>
            <w:vAlign w:val="center"/>
          </w:tcPr>
          <w:p w14:paraId="0CB1D826" w14:textId="77777777" w:rsidR="005A3008" w:rsidRPr="00E054EA" w:rsidRDefault="005A3008" w:rsidP="00481C91">
            <w:pPr>
              <w:pStyle w:val="T2"/>
              <w:spacing w:after="0"/>
              <w:ind w:left="0" w:right="0"/>
              <w:jc w:val="left"/>
              <w:rPr>
                <w:ins w:id="31" w:author="Ming Gan" w:date="2020-09-29T08:29:00Z"/>
                <w:sz w:val="20"/>
              </w:rPr>
            </w:pPr>
          </w:p>
        </w:tc>
        <w:tc>
          <w:tcPr>
            <w:tcW w:w="1440" w:type="dxa"/>
            <w:vAlign w:val="center"/>
          </w:tcPr>
          <w:p w14:paraId="1DBDE048" w14:textId="77777777" w:rsidR="005A3008" w:rsidRPr="00E054EA" w:rsidRDefault="005A3008" w:rsidP="00481C91">
            <w:pPr>
              <w:pStyle w:val="T2"/>
              <w:spacing w:after="0"/>
              <w:ind w:left="0" w:right="0"/>
              <w:jc w:val="left"/>
              <w:rPr>
                <w:ins w:id="32" w:author="Ming Gan" w:date="2020-09-29T08:29:00Z"/>
                <w:sz w:val="20"/>
              </w:rPr>
            </w:pPr>
          </w:p>
        </w:tc>
        <w:tc>
          <w:tcPr>
            <w:tcW w:w="2921" w:type="dxa"/>
            <w:vAlign w:val="center"/>
          </w:tcPr>
          <w:p w14:paraId="1851DFA8" w14:textId="77777777" w:rsidR="005A3008" w:rsidRPr="00E054EA" w:rsidRDefault="005A3008" w:rsidP="00481C91">
            <w:pPr>
              <w:pStyle w:val="T2"/>
              <w:spacing w:after="0"/>
              <w:ind w:left="0" w:right="0"/>
              <w:jc w:val="left"/>
              <w:rPr>
                <w:ins w:id="33" w:author="Ming Gan" w:date="2020-09-29T08:29:00Z"/>
                <w:b w:val="0"/>
                <w:kern w:val="24"/>
                <w:sz w:val="20"/>
              </w:rPr>
            </w:pPr>
          </w:p>
        </w:tc>
      </w:tr>
      <w:tr w:rsidR="005A3008" w:rsidRPr="00E13124" w14:paraId="76B31416" w14:textId="77777777" w:rsidTr="001968A8">
        <w:trPr>
          <w:jc w:val="center"/>
          <w:ins w:id="34" w:author="Ming Gan" w:date="2020-09-29T08:27:00Z"/>
        </w:trPr>
        <w:tc>
          <w:tcPr>
            <w:tcW w:w="1615" w:type="dxa"/>
            <w:vAlign w:val="center"/>
          </w:tcPr>
          <w:p w14:paraId="03FE6ED8" w14:textId="1EB53E48" w:rsidR="005A3008" w:rsidRPr="00E054EA" w:rsidRDefault="005A3008" w:rsidP="00481C91">
            <w:pPr>
              <w:pStyle w:val="T2"/>
              <w:spacing w:after="0"/>
              <w:ind w:left="0" w:right="0"/>
              <w:jc w:val="left"/>
              <w:rPr>
                <w:ins w:id="35" w:author="Ming Gan" w:date="2020-09-29T08:27:00Z"/>
                <w:rFonts w:hint="eastAsia"/>
                <w:b w:val="0"/>
                <w:sz w:val="20"/>
                <w:lang w:eastAsia="zh-CN"/>
              </w:rPr>
            </w:pPr>
            <w:ins w:id="36" w:author="Ming Gan" w:date="2020-09-29T08:28:00Z">
              <w:r>
                <w:rPr>
                  <w:b w:val="0"/>
                  <w:sz w:val="20"/>
                  <w:lang w:eastAsia="zh-CN"/>
                </w:rPr>
                <w:t>Yongho</w:t>
              </w:r>
            </w:ins>
          </w:p>
        </w:tc>
        <w:tc>
          <w:tcPr>
            <w:tcW w:w="1530" w:type="dxa"/>
            <w:vAlign w:val="center"/>
          </w:tcPr>
          <w:p w14:paraId="52EEF776" w14:textId="074C12F3" w:rsidR="005A3008" w:rsidRPr="00E054EA" w:rsidRDefault="005A3008" w:rsidP="00481C91">
            <w:pPr>
              <w:pStyle w:val="T2"/>
              <w:spacing w:after="0"/>
              <w:ind w:left="0" w:right="0"/>
              <w:jc w:val="left"/>
              <w:rPr>
                <w:ins w:id="37" w:author="Ming Gan" w:date="2020-09-29T08:27:00Z"/>
                <w:rFonts w:hint="eastAsia"/>
                <w:sz w:val="20"/>
                <w:lang w:eastAsia="zh-CN"/>
              </w:rPr>
            </w:pPr>
            <w:ins w:id="38" w:author="Ming Gan" w:date="2020-09-29T08:29:00Z">
              <w:r>
                <w:rPr>
                  <w:rFonts w:hint="eastAsia"/>
                  <w:sz w:val="20"/>
                  <w:lang w:eastAsia="zh-CN"/>
                </w:rPr>
                <w:t>M</w:t>
              </w:r>
              <w:r>
                <w:rPr>
                  <w:sz w:val="20"/>
                  <w:lang w:eastAsia="zh-CN"/>
                </w:rPr>
                <w:t>ediatek</w:t>
              </w:r>
            </w:ins>
          </w:p>
        </w:tc>
        <w:tc>
          <w:tcPr>
            <w:tcW w:w="2070" w:type="dxa"/>
            <w:vAlign w:val="center"/>
          </w:tcPr>
          <w:p w14:paraId="34983D0A" w14:textId="77777777" w:rsidR="005A3008" w:rsidRPr="00E054EA" w:rsidRDefault="005A3008" w:rsidP="00481C91">
            <w:pPr>
              <w:pStyle w:val="T2"/>
              <w:spacing w:after="0"/>
              <w:ind w:left="0" w:right="0"/>
              <w:jc w:val="left"/>
              <w:rPr>
                <w:ins w:id="39" w:author="Ming Gan" w:date="2020-09-29T08:27:00Z"/>
                <w:sz w:val="20"/>
              </w:rPr>
            </w:pPr>
          </w:p>
        </w:tc>
        <w:tc>
          <w:tcPr>
            <w:tcW w:w="1440" w:type="dxa"/>
            <w:vAlign w:val="center"/>
          </w:tcPr>
          <w:p w14:paraId="4F6A73EF" w14:textId="77777777" w:rsidR="005A3008" w:rsidRPr="00E054EA" w:rsidRDefault="005A3008" w:rsidP="00481C91">
            <w:pPr>
              <w:pStyle w:val="T2"/>
              <w:spacing w:after="0"/>
              <w:ind w:left="0" w:right="0"/>
              <w:jc w:val="left"/>
              <w:rPr>
                <w:ins w:id="40" w:author="Ming Gan" w:date="2020-09-29T08:27:00Z"/>
                <w:sz w:val="20"/>
              </w:rPr>
            </w:pPr>
          </w:p>
        </w:tc>
        <w:tc>
          <w:tcPr>
            <w:tcW w:w="2921" w:type="dxa"/>
            <w:vAlign w:val="center"/>
          </w:tcPr>
          <w:p w14:paraId="41EE86B8" w14:textId="77777777" w:rsidR="005A3008" w:rsidRPr="00E054EA" w:rsidRDefault="005A3008" w:rsidP="00481C91">
            <w:pPr>
              <w:pStyle w:val="T2"/>
              <w:spacing w:after="0"/>
              <w:ind w:left="0" w:right="0"/>
              <w:jc w:val="left"/>
              <w:rPr>
                <w:ins w:id="41" w:author="Ming Gan" w:date="2020-09-29T08:27:00Z"/>
                <w:b w:val="0"/>
                <w:kern w:val="24"/>
                <w:sz w:val="20"/>
              </w:rPr>
            </w:pPr>
          </w:p>
        </w:tc>
      </w:tr>
    </w:tbl>
    <w:p w14:paraId="0D50F160" w14:textId="2E041FFD" w:rsidR="00CA09B2" w:rsidRPr="00E13124" w:rsidRDefault="00922D4C">
      <w:pPr>
        <w:pStyle w:val="T1"/>
        <w:spacing w:after="120"/>
        <w:rPr>
          <w:sz w:val="16"/>
        </w:rPr>
      </w:pPr>
      <w:del w:id="42"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5642531B" w14:textId="77777777" w:rsidR="00D668A6" w:rsidRPr="00293183" w:rsidRDefault="00D668A6" w:rsidP="00D668A6">
      <w:pPr>
        <w:rPr>
          <w:szCs w:val="22"/>
        </w:rPr>
      </w:pPr>
      <w:r w:rsidRPr="00293183">
        <w:rPr>
          <w:szCs w:val="22"/>
        </w:rPr>
        <w:t xml:space="preserve">A non-AP MLD shall maintain a record of the most recently received change sequence number for each reported APs in the AP MLD with which it has multi-link setup. </w:t>
      </w:r>
    </w:p>
    <w:p w14:paraId="497B0AD9" w14:textId="77777777" w:rsidR="00D668A6" w:rsidRPr="00293183" w:rsidRDefault="00D668A6" w:rsidP="00D668A6">
      <w:pPr>
        <w:rPr>
          <w:szCs w:val="22"/>
        </w:rPr>
      </w:pPr>
      <w:r w:rsidRPr="00293183">
        <w:rPr>
          <w:szCs w:val="22"/>
        </w:rPr>
        <w:t>[20/0503r2 (BSS parameter update for Multi-link Operation, Ming Gan, Huawei), SP#2, Y/N/A: 51/7/14]</w:t>
      </w:r>
    </w:p>
    <w:p w14:paraId="105C1115" w14:textId="77777777" w:rsidR="00D668A6" w:rsidRPr="00293183" w:rsidRDefault="00D668A6" w:rsidP="00D668A6">
      <w:pPr>
        <w:rPr>
          <w:szCs w:val="22"/>
        </w:rPr>
      </w:pPr>
      <w:r w:rsidRPr="00293183">
        <w:rPr>
          <w:szCs w:val="22"/>
        </w:rPr>
        <w:t xml:space="preserve">[Motion 115, #SP101, </w:t>
      </w:r>
      <w:sdt>
        <w:sdtPr>
          <w:rPr>
            <w:szCs w:val="22"/>
          </w:rPr>
          <w:id w:val="275528793"/>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583037870"/>
          <w:citation/>
        </w:sdtPr>
        <w:sdtEndPr/>
        <w:sdtContent>
          <w:r w:rsidRPr="00293183">
            <w:rPr>
              <w:szCs w:val="22"/>
            </w:rPr>
            <w:fldChar w:fldCharType="begin"/>
          </w:r>
          <w:r w:rsidRPr="00293183">
            <w:rPr>
              <w:szCs w:val="22"/>
              <w:lang w:val="en-US"/>
            </w:rPr>
            <w:instrText xml:space="preserve"> CITATION 20_0503r2 \l 1033 </w:instrText>
          </w:r>
          <w:r w:rsidRPr="00293183">
            <w:rPr>
              <w:szCs w:val="22"/>
            </w:rPr>
            <w:fldChar w:fldCharType="separate"/>
          </w:r>
          <w:r w:rsidRPr="00293183">
            <w:rPr>
              <w:noProof/>
              <w:szCs w:val="22"/>
              <w:lang w:val="en-US"/>
            </w:rPr>
            <w:t>[138]</w:t>
          </w:r>
          <w:r w:rsidRPr="00293183">
            <w:rPr>
              <w:szCs w:val="22"/>
            </w:rPr>
            <w:fldChar w:fldCharType="end"/>
          </w:r>
        </w:sdtContent>
      </w:sdt>
      <w:r w:rsidRPr="00293183">
        <w:rPr>
          <w:szCs w:val="22"/>
        </w:rPr>
        <w:t>]</w:t>
      </w:r>
    </w:p>
    <w:p w14:paraId="37081BD6" w14:textId="77777777" w:rsidR="00D668A6" w:rsidRPr="00293183" w:rsidRDefault="00D668A6" w:rsidP="00D668A6">
      <w:pPr>
        <w:rPr>
          <w:szCs w:val="22"/>
        </w:rPr>
      </w:pPr>
    </w:p>
    <w:p w14:paraId="4D20A5FA" w14:textId="77777777" w:rsidR="00D668A6" w:rsidRPr="00293183" w:rsidRDefault="00D668A6" w:rsidP="00D668A6">
      <w:pPr>
        <w:rPr>
          <w:szCs w:val="22"/>
        </w:rPr>
      </w:pPr>
      <w:r w:rsidRPr="00293183">
        <w:rPr>
          <w:szCs w:val="22"/>
        </w:rPr>
        <w:t>An AP in an AP MLD shall provide BSS specific parameters update indication for one or more other APs in the same AP MLD.</w:t>
      </w:r>
    </w:p>
    <w:p w14:paraId="788C3B5D" w14:textId="77777777" w:rsidR="00D668A6" w:rsidRPr="00293183" w:rsidRDefault="00D668A6" w:rsidP="00D668A6">
      <w:pPr>
        <w:pStyle w:val="ab"/>
        <w:numPr>
          <w:ilvl w:val="0"/>
          <w:numId w:val="9"/>
        </w:numPr>
        <w:rPr>
          <w:szCs w:val="22"/>
        </w:rPr>
      </w:pPr>
      <w:r w:rsidRPr="00293183">
        <w:rPr>
          <w:szCs w:val="22"/>
        </w:rPr>
        <w:t>The detail for BSS specific parameters update indication is TBD.</w:t>
      </w:r>
    </w:p>
    <w:p w14:paraId="36CE4CEE" w14:textId="77777777" w:rsidR="00D668A6" w:rsidRPr="00293183" w:rsidRDefault="00D668A6" w:rsidP="00D668A6">
      <w:pPr>
        <w:rPr>
          <w:szCs w:val="22"/>
        </w:rPr>
      </w:pPr>
      <w:r w:rsidRPr="00293183">
        <w:rPr>
          <w:szCs w:val="22"/>
        </w:rPr>
        <w:t xml:space="preserve">[Motion 115, #SP59, </w:t>
      </w:r>
      <w:sdt>
        <w:sdtPr>
          <w:rPr>
            <w:szCs w:val="22"/>
          </w:rPr>
          <w:id w:val="-1815949539"/>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2562928"/>
          <w:citation/>
        </w:sdtPr>
        <w:sdtEndPr/>
        <w:sdtContent>
          <w:r w:rsidRPr="00293183">
            <w:rPr>
              <w:szCs w:val="22"/>
            </w:rPr>
            <w:fldChar w:fldCharType="begin"/>
          </w:r>
          <w:r w:rsidRPr="00293183">
            <w:rPr>
              <w:szCs w:val="22"/>
              <w:lang w:val="en-US"/>
            </w:rPr>
            <w:instrText xml:space="preserve"> CITATION 19_1988r3 \l 1033 </w:instrText>
          </w:r>
          <w:r w:rsidRPr="00293183">
            <w:rPr>
              <w:szCs w:val="22"/>
            </w:rPr>
            <w:fldChar w:fldCharType="separate"/>
          </w:r>
          <w:r w:rsidRPr="00293183">
            <w:rPr>
              <w:noProof/>
              <w:szCs w:val="22"/>
              <w:lang w:val="en-US"/>
            </w:rPr>
            <w:t>[139]</w:t>
          </w:r>
          <w:r w:rsidRPr="00293183">
            <w:rPr>
              <w:szCs w:val="22"/>
            </w:rPr>
            <w:fldChar w:fldCharType="end"/>
          </w:r>
        </w:sdtContent>
      </w:sdt>
      <w:r w:rsidRPr="00293183">
        <w:rPr>
          <w:szCs w:val="22"/>
        </w:rPr>
        <w:t>]</w:t>
      </w:r>
    </w:p>
    <w:p w14:paraId="236A20E7" w14:textId="77777777" w:rsidR="00D668A6" w:rsidRPr="00293183" w:rsidRDefault="00D668A6" w:rsidP="00D668A6">
      <w:pPr>
        <w:rPr>
          <w:szCs w:val="22"/>
        </w:rPr>
      </w:pPr>
    </w:p>
    <w:p w14:paraId="397CFA9C" w14:textId="77777777" w:rsidR="00D668A6" w:rsidRPr="00293183" w:rsidRDefault="00D668A6" w:rsidP="00D668A6">
      <w:pPr>
        <w:rPr>
          <w:szCs w:val="22"/>
        </w:rPr>
      </w:pPr>
      <w:r w:rsidRPr="00293183">
        <w:rPr>
          <w:szCs w:val="22"/>
        </w:rPr>
        <w:t>802.11be supports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p>
    <w:p w14:paraId="0AA71176" w14:textId="77777777" w:rsidR="00D668A6" w:rsidRPr="00293183" w:rsidRDefault="00D668A6" w:rsidP="00D668A6">
      <w:pPr>
        <w:pStyle w:val="ab"/>
        <w:numPr>
          <w:ilvl w:val="0"/>
          <w:numId w:val="10"/>
        </w:numPr>
        <w:rPr>
          <w:szCs w:val="22"/>
        </w:rPr>
      </w:pPr>
      <w:r w:rsidRPr="00293183">
        <w:rPr>
          <w:szCs w:val="22"/>
        </w:rPr>
        <w:t>The signaling of the Change Sequence field is TBD.</w:t>
      </w:r>
    </w:p>
    <w:p w14:paraId="465586BA" w14:textId="77777777" w:rsidR="00D668A6" w:rsidRPr="00293183" w:rsidRDefault="00D668A6" w:rsidP="00D668A6">
      <w:pPr>
        <w:pStyle w:val="ab"/>
        <w:numPr>
          <w:ilvl w:val="0"/>
          <w:numId w:val="10"/>
        </w:numPr>
        <w:rPr>
          <w:szCs w:val="22"/>
        </w:rPr>
      </w:pPr>
      <w:r w:rsidRPr="00293183">
        <w:rPr>
          <w:szCs w:val="22"/>
        </w:rPr>
        <w:t xml:space="preserve">The critical updates are defined in 11.2.3.15 (TIM Broadcast) and the additional update can be added if needed. </w:t>
      </w:r>
    </w:p>
    <w:p w14:paraId="5A1E6383" w14:textId="77777777" w:rsidR="00D668A6" w:rsidRPr="00293183" w:rsidRDefault="00D668A6" w:rsidP="00D668A6">
      <w:pPr>
        <w:rPr>
          <w:szCs w:val="22"/>
        </w:rPr>
      </w:pPr>
      <w:r w:rsidRPr="00293183">
        <w:rPr>
          <w:szCs w:val="22"/>
        </w:rPr>
        <w:t xml:space="preserve">[Motion 115, #SP77, </w:t>
      </w:r>
      <w:sdt>
        <w:sdtPr>
          <w:rPr>
            <w:szCs w:val="22"/>
          </w:rPr>
          <w:id w:val="332735049"/>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1773702268"/>
          <w:citation/>
        </w:sdtPr>
        <w:sdtEndPr/>
        <w:sdtContent>
          <w:r w:rsidRPr="00293183">
            <w:rPr>
              <w:szCs w:val="22"/>
            </w:rPr>
            <w:fldChar w:fldCharType="begin"/>
          </w:r>
          <w:r w:rsidRPr="00293183">
            <w:rPr>
              <w:szCs w:val="22"/>
              <w:lang w:val="en-US"/>
            </w:rPr>
            <w:instrText xml:space="preserve"> CITATION 20_0337r2 \l 1033 </w:instrText>
          </w:r>
          <w:r w:rsidRPr="00293183">
            <w:rPr>
              <w:szCs w:val="22"/>
            </w:rPr>
            <w:fldChar w:fldCharType="separate"/>
          </w:r>
          <w:r w:rsidRPr="00293183">
            <w:rPr>
              <w:noProof/>
              <w:szCs w:val="22"/>
              <w:lang w:val="en-US"/>
            </w:rPr>
            <w:t>[140]</w:t>
          </w:r>
          <w:r w:rsidRPr="00293183">
            <w:rPr>
              <w:szCs w:val="22"/>
            </w:rPr>
            <w:fldChar w:fldCharType="end"/>
          </w:r>
        </w:sdtContent>
      </w:sdt>
      <w:r w:rsidRPr="00293183">
        <w:rPr>
          <w:szCs w:val="22"/>
        </w:rPr>
        <w:t>]</w:t>
      </w:r>
    </w:p>
    <w:p w14:paraId="5ADC7F8A" w14:textId="77777777" w:rsidR="00D668A6" w:rsidRPr="00293183" w:rsidRDefault="00D668A6" w:rsidP="00D668A6">
      <w:pPr>
        <w:rPr>
          <w:szCs w:val="22"/>
        </w:rPr>
      </w:pPr>
    </w:p>
    <w:p w14:paraId="5815C100" w14:textId="77777777" w:rsidR="00D668A6" w:rsidRPr="00293183" w:rsidRDefault="00D668A6" w:rsidP="00D668A6">
      <w:pPr>
        <w:rPr>
          <w:b/>
          <w:i/>
          <w:szCs w:val="22"/>
        </w:rPr>
      </w:pPr>
      <w:r w:rsidRPr="00293183">
        <w:rPr>
          <w:b/>
          <w:szCs w:val="22"/>
        </w:rPr>
        <w:t>Straw poll #191</w:t>
      </w:r>
    </w:p>
    <w:p w14:paraId="5599FE1B" w14:textId="77777777" w:rsidR="00D668A6" w:rsidRPr="00293183" w:rsidRDefault="00D668A6" w:rsidP="00D668A6">
      <w:pPr>
        <w:kinsoku w:val="0"/>
        <w:overflowPunct w:val="0"/>
        <w:contextualSpacing/>
        <w:textAlignment w:val="baseline"/>
      </w:pPr>
      <w:r w:rsidRPr="00293183">
        <w:rPr>
          <w:rFonts w:eastAsia="+mn-ea" w:cs="+mn-cs"/>
          <w:bCs/>
          <w:color w:val="000000"/>
        </w:rPr>
        <w:t>Do you agree to update the text in SFD (Motion #115, #SP77) as following</w:t>
      </w:r>
    </w:p>
    <w:p w14:paraId="0FB63B3C" w14:textId="77777777" w:rsidR="00D668A6" w:rsidRPr="00293183" w:rsidRDefault="00D668A6" w:rsidP="00D668A6">
      <w:pPr>
        <w:pStyle w:val="ab"/>
        <w:numPr>
          <w:ilvl w:val="0"/>
          <w:numId w:val="11"/>
        </w:numPr>
        <w:kinsoku w:val="0"/>
        <w:overflowPunct w:val="0"/>
        <w:textAlignment w:val="baseline"/>
      </w:pPr>
      <w:r w:rsidRPr="00293183">
        <w:rPr>
          <w:color w:val="000000"/>
        </w:rPr>
        <w:t xml:space="preserve">Do you support that an AP within an AP MLD shall include in the Beacon and Probe Response frames it transmits the Change Sequence fields that indicate changes of system information for the transmitting AP and other APs within the same AP MLD, where the change sequence field value for each AP is initialized to 0, and is incremented when there is a critical update to the operational parameters for that AP? </w:t>
      </w:r>
    </w:p>
    <w:p w14:paraId="5D0B3613" w14:textId="77777777" w:rsidR="00D668A6" w:rsidRPr="00293183" w:rsidRDefault="00D668A6" w:rsidP="00D668A6">
      <w:pPr>
        <w:pStyle w:val="ab"/>
        <w:numPr>
          <w:ilvl w:val="1"/>
          <w:numId w:val="11"/>
        </w:numPr>
        <w:kinsoku w:val="0"/>
        <w:overflowPunct w:val="0"/>
        <w:textAlignment w:val="baseline"/>
      </w:pPr>
      <w:r w:rsidRPr="00293183">
        <w:rPr>
          <w:color w:val="000000"/>
        </w:rPr>
        <w:lastRenderedPageBreak/>
        <w:t>TBD field(s) to carry the change sequence(s) of the transmitting AP and of non-transmitted BSSIDs (if any)</w:t>
      </w:r>
    </w:p>
    <w:p w14:paraId="12266979" w14:textId="77777777" w:rsidR="00D668A6" w:rsidRPr="00293183" w:rsidRDefault="00D668A6" w:rsidP="00D668A6">
      <w:pPr>
        <w:pStyle w:val="ab"/>
        <w:numPr>
          <w:ilvl w:val="1"/>
          <w:numId w:val="11"/>
        </w:numPr>
        <w:kinsoku w:val="0"/>
        <w:overflowPunct w:val="0"/>
        <w:textAlignment w:val="baseline"/>
      </w:pPr>
      <w:r w:rsidRPr="00293183">
        <w:rPr>
          <w:color w:val="000000"/>
        </w:rPr>
        <w:t>The change sequence information for another AP of the MLD shall be carried in a field in the TBTT Information field of the Reduced Neighbor Report element corresponding to that AP.</w:t>
      </w:r>
    </w:p>
    <w:p w14:paraId="66A8F004" w14:textId="77777777" w:rsidR="00D668A6" w:rsidRPr="00293183" w:rsidRDefault="00D668A6" w:rsidP="00D668A6">
      <w:pPr>
        <w:pStyle w:val="ab"/>
        <w:numPr>
          <w:ilvl w:val="1"/>
          <w:numId w:val="11"/>
        </w:numPr>
        <w:kinsoku w:val="0"/>
        <w:overflowPunct w:val="0"/>
        <w:textAlignment w:val="baseline"/>
      </w:pPr>
      <w:r w:rsidRPr="00293183">
        <w:rPr>
          <w:color w:val="000000"/>
        </w:rPr>
        <w:t>A TBD subfield in the Capability Information field of the Beacon frame shall provide an early indication of an update to change sequence information in the RNR for any AP of the reporting AP’s MLD.</w:t>
      </w:r>
    </w:p>
    <w:p w14:paraId="7A0CB7F8" w14:textId="77777777" w:rsidR="00D668A6" w:rsidRPr="00293183" w:rsidRDefault="00D668A6" w:rsidP="00D668A6">
      <w:pPr>
        <w:pStyle w:val="ab"/>
        <w:numPr>
          <w:ilvl w:val="2"/>
          <w:numId w:val="11"/>
        </w:numPr>
        <w:kinsoku w:val="0"/>
        <w:overflowPunct w:val="0"/>
        <w:textAlignment w:val="baseline"/>
      </w:pPr>
      <w:r w:rsidRPr="00293183">
        <w:rPr>
          <w:color w:val="000000"/>
        </w:rPr>
        <w:t>NOTE: For an AP corresponding to nontransmitted BSSID in a multiple BSSID set, the early indication is carried in the Nontransmitted BSSID Capability field (which has the same structure as the Capability Information field) and signals the update to change sequence information in RNR for APs corresponding to the MLD to which the nontransmitted BSSID is affiliated with.</w:t>
      </w:r>
    </w:p>
    <w:p w14:paraId="54FAA239" w14:textId="77777777" w:rsidR="00D668A6" w:rsidRPr="00293183" w:rsidRDefault="00D668A6" w:rsidP="00D668A6">
      <w:pPr>
        <w:pStyle w:val="ab"/>
        <w:numPr>
          <w:ilvl w:val="1"/>
          <w:numId w:val="11"/>
        </w:numPr>
        <w:kinsoku w:val="0"/>
        <w:overflowPunct w:val="0"/>
        <w:textAlignment w:val="baseline"/>
      </w:pPr>
      <w:r w:rsidRPr="00293183">
        <w:rPr>
          <w:color w:val="000000"/>
        </w:rPr>
        <w:t>The critical updates are defined in 11.2.3.15 (TIM Broadcast) and the additional update can be added if needed.</w:t>
      </w:r>
    </w:p>
    <w:p w14:paraId="2E2E4BBC" w14:textId="77777777" w:rsidR="00D668A6" w:rsidRPr="00293183" w:rsidRDefault="00D668A6" w:rsidP="00D668A6">
      <w:pPr>
        <w:pStyle w:val="ab"/>
        <w:numPr>
          <w:ilvl w:val="1"/>
          <w:numId w:val="11"/>
        </w:numPr>
        <w:kinsoku w:val="0"/>
        <w:overflowPunct w:val="0"/>
        <w:textAlignment w:val="baseline"/>
      </w:pPr>
      <w:r w:rsidRPr="00293183">
        <w:rPr>
          <w:color w:val="000000"/>
        </w:rPr>
        <w:t>The field is at most 1 octet in length and the value carried in the field is modulo of the maximum value</w:t>
      </w:r>
    </w:p>
    <w:p w14:paraId="411C3BC5" w14:textId="77777777" w:rsidR="00D668A6" w:rsidRPr="00293183" w:rsidRDefault="00D668A6" w:rsidP="00D668A6">
      <w:pPr>
        <w:pStyle w:val="ab"/>
        <w:numPr>
          <w:ilvl w:val="1"/>
          <w:numId w:val="11"/>
        </w:numPr>
        <w:kinsoku w:val="0"/>
        <w:overflowPunct w:val="0"/>
        <w:textAlignment w:val="baseline"/>
      </w:pPr>
      <w:r w:rsidRPr="00293183">
        <w:rPr>
          <w:rFonts w:eastAsia="Calibri"/>
          <w:color w:val="000000"/>
        </w:rPr>
        <w:t xml:space="preserve">NOTE: It is optional for non-AP MLD to decode the subfield in the Capability Information field carrying the early indication  </w:t>
      </w:r>
      <w:r w:rsidRPr="00293183">
        <w:rPr>
          <w:b/>
          <w:i/>
          <w:szCs w:val="22"/>
        </w:rPr>
        <w:t>[#SP191]</w:t>
      </w:r>
    </w:p>
    <w:p w14:paraId="732DD18D" w14:textId="77777777" w:rsidR="00D668A6" w:rsidRPr="00131F14" w:rsidRDefault="00D668A6" w:rsidP="00D668A6">
      <w:r w:rsidRPr="00293183">
        <w:t>[20/0586r7 (MLO: Signaling of critical updates, Abhishek Patil, Qualcomm), SP#2, Approved with unanimous consent]</w:t>
      </w:r>
    </w:p>
    <w:p w14:paraId="046B2709" w14:textId="1DC53653" w:rsidR="00711AE2" w:rsidRPr="00D668A6" w:rsidRDefault="00711AE2" w:rsidP="002B1A82">
      <w:pPr>
        <w:rPr>
          <w:sz w:val="16"/>
        </w:rPr>
      </w:pPr>
    </w:p>
    <w:p w14:paraId="31C1CE84" w14:textId="731C78EA" w:rsidR="00711AE2" w:rsidRDefault="00711AE2" w:rsidP="002B1A82">
      <w:pPr>
        <w:rPr>
          <w:sz w:val="16"/>
        </w:rPr>
      </w:pPr>
    </w:p>
    <w:p w14:paraId="2657967B" w14:textId="0934AEB3" w:rsidR="00711AE2" w:rsidRDefault="00711AE2" w:rsidP="002B1A82">
      <w:pPr>
        <w:rPr>
          <w:sz w:val="16"/>
        </w:rPr>
      </w:pPr>
    </w:p>
    <w:p w14:paraId="451EBD7A" w14:textId="4757D0DB" w:rsidR="00711AE2" w:rsidRDefault="00711AE2" w:rsidP="002B1A82">
      <w:pPr>
        <w:rPr>
          <w:sz w:val="16"/>
        </w:rPr>
      </w:pPr>
    </w:p>
    <w:p w14:paraId="0EF42BBE" w14:textId="483EC4C1" w:rsidR="00711AE2" w:rsidRDefault="00711AE2" w:rsidP="002B1A82">
      <w:pPr>
        <w:rPr>
          <w:sz w:val="16"/>
        </w:rPr>
      </w:pPr>
    </w:p>
    <w:p w14:paraId="2B0F0AD0" w14:textId="7B1E9A36" w:rsidR="00711AE2" w:rsidRDefault="00711AE2" w:rsidP="002B1A82">
      <w:pPr>
        <w:rPr>
          <w:sz w:val="16"/>
        </w:rPr>
      </w:pPr>
    </w:p>
    <w:p w14:paraId="600F02D9" w14:textId="3AED3B24"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0816A8">
      <w:pPr>
        <w:pStyle w:val="ab"/>
        <w:numPr>
          <w:ilvl w:val="0"/>
          <w:numId w:val="2"/>
        </w:numPr>
        <w:ind w:left="357" w:hanging="357"/>
        <w:rPr>
          <w:b/>
          <w:sz w:val="20"/>
        </w:rPr>
      </w:pPr>
      <w:r w:rsidRPr="00E13124">
        <w:rPr>
          <w:b/>
          <w:sz w:val="20"/>
        </w:rPr>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A motion to approve this submission means that the editing instructions and any changed or added material are actioned in the TG</w:t>
      </w:r>
      <w:r w:rsidR="002955E8">
        <w:rPr>
          <w:sz w:val="16"/>
          <w:lang w:eastAsia="ko-KR"/>
        </w:rPr>
        <w:t>be</w:t>
      </w:r>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Editing instructions formatted like this are intended to be copied into the TG</w:t>
      </w:r>
      <w:r w:rsidR="002955E8">
        <w:rPr>
          <w:b/>
          <w:bCs/>
          <w:i/>
          <w:iCs/>
          <w:sz w:val="16"/>
          <w:lang w:eastAsia="ko-KR"/>
        </w:rPr>
        <w:t>be</w:t>
      </w:r>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77777777"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0464A6F2" w:rsidR="002D02D7" w:rsidRDefault="002D02D7" w:rsidP="00812B8E">
      <w:pPr>
        <w:pStyle w:val="ab"/>
        <w:numPr>
          <w:ilvl w:val="0"/>
          <w:numId w:val="2"/>
        </w:numPr>
        <w:ind w:left="357" w:hanging="357"/>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539F1C11" w14:textId="6BB011F4" w:rsidR="000E12C8" w:rsidRDefault="000E12C8" w:rsidP="00A141E0">
      <w:pPr>
        <w:rPr>
          <w:b/>
          <w:sz w:val="20"/>
        </w:rPr>
      </w:pPr>
    </w:p>
    <w:p w14:paraId="390F0C5E" w14:textId="77777777" w:rsidR="00B809CD" w:rsidRDefault="00B809CD" w:rsidP="00802890">
      <w:pPr>
        <w:pStyle w:val="T"/>
        <w:rPr>
          <w:w w:val="100"/>
        </w:rPr>
      </w:pPr>
    </w:p>
    <w:p w14:paraId="11A467E7" w14:textId="6B32D618" w:rsidR="00802890" w:rsidRDefault="00802890" w:rsidP="00802890">
      <w:pPr>
        <w:pStyle w:val="T"/>
        <w:rPr>
          <w:w w:val="100"/>
        </w:rPr>
      </w:pPr>
    </w:p>
    <w:p w14:paraId="184C3402" w14:textId="5064C096" w:rsidR="00802890" w:rsidRPr="008F411A" w:rsidRDefault="008F411A" w:rsidP="00802890">
      <w:pPr>
        <w:pStyle w:val="T"/>
        <w:rPr>
          <w:i/>
          <w:iCs/>
          <w:w w:val="100"/>
        </w:rPr>
      </w:pPr>
      <w:r w:rsidRPr="008F411A">
        <w:rPr>
          <w:b/>
          <w:i/>
          <w:iCs/>
          <w:highlight w:val="yellow"/>
        </w:rPr>
        <w:lastRenderedPageBreak/>
        <w:t>TGbe editor: Insert the new sub</w:t>
      </w:r>
      <w:r w:rsidRPr="007C3CDD">
        <w:rPr>
          <w:b/>
          <w:i/>
          <w:iCs/>
          <w:highlight w:val="yellow"/>
        </w:rPr>
        <w:t>clause 33.</w:t>
      </w:r>
      <w:r w:rsidR="007C3CDD" w:rsidRPr="007C3CDD">
        <w:rPr>
          <w:b/>
          <w:i/>
          <w:iCs/>
          <w:highlight w:val="yellow"/>
        </w:rPr>
        <w:t>x.y</w:t>
      </w:r>
      <w:r w:rsidRPr="007C3CDD">
        <w:rPr>
          <w:b/>
          <w:i/>
          <w:iCs/>
          <w:highlight w:val="yellow"/>
        </w:rPr>
        <w:t xml:space="preserve"> </w:t>
      </w:r>
      <w:r w:rsidR="007C3CDD" w:rsidRPr="007C3CDD">
        <w:rPr>
          <w:b/>
          <w:i/>
          <w:iCs/>
          <w:highlight w:val="yellow"/>
        </w:rPr>
        <w:t>BSS parameter critical update</w:t>
      </w:r>
      <w:r w:rsidRPr="007C3CDD">
        <w:rPr>
          <w:b/>
          <w:i/>
          <w:iCs/>
          <w:highlight w:val="yellow"/>
        </w:rPr>
        <w:t xml:space="preserve"> as follows:</w:t>
      </w:r>
    </w:p>
    <w:p w14:paraId="7FDB26FD" w14:textId="157B7790" w:rsidR="00802890" w:rsidRDefault="00B65A60" w:rsidP="00802890">
      <w:pPr>
        <w:pStyle w:val="T"/>
        <w:rPr>
          <w:b/>
        </w:rPr>
      </w:pPr>
      <w:r>
        <w:rPr>
          <w:b/>
        </w:rPr>
        <w:t>33.</w:t>
      </w:r>
      <w:r w:rsidR="00A300FA">
        <w:rPr>
          <w:b/>
        </w:rPr>
        <w:t>x.y</w:t>
      </w:r>
      <w:r w:rsidR="00802890">
        <w:rPr>
          <w:b/>
        </w:rPr>
        <w:t xml:space="preserve"> </w:t>
      </w:r>
      <w:r w:rsidR="00A300FA">
        <w:rPr>
          <w:b/>
        </w:rPr>
        <w:t>BSS parameter critical update</w:t>
      </w:r>
      <w:ins w:id="43" w:author="Ming Gan" w:date="2020-09-10T21:08:00Z">
        <w:r w:rsidR="00D41FDF">
          <w:rPr>
            <w:b/>
          </w:rPr>
          <w:t xml:space="preserve"> </w:t>
        </w:r>
      </w:ins>
      <w:ins w:id="44" w:author="Ming Gan" w:date="2020-09-24T17:12:00Z">
        <w:r w:rsidR="00987C7C">
          <w:rPr>
            <w:rFonts w:ascii="宋体" w:eastAsia="宋体" w:hAnsi="宋体" w:hint="eastAsia"/>
            <w:b/>
            <w:lang w:eastAsia="zh-CN"/>
          </w:rPr>
          <w:t>procedure</w:t>
        </w:r>
      </w:ins>
    </w:p>
    <w:p w14:paraId="600913CB" w14:textId="58599E4A" w:rsidR="00E26740" w:rsidRDefault="00E26740" w:rsidP="00E26740">
      <w:pPr>
        <w:rPr>
          <w:szCs w:val="22"/>
        </w:rPr>
      </w:pPr>
    </w:p>
    <w:p w14:paraId="011A58E6" w14:textId="09BA5436" w:rsidR="0087403B" w:rsidRDefault="000816A8" w:rsidP="00E26740">
      <w:pPr>
        <w:rPr>
          <w:b/>
          <w:szCs w:val="22"/>
        </w:rPr>
      </w:pPr>
      <w:r w:rsidRPr="000816A8">
        <w:rPr>
          <w:szCs w:val="22"/>
          <w:highlight w:val="yellow"/>
        </w:rPr>
        <w:t>[Motion 115, #SP101</w:t>
      </w:r>
      <w:r w:rsidRPr="000816A8">
        <w:rPr>
          <w:rFonts w:hint="eastAsia"/>
          <w:szCs w:val="22"/>
          <w:highlight w:val="yellow"/>
          <w:lang w:eastAsia="zh-CN"/>
        </w:rPr>
        <w:t>],</w:t>
      </w:r>
      <w:r w:rsidRPr="000816A8">
        <w:rPr>
          <w:szCs w:val="22"/>
          <w:highlight w:val="yellow"/>
          <w:lang w:eastAsia="zh-CN"/>
        </w:rPr>
        <w:t xml:space="preserve"> </w:t>
      </w:r>
      <w:r w:rsidRPr="000816A8">
        <w:rPr>
          <w:szCs w:val="22"/>
          <w:highlight w:val="yellow"/>
        </w:rPr>
        <w:t xml:space="preserve">[Motion 115, #SP77] and </w:t>
      </w:r>
      <w:r w:rsidRPr="000816A8">
        <w:rPr>
          <w:b/>
          <w:szCs w:val="22"/>
          <w:highlight w:val="yellow"/>
        </w:rPr>
        <w:t>Straw poll #191</w:t>
      </w:r>
    </w:p>
    <w:p w14:paraId="4C3D584F" w14:textId="77777777" w:rsidR="000816A8" w:rsidRPr="000816A8" w:rsidRDefault="000816A8" w:rsidP="00E26740">
      <w:pPr>
        <w:rPr>
          <w:szCs w:val="22"/>
        </w:rPr>
      </w:pPr>
    </w:p>
    <w:p w14:paraId="766B29F9" w14:textId="5F833788" w:rsidR="007D23BC" w:rsidRPr="006E4CCC" w:rsidRDefault="009A39E6" w:rsidP="00A65C0E">
      <w:pPr>
        <w:kinsoku w:val="0"/>
        <w:overflowPunct w:val="0"/>
        <w:textAlignment w:val="baseline"/>
        <w:rPr>
          <w:color w:val="000000"/>
        </w:rPr>
      </w:pPr>
      <w:r>
        <w:rPr>
          <w:color w:val="000000"/>
        </w:rPr>
        <w:t>A</w:t>
      </w:r>
      <w:r w:rsidR="007D23BC" w:rsidRPr="00A65C0E">
        <w:rPr>
          <w:color w:val="000000"/>
        </w:rPr>
        <w:t xml:space="preserve">n AP within an AP MLD shall include in the Beacon and Probe Response frames it transmits </w:t>
      </w:r>
      <w:r w:rsidR="00EB03F8">
        <w:rPr>
          <w:color w:val="000000"/>
        </w:rPr>
        <w:t xml:space="preserve">a </w:t>
      </w:r>
      <w:r w:rsidR="007D23BC" w:rsidRPr="00A65C0E">
        <w:rPr>
          <w:color w:val="000000"/>
        </w:rPr>
        <w:t xml:space="preserve">Change Sequence </w:t>
      </w:r>
      <w:r w:rsidR="008F18E2">
        <w:rPr>
          <w:color w:val="000000"/>
        </w:rPr>
        <w:t>field</w:t>
      </w:r>
      <w:del w:id="45" w:author="Ming Gan" w:date="2020-09-22T00:04:00Z">
        <w:r w:rsidR="008F18E2" w:rsidDel="0024532E">
          <w:rPr>
            <w:color w:val="000000"/>
          </w:rPr>
          <w:delText xml:space="preserve">s </w:delText>
        </w:r>
      </w:del>
      <w:r w:rsidR="00286EE5">
        <w:rPr>
          <w:color w:val="000000"/>
        </w:rPr>
        <w:t xml:space="preserve">for </w:t>
      </w:r>
      <w:r w:rsidR="00EB03F8">
        <w:rPr>
          <w:color w:val="000000"/>
        </w:rPr>
        <w:t xml:space="preserve">each of </w:t>
      </w:r>
      <w:r w:rsidR="00286EE5">
        <w:rPr>
          <w:color w:val="000000"/>
        </w:rPr>
        <w:t>all AP</w:t>
      </w:r>
      <w:r w:rsidR="00B87085">
        <w:rPr>
          <w:color w:val="000000"/>
        </w:rPr>
        <w:t>s</w:t>
      </w:r>
      <w:r w:rsidR="00286EE5">
        <w:rPr>
          <w:color w:val="000000"/>
        </w:rPr>
        <w:t xml:space="preserve"> in the same AP MLD.  </w:t>
      </w:r>
    </w:p>
    <w:p w14:paraId="5B995BC4" w14:textId="0D037E08" w:rsidR="00B87085" w:rsidRPr="00A65C0E" w:rsidRDefault="00EB03F8" w:rsidP="00786109">
      <w:pPr>
        <w:pStyle w:val="ab"/>
        <w:numPr>
          <w:ilvl w:val="0"/>
          <w:numId w:val="8"/>
        </w:numPr>
        <w:rPr>
          <w:szCs w:val="22"/>
        </w:rPr>
      </w:pPr>
      <w:r>
        <w:rPr>
          <w:szCs w:val="22"/>
        </w:rPr>
        <w:t>The</w:t>
      </w:r>
      <w:r w:rsidR="00B87085" w:rsidRPr="00A65C0E">
        <w:rPr>
          <w:szCs w:val="22"/>
        </w:rPr>
        <w:t xml:space="preserve"> </w:t>
      </w:r>
      <w:r>
        <w:rPr>
          <w:szCs w:val="22"/>
        </w:rPr>
        <w:t>Change Sequence field</w:t>
      </w:r>
      <w:r w:rsidR="00B87085" w:rsidRPr="00A65C0E">
        <w:rPr>
          <w:szCs w:val="22"/>
        </w:rPr>
        <w:t xml:space="preserve"> for</w:t>
      </w:r>
      <w:r>
        <w:rPr>
          <w:szCs w:val="22"/>
        </w:rPr>
        <w:t xml:space="preserve"> each of</w:t>
      </w:r>
      <w:r w:rsidR="00B87085" w:rsidRPr="00A65C0E">
        <w:rPr>
          <w:szCs w:val="22"/>
        </w:rPr>
        <w:t xml:space="preserve"> </w:t>
      </w:r>
      <w:r w:rsidR="00B87085">
        <w:rPr>
          <w:rFonts w:hint="eastAsia"/>
          <w:szCs w:val="22"/>
          <w:lang w:eastAsia="zh-CN"/>
        </w:rPr>
        <w:t>other</w:t>
      </w:r>
      <w:r w:rsidR="00B87085" w:rsidRPr="00A65C0E">
        <w:rPr>
          <w:szCs w:val="22"/>
        </w:rPr>
        <w:t xml:space="preserve"> AP</w:t>
      </w:r>
      <w:r w:rsidR="00B87085">
        <w:rPr>
          <w:szCs w:val="22"/>
        </w:rPr>
        <w:t>s</w:t>
      </w:r>
      <w:r w:rsidR="00B87085" w:rsidRPr="00A65C0E">
        <w:rPr>
          <w:szCs w:val="22"/>
        </w:rPr>
        <w:t xml:space="preserve"> of the MLD shall be carried</w:t>
      </w:r>
      <w:ins w:id="46" w:author="Ming Gan" w:date="2020-09-09T15:08:00Z">
        <w:r w:rsidR="00786109">
          <w:rPr>
            <w:szCs w:val="22"/>
          </w:rPr>
          <w:t xml:space="preserve"> in </w:t>
        </w:r>
      </w:ins>
      <w:ins w:id="47" w:author="Ming Gan" w:date="2020-09-09T15:07:00Z">
        <w:r w:rsidR="00786109" w:rsidRPr="00786109">
          <w:rPr>
            <w:szCs w:val="22"/>
          </w:rPr>
          <w:t xml:space="preserve">the MLD Parameters subfield </w:t>
        </w:r>
      </w:ins>
      <w:r w:rsidR="00B87085" w:rsidRPr="00A65C0E">
        <w:rPr>
          <w:szCs w:val="22"/>
        </w:rPr>
        <w:t>in the TBTT Information field of the Reduced Neighbor Report element corresponding to that AP.</w:t>
      </w:r>
    </w:p>
    <w:p w14:paraId="2B11077B" w14:textId="7DC9D8E2" w:rsidR="00EB03F8" w:rsidRDefault="00EB03F8" w:rsidP="00EB03F8">
      <w:pPr>
        <w:pStyle w:val="ab"/>
        <w:numPr>
          <w:ilvl w:val="0"/>
          <w:numId w:val="8"/>
        </w:numPr>
        <w:rPr>
          <w:szCs w:val="22"/>
        </w:rPr>
      </w:pPr>
      <w:r>
        <w:rPr>
          <w:szCs w:val="22"/>
        </w:rPr>
        <w:t>The</w:t>
      </w:r>
      <w:r w:rsidRPr="00A65C0E">
        <w:rPr>
          <w:szCs w:val="22"/>
        </w:rPr>
        <w:t xml:space="preserve"> </w:t>
      </w:r>
      <w:r>
        <w:rPr>
          <w:szCs w:val="22"/>
        </w:rPr>
        <w:t>Change Sequence field</w:t>
      </w:r>
      <w:r w:rsidRPr="00A65C0E">
        <w:rPr>
          <w:szCs w:val="22"/>
        </w:rPr>
        <w:t xml:space="preserve"> for</w:t>
      </w:r>
      <w:r>
        <w:rPr>
          <w:szCs w:val="22"/>
        </w:rPr>
        <w:t xml:space="preserve"> </w:t>
      </w:r>
      <w:r>
        <w:rPr>
          <w:rFonts w:hint="eastAsia"/>
          <w:szCs w:val="22"/>
          <w:lang w:eastAsia="zh-CN"/>
        </w:rPr>
        <w:t>the</w:t>
      </w:r>
      <w:r>
        <w:rPr>
          <w:szCs w:val="22"/>
        </w:rPr>
        <w:t xml:space="preserve"> AP</w:t>
      </w:r>
      <w:r w:rsidRPr="00A65C0E">
        <w:rPr>
          <w:szCs w:val="22"/>
        </w:rPr>
        <w:t xml:space="preserve"> shall be carried in the </w:t>
      </w:r>
      <w:del w:id="48" w:author="Ming Gan" w:date="2020-09-09T15:04:00Z">
        <w:r w:rsidRPr="00EB03F8" w:rsidDel="00786109">
          <w:rPr>
            <w:rFonts w:hint="eastAsia"/>
            <w:szCs w:val="22"/>
            <w:lang w:eastAsia="zh-CN"/>
          </w:rPr>
          <w:delText>MLD-level/common information</w:delText>
        </w:r>
        <w:r w:rsidDel="00786109">
          <w:rPr>
            <w:rFonts w:hint="eastAsia"/>
            <w:szCs w:val="22"/>
            <w:lang w:eastAsia="zh-CN"/>
          </w:rPr>
          <w:delText xml:space="preserve"> field of the multi-link element</w:delText>
        </w:r>
      </w:del>
      <w:ins w:id="49" w:author="Ming Gan" w:date="2020-09-09T15:04:00Z">
        <w:r w:rsidR="00786109">
          <w:rPr>
            <w:rFonts w:hint="eastAsia"/>
            <w:szCs w:val="22"/>
            <w:lang w:eastAsia="zh-CN"/>
          </w:rPr>
          <w:t>TBD</w:t>
        </w:r>
        <w:r w:rsidR="00786109">
          <w:rPr>
            <w:szCs w:val="22"/>
          </w:rPr>
          <w:t xml:space="preserve"> field</w:t>
        </w:r>
      </w:ins>
      <w:r w:rsidRPr="00A65C0E">
        <w:rPr>
          <w:szCs w:val="22"/>
        </w:rPr>
        <w:t>.</w:t>
      </w:r>
    </w:p>
    <w:p w14:paraId="48F1E142" w14:textId="77777777" w:rsidR="000816A8" w:rsidRDefault="000816A8" w:rsidP="00EB03F8">
      <w:pPr>
        <w:rPr>
          <w:szCs w:val="22"/>
          <w:u w:val="single"/>
        </w:rPr>
      </w:pPr>
    </w:p>
    <w:p w14:paraId="441A715B" w14:textId="2AA106AA" w:rsidR="00EB03F8" w:rsidRPr="00BE3A31" w:rsidRDefault="00EB03F8" w:rsidP="00EB03F8">
      <w:pPr>
        <w:rPr>
          <w:szCs w:val="22"/>
          <w:lang w:eastAsia="zh-CN"/>
        </w:rPr>
      </w:pPr>
      <w:r w:rsidRPr="00BE3A31">
        <w:rPr>
          <w:rFonts w:hint="eastAsia"/>
          <w:szCs w:val="22"/>
          <w:lang w:eastAsia="zh-CN"/>
        </w:rPr>
        <w:t>I</w:t>
      </w:r>
      <w:r w:rsidRPr="00BE3A31">
        <w:rPr>
          <w:szCs w:val="22"/>
          <w:lang w:eastAsia="zh-CN"/>
        </w:rPr>
        <w:t xml:space="preserve">f an AP within an AP MLD is </w:t>
      </w:r>
      <w:ins w:id="50" w:author="Ming Gan" w:date="2020-09-23T21:46:00Z">
        <w:r w:rsidR="005A2EC5" w:rsidRPr="005A2EC5">
          <w:rPr>
            <w:szCs w:val="22"/>
            <w:highlight w:val="green"/>
            <w:lang w:eastAsia="zh-CN"/>
          </w:rPr>
          <w:t>transmitted BSSID</w:t>
        </w:r>
        <w:r w:rsidR="005A2EC5">
          <w:rPr>
            <w:szCs w:val="22"/>
            <w:lang w:eastAsia="zh-CN"/>
          </w:rPr>
          <w:t xml:space="preserve"> </w:t>
        </w:r>
      </w:ins>
      <w:r w:rsidRPr="00BE3A31">
        <w:rPr>
          <w:szCs w:val="22"/>
          <w:lang w:eastAsia="zh-CN"/>
        </w:rPr>
        <w:t>in a Multiple BSSID set, then the AP shall include in</w:t>
      </w:r>
      <w:r w:rsidR="00414BD1" w:rsidRPr="00414BD1">
        <w:t xml:space="preserve"> </w:t>
      </w:r>
      <w:r w:rsidR="00414BD1" w:rsidRPr="00414BD1">
        <w:rPr>
          <w:szCs w:val="22"/>
          <w:lang w:eastAsia="zh-CN"/>
        </w:rPr>
        <w:t xml:space="preserve">the </w:t>
      </w:r>
      <w:del w:id="51" w:author="Ming Gan" w:date="2020-09-22T00:09:00Z">
        <w:r w:rsidR="00414BD1" w:rsidRPr="00414BD1" w:rsidDel="0024532E">
          <w:rPr>
            <w:szCs w:val="22"/>
            <w:lang w:eastAsia="zh-CN"/>
          </w:rPr>
          <w:delText>Multiple BSSID element</w:delText>
        </w:r>
        <w:r w:rsidR="00414BD1" w:rsidDel="0024532E">
          <w:rPr>
            <w:szCs w:val="22"/>
            <w:lang w:eastAsia="zh-CN"/>
          </w:rPr>
          <w:delText xml:space="preserve"> of</w:delText>
        </w:r>
        <w:r w:rsidRPr="00BE3A31" w:rsidDel="0024532E">
          <w:rPr>
            <w:szCs w:val="22"/>
            <w:lang w:eastAsia="zh-CN"/>
          </w:rPr>
          <w:delText xml:space="preserve"> </w:delText>
        </w:r>
      </w:del>
      <w:r w:rsidRPr="00BE3A31">
        <w:rPr>
          <w:szCs w:val="22"/>
          <w:lang w:eastAsia="zh-CN"/>
        </w:rPr>
        <w:t>the Beacon and Probe Response frames it transmits a Change Sequence field</w:t>
      </w:r>
      <w:del w:id="52" w:author="Ming Gan" w:date="2020-09-22T00:04:00Z">
        <w:r w:rsidRPr="00BE3A31" w:rsidDel="0024532E">
          <w:rPr>
            <w:szCs w:val="22"/>
            <w:lang w:eastAsia="zh-CN"/>
          </w:rPr>
          <w:delText>s</w:delText>
        </w:r>
      </w:del>
      <w:r w:rsidRPr="00BE3A31">
        <w:rPr>
          <w:szCs w:val="22"/>
          <w:lang w:eastAsia="zh-CN"/>
        </w:rPr>
        <w:t xml:space="preserve"> for each of nontransmitted BSSIDs in the same</w:t>
      </w:r>
      <w:r w:rsidR="00414BD1">
        <w:rPr>
          <w:szCs w:val="22"/>
          <w:lang w:eastAsia="zh-CN"/>
        </w:rPr>
        <w:t xml:space="preserve"> multiple BSSID set</w:t>
      </w:r>
      <w:r w:rsidRPr="00BE3A31">
        <w:rPr>
          <w:szCs w:val="22"/>
          <w:lang w:eastAsia="zh-CN"/>
        </w:rPr>
        <w:t xml:space="preserve"> .</w:t>
      </w:r>
    </w:p>
    <w:p w14:paraId="460936BC" w14:textId="164CDAE3" w:rsidR="00EB03F8" w:rsidRDefault="00EB03F8" w:rsidP="00EB03F8">
      <w:pPr>
        <w:pStyle w:val="ab"/>
        <w:numPr>
          <w:ilvl w:val="0"/>
          <w:numId w:val="8"/>
        </w:numPr>
        <w:rPr>
          <w:ins w:id="53" w:author="Ming Gan" w:date="2020-09-28T17:23:00Z"/>
          <w:szCs w:val="22"/>
        </w:rPr>
      </w:pPr>
      <w:r>
        <w:rPr>
          <w:szCs w:val="22"/>
        </w:rPr>
        <w:t>The</w:t>
      </w:r>
      <w:r w:rsidRPr="00A65C0E">
        <w:rPr>
          <w:szCs w:val="22"/>
        </w:rPr>
        <w:t xml:space="preserve"> </w:t>
      </w:r>
      <w:r>
        <w:rPr>
          <w:szCs w:val="22"/>
        </w:rPr>
        <w:t>Change Sequence field</w:t>
      </w:r>
      <w:r w:rsidRPr="00A65C0E">
        <w:rPr>
          <w:szCs w:val="22"/>
        </w:rPr>
        <w:t xml:space="preserve"> for</w:t>
      </w:r>
      <w:r>
        <w:rPr>
          <w:szCs w:val="22"/>
        </w:rPr>
        <w:t xml:space="preserve"> </w:t>
      </w:r>
      <w:r>
        <w:rPr>
          <w:rFonts w:hint="eastAsia"/>
          <w:szCs w:val="22"/>
          <w:lang w:eastAsia="zh-CN"/>
        </w:rPr>
        <w:t>each</w:t>
      </w:r>
      <w:r>
        <w:rPr>
          <w:szCs w:val="22"/>
          <w:lang w:eastAsia="zh-CN"/>
        </w:rPr>
        <w:t xml:space="preserve"> of the</w:t>
      </w:r>
      <w:r>
        <w:rPr>
          <w:szCs w:val="22"/>
        </w:rPr>
        <w:t xml:space="preserve"> </w:t>
      </w:r>
      <w:r w:rsidRPr="00EB03F8">
        <w:rPr>
          <w:szCs w:val="22"/>
        </w:rPr>
        <w:t>nontransmitted BSSIDs</w:t>
      </w:r>
      <w:r w:rsidRPr="00A65C0E">
        <w:rPr>
          <w:szCs w:val="22"/>
        </w:rPr>
        <w:t xml:space="preserve"> shall be carried in the </w:t>
      </w:r>
      <w:del w:id="54" w:author="Ming Gan" w:date="2020-09-09T15:08:00Z">
        <w:r w:rsidRPr="00EB03F8" w:rsidDel="00786109">
          <w:rPr>
            <w:rFonts w:hint="eastAsia"/>
            <w:szCs w:val="22"/>
            <w:lang w:eastAsia="zh-CN"/>
          </w:rPr>
          <w:delText>MLD-level/common information</w:delText>
        </w:r>
        <w:r w:rsidDel="00786109">
          <w:rPr>
            <w:rFonts w:hint="eastAsia"/>
            <w:szCs w:val="22"/>
            <w:lang w:eastAsia="zh-CN"/>
          </w:rPr>
          <w:delText xml:space="preserve"> field of the multi-link element which is carried in non-transmitted BSSID Profile of the Multiple BSSID element</w:delText>
        </w:r>
      </w:del>
      <w:ins w:id="55" w:author="Ming Gan" w:date="2020-09-09T15:08:00Z">
        <w:r w:rsidR="00786109">
          <w:rPr>
            <w:rFonts w:hint="eastAsia"/>
            <w:szCs w:val="22"/>
            <w:lang w:eastAsia="zh-CN"/>
          </w:rPr>
          <w:t>TBD</w:t>
        </w:r>
        <w:r w:rsidR="00786109">
          <w:rPr>
            <w:szCs w:val="22"/>
          </w:rPr>
          <w:t xml:space="preserve"> field</w:t>
        </w:r>
      </w:ins>
      <w:r w:rsidRPr="00A65C0E">
        <w:rPr>
          <w:szCs w:val="22"/>
        </w:rPr>
        <w:t>.</w:t>
      </w:r>
    </w:p>
    <w:p w14:paraId="54B547C5" w14:textId="77777777" w:rsidR="001270AA" w:rsidRPr="00A65C0E" w:rsidRDefault="001270AA" w:rsidP="001270AA">
      <w:pPr>
        <w:pStyle w:val="ab"/>
        <w:rPr>
          <w:szCs w:val="22"/>
        </w:rPr>
      </w:pPr>
    </w:p>
    <w:p w14:paraId="3B76C83E" w14:textId="77777777" w:rsidR="001270AA" w:rsidRDefault="001270AA" w:rsidP="00EB03F8">
      <w:pPr>
        <w:rPr>
          <w:szCs w:val="22"/>
          <w:u w:val="single"/>
        </w:rPr>
      </w:pPr>
    </w:p>
    <w:p w14:paraId="78CC51B6" w14:textId="209129E0" w:rsidR="00A81AAC" w:rsidRDefault="00D41FDF" w:rsidP="00A81AAC">
      <w:pPr>
        <w:rPr>
          <w:ins w:id="56" w:author="Ming Gan" w:date="2020-09-28T17:29:00Z"/>
          <w:szCs w:val="22"/>
        </w:rPr>
      </w:pPr>
      <w:ins w:id="57" w:author="Ming Gan" w:date="2020-09-10T21:18:00Z">
        <w:r>
          <w:rPr>
            <w:color w:val="000000"/>
          </w:rPr>
          <w:t>An AP within an</w:t>
        </w:r>
        <w:r w:rsidRPr="00A65C0E">
          <w:rPr>
            <w:color w:val="000000"/>
          </w:rPr>
          <w:t xml:space="preserve"> AP MLD shall </w:t>
        </w:r>
        <w:r w:rsidRPr="00A81AAC">
          <w:rPr>
            <w:color w:val="000000"/>
          </w:rPr>
          <w:t xml:space="preserve">increase the value (modulo </w:t>
        </w:r>
      </w:ins>
      <w:ins w:id="58" w:author="Ming Gan" w:date="2020-09-23T21:56:00Z">
        <w:r w:rsidR="005A2EC5" w:rsidRPr="005A2EC5">
          <w:rPr>
            <w:color w:val="000000"/>
            <w:highlight w:val="green"/>
          </w:rPr>
          <w:t>TBD maximum value</w:t>
        </w:r>
      </w:ins>
      <w:ins w:id="59" w:author="Ming Gan" w:date="2020-09-10T21:18:00Z">
        <w:r w:rsidRPr="00A81AAC">
          <w:rPr>
            <w:color w:val="000000"/>
          </w:rPr>
          <w:t xml:space="preserve">) of the Change Sequence field  for </w:t>
        </w:r>
        <w:r>
          <w:rPr>
            <w:color w:val="000000"/>
          </w:rPr>
          <w:t>the</w:t>
        </w:r>
        <w:r w:rsidRPr="00A81AAC">
          <w:rPr>
            <w:color w:val="000000"/>
          </w:rPr>
          <w:t xml:space="preserve"> AP</w:t>
        </w:r>
        <w:r>
          <w:rPr>
            <w:color w:val="000000"/>
          </w:rPr>
          <w:t xml:space="preserve"> </w:t>
        </w:r>
        <w:r w:rsidRPr="00A81AAC">
          <w:rPr>
            <w:color w:val="000000"/>
          </w:rPr>
          <w:t xml:space="preserve">when a critical update occurs to any of the elements </w:t>
        </w:r>
      </w:ins>
      <w:ins w:id="60" w:author="Ming Gan" w:date="2020-09-23T21:49:00Z">
        <w:r w:rsidR="005A2EC5" w:rsidRPr="005A2EC5">
          <w:rPr>
            <w:color w:val="000000"/>
            <w:highlight w:val="green"/>
          </w:rPr>
          <w:t>for</w:t>
        </w:r>
      </w:ins>
      <w:ins w:id="61" w:author="Ming Gan" w:date="2020-09-10T21:18:00Z">
        <w:r>
          <w:rPr>
            <w:color w:val="000000"/>
          </w:rPr>
          <w:t xml:space="preserve"> the AP. </w:t>
        </w:r>
      </w:ins>
      <w:del w:id="62" w:author="Ming Gan" w:date="2020-09-10T21:08:00Z">
        <w:r w:rsidR="00A81AAC" w:rsidDel="00D41FDF">
          <w:rPr>
            <w:color w:val="000000"/>
          </w:rPr>
          <w:delText xml:space="preserve">The </w:delText>
        </w:r>
      </w:del>
      <w:ins w:id="63" w:author="Ming Gan" w:date="2020-09-10T21:08:00Z">
        <w:r>
          <w:rPr>
            <w:color w:val="000000"/>
          </w:rPr>
          <w:t xml:space="preserve">An </w:t>
        </w:r>
      </w:ins>
      <w:r w:rsidR="00A81AAC">
        <w:rPr>
          <w:color w:val="000000"/>
        </w:rPr>
        <w:t xml:space="preserve">AP within </w:t>
      </w:r>
      <w:del w:id="64" w:author="Ming Gan" w:date="2020-09-10T21:09:00Z">
        <w:r w:rsidR="00A81AAC" w:rsidDel="00D41FDF">
          <w:rPr>
            <w:color w:val="000000"/>
          </w:rPr>
          <w:delText>the</w:delText>
        </w:r>
        <w:r w:rsidR="00A81AAC" w:rsidRPr="00A65C0E" w:rsidDel="00D41FDF">
          <w:rPr>
            <w:color w:val="000000"/>
          </w:rPr>
          <w:delText xml:space="preserve"> </w:delText>
        </w:r>
      </w:del>
      <w:ins w:id="65" w:author="Ming Gan" w:date="2020-09-10T21:09:00Z">
        <w:r>
          <w:rPr>
            <w:color w:val="000000"/>
          </w:rPr>
          <w:t>an</w:t>
        </w:r>
        <w:r w:rsidRPr="00A65C0E">
          <w:rPr>
            <w:color w:val="000000"/>
          </w:rPr>
          <w:t xml:space="preserve"> </w:t>
        </w:r>
      </w:ins>
      <w:r w:rsidR="00A81AAC" w:rsidRPr="00A65C0E">
        <w:rPr>
          <w:color w:val="000000"/>
        </w:rPr>
        <w:t xml:space="preserve">AP MLD shall </w:t>
      </w:r>
      <w:r w:rsidR="00A81AAC" w:rsidRPr="00A81AAC">
        <w:rPr>
          <w:color w:val="000000"/>
        </w:rPr>
        <w:t xml:space="preserve">increase the value (modulo </w:t>
      </w:r>
      <w:ins w:id="66" w:author="Ming Gan" w:date="2020-09-23T21:56:00Z">
        <w:r w:rsidR="005A2EC5" w:rsidRPr="005A2EC5">
          <w:rPr>
            <w:color w:val="000000"/>
            <w:highlight w:val="green"/>
          </w:rPr>
          <w:t>TBD maximum value</w:t>
        </w:r>
      </w:ins>
      <w:del w:id="67" w:author="Ming Gan" w:date="2020-09-23T21:56:00Z">
        <w:r w:rsidR="00A81AAC" w:rsidRPr="00A81AAC" w:rsidDel="005A2EC5">
          <w:rPr>
            <w:color w:val="000000"/>
          </w:rPr>
          <w:delText>256</w:delText>
        </w:r>
      </w:del>
      <w:r w:rsidR="00A81AAC" w:rsidRPr="00A81AAC">
        <w:rPr>
          <w:color w:val="000000"/>
        </w:rPr>
        <w:t xml:space="preserve">) of the Change Sequence field </w:t>
      </w:r>
      <w:del w:id="68" w:author="Ming Gan" w:date="2020-09-23T21:57:00Z">
        <w:r w:rsidR="00A81AAC" w:rsidRPr="00A81AAC" w:rsidDel="005A2EC5">
          <w:rPr>
            <w:color w:val="000000"/>
          </w:rPr>
          <w:delText xml:space="preserve">(1 octet) </w:delText>
        </w:r>
      </w:del>
      <w:del w:id="69" w:author="Ming Gan" w:date="2020-09-29T08:44:00Z">
        <w:r w:rsidR="00A81AAC" w:rsidRPr="00A81AAC" w:rsidDel="00200AB3">
          <w:rPr>
            <w:color w:val="000000"/>
          </w:rPr>
          <w:delText xml:space="preserve">in the next transmitted Beacon </w:delText>
        </w:r>
      </w:del>
      <w:del w:id="70" w:author="Ming Gan" w:date="2020-09-24T17:14:00Z">
        <w:r w:rsidR="00A81AAC" w:rsidRPr="00A81AAC" w:rsidDel="00987C7C">
          <w:rPr>
            <w:color w:val="000000"/>
          </w:rPr>
          <w:delText>frame(s)</w:delText>
        </w:r>
        <w:r w:rsidR="00A81AAC" w:rsidDel="00987C7C">
          <w:rPr>
            <w:color w:val="000000"/>
          </w:rPr>
          <w:delText xml:space="preserve"> </w:delText>
        </w:r>
      </w:del>
      <w:r w:rsidR="00A81AAC" w:rsidRPr="00A81AAC">
        <w:rPr>
          <w:color w:val="000000"/>
        </w:rPr>
        <w:t xml:space="preserve">for </w:t>
      </w:r>
      <w:del w:id="71" w:author="Ming Gan" w:date="2020-09-10T21:11:00Z">
        <w:r w:rsidR="00A81AAC" w:rsidDel="00D41FDF">
          <w:rPr>
            <w:color w:val="000000"/>
          </w:rPr>
          <w:delText>an</w:delText>
        </w:r>
        <w:r w:rsidR="00A81AAC" w:rsidRPr="00A81AAC" w:rsidDel="00D41FDF">
          <w:rPr>
            <w:color w:val="000000"/>
          </w:rPr>
          <w:delText xml:space="preserve"> </w:delText>
        </w:r>
      </w:del>
      <w:ins w:id="72" w:author="Ming Gan" w:date="2020-09-10T21:12:00Z">
        <w:r>
          <w:rPr>
            <w:color w:val="000000"/>
          </w:rPr>
          <w:t>another</w:t>
        </w:r>
      </w:ins>
      <w:ins w:id="73" w:author="Ming Gan" w:date="2020-09-10T21:11:00Z">
        <w:r w:rsidRPr="00A81AAC">
          <w:rPr>
            <w:color w:val="000000"/>
          </w:rPr>
          <w:t xml:space="preserve"> </w:t>
        </w:r>
      </w:ins>
      <w:r w:rsidR="00A81AAC" w:rsidRPr="00A81AAC">
        <w:rPr>
          <w:color w:val="000000"/>
        </w:rPr>
        <w:t xml:space="preserve">AP in </w:t>
      </w:r>
      <w:r w:rsidR="00A81AAC">
        <w:rPr>
          <w:color w:val="000000"/>
        </w:rPr>
        <w:t xml:space="preserve">the same AP MLD </w:t>
      </w:r>
      <w:del w:id="74" w:author="Ming Gan" w:date="2020-09-10T21:19:00Z">
        <w:r w:rsidR="00A81AAC" w:rsidDel="00BB4672">
          <w:rPr>
            <w:color w:val="000000"/>
          </w:rPr>
          <w:delText xml:space="preserve">or a </w:delText>
        </w:r>
        <w:r w:rsidR="00A81AAC" w:rsidDel="00BB4672">
          <w:rPr>
            <w:szCs w:val="22"/>
            <w:lang w:eastAsia="zh-CN"/>
          </w:rPr>
          <w:delText>nontransmitted BSSID</w:delText>
        </w:r>
        <w:r w:rsidR="00A81AAC" w:rsidRPr="00BE3A31" w:rsidDel="00BB4672">
          <w:rPr>
            <w:szCs w:val="22"/>
            <w:lang w:eastAsia="zh-CN"/>
          </w:rPr>
          <w:delText xml:space="preserve"> in the same</w:delText>
        </w:r>
        <w:r w:rsidR="00A81AAC" w:rsidDel="00BB4672">
          <w:rPr>
            <w:szCs w:val="22"/>
            <w:lang w:eastAsia="zh-CN"/>
          </w:rPr>
          <w:delText xml:space="preserve"> multiple BSSID set</w:delText>
        </w:r>
        <w:r w:rsidR="00A81AAC" w:rsidDel="00BB4672">
          <w:rPr>
            <w:color w:val="000000"/>
          </w:rPr>
          <w:delText xml:space="preserve"> </w:delText>
        </w:r>
      </w:del>
      <w:r w:rsidR="00A81AAC" w:rsidRPr="00A81AAC">
        <w:rPr>
          <w:color w:val="000000"/>
        </w:rPr>
        <w:t xml:space="preserve">when a critical update occurs to any of the elements </w:t>
      </w:r>
      <w:del w:id="75" w:author="Ming Gan" w:date="2020-09-23T21:49:00Z">
        <w:r w:rsidR="00A81AAC" w:rsidRPr="005A2EC5" w:rsidDel="005A2EC5">
          <w:rPr>
            <w:color w:val="000000"/>
            <w:highlight w:val="green"/>
          </w:rPr>
          <w:delText>inside the Beacon frame sent by</w:delText>
        </w:r>
        <w:r w:rsidR="00A81AAC" w:rsidDel="005A2EC5">
          <w:rPr>
            <w:color w:val="000000"/>
          </w:rPr>
          <w:delText xml:space="preserve"> </w:delText>
        </w:r>
      </w:del>
      <w:ins w:id="76" w:author="Ming Gan" w:date="2020-09-23T21:49:00Z">
        <w:r w:rsidR="005A2EC5">
          <w:rPr>
            <w:color w:val="000000"/>
          </w:rPr>
          <w:t xml:space="preserve">for </w:t>
        </w:r>
      </w:ins>
      <w:r w:rsidR="00A81AAC">
        <w:rPr>
          <w:color w:val="000000"/>
        </w:rPr>
        <w:t xml:space="preserve">that </w:t>
      </w:r>
      <w:del w:id="77" w:author="Ming Gan" w:date="2020-09-22T00:10:00Z">
        <w:r w:rsidDel="0024532E">
          <w:rPr>
            <w:color w:val="000000"/>
          </w:rPr>
          <w:delText xml:space="preserve"> </w:delText>
        </w:r>
      </w:del>
      <w:r w:rsidR="00A81AAC">
        <w:rPr>
          <w:color w:val="000000"/>
        </w:rPr>
        <w:t xml:space="preserve">AP. </w:t>
      </w:r>
      <w:ins w:id="78" w:author="Ming Gan" w:date="2020-09-10T21:18:00Z">
        <w:r>
          <w:rPr>
            <w:color w:val="000000"/>
          </w:rPr>
          <w:t>An AP within an</w:t>
        </w:r>
        <w:r w:rsidRPr="00A65C0E">
          <w:rPr>
            <w:color w:val="000000"/>
          </w:rPr>
          <w:t xml:space="preserve"> AP MLD</w:t>
        </w:r>
      </w:ins>
      <w:ins w:id="79" w:author="Ming Gan" w:date="2020-09-28T21:54:00Z">
        <w:r w:rsidR="001B51F7">
          <w:rPr>
            <w:color w:val="000000"/>
          </w:rPr>
          <w:t xml:space="preserve"> that is transmitted BSSID</w:t>
        </w:r>
      </w:ins>
      <w:ins w:id="80" w:author="Ming Gan" w:date="2020-09-10T21:18:00Z">
        <w:r w:rsidRPr="00A65C0E">
          <w:rPr>
            <w:color w:val="000000"/>
          </w:rPr>
          <w:t xml:space="preserve"> shall </w:t>
        </w:r>
        <w:r w:rsidRPr="00A81AAC">
          <w:rPr>
            <w:color w:val="000000"/>
          </w:rPr>
          <w:t xml:space="preserve">increase the value (modulo </w:t>
        </w:r>
      </w:ins>
      <w:ins w:id="81" w:author="Ming Gan" w:date="2020-09-23T21:56:00Z">
        <w:r w:rsidR="005A2EC5" w:rsidRPr="005A2EC5">
          <w:rPr>
            <w:color w:val="000000"/>
            <w:highlight w:val="green"/>
          </w:rPr>
          <w:t>TBD maximum value</w:t>
        </w:r>
      </w:ins>
      <w:ins w:id="82" w:author="Ming Gan" w:date="2020-09-10T21:18:00Z">
        <w:r w:rsidRPr="00A81AAC">
          <w:rPr>
            <w:color w:val="000000"/>
          </w:rPr>
          <w:t xml:space="preserve">) of the Change Sequence field for </w:t>
        </w:r>
        <w:r>
          <w:rPr>
            <w:color w:val="000000"/>
          </w:rPr>
          <w:t xml:space="preserve">a </w:t>
        </w:r>
        <w:r>
          <w:rPr>
            <w:szCs w:val="22"/>
            <w:lang w:eastAsia="zh-CN"/>
          </w:rPr>
          <w:t>nontransmitted BSSID</w:t>
        </w:r>
        <w:r w:rsidRPr="00BE3A31">
          <w:rPr>
            <w:szCs w:val="22"/>
            <w:lang w:eastAsia="zh-CN"/>
          </w:rPr>
          <w:t xml:space="preserve"> in the same</w:t>
        </w:r>
        <w:r>
          <w:rPr>
            <w:szCs w:val="22"/>
            <w:lang w:eastAsia="zh-CN"/>
          </w:rPr>
          <w:t xml:space="preserve"> multiple BSSID set</w:t>
        </w:r>
        <w:r>
          <w:rPr>
            <w:color w:val="000000"/>
          </w:rPr>
          <w:t xml:space="preserve"> </w:t>
        </w:r>
        <w:r w:rsidRPr="00A81AAC">
          <w:rPr>
            <w:color w:val="000000"/>
          </w:rPr>
          <w:t xml:space="preserve">when a critical update occurs to any of the elements </w:t>
        </w:r>
      </w:ins>
      <w:ins w:id="83" w:author="Ming Gan" w:date="2020-09-23T21:50:00Z">
        <w:r w:rsidR="005A2EC5" w:rsidRPr="005A2EC5">
          <w:rPr>
            <w:color w:val="000000"/>
            <w:highlight w:val="green"/>
          </w:rPr>
          <w:t>for</w:t>
        </w:r>
        <w:r w:rsidR="005A2EC5">
          <w:rPr>
            <w:color w:val="000000"/>
          </w:rPr>
          <w:t xml:space="preserve"> </w:t>
        </w:r>
      </w:ins>
      <w:ins w:id="84" w:author="Ming Gan" w:date="2020-09-10T21:18:00Z">
        <w:r>
          <w:rPr>
            <w:color w:val="000000"/>
          </w:rPr>
          <w:t>the nontrasnmitted BSSID</w:t>
        </w:r>
      </w:ins>
      <w:ins w:id="85" w:author="Ming Gan" w:date="2020-09-10T21:20:00Z">
        <w:r w:rsidR="00BB4672">
          <w:rPr>
            <w:color w:val="000000"/>
          </w:rPr>
          <w:t>.</w:t>
        </w:r>
      </w:ins>
      <w:r w:rsidR="00A81AAC">
        <w:rPr>
          <w:color w:val="000000"/>
        </w:rPr>
        <w:t>T</w:t>
      </w:r>
      <w:r w:rsidR="00A81AAC" w:rsidRPr="008F18E2">
        <w:rPr>
          <w:color w:val="000000"/>
        </w:rPr>
        <w:t>he critical updates are defined in 11.2.3.15 (TIM Broadcast) and the</w:t>
      </w:r>
      <w:r w:rsidR="00A81AAC">
        <w:rPr>
          <w:color w:val="000000"/>
        </w:rPr>
        <w:t xml:space="preserve"> TBD additional update can be added.</w:t>
      </w:r>
      <w:r w:rsidR="00AE4EC4">
        <w:rPr>
          <w:color w:val="000000"/>
        </w:rPr>
        <w:t xml:space="preserve"> </w:t>
      </w:r>
      <w:del w:id="86" w:author="Ming Gan" w:date="2020-09-29T08:48:00Z">
        <w:r w:rsidR="00AE4EC4" w:rsidRPr="00750F50" w:rsidDel="00200AB3">
          <w:rPr>
            <w:color w:val="000000"/>
            <w:highlight w:val="lightGray"/>
          </w:rPr>
          <w:delText xml:space="preserve">It is TBD whether </w:delText>
        </w:r>
        <w:r w:rsidR="00AE4EC4" w:rsidRPr="00750F50" w:rsidDel="00200AB3">
          <w:rPr>
            <w:szCs w:val="22"/>
            <w:highlight w:val="lightGray"/>
          </w:rPr>
          <w:delText xml:space="preserve">Change Sequence field is </w:delText>
        </w:r>
      </w:del>
      <w:del w:id="87" w:author="Ming Gan" w:date="2020-09-28T11:01:00Z">
        <w:r w:rsidR="00AE4EC4" w:rsidRPr="00750F50" w:rsidDel="00750F50">
          <w:rPr>
            <w:szCs w:val="22"/>
            <w:highlight w:val="lightGray"/>
          </w:rPr>
          <w:delText xml:space="preserve">equal to </w:delText>
        </w:r>
      </w:del>
      <w:del w:id="88" w:author="Ming Gan" w:date="2020-09-29T08:48:00Z">
        <w:r w:rsidR="00AE4EC4" w:rsidRPr="00750F50" w:rsidDel="00200AB3">
          <w:rPr>
            <w:szCs w:val="22"/>
            <w:highlight w:val="lightGray"/>
          </w:rPr>
          <w:delText xml:space="preserve">Check Beacon field (see 9.6.14.2 </w:delText>
        </w:r>
        <w:r w:rsidR="00AE4EC4" w:rsidRPr="00750F50" w:rsidDel="00200AB3">
          <w:rPr>
            <w:szCs w:val="22"/>
            <w:highlight w:val="lightGray"/>
            <w:lang w:eastAsia="zh-CN"/>
          </w:rPr>
          <w:delText>(</w:delText>
        </w:r>
        <w:r w:rsidR="00AE4EC4" w:rsidRPr="00750F50" w:rsidDel="00200AB3">
          <w:rPr>
            <w:szCs w:val="22"/>
            <w:highlight w:val="lightGray"/>
          </w:rPr>
          <w:delText>TIM frame format)) or not.</w:delText>
        </w:r>
      </w:del>
      <w:ins w:id="89" w:author="Ming Gan" w:date="2020-09-29T08:47:00Z">
        <w:r w:rsidR="00200AB3" w:rsidRPr="00200AB3">
          <w:rPr>
            <w:szCs w:val="22"/>
            <w:highlight w:val="lightGray"/>
          </w:rPr>
          <w:t>The name and format of the Change Sequ</w:t>
        </w:r>
      </w:ins>
      <w:ins w:id="90" w:author="Ming Gan" w:date="2020-09-29T08:48:00Z">
        <w:r w:rsidR="00200AB3" w:rsidRPr="00200AB3">
          <w:rPr>
            <w:szCs w:val="22"/>
            <w:highlight w:val="lightGray"/>
          </w:rPr>
          <w:t>ence field are TBD</w:t>
        </w:r>
        <w:r w:rsidR="00200AB3" w:rsidRPr="00200AB3">
          <w:rPr>
            <w:rFonts w:hint="eastAsia"/>
            <w:szCs w:val="22"/>
            <w:highlight w:val="lightGray"/>
            <w:lang w:eastAsia="zh-CN"/>
          </w:rPr>
          <w:t>.</w:t>
        </w:r>
      </w:ins>
    </w:p>
    <w:p w14:paraId="7CDDC65D" w14:textId="77777777" w:rsidR="001270AA" w:rsidRPr="00A81AAC" w:rsidRDefault="001270AA" w:rsidP="00A81AAC">
      <w:pPr>
        <w:rPr>
          <w:szCs w:val="22"/>
        </w:rPr>
      </w:pPr>
    </w:p>
    <w:p w14:paraId="03765EF1" w14:textId="6280D0D9" w:rsidR="00A81AAC" w:rsidRPr="001270AA" w:rsidRDefault="005A2EC5" w:rsidP="00EB03F8">
      <w:pPr>
        <w:rPr>
          <w:ins w:id="91" w:author="Ming Gan" w:date="2020-09-28T17:28:00Z"/>
          <w:color w:val="000000"/>
          <w:sz w:val="21"/>
        </w:rPr>
      </w:pPr>
      <w:ins w:id="92" w:author="Ming Gan" w:date="2020-09-23T21:55:00Z">
        <w:r w:rsidRPr="001270AA">
          <w:rPr>
            <w:rFonts w:hint="eastAsia"/>
            <w:sz w:val="21"/>
            <w:szCs w:val="22"/>
            <w:highlight w:val="green"/>
            <w:u w:val="single"/>
          </w:rPr>
          <w:t>Note:</w:t>
        </w:r>
        <w:r w:rsidRPr="001270AA">
          <w:rPr>
            <w:sz w:val="21"/>
            <w:szCs w:val="22"/>
            <w:highlight w:val="green"/>
            <w:u w:val="single"/>
          </w:rPr>
          <w:t xml:space="preserve"> </w:t>
        </w:r>
        <w:r w:rsidRPr="001270AA">
          <w:rPr>
            <w:color w:val="000000"/>
            <w:sz w:val="21"/>
            <w:highlight w:val="green"/>
          </w:rPr>
          <w:t xml:space="preserve">The </w:t>
        </w:r>
        <w:r w:rsidRPr="001270AA">
          <w:rPr>
            <w:sz w:val="21"/>
            <w:szCs w:val="22"/>
            <w:highlight w:val="green"/>
          </w:rPr>
          <w:t>Change Sequence field</w:t>
        </w:r>
        <w:r w:rsidRPr="001270AA">
          <w:rPr>
            <w:sz w:val="21"/>
            <w:szCs w:val="22"/>
            <w:highlight w:val="green"/>
            <w:u w:val="single"/>
          </w:rPr>
          <w:t xml:space="preserve"> </w:t>
        </w:r>
        <w:r w:rsidRPr="001270AA">
          <w:rPr>
            <w:color w:val="000000"/>
            <w:sz w:val="21"/>
            <w:highlight w:val="green"/>
          </w:rPr>
          <w:t>is at most 1 octet in length</w:t>
        </w:r>
      </w:ins>
      <w:ins w:id="93" w:author="Ming Gan" w:date="2020-09-23T21:56:00Z">
        <w:r w:rsidRPr="001270AA">
          <w:rPr>
            <w:color w:val="000000"/>
            <w:sz w:val="21"/>
            <w:highlight w:val="green"/>
          </w:rPr>
          <w:t>.</w:t>
        </w:r>
      </w:ins>
    </w:p>
    <w:p w14:paraId="30C1623E" w14:textId="77777777" w:rsidR="000308C5" w:rsidRDefault="000308C5" w:rsidP="00EB03F8">
      <w:pPr>
        <w:rPr>
          <w:szCs w:val="22"/>
          <w:u w:val="single"/>
        </w:rPr>
      </w:pPr>
    </w:p>
    <w:p w14:paraId="55DA2703" w14:textId="64D5EB6D" w:rsidR="00AE4EC4" w:rsidRPr="00AE4EC4" w:rsidDel="00C04700" w:rsidRDefault="00AE4EC4" w:rsidP="00AE4EC4">
      <w:pPr>
        <w:rPr>
          <w:del w:id="94" w:author="Ming Gan" w:date="2020-09-22T00:26:00Z"/>
          <w:color w:val="000000"/>
        </w:rPr>
      </w:pPr>
      <w:del w:id="95" w:author="Ming Gan" w:date="2020-09-10T21:08:00Z">
        <w:r w:rsidDel="00D41FDF">
          <w:rPr>
            <w:color w:val="000000"/>
          </w:rPr>
          <w:delText xml:space="preserve">The </w:delText>
        </w:r>
      </w:del>
      <w:del w:id="96" w:author="Ming Gan" w:date="2020-09-22T00:26:00Z">
        <w:r w:rsidDel="00C04700">
          <w:rPr>
            <w:color w:val="000000"/>
          </w:rPr>
          <w:delText xml:space="preserve">AP within </w:delText>
        </w:r>
      </w:del>
      <w:del w:id="97" w:author="Ming Gan" w:date="2020-09-10T21:08:00Z">
        <w:r w:rsidDel="00D41FDF">
          <w:rPr>
            <w:color w:val="000000"/>
          </w:rPr>
          <w:delText>the</w:delText>
        </w:r>
        <w:r w:rsidRPr="00A65C0E" w:rsidDel="00D41FDF">
          <w:rPr>
            <w:color w:val="000000"/>
          </w:rPr>
          <w:delText xml:space="preserve"> </w:delText>
        </w:r>
      </w:del>
      <w:del w:id="98" w:author="Ming Gan" w:date="2020-09-22T00:26:00Z">
        <w:r w:rsidRPr="00A65C0E" w:rsidDel="00C04700">
          <w:rPr>
            <w:color w:val="000000"/>
          </w:rPr>
          <w:delText>AP MLD</w:delText>
        </w:r>
        <w:r w:rsidRPr="00AE4EC4" w:rsidDel="00C04700">
          <w:rPr>
            <w:color w:val="000000"/>
          </w:rPr>
          <w:delText xml:space="preserve"> can classify other changes in the Beacon frame as critical updates and among these updates can be included those that are described in 11.2.3.15 (TIM Broadcast)</w:delText>
        </w:r>
      </w:del>
    </w:p>
    <w:p w14:paraId="2D176EF0" w14:textId="77777777" w:rsidR="00AE4EC4" w:rsidRPr="00AE4EC4" w:rsidRDefault="00AE4EC4" w:rsidP="00EB03F8">
      <w:pPr>
        <w:rPr>
          <w:szCs w:val="22"/>
          <w:u w:val="single"/>
        </w:rPr>
      </w:pPr>
    </w:p>
    <w:p w14:paraId="1D75E91E" w14:textId="5A929573" w:rsidR="00786109" w:rsidRDefault="006712A6" w:rsidP="00B87085">
      <w:pPr>
        <w:rPr>
          <w:ins w:id="99" w:author="Ming Gan" w:date="2020-09-09T15:09:00Z"/>
          <w:color w:val="000000"/>
        </w:rPr>
      </w:pPr>
      <w:r>
        <w:rPr>
          <w:color w:val="000000"/>
        </w:rPr>
        <w:t>An AP within an AP MLD</w:t>
      </w:r>
      <w:r w:rsidR="009A39E6" w:rsidRPr="009A39E6">
        <w:rPr>
          <w:szCs w:val="22"/>
          <w:lang w:eastAsia="zh-CN"/>
        </w:rPr>
        <w:t xml:space="preserve"> </w:t>
      </w:r>
      <w:r>
        <w:rPr>
          <w:color w:val="000000"/>
        </w:rPr>
        <w:t xml:space="preserve">shall </w:t>
      </w:r>
      <w:del w:id="100" w:author="Ming Gan" w:date="2020-09-22T00:19:00Z">
        <w:r w:rsidDel="000B231A">
          <w:rPr>
            <w:rFonts w:hint="eastAsia"/>
            <w:color w:val="000000"/>
            <w:lang w:eastAsia="zh-CN"/>
          </w:rPr>
          <w:delText>include</w:delText>
        </w:r>
      </w:del>
      <w:ins w:id="101" w:author="Ming Gan" w:date="2020-09-22T00:19:00Z">
        <w:r w:rsidR="000B231A">
          <w:rPr>
            <w:rFonts w:hint="eastAsia"/>
            <w:color w:val="000000"/>
            <w:lang w:eastAsia="zh-CN"/>
          </w:rPr>
          <w:t>provide</w:t>
        </w:r>
      </w:ins>
      <w:r>
        <w:rPr>
          <w:color w:val="000000"/>
        </w:rPr>
        <w:t xml:space="preserve"> </w:t>
      </w:r>
      <w:r w:rsidRPr="006712A6">
        <w:rPr>
          <w:color w:val="000000"/>
        </w:rPr>
        <w:t>in the Capability Information field</w:t>
      </w:r>
      <w:r>
        <w:rPr>
          <w:color w:val="000000"/>
        </w:rPr>
        <w:t xml:space="preserve"> of the</w:t>
      </w:r>
      <w:r w:rsidR="00B87085" w:rsidRPr="00B87085">
        <w:rPr>
          <w:color w:val="000000"/>
        </w:rPr>
        <w:t xml:space="preserve"> Beacon </w:t>
      </w:r>
      <w:r w:rsidR="009A39E6">
        <w:rPr>
          <w:color w:val="000000"/>
        </w:rPr>
        <w:t>a</w:t>
      </w:r>
      <w:r w:rsidR="009A39E6" w:rsidRPr="00293183">
        <w:rPr>
          <w:color w:val="000000"/>
        </w:rPr>
        <w:t>nd Probe Response frames</w:t>
      </w:r>
      <w:r w:rsidR="00B87085" w:rsidRPr="00B87085">
        <w:rPr>
          <w:color w:val="000000"/>
        </w:rPr>
        <w:t xml:space="preserve"> </w:t>
      </w:r>
      <w:r>
        <w:rPr>
          <w:color w:val="000000"/>
        </w:rPr>
        <w:t xml:space="preserve">it </w:t>
      </w:r>
      <w:del w:id="102" w:author="Ming Gan" w:date="2020-09-24T17:13:00Z">
        <w:r w:rsidDel="00987C7C">
          <w:rPr>
            <w:rFonts w:hint="eastAsia"/>
            <w:color w:val="000000"/>
            <w:lang w:eastAsia="zh-CN"/>
          </w:rPr>
          <w:delText>transmites</w:delText>
        </w:r>
      </w:del>
      <w:ins w:id="103" w:author="Ming Gan" w:date="2020-09-24T17:13:00Z">
        <w:r w:rsidR="00987C7C">
          <w:rPr>
            <w:rFonts w:hint="eastAsia"/>
            <w:color w:val="000000"/>
            <w:lang w:eastAsia="zh-CN"/>
          </w:rPr>
          <w:t>transmits</w:t>
        </w:r>
      </w:ins>
      <w:r>
        <w:rPr>
          <w:color w:val="000000"/>
        </w:rPr>
        <w:t xml:space="preserve"> </w:t>
      </w:r>
      <w:del w:id="104" w:author="Ming Gan" w:date="2020-09-22T00:21:00Z">
        <w:r w:rsidRPr="006712A6" w:rsidDel="000B231A">
          <w:rPr>
            <w:color w:val="000000"/>
          </w:rPr>
          <w:delText xml:space="preserve">a TBD subfield </w:delText>
        </w:r>
        <w:r w:rsidDel="000B231A">
          <w:rPr>
            <w:color w:val="000000"/>
          </w:rPr>
          <w:delText>which</w:delText>
        </w:r>
        <w:r w:rsidR="00B87085" w:rsidRPr="00B87085" w:rsidDel="000B231A">
          <w:rPr>
            <w:color w:val="000000"/>
          </w:rPr>
          <w:delText xml:space="preserve"> provide</w:delText>
        </w:r>
        <w:r w:rsidDel="000B231A">
          <w:rPr>
            <w:color w:val="000000"/>
          </w:rPr>
          <w:delText>s</w:delText>
        </w:r>
        <w:r w:rsidR="00B87085" w:rsidRPr="00B87085" w:rsidDel="000B231A">
          <w:rPr>
            <w:color w:val="000000"/>
          </w:rPr>
          <w:delText xml:space="preserve"> </w:delText>
        </w:r>
      </w:del>
      <w:r w:rsidR="00B87085" w:rsidRPr="00B87085">
        <w:rPr>
          <w:color w:val="000000"/>
        </w:rPr>
        <w:t>an early indication</w:t>
      </w:r>
      <w:ins w:id="105" w:author="Ming Gan" w:date="2020-09-22T00:21:00Z">
        <w:r w:rsidR="000B231A">
          <w:rPr>
            <w:color w:val="000000"/>
          </w:rPr>
          <w:t xml:space="preserve"> </w:t>
        </w:r>
        <w:r w:rsidR="000B231A">
          <w:rPr>
            <w:color w:val="000000"/>
            <w:lang w:eastAsia="zh-CN"/>
          </w:rPr>
          <w:t>(TBD subfield)</w:t>
        </w:r>
      </w:ins>
      <w:r w:rsidR="00B87085" w:rsidRPr="00B87085">
        <w:rPr>
          <w:color w:val="000000"/>
        </w:rPr>
        <w:t xml:space="preserve"> of an update to</w:t>
      </w:r>
      <w:r w:rsidR="00BE3A31" w:rsidRPr="00BE3A31">
        <w:t xml:space="preserve"> </w:t>
      </w:r>
      <w:r w:rsidR="00BE3A31">
        <w:t xml:space="preserve">the </w:t>
      </w:r>
      <w:r w:rsidR="00BE3A31" w:rsidRPr="00BE3A31">
        <w:rPr>
          <w:color w:val="000000"/>
        </w:rPr>
        <w:t>Change Sequence field value</w:t>
      </w:r>
      <w:r>
        <w:rPr>
          <w:color w:val="000000"/>
        </w:rPr>
        <w:t xml:space="preserve"> in the RNR for any AP in the same AP</w:t>
      </w:r>
      <w:r w:rsidR="00B87085" w:rsidRPr="00B87085">
        <w:rPr>
          <w:color w:val="000000"/>
        </w:rPr>
        <w:t xml:space="preserve"> MLD.</w:t>
      </w:r>
      <w:r w:rsidR="00B87085">
        <w:rPr>
          <w:color w:val="000000"/>
        </w:rPr>
        <w:t xml:space="preserve"> </w:t>
      </w:r>
    </w:p>
    <w:p w14:paraId="07E89B4E" w14:textId="77777777" w:rsidR="00786109" w:rsidRDefault="00786109" w:rsidP="00B87085">
      <w:pPr>
        <w:rPr>
          <w:ins w:id="106" w:author="Ming Gan" w:date="2020-09-09T15:09:00Z"/>
          <w:color w:val="000000"/>
        </w:rPr>
      </w:pPr>
    </w:p>
    <w:p w14:paraId="34A28066" w14:textId="4F7CF5A5" w:rsidR="00B87085" w:rsidRDefault="00B47244" w:rsidP="00B87085">
      <w:pPr>
        <w:rPr>
          <w:rFonts w:ascii="宋体" w:hAnsi="宋体"/>
          <w:lang w:eastAsia="zh-CN"/>
        </w:rPr>
      </w:pPr>
      <w:r>
        <w:rPr>
          <w:color w:val="000000"/>
        </w:rPr>
        <w:t xml:space="preserve">A non-AP STA </w:t>
      </w:r>
      <w:r w:rsidR="00EE420B">
        <w:rPr>
          <w:color w:val="000000"/>
        </w:rPr>
        <w:t>within</w:t>
      </w:r>
      <w:r>
        <w:rPr>
          <w:color w:val="000000"/>
        </w:rPr>
        <w:t xml:space="preserve"> </w:t>
      </w:r>
      <w:r w:rsidR="00BE3A31">
        <w:rPr>
          <w:color w:val="000000"/>
        </w:rPr>
        <w:t>a non</w:t>
      </w:r>
      <w:r w:rsidRPr="00293183">
        <w:rPr>
          <w:rFonts w:eastAsia="Calibri"/>
        </w:rPr>
        <w:t xml:space="preserve">-AP MLD </w:t>
      </w:r>
      <w:r>
        <w:rPr>
          <w:rFonts w:eastAsia="Calibri"/>
        </w:rPr>
        <w:t xml:space="preserve">may </w:t>
      </w:r>
      <w:r w:rsidRPr="00293183">
        <w:rPr>
          <w:rFonts w:eastAsia="Calibri"/>
        </w:rPr>
        <w:t>decode th</w:t>
      </w:r>
      <w:r w:rsidR="009A39E6">
        <w:rPr>
          <w:rFonts w:eastAsia="Calibri"/>
        </w:rPr>
        <w:t>e</w:t>
      </w:r>
      <w:r>
        <w:rPr>
          <w:rFonts w:eastAsia="Calibri"/>
        </w:rPr>
        <w:t xml:space="preserve"> TBD</w:t>
      </w:r>
      <w:r w:rsidRPr="00293183">
        <w:rPr>
          <w:rFonts w:eastAsia="Calibri"/>
        </w:rPr>
        <w:t xml:space="preserve"> subfield in the Capability Information field</w:t>
      </w:r>
      <w:r>
        <w:rPr>
          <w:rFonts w:ascii="宋体" w:hAnsi="宋体" w:hint="eastAsia"/>
          <w:lang w:eastAsia="zh-CN"/>
        </w:rPr>
        <w:t>.</w:t>
      </w:r>
    </w:p>
    <w:p w14:paraId="10E274D2" w14:textId="77777777" w:rsidR="009A39E6" w:rsidRDefault="009A39E6" w:rsidP="00B87085">
      <w:pPr>
        <w:rPr>
          <w:b/>
        </w:rPr>
      </w:pPr>
    </w:p>
    <w:p w14:paraId="0AD2732D" w14:textId="2C3F6788" w:rsidR="000816A8" w:rsidRDefault="000816A8" w:rsidP="00B87085">
      <w:pPr>
        <w:rPr>
          <w:b/>
        </w:rPr>
      </w:pPr>
      <w:r w:rsidRPr="000816A8">
        <w:rPr>
          <w:szCs w:val="22"/>
          <w:highlight w:val="yellow"/>
        </w:rPr>
        <w:t>[Motion 115, #SP101</w:t>
      </w:r>
      <w:r w:rsidRPr="000816A8">
        <w:rPr>
          <w:rFonts w:hint="eastAsia"/>
          <w:szCs w:val="22"/>
          <w:highlight w:val="yellow"/>
          <w:lang w:eastAsia="zh-CN"/>
        </w:rPr>
        <w:t>]</w:t>
      </w:r>
    </w:p>
    <w:p w14:paraId="1BFEFA93" w14:textId="3B16215E" w:rsidR="00B438BB" w:rsidRDefault="007D23BC" w:rsidP="00B87085">
      <w:pPr>
        <w:rPr>
          <w:color w:val="000000"/>
        </w:rPr>
      </w:pPr>
      <w:r w:rsidRPr="00B87085">
        <w:rPr>
          <w:color w:val="000000"/>
        </w:rPr>
        <w:t xml:space="preserve">A non-AP MLD shall maintain a record of the most recently received </w:t>
      </w:r>
      <w:r w:rsidR="006712A6" w:rsidRPr="006712A6">
        <w:rPr>
          <w:color w:val="000000"/>
        </w:rPr>
        <w:t>Change Sequence field value</w:t>
      </w:r>
      <w:r w:rsidRPr="00B87085">
        <w:rPr>
          <w:color w:val="000000"/>
        </w:rPr>
        <w:t xml:space="preserve"> for each AP in the AP MLD with which it has multi-link setup.</w:t>
      </w:r>
    </w:p>
    <w:p w14:paraId="23BDC8A3" w14:textId="77777777" w:rsidR="00AE4EC4" w:rsidRPr="00B87085" w:rsidRDefault="00AE4EC4" w:rsidP="00B87085">
      <w:pPr>
        <w:rPr>
          <w:color w:val="000000"/>
        </w:rPr>
      </w:pPr>
    </w:p>
    <w:p w14:paraId="5774D835" w14:textId="77777777" w:rsidR="00AB085C" w:rsidRPr="00AB085C" w:rsidRDefault="00AB085C" w:rsidP="00802890">
      <w:pPr>
        <w:pStyle w:val="T"/>
        <w:rPr>
          <w:b/>
          <w:lang w:val="en-GB"/>
        </w:rPr>
      </w:pPr>
    </w:p>
    <w:sectPr w:rsidR="00AB085C" w:rsidRPr="00AB085C" w:rsidSect="00F04FA0">
      <w:headerReference w:type="even" r:id="rId8"/>
      <w:headerReference w:type="default" r:id="rId9"/>
      <w:footerReference w:type="even" r:id="rId10"/>
      <w:footerReference w:type="default" r:id="rId11"/>
      <w:headerReference w:type="first" r:id="rId12"/>
      <w:footerReference w:type="first" r:id="rId13"/>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78078E" w14:textId="77777777" w:rsidR="00354BC0" w:rsidRDefault="00354BC0">
      <w:r>
        <w:separator/>
      </w:r>
    </w:p>
  </w:endnote>
  <w:endnote w:type="continuationSeparator" w:id="0">
    <w:p w14:paraId="1F192905" w14:textId="77777777" w:rsidR="00354BC0" w:rsidRDefault="00354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E2655" w14:textId="77777777" w:rsidR="00AB085C" w:rsidRDefault="00AB085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1E80C3F0" w:rsidR="005B23EA" w:rsidRPr="00DF3474" w:rsidRDefault="00F846B4">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005B23EA" w:rsidRPr="00DF3474">
      <w:rPr>
        <w:lang w:val="fr-FR"/>
      </w:rPr>
      <w:t>Submission</w:t>
    </w:r>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AB085C">
      <w:rPr>
        <w:noProof/>
        <w:lang w:val="fr-FR"/>
      </w:rPr>
      <w:t>1</w:t>
    </w:r>
    <w:r w:rsidR="005B23EA">
      <w:rPr>
        <w:noProof/>
      </w:rPr>
      <w:fldChar w:fldCharType="end"/>
    </w:r>
    <w:r w:rsidR="005B23EA" w:rsidRPr="00DF3474">
      <w:rPr>
        <w:lang w:val="fr-FR"/>
      </w:rPr>
      <w:tab/>
    </w:r>
    <w:r w:rsidR="00112FEC">
      <w:rPr>
        <w:noProof/>
      </w:rPr>
      <w:t>Ming Gan</w:t>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112FEC">
          <w:rPr>
            <w:lang w:val="fr-FR"/>
          </w:rPr>
          <w:t>Huawei</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767C3" w14:textId="77777777" w:rsidR="00AB085C" w:rsidRDefault="00AB085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CCEEAD" w14:textId="77777777" w:rsidR="00354BC0" w:rsidRDefault="00354BC0">
      <w:r>
        <w:separator/>
      </w:r>
    </w:p>
  </w:footnote>
  <w:footnote w:type="continuationSeparator" w:id="0">
    <w:p w14:paraId="79ED55B8" w14:textId="77777777" w:rsidR="00354BC0" w:rsidRDefault="00354B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CED9D" w14:textId="77777777" w:rsidR="00AB085C" w:rsidRDefault="00AB085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0E8FC696" w:rsidR="005B23EA" w:rsidRDefault="005B23EA">
    <w:pPr>
      <w:pStyle w:val="a5"/>
      <w:tabs>
        <w:tab w:val="clear" w:pos="6480"/>
        <w:tab w:val="center" w:pos="4680"/>
        <w:tab w:val="right" w:pos="9360"/>
      </w:tabs>
    </w:pPr>
    <w:r>
      <w:fldChar w:fldCharType="begin"/>
    </w:r>
    <w:r>
      <w:instrText xml:space="preserve"> DATE  \@ "MMMM yyyy"  \* MERGEFORMAT </w:instrText>
    </w:r>
    <w:r>
      <w:fldChar w:fldCharType="separate"/>
    </w:r>
    <w:r w:rsidR="005A3008">
      <w:rPr>
        <w:noProof/>
      </w:rPr>
      <w:t>September 2020</w:t>
    </w:r>
    <w:r>
      <w:fldChar w:fldCharType="end"/>
    </w:r>
    <w:r>
      <w:tab/>
    </w:r>
    <w:r>
      <w:tab/>
    </w:r>
    <w:r w:rsidR="00AB085C">
      <w:fldChar w:fldCharType="begin"/>
    </w:r>
    <w:r w:rsidR="00AB085C">
      <w:instrText xml:space="preserve"> TITLE  \* MERGEFORMAT </w:instrText>
    </w:r>
    <w:r w:rsidR="00AB085C">
      <w:fldChar w:fldCharType="separate"/>
    </w:r>
    <w:r>
      <w:t>doc.: IEEE 802.11-</w:t>
    </w:r>
    <w:r w:rsidR="0023042E">
      <w:t>20</w:t>
    </w:r>
    <w:r>
      <w:t>/</w:t>
    </w:r>
    <w:r w:rsidR="00786109">
      <w:t>1332</w:t>
    </w:r>
    <w:r>
      <w:t>r</w:t>
    </w:r>
    <w:r w:rsidR="00AB085C">
      <w:fldChar w:fldCharType="end"/>
    </w:r>
    <w:r w:rsidR="00AB085C">
      <w:t>6</w:t>
    </w:r>
    <w:bookmarkStart w:id="107" w:name="_GoBack"/>
    <w:bookmarkEnd w:id="107"/>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468A0" w14:textId="77777777" w:rsidR="00AB085C" w:rsidRDefault="00AB085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F316D9"/>
    <w:multiLevelType w:val="hybridMultilevel"/>
    <w:tmpl w:val="E1B47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E27BED"/>
    <w:multiLevelType w:val="hybridMultilevel"/>
    <w:tmpl w:val="82BE38C0"/>
    <w:lvl w:ilvl="0" w:tplc="96A00D3E">
      <w:start w:val="10"/>
      <w:numFmt w:val="bullet"/>
      <w:lvlText w:val="-"/>
      <w:lvlJc w:val="left"/>
      <w:pPr>
        <w:ind w:left="720" w:hanging="360"/>
      </w:pPr>
      <w:rPr>
        <w:rFonts w:ascii="Times New Roman" w:eastAsia="宋体"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4"/>
  </w:num>
  <w:num w:numId="9">
    <w:abstractNumId w:val="6"/>
  </w:num>
  <w:num w:numId="10">
    <w:abstractNumId w:val="5"/>
  </w:num>
  <w:num w:numId="11">
    <w:abstractNumId w:val="3"/>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ng Gan">
    <w15:presenceInfo w15:providerId="None" w15:userId="Ming Gan"/>
  </w15:person>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08C5"/>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71F86"/>
    <w:rsid w:val="00072045"/>
    <w:rsid w:val="00073B29"/>
    <w:rsid w:val="00074C9D"/>
    <w:rsid w:val="000763E2"/>
    <w:rsid w:val="000804D5"/>
    <w:rsid w:val="000816A8"/>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231A"/>
    <w:rsid w:val="000B2409"/>
    <w:rsid w:val="000B2FAB"/>
    <w:rsid w:val="000B784B"/>
    <w:rsid w:val="000B79CD"/>
    <w:rsid w:val="000C2EF6"/>
    <w:rsid w:val="000C4C38"/>
    <w:rsid w:val="000C5F3E"/>
    <w:rsid w:val="000D01A8"/>
    <w:rsid w:val="000D380E"/>
    <w:rsid w:val="000D5894"/>
    <w:rsid w:val="000E0050"/>
    <w:rsid w:val="000E109B"/>
    <w:rsid w:val="000E12C8"/>
    <w:rsid w:val="000E1361"/>
    <w:rsid w:val="000E233B"/>
    <w:rsid w:val="000E2CA6"/>
    <w:rsid w:val="000E2D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2FEC"/>
    <w:rsid w:val="001161A7"/>
    <w:rsid w:val="001171AF"/>
    <w:rsid w:val="00117386"/>
    <w:rsid w:val="00117CC9"/>
    <w:rsid w:val="00121B31"/>
    <w:rsid w:val="00126AF5"/>
    <w:rsid w:val="001270AA"/>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275A"/>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51F7"/>
    <w:rsid w:val="001B647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4107"/>
    <w:rsid w:val="001E56F9"/>
    <w:rsid w:val="001E5896"/>
    <w:rsid w:val="001E6213"/>
    <w:rsid w:val="001E768F"/>
    <w:rsid w:val="001F07B2"/>
    <w:rsid w:val="001F0DC7"/>
    <w:rsid w:val="001F10D9"/>
    <w:rsid w:val="001F1C30"/>
    <w:rsid w:val="001F4C16"/>
    <w:rsid w:val="001F546A"/>
    <w:rsid w:val="001F5B4B"/>
    <w:rsid w:val="001F711E"/>
    <w:rsid w:val="001F75A8"/>
    <w:rsid w:val="00200AB3"/>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5A"/>
    <w:rsid w:val="0024532E"/>
    <w:rsid w:val="00245E73"/>
    <w:rsid w:val="00250605"/>
    <w:rsid w:val="00250CF0"/>
    <w:rsid w:val="002545BF"/>
    <w:rsid w:val="0025518D"/>
    <w:rsid w:val="002556CC"/>
    <w:rsid w:val="0025635A"/>
    <w:rsid w:val="002578BB"/>
    <w:rsid w:val="00257D5A"/>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86EE5"/>
    <w:rsid w:val="0029020B"/>
    <w:rsid w:val="00291334"/>
    <w:rsid w:val="00291DF9"/>
    <w:rsid w:val="002929AC"/>
    <w:rsid w:val="00293A4A"/>
    <w:rsid w:val="00293F73"/>
    <w:rsid w:val="0029410C"/>
    <w:rsid w:val="00294BD0"/>
    <w:rsid w:val="002955E8"/>
    <w:rsid w:val="0029575F"/>
    <w:rsid w:val="00297C9A"/>
    <w:rsid w:val="002A0ADD"/>
    <w:rsid w:val="002A0C93"/>
    <w:rsid w:val="002A1C7D"/>
    <w:rsid w:val="002A3512"/>
    <w:rsid w:val="002A390D"/>
    <w:rsid w:val="002A423C"/>
    <w:rsid w:val="002A54E2"/>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4BC0"/>
    <w:rsid w:val="00356FE9"/>
    <w:rsid w:val="0035725E"/>
    <w:rsid w:val="003573D5"/>
    <w:rsid w:val="00357B12"/>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17F5"/>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4BD1"/>
    <w:rsid w:val="00416503"/>
    <w:rsid w:val="0042004A"/>
    <w:rsid w:val="0042131A"/>
    <w:rsid w:val="00424D2C"/>
    <w:rsid w:val="00425B89"/>
    <w:rsid w:val="00430522"/>
    <w:rsid w:val="00432950"/>
    <w:rsid w:val="00433406"/>
    <w:rsid w:val="00433BF2"/>
    <w:rsid w:val="00434119"/>
    <w:rsid w:val="00434A38"/>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4372"/>
    <w:rsid w:val="004754AC"/>
    <w:rsid w:val="004773F2"/>
    <w:rsid w:val="004809E5"/>
    <w:rsid w:val="00480B32"/>
    <w:rsid w:val="00481C91"/>
    <w:rsid w:val="00482B76"/>
    <w:rsid w:val="00484D2F"/>
    <w:rsid w:val="00487A30"/>
    <w:rsid w:val="00487C22"/>
    <w:rsid w:val="004916EB"/>
    <w:rsid w:val="0049281B"/>
    <w:rsid w:val="0049405F"/>
    <w:rsid w:val="004958C0"/>
    <w:rsid w:val="00496822"/>
    <w:rsid w:val="004A0148"/>
    <w:rsid w:val="004A046D"/>
    <w:rsid w:val="004A088F"/>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E7C58"/>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0421"/>
    <w:rsid w:val="005352E1"/>
    <w:rsid w:val="00535678"/>
    <w:rsid w:val="005364A1"/>
    <w:rsid w:val="00537403"/>
    <w:rsid w:val="0053793F"/>
    <w:rsid w:val="005413DE"/>
    <w:rsid w:val="005416AD"/>
    <w:rsid w:val="00542EE2"/>
    <w:rsid w:val="005438DA"/>
    <w:rsid w:val="00543C2C"/>
    <w:rsid w:val="005452AB"/>
    <w:rsid w:val="005459C9"/>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472C"/>
    <w:rsid w:val="005979BC"/>
    <w:rsid w:val="005A0998"/>
    <w:rsid w:val="005A2EC5"/>
    <w:rsid w:val="005A3008"/>
    <w:rsid w:val="005A36B9"/>
    <w:rsid w:val="005A3CE6"/>
    <w:rsid w:val="005A5DE3"/>
    <w:rsid w:val="005A7953"/>
    <w:rsid w:val="005A7F83"/>
    <w:rsid w:val="005B02D3"/>
    <w:rsid w:val="005B23EA"/>
    <w:rsid w:val="005B33DA"/>
    <w:rsid w:val="005B341A"/>
    <w:rsid w:val="005B3884"/>
    <w:rsid w:val="005B41FC"/>
    <w:rsid w:val="005B5A9F"/>
    <w:rsid w:val="005B6B5C"/>
    <w:rsid w:val="005B75E2"/>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9F7"/>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2A6"/>
    <w:rsid w:val="00671D22"/>
    <w:rsid w:val="00672AE1"/>
    <w:rsid w:val="0067358E"/>
    <w:rsid w:val="00674B18"/>
    <w:rsid w:val="00675C9C"/>
    <w:rsid w:val="0068017B"/>
    <w:rsid w:val="00680E7D"/>
    <w:rsid w:val="00681C5C"/>
    <w:rsid w:val="0068294F"/>
    <w:rsid w:val="006829C0"/>
    <w:rsid w:val="006842FC"/>
    <w:rsid w:val="00684D32"/>
    <w:rsid w:val="00685A8E"/>
    <w:rsid w:val="00685F48"/>
    <w:rsid w:val="0069130A"/>
    <w:rsid w:val="0069281D"/>
    <w:rsid w:val="00695205"/>
    <w:rsid w:val="006963B9"/>
    <w:rsid w:val="006A2103"/>
    <w:rsid w:val="006A21ED"/>
    <w:rsid w:val="006A4C8B"/>
    <w:rsid w:val="006A5204"/>
    <w:rsid w:val="006A701A"/>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C3A"/>
    <w:rsid w:val="006C5602"/>
    <w:rsid w:val="006C6A2E"/>
    <w:rsid w:val="006C720C"/>
    <w:rsid w:val="006D633C"/>
    <w:rsid w:val="006D7079"/>
    <w:rsid w:val="006D7843"/>
    <w:rsid w:val="006E04FE"/>
    <w:rsid w:val="006E145F"/>
    <w:rsid w:val="006E1F61"/>
    <w:rsid w:val="006E3E56"/>
    <w:rsid w:val="006E3FDC"/>
    <w:rsid w:val="006E4CCC"/>
    <w:rsid w:val="006E4DDB"/>
    <w:rsid w:val="006F191E"/>
    <w:rsid w:val="006F318D"/>
    <w:rsid w:val="006F523F"/>
    <w:rsid w:val="006F62ED"/>
    <w:rsid w:val="007039C3"/>
    <w:rsid w:val="0070423B"/>
    <w:rsid w:val="007109B4"/>
    <w:rsid w:val="00710F1C"/>
    <w:rsid w:val="007113CD"/>
    <w:rsid w:val="00711AE2"/>
    <w:rsid w:val="007123FC"/>
    <w:rsid w:val="007147DC"/>
    <w:rsid w:val="00715DA2"/>
    <w:rsid w:val="0071740E"/>
    <w:rsid w:val="00720E59"/>
    <w:rsid w:val="0072297D"/>
    <w:rsid w:val="00725509"/>
    <w:rsid w:val="0072649D"/>
    <w:rsid w:val="007276A3"/>
    <w:rsid w:val="00730E97"/>
    <w:rsid w:val="00732253"/>
    <w:rsid w:val="00732A57"/>
    <w:rsid w:val="00733302"/>
    <w:rsid w:val="0073367B"/>
    <w:rsid w:val="00735672"/>
    <w:rsid w:val="00736762"/>
    <w:rsid w:val="00736FFD"/>
    <w:rsid w:val="00737461"/>
    <w:rsid w:val="00740BF0"/>
    <w:rsid w:val="00744990"/>
    <w:rsid w:val="0074755A"/>
    <w:rsid w:val="00750393"/>
    <w:rsid w:val="007503F5"/>
    <w:rsid w:val="00750F50"/>
    <w:rsid w:val="00752005"/>
    <w:rsid w:val="0075228C"/>
    <w:rsid w:val="0075351A"/>
    <w:rsid w:val="00753D2E"/>
    <w:rsid w:val="00753E18"/>
    <w:rsid w:val="007541F8"/>
    <w:rsid w:val="00754351"/>
    <w:rsid w:val="0075470F"/>
    <w:rsid w:val="007563B3"/>
    <w:rsid w:val="00761ADC"/>
    <w:rsid w:val="007643A2"/>
    <w:rsid w:val="007646DE"/>
    <w:rsid w:val="00765D1E"/>
    <w:rsid w:val="00766BE1"/>
    <w:rsid w:val="00767C0C"/>
    <w:rsid w:val="00770572"/>
    <w:rsid w:val="00775643"/>
    <w:rsid w:val="00776263"/>
    <w:rsid w:val="00783913"/>
    <w:rsid w:val="0078553D"/>
    <w:rsid w:val="00786109"/>
    <w:rsid w:val="007870BF"/>
    <w:rsid w:val="00787930"/>
    <w:rsid w:val="00791E38"/>
    <w:rsid w:val="0079279A"/>
    <w:rsid w:val="007929B4"/>
    <w:rsid w:val="00792F55"/>
    <w:rsid w:val="0079306F"/>
    <w:rsid w:val="00796DAE"/>
    <w:rsid w:val="007A1C50"/>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3CDD"/>
    <w:rsid w:val="007C5A1F"/>
    <w:rsid w:val="007C6872"/>
    <w:rsid w:val="007C7BDC"/>
    <w:rsid w:val="007D0610"/>
    <w:rsid w:val="007D0688"/>
    <w:rsid w:val="007D23BC"/>
    <w:rsid w:val="007D2973"/>
    <w:rsid w:val="007D4358"/>
    <w:rsid w:val="007D5244"/>
    <w:rsid w:val="007D6AB0"/>
    <w:rsid w:val="007D784F"/>
    <w:rsid w:val="007E0347"/>
    <w:rsid w:val="007E0666"/>
    <w:rsid w:val="007E19F4"/>
    <w:rsid w:val="007E41B4"/>
    <w:rsid w:val="007E52CB"/>
    <w:rsid w:val="007E71CA"/>
    <w:rsid w:val="007F3D4D"/>
    <w:rsid w:val="007F5A40"/>
    <w:rsid w:val="007F63D3"/>
    <w:rsid w:val="007F66C2"/>
    <w:rsid w:val="007F7304"/>
    <w:rsid w:val="007F73CC"/>
    <w:rsid w:val="0080013D"/>
    <w:rsid w:val="008002E6"/>
    <w:rsid w:val="008005B2"/>
    <w:rsid w:val="00800678"/>
    <w:rsid w:val="00801480"/>
    <w:rsid w:val="00802890"/>
    <w:rsid w:val="008049D7"/>
    <w:rsid w:val="00804AA5"/>
    <w:rsid w:val="00805182"/>
    <w:rsid w:val="00805475"/>
    <w:rsid w:val="00807DDE"/>
    <w:rsid w:val="00811660"/>
    <w:rsid w:val="00812B8E"/>
    <w:rsid w:val="008130FD"/>
    <w:rsid w:val="00813A48"/>
    <w:rsid w:val="008143C4"/>
    <w:rsid w:val="00814BE2"/>
    <w:rsid w:val="00817362"/>
    <w:rsid w:val="0081797D"/>
    <w:rsid w:val="008202C1"/>
    <w:rsid w:val="008206D3"/>
    <w:rsid w:val="0082074F"/>
    <w:rsid w:val="00827743"/>
    <w:rsid w:val="0083034E"/>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403B"/>
    <w:rsid w:val="00875B30"/>
    <w:rsid w:val="00877E77"/>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18E2"/>
    <w:rsid w:val="008F254D"/>
    <w:rsid w:val="008F2B43"/>
    <w:rsid w:val="008F3AF0"/>
    <w:rsid w:val="008F411A"/>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C7C"/>
    <w:rsid w:val="00987FB8"/>
    <w:rsid w:val="0099208A"/>
    <w:rsid w:val="00992113"/>
    <w:rsid w:val="009931FC"/>
    <w:rsid w:val="009941C0"/>
    <w:rsid w:val="009944A2"/>
    <w:rsid w:val="00996581"/>
    <w:rsid w:val="00997D2E"/>
    <w:rsid w:val="009A01CE"/>
    <w:rsid w:val="009A03D6"/>
    <w:rsid w:val="009A0E12"/>
    <w:rsid w:val="009A2575"/>
    <w:rsid w:val="009A2582"/>
    <w:rsid w:val="009A39E6"/>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210A"/>
    <w:rsid w:val="00A025C8"/>
    <w:rsid w:val="00A027CE"/>
    <w:rsid w:val="00A070B3"/>
    <w:rsid w:val="00A101F9"/>
    <w:rsid w:val="00A103CD"/>
    <w:rsid w:val="00A141E0"/>
    <w:rsid w:val="00A17E70"/>
    <w:rsid w:val="00A2328B"/>
    <w:rsid w:val="00A24DFC"/>
    <w:rsid w:val="00A25EA3"/>
    <w:rsid w:val="00A26D93"/>
    <w:rsid w:val="00A27594"/>
    <w:rsid w:val="00A300FA"/>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5BCE"/>
    <w:rsid w:val="00A560CD"/>
    <w:rsid w:val="00A57EA7"/>
    <w:rsid w:val="00A60D71"/>
    <w:rsid w:val="00A610D6"/>
    <w:rsid w:val="00A61652"/>
    <w:rsid w:val="00A62EDA"/>
    <w:rsid w:val="00A636F8"/>
    <w:rsid w:val="00A65C0E"/>
    <w:rsid w:val="00A65C3B"/>
    <w:rsid w:val="00A70E98"/>
    <w:rsid w:val="00A720B0"/>
    <w:rsid w:val="00A745E1"/>
    <w:rsid w:val="00A752C2"/>
    <w:rsid w:val="00A75918"/>
    <w:rsid w:val="00A81AAC"/>
    <w:rsid w:val="00A83121"/>
    <w:rsid w:val="00A85D27"/>
    <w:rsid w:val="00A86621"/>
    <w:rsid w:val="00A87896"/>
    <w:rsid w:val="00A9130D"/>
    <w:rsid w:val="00A92B13"/>
    <w:rsid w:val="00A933DD"/>
    <w:rsid w:val="00A95B70"/>
    <w:rsid w:val="00A96FB0"/>
    <w:rsid w:val="00AA0E90"/>
    <w:rsid w:val="00AA136D"/>
    <w:rsid w:val="00AA18C3"/>
    <w:rsid w:val="00AA427C"/>
    <w:rsid w:val="00AA56F8"/>
    <w:rsid w:val="00AA716D"/>
    <w:rsid w:val="00AB085C"/>
    <w:rsid w:val="00AB0ECB"/>
    <w:rsid w:val="00AB10E6"/>
    <w:rsid w:val="00AB2177"/>
    <w:rsid w:val="00AB2A02"/>
    <w:rsid w:val="00AB2FAB"/>
    <w:rsid w:val="00AB44BA"/>
    <w:rsid w:val="00AB4E6E"/>
    <w:rsid w:val="00AB696C"/>
    <w:rsid w:val="00AB7248"/>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D7D8F"/>
    <w:rsid w:val="00AE0E63"/>
    <w:rsid w:val="00AE1931"/>
    <w:rsid w:val="00AE1989"/>
    <w:rsid w:val="00AE1ABA"/>
    <w:rsid w:val="00AE315F"/>
    <w:rsid w:val="00AE4EC4"/>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399B"/>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47244"/>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085"/>
    <w:rsid w:val="00B87610"/>
    <w:rsid w:val="00B917AB"/>
    <w:rsid w:val="00B91A6A"/>
    <w:rsid w:val="00B91F88"/>
    <w:rsid w:val="00B94F95"/>
    <w:rsid w:val="00B95121"/>
    <w:rsid w:val="00B968E0"/>
    <w:rsid w:val="00BA4084"/>
    <w:rsid w:val="00BA5FE8"/>
    <w:rsid w:val="00BA78A5"/>
    <w:rsid w:val="00BA78B6"/>
    <w:rsid w:val="00BB06E9"/>
    <w:rsid w:val="00BB08D8"/>
    <w:rsid w:val="00BB0981"/>
    <w:rsid w:val="00BB1AC6"/>
    <w:rsid w:val="00BB4672"/>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3A31"/>
    <w:rsid w:val="00BE3F01"/>
    <w:rsid w:val="00BE3F43"/>
    <w:rsid w:val="00BE68C2"/>
    <w:rsid w:val="00BF0445"/>
    <w:rsid w:val="00BF2348"/>
    <w:rsid w:val="00BF2A2B"/>
    <w:rsid w:val="00BF32E4"/>
    <w:rsid w:val="00BF6B6F"/>
    <w:rsid w:val="00BF6FFD"/>
    <w:rsid w:val="00BF7D69"/>
    <w:rsid w:val="00C01A9F"/>
    <w:rsid w:val="00C04700"/>
    <w:rsid w:val="00C10B72"/>
    <w:rsid w:val="00C126CD"/>
    <w:rsid w:val="00C14144"/>
    <w:rsid w:val="00C142AD"/>
    <w:rsid w:val="00C143E1"/>
    <w:rsid w:val="00C16234"/>
    <w:rsid w:val="00C16999"/>
    <w:rsid w:val="00C2383C"/>
    <w:rsid w:val="00C24F87"/>
    <w:rsid w:val="00C26239"/>
    <w:rsid w:val="00C30506"/>
    <w:rsid w:val="00C32F38"/>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91B69"/>
    <w:rsid w:val="00C93286"/>
    <w:rsid w:val="00C96A1A"/>
    <w:rsid w:val="00CA028E"/>
    <w:rsid w:val="00CA09B2"/>
    <w:rsid w:val="00CA0A57"/>
    <w:rsid w:val="00CA7DB5"/>
    <w:rsid w:val="00CB0A42"/>
    <w:rsid w:val="00CB3FCB"/>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007A"/>
    <w:rsid w:val="00CF1147"/>
    <w:rsid w:val="00CF1270"/>
    <w:rsid w:val="00CF1DF8"/>
    <w:rsid w:val="00CF4970"/>
    <w:rsid w:val="00CF6B83"/>
    <w:rsid w:val="00D02630"/>
    <w:rsid w:val="00D06A2B"/>
    <w:rsid w:val="00D1060A"/>
    <w:rsid w:val="00D11103"/>
    <w:rsid w:val="00D112FD"/>
    <w:rsid w:val="00D1138B"/>
    <w:rsid w:val="00D12945"/>
    <w:rsid w:val="00D14541"/>
    <w:rsid w:val="00D1700E"/>
    <w:rsid w:val="00D218DD"/>
    <w:rsid w:val="00D229B8"/>
    <w:rsid w:val="00D240FC"/>
    <w:rsid w:val="00D243F7"/>
    <w:rsid w:val="00D245CB"/>
    <w:rsid w:val="00D34373"/>
    <w:rsid w:val="00D34C02"/>
    <w:rsid w:val="00D366CB"/>
    <w:rsid w:val="00D41FDF"/>
    <w:rsid w:val="00D42851"/>
    <w:rsid w:val="00D432E8"/>
    <w:rsid w:val="00D43DF0"/>
    <w:rsid w:val="00D46B3B"/>
    <w:rsid w:val="00D5157F"/>
    <w:rsid w:val="00D53DBA"/>
    <w:rsid w:val="00D57696"/>
    <w:rsid w:val="00D57B6C"/>
    <w:rsid w:val="00D57F5C"/>
    <w:rsid w:val="00D6056D"/>
    <w:rsid w:val="00D60FE6"/>
    <w:rsid w:val="00D61EE3"/>
    <w:rsid w:val="00D63C8C"/>
    <w:rsid w:val="00D668A6"/>
    <w:rsid w:val="00D6751B"/>
    <w:rsid w:val="00D67D45"/>
    <w:rsid w:val="00D71562"/>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5F63"/>
    <w:rsid w:val="00D9717C"/>
    <w:rsid w:val="00DA0560"/>
    <w:rsid w:val="00DA0858"/>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E00505"/>
    <w:rsid w:val="00E005FB"/>
    <w:rsid w:val="00E023A9"/>
    <w:rsid w:val="00E037D2"/>
    <w:rsid w:val="00E04941"/>
    <w:rsid w:val="00E05129"/>
    <w:rsid w:val="00E054EA"/>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26740"/>
    <w:rsid w:val="00E3115F"/>
    <w:rsid w:val="00E35367"/>
    <w:rsid w:val="00E37F19"/>
    <w:rsid w:val="00E4127C"/>
    <w:rsid w:val="00E422BE"/>
    <w:rsid w:val="00E423DE"/>
    <w:rsid w:val="00E427B6"/>
    <w:rsid w:val="00E431C1"/>
    <w:rsid w:val="00E47DFF"/>
    <w:rsid w:val="00E52DD6"/>
    <w:rsid w:val="00E53D8C"/>
    <w:rsid w:val="00E543CC"/>
    <w:rsid w:val="00E55F51"/>
    <w:rsid w:val="00E56331"/>
    <w:rsid w:val="00E56F0D"/>
    <w:rsid w:val="00E60231"/>
    <w:rsid w:val="00E60ED9"/>
    <w:rsid w:val="00E61D09"/>
    <w:rsid w:val="00E6296D"/>
    <w:rsid w:val="00E70342"/>
    <w:rsid w:val="00E7149A"/>
    <w:rsid w:val="00E71DC3"/>
    <w:rsid w:val="00E72A24"/>
    <w:rsid w:val="00E73731"/>
    <w:rsid w:val="00E73DC3"/>
    <w:rsid w:val="00E767B3"/>
    <w:rsid w:val="00E77301"/>
    <w:rsid w:val="00E773D3"/>
    <w:rsid w:val="00E77D87"/>
    <w:rsid w:val="00E808E1"/>
    <w:rsid w:val="00E85423"/>
    <w:rsid w:val="00E85DF8"/>
    <w:rsid w:val="00E85E19"/>
    <w:rsid w:val="00E866B3"/>
    <w:rsid w:val="00E86A59"/>
    <w:rsid w:val="00E92107"/>
    <w:rsid w:val="00E92D8B"/>
    <w:rsid w:val="00E95106"/>
    <w:rsid w:val="00E95D56"/>
    <w:rsid w:val="00EA07D3"/>
    <w:rsid w:val="00EA251D"/>
    <w:rsid w:val="00EA30C4"/>
    <w:rsid w:val="00EA35AD"/>
    <w:rsid w:val="00EA49DB"/>
    <w:rsid w:val="00EA4CF9"/>
    <w:rsid w:val="00EA515B"/>
    <w:rsid w:val="00EA55C4"/>
    <w:rsid w:val="00EA56C5"/>
    <w:rsid w:val="00EB03F8"/>
    <w:rsid w:val="00EB33AE"/>
    <w:rsid w:val="00EB4E97"/>
    <w:rsid w:val="00EC3BA9"/>
    <w:rsid w:val="00EC3DC9"/>
    <w:rsid w:val="00EC58FA"/>
    <w:rsid w:val="00ED1C8B"/>
    <w:rsid w:val="00ED2CB3"/>
    <w:rsid w:val="00ED4441"/>
    <w:rsid w:val="00ED5397"/>
    <w:rsid w:val="00ED6BE7"/>
    <w:rsid w:val="00ED79C2"/>
    <w:rsid w:val="00EE2E31"/>
    <w:rsid w:val="00EE2F0A"/>
    <w:rsid w:val="00EE2FC8"/>
    <w:rsid w:val="00EE420B"/>
    <w:rsid w:val="00EE7C6C"/>
    <w:rsid w:val="00EF0C81"/>
    <w:rsid w:val="00EF1602"/>
    <w:rsid w:val="00EF1D98"/>
    <w:rsid w:val="00EF4421"/>
    <w:rsid w:val="00EF4F00"/>
    <w:rsid w:val="00F00699"/>
    <w:rsid w:val="00F02E6D"/>
    <w:rsid w:val="00F04F58"/>
    <w:rsid w:val="00F04FA0"/>
    <w:rsid w:val="00F0657E"/>
    <w:rsid w:val="00F1055C"/>
    <w:rsid w:val="00F105AC"/>
    <w:rsid w:val="00F10D50"/>
    <w:rsid w:val="00F10D5F"/>
    <w:rsid w:val="00F118F6"/>
    <w:rsid w:val="00F12826"/>
    <w:rsid w:val="00F14CD1"/>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5D51"/>
    <w:rsid w:val="00FC707A"/>
    <w:rsid w:val="00FD072A"/>
    <w:rsid w:val="00FD0AA2"/>
    <w:rsid w:val="00FD16C8"/>
    <w:rsid w:val="00FD217F"/>
    <w:rsid w:val="00FD2B81"/>
    <w:rsid w:val="00FD3534"/>
    <w:rsid w:val="00FD4359"/>
    <w:rsid w:val="00FD46FD"/>
    <w:rsid w:val="00FD63D0"/>
    <w:rsid w:val="00FD709D"/>
    <w:rsid w:val="00FE0D53"/>
    <w:rsid w:val="00FE3BDB"/>
    <w:rsid w:val="00FE5850"/>
    <w:rsid w:val="00FE5AD1"/>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F5E6D99"/>
  <w15:docId w15:val="{EEB6C533-3AC8-41EC-AB49-DF9CCEB7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C1EFA"/>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82995810">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03681"/>
    <w:rsid w:val="00051B4D"/>
    <w:rsid w:val="000D2C4C"/>
    <w:rsid w:val="000D381F"/>
    <w:rsid w:val="000E06BA"/>
    <w:rsid w:val="000E7C0A"/>
    <w:rsid w:val="00127139"/>
    <w:rsid w:val="00146105"/>
    <w:rsid w:val="001C0A5D"/>
    <w:rsid w:val="001C3556"/>
    <w:rsid w:val="001D6612"/>
    <w:rsid w:val="001F1B74"/>
    <w:rsid w:val="001F3DFE"/>
    <w:rsid w:val="002109D8"/>
    <w:rsid w:val="00242423"/>
    <w:rsid w:val="002521B3"/>
    <w:rsid w:val="002A79A0"/>
    <w:rsid w:val="002B22F3"/>
    <w:rsid w:val="00323758"/>
    <w:rsid w:val="00417C1F"/>
    <w:rsid w:val="004266B4"/>
    <w:rsid w:val="004E6C4A"/>
    <w:rsid w:val="00576FF2"/>
    <w:rsid w:val="00676EC6"/>
    <w:rsid w:val="006875FE"/>
    <w:rsid w:val="006C149D"/>
    <w:rsid w:val="006C74B5"/>
    <w:rsid w:val="006E6D43"/>
    <w:rsid w:val="00720BE0"/>
    <w:rsid w:val="007475D0"/>
    <w:rsid w:val="007502BD"/>
    <w:rsid w:val="00795ACB"/>
    <w:rsid w:val="00812D62"/>
    <w:rsid w:val="008650EB"/>
    <w:rsid w:val="0086709F"/>
    <w:rsid w:val="009068F4"/>
    <w:rsid w:val="00930E41"/>
    <w:rsid w:val="00A077B2"/>
    <w:rsid w:val="00A329D0"/>
    <w:rsid w:val="00B17D7E"/>
    <w:rsid w:val="00B25987"/>
    <w:rsid w:val="00BF4BB9"/>
    <w:rsid w:val="00C148AB"/>
    <w:rsid w:val="00C15E20"/>
    <w:rsid w:val="00C21714"/>
    <w:rsid w:val="00C73FFD"/>
    <w:rsid w:val="00CC1D22"/>
    <w:rsid w:val="00D10F46"/>
    <w:rsid w:val="00EB53FA"/>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157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158</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159</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160</b:RefOrder>
  </b:Source>
</b:Sources>
</file>

<file path=customXml/itemProps1.xml><?xml version="1.0" encoding="utf-8"?>
<ds:datastoreItem xmlns:ds="http://schemas.openxmlformats.org/officeDocument/2006/customXml" ds:itemID="{C543BEE6-DF02-427E-A6D5-E0F04DE47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3</Pages>
  <Words>1057</Words>
  <Characters>6092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7135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Ming Gan</dc:creator>
  <cp:keywords>March 2018, CTPClassification=CTP_IC</cp:keywords>
  <dc:description/>
  <cp:lastModifiedBy>Ming Gan</cp:lastModifiedBy>
  <cp:revision>2</cp:revision>
  <cp:lastPrinted>2014-09-06T00:13:00Z</cp:lastPrinted>
  <dcterms:created xsi:type="dcterms:W3CDTF">2020-09-29T01:08:00Z</dcterms:created>
  <dcterms:modified xsi:type="dcterms:W3CDTF">2020-09-29T01:08:00Z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df868418-58fa-4182-aeb6-29f700254299</vt:lpwstr>
  </property>
  <property fmtid="{D5CDD505-2E9C-101B-9397-08002B2CF9AE}" pid="4" name="CTP_BU">
    <vt:lpwstr>EXECUTIVE OFFICE GROUP</vt:lpwstr>
  </property>
  <property fmtid="{D5CDD505-2E9C-101B-9397-08002B2CF9AE}" pid="5" name="CTP_TimeStamp">
    <vt:lpwstr>2020-08-25 22:52:56Z</vt:lpwstr>
  </property>
  <property fmtid="{D5CDD505-2E9C-101B-9397-08002B2CF9AE}" pid="6" name="_2015_ms_pID_725343">
    <vt:lpwstr>(3)ZYnip9ib4IICu3KpnPgpA2gfP/6bcoItDvAIAZ+xZfYDdEfoNDYRIoIBXYrJ71eVN3slfixN
wjlDFEvgbg1HDxParoNR0/+0PpGBc4oUZ+dPlLjBlk1ne0j8uH6N0QaXlEi0yofxgmTg+oV4
rIRdvDg2teux2caXfp/6Mx28kIYh6g7Q1o46jGZcfBEZEDF51+CaItI98eIfP4PEGyw4ylPF
jFRTZIqEd7sWCiEanR</vt:lpwstr>
  </property>
  <property fmtid="{D5CDD505-2E9C-101B-9397-08002B2CF9AE}" pid="7" name="_2015_ms_pID_7253431">
    <vt:lpwstr>4pSWD3rsD+p87YQZB+icChKPz+JhjMh7sH3aiEUh/JVyb7rOHUwrbr
NXNZ/5376T1+eHZNyqj4HK3+0Mb+ayL3K5Z8YObYKHq32Aqy2KYkkEJxA+tlSrXa1c7jCmIo
h3ULDKmipXLASUXSdqwXQa+C6F14p+7L8FPPAT9FeT7lNU9+ywWx6vGtLkDOS5o2in+aFVX/
AiRzrkW/KnFkat6IVU+fOCfhsrLMZ6K6eJVU</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_2015_ms_pID_7253432">
    <vt:lpwstr>BAqVC5gZEF9i6YCuDZ7ylHg=</vt:lpwstr>
  </property>
  <property fmtid="{D5CDD505-2E9C-101B-9397-08002B2CF9AE}" pid="11" name="_readonly">
    <vt:lpwstr/>
  </property>
  <property fmtid="{D5CDD505-2E9C-101B-9397-08002B2CF9AE}" pid="12" name="_change">
    <vt:lpwstr/>
  </property>
  <property fmtid="{D5CDD505-2E9C-101B-9397-08002B2CF9AE}" pid="13" name="_full-control">
    <vt:lpwstr/>
  </property>
  <property fmtid="{D5CDD505-2E9C-101B-9397-08002B2CF9AE}" pid="14" name="sflag">
    <vt:lpwstr>1600869808</vt:lpwstr>
  </property>
</Properties>
</file>