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7777777" w:rsidR="00B6527E" w:rsidRPr="00E054EA" w:rsidRDefault="00B6527E" w:rsidP="00B6527E">
            <w:pPr>
              <w:pStyle w:val="T2"/>
              <w:spacing w:after="0"/>
              <w:ind w:left="0" w:right="0"/>
              <w:jc w:val="left"/>
              <w:rPr>
                <w:sz w:val="20"/>
              </w:rPr>
            </w:pP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proofErr w:type="spellStart"/>
            <w:r w:rsidRPr="00E054EA">
              <w:rPr>
                <w:b w:val="0"/>
                <w:sz w:val="20"/>
                <w:lang w:eastAsia="ko-KR"/>
              </w:rPr>
              <w:t>Yunbo</w:t>
            </w:r>
            <w:proofErr w:type="spellEnd"/>
            <w:r w:rsidRPr="00E054EA">
              <w:rPr>
                <w:b w:val="0"/>
                <w:sz w:val="20"/>
                <w:lang w:eastAsia="ko-KR"/>
              </w:rPr>
              <w:t xml:space="preserve">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G</w:t>
            </w:r>
            <w:r w:rsidRPr="00E054EA">
              <w:rPr>
                <w:b w:val="0"/>
                <w:sz w:val="20"/>
                <w:lang w:eastAsia="zh-CN"/>
              </w:rPr>
              <w:t>uogang</w:t>
            </w:r>
            <w:proofErr w:type="spellEnd"/>
            <w:r w:rsidRPr="00E054EA">
              <w:rPr>
                <w:b w:val="0"/>
                <w:sz w:val="20"/>
                <w:lang w:eastAsia="zh-CN"/>
              </w:rPr>
              <w:t xml:space="preserve">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Y</w:t>
            </w:r>
            <w:r w:rsidRPr="00E054EA">
              <w:rPr>
                <w:b w:val="0"/>
                <w:sz w:val="20"/>
                <w:lang w:eastAsia="zh-CN"/>
              </w:rPr>
              <w:t>iqing</w:t>
            </w:r>
            <w:proofErr w:type="spellEnd"/>
            <w:r w:rsidRPr="00E054EA">
              <w:rPr>
                <w:b w:val="0"/>
                <w:sz w:val="20"/>
                <w:lang w:eastAsia="zh-CN"/>
              </w:rPr>
              <w:t xml:space="preserve">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H</w:t>
            </w:r>
            <w:r w:rsidRPr="00E054EA">
              <w:rPr>
                <w:b w:val="0"/>
                <w:sz w:val="20"/>
                <w:lang w:eastAsia="zh-CN"/>
              </w:rPr>
              <w:t>ongjia</w:t>
            </w:r>
            <w:proofErr w:type="spellEnd"/>
            <w:r w:rsidRPr="00E054EA">
              <w:rPr>
                <w:b w:val="0"/>
                <w:sz w:val="20"/>
                <w:lang w:eastAsia="zh-CN"/>
              </w:rPr>
              <w:t xml:space="preserve"> Su</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Mengyao</w:t>
            </w:r>
            <w:proofErr w:type="spellEnd"/>
            <w:r w:rsidRPr="00E054EA">
              <w:rPr>
                <w:b w:val="0"/>
                <w:sz w:val="20"/>
                <w:lang w:eastAsia="zh-CN"/>
              </w:rPr>
              <w:t xml:space="preserve"> Ma</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 xml:space="preserve">The </w:t>
      </w:r>
      <w:proofErr w:type="spellStart"/>
      <w:r w:rsidRPr="00293183">
        <w:rPr>
          <w:szCs w:val="22"/>
        </w:rPr>
        <w:t>signaling</w:t>
      </w:r>
      <w:proofErr w:type="spellEnd"/>
      <w:r w:rsidRPr="00293183">
        <w:rPr>
          <w:szCs w:val="22"/>
        </w:rPr>
        <w:t xml:space="preserve">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w:t>
      </w:r>
      <w:proofErr w:type="gramStart"/>
      <w:r w:rsidRPr="00293183">
        <w:rPr>
          <w:szCs w:val="22"/>
        </w:rPr>
        <w:t>added</w:t>
      </w:r>
      <w:proofErr w:type="gramEnd"/>
      <w:r w:rsidRPr="00293183">
        <w:rPr>
          <w:szCs w:val="22"/>
        </w:rPr>
        <w:t xml:space="preserve">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 xml:space="preserve">Do you agree to update the text in SFD (Motion #115, #SP77) as </w:t>
      </w:r>
      <w:proofErr w:type="gramStart"/>
      <w:r w:rsidRPr="00293183">
        <w:rPr>
          <w:rFonts w:eastAsia="+mn-ea" w:cs="+mn-cs"/>
          <w:bCs/>
          <w:color w:val="000000"/>
        </w:rPr>
        <w:t>following</w:t>
      </w:r>
      <w:proofErr w:type="gramEnd"/>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 xml:space="preserve">The change sequence information for another AP of the MLD shall be carried in a field in the TBTT Information field of the Reduced </w:t>
      </w:r>
      <w:proofErr w:type="spellStart"/>
      <w:r w:rsidRPr="00293183">
        <w:rPr>
          <w:color w:val="000000"/>
        </w:rPr>
        <w:t>Neighbor</w:t>
      </w:r>
      <w:proofErr w:type="spellEnd"/>
      <w:r w:rsidRPr="00293183">
        <w:rPr>
          <w:color w:val="000000"/>
        </w:rPr>
        <w:t xml:space="preserve">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lastRenderedPageBreak/>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 xml:space="preserve">NOTE: For an AP corresponding to </w:t>
      </w:r>
      <w:proofErr w:type="spellStart"/>
      <w:r w:rsidRPr="00293183">
        <w:rPr>
          <w:color w:val="000000"/>
        </w:rPr>
        <w:t>nontransmitted</w:t>
      </w:r>
      <w:proofErr w:type="spellEnd"/>
      <w:r w:rsidRPr="00293183">
        <w:rPr>
          <w:color w:val="000000"/>
        </w:rPr>
        <w:t xml:space="preserve"> BSSID in a multiple BSSID set, the early indication is carried in the </w:t>
      </w:r>
      <w:proofErr w:type="spellStart"/>
      <w:r w:rsidRPr="00293183">
        <w:rPr>
          <w:color w:val="000000"/>
        </w:rPr>
        <w:t>Nontransmitted</w:t>
      </w:r>
      <w:proofErr w:type="spellEnd"/>
      <w:r w:rsidRPr="00293183">
        <w:rPr>
          <w:color w:val="000000"/>
        </w:rPr>
        <w:t xml:space="preserve"> BSSID Capability field (which has the same structure as the Capability Information field) and signals the update to change sequence information in RNR for APs corresponding to the MLD to which the </w:t>
      </w:r>
      <w:proofErr w:type="spellStart"/>
      <w:r w:rsidRPr="00293183">
        <w:rPr>
          <w:color w:val="000000"/>
        </w:rPr>
        <w:t>nontransmitted</w:t>
      </w:r>
      <w:proofErr w:type="spellEnd"/>
      <w:r w:rsidRPr="00293183">
        <w:rPr>
          <w:color w:val="000000"/>
        </w:rPr>
        <w:t xml:space="preserve">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 xml:space="preserve">[20/0586r7 (MLO: </w:t>
      </w:r>
      <w:proofErr w:type="spellStart"/>
      <w:r w:rsidRPr="00293183">
        <w:t>Signaling</w:t>
      </w:r>
      <w:proofErr w:type="spellEnd"/>
      <w:r w:rsidRPr="00293183">
        <w:t xml:space="preserve">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w:t>
      </w:r>
      <w:proofErr w:type="spellStart"/>
      <w:r w:rsidRPr="008F411A">
        <w:rPr>
          <w:b/>
          <w:i/>
          <w:iCs/>
          <w:highlight w:val="yellow"/>
        </w:rPr>
        <w:t>sub</w:t>
      </w:r>
      <w:r w:rsidRPr="007C3CDD">
        <w:rPr>
          <w:b/>
          <w:i/>
          <w:iCs/>
          <w:highlight w:val="yellow"/>
        </w:rPr>
        <w:t>clause</w:t>
      </w:r>
      <w:proofErr w:type="spellEnd"/>
      <w:r w:rsidRPr="007C3CDD">
        <w:rPr>
          <w:b/>
          <w:i/>
          <w:iCs/>
          <w:highlight w:val="yellow"/>
        </w:rPr>
        <w:t xml:space="preserv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13FDD505" w:rsidR="00802890" w:rsidRDefault="00B65A60" w:rsidP="00802890">
      <w:pPr>
        <w:pStyle w:val="T"/>
        <w:rPr>
          <w:b/>
        </w:rPr>
      </w:pPr>
      <w:r>
        <w:rPr>
          <w:b/>
        </w:rPr>
        <w:t>33</w:t>
      </w:r>
      <w:proofErr w:type="gramStart"/>
      <w:r>
        <w:rPr>
          <w:b/>
        </w:rPr>
        <w:t>.</w:t>
      </w:r>
      <w:r w:rsidR="00A300FA">
        <w:rPr>
          <w:b/>
        </w:rPr>
        <w:t>x.y</w:t>
      </w:r>
      <w:proofErr w:type="gramEnd"/>
      <w:r w:rsidR="00802890">
        <w:rPr>
          <w:b/>
        </w:rPr>
        <w:t xml:space="preserve"> </w:t>
      </w:r>
      <w:r w:rsidR="00A300FA">
        <w:rPr>
          <w:b/>
        </w:rPr>
        <w:t>BSS parameter critical update</w:t>
      </w:r>
      <w:ins w:id="1" w:author="Ming Gan" w:date="2020-09-10T21:08:00Z">
        <w:r w:rsidR="00D41FDF">
          <w:rPr>
            <w:b/>
          </w:rPr>
          <w:t xml:space="preserve"> </w:t>
        </w:r>
        <w:proofErr w:type="spellStart"/>
        <w:r w:rsidR="00D41FDF">
          <w:rPr>
            <w:b/>
          </w:rPr>
          <w:t>procdedure</w:t>
        </w:r>
      </w:ins>
      <w:proofErr w:type="spellEnd"/>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lastRenderedPageBreak/>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730BDCAF"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r w:rsidR="008F18E2">
        <w:rPr>
          <w:color w:val="000000"/>
        </w:rPr>
        <w:t xml:space="preserve">fields </w:t>
      </w:r>
      <w:r w:rsidR="00286EE5">
        <w:rPr>
          <w:color w:val="000000"/>
        </w:rPr>
        <w:t xml:space="preserve">for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0D037E08" w:rsidR="00B87085" w:rsidRPr="00A65C0E" w:rsidRDefault="00EB03F8" w:rsidP="00786109">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w:t>
      </w:r>
      <w:ins w:id="2" w:author="Ming Gan" w:date="2020-09-09T15:08:00Z">
        <w:r w:rsidR="00786109">
          <w:rPr>
            <w:szCs w:val="22"/>
          </w:rPr>
          <w:t xml:space="preserve"> in </w:t>
        </w:r>
      </w:ins>
      <w:ins w:id="3" w:author="Ming Gan" w:date="2020-09-09T15:07:00Z">
        <w:r w:rsidR="00786109" w:rsidRPr="00786109">
          <w:rPr>
            <w:szCs w:val="22"/>
          </w:rPr>
          <w:t xml:space="preserve">the MLD Parameters subfield </w:t>
        </w:r>
      </w:ins>
      <w:r w:rsidR="00B87085" w:rsidRPr="00A65C0E">
        <w:rPr>
          <w:szCs w:val="22"/>
        </w:rPr>
        <w:t xml:space="preserve">in the TBTT Information field of the Reduced </w:t>
      </w:r>
      <w:proofErr w:type="spellStart"/>
      <w:r w:rsidR="00B87085" w:rsidRPr="00A65C0E">
        <w:rPr>
          <w:szCs w:val="22"/>
        </w:rPr>
        <w:t>Neighbor</w:t>
      </w:r>
      <w:proofErr w:type="spellEnd"/>
      <w:r w:rsidR="00B87085" w:rsidRPr="00A65C0E">
        <w:rPr>
          <w:szCs w:val="22"/>
        </w:rPr>
        <w:t xml:space="preserve"> Report element corresponding to that AP.</w:t>
      </w:r>
    </w:p>
    <w:p w14:paraId="2B11077B" w14:textId="7DC9D8E2"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del w:id="4" w:author="Ming Gan" w:date="2020-09-09T15:04: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w:delText>
        </w:r>
      </w:del>
      <w:ins w:id="5" w:author="Ming Gan" w:date="2020-09-09T15:04:00Z">
        <w:r w:rsidR="00786109">
          <w:rPr>
            <w:rFonts w:hint="eastAsia"/>
            <w:szCs w:val="22"/>
            <w:lang w:eastAsia="zh-CN"/>
          </w:rPr>
          <w:t>TBD</w:t>
        </w:r>
        <w:r w:rsidR="00786109">
          <w:rPr>
            <w:szCs w:val="22"/>
          </w:rPr>
          <w:t xml:space="preserve"> field</w:t>
        </w:r>
      </w:ins>
      <w:r w:rsidRPr="00A65C0E">
        <w:rPr>
          <w:szCs w:val="22"/>
        </w:rPr>
        <w:t>.</w:t>
      </w:r>
    </w:p>
    <w:p w14:paraId="48F1E142" w14:textId="77777777" w:rsidR="000816A8" w:rsidRDefault="000816A8" w:rsidP="00EB03F8">
      <w:pPr>
        <w:rPr>
          <w:szCs w:val="22"/>
          <w:u w:val="single"/>
        </w:rPr>
      </w:pPr>
    </w:p>
    <w:p w14:paraId="441A715B" w14:textId="49F03C19"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f an AP within an AP MLD is in a Multiple BSSID set, then the AP shall include in</w:t>
      </w:r>
      <w:r w:rsidR="00414BD1" w:rsidRPr="00414BD1">
        <w:t xml:space="preserve"> </w:t>
      </w:r>
      <w:r w:rsidR="00414BD1" w:rsidRPr="00414BD1">
        <w:rPr>
          <w:szCs w:val="22"/>
          <w:lang w:eastAsia="zh-CN"/>
        </w:rPr>
        <w:t>the Multiple BSSID element</w:t>
      </w:r>
      <w:r w:rsidR="00414BD1">
        <w:rPr>
          <w:szCs w:val="22"/>
          <w:lang w:eastAsia="zh-CN"/>
        </w:rPr>
        <w:t xml:space="preserve"> of</w:t>
      </w:r>
      <w:r w:rsidRPr="00BE3A31">
        <w:rPr>
          <w:szCs w:val="22"/>
          <w:lang w:eastAsia="zh-CN"/>
        </w:rPr>
        <w:t xml:space="preserve"> the Beacon and Probe Response frames it transmits a Change Sequence fields for each of </w:t>
      </w:r>
      <w:proofErr w:type="spellStart"/>
      <w:r w:rsidRPr="00BE3A31">
        <w:rPr>
          <w:szCs w:val="22"/>
          <w:lang w:eastAsia="zh-CN"/>
        </w:rPr>
        <w:t>nontransmitted</w:t>
      </w:r>
      <w:proofErr w:type="spellEnd"/>
      <w:r w:rsidRPr="00BE3A31">
        <w:rPr>
          <w:szCs w:val="22"/>
          <w:lang w:eastAsia="zh-CN"/>
        </w:rPr>
        <w:t xml:space="preserve"> BSSIDs in the same</w:t>
      </w:r>
      <w:r w:rsidR="00414BD1">
        <w:rPr>
          <w:szCs w:val="22"/>
          <w:lang w:eastAsia="zh-CN"/>
        </w:rPr>
        <w:t xml:space="preserve"> multiple BSSID set</w:t>
      </w:r>
      <w:r w:rsidRPr="00BE3A31">
        <w:rPr>
          <w:szCs w:val="22"/>
          <w:lang w:eastAsia="zh-CN"/>
        </w:rPr>
        <w:t xml:space="preserve"> .</w:t>
      </w:r>
    </w:p>
    <w:p w14:paraId="460936BC" w14:textId="164CDAE3" w:rsidR="00EB03F8" w:rsidRPr="00A65C0E"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proofErr w:type="spellStart"/>
      <w:r w:rsidRPr="00EB03F8">
        <w:rPr>
          <w:szCs w:val="22"/>
        </w:rPr>
        <w:t>nontransmitted</w:t>
      </w:r>
      <w:proofErr w:type="spellEnd"/>
      <w:r w:rsidRPr="00EB03F8">
        <w:rPr>
          <w:szCs w:val="22"/>
        </w:rPr>
        <w:t xml:space="preserve"> BSSIDs</w:t>
      </w:r>
      <w:r w:rsidRPr="00A65C0E">
        <w:rPr>
          <w:szCs w:val="22"/>
        </w:rPr>
        <w:t xml:space="preserve"> shall be carried in the </w:t>
      </w:r>
      <w:del w:id="6" w:author="Ming Gan" w:date="2020-09-09T15:08: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 which is carried in non-transmitted BSSID Profile of the Multiple BSSID element</w:delText>
        </w:r>
      </w:del>
      <w:ins w:id="7" w:author="Ming Gan" w:date="2020-09-09T15:08:00Z">
        <w:r w:rsidR="00786109">
          <w:rPr>
            <w:rFonts w:hint="eastAsia"/>
            <w:szCs w:val="22"/>
            <w:lang w:eastAsia="zh-CN"/>
          </w:rPr>
          <w:t>TBD</w:t>
        </w:r>
        <w:r w:rsidR="00786109">
          <w:rPr>
            <w:szCs w:val="22"/>
          </w:rPr>
          <w:t xml:space="preserve"> field</w:t>
        </w:r>
      </w:ins>
      <w:r w:rsidRPr="00A65C0E">
        <w:rPr>
          <w:szCs w:val="22"/>
        </w:rPr>
        <w:t>.</w:t>
      </w:r>
    </w:p>
    <w:p w14:paraId="457B77EA" w14:textId="77777777" w:rsidR="00EB03F8" w:rsidRDefault="00EB03F8" w:rsidP="00EB03F8">
      <w:pPr>
        <w:rPr>
          <w:szCs w:val="22"/>
          <w:u w:val="single"/>
        </w:rPr>
      </w:pPr>
    </w:p>
    <w:p w14:paraId="78CC51B6" w14:textId="38DFE4A0" w:rsidR="00A81AAC" w:rsidRPr="00A81AAC" w:rsidRDefault="00D41FDF" w:rsidP="00A81AAC">
      <w:pPr>
        <w:rPr>
          <w:szCs w:val="22"/>
        </w:rPr>
      </w:pPr>
      <w:ins w:id="8" w:author="Ming Gan" w:date="2020-09-10T21:18:00Z">
        <w:r>
          <w:rPr>
            <w:color w:val="000000"/>
          </w:rPr>
          <w:t>An</w:t>
        </w:r>
        <w:r>
          <w:rPr>
            <w:color w:val="000000"/>
          </w:rPr>
          <w:t xml:space="preserve"> </w:t>
        </w:r>
        <w:r>
          <w:rPr>
            <w:color w:val="000000"/>
          </w:rPr>
          <w:t>AP within an</w:t>
        </w:r>
        <w:r w:rsidRPr="00A65C0E">
          <w:rPr>
            <w:color w:val="000000"/>
          </w:rPr>
          <w:t xml:space="preserve"> </w:t>
        </w:r>
        <w:r w:rsidRPr="00A65C0E">
          <w:rPr>
            <w:color w:val="000000"/>
          </w:rPr>
          <w:t xml:space="preserve">AP MLD shall </w:t>
        </w:r>
        <w:r w:rsidRPr="00A81AAC">
          <w:rPr>
            <w:color w:val="000000"/>
          </w:rPr>
          <w:t>increase the value (modulo 256) of the Change Sequence field (1 octet) in the next transmitted Beacon frame(s)</w:t>
        </w:r>
        <w:r>
          <w:rPr>
            <w:color w:val="000000"/>
          </w:rPr>
          <w:t xml:space="preserve"> </w:t>
        </w:r>
        <w:r w:rsidRPr="00A81AAC">
          <w:rPr>
            <w:color w:val="000000"/>
          </w:rPr>
          <w:t xml:space="preserve">for </w:t>
        </w:r>
        <w:r>
          <w:rPr>
            <w:color w:val="000000"/>
          </w:rPr>
          <w:t>the</w:t>
        </w:r>
        <w:r w:rsidRPr="00A81AAC">
          <w:rPr>
            <w:color w:val="000000"/>
          </w:rPr>
          <w:t xml:space="preserve"> </w:t>
        </w:r>
        <w:r w:rsidRPr="00A81AAC">
          <w:rPr>
            <w:color w:val="000000"/>
          </w:rPr>
          <w:t>AP</w:t>
        </w:r>
        <w:r>
          <w:rPr>
            <w:color w:val="000000"/>
          </w:rPr>
          <w:t xml:space="preserve"> </w:t>
        </w:r>
        <w:r w:rsidRPr="00A81AAC">
          <w:rPr>
            <w:color w:val="000000"/>
          </w:rPr>
          <w:t>when a critical update occurs to any of the elements inside the Beacon frame</w:t>
        </w:r>
        <w:r>
          <w:rPr>
            <w:color w:val="000000"/>
          </w:rPr>
          <w:t xml:space="preserve"> sent by the AP. </w:t>
        </w:r>
      </w:ins>
      <w:del w:id="9" w:author="Ming Gan" w:date="2020-09-10T21:08:00Z">
        <w:r w:rsidR="00A81AAC" w:rsidDel="00D41FDF">
          <w:rPr>
            <w:color w:val="000000"/>
          </w:rPr>
          <w:delText xml:space="preserve">The </w:delText>
        </w:r>
      </w:del>
      <w:ins w:id="10" w:author="Ming Gan" w:date="2020-09-10T21:08:00Z">
        <w:r>
          <w:rPr>
            <w:color w:val="000000"/>
          </w:rPr>
          <w:t>An</w:t>
        </w:r>
        <w:r>
          <w:rPr>
            <w:color w:val="000000"/>
          </w:rPr>
          <w:t xml:space="preserve"> </w:t>
        </w:r>
      </w:ins>
      <w:r w:rsidR="00A81AAC">
        <w:rPr>
          <w:color w:val="000000"/>
        </w:rPr>
        <w:t xml:space="preserve">AP within </w:t>
      </w:r>
      <w:del w:id="11" w:author="Ming Gan" w:date="2020-09-10T21:09:00Z">
        <w:r w:rsidR="00A81AAC" w:rsidDel="00D41FDF">
          <w:rPr>
            <w:color w:val="000000"/>
          </w:rPr>
          <w:delText>the</w:delText>
        </w:r>
        <w:r w:rsidR="00A81AAC" w:rsidRPr="00A65C0E" w:rsidDel="00D41FDF">
          <w:rPr>
            <w:color w:val="000000"/>
          </w:rPr>
          <w:delText xml:space="preserve"> </w:delText>
        </w:r>
      </w:del>
      <w:ins w:id="12" w:author="Ming Gan" w:date="2020-09-10T21:09:00Z">
        <w:r>
          <w:rPr>
            <w:color w:val="000000"/>
          </w:rPr>
          <w:t>an</w:t>
        </w:r>
        <w:r w:rsidRPr="00A65C0E">
          <w:rPr>
            <w:color w:val="000000"/>
          </w:rPr>
          <w:t xml:space="preserve"> </w:t>
        </w:r>
      </w:ins>
      <w:r w:rsidR="00A81AAC" w:rsidRPr="00A65C0E">
        <w:rPr>
          <w:color w:val="000000"/>
        </w:rPr>
        <w:t xml:space="preserve">AP MLD shall </w:t>
      </w:r>
      <w:r w:rsidR="00A81AAC" w:rsidRPr="00A81AAC">
        <w:rPr>
          <w:color w:val="000000"/>
        </w:rPr>
        <w:t>increase the value (modulo 256) of the Change Sequence field (1 octet) in the next transmitted Beacon frame(s)</w:t>
      </w:r>
      <w:r w:rsidR="00A81AAC">
        <w:rPr>
          <w:color w:val="000000"/>
        </w:rPr>
        <w:t xml:space="preserve"> </w:t>
      </w:r>
      <w:r w:rsidR="00A81AAC" w:rsidRPr="00A81AAC">
        <w:rPr>
          <w:color w:val="000000"/>
        </w:rPr>
        <w:t xml:space="preserve">for </w:t>
      </w:r>
      <w:del w:id="13" w:author="Ming Gan" w:date="2020-09-10T21:11:00Z">
        <w:r w:rsidR="00A81AAC" w:rsidDel="00D41FDF">
          <w:rPr>
            <w:color w:val="000000"/>
          </w:rPr>
          <w:delText>an</w:delText>
        </w:r>
        <w:r w:rsidR="00A81AAC" w:rsidRPr="00A81AAC" w:rsidDel="00D41FDF">
          <w:rPr>
            <w:color w:val="000000"/>
          </w:rPr>
          <w:delText xml:space="preserve"> </w:delText>
        </w:r>
      </w:del>
      <w:ins w:id="14" w:author="Ming Gan" w:date="2020-09-10T21:12:00Z">
        <w:r>
          <w:rPr>
            <w:color w:val="000000"/>
          </w:rPr>
          <w:t>another</w:t>
        </w:r>
      </w:ins>
      <w:ins w:id="15" w:author="Ming Gan" w:date="2020-09-10T21:11:00Z">
        <w:r w:rsidRPr="00A81AAC">
          <w:rPr>
            <w:color w:val="000000"/>
          </w:rPr>
          <w:t xml:space="preserve"> </w:t>
        </w:r>
      </w:ins>
      <w:r w:rsidR="00A81AAC" w:rsidRPr="00A81AAC">
        <w:rPr>
          <w:color w:val="000000"/>
        </w:rPr>
        <w:t xml:space="preserve">AP in </w:t>
      </w:r>
      <w:r w:rsidR="00A81AAC">
        <w:rPr>
          <w:color w:val="000000"/>
        </w:rPr>
        <w:t xml:space="preserve">the same AP MLD </w:t>
      </w:r>
      <w:del w:id="16" w:author="Ming Gan" w:date="2020-09-10T21:19:00Z">
        <w:r w:rsidR="00A81AAC" w:rsidDel="00BB4672">
          <w:rPr>
            <w:color w:val="000000"/>
          </w:rPr>
          <w:delText xml:space="preserve">or a </w:delText>
        </w:r>
        <w:r w:rsidR="00A81AAC" w:rsidDel="00BB4672">
          <w:rPr>
            <w:szCs w:val="22"/>
            <w:lang w:eastAsia="zh-CN"/>
          </w:rPr>
          <w:delText>nontransmitted BSSID</w:delText>
        </w:r>
        <w:r w:rsidR="00A81AAC" w:rsidRPr="00BE3A31" w:rsidDel="00BB4672">
          <w:rPr>
            <w:szCs w:val="22"/>
            <w:lang w:eastAsia="zh-CN"/>
          </w:rPr>
          <w:delText xml:space="preserve"> in the same</w:delText>
        </w:r>
        <w:r w:rsidR="00A81AAC" w:rsidDel="00BB4672">
          <w:rPr>
            <w:szCs w:val="22"/>
            <w:lang w:eastAsia="zh-CN"/>
          </w:rPr>
          <w:delText xml:space="preserve"> multiple BSSID set</w:delText>
        </w:r>
        <w:r w:rsidR="00A81AAC" w:rsidDel="00BB4672">
          <w:rPr>
            <w:color w:val="000000"/>
          </w:rPr>
          <w:delText xml:space="preserve"> </w:delText>
        </w:r>
      </w:del>
      <w:r w:rsidR="00A81AAC" w:rsidRPr="00A81AAC">
        <w:rPr>
          <w:color w:val="000000"/>
        </w:rPr>
        <w:t>when a critical update occurs to any of the elements inside the Beacon frame</w:t>
      </w:r>
      <w:r w:rsidR="00A81AAC">
        <w:rPr>
          <w:color w:val="000000"/>
        </w:rPr>
        <w:t xml:space="preserve"> sent by </w:t>
      </w:r>
      <w:del w:id="17" w:author="Ming Gan" w:date="2020-09-10T21:12:00Z">
        <w:r w:rsidR="00A81AAC" w:rsidDel="00D41FDF">
          <w:rPr>
            <w:color w:val="000000"/>
          </w:rPr>
          <w:delText xml:space="preserve">that </w:delText>
        </w:r>
      </w:del>
      <w:ins w:id="18" w:author="Ming Gan" w:date="2020-09-10T21:12:00Z">
        <w:r>
          <w:rPr>
            <w:color w:val="000000"/>
          </w:rPr>
          <w:t>another</w:t>
        </w:r>
        <w:r>
          <w:rPr>
            <w:color w:val="000000"/>
          </w:rPr>
          <w:t xml:space="preserve"> </w:t>
        </w:r>
      </w:ins>
      <w:r w:rsidR="00A81AAC">
        <w:rPr>
          <w:color w:val="000000"/>
        </w:rPr>
        <w:t xml:space="preserve">AP. </w:t>
      </w:r>
      <w:bookmarkStart w:id="19" w:name="_GoBack"/>
      <w:ins w:id="20" w:author="Ming Gan" w:date="2020-09-10T21:18:00Z">
        <w:r>
          <w:rPr>
            <w:color w:val="000000"/>
          </w:rPr>
          <w:t>An</w:t>
        </w:r>
        <w:r>
          <w:rPr>
            <w:color w:val="000000"/>
          </w:rPr>
          <w:t xml:space="preserve"> </w:t>
        </w:r>
        <w:r>
          <w:rPr>
            <w:color w:val="000000"/>
          </w:rPr>
          <w:t>AP within an</w:t>
        </w:r>
        <w:r w:rsidRPr="00A65C0E">
          <w:rPr>
            <w:color w:val="000000"/>
          </w:rPr>
          <w:t xml:space="preserve"> </w:t>
        </w:r>
        <w:r w:rsidRPr="00A65C0E">
          <w:rPr>
            <w:color w:val="000000"/>
          </w:rPr>
          <w:t xml:space="preserve">AP MLD shall </w:t>
        </w:r>
        <w:r w:rsidRPr="00A81AAC">
          <w:rPr>
            <w:color w:val="000000"/>
          </w:rPr>
          <w:t>increase the value (modulo 256) of the Change Sequence field (1 octet) in the next transmitted Beacon frame(s)</w:t>
        </w:r>
        <w:r>
          <w:rPr>
            <w:color w:val="000000"/>
          </w:rPr>
          <w:t xml:space="preserve"> </w:t>
        </w:r>
        <w:r w:rsidRPr="00A81AAC">
          <w:rPr>
            <w:color w:val="000000"/>
          </w:rPr>
          <w:t xml:space="preserve">for </w:t>
        </w:r>
        <w:r>
          <w:rPr>
            <w:color w:val="000000"/>
          </w:rPr>
          <w:t xml:space="preserve">a </w:t>
        </w:r>
        <w:proofErr w:type="spellStart"/>
        <w:r>
          <w:rPr>
            <w:szCs w:val="22"/>
            <w:lang w:eastAsia="zh-CN"/>
          </w:rPr>
          <w:t>nontransmitted</w:t>
        </w:r>
        <w:proofErr w:type="spellEnd"/>
        <w:r>
          <w:rPr>
            <w:szCs w:val="22"/>
            <w:lang w:eastAsia="zh-CN"/>
          </w:rPr>
          <w:t xml:space="preserve">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when a critical update occurs to any of the elements inside the Beacon frame</w:t>
        </w:r>
        <w:r>
          <w:rPr>
            <w:color w:val="000000"/>
          </w:rPr>
          <w:t xml:space="preserve"> sent by the </w:t>
        </w:r>
        <w:proofErr w:type="spellStart"/>
        <w:r>
          <w:rPr>
            <w:color w:val="000000"/>
          </w:rPr>
          <w:t>nontrasnmitted</w:t>
        </w:r>
        <w:proofErr w:type="spellEnd"/>
        <w:r>
          <w:rPr>
            <w:color w:val="000000"/>
          </w:rPr>
          <w:t xml:space="preserve"> </w:t>
        </w:r>
        <w:proofErr w:type="spellStart"/>
        <w:r>
          <w:rPr>
            <w:color w:val="000000"/>
          </w:rPr>
          <w:t>BSSID</w:t>
        </w:r>
      </w:ins>
      <w:ins w:id="21" w:author="Ming Gan" w:date="2020-09-10T21:20:00Z">
        <w:r w:rsidR="00BB4672">
          <w:rPr>
            <w:color w:val="000000"/>
          </w:rPr>
          <w:t>.</w:t>
        </w:r>
      </w:ins>
      <w:bookmarkEnd w:id="19"/>
      <w:r w:rsidR="00A81AAC">
        <w:rPr>
          <w:color w:val="000000"/>
        </w:rPr>
        <w:t>T</w:t>
      </w:r>
      <w:r w:rsidR="00A81AAC" w:rsidRPr="008F18E2">
        <w:rPr>
          <w:color w:val="000000"/>
        </w:rPr>
        <w:t>he</w:t>
      </w:r>
      <w:proofErr w:type="spellEnd"/>
      <w:r w:rsidR="00A81AAC" w:rsidRPr="008F18E2">
        <w:rPr>
          <w:color w:val="000000"/>
        </w:rPr>
        <w:t xml:space="preserve"> critical updates are defined in 11.2.3.15 (TIM Broadcast) and the</w:t>
      </w:r>
      <w:r w:rsidR="00A81AAC">
        <w:rPr>
          <w:color w:val="000000"/>
        </w:rPr>
        <w:t xml:space="preserve"> TBD additional update can be added.</w:t>
      </w:r>
      <w:r w:rsidR="00AE4EC4">
        <w:rPr>
          <w:color w:val="000000"/>
        </w:rPr>
        <w:t xml:space="preserve"> It is TBD whether </w:t>
      </w:r>
      <w:r w:rsidR="00AE4EC4">
        <w:rPr>
          <w:szCs w:val="22"/>
        </w:rPr>
        <w:t xml:space="preserve">Change Sequence field is equal to Check Beacon field (see </w:t>
      </w:r>
      <w:r w:rsidR="00AE4EC4" w:rsidRPr="00AE4EC4">
        <w:rPr>
          <w:szCs w:val="22"/>
        </w:rPr>
        <w:t xml:space="preserve">9.6.14.2 </w:t>
      </w:r>
      <w:r w:rsidR="00AE4EC4">
        <w:rPr>
          <w:szCs w:val="22"/>
          <w:lang w:eastAsia="zh-CN"/>
        </w:rPr>
        <w:t>(</w:t>
      </w:r>
      <w:r w:rsidR="00AE4EC4" w:rsidRPr="00AE4EC4">
        <w:rPr>
          <w:szCs w:val="22"/>
        </w:rPr>
        <w:t>TIM frame format</w:t>
      </w:r>
      <w:r w:rsidR="00AE4EC4">
        <w:rPr>
          <w:szCs w:val="22"/>
        </w:rPr>
        <w:t>)) or not.</w:t>
      </w:r>
    </w:p>
    <w:p w14:paraId="03765EF1" w14:textId="77777777" w:rsidR="00A81AAC" w:rsidRDefault="00A81AAC" w:rsidP="00EB03F8">
      <w:pPr>
        <w:rPr>
          <w:szCs w:val="22"/>
          <w:u w:val="single"/>
        </w:rPr>
      </w:pPr>
    </w:p>
    <w:p w14:paraId="55DA2703" w14:textId="033B6FEC" w:rsidR="00AE4EC4" w:rsidRPr="00AE4EC4" w:rsidRDefault="00AE4EC4" w:rsidP="00AE4EC4">
      <w:pPr>
        <w:rPr>
          <w:color w:val="000000"/>
        </w:rPr>
      </w:pPr>
      <w:del w:id="22" w:author="Ming Gan" w:date="2020-09-10T21:08:00Z">
        <w:r w:rsidDel="00D41FDF">
          <w:rPr>
            <w:color w:val="000000"/>
          </w:rPr>
          <w:delText xml:space="preserve">The </w:delText>
        </w:r>
      </w:del>
      <w:ins w:id="23" w:author="Ming Gan" w:date="2020-09-10T21:08:00Z">
        <w:r w:rsidR="00D41FDF">
          <w:rPr>
            <w:color w:val="000000"/>
          </w:rPr>
          <w:t xml:space="preserve">An </w:t>
        </w:r>
      </w:ins>
      <w:r>
        <w:rPr>
          <w:color w:val="000000"/>
        </w:rPr>
        <w:t xml:space="preserve">AP within </w:t>
      </w:r>
      <w:del w:id="24" w:author="Ming Gan" w:date="2020-09-10T21:08:00Z">
        <w:r w:rsidDel="00D41FDF">
          <w:rPr>
            <w:color w:val="000000"/>
          </w:rPr>
          <w:delText>the</w:delText>
        </w:r>
        <w:r w:rsidRPr="00A65C0E" w:rsidDel="00D41FDF">
          <w:rPr>
            <w:color w:val="000000"/>
          </w:rPr>
          <w:delText xml:space="preserve"> </w:delText>
        </w:r>
      </w:del>
      <w:ins w:id="25" w:author="Ming Gan" w:date="2020-09-10T21:08:00Z">
        <w:r w:rsidR="00D41FDF">
          <w:rPr>
            <w:color w:val="000000"/>
          </w:rPr>
          <w:t>an</w:t>
        </w:r>
        <w:r w:rsidR="00D41FDF" w:rsidRPr="00A65C0E">
          <w:rPr>
            <w:color w:val="000000"/>
          </w:rPr>
          <w:t xml:space="preserve"> </w:t>
        </w:r>
      </w:ins>
      <w:r w:rsidRPr="00A65C0E">
        <w:rPr>
          <w:color w:val="000000"/>
        </w:rPr>
        <w:t>AP MLD</w:t>
      </w:r>
      <w:r w:rsidRPr="00AE4EC4">
        <w:rPr>
          <w:color w:val="000000"/>
        </w:rPr>
        <w:t xml:space="preserve"> can classify other changes in the Beacon frame as critical updates and among these updates can be included those that are described in 11.2.3.15 (TIM Broadcast)</w:t>
      </w:r>
    </w:p>
    <w:p w14:paraId="2D176EF0" w14:textId="77777777" w:rsidR="00AE4EC4" w:rsidRPr="00AE4EC4" w:rsidRDefault="00AE4EC4" w:rsidP="00EB03F8">
      <w:pPr>
        <w:rPr>
          <w:szCs w:val="22"/>
          <w:u w:val="single"/>
        </w:rPr>
      </w:pPr>
    </w:p>
    <w:p w14:paraId="1D75E91E" w14:textId="77777777" w:rsidR="00786109" w:rsidRDefault="006712A6" w:rsidP="00B87085">
      <w:pPr>
        <w:rPr>
          <w:ins w:id="26" w:author="Ming Gan" w:date="2020-09-09T15:09:00Z"/>
          <w:color w:val="000000"/>
        </w:rPr>
      </w:pPr>
      <w:r>
        <w:rPr>
          <w:color w:val="000000"/>
        </w:rPr>
        <w:t>An AP within an AP MLD</w:t>
      </w:r>
      <w:r w:rsidR="009A39E6" w:rsidRPr="009A39E6">
        <w:rPr>
          <w:szCs w:val="22"/>
          <w:lang w:eastAsia="zh-CN"/>
        </w:rPr>
        <w:t xml:space="preserve"> </w:t>
      </w:r>
      <w:r>
        <w:rPr>
          <w:color w:val="000000"/>
        </w:rPr>
        <w:t xml:space="preserve">shall include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w:t>
      </w:r>
      <w:proofErr w:type="spellStart"/>
      <w:r>
        <w:rPr>
          <w:color w:val="000000"/>
        </w:rPr>
        <w:t>transmites</w:t>
      </w:r>
      <w:proofErr w:type="spellEnd"/>
      <w:r>
        <w:rPr>
          <w:color w:val="000000"/>
        </w:rPr>
        <w:t xml:space="preserve"> </w:t>
      </w:r>
      <w:r w:rsidRPr="006712A6">
        <w:rPr>
          <w:color w:val="000000"/>
        </w:rPr>
        <w:t xml:space="preserve">a TBD subfield </w:t>
      </w:r>
      <w:r>
        <w:rPr>
          <w:color w:val="000000"/>
        </w:rPr>
        <w:t>which</w:t>
      </w:r>
      <w:r w:rsidR="00B87085" w:rsidRPr="00B87085">
        <w:rPr>
          <w:color w:val="000000"/>
        </w:rPr>
        <w:t xml:space="preserve"> provide</w:t>
      </w:r>
      <w:r>
        <w:rPr>
          <w:color w:val="000000"/>
        </w:rPr>
        <w:t>s</w:t>
      </w:r>
      <w:r w:rsidR="00B87085" w:rsidRPr="00B87085">
        <w:rPr>
          <w:color w:val="000000"/>
        </w:rPr>
        <w:t xml:space="preserve"> an early indication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p>
    <w:p w14:paraId="07E89B4E" w14:textId="77777777" w:rsidR="00786109" w:rsidRDefault="00786109" w:rsidP="00B87085">
      <w:pPr>
        <w:rPr>
          <w:ins w:id="27" w:author="Ming Gan" w:date="2020-09-09T15:09:00Z"/>
          <w:color w:val="000000"/>
        </w:rPr>
      </w:pPr>
    </w:p>
    <w:p w14:paraId="34A28066" w14:textId="4F7CF5A5" w:rsidR="00B87085" w:rsidRDefault="00B47244" w:rsidP="00B87085">
      <w:pPr>
        <w:rPr>
          <w:rFonts w:ascii="宋体" w:hAnsi="宋体"/>
          <w:lang w:eastAsia="zh-CN"/>
        </w:rPr>
      </w:pPr>
      <w:r>
        <w:rPr>
          <w:color w:val="000000"/>
        </w:rPr>
        <w:t xml:space="preserve">A non-AP STA </w:t>
      </w:r>
      <w:r w:rsidR="00EE420B">
        <w:rPr>
          <w:color w:val="000000"/>
        </w:rPr>
        <w:t>within</w:t>
      </w:r>
      <w:r>
        <w:rPr>
          <w:color w:val="000000"/>
        </w:rPr>
        <w:t xml:space="preserve"> </w:t>
      </w:r>
      <w:r w:rsidR="00BE3A31">
        <w:rPr>
          <w:color w:val="000000"/>
        </w:rPr>
        <w:t>a non</w:t>
      </w:r>
      <w:r w:rsidRPr="00293183">
        <w:rPr>
          <w:rFonts w:eastAsia="Calibri"/>
        </w:rPr>
        <w:t xml:space="preserve">-AP MLD </w:t>
      </w:r>
      <w:r>
        <w:rPr>
          <w:rFonts w:eastAsia="Calibri"/>
        </w:rPr>
        <w:t xml:space="preserve">may </w:t>
      </w:r>
      <w:r w:rsidRPr="00293183">
        <w:rPr>
          <w:rFonts w:eastAsia="Calibri"/>
        </w:rPr>
        <w:t>decode th</w:t>
      </w:r>
      <w:r w:rsidR="009A39E6">
        <w:rPr>
          <w:rFonts w:eastAsia="Calibri"/>
        </w:rPr>
        <w:t>e</w:t>
      </w:r>
      <w:r>
        <w:rPr>
          <w:rFonts w:eastAsia="Calibri"/>
        </w:rPr>
        <w:t xml:space="preserve"> TBD</w:t>
      </w:r>
      <w:r w:rsidRPr="00293183">
        <w:rPr>
          <w:rFonts w:eastAsia="Calibri"/>
        </w:rPr>
        <w:t xml:space="preserve"> subfield in the Capability Information field</w:t>
      </w:r>
      <w:r>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39B00" w14:textId="77777777" w:rsidR="00D14541" w:rsidRDefault="00D14541">
      <w:r>
        <w:separator/>
      </w:r>
    </w:p>
  </w:endnote>
  <w:endnote w:type="continuationSeparator" w:id="0">
    <w:p w14:paraId="119CFC75" w14:textId="77777777" w:rsidR="00D14541" w:rsidRDefault="00D14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BB4672">
      <w:rPr>
        <w:noProof/>
        <w:lang w:val="fr-FR"/>
      </w:rPr>
      <w:t>3</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F0597" w14:textId="77777777" w:rsidR="00D14541" w:rsidRDefault="00D14541">
      <w:r>
        <w:separator/>
      </w:r>
    </w:p>
  </w:footnote>
  <w:footnote w:type="continuationSeparator" w:id="0">
    <w:p w14:paraId="3911EBD6" w14:textId="77777777" w:rsidR="00D14541" w:rsidRDefault="00D14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552CFB68"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AD7D8F">
      <w:rPr>
        <w:noProof/>
      </w:rPr>
      <w:t>September 2020</w:t>
    </w:r>
    <w:r>
      <w:fldChar w:fldCharType="end"/>
    </w:r>
    <w:r>
      <w:tab/>
    </w:r>
    <w:r>
      <w:tab/>
    </w:r>
    <w:r w:rsidR="00D14541">
      <w:fldChar w:fldCharType="begin"/>
    </w:r>
    <w:r w:rsidR="00D14541">
      <w:instrText xml:space="preserve"> TITLE  \* MERGEFORMAT </w:instrText>
    </w:r>
    <w:r w:rsidR="00D14541">
      <w:fldChar w:fldCharType="separate"/>
    </w:r>
    <w:r>
      <w:t>doc.: IEEE 802.11-</w:t>
    </w:r>
    <w:r w:rsidR="0023042E">
      <w:t>20</w:t>
    </w:r>
    <w:r>
      <w:t>/</w:t>
    </w:r>
    <w:r w:rsidR="00786109">
      <w:t>1332</w:t>
    </w:r>
    <w:r>
      <w:t>r</w:t>
    </w:r>
    <w:r w:rsidR="00D14541">
      <w:fldChar w:fldCharType="end"/>
    </w:r>
    <w:r w:rsidR="00AD7D8F">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78A5"/>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4541"/>
    <w:rsid w:val="00D1700E"/>
    <w:rsid w:val="00D218DD"/>
    <w:rsid w:val="00D229B8"/>
    <w:rsid w:val="00D240FC"/>
    <w:rsid w:val="00D243F7"/>
    <w:rsid w:val="00D245CB"/>
    <w:rsid w:val="00D34373"/>
    <w:rsid w:val="00D34C02"/>
    <w:rsid w:val="00D366CB"/>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D2C4C"/>
    <w:rsid w:val="000E06BA"/>
    <w:rsid w:val="000E7C0A"/>
    <w:rsid w:val="00127139"/>
    <w:rsid w:val="00146105"/>
    <w:rsid w:val="001C0A5D"/>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068F4"/>
    <w:rsid w:val="00930E41"/>
    <w:rsid w:val="00A077B2"/>
    <w:rsid w:val="00A329D0"/>
    <w:rsid w:val="00B17D7E"/>
    <w:rsid w:val="00B25987"/>
    <w:rsid w:val="00BF4BB9"/>
    <w:rsid w:val="00C148AB"/>
    <w:rsid w:val="00C15E20"/>
    <w:rsid w:val="00C21714"/>
    <w:rsid w:val="00C73FFD"/>
    <w:rsid w:val="00CC1D22"/>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9F3CD723-6402-4970-A693-E8064AC6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3</cp:revision>
  <cp:lastPrinted>2014-09-06T00:13:00Z</cp:lastPrinted>
  <dcterms:created xsi:type="dcterms:W3CDTF">2020-09-10T13:06:00Z</dcterms:created>
  <dcterms:modified xsi:type="dcterms:W3CDTF">2020-09-10T13:20:00Z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(3)HFwFK4LdabUmCXbzPU3h7JEbrvQcZEaypPghJRLgJRk0/J6W/m1Po0FE6GAvd5LpuVBV0+GV
aJFIiLh7v59r3C+nF/++Vdq7SEsuYsvZWIL9/2t1cP/c4kDzdbtBVFWuCcexkz7824x/PpXl
zPjJOU2+rk7sU5k9K8R8y6tLS+8C0nxyjQ2hwBs3Ft6RBJPHgzDtwBHX8KgzUoSaYLH0t02U
L+JRmEpl/QDcsgUxXv</vt:lpwstr>
  </property>
  <property fmtid="{D5CDD505-2E9C-101B-9397-08002B2CF9AE}" pid="7" name="_2015_ms_pID_7253431">
    <vt:lpwstr>Aiedlr7/hfZXiu9gBpiq2YK64iQ8Hfb2krtCRfFqzMCRwMANKkjqWn
uCud5ZddwL7JgN+ijF60AFN/RftHrosB9x4EetuHBwu+qOPRKOnjs3mGCqv6CA8XCveSJ8So
y+fSyy5tBJrenIdwYpGxCq8d5wIXVFoI+b9CDY5xl9uNsj2nySQecrSs5OFkVPd1tazv1hdW
VeaSPxpf2cP7Py/n8ntWcJ6P5ktQCITecO0c</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p3jDnrL/NihAptNVugR2VKI=</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1598451198</vt:lpwstr>
  </property>
</Properties>
</file>