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834BF7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Guo</w:t>
            </w:r>
            <w:proofErr w:type="spellEnd"/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  <w:rPr>
          <w:ins w:id="0" w:author="作者"/>
        </w:rPr>
      </w:pPr>
      <w:r>
        <w:t>Rev 2: add Motion 112 (#SP4)</w:t>
      </w:r>
      <w:r w:rsidR="00BD7E8E">
        <w:t>, and editorial changes</w:t>
      </w:r>
    </w:p>
    <w:p w14:paraId="0C401127" w14:textId="7FB22497" w:rsidR="00790294" w:rsidRDefault="00790294" w:rsidP="009008D2">
      <w:pPr>
        <w:pStyle w:val="af"/>
        <w:numPr>
          <w:ilvl w:val="0"/>
          <w:numId w:val="1"/>
        </w:numPr>
        <w:ind w:leftChars="0"/>
        <w:jc w:val="both"/>
        <w:rPr>
          <w:ins w:id="1" w:author="作者"/>
        </w:rPr>
      </w:pPr>
      <w:r>
        <w:t>Rev 3: editorial changes</w:t>
      </w:r>
    </w:p>
    <w:p w14:paraId="26C9BED4" w14:textId="6B46A552" w:rsidR="00E366E8" w:rsidRDefault="00E366E8" w:rsidP="009008D2">
      <w:pPr>
        <w:pStyle w:val="af"/>
        <w:numPr>
          <w:ilvl w:val="0"/>
          <w:numId w:val="1"/>
        </w:numPr>
        <w:ind w:leftChars="0"/>
        <w:jc w:val="both"/>
        <w:rPr>
          <w:ins w:id="2" w:author="作者"/>
        </w:rPr>
      </w:pPr>
      <w:ins w:id="3" w:author="作者">
        <w:r>
          <w:t>Rev 4: motion tags are added. Add referenced sub-clause for each operating modes.</w:t>
        </w:r>
      </w:ins>
    </w:p>
    <w:p w14:paraId="04131AD3" w14:textId="3F5B50C0" w:rsidR="00C928F3" w:rsidRDefault="00C928F3" w:rsidP="00C928F3">
      <w:pPr>
        <w:pStyle w:val="af"/>
        <w:numPr>
          <w:ilvl w:val="0"/>
          <w:numId w:val="1"/>
        </w:numPr>
        <w:ind w:leftChars="0"/>
        <w:jc w:val="both"/>
        <w:rPr>
          <w:ins w:id="4" w:author="作者"/>
        </w:rPr>
      </w:pPr>
      <w:ins w:id="5" w:author="作者">
        <w:r>
          <w:t>Rev 5: editorial changes</w:t>
        </w:r>
      </w:ins>
    </w:p>
    <w:p w14:paraId="4EB5AD8F" w14:textId="77777777" w:rsidR="00F81214" w:rsidRPr="00F81214" w:rsidRDefault="00F81214" w:rsidP="009008D2">
      <w:pPr>
        <w:pStyle w:val="af"/>
        <w:numPr>
          <w:ilvl w:val="0"/>
          <w:numId w:val="1"/>
        </w:numPr>
        <w:ind w:leftChars="0"/>
        <w:jc w:val="both"/>
        <w:rPr>
          <w:ins w:id="6" w:author="作者"/>
          <w:rPrChange w:id="7" w:author="作者">
            <w:rPr>
              <w:ins w:id="8" w:author="作者"/>
              <w:rFonts w:eastAsia="宋体"/>
              <w:lang w:eastAsia="zh-CN"/>
            </w:rPr>
          </w:rPrChange>
        </w:rPr>
      </w:pPr>
      <w:ins w:id="9" w:author="作者">
        <w:r>
          <w:rPr>
            <w:rFonts w:eastAsia="宋体" w:hint="eastAsia"/>
            <w:lang w:eastAsia="zh-CN"/>
          </w:rPr>
          <w:t>R</w:t>
        </w:r>
        <w:r>
          <w:rPr>
            <w:rFonts w:eastAsia="宋体"/>
            <w:lang w:eastAsia="zh-CN"/>
          </w:rPr>
          <w:t xml:space="preserve">ev 6: </w:t>
        </w:r>
      </w:ins>
    </w:p>
    <w:p w14:paraId="39C2DFDE" w14:textId="2AD02CC7" w:rsidR="00C928F3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0" w:author="作者"/>
          <w:rPrChange w:id="11" w:author="作者">
            <w:rPr>
              <w:ins w:id="12" w:author="作者"/>
              <w:rFonts w:eastAsia="宋体"/>
              <w:lang w:eastAsia="zh-CN"/>
            </w:rPr>
          </w:rPrChange>
        </w:rPr>
        <w:pPrChange w:id="1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4" w:author="作者">
        <w:r>
          <w:rPr>
            <w:rFonts w:eastAsia="宋体"/>
            <w:lang w:eastAsia="zh-CN"/>
          </w:rPr>
          <w:t xml:space="preserve">Add the capability bit set to 1/0 to distinguish multi-radio/single radio MLD; </w:t>
        </w:r>
      </w:ins>
    </w:p>
    <w:p w14:paraId="0F52A25E" w14:textId="6BFEA243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5" w:author="作者"/>
          <w:rPrChange w:id="16" w:author="作者">
            <w:rPr>
              <w:ins w:id="17" w:author="作者"/>
              <w:rFonts w:eastAsia="宋体"/>
              <w:lang w:eastAsia="zh-CN"/>
            </w:rPr>
          </w:rPrChange>
        </w:rPr>
        <w:pPrChange w:id="18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9" w:author="作者">
        <w:r>
          <w:rPr>
            <w:rFonts w:eastAsia="宋体"/>
            <w:lang w:eastAsia="zh-CN"/>
          </w:rPr>
          <w:t xml:space="preserve">Modify the text for STR/NSTR to align with matt’s </w:t>
        </w:r>
        <w:proofErr w:type="spellStart"/>
        <w:r>
          <w:rPr>
            <w:rFonts w:eastAsia="宋体"/>
            <w:lang w:eastAsia="zh-CN"/>
          </w:rPr>
          <w:t>prenstation</w:t>
        </w:r>
        <w:proofErr w:type="spellEnd"/>
        <w:r>
          <w:rPr>
            <w:rFonts w:eastAsia="宋体"/>
            <w:lang w:eastAsia="zh-CN"/>
          </w:rPr>
          <w:t xml:space="preserve"> (11-20-1395r12)</w:t>
        </w:r>
      </w:ins>
    </w:p>
    <w:p w14:paraId="22A3E598" w14:textId="25E902FA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20" w:author="作者"/>
          <w:rPrChange w:id="21" w:author="作者">
            <w:rPr>
              <w:ins w:id="22" w:author="作者"/>
              <w:rFonts w:eastAsia="宋体"/>
              <w:lang w:eastAsia="zh-CN"/>
            </w:rPr>
          </w:rPrChange>
        </w:rPr>
        <w:pPrChange w:id="2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24" w:author="作者">
        <w:r>
          <w:rPr>
            <w:rFonts w:eastAsia="宋体"/>
            <w:lang w:eastAsia="zh-CN"/>
          </w:rPr>
          <w:t>Delete the dynamic capability update</w:t>
        </w:r>
        <w:r w:rsidR="009B04F7">
          <w:rPr>
            <w:rFonts w:eastAsia="宋体"/>
            <w:lang w:eastAsia="zh-CN"/>
          </w:rPr>
          <w:t>, because it already covered by detail of capability signalling are TBD</w:t>
        </w:r>
        <w:r>
          <w:rPr>
            <w:rFonts w:eastAsia="宋体"/>
            <w:lang w:eastAsia="zh-CN"/>
          </w:rPr>
          <w:t>, and change some text.</w:t>
        </w:r>
        <w:bookmarkStart w:id="25" w:name="_GoBack"/>
        <w:bookmarkEnd w:id="25"/>
      </w:ins>
    </w:p>
    <w:p w14:paraId="5F22A235" w14:textId="77777777" w:rsidR="00F81214" w:rsidRDefault="00F81214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5F0F0B38" w14:textId="77777777" w:rsidR="00FC63B2" w:rsidRPr="005476E3" w:rsidRDefault="00FC63B2" w:rsidP="00FC63B2">
      <w:pPr>
        <w:jc w:val="both"/>
      </w:pPr>
      <w:r w:rsidRPr="005476E3">
        <w:t>A MLD can indicate capability to support exchanging frames simultaneously on a set of affiliated STAs to another MLD.</w:t>
      </w:r>
    </w:p>
    <w:p w14:paraId="5F2E4B6B" w14:textId="77777777" w:rsidR="00FC63B2" w:rsidRDefault="00FC63B2" w:rsidP="00FC63B2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36714A7E" w14:textId="77777777" w:rsidR="00FC63B2" w:rsidRPr="005476E3" w:rsidRDefault="00FC63B2" w:rsidP="00FC63B2">
      <w:pPr>
        <w:jc w:val="both"/>
      </w:pPr>
    </w:p>
    <w:p w14:paraId="11E568F6" w14:textId="77777777" w:rsidR="00FC63B2" w:rsidRPr="005476E3" w:rsidRDefault="00FC63B2" w:rsidP="00FC63B2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28F865A8" w14:textId="77777777" w:rsidR="00FC63B2" w:rsidRPr="005476E3" w:rsidRDefault="00FC63B2" w:rsidP="00FC63B2">
      <w:pPr>
        <w:jc w:val="both"/>
      </w:pPr>
      <w:r w:rsidRPr="005476E3">
        <w:t>NOTE 1 – The 2 links are on different channels.</w:t>
      </w:r>
    </w:p>
    <w:p w14:paraId="5C60B206" w14:textId="77777777" w:rsidR="00FC63B2" w:rsidRPr="005476E3" w:rsidRDefault="00FC63B2" w:rsidP="00FC63B2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049A81C6" w14:textId="77777777" w:rsidR="00FC63B2" w:rsidRPr="005476E3" w:rsidRDefault="00FC63B2" w:rsidP="00FC63B2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65F765F3" w14:textId="77777777" w:rsidR="00FC63B2" w:rsidRDefault="00FC63B2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t xml:space="preserve">NOTE – Specific </w:t>
      </w:r>
      <w:proofErr w:type="spellStart"/>
      <w:r w:rsidRPr="006166E1">
        <w:t>signaling</w:t>
      </w:r>
      <w:proofErr w:type="spellEnd"/>
      <w:r w:rsidRPr="006166E1">
        <w:t xml:space="preserve">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57166633" w14:textId="06D80A12" w:rsidR="009008D2" w:rsidRDefault="006166E1" w:rsidP="00F329CF">
      <w:pPr>
        <w:jc w:val="both"/>
      </w:pPr>
      <w:r w:rsidRPr="006166E1">
        <w:t xml:space="preserve">[Motion 112, #SP4, </w:t>
      </w:r>
      <w:sdt>
        <w:sdtPr>
          <w:id w:val="-9564198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  <w:r w:rsidR="009008D2"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proofErr w:type="gramEnd"/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proofErr w:type="gramEnd"/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7FB20D7D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</w:t>
      </w:r>
      <w:ins w:id="26" w:author="作者">
        <w:r w:rsidR="00B84003">
          <w:t xml:space="preserve">by </w:t>
        </w:r>
        <w:r w:rsidR="00B84003" w:rsidRPr="005476E3">
          <w:t xml:space="preserve">affiliated STAs </w:t>
        </w:r>
      </w:ins>
      <w:r w:rsidRPr="005476E3">
        <w:t>on a set of</w:t>
      </w:r>
      <w:ins w:id="27" w:author="作者">
        <w:r w:rsidR="00B84003">
          <w:t xml:space="preserve"> links</w:t>
        </w:r>
      </w:ins>
      <w:r w:rsidRPr="005476E3">
        <w:t xml:space="preserve"> </w:t>
      </w:r>
      <w:del w:id="28" w:author="作者">
        <w:r w:rsidRPr="005476E3" w:rsidDel="00B84003">
          <w:delText xml:space="preserve">affiliated STAs </w:delText>
        </w:r>
      </w:del>
      <w:r w:rsidRPr="005476E3">
        <w:t>to another MLD</w:t>
      </w:r>
      <w:ins w:id="29" w:author="作者">
        <w:r w:rsidR="00A07A5B">
          <w:t xml:space="preserve"> in TBD capability element</w:t>
        </w:r>
      </w:ins>
      <w:r w:rsidRPr="005476E3">
        <w:t>.</w:t>
      </w:r>
      <w:ins w:id="30" w:author="作者">
        <w:r w:rsidR="009A62AB">
          <w:t xml:space="preserve"> </w:t>
        </w:r>
        <w:r w:rsidR="00404BEE" w:rsidRPr="00603209">
          <w:t>If that capability field is set to 1, the MLD is a multi-radio MLD. If that capability field is set to 0, the MLD is a single radio MLD.</w:t>
        </w:r>
        <w:r w:rsidR="009A62AB">
          <w:t xml:space="preserve"> </w:t>
        </w:r>
        <w:del w:id="31" w:author="作者">
          <w:r w:rsidR="005A2155" w:rsidDel="009A62AB">
            <w:delText>T</w:delText>
          </w:r>
          <w:r w:rsidR="005A2155" w:rsidRPr="005A2155" w:rsidDel="009A62AB">
            <w:delText>he MLD</w:delText>
          </w:r>
          <w:r w:rsidR="00D12FC5" w:rsidDel="009A62AB">
            <w:delText xml:space="preserve"> that</w:delText>
          </w:r>
          <w:r w:rsidR="005A2155" w:rsidRPr="005A2155" w:rsidDel="009A62AB">
            <w:delText xml:space="preserve"> can exchanging frames simultaneously </w:delText>
          </w:r>
          <w:r w:rsidR="005A2155" w:rsidDel="009A62AB">
            <w:delText xml:space="preserve">by </w:delText>
          </w:r>
          <w:r w:rsidR="005A2155" w:rsidRPr="005A2155" w:rsidDel="009A62AB">
            <w:delText>affiliated STAs on a set</w:delText>
          </w:r>
          <w:r w:rsidR="005A2155" w:rsidDel="009A62AB">
            <w:delText xml:space="preserve"> links</w:delText>
          </w:r>
          <w:r w:rsidR="005A2155" w:rsidRPr="005A2155" w:rsidDel="009A62AB">
            <w:delText xml:space="preserve"> to another MLD</w:delText>
          </w:r>
          <w:r w:rsidR="005A2155" w:rsidDel="009A62AB">
            <w:delText xml:space="preserve"> will set it to 1, otherwise set it </w:delText>
          </w:r>
          <w:r w:rsidR="005A2155" w:rsidRPr="005A2155" w:rsidDel="009A62AB">
            <w:delText>to 0.</w:delText>
          </w:r>
          <w:r w:rsidR="005A2155" w:rsidRPr="00F43A15" w:rsidDel="009A62AB">
            <w:rPr>
              <w:highlight w:val="yellow"/>
            </w:rPr>
            <w:delText xml:space="preserve"> </w:delText>
          </w:r>
        </w:del>
        <w:r w:rsidR="00F43A15" w:rsidRPr="00F43A15">
          <w:rPr>
            <w:highlight w:val="yellow"/>
          </w:rPr>
          <w:t>(Motion 26)</w:t>
        </w:r>
      </w:ins>
      <w:r w:rsidR="0000353A">
        <w:t xml:space="preserve"> </w:t>
      </w:r>
      <w:r w:rsidRPr="005476E3">
        <w:t>A</w:t>
      </w:r>
      <w:del w:id="32" w:author="作者">
        <w:r w:rsidR="00EE3F4E" w:rsidDel="009A62AB">
          <w:delText>n</w:delText>
        </w:r>
      </w:del>
      <w:r w:rsidRPr="005476E3">
        <w:t xml:space="preserve"> </w:t>
      </w:r>
      <w:ins w:id="33" w:author="作者">
        <w:r w:rsidR="009A62AB">
          <w:t xml:space="preserve">multi-radio </w:t>
        </w:r>
      </w:ins>
      <w:r w:rsidRPr="005476E3">
        <w:t xml:space="preserve">MLD </w:t>
      </w:r>
      <w:del w:id="34" w:author="作者">
        <w:r w:rsidRPr="005476E3" w:rsidDel="00B84003">
          <w:delText xml:space="preserve">that supports </w:delText>
        </w:r>
      </w:del>
      <w:ins w:id="35" w:author="作者">
        <w:r w:rsidR="00B84003">
          <w:t>operating on</w:t>
        </w:r>
        <w:r w:rsidR="00B84003" w:rsidRPr="005476E3">
          <w:t xml:space="preserve"> </w:t>
        </w:r>
      </w:ins>
      <w:r w:rsidRPr="005476E3">
        <w:t>multiple links can announce whether it can support transmission on one link concurrent with reception on the other link for each pair of links</w:t>
      </w:r>
      <w:ins w:id="36" w:author="作者">
        <w:r w:rsidR="00FD0CFD">
          <w:t xml:space="preserve"> through TBD subfield in TBD element</w:t>
        </w:r>
      </w:ins>
      <w:r w:rsidRPr="005476E3">
        <w:t>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</w:t>
      </w:r>
      <w:ins w:id="37" w:author="作者">
        <w:r w:rsidR="00FA6742" w:rsidRPr="00F43A15">
          <w:rPr>
            <w:highlight w:val="yellow"/>
          </w:rPr>
          <w:t>(</w:t>
        </w:r>
        <w:r w:rsidR="00FA6742">
          <w:rPr>
            <w:highlight w:val="yellow"/>
          </w:rPr>
          <w:t>Motion 38, Motion 46</w:t>
        </w:r>
        <w:r w:rsidR="00FA6742" w:rsidRPr="00F43A15">
          <w:rPr>
            <w:highlight w:val="yellow"/>
          </w:rPr>
          <w:t>)</w:t>
        </w:r>
        <w:r w:rsidR="00FA6742">
          <w:t xml:space="preserve"> </w:t>
        </w:r>
      </w:ins>
      <w:del w:id="38" w:author="作者">
        <w:r w:rsidR="0000353A" w:rsidDel="00FD0CFD">
          <w:delText>If a MLD</w:delText>
        </w:r>
        <w:r w:rsidR="006F0378" w:rsidDel="00FD0CFD">
          <w:delText xml:space="preserve"> </w:delText>
        </w:r>
        <w:r w:rsidR="00FE441E" w:rsidDel="00FD0CFD">
          <w:delText xml:space="preserve">can </w:delText>
        </w:r>
        <w:r w:rsidR="00B20EF3" w:rsidDel="00FD0CFD">
          <w:delText>support transmission</w:delText>
        </w:r>
        <w:r w:rsidR="00FE441E" w:rsidDel="00FD0CFD">
          <w:delText xml:space="preserve"> on link</w:delText>
        </w:r>
        <w:r w:rsidR="00B20EF3" w:rsidDel="00FD0CFD">
          <w:delText xml:space="preserve"> 1</w:delText>
        </w:r>
        <w:r w:rsidR="00FE441E" w:rsidDel="00FD0CFD">
          <w:delText xml:space="preserve"> </w:delText>
        </w:r>
        <w:r w:rsidR="00B20EF3" w:rsidDel="00FD0CFD">
          <w:delText>concurrent with</w:delText>
        </w:r>
        <w:r w:rsidR="00FE441E" w:rsidDel="00FD0CFD">
          <w:delText xml:space="preserve"> </w:delText>
        </w:r>
        <w:r w:rsidR="00B20EF3" w:rsidDel="00FD0CFD">
          <w:delText>reception</w:delText>
        </w:r>
        <w:r w:rsidR="00FE441E" w:rsidDel="00FD0CFD">
          <w:delText xml:space="preserve"> on link</w:delText>
        </w:r>
        <w:r w:rsidR="00B20EF3" w:rsidDel="00FD0CFD">
          <w:delText xml:space="preserve"> 2, and </w:delText>
        </w:r>
        <w:r w:rsidR="00EE3F4E" w:rsidDel="00FD0CFD">
          <w:delText>vice versa</w:delText>
        </w:r>
        <w:r w:rsidR="00B20EF3" w:rsidDel="00FD0CFD">
          <w:delText xml:space="preserve">, this pair of links will be STR. </w:delText>
        </w:r>
        <w:r w:rsidR="005F4F8E" w:rsidDel="00FD0CFD">
          <w:delText>Otherwise, this pair of links will be</w:delText>
        </w:r>
      </w:del>
      <w:ins w:id="39" w:author="作者">
        <w:del w:id="40" w:author="作者">
          <w:r w:rsidR="00B84003" w:rsidDel="00FD0CFD">
            <w:delText xml:space="preserve"> is</w:delText>
          </w:r>
        </w:del>
      </w:ins>
      <w:del w:id="41" w:author="作者">
        <w:r w:rsidR="005F4F8E" w:rsidDel="00FD0CFD">
          <w:delText xml:space="preserve"> non-STR.</w:delText>
        </w:r>
      </w:del>
      <w:ins w:id="42" w:author="作者">
        <w:r w:rsidR="00FD0CFD">
          <w:t xml:space="preserve"> The TBD subfield is set to 1 to indicate the link pair is STR. The TBD subfield is set to 0 to indicate the link pair is </w:t>
        </w:r>
        <w:del w:id="43" w:author="作者">
          <w:r w:rsidR="00FD0CFD" w:rsidDel="009A62AB">
            <w:delText>non-</w:delText>
          </w:r>
        </w:del>
        <w:r w:rsidR="009A62AB">
          <w:t>N</w:t>
        </w:r>
        <w:r w:rsidR="00FD0CFD">
          <w:t>STR.</w:t>
        </w:r>
      </w:ins>
    </w:p>
    <w:p w14:paraId="5F2B7F60" w14:textId="77777777" w:rsidR="00FC63B2" w:rsidRDefault="00FC63B2" w:rsidP="00B20EF3">
      <w:pPr>
        <w:jc w:val="both"/>
      </w:pPr>
    </w:p>
    <w:p w14:paraId="6FEF297E" w14:textId="3844958D" w:rsidR="00371745" w:rsidRDefault="00F329CF" w:rsidP="00B20EF3">
      <w:pPr>
        <w:jc w:val="both"/>
        <w:rPr>
          <w:ins w:id="44" w:author="作者"/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can support transmission on link 1 concurr</w:t>
      </w:r>
      <w:r w:rsidR="00B20EF3">
        <w:t xml:space="preserve">ent with reception on link2, </w:t>
      </w:r>
      <w:r w:rsidR="00EE3F4E">
        <w:t>but</w:t>
      </w:r>
      <w:r w:rsidR="00B20EF3">
        <w:t xml:space="preserve"> cannot</w:t>
      </w:r>
      <w:r>
        <w:t xml:space="preserve"> support transmission</w:t>
      </w:r>
      <w:r w:rsidR="00B20EF3" w:rsidRPr="005476E3">
        <w:t xml:space="preserve"> on link2 concurrent with reception on link1, this pair of links</w:t>
      </w:r>
      <w:del w:id="45" w:author="作者">
        <w:r w:rsidR="00B20EF3" w:rsidRPr="005476E3" w:rsidDel="00B84003">
          <w:delText xml:space="preserve"> will be</w:delText>
        </w:r>
      </w:del>
      <w:ins w:id="46" w:author="作者">
        <w:r w:rsidR="00B84003">
          <w:t xml:space="preserve"> is</w:t>
        </w:r>
      </w:ins>
      <w:r w:rsidR="00B20EF3" w:rsidRPr="005476E3">
        <w:t xml:space="preserve"> </w:t>
      </w:r>
      <w:del w:id="47" w:author="作者">
        <w:r w:rsidR="00B20EF3" w:rsidRPr="005476E3" w:rsidDel="009A62AB">
          <w:delText>non-</w:delText>
        </w:r>
      </w:del>
      <w:ins w:id="48" w:author="作者">
        <w:r w:rsidR="009A62AB">
          <w:t>N</w:t>
        </w:r>
      </w:ins>
      <w:r w:rsidR="00B20EF3" w:rsidRPr="005476E3">
        <w:t>STR.</w:t>
      </w:r>
      <w:r w:rsidR="00B20EF3" w:rsidRPr="00B20EF3">
        <w:rPr>
          <w:szCs w:val="18"/>
        </w:rPr>
        <w:t xml:space="preserve"> </w:t>
      </w:r>
    </w:p>
    <w:p w14:paraId="311E87AE" w14:textId="301DCB96" w:rsidR="00FA6742" w:rsidRDefault="00FA6742" w:rsidP="00B20EF3">
      <w:pPr>
        <w:jc w:val="both"/>
        <w:rPr>
          <w:szCs w:val="18"/>
        </w:rPr>
      </w:pPr>
      <w:ins w:id="49" w:author="作者">
        <w:r w:rsidRPr="00F43A15">
          <w:rPr>
            <w:highlight w:val="yellow"/>
          </w:rPr>
          <w:t>(</w:t>
        </w:r>
        <w:r>
          <w:rPr>
            <w:highlight w:val="yellow"/>
          </w:rPr>
          <w:t>Motion 122</w:t>
        </w:r>
        <w:r w:rsidRPr="00F43A15">
          <w:rPr>
            <w:highlight w:val="yellow"/>
          </w:rPr>
          <w:t>)</w:t>
        </w:r>
      </w:ins>
    </w:p>
    <w:p w14:paraId="3C98123A" w14:textId="77777777" w:rsidR="00371745" w:rsidRDefault="00371745" w:rsidP="00B20EF3">
      <w:pPr>
        <w:jc w:val="both"/>
        <w:rPr>
          <w:ins w:id="50" w:author="作者"/>
          <w:szCs w:val="18"/>
        </w:rPr>
      </w:pPr>
    </w:p>
    <w:p w14:paraId="6745A2ED" w14:textId="3E12A5C8" w:rsidR="00B81E9B" w:rsidRDefault="004F338E" w:rsidP="00B81E9B">
      <w:pPr>
        <w:jc w:val="both"/>
        <w:rPr>
          <w:ins w:id="51" w:author="作者"/>
        </w:rPr>
      </w:pPr>
      <w:ins w:id="52" w:author="作者">
        <w:r>
          <w:t xml:space="preserve">The STR capability of a non-AP MLD on a pair of setup links may change after multi-link setup. The non-AP MLD may use TBD </w:t>
        </w:r>
        <w:proofErr w:type="spellStart"/>
        <w:r>
          <w:t>signaling</w:t>
        </w:r>
        <w:proofErr w:type="spellEnd"/>
        <w:r>
          <w:t xml:space="preserve"> on any enabled link to inform the AP MLD about such a capability change. </w:t>
        </w:r>
        <w:del w:id="53" w:author="作者">
          <w:r w:rsidR="00F70AC8" w:rsidDel="004F338E">
            <w:delText>A</w:delText>
          </w:r>
          <w:r w:rsidR="00B81E9B" w:rsidRPr="006166E1" w:rsidDel="004F338E">
            <w:delText xml:space="preserve"> non-AP MLD may update its ability to perform simultaneous transmission and reception on a pair of setup links after multi-link setup. Th</w:delText>
          </w:r>
          <w:r w:rsidR="00B81E9B" w:rsidDel="004F338E">
            <w:delText>e</w:delText>
          </w:r>
          <w:r w:rsidR="00B81E9B" w:rsidRPr="006166E1" w:rsidDel="004F338E">
            <w:delText xml:space="preserve"> update</w:delText>
          </w:r>
          <w:r w:rsidR="009E2362" w:rsidDel="004F338E">
            <w:delText xml:space="preserve"> </w:delText>
          </w:r>
          <w:r w:rsidR="009E2362" w:rsidRPr="00C67A83" w:rsidDel="004F338E">
            <w:rPr>
              <w:rFonts w:hint="eastAsia"/>
            </w:rPr>
            <w:delText>of</w:delText>
          </w:r>
          <w:r w:rsidR="009E2362" w:rsidRPr="00C67A83" w:rsidDel="004F338E">
            <w:delText xml:space="preserve"> STR capability</w:delText>
          </w:r>
          <w:r w:rsidR="00B81E9B" w:rsidRPr="006166E1" w:rsidDel="004F338E">
            <w:delText xml:space="preserve"> for any pair of setup links can be announced by non-AP MLD on any enabled link.</w:delText>
          </w:r>
        </w:del>
      </w:ins>
    </w:p>
    <w:p w14:paraId="118A6291" w14:textId="3C7795E4" w:rsidR="00FA6742" w:rsidRDefault="00FA6742" w:rsidP="00FA6742">
      <w:pPr>
        <w:jc w:val="both"/>
        <w:rPr>
          <w:ins w:id="54" w:author="作者"/>
          <w:szCs w:val="18"/>
        </w:rPr>
      </w:pPr>
      <w:ins w:id="55" w:author="作者">
        <w:r w:rsidRPr="00FA6742">
          <w:rPr>
            <w:highlight w:val="yellow"/>
          </w:rPr>
          <w:t>(Motion 112, #SP4)</w:t>
        </w:r>
      </w:ins>
    </w:p>
    <w:p w14:paraId="02181608" w14:textId="77777777" w:rsidR="00FA6742" w:rsidRPr="006166E1" w:rsidRDefault="00FA6742" w:rsidP="00B81E9B">
      <w:pPr>
        <w:jc w:val="both"/>
        <w:rPr>
          <w:ins w:id="56" w:author="作者"/>
        </w:rPr>
      </w:pPr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52EF52D9" w:rsidR="00B20EF3" w:rsidDel="004F338E" w:rsidRDefault="00B20EF3" w:rsidP="00B20EF3">
      <w:pPr>
        <w:jc w:val="both"/>
        <w:rPr>
          <w:ins w:id="57" w:author="作者"/>
          <w:del w:id="58" w:author="作者"/>
        </w:rPr>
      </w:pPr>
      <w:r>
        <w:rPr>
          <w:szCs w:val="18"/>
        </w:rPr>
        <w:t xml:space="preserve">The </w:t>
      </w:r>
      <w:r w:rsidR="00F20CBA">
        <w:rPr>
          <w:szCs w:val="18"/>
        </w:rPr>
        <w:t>details o</w:t>
      </w:r>
      <w:r w:rsidR="00F20CBA" w:rsidRPr="00C67A83">
        <w:t xml:space="preserve">f capability </w:t>
      </w:r>
      <w:proofErr w:type="spellStart"/>
      <w:r w:rsidRPr="00C67A83">
        <w:t>signaling</w:t>
      </w:r>
      <w:proofErr w:type="spellEnd"/>
      <w:r w:rsidRPr="00C67A83">
        <w:t xml:space="preserve"> </w:t>
      </w:r>
      <w:r w:rsidR="00F20CBA" w:rsidRPr="00C67A83">
        <w:t>are</w:t>
      </w:r>
      <w:r w:rsidRPr="00C67A83">
        <w:t xml:space="preserve"> TBD.</w:t>
      </w:r>
      <w:ins w:id="59" w:author="作者">
        <w:del w:id="60" w:author="作者">
          <w:r w:rsidR="00B81E9B" w:rsidRPr="00C67A83" w:rsidDel="004F338E">
            <w:delText xml:space="preserve"> </w:delText>
          </w:r>
          <w:r w:rsidR="00F81532" w:rsidRPr="00C67A83" w:rsidDel="004F338E">
            <w:delText>L</w:delText>
          </w:r>
          <w:r w:rsidR="00F81532" w:rsidRPr="006166E1" w:rsidDel="004F338E">
            <w:delText>imitations</w:delText>
          </w:r>
          <w:r w:rsidR="00F81532" w:rsidDel="004F338E">
            <w:delText xml:space="preserve"> may be </w:delText>
          </w:r>
          <w:r w:rsidR="00F81532" w:rsidRPr="00C67A83" w:rsidDel="004F338E">
            <w:delText xml:space="preserve">added </w:delText>
          </w:r>
          <w:r w:rsidR="00B81E9B" w:rsidRPr="006166E1" w:rsidDel="004F338E">
            <w:delText xml:space="preserve">on dynamic </w:delText>
          </w:r>
          <w:r w:rsidR="009E2362" w:rsidRPr="00C67A83" w:rsidDel="004F338E">
            <w:rPr>
              <w:rFonts w:hint="eastAsia"/>
            </w:rPr>
            <w:delText>STR</w:delText>
          </w:r>
          <w:r w:rsidR="009E2362" w:rsidRPr="00C67A83" w:rsidDel="004F338E">
            <w:delText xml:space="preserve"> </w:delText>
          </w:r>
          <w:r w:rsidR="00F81532" w:rsidDel="004F338E">
            <w:delText xml:space="preserve">capability </w:delText>
          </w:r>
          <w:r w:rsidR="00B81E9B" w:rsidRPr="006166E1" w:rsidDel="004F338E">
            <w:delText>updating</w:delText>
          </w:r>
          <w:r w:rsidR="00F81532" w:rsidDel="004F338E">
            <w:delText>.</w:delText>
          </w:r>
        </w:del>
      </w:ins>
    </w:p>
    <w:p w14:paraId="2E25F132" w14:textId="77777777" w:rsidR="00FA6742" w:rsidRDefault="00FA6742" w:rsidP="00FA6742">
      <w:pPr>
        <w:jc w:val="both"/>
        <w:rPr>
          <w:ins w:id="61" w:author="作者"/>
          <w:szCs w:val="18"/>
        </w:rPr>
      </w:pPr>
      <w:ins w:id="62" w:author="作者">
        <w:r w:rsidRPr="00FA6742">
          <w:rPr>
            <w:highlight w:val="yellow"/>
          </w:rPr>
          <w:t>(Motion 112, #SP4)</w:t>
        </w:r>
      </w:ins>
    </w:p>
    <w:p w14:paraId="45A03534" w14:textId="77777777" w:rsidR="00FA6742" w:rsidRPr="005476E3" w:rsidRDefault="00FA6742" w:rsidP="00B20EF3">
      <w:pPr>
        <w:jc w:val="both"/>
      </w:pPr>
    </w:p>
    <w:p w14:paraId="060D951E" w14:textId="77777777" w:rsidR="00216B7D" w:rsidRDefault="00216B7D" w:rsidP="00216B7D">
      <w:pPr>
        <w:jc w:val="both"/>
        <w:rPr>
          <w:ins w:id="63" w:author="作者"/>
        </w:rPr>
      </w:pPr>
    </w:p>
    <w:p w14:paraId="310CD4EB" w14:textId="7FCD4536" w:rsidR="00F43A15" w:rsidRPr="00F43A15" w:rsidRDefault="00F43A15" w:rsidP="00216B7D">
      <w:pPr>
        <w:jc w:val="both"/>
        <w:rPr>
          <w:ins w:id="64" w:author="作者"/>
        </w:rPr>
      </w:pPr>
      <w:ins w:id="65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 xml:space="preserve">can simultaneously operate over a </w:t>
        </w:r>
        <w:del w:id="66" w:author="作者">
          <w:r w:rsidDel="009A62AB">
            <w:rPr>
              <w:szCs w:val="18"/>
            </w:rPr>
            <w:delText xml:space="preserve">pair of </w:delText>
          </w:r>
        </w:del>
        <w:r>
          <w:rPr>
            <w:szCs w:val="18"/>
          </w:rPr>
          <w:t>STR link</w:t>
        </w:r>
        <w:del w:id="67" w:author="作者">
          <w:r w:rsidDel="009A62AB">
            <w:rPr>
              <w:szCs w:val="18"/>
            </w:rPr>
            <w:delText>s</w:delText>
          </w:r>
        </w:del>
        <w:r w:rsidR="009A62AB">
          <w:rPr>
            <w:szCs w:val="18"/>
          </w:rPr>
          <w:t xml:space="preserve"> pair</w:t>
        </w:r>
        <w:r>
          <w:rPr>
            <w:szCs w:val="18"/>
          </w:rPr>
          <w:t xml:space="preserve"> as describ</w:t>
        </w:r>
        <w:r w:rsidR="008D2F29">
          <w:rPr>
            <w:szCs w:val="18"/>
          </w:rPr>
          <w:t>ed in 33.x.y2 (</w:t>
        </w:r>
        <w:r>
          <w:rPr>
            <w:szCs w:val="18"/>
          </w:rPr>
          <w:t xml:space="preserve">STR: General). </w:t>
        </w:r>
      </w:ins>
    </w:p>
    <w:p w14:paraId="54510F84" w14:textId="77777777" w:rsidR="00F43A15" w:rsidRPr="0000353A" w:rsidRDefault="00F43A15" w:rsidP="00216B7D">
      <w:pPr>
        <w:jc w:val="both"/>
      </w:pPr>
    </w:p>
    <w:p w14:paraId="33A39F69" w14:textId="04143BA8" w:rsidR="00295369" w:rsidRDefault="00D07CB8" w:rsidP="00112AC5">
      <w:pPr>
        <w:jc w:val="both"/>
        <w:rPr>
          <w:szCs w:val="18"/>
        </w:rPr>
      </w:pPr>
      <w:r>
        <w:rPr>
          <w:szCs w:val="18"/>
        </w:rPr>
        <w:t>A</w:t>
      </w:r>
      <w:r w:rsidR="00EE3F4E">
        <w:rPr>
          <w:szCs w:val="18"/>
        </w:rPr>
        <w:t>n</w:t>
      </w:r>
      <w:r w:rsidR="00F01E89" w:rsidRPr="00F01E89">
        <w:rPr>
          <w:szCs w:val="18"/>
        </w:rPr>
        <w:t xml:space="preserve"> MLD </w:t>
      </w:r>
      <w:r w:rsidR="00112AC5">
        <w:rPr>
          <w:szCs w:val="18"/>
        </w:rPr>
        <w:t xml:space="preserve">can </w:t>
      </w:r>
      <w:r w:rsidR="00EE3F4E">
        <w:rPr>
          <w:szCs w:val="18"/>
        </w:rPr>
        <w:t xml:space="preserve">simultaneously </w:t>
      </w:r>
      <w:r w:rsidR="00112AC5">
        <w:rPr>
          <w:szCs w:val="18"/>
        </w:rPr>
        <w:t>operate over a</w:t>
      </w:r>
      <w:ins w:id="68" w:author="作者">
        <w:r w:rsidR="009A62AB">
          <w:rPr>
            <w:szCs w:val="18"/>
          </w:rPr>
          <w:t>n</w:t>
        </w:r>
      </w:ins>
      <w:r w:rsidR="00112AC5">
        <w:rPr>
          <w:szCs w:val="18"/>
        </w:rPr>
        <w:t xml:space="preserve"> </w:t>
      </w:r>
      <w:del w:id="69" w:author="作者">
        <w:r w:rsidR="00112AC5" w:rsidDel="009A62AB">
          <w:rPr>
            <w:szCs w:val="18"/>
          </w:rPr>
          <w:delText xml:space="preserve">pair of </w:delText>
        </w:r>
      </w:del>
      <w:ins w:id="70" w:author="作者">
        <w:del w:id="71" w:author="作者">
          <w:r w:rsidR="00F43A15" w:rsidDel="009A62AB">
            <w:rPr>
              <w:szCs w:val="18"/>
            </w:rPr>
            <w:delText>non-</w:delText>
          </w:r>
        </w:del>
        <w:r w:rsidR="009A62AB">
          <w:rPr>
            <w:szCs w:val="18"/>
          </w:rPr>
          <w:t>N</w:t>
        </w:r>
        <w:r w:rsidR="00F43A15">
          <w:rPr>
            <w:szCs w:val="18"/>
          </w:rPr>
          <w:t xml:space="preserve">STR </w:t>
        </w:r>
      </w:ins>
      <w:r w:rsidR="00112AC5">
        <w:rPr>
          <w:szCs w:val="18"/>
        </w:rPr>
        <w:t>link</w:t>
      </w:r>
      <w:del w:id="72" w:author="作者">
        <w:r w:rsidR="00112AC5" w:rsidDel="009A62AB">
          <w:rPr>
            <w:szCs w:val="18"/>
          </w:rPr>
          <w:delText>s</w:delText>
        </w:r>
      </w:del>
      <w:ins w:id="73" w:author="作者">
        <w:r w:rsidR="009A62AB">
          <w:rPr>
            <w:szCs w:val="18"/>
          </w:rPr>
          <w:t xml:space="preserve"> pair</w:t>
        </w:r>
      </w:ins>
      <w:r w:rsidR="00112AC5">
        <w:rPr>
          <w:szCs w:val="18"/>
        </w:rPr>
        <w:t xml:space="preserve"> </w:t>
      </w:r>
      <w:del w:id="74" w:author="作者">
        <w:r w:rsidR="00112AC5" w:rsidDel="005C4E04">
          <w:rPr>
            <w:szCs w:val="18"/>
          </w:rPr>
          <w:delText xml:space="preserve">that have constraints </w:delText>
        </w:r>
      </w:del>
      <w:r w:rsidR="00EE3F4E">
        <w:rPr>
          <w:szCs w:val="18"/>
        </w:rPr>
        <w:t>as describ</w:t>
      </w:r>
      <w:r w:rsidR="00F20CBA">
        <w:rPr>
          <w:szCs w:val="18"/>
        </w:rPr>
        <w:t>ed in 33.x.y2 (Non-STR: General) and 33.x.y3 (End PPDU alignment)</w:t>
      </w:r>
      <w:r w:rsidR="00112AC5">
        <w:rPr>
          <w:szCs w:val="18"/>
        </w:rPr>
        <w:t xml:space="preserve">. </w:t>
      </w:r>
    </w:p>
    <w:p w14:paraId="394A0E39" w14:textId="77777777" w:rsidR="00622A67" w:rsidRPr="00FD65F5" w:rsidRDefault="00622A67" w:rsidP="00820432">
      <w:pPr>
        <w:jc w:val="both"/>
        <w:rPr>
          <w:ins w:id="75" w:author="作者"/>
        </w:rPr>
      </w:pPr>
    </w:p>
    <w:p w14:paraId="1DA2B5F3" w14:textId="7AF013F2" w:rsidR="00F43A15" w:rsidRDefault="00F43A15" w:rsidP="00820432">
      <w:pPr>
        <w:jc w:val="both"/>
        <w:rPr>
          <w:ins w:id="76" w:author="作者"/>
        </w:rPr>
      </w:pPr>
      <w:ins w:id="77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>in multi-link single-radio mode can operate over one or more links as described in 33.x.y2 (Multi-link single radio</w:t>
        </w:r>
        <w:proofErr w:type="gramStart"/>
        <w:r>
          <w:rPr>
            <w:szCs w:val="18"/>
          </w:rPr>
          <w:t>) .</w:t>
        </w:r>
        <w:proofErr w:type="gramEnd"/>
      </w:ins>
    </w:p>
    <w:p w14:paraId="062ADED5" w14:textId="77777777" w:rsidR="00F43A15" w:rsidRPr="00F43A15" w:rsidRDefault="00F43A15" w:rsidP="00820432">
      <w:pPr>
        <w:jc w:val="both"/>
      </w:pPr>
    </w:p>
    <w:p w14:paraId="54D9E6BF" w14:textId="334C273C" w:rsidR="00D07CB8" w:rsidDel="00B81E9B" w:rsidRDefault="00F43A15" w:rsidP="00024800">
      <w:pPr>
        <w:jc w:val="both"/>
        <w:rPr>
          <w:del w:id="78" w:author="作者"/>
        </w:rPr>
      </w:pPr>
      <w:ins w:id="79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>in enhanced multi-link single-radio mode can operate over one or more links as described in 33.x.y3 (Enhanced multi-link single radio).</w:t>
        </w:r>
      </w:ins>
    </w:p>
    <w:p w14:paraId="4D430891" w14:textId="3167586D" w:rsidR="00B81E9B" w:rsidRPr="00F43A15" w:rsidDel="00B81E9B" w:rsidRDefault="00B81E9B" w:rsidP="00024800">
      <w:pPr>
        <w:jc w:val="both"/>
        <w:rPr>
          <w:del w:id="80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7928FA35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del w:id="81" w:author="作者">
        <w:r w:rsidR="00F329CF" w:rsidDel="00F43A15">
          <w:rPr>
            <w:rFonts w:eastAsiaTheme="minorEastAsia"/>
            <w:b/>
            <w:color w:val="FF0000"/>
            <w:sz w:val="20"/>
            <w:lang w:eastAsia="ko-KR"/>
          </w:rPr>
          <w:delText>3</w:delText>
        </w:r>
      </w:del>
      <w:ins w:id="82" w:author="作者">
        <w:r w:rsidR="00F43A15">
          <w:rPr>
            <w:rFonts w:eastAsiaTheme="minorEastAsia"/>
            <w:b/>
            <w:color w:val="FF0000"/>
            <w:sz w:val="20"/>
            <w:lang w:eastAsia="ko-KR"/>
          </w:rPr>
          <w:t>4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31460" w14:textId="77777777" w:rsidR="00834BF7" w:rsidRDefault="00834BF7">
      <w:r>
        <w:separator/>
      </w:r>
    </w:p>
  </w:endnote>
  <w:endnote w:type="continuationSeparator" w:id="0">
    <w:p w14:paraId="633E23C5" w14:textId="77777777" w:rsidR="00834BF7" w:rsidRDefault="00834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834BF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9B04F7">
      <w:rPr>
        <w:noProof/>
      </w:rPr>
      <w:t>1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B984D" w14:textId="77777777" w:rsidR="00834BF7" w:rsidRDefault="00834BF7">
      <w:r>
        <w:separator/>
      </w:r>
    </w:p>
  </w:footnote>
  <w:footnote w:type="continuationSeparator" w:id="0">
    <w:p w14:paraId="60536C4E" w14:textId="77777777" w:rsidR="00834BF7" w:rsidRDefault="00834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36AB4966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r w:rsidR="00834BF7">
      <w:fldChar w:fldCharType="begin"/>
    </w:r>
    <w:r w:rsidR="00834BF7">
      <w:instrText xml:space="preserve"> TITLE  \* MERGEFORMAT </w:instrText>
    </w:r>
    <w:r w:rsidR="00834BF7">
      <w:fldChar w:fldCharType="separate"/>
    </w:r>
    <w:r w:rsidR="00DF0FE1">
      <w:t>doc.: IEEE 802.11-</w:t>
    </w:r>
    <w:r>
      <w:t>20</w:t>
    </w:r>
    <w:r w:rsidR="00DF0FE1">
      <w:t>/</w:t>
    </w:r>
    <w:r w:rsidR="00DB4514">
      <w:t>1320</w:t>
    </w:r>
    <w:r w:rsidR="00DF0FE1">
      <w:rPr>
        <w:lang w:eastAsia="ko-KR"/>
      </w:rPr>
      <w:t>r</w:t>
    </w:r>
    <w:r w:rsidR="00834BF7">
      <w:rPr>
        <w:lang w:eastAsia="ko-KR"/>
      </w:rPr>
      <w:fldChar w:fldCharType="end"/>
    </w:r>
    <w:r w:rsidR="00617F26">
      <w:rPr>
        <w:lang w:eastAsia="ko-KR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4BF7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2F29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4C1F"/>
    <w:rsid w:val="009E5718"/>
    <w:rsid w:val="009E5870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24C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0CFD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D21AB387-FE6A-4435-8D4F-5FAC815E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5964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2020-09-24T03:09:00Z</dcterms:created>
  <dcterms:modified xsi:type="dcterms:W3CDTF">2020-09-24T22:39:00Z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(3)fmt8mz2P/jlZ1gfFCzyme7542NZdv0qibsxWFLW/YIn+kht2oXQEH+o2dMqD58U7l4Ojil/D
RTosZ7GMKF504+Blu/tZHARQbQQQJmXBX4IiJ6wtKATjYDqGIyVhiGWb5SBB+19toTv8sEx/
2R+RK5NvFRSY9YhnZt/RuJbOdNhBkyEOGEfmKS09bwliIQASk+OjmxJqHgYEq5ycnqkbuoJC
pJoNkzlPsog/JQ/5QO</vt:lpwstr>
  </property>
  <property fmtid="{D5CDD505-2E9C-101B-9397-08002B2CF9AE}" pid="9" name="_2015_ms_pID_7253431">
    <vt:lpwstr>5gGcPWhrxCbp9rkB21pgssYV9tUUdZuU3nUnecuGMhag3yELcCUWdM
AeVvmE7KR8gcaSEcCf7BV9iywHIbOxwqtd05JltIRycEdvGozErw9Z+jwM9VBsSUDliArAdg
/3z9iLkPktVBFLmUID5YwobVYiAP90fs1yUCQ0ngPej31pc28e1baGtkBcpJcImMFgh75GcW
vvEpfcRNacPt/adiaaPw4RjMWV/K+UP6G5Zz</vt:lpwstr>
  </property>
  <property fmtid="{D5CDD505-2E9C-101B-9397-08002B2CF9AE}" pid="10" name="_2015_ms_pID_7253432">
    <vt:lpwstr>WQ==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1600697840</vt:lpwstr>
  </property>
</Properties>
</file>