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60ECEE5C" w:rsidR="00DE584F" w:rsidRPr="00183F4C" w:rsidRDefault="00BC5A9C" w:rsidP="00D07CB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  <w:t xml:space="preserve">MLO Multi-Link Channel Access: </w:t>
            </w:r>
            <w:r w:rsidR="00D07CB8">
              <w:rPr>
                <w:lang w:eastAsia="ko-KR"/>
              </w:rPr>
              <w:t xml:space="preserve">Capability </w:t>
            </w:r>
            <w:proofErr w:type="spellStart"/>
            <w:r w:rsidR="00D07CB8">
              <w:rPr>
                <w:lang w:eastAsia="ko-KR"/>
              </w:rPr>
              <w:t>Signaling</w:t>
            </w:r>
            <w:proofErr w:type="spellEnd"/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2EA090FB" w:rsidR="00DE584F" w:rsidRPr="00183F4C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7D38EA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D07CB8">
              <w:rPr>
                <w:b w:val="0"/>
                <w:sz w:val="20"/>
                <w:lang w:eastAsia="ko-KR"/>
              </w:rPr>
              <w:t>6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E65FC3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Ming </w:t>
            </w: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Gan</w:t>
            </w:r>
            <w:proofErr w:type="spellEnd"/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1E2AB3F3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Multi-Link Channel Access: </w:t>
      </w:r>
      <w:r w:rsidR="00D07CB8">
        <w:rPr>
          <w:lang w:eastAsia="ko-KR"/>
        </w:rPr>
        <w:t xml:space="preserve">Capability </w:t>
      </w:r>
      <w:proofErr w:type="spellStart"/>
      <w:r w:rsidR="00D07CB8">
        <w:rPr>
          <w:lang w:eastAsia="ko-KR"/>
        </w:rPr>
        <w:t>Signaling</w:t>
      </w:r>
      <w:proofErr w:type="spellEnd"/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6E8D3ADC" w14:textId="3DF60E94" w:rsidR="005476E3" w:rsidRDefault="005476E3" w:rsidP="009008D2">
      <w:pPr>
        <w:pStyle w:val="af"/>
        <w:numPr>
          <w:ilvl w:val="0"/>
          <w:numId w:val="1"/>
        </w:numPr>
        <w:ind w:leftChars="0"/>
        <w:jc w:val="both"/>
      </w:pPr>
      <w:r>
        <w:t>Rev 1: add Motion 38, Motion 122 (</w:t>
      </w:r>
      <w:r w:rsidRPr="005476E3">
        <w:t>#SP167</w:t>
      </w:r>
      <w:r>
        <w:t>) and Motion 26</w:t>
      </w:r>
    </w:p>
    <w:p w14:paraId="3595DDD4" w14:textId="658E3C22" w:rsidR="006166E1" w:rsidRDefault="006166E1" w:rsidP="009008D2">
      <w:pPr>
        <w:pStyle w:val="af"/>
        <w:numPr>
          <w:ilvl w:val="0"/>
          <w:numId w:val="1"/>
        </w:numPr>
        <w:ind w:leftChars="0"/>
        <w:jc w:val="both"/>
        <w:rPr>
          <w:ins w:id="0" w:author="作者"/>
        </w:rPr>
      </w:pPr>
      <w:r>
        <w:t>Rev 2: add Motion 112 (#SP4)</w:t>
      </w:r>
      <w:r w:rsidR="00BD7E8E">
        <w:t>, and editorial changes</w:t>
      </w:r>
    </w:p>
    <w:p w14:paraId="0C401127" w14:textId="7FB22497" w:rsidR="00790294" w:rsidRDefault="00790294" w:rsidP="009008D2">
      <w:pPr>
        <w:pStyle w:val="af"/>
        <w:numPr>
          <w:ilvl w:val="0"/>
          <w:numId w:val="1"/>
        </w:numPr>
        <w:ind w:leftChars="0"/>
        <w:jc w:val="both"/>
        <w:rPr>
          <w:ins w:id="1" w:author="作者"/>
        </w:rPr>
      </w:pPr>
      <w:r>
        <w:t>Rev 3: editorial changes</w:t>
      </w:r>
    </w:p>
    <w:p w14:paraId="26C9BED4" w14:textId="6B46A552" w:rsidR="00E366E8" w:rsidRDefault="00E366E8" w:rsidP="009008D2">
      <w:pPr>
        <w:pStyle w:val="af"/>
        <w:numPr>
          <w:ilvl w:val="0"/>
          <w:numId w:val="1"/>
        </w:numPr>
        <w:ind w:leftChars="0"/>
        <w:jc w:val="both"/>
        <w:rPr>
          <w:ins w:id="2" w:author="作者"/>
        </w:rPr>
      </w:pPr>
      <w:ins w:id="3" w:author="作者">
        <w:r>
          <w:t>Rev 4: motion tags are added. Add referenced sub-clause for each operating modes.</w:t>
        </w:r>
      </w:ins>
    </w:p>
    <w:p w14:paraId="04131AD3" w14:textId="3F5B50C0" w:rsidR="00C928F3" w:rsidRDefault="00C928F3" w:rsidP="00C928F3">
      <w:pPr>
        <w:pStyle w:val="af"/>
        <w:numPr>
          <w:ilvl w:val="0"/>
          <w:numId w:val="1"/>
        </w:numPr>
        <w:ind w:leftChars="0"/>
        <w:jc w:val="both"/>
        <w:rPr>
          <w:ins w:id="4" w:author="作者"/>
        </w:rPr>
      </w:pPr>
      <w:ins w:id="5" w:author="作者">
        <w:r>
          <w:t xml:space="preserve">Rev </w:t>
        </w:r>
        <w:r>
          <w:t>5</w:t>
        </w:r>
        <w:bookmarkStart w:id="6" w:name="_GoBack"/>
        <w:bookmarkEnd w:id="6"/>
        <w:r>
          <w:t>: editorial changes</w:t>
        </w:r>
      </w:ins>
    </w:p>
    <w:p w14:paraId="39C2DFDE" w14:textId="77777777" w:rsidR="00C928F3" w:rsidRDefault="00C928F3" w:rsidP="009008D2">
      <w:pPr>
        <w:pStyle w:val="af"/>
        <w:numPr>
          <w:ilvl w:val="0"/>
          <w:numId w:val="1"/>
        </w:numPr>
        <w:ind w:leftChars="0"/>
        <w:jc w:val="both"/>
      </w:pPr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5F0F0B38" w14:textId="77777777" w:rsidR="00FC63B2" w:rsidRPr="005476E3" w:rsidRDefault="00FC63B2" w:rsidP="00FC63B2">
      <w:pPr>
        <w:jc w:val="both"/>
      </w:pPr>
      <w:r w:rsidRPr="005476E3">
        <w:t>A MLD can indicate capability to support exchanging frames simultaneously on a set of affiliated STAs to another MLD.</w:t>
      </w:r>
    </w:p>
    <w:p w14:paraId="5F2E4B6B" w14:textId="77777777" w:rsidR="00FC63B2" w:rsidRDefault="00FC63B2" w:rsidP="00FC63B2">
      <w:pPr>
        <w:jc w:val="both"/>
      </w:pPr>
      <w:r w:rsidRPr="005476E3">
        <w:t xml:space="preserve">[Motion 26, </w:t>
      </w:r>
      <w:sdt>
        <w:sdtPr>
          <w:id w:val="824791672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66648047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19_0773r8 \l 1033 </w:instrText>
          </w:r>
          <w:r w:rsidRPr="005476E3">
            <w:fldChar w:fldCharType="separate"/>
          </w:r>
          <w:r w:rsidRPr="005476E3">
            <w:t>[103]</w:t>
          </w:r>
          <w:r w:rsidRPr="005476E3">
            <w:fldChar w:fldCharType="end"/>
          </w:r>
        </w:sdtContent>
      </w:sdt>
      <w:r w:rsidRPr="005476E3">
        <w:t>]</w:t>
      </w:r>
    </w:p>
    <w:p w14:paraId="36714A7E" w14:textId="77777777" w:rsidR="00FC63B2" w:rsidRPr="005476E3" w:rsidRDefault="00FC63B2" w:rsidP="00FC63B2">
      <w:pPr>
        <w:jc w:val="both"/>
      </w:pPr>
    </w:p>
    <w:p w14:paraId="11E568F6" w14:textId="77777777" w:rsidR="00FC63B2" w:rsidRPr="005476E3" w:rsidRDefault="00FC63B2" w:rsidP="00FC63B2">
      <w:pPr>
        <w:jc w:val="both"/>
      </w:pPr>
      <w:r w:rsidRPr="005476E3">
        <w:t>A MLD that supports multiple links can announce whether it can support transmission on one link concurrent with reception on the other link for each pair of links.</w:t>
      </w:r>
    </w:p>
    <w:p w14:paraId="28F865A8" w14:textId="77777777" w:rsidR="00FC63B2" w:rsidRPr="005476E3" w:rsidRDefault="00FC63B2" w:rsidP="00FC63B2">
      <w:pPr>
        <w:jc w:val="both"/>
      </w:pPr>
      <w:r w:rsidRPr="005476E3">
        <w:t>NOTE 1 – The 2 links are on different channels.</w:t>
      </w:r>
    </w:p>
    <w:p w14:paraId="5C60B206" w14:textId="77777777" w:rsidR="00FC63B2" w:rsidRPr="005476E3" w:rsidRDefault="00FC63B2" w:rsidP="00FC63B2">
      <w:pPr>
        <w:jc w:val="both"/>
      </w:pPr>
      <w:r w:rsidRPr="005476E3">
        <w:t>NOTE 2 – Whether to define a capability of announcing the support transmission on one link concurrent with transmission on the other link is TBD.</w:t>
      </w:r>
    </w:p>
    <w:p w14:paraId="049A81C6" w14:textId="77777777" w:rsidR="00FC63B2" w:rsidRPr="005476E3" w:rsidRDefault="00FC63B2" w:rsidP="00FC63B2">
      <w:pPr>
        <w:jc w:val="both"/>
      </w:pPr>
      <w:r w:rsidRPr="005476E3">
        <w:t xml:space="preserve">[Motion 38, </w:t>
      </w:r>
      <w:sdt>
        <w:sdtPr>
          <w:id w:val="122479290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378852976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19_1159r5 \l 1033 </w:instrText>
          </w:r>
          <w:r w:rsidRPr="005476E3">
            <w:fldChar w:fldCharType="separate"/>
          </w:r>
          <w:r w:rsidRPr="005476E3">
            <w:t>[102]</w:t>
          </w:r>
          <w:r w:rsidRPr="005476E3">
            <w:fldChar w:fldCharType="end"/>
          </w:r>
        </w:sdtContent>
      </w:sdt>
      <w:r w:rsidRPr="005476E3">
        <w:t>]</w:t>
      </w: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65F765F3" w14:textId="77777777" w:rsidR="00FC63B2" w:rsidRDefault="00FC63B2" w:rsidP="007E41CB">
      <w:pPr>
        <w:jc w:val="both"/>
        <w:rPr>
          <w:lang w:eastAsia="ko-KR"/>
        </w:rPr>
      </w:pPr>
    </w:p>
    <w:p w14:paraId="284F415B" w14:textId="0B93A4A3" w:rsidR="009008D2" w:rsidRPr="00D07CB8" w:rsidRDefault="00D07CB8" w:rsidP="005476E3">
      <w:pPr>
        <w:jc w:val="both"/>
      </w:pPr>
      <w:r w:rsidRPr="00D07CB8">
        <w:t>802.11be shall allow a MLD that has constraints to simultaneously transmit and receive on a pair of links to operate over this pair of links.</w:t>
      </w:r>
    </w:p>
    <w:p w14:paraId="1FA6A03B" w14:textId="313E2171" w:rsidR="00D07CB8" w:rsidRPr="00D07CB8" w:rsidRDefault="00D07CB8" w:rsidP="00D07CB8">
      <w:pPr>
        <w:pStyle w:val="af"/>
        <w:numPr>
          <w:ilvl w:val="0"/>
          <w:numId w:val="16"/>
        </w:numPr>
        <w:ind w:leftChars="0"/>
        <w:contextualSpacing/>
        <w:jc w:val="both"/>
      </w:pPr>
      <w:proofErr w:type="spellStart"/>
      <w:r w:rsidRPr="00D07CB8">
        <w:t>Signaling</w:t>
      </w:r>
      <w:proofErr w:type="spellEnd"/>
      <w:r w:rsidRPr="00D07CB8">
        <w:t xml:space="preserve"> of these constraints is TBD.</w:t>
      </w:r>
    </w:p>
    <w:p w14:paraId="2EDF9E8C" w14:textId="0BBA5BB2" w:rsidR="00D07CB8" w:rsidRDefault="00D07CB8" w:rsidP="00D07CB8">
      <w:pPr>
        <w:jc w:val="both"/>
      </w:pPr>
      <w:r w:rsidRPr="00D07CB8">
        <w:t xml:space="preserve"> [Motion 46, </w:t>
      </w:r>
      <w:sdt>
        <w:sdtPr>
          <w:id w:val="-303464102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19_1755r1 \l 1033 </w:instrText>
          </w:r>
          <w:r w:rsidRPr="00D07CB8">
            <w:fldChar w:fldCharType="separate"/>
          </w:r>
          <w:r w:rsidRPr="00D07CB8">
            <w:t>[5]</w:t>
          </w:r>
          <w:r w:rsidRPr="00D07CB8">
            <w:fldChar w:fldCharType="end"/>
          </w:r>
        </w:sdtContent>
      </w:sdt>
      <w:r w:rsidRPr="00D07CB8">
        <w:t xml:space="preserve"> and </w:t>
      </w:r>
      <w:sdt>
        <w:sdtPr>
          <w:id w:val="-412470517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19_1405r7 \l 1033 </w:instrText>
          </w:r>
          <w:r w:rsidRPr="00D07CB8">
            <w:fldChar w:fldCharType="separate"/>
          </w:r>
          <w:r w:rsidRPr="00D07CB8">
            <w:t>[147]</w:t>
          </w:r>
          <w:r w:rsidRPr="00D07CB8">
            <w:fldChar w:fldCharType="end"/>
          </w:r>
        </w:sdtContent>
      </w:sdt>
      <w:r w:rsidRPr="00D07CB8">
        <w:t>]</w:t>
      </w:r>
    </w:p>
    <w:p w14:paraId="0FAE3315" w14:textId="77777777" w:rsidR="005476E3" w:rsidRPr="00D07CB8" w:rsidRDefault="005476E3" w:rsidP="00D07CB8">
      <w:pPr>
        <w:jc w:val="both"/>
      </w:pPr>
    </w:p>
    <w:p w14:paraId="337698BA" w14:textId="77777777" w:rsidR="005476E3" w:rsidRDefault="005476E3" w:rsidP="005476E3">
      <w:pPr>
        <w:jc w:val="both"/>
      </w:pPr>
    </w:p>
    <w:p w14:paraId="72B6D507" w14:textId="77777777" w:rsidR="005476E3" w:rsidRDefault="005476E3" w:rsidP="005476E3">
      <w:pPr>
        <w:jc w:val="both"/>
      </w:pPr>
    </w:p>
    <w:p w14:paraId="47A5265B" w14:textId="77777777" w:rsidR="005476E3" w:rsidRPr="005476E3" w:rsidRDefault="005476E3" w:rsidP="005476E3">
      <w:pPr>
        <w:jc w:val="both"/>
      </w:pPr>
      <w:r w:rsidRPr="005476E3">
        <w:t>If a MLD can support transmission on link 1 concurrent with reception on link2, but cannot support transmit on link2 concurrent with reception on link1, this pair of links will be non-STR.</w:t>
      </w:r>
    </w:p>
    <w:p w14:paraId="25BD51A5" w14:textId="77777777" w:rsidR="005476E3" w:rsidRPr="003771AC" w:rsidRDefault="005476E3" w:rsidP="005476E3">
      <w:pPr>
        <w:jc w:val="both"/>
      </w:pPr>
      <w:r w:rsidRPr="005476E3">
        <w:t xml:space="preserve">[Motion 122, #SP167, </w:t>
      </w:r>
      <w:sdt>
        <w:sdtPr>
          <w:id w:val="1082489599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19_1755r7 \l 1033 </w:instrText>
          </w:r>
          <w:r w:rsidRPr="005476E3">
            <w:fldChar w:fldCharType="separate"/>
          </w:r>
          <w:r w:rsidRPr="005476E3">
            <w:t>[8]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315849871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20_0921r1 \l 1033 </w:instrText>
          </w:r>
          <w:r w:rsidRPr="005476E3">
            <w:fldChar w:fldCharType="separate"/>
          </w:r>
          <w:r w:rsidRPr="005476E3">
            <w:t>[119]</w:t>
          </w:r>
          <w:r w:rsidRPr="005476E3">
            <w:fldChar w:fldCharType="end"/>
          </w:r>
        </w:sdtContent>
      </w:sdt>
      <w:r w:rsidRPr="005476E3">
        <w:t>]</w:t>
      </w:r>
    </w:p>
    <w:p w14:paraId="096D781A" w14:textId="77777777" w:rsidR="005476E3" w:rsidRDefault="005476E3" w:rsidP="005476E3">
      <w:pPr>
        <w:jc w:val="both"/>
      </w:pPr>
    </w:p>
    <w:p w14:paraId="5C1B639E" w14:textId="77777777" w:rsidR="005476E3" w:rsidRDefault="005476E3" w:rsidP="009008D2"/>
    <w:p w14:paraId="1CA5F653" w14:textId="77777777" w:rsidR="006166E1" w:rsidRPr="006166E1" w:rsidRDefault="006166E1" w:rsidP="006166E1">
      <w:pPr>
        <w:jc w:val="both"/>
      </w:pPr>
      <w:r w:rsidRPr="006166E1">
        <w:t xml:space="preserve">802.11be supports that a non-AP MLD may update its ability to perform simultaneous transmission and reception on a pair of setup links after multi-link setup. </w:t>
      </w:r>
    </w:p>
    <w:p w14:paraId="25E77FC2" w14:textId="77777777" w:rsidR="006166E1" w:rsidRPr="006166E1" w:rsidRDefault="006166E1" w:rsidP="006166E1">
      <w:pPr>
        <w:pStyle w:val="af"/>
        <w:numPr>
          <w:ilvl w:val="0"/>
          <w:numId w:val="16"/>
        </w:numPr>
        <w:ind w:leftChars="0"/>
        <w:jc w:val="both"/>
      </w:pPr>
      <w:r w:rsidRPr="006166E1">
        <w:t>This update for any pair of setup links can be announced by non-AP MLD on any enabled link.</w:t>
      </w:r>
    </w:p>
    <w:p w14:paraId="3D1CF265" w14:textId="77777777" w:rsidR="006166E1" w:rsidRPr="006166E1" w:rsidRDefault="006166E1" w:rsidP="006166E1">
      <w:pPr>
        <w:jc w:val="both"/>
      </w:pPr>
      <w:r w:rsidRPr="006166E1">
        <w:lastRenderedPageBreak/>
        <w:t xml:space="preserve">NOTE – Specific </w:t>
      </w:r>
      <w:proofErr w:type="spellStart"/>
      <w:r w:rsidRPr="006166E1">
        <w:t>signaling</w:t>
      </w:r>
      <w:proofErr w:type="spellEnd"/>
      <w:r w:rsidRPr="006166E1">
        <w:t xml:space="preserve"> for update indication is TBD. </w:t>
      </w:r>
    </w:p>
    <w:p w14:paraId="1A8BDA05" w14:textId="77777777" w:rsidR="006166E1" w:rsidRPr="006166E1" w:rsidRDefault="006166E1" w:rsidP="006166E1">
      <w:pPr>
        <w:jc w:val="both"/>
      </w:pPr>
      <w:r w:rsidRPr="006166E1">
        <w:t>NOTE – Limitations on dynamic updating is TBD.</w:t>
      </w:r>
    </w:p>
    <w:p w14:paraId="57166633" w14:textId="06D80A12" w:rsidR="009008D2" w:rsidRDefault="006166E1" w:rsidP="00F329CF">
      <w:pPr>
        <w:jc w:val="both"/>
      </w:pPr>
      <w:r w:rsidRPr="006166E1">
        <w:t xml:space="preserve">[Motion 112, #SP4, </w:t>
      </w:r>
      <w:sdt>
        <w:sdtPr>
          <w:id w:val="-9564198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19_1755r4 \l 1033 </w:instrText>
          </w:r>
          <w:r w:rsidRPr="006166E1">
            <w:fldChar w:fldCharType="separate"/>
          </w:r>
          <w:r w:rsidRPr="006166E1">
            <w:t>[13]</w:t>
          </w:r>
          <w:r w:rsidRPr="006166E1">
            <w:fldChar w:fldCharType="end"/>
          </w:r>
        </w:sdtContent>
      </w:sdt>
      <w:r w:rsidRPr="006166E1">
        <w:t xml:space="preserve"> and </w:t>
      </w:r>
      <w:sdt>
        <w:sdtPr>
          <w:id w:val="193502182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20_0226r5 \l 1033 </w:instrText>
          </w:r>
          <w:r w:rsidRPr="006166E1">
            <w:fldChar w:fldCharType="separate"/>
          </w:r>
          <w:r w:rsidRPr="006166E1">
            <w:t>[101]</w:t>
          </w:r>
          <w:r w:rsidRPr="006166E1">
            <w:fldChar w:fldCharType="end"/>
          </w:r>
        </w:sdtContent>
      </w:sdt>
      <w:r w:rsidRPr="006166E1">
        <w:t>]</w:t>
      </w:r>
      <w:r w:rsidR="009008D2"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50525EC6" w:rsidR="009008D2" w:rsidRPr="004378DC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>
        <w:rPr>
          <w:rStyle w:val="SC7204809"/>
          <w:sz w:val="20"/>
          <w:szCs w:val="20"/>
        </w:rPr>
        <w:t>33.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 xml:space="preserve"> </w:t>
      </w:r>
      <w:r w:rsidR="004F28D5">
        <w:rPr>
          <w:rStyle w:val="SC7204809"/>
          <w:sz w:val="20"/>
          <w:szCs w:val="20"/>
        </w:rPr>
        <w:t xml:space="preserve">Multi-link channel access </w:t>
      </w:r>
    </w:p>
    <w:p w14:paraId="76CA5E3C" w14:textId="0AA29926" w:rsidR="003F4633" w:rsidRDefault="006F7984" w:rsidP="00F50B7F">
      <w:pPr>
        <w:pStyle w:val="SP7147688"/>
        <w:spacing w:before="360" w:after="240"/>
        <w:jc w:val="both"/>
      </w:pPr>
      <w:r>
        <w:rPr>
          <w:rStyle w:val="SC7204809"/>
          <w:sz w:val="20"/>
          <w:szCs w:val="20"/>
        </w:rPr>
        <w:t>33.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y</w:t>
      </w:r>
      <w:r w:rsidR="00F20CBA">
        <w:rPr>
          <w:rStyle w:val="SC7204809"/>
          <w:sz w:val="20"/>
          <w:szCs w:val="20"/>
        </w:rPr>
        <w:t>1</w:t>
      </w:r>
      <w:r>
        <w:rPr>
          <w:rStyle w:val="SC7204809"/>
          <w:sz w:val="20"/>
          <w:szCs w:val="20"/>
        </w:rPr>
        <w:t xml:space="preserve"> </w:t>
      </w:r>
      <w:r w:rsidR="00D07CB8">
        <w:rPr>
          <w:rStyle w:val="SC7204809"/>
          <w:sz w:val="20"/>
          <w:szCs w:val="20"/>
        </w:rPr>
        <w:t>Capability signaling</w:t>
      </w:r>
    </w:p>
    <w:p w14:paraId="7B4D6A85" w14:textId="696634E4" w:rsidR="00EE3F4E" w:rsidRDefault="00216B7D" w:rsidP="00B20EF3">
      <w:pPr>
        <w:jc w:val="both"/>
      </w:pPr>
      <w:r w:rsidRPr="005476E3">
        <w:t>A</w:t>
      </w:r>
      <w:r w:rsidR="00EE3F4E">
        <w:t>n</w:t>
      </w:r>
      <w:r w:rsidRPr="005476E3">
        <w:t xml:space="preserve"> MLD can indicate capability to support exchanging frames simultaneously </w:t>
      </w:r>
      <w:ins w:id="7" w:author="作者">
        <w:r w:rsidR="00B84003">
          <w:t xml:space="preserve">by </w:t>
        </w:r>
        <w:r w:rsidR="00B84003" w:rsidRPr="005476E3">
          <w:t>affiliated STAs</w:t>
        </w:r>
        <w:r w:rsidR="00B84003" w:rsidRPr="005476E3">
          <w:t xml:space="preserve"> </w:t>
        </w:r>
      </w:ins>
      <w:r w:rsidRPr="005476E3">
        <w:t>on a set of</w:t>
      </w:r>
      <w:ins w:id="8" w:author="作者">
        <w:r w:rsidR="00B84003">
          <w:t xml:space="preserve"> links</w:t>
        </w:r>
      </w:ins>
      <w:r w:rsidRPr="005476E3">
        <w:t xml:space="preserve"> </w:t>
      </w:r>
      <w:del w:id="9" w:author="作者">
        <w:r w:rsidRPr="005476E3" w:rsidDel="00B84003">
          <w:delText xml:space="preserve">affiliated STAs </w:delText>
        </w:r>
      </w:del>
      <w:r w:rsidRPr="005476E3">
        <w:t>to another MLD</w:t>
      </w:r>
      <w:ins w:id="10" w:author="作者">
        <w:r w:rsidR="00A07A5B">
          <w:t xml:space="preserve"> in TBD capability element</w:t>
        </w:r>
      </w:ins>
      <w:r w:rsidRPr="005476E3">
        <w:t>.</w:t>
      </w:r>
      <w:ins w:id="11" w:author="作者">
        <w:r w:rsidR="00A07A5B">
          <w:t xml:space="preserve"> </w:t>
        </w:r>
        <w:r w:rsidR="005A2155">
          <w:t>T</w:t>
        </w:r>
        <w:r w:rsidR="005A2155" w:rsidRPr="005A2155">
          <w:t>he MLD</w:t>
        </w:r>
        <w:r w:rsidR="00D12FC5">
          <w:t xml:space="preserve"> that</w:t>
        </w:r>
        <w:r w:rsidR="005A2155" w:rsidRPr="005A2155">
          <w:t xml:space="preserve"> can exchanging frames simultaneously </w:t>
        </w:r>
        <w:r w:rsidR="005A2155">
          <w:t xml:space="preserve">by </w:t>
        </w:r>
        <w:r w:rsidR="005A2155" w:rsidRPr="005A2155">
          <w:t>affiliated STAs</w:t>
        </w:r>
        <w:r w:rsidR="005A2155" w:rsidRPr="005A2155">
          <w:t xml:space="preserve"> </w:t>
        </w:r>
        <w:r w:rsidR="005A2155" w:rsidRPr="005A2155">
          <w:t>on a set</w:t>
        </w:r>
        <w:r w:rsidR="005A2155">
          <w:t xml:space="preserve"> links</w:t>
        </w:r>
        <w:r w:rsidR="005A2155" w:rsidRPr="005A2155">
          <w:t xml:space="preserve"> to another MLD</w:t>
        </w:r>
        <w:r w:rsidR="005A2155">
          <w:t xml:space="preserve"> will set it to 1, otherwise set it </w:t>
        </w:r>
        <w:r w:rsidR="005A2155" w:rsidRPr="005A2155">
          <w:t>to 0.</w:t>
        </w:r>
        <w:r w:rsidR="005A2155" w:rsidRPr="00F43A15">
          <w:rPr>
            <w:highlight w:val="yellow"/>
          </w:rPr>
          <w:t xml:space="preserve"> </w:t>
        </w:r>
        <w:r w:rsidR="00F43A15" w:rsidRPr="00F43A15">
          <w:rPr>
            <w:highlight w:val="yellow"/>
          </w:rPr>
          <w:t>(Motion 26)</w:t>
        </w:r>
      </w:ins>
      <w:r w:rsidR="0000353A">
        <w:t xml:space="preserve"> </w:t>
      </w:r>
      <w:r w:rsidRPr="005476E3">
        <w:t>A</w:t>
      </w:r>
      <w:r w:rsidR="00EE3F4E">
        <w:t>n</w:t>
      </w:r>
      <w:r w:rsidRPr="005476E3">
        <w:t xml:space="preserve"> MLD </w:t>
      </w:r>
      <w:del w:id="12" w:author="作者">
        <w:r w:rsidRPr="005476E3" w:rsidDel="00B84003">
          <w:delText xml:space="preserve">that supports </w:delText>
        </w:r>
      </w:del>
      <w:ins w:id="13" w:author="作者">
        <w:r w:rsidR="00B84003">
          <w:t>operating on</w:t>
        </w:r>
        <w:r w:rsidR="00B84003" w:rsidRPr="005476E3">
          <w:t xml:space="preserve"> </w:t>
        </w:r>
      </w:ins>
      <w:r w:rsidRPr="005476E3">
        <w:t>multiple links can announce whether it can support transmission on one link concurrent with reception on the other link for each pair of links.</w:t>
      </w:r>
      <w:r>
        <w:t xml:space="preserve"> </w:t>
      </w:r>
      <w:r w:rsidR="0000353A">
        <w:t>The two</w:t>
      </w:r>
      <w:r w:rsidRPr="005476E3">
        <w:t xml:space="preserve"> links</w:t>
      </w:r>
      <w:r w:rsidR="0000353A">
        <w:t xml:space="preserve"> of each </w:t>
      </w:r>
      <w:r w:rsidR="00893ED4">
        <w:t xml:space="preserve">link </w:t>
      </w:r>
      <w:r w:rsidR="0000353A">
        <w:t xml:space="preserve">pair </w:t>
      </w:r>
      <w:r w:rsidRPr="005476E3">
        <w:t>are on different channels.</w:t>
      </w:r>
      <w:r w:rsidR="0000353A">
        <w:t xml:space="preserve"> </w:t>
      </w:r>
      <w:ins w:id="14" w:author="作者">
        <w:r w:rsidR="00FA6742" w:rsidRPr="00F43A15">
          <w:rPr>
            <w:highlight w:val="yellow"/>
          </w:rPr>
          <w:t>(</w:t>
        </w:r>
        <w:r w:rsidR="00FA6742">
          <w:rPr>
            <w:highlight w:val="yellow"/>
          </w:rPr>
          <w:t>Motion 38, Motion 46</w:t>
        </w:r>
        <w:r w:rsidR="00FA6742" w:rsidRPr="00F43A15">
          <w:rPr>
            <w:highlight w:val="yellow"/>
          </w:rPr>
          <w:t>)</w:t>
        </w:r>
        <w:r w:rsidR="00FA6742">
          <w:t xml:space="preserve"> </w:t>
        </w:r>
      </w:ins>
      <w:r w:rsidR="0000353A">
        <w:t>If a MLD</w:t>
      </w:r>
      <w:r w:rsidR="006F0378">
        <w:t xml:space="preserve"> </w:t>
      </w:r>
      <w:r w:rsidR="00FE441E">
        <w:t xml:space="preserve">can </w:t>
      </w:r>
      <w:r w:rsidR="00B20EF3">
        <w:t>support transmission</w:t>
      </w:r>
      <w:r w:rsidR="00FE441E">
        <w:t xml:space="preserve"> on link</w:t>
      </w:r>
      <w:r w:rsidR="00B20EF3">
        <w:t xml:space="preserve"> 1</w:t>
      </w:r>
      <w:r w:rsidR="00FE441E">
        <w:t xml:space="preserve"> </w:t>
      </w:r>
      <w:r w:rsidR="00B20EF3">
        <w:t>concurrent with</w:t>
      </w:r>
      <w:r w:rsidR="00FE441E">
        <w:t xml:space="preserve"> </w:t>
      </w:r>
      <w:r w:rsidR="00B20EF3">
        <w:t>reception</w:t>
      </w:r>
      <w:r w:rsidR="00FE441E">
        <w:t xml:space="preserve"> on link</w:t>
      </w:r>
      <w:r w:rsidR="00B20EF3">
        <w:t xml:space="preserve"> 2, and </w:t>
      </w:r>
      <w:r w:rsidR="00EE3F4E">
        <w:t>vice versa</w:t>
      </w:r>
      <w:r w:rsidR="00B20EF3">
        <w:t xml:space="preserve">, this pair of links will be STR. </w:t>
      </w:r>
      <w:r w:rsidR="005F4F8E">
        <w:t>Otherwise, this pair of links</w:t>
      </w:r>
      <w:del w:id="15" w:author="作者">
        <w:r w:rsidR="005F4F8E" w:rsidDel="00B84003">
          <w:delText xml:space="preserve"> will be</w:delText>
        </w:r>
      </w:del>
      <w:ins w:id="16" w:author="作者">
        <w:r w:rsidR="00B84003">
          <w:t xml:space="preserve"> is</w:t>
        </w:r>
      </w:ins>
      <w:r w:rsidR="005F4F8E">
        <w:t xml:space="preserve"> non-STR.</w:t>
      </w:r>
    </w:p>
    <w:p w14:paraId="5F2B7F60" w14:textId="77777777" w:rsidR="00FC63B2" w:rsidRDefault="00FC63B2" w:rsidP="00B20EF3">
      <w:pPr>
        <w:jc w:val="both"/>
      </w:pPr>
    </w:p>
    <w:p w14:paraId="6FEF297E" w14:textId="49130FF9" w:rsidR="00371745" w:rsidRDefault="00F329CF" w:rsidP="00B20EF3">
      <w:pPr>
        <w:jc w:val="both"/>
        <w:rPr>
          <w:ins w:id="17" w:author="作者"/>
          <w:szCs w:val="18"/>
        </w:rPr>
      </w:pPr>
      <w:r>
        <w:t>Note - I</w:t>
      </w:r>
      <w:r w:rsidR="00B20EF3" w:rsidRPr="005476E3">
        <w:t>f a</w:t>
      </w:r>
      <w:r w:rsidR="00F90EC8">
        <w:t>n</w:t>
      </w:r>
      <w:r w:rsidR="00B20EF3" w:rsidRPr="005476E3">
        <w:t xml:space="preserve"> MLD can support transmission on link 1 concurr</w:t>
      </w:r>
      <w:r w:rsidR="00B20EF3">
        <w:t xml:space="preserve">ent with reception on link2, </w:t>
      </w:r>
      <w:r w:rsidR="00EE3F4E">
        <w:t>but</w:t>
      </w:r>
      <w:r w:rsidR="00B20EF3">
        <w:t xml:space="preserve"> cannot</w:t>
      </w:r>
      <w:r>
        <w:t xml:space="preserve"> support transmission</w:t>
      </w:r>
      <w:r w:rsidR="00B20EF3" w:rsidRPr="005476E3">
        <w:t xml:space="preserve"> on link2 concurrent with reception on link1, this pair of links</w:t>
      </w:r>
      <w:del w:id="18" w:author="作者">
        <w:r w:rsidR="00B20EF3" w:rsidRPr="005476E3" w:rsidDel="00B84003">
          <w:delText xml:space="preserve"> will be</w:delText>
        </w:r>
      </w:del>
      <w:ins w:id="19" w:author="作者">
        <w:r w:rsidR="00B84003">
          <w:t xml:space="preserve"> is</w:t>
        </w:r>
      </w:ins>
      <w:r w:rsidR="00B20EF3" w:rsidRPr="005476E3">
        <w:t xml:space="preserve"> non-STR.</w:t>
      </w:r>
      <w:r w:rsidR="00B20EF3" w:rsidRPr="00B20EF3">
        <w:rPr>
          <w:szCs w:val="18"/>
        </w:rPr>
        <w:t xml:space="preserve"> </w:t>
      </w:r>
    </w:p>
    <w:p w14:paraId="311E87AE" w14:textId="301DCB96" w:rsidR="00FA6742" w:rsidRDefault="00FA6742" w:rsidP="00B20EF3">
      <w:pPr>
        <w:jc w:val="both"/>
        <w:rPr>
          <w:szCs w:val="18"/>
        </w:rPr>
      </w:pPr>
      <w:ins w:id="20" w:author="作者">
        <w:r w:rsidRPr="00F43A15">
          <w:rPr>
            <w:highlight w:val="yellow"/>
          </w:rPr>
          <w:t>(</w:t>
        </w:r>
        <w:r>
          <w:rPr>
            <w:highlight w:val="yellow"/>
          </w:rPr>
          <w:t>Motion 122</w:t>
        </w:r>
        <w:r w:rsidRPr="00F43A15">
          <w:rPr>
            <w:highlight w:val="yellow"/>
          </w:rPr>
          <w:t>)</w:t>
        </w:r>
      </w:ins>
    </w:p>
    <w:p w14:paraId="3C98123A" w14:textId="77777777" w:rsidR="00371745" w:rsidRDefault="00371745" w:rsidP="00B20EF3">
      <w:pPr>
        <w:jc w:val="both"/>
        <w:rPr>
          <w:ins w:id="21" w:author="作者"/>
          <w:szCs w:val="18"/>
        </w:rPr>
      </w:pPr>
    </w:p>
    <w:p w14:paraId="6745A2ED" w14:textId="672BA16C" w:rsidR="00B81E9B" w:rsidRDefault="00F70AC8" w:rsidP="00B81E9B">
      <w:pPr>
        <w:jc w:val="both"/>
        <w:rPr>
          <w:ins w:id="22" w:author="作者"/>
        </w:rPr>
      </w:pPr>
      <w:ins w:id="23" w:author="作者">
        <w:r>
          <w:t>A</w:t>
        </w:r>
        <w:r w:rsidR="00B81E9B" w:rsidRPr="006166E1">
          <w:t xml:space="preserve"> non-AP MLD may update its ability to perform simultaneous transmission and reception on a pair of setup links after multi-link setup. Th</w:t>
        </w:r>
        <w:r w:rsidR="00B81E9B">
          <w:t>e</w:t>
        </w:r>
        <w:r w:rsidR="00B81E9B" w:rsidRPr="006166E1">
          <w:t xml:space="preserve"> update</w:t>
        </w:r>
        <w:r w:rsidR="009E2362">
          <w:t xml:space="preserve"> </w:t>
        </w:r>
        <w:r w:rsidR="009E2362" w:rsidRPr="00C67A83">
          <w:rPr>
            <w:rFonts w:hint="eastAsia"/>
          </w:rPr>
          <w:t>of</w:t>
        </w:r>
        <w:r w:rsidR="009E2362" w:rsidRPr="00C67A83">
          <w:t xml:space="preserve"> STR capability</w:t>
        </w:r>
        <w:r w:rsidR="00B81E9B" w:rsidRPr="006166E1">
          <w:t xml:space="preserve"> for any pair of setup links can be announced by non-AP MLD on any enabled link.</w:t>
        </w:r>
      </w:ins>
    </w:p>
    <w:p w14:paraId="118A6291" w14:textId="3C7795E4" w:rsidR="00FA6742" w:rsidRDefault="00FA6742" w:rsidP="00FA6742">
      <w:pPr>
        <w:jc w:val="both"/>
        <w:rPr>
          <w:ins w:id="24" w:author="作者"/>
          <w:szCs w:val="18"/>
        </w:rPr>
      </w:pPr>
      <w:ins w:id="25" w:author="作者">
        <w:r w:rsidRPr="00FA6742">
          <w:rPr>
            <w:highlight w:val="yellow"/>
          </w:rPr>
          <w:t>(Motion 112, #SP4)</w:t>
        </w:r>
      </w:ins>
    </w:p>
    <w:p w14:paraId="02181608" w14:textId="77777777" w:rsidR="00FA6742" w:rsidRPr="006166E1" w:rsidRDefault="00FA6742" w:rsidP="00B81E9B">
      <w:pPr>
        <w:jc w:val="both"/>
        <w:rPr>
          <w:ins w:id="26" w:author="作者"/>
        </w:rPr>
      </w:pPr>
    </w:p>
    <w:p w14:paraId="358DF882" w14:textId="77777777" w:rsidR="00B81E9B" w:rsidRPr="005F4F8E" w:rsidRDefault="00B81E9B" w:rsidP="00B20EF3">
      <w:pPr>
        <w:jc w:val="both"/>
        <w:rPr>
          <w:szCs w:val="18"/>
        </w:rPr>
      </w:pPr>
    </w:p>
    <w:p w14:paraId="566AC75C" w14:textId="25366661" w:rsidR="00B20EF3" w:rsidRDefault="00B20EF3" w:rsidP="00B20EF3">
      <w:pPr>
        <w:jc w:val="both"/>
        <w:rPr>
          <w:ins w:id="27" w:author="作者"/>
        </w:rPr>
      </w:pPr>
      <w:r>
        <w:rPr>
          <w:szCs w:val="18"/>
        </w:rPr>
        <w:t xml:space="preserve">The </w:t>
      </w:r>
      <w:r w:rsidR="00F20CBA">
        <w:rPr>
          <w:szCs w:val="18"/>
        </w:rPr>
        <w:t>details o</w:t>
      </w:r>
      <w:r w:rsidR="00F20CBA" w:rsidRPr="00C67A83">
        <w:t xml:space="preserve">f </w:t>
      </w:r>
      <w:ins w:id="28" w:author="作者">
        <w:r w:rsidR="009E2362" w:rsidRPr="00C67A83">
          <w:rPr>
            <w:rFonts w:hint="eastAsia"/>
          </w:rPr>
          <w:t>STR</w:t>
        </w:r>
        <w:r w:rsidR="009E2362" w:rsidRPr="00C67A83">
          <w:t xml:space="preserve"> </w:t>
        </w:r>
      </w:ins>
      <w:r w:rsidR="00F20CBA" w:rsidRPr="00C67A83">
        <w:t xml:space="preserve">capability </w:t>
      </w:r>
      <w:proofErr w:type="spellStart"/>
      <w:r w:rsidRPr="00C67A83">
        <w:t>signaling</w:t>
      </w:r>
      <w:proofErr w:type="spellEnd"/>
      <w:ins w:id="29" w:author="作者">
        <w:r w:rsidR="00B81E9B" w:rsidRPr="00C67A83">
          <w:t xml:space="preserve"> and update</w:t>
        </w:r>
      </w:ins>
      <w:r w:rsidRPr="00C67A83">
        <w:t xml:space="preserve"> </w:t>
      </w:r>
      <w:r w:rsidR="00F20CBA" w:rsidRPr="00C67A83">
        <w:t>are</w:t>
      </w:r>
      <w:r w:rsidRPr="00C67A83">
        <w:t xml:space="preserve"> TBD.</w:t>
      </w:r>
      <w:ins w:id="30" w:author="作者">
        <w:r w:rsidR="00B81E9B" w:rsidRPr="00C67A83">
          <w:t xml:space="preserve"> </w:t>
        </w:r>
        <w:r w:rsidR="00F81532" w:rsidRPr="00C67A83">
          <w:t>L</w:t>
        </w:r>
        <w:r w:rsidR="00F81532" w:rsidRPr="006166E1">
          <w:t>imitations</w:t>
        </w:r>
        <w:r w:rsidR="00F81532">
          <w:t xml:space="preserve"> may be </w:t>
        </w:r>
        <w:r w:rsidR="00F81532" w:rsidRPr="00C67A83">
          <w:t xml:space="preserve">added </w:t>
        </w:r>
        <w:r w:rsidR="00B81E9B" w:rsidRPr="006166E1">
          <w:t xml:space="preserve">on dynamic </w:t>
        </w:r>
        <w:r w:rsidR="009E2362" w:rsidRPr="00C67A83">
          <w:rPr>
            <w:rFonts w:hint="eastAsia"/>
          </w:rPr>
          <w:t>STR</w:t>
        </w:r>
        <w:r w:rsidR="009E2362" w:rsidRPr="00C67A83">
          <w:t xml:space="preserve"> </w:t>
        </w:r>
        <w:r w:rsidR="00F81532">
          <w:t xml:space="preserve">capability </w:t>
        </w:r>
        <w:r w:rsidR="00B81E9B" w:rsidRPr="006166E1">
          <w:t>updating</w:t>
        </w:r>
        <w:r w:rsidR="00F81532">
          <w:t>.</w:t>
        </w:r>
      </w:ins>
    </w:p>
    <w:p w14:paraId="2E25F132" w14:textId="77777777" w:rsidR="00FA6742" w:rsidRDefault="00FA6742" w:rsidP="00FA6742">
      <w:pPr>
        <w:jc w:val="both"/>
        <w:rPr>
          <w:ins w:id="31" w:author="作者"/>
          <w:szCs w:val="18"/>
        </w:rPr>
      </w:pPr>
      <w:ins w:id="32" w:author="作者">
        <w:r w:rsidRPr="00FA6742">
          <w:rPr>
            <w:highlight w:val="yellow"/>
          </w:rPr>
          <w:t>(Motion 112, #SP4)</w:t>
        </w:r>
      </w:ins>
    </w:p>
    <w:p w14:paraId="45A03534" w14:textId="77777777" w:rsidR="00FA6742" w:rsidRPr="005476E3" w:rsidRDefault="00FA6742" w:rsidP="00B20EF3">
      <w:pPr>
        <w:jc w:val="both"/>
      </w:pPr>
    </w:p>
    <w:p w14:paraId="060D951E" w14:textId="77777777" w:rsidR="00216B7D" w:rsidRDefault="00216B7D" w:rsidP="00216B7D">
      <w:pPr>
        <w:jc w:val="both"/>
        <w:rPr>
          <w:ins w:id="33" w:author="作者"/>
        </w:rPr>
      </w:pPr>
    </w:p>
    <w:p w14:paraId="310CD4EB" w14:textId="4CD6D1D8" w:rsidR="00F43A15" w:rsidRPr="00F43A15" w:rsidRDefault="00F43A15" w:rsidP="00216B7D">
      <w:pPr>
        <w:jc w:val="both"/>
        <w:rPr>
          <w:ins w:id="34" w:author="作者"/>
        </w:rPr>
      </w:pPr>
      <w:ins w:id="35" w:author="作者">
        <w:r>
          <w:rPr>
            <w:szCs w:val="18"/>
          </w:rPr>
          <w:t>An</w:t>
        </w:r>
        <w:r w:rsidRPr="00F01E89">
          <w:rPr>
            <w:szCs w:val="18"/>
          </w:rPr>
          <w:t xml:space="preserve"> MLD </w:t>
        </w:r>
        <w:r>
          <w:rPr>
            <w:szCs w:val="18"/>
          </w:rPr>
          <w:t>can simultaneously operate over a pair of STR links as describ</w:t>
        </w:r>
        <w:r w:rsidR="008D2F29">
          <w:rPr>
            <w:szCs w:val="18"/>
          </w:rPr>
          <w:t>ed in 33.x.y2 (</w:t>
        </w:r>
        <w:r>
          <w:rPr>
            <w:szCs w:val="18"/>
          </w:rPr>
          <w:t xml:space="preserve">STR: General). </w:t>
        </w:r>
      </w:ins>
    </w:p>
    <w:p w14:paraId="54510F84" w14:textId="77777777" w:rsidR="00F43A15" w:rsidRPr="0000353A" w:rsidRDefault="00F43A15" w:rsidP="00216B7D">
      <w:pPr>
        <w:jc w:val="both"/>
      </w:pPr>
    </w:p>
    <w:p w14:paraId="33A39F69" w14:textId="357A701E" w:rsidR="00295369" w:rsidRDefault="00D07CB8" w:rsidP="00112AC5">
      <w:pPr>
        <w:jc w:val="both"/>
        <w:rPr>
          <w:szCs w:val="18"/>
        </w:rPr>
      </w:pPr>
      <w:r>
        <w:rPr>
          <w:szCs w:val="18"/>
        </w:rPr>
        <w:t>A</w:t>
      </w:r>
      <w:r w:rsidR="00EE3F4E">
        <w:rPr>
          <w:szCs w:val="18"/>
        </w:rPr>
        <w:t>n</w:t>
      </w:r>
      <w:r w:rsidR="00F01E89" w:rsidRPr="00F01E89">
        <w:rPr>
          <w:szCs w:val="18"/>
        </w:rPr>
        <w:t xml:space="preserve"> MLD </w:t>
      </w:r>
      <w:r w:rsidR="00112AC5">
        <w:rPr>
          <w:szCs w:val="18"/>
        </w:rPr>
        <w:t xml:space="preserve">can </w:t>
      </w:r>
      <w:r w:rsidR="00EE3F4E">
        <w:rPr>
          <w:szCs w:val="18"/>
        </w:rPr>
        <w:t xml:space="preserve">simultaneously </w:t>
      </w:r>
      <w:r w:rsidR="00112AC5">
        <w:rPr>
          <w:szCs w:val="18"/>
        </w:rPr>
        <w:t xml:space="preserve">operate over a pair of </w:t>
      </w:r>
      <w:ins w:id="36" w:author="作者">
        <w:r w:rsidR="00F43A15">
          <w:rPr>
            <w:szCs w:val="18"/>
          </w:rPr>
          <w:t xml:space="preserve">non-STR </w:t>
        </w:r>
      </w:ins>
      <w:r w:rsidR="00112AC5">
        <w:rPr>
          <w:szCs w:val="18"/>
        </w:rPr>
        <w:t xml:space="preserve">links </w:t>
      </w:r>
      <w:del w:id="37" w:author="作者">
        <w:r w:rsidR="00112AC5" w:rsidDel="005C4E04">
          <w:rPr>
            <w:szCs w:val="18"/>
          </w:rPr>
          <w:delText xml:space="preserve">that have constraints </w:delText>
        </w:r>
      </w:del>
      <w:r w:rsidR="00EE3F4E">
        <w:rPr>
          <w:szCs w:val="18"/>
        </w:rPr>
        <w:t>as describ</w:t>
      </w:r>
      <w:r w:rsidR="00F20CBA">
        <w:rPr>
          <w:szCs w:val="18"/>
        </w:rPr>
        <w:t>ed in 33.x.y2 (Non-STR: General) and 33.x.y3 (End PPDU alignment)</w:t>
      </w:r>
      <w:r w:rsidR="00112AC5">
        <w:rPr>
          <w:szCs w:val="18"/>
        </w:rPr>
        <w:t xml:space="preserve">. </w:t>
      </w:r>
    </w:p>
    <w:p w14:paraId="394A0E39" w14:textId="77777777" w:rsidR="00622A67" w:rsidRDefault="00622A67" w:rsidP="00820432">
      <w:pPr>
        <w:jc w:val="both"/>
        <w:rPr>
          <w:ins w:id="38" w:author="作者"/>
        </w:rPr>
      </w:pPr>
    </w:p>
    <w:p w14:paraId="1DA2B5F3" w14:textId="7AF013F2" w:rsidR="00F43A15" w:rsidRDefault="00F43A15" w:rsidP="00820432">
      <w:pPr>
        <w:jc w:val="both"/>
        <w:rPr>
          <w:ins w:id="39" w:author="作者"/>
        </w:rPr>
      </w:pPr>
      <w:ins w:id="40" w:author="作者">
        <w:r>
          <w:rPr>
            <w:szCs w:val="18"/>
          </w:rPr>
          <w:t>An</w:t>
        </w:r>
        <w:r w:rsidRPr="00F01E89">
          <w:rPr>
            <w:szCs w:val="18"/>
          </w:rPr>
          <w:t xml:space="preserve"> MLD </w:t>
        </w:r>
        <w:r>
          <w:rPr>
            <w:szCs w:val="18"/>
          </w:rPr>
          <w:t>in multi-link single-radio mode can operate over one or more links as described in 33.x.y2 (Multi-link single radio</w:t>
        </w:r>
        <w:proofErr w:type="gramStart"/>
        <w:r>
          <w:rPr>
            <w:szCs w:val="18"/>
          </w:rPr>
          <w:t>) .</w:t>
        </w:r>
        <w:proofErr w:type="gramEnd"/>
      </w:ins>
    </w:p>
    <w:p w14:paraId="062ADED5" w14:textId="77777777" w:rsidR="00F43A15" w:rsidRPr="00F43A15" w:rsidRDefault="00F43A15" w:rsidP="00820432">
      <w:pPr>
        <w:jc w:val="both"/>
      </w:pPr>
    </w:p>
    <w:p w14:paraId="54D9E6BF" w14:textId="334C273C" w:rsidR="00D07CB8" w:rsidDel="00B81E9B" w:rsidRDefault="00F43A15" w:rsidP="00024800">
      <w:pPr>
        <w:jc w:val="both"/>
        <w:rPr>
          <w:del w:id="41" w:author="作者"/>
        </w:rPr>
      </w:pPr>
      <w:ins w:id="42" w:author="作者">
        <w:r>
          <w:rPr>
            <w:szCs w:val="18"/>
          </w:rPr>
          <w:t>An</w:t>
        </w:r>
        <w:r w:rsidRPr="00F01E89">
          <w:rPr>
            <w:szCs w:val="18"/>
          </w:rPr>
          <w:t xml:space="preserve"> MLD </w:t>
        </w:r>
        <w:r>
          <w:rPr>
            <w:szCs w:val="18"/>
          </w:rPr>
          <w:t>in enhanced multi-link single-radio mode can operate over one or more links as described in 33.x.y3 (Enhanced multi-link single radio).</w:t>
        </w:r>
      </w:ins>
    </w:p>
    <w:p w14:paraId="4D430891" w14:textId="3167586D" w:rsidR="00B81E9B" w:rsidRPr="00F43A15" w:rsidDel="00B81E9B" w:rsidRDefault="00B81E9B" w:rsidP="00024800">
      <w:pPr>
        <w:jc w:val="both"/>
        <w:rPr>
          <w:del w:id="43" w:author="作者"/>
        </w:rPr>
      </w:pPr>
    </w:p>
    <w:p w14:paraId="5B808E08" w14:textId="77777777" w:rsidR="00F90EC8" w:rsidRPr="00F90EC8" w:rsidRDefault="00F90EC8" w:rsidP="00024800">
      <w:pPr>
        <w:jc w:val="both"/>
      </w:pPr>
    </w:p>
    <w:p w14:paraId="467616A9" w14:textId="77777777" w:rsidR="00D07CB8" w:rsidRPr="00216B7D" w:rsidRDefault="00D07CB8" w:rsidP="00024800">
      <w:pPr>
        <w:jc w:val="both"/>
      </w:pPr>
    </w:p>
    <w:p w14:paraId="5FF1419B" w14:textId="2631AA8F" w:rsidR="009B0D82" w:rsidRDefault="008C0D7E" w:rsidP="00024800">
      <w:pPr>
        <w:jc w:val="both"/>
      </w:pPr>
      <w:r>
        <w:t xml:space="preserve"> </w:t>
      </w:r>
    </w:p>
    <w:p w14:paraId="72EA5F4F" w14:textId="77777777" w:rsidR="00216B7D" w:rsidRDefault="00216B7D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7928FA35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DB4514">
        <w:rPr>
          <w:rFonts w:eastAsiaTheme="minorEastAsia"/>
          <w:b/>
          <w:color w:val="FF0000"/>
          <w:sz w:val="20"/>
          <w:lang w:eastAsia="ko-KR"/>
        </w:rPr>
        <w:t>1320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del w:id="44" w:author="作者">
        <w:r w:rsidR="00F329CF" w:rsidDel="00F43A15">
          <w:rPr>
            <w:rFonts w:eastAsiaTheme="minorEastAsia"/>
            <w:b/>
            <w:color w:val="FF0000"/>
            <w:sz w:val="20"/>
            <w:lang w:eastAsia="ko-KR"/>
          </w:rPr>
          <w:delText>3</w:delText>
        </w:r>
      </w:del>
      <w:ins w:id="45" w:author="作者">
        <w:r w:rsidR="00F43A15">
          <w:rPr>
            <w:rFonts w:eastAsiaTheme="minorEastAsia"/>
            <w:b/>
            <w:color w:val="FF0000"/>
            <w:sz w:val="20"/>
            <w:lang w:eastAsia="ko-KR"/>
          </w:rPr>
          <w:t>4</w:t>
        </w:r>
      </w:ins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C230B" w14:textId="77777777" w:rsidR="00E65FC3" w:rsidRDefault="00E65FC3">
      <w:r>
        <w:separator/>
      </w:r>
    </w:p>
  </w:endnote>
  <w:endnote w:type="continuationSeparator" w:id="0">
    <w:p w14:paraId="57F319C8" w14:textId="77777777" w:rsidR="00E65FC3" w:rsidRDefault="00E6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DF0FE1" w:rsidRDefault="00C60043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DF0FE1">
        <w:t>Submission</w:t>
      </w:r>
    </w:fldSimple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C928F3">
      <w:rPr>
        <w:noProof/>
      </w:rPr>
      <w:t>3</w:t>
    </w:r>
    <w:r w:rsidR="00DF0FE1">
      <w:rPr>
        <w:noProof/>
      </w:rPr>
      <w:fldChar w:fldCharType="end"/>
    </w:r>
    <w:r w:rsidR="00DF0FE1">
      <w:tab/>
    </w:r>
    <w:proofErr w:type="spellStart"/>
    <w:r w:rsidR="00D07CB8">
      <w:t>Yunbo</w:t>
    </w:r>
    <w:proofErr w:type="spellEnd"/>
    <w:r w:rsidR="00D07CB8">
      <w:t xml:space="preserve"> Li</w:t>
    </w:r>
    <w:r w:rsidR="00DF0FE1">
      <w:t>,</w:t>
    </w:r>
    <w:r w:rsidR="00D07CB8">
      <w:t xml:space="preserve"> Huawei Technologies </w:t>
    </w:r>
    <w:proofErr w:type="spellStart"/>
    <w:r w:rsidR="00D07CB8">
      <w:t>Co.</w:t>
    </w:r>
    <w:proofErr w:type="gramStart"/>
    <w:r w:rsidR="00D07CB8">
      <w:t>,Ltd</w:t>
    </w:r>
    <w:proofErr w:type="spellEnd"/>
    <w:proofErr w:type="gramEnd"/>
    <w:r w:rsidR="00D07CB8">
      <w:t>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592099" w14:textId="77777777" w:rsidR="00E65FC3" w:rsidRDefault="00E65FC3">
      <w:r>
        <w:separator/>
      </w:r>
    </w:p>
  </w:footnote>
  <w:footnote w:type="continuationSeparator" w:id="0">
    <w:p w14:paraId="65EBDF29" w14:textId="77777777" w:rsidR="00E65FC3" w:rsidRDefault="00E65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5BEFE366" w:rsidR="00DF0FE1" w:rsidRDefault="007D38EA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DF0FE1">
      <w:rPr>
        <w:lang w:eastAsia="ko-KR"/>
      </w:rPr>
      <w:t xml:space="preserve"> 20</w:t>
    </w:r>
    <w:r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fldSimple w:instr=" TITLE  \* MERGEFORMAT ">
      <w:r w:rsidR="00DF0FE1">
        <w:t>doc.: IEEE 802.11-</w:t>
      </w:r>
      <w:r>
        <w:t>20</w:t>
      </w:r>
      <w:r w:rsidR="00DF0FE1">
        <w:t>/</w:t>
      </w:r>
      <w:r w:rsidR="00DB4514">
        <w:t>1320</w:t>
      </w:r>
      <w:r w:rsidR="00DF0FE1">
        <w:rPr>
          <w:lang w:eastAsia="ko-KR"/>
        </w:rPr>
        <w:t>r</w:t>
      </w:r>
    </w:fldSimple>
    <w:r w:rsidR="00B84003">
      <w:rPr>
        <w:lang w:eastAsia="ko-KR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7"/>
  </w:num>
  <w:num w:numId="15">
    <w:abstractNumId w:val="5"/>
  </w:num>
  <w:num w:numId="16">
    <w:abstractNumId w:val="14"/>
  </w:num>
  <w:num w:numId="1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4BD3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3C22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493F"/>
    <w:rsid w:val="004B50D6"/>
    <w:rsid w:val="004B7780"/>
    <w:rsid w:val="004C0BD8"/>
    <w:rsid w:val="004C0CB0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1CB1"/>
    <w:rsid w:val="00522A49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77A74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155"/>
    <w:rsid w:val="005A23DB"/>
    <w:rsid w:val="005A2ECA"/>
    <w:rsid w:val="005A37F5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4E04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67397"/>
    <w:rsid w:val="0067069C"/>
    <w:rsid w:val="00671F29"/>
    <w:rsid w:val="00672466"/>
    <w:rsid w:val="00672DFA"/>
    <w:rsid w:val="0067305F"/>
    <w:rsid w:val="00673E73"/>
    <w:rsid w:val="00674A54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248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294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2F29"/>
    <w:rsid w:val="008D3AFB"/>
    <w:rsid w:val="008D4E88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5CAB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362"/>
    <w:rsid w:val="009E2715"/>
    <w:rsid w:val="009E2785"/>
    <w:rsid w:val="009E4C1F"/>
    <w:rsid w:val="009E5718"/>
    <w:rsid w:val="009E5870"/>
    <w:rsid w:val="009F08F6"/>
    <w:rsid w:val="009F0C4F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07A5B"/>
    <w:rsid w:val="00A1134E"/>
    <w:rsid w:val="00A11F0B"/>
    <w:rsid w:val="00A1344B"/>
    <w:rsid w:val="00A13908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5942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4003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709A"/>
    <w:rsid w:val="00C57CDB"/>
    <w:rsid w:val="00C60043"/>
    <w:rsid w:val="00C60A9B"/>
    <w:rsid w:val="00C60F8E"/>
    <w:rsid w:val="00C6108B"/>
    <w:rsid w:val="00C6588D"/>
    <w:rsid w:val="00C66970"/>
    <w:rsid w:val="00C66B2F"/>
    <w:rsid w:val="00C67A83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28F3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2FC5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341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45D5"/>
    <w:rsid w:val="00E30F65"/>
    <w:rsid w:val="00E31C35"/>
    <w:rsid w:val="00E31EFC"/>
    <w:rsid w:val="00E330D2"/>
    <w:rsid w:val="00E332E8"/>
    <w:rsid w:val="00E33B8F"/>
    <w:rsid w:val="00E3655E"/>
    <w:rsid w:val="00E366E8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65FC3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34B6"/>
    <w:rsid w:val="00EE3A65"/>
    <w:rsid w:val="00EE3F4E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3FE1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29CF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EFD"/>
    <w:rsid w:val="00F43A15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9E1"/>
    <w:rsid w:val="00F668FF"/>
    <w:rsid w:val="00F670F7"/>
    <w:rsid w:val="00F70AC8"/>
    <w:rsid w:val="00F71FAA"/>
    <w:rsid w:val="00F73385"/>
    <w:rsid w:val="00F74A50"/>
    <w:rsid w:val="00F7677E"/>
    <w:rsid w:val="00F76F3C"/>
    <w:rsid w:val="00F808C5"/>
    <w:rsid w:val="00F81532"/>
    <w:rsid w:val="00F81D0E"/>
    <w:rsid w:val="00F8313C"/>
    <w:rsid w:val="00F832E1"/>
    <w:rsid w:val="00F85369"/>
    <w:rsid w:val="00F858DD"/>
    <w:rsid w:val="00F87842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742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3B2"/>
    <w:rsid w:val="00FC64E4"/>
    <w:rsid w:val="00FC7D8B"/>
    <w:rsid w:val="00FD522B"/>
    <w:rsid w:val="00FD554D"/>
    <w:rsid w:val="00FD5B24"/>
    <w:rsid w:val="00FE02DE"/>
    <w:rsid w:val="00FE1231"/>
    <w:rsid w:val="00FE1E87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</b:Sources>
</file>

<file path=customXml/itemProps1.xml><?xml version="1.0" encoding="utf-8"?>
<ds:datastoreItem xmlns:ds="http://schemas.openxmlformats.org/officeDocument/2006/customXml" ds:itemID="{0F2E1A46-60EF-4C30-A4CA-975ABBB6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5149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2020-09-21T07:46:00Z</dcterms:created>
  <dcterms:modified xsi:type="dcterms:W3CDTF">2020-09-21T09:29:00Z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(3)HyTpWcy85ZiIyoopSlFyymKYFWY61i+D30mZSA4YbnwTMh2p3cnv3pNIWd1J/5H8Uv1iuMy+
ewxVcRTJiq3mJGVJeP5IpgcDWpxK2bTvegJ++gahZcUzcJ0p20vxM1IWvsVmd+XOLsyRoNq2
izY5be1UrAVOeUNP4K80qxN8JhMXLoWxC8s1CrKt+ntp0sTPsSoDCgRkKwouyV7wWuLtTy3l
Aem8Nu4CswssVZGPQR</vt:lpwstr>
  </property>
  <property fmtid="{D5CDD505-2E9C-101B-9397-08002B2CF9AE}" pid="9" name="_2015_ms_pID_7253431">
    <vt:lpwstr>cPCLka3+bv/vdrMHil96ff/dLqdrHUezrK7kxcpE3/DVXDmxKYN3K6
w9Di56ybd+Ak3oST91c5bxCa65svDp70CZEuL82JjdcBigtlIZ3TUvto/WPPIOTH0MT2gk6+
pEe9B9Gu8K2am8iHYJ3b2qMzAwhFbGTOaKout0mtiQe8br5zpwtVRV10kVF+zy+RFK5EFOKp
E0M54LmvAtzanj4Knd/2ukJfUoG6n4EJJqKL</vt:lpwstr>
  </property>
  <property fmtid="{D5CDD505-2E9C-101B-9397-08002B2CF9AE}" pid="10" name="_2015_ms_pID_7253432">
    <vt:lpwstr>qA==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1600262164</vt:lpwstr>
  </property>
</Properties>
</file>