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3A76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75B5D17" w14:textId="77777777">
        <w:trPr>
          <w:trHeight w:val="485"/>
          <w:jc w:val="center"/>
        </w:trPr>
        <w:tc>
          <w:tcPr>
            <w:tcW w:w="9576" w:type="dxa"/>
            <w:gridSpan w:val="5"/>
            <w:vAlign w:val="center"/>
          </w:tcPr>
          <w:p w14:paraId="155A6181" w14:textId="77777777" w:rsidR="00CA09B2" w:rsidRDefault="0079345E">
            <w:pPr>
              <w:pStyle w:val="T2"/>
            </w:pPr>
            <w:r>
              <w:t xml:space="preserve">BSS </w:t>
            </w:r>
            <w:r w:rsidR="003A4923">
              <w:t xml:space="preserve">Max </w:t>
            </w:r>
            <w:r>
              <w:t xml:space="preserve">Idle </w:t>
            </w:r>
            <w:r w:rsidR="00685AD0">
              <w:t xml:space="preserve">Period Negotiation </w:t>
            </w:r>
            <w:r w:rsidR="003A4923">
              <w:t xml:space="preserve">Enhancements </w:t>
            </w:r>
            <w:r w:rsidR="00685AD0">
              <w:t>for non-S1G PHYs</w:t>
            </w:r>
          </w:p>
        </w:tc>
      </w:tr>
      <w:tr w:rsidR="00CA09B2" w14:paraId="3AC95886" w14:textId="77777777">
        <w:trPr>
          <w:trHeight w:val="359"/>
          <w:jc w:val="center"/>
        </w:trPr>
        <w:tc>
          <w:tcPr>
            <w:tcW w:w="9576" w:type="dxa"/>
            <w:gridSpan w:val="5"/>
            <w:vAlign w:val="center"/>
          </w:tcPr>
          <w:p w14:paraId="170F2349" w14:textId="7960C37D" w:rsidR="00CA09B2" w:rsidRDefault="00CA09B2" w:rsidP="00E1333F">
            <w:pPr>
              <w:pStyle w:val="T2"/>
              <w:ind w:left="0"/>
              <w:rPr>
                <w:sz w:val="20"/>
              </w:rPr>
            </w:pPr>
            <w:r>
              <w:rPr>
                <w:sz w:val="20"/>
              </w:rPr>
              <w:t>Date:</w:t>
            </w:r>
            <w:r w:rsidR="000B33D5">
              <w:rPr>
                <w:b w:val="0"/>
                <w:sz w:val="20"/>
              </w:rPr>
              <w:t xml:space="preserve">  2020-09-1</w:t>
            </w:r>
            <w:r w:rsidR="00362499">
              <w:rPr>
                <w:b w:val="0"/>
                <w:sz w:val="20"/>
              </w:rPr>
              <w:t>4</w:t>
            </w:r>
          </w:p>
        </w:tc>
      </w:tr>
      <w:tr w:rsidR="00CA09B2" w14:paraId="4E489BB2" w14:textId="77777777">
        <w:trPr>
          <w:cantSplit/>
          <w:jc w:val="center"/>
        </w:trPr>
        <w:tc>
          <w:tcPr>
            <w:tcW w:w="9576" w:type="dxa"/>
            <w:gridSpan w:val="5"/>
            <w:vAlign w:val="center"/>
          </w:tcPr>
          <w:p w14:paraId="5955DE93" w14:textId="77777777" w:rsidR="00CA09B2" w:rsidRDefault="00CA09B2">
            <w:pPr>
              <w:pStyle w:val="T2"/>
              <w:spacing w:after="0"/>
              <w:ind w:left="0" w:right="0"/>
              <w:jc w:val="left"/>
              <w:rPr>
                <w:sz w:val="20"/>
              </w:rPr>
            </w:pPr>
            <w:r>
              <w:rPr>
                <w:sz w:val="20"/>
              </w:rPr>
              <w:t>Author(s):</w:t>
            </w:r>
          </w:p>
        </w:tc>
      </w:tr>
      <w:tr w:rsidR="00CA09B2" w14:paraId="2B218778" w14:textId="77777777">
        <w:trPr>
          <w:jc w:val="center"/>
        </w:trPr>
        <w:tc>
          <w:tcPr>
            <w:tcW w:w="1336" w:type="dxa"/>
            <w:vAlign w:val="center"/>
          </w:tcPr>
          <w:p w14:paraId="5289E3E3" w14:textId="77777777" w:rsidR="00CA09B2" w:rsidRDefault="00CA09B2">
            <w:pPr>
              <w:pStyle w:val="T2"/>
              <w:spacing w:after="0"/>
              <w:ind w:left="0" w:right="0"/>
              <w:jc w:val="left"/>
              <w:rPr>
                <w:sz w:val="20"/>
              </w:rPr>
            </w:pPr>
            <w:r>
              <w:rPr>
                <w:sz w:val="20"/>
              </w:rPr>
              <w:t>Name</w:t>
            </w:r>
          </w:p>
        </w:tc>
        <w:tc>
          <w:tcPr>
            <w:tcW w:w="2064" w:type="dxa"/>
            <w:vAlign w:val="center"/>
          </w:tcPr>
          <w:p w14:paraId="0EF86EB5" w14:textId="77777777" w:rsidR="00CA09B2" w:rsidRDefault="0062440B">
            <w:pPr>
              <w:pStyle w:val="T2"/>
              <w:spacing w:after="0"/>
              <w:ind w:left="0" w:right="0"/>
              <w:jc w:val="left"/>
              <w:rPr>
                <w:sz w:val="20"/>
              </w:rPr>
            </w:pPr>
            <w:r>
              <w:rPr>
                <w:sz w:val="20"/>
              </w:rPr>
              <w:t>Affiliation</w:t>
            </w:r>
          </w:p>
        </w:tc>
        <w:tc>
          <w:tcPr>
            <w:tcW w:w="2814" w:type="dxa"/>
            <w:vAlign w:val="center"/>
          </w:tcPr>
          <w:p w14:paraId="6BBBD72A" w14:textId="77777777" w:rsidR="00CA09B2" w:rsidRDefault="00CA09B2">
            <w:pPr>
              <w:pStyle w:val="T2"/>
              <w:spacing w:after="0"/>
              <w:ind w:left="0" w:right="0"/>
              <w:jc w:val="left"/>
              <w:rPr>
                <w:sz w:val="20"/>
              </w:rPr>
            </w:pPr>
            <w:r>
              <w:rPr>
                <w:sz w:val="20"/>
              </w:rPr>
              <w:t>Address</w:t>
            </w:r>
          </w:p>
        </w:tc>
        <w:tc>
          <w:tcPr>
            <w:tcW w:w="1715" w:type="dxa"/>
            <w:vAlign w:val="center"/>
          </w:tcPr>
          <w:p w14:paraId="203A560E" w14:textId="77777777" w:rsidR="00CA09B2" w:rsidRDefault="00CA09B2">
            <w:pPr>
              <w:pStyle w:val="T2"/>
              <w:spacing w:after="0"/>
              <w:ind w:left="0" w:right="0"/>
              <w:jc w:val="left"/>
              <w:rPr>
                <w:sz w:val="20"/>
              </w:rPr>
            </w:pPr>
            <w:r>
              <w:rPr>
                <w:sz w:val="20"/>
              </w:rPr>
              <w:t>Phone</w:t>
            </w:r>
          </w:p>
        </w:tc>
        <w:tc>
          <w:tcPr>
            <w:tcW w:w="1647" w:type="dxa"/>
            <w:vAlign w:val="center"/>
          </w:tcPr>
          <w:p w14:paraId="79040ADC" w14:textId="77777777" w:rsidR="00CA09B2" w:rsidRDefault="00CA09B2">
            <w:pPr>
              <w:pStyle w:val="T2"/>
              <w:spacing w:after="0"/>
              <w:ind w:left="0" w:right="0"/>
              <w:jc w:val="left"/>
              <w:rPr>
                <w:sz w:val="20"/>
              </w:rPr>
            </w:pPr>
            <w:r>
              <w:rPr>
                <w:sz w:val="20"/>
              </w:rPr>
              <w:t>email</w:t>
            </w:r>
          </w:p>
        </w:tc>
      </w:tr>
      <w:tr w:rsidR="00CA09B2" w14:paraId="1B92B4BA" w14:textId="77777777">
        <w:trPr>
          <w:jc w:val="center"/>
        </w:trPr>
        <w:tc>
          <w:tcPr>
            <w:tcW w:w="1336" w:type="dxa"/>
            <w:vAlign w:val="center"/>
          </w:tcPr>
          <w:p w14:paraId="4056CFA6" w14:textId="77777777" w:rsidR="00CA09B2" w:rsidRDefault="00685AD0">
            <w:pPr>
              <w:pStyle w:val="T2"/>
              <w:spacing w:after="0"/>
              <w:ind w:left="0" w:right="0"/>
              <w:rPr>
                <w:b w:val="0"/>
                <w:sz w:val="20"/>
              </w:rPr>
            </w:pPr>
            <w:r>
              <w:rPr>
                <w:b w:val="0"/>
                <w:sz w:val="20"/>
              </w:rPr>
              <w:t>Srinivas Kandala</w:t>
            </w:r>
          </w:p>
        </w:tc>
        <w:tc>
          <w:tcPr>
            <w:tcW w:w="2064" w:type="dxa"/>
            <w:vAlign w:val="center"/>
          </w:tcPr>
          <w:p w14:paraId="5D68F0F7" w14:textId="77777777" w:rsidR="00CA09B2" w:rsidRDefault="00685AD0">
            <w:pPr>
              <w:pStyle w:val="T2"/>
              <w:spacing w:after="0"/>
              <w:ind w:left="0" w:right="0"/>
              <w:rPr>
                <w:b w:val="0"/>
                <w:sz w:val="20"/>
              </w:rPr>
            </w:pPr>
            <w:r>
              <w:rPr>
                <w:b w:val="0"/>
                <w:sz w:val="20"/>
              </w:rPr>
              <w:t>Samsung</w:t>
            </w:r>
          </w:p>
        </w:tc>
        <w:tc>
          <w:tcPr>
            <w:tcW w:w="2814" w:type="dxa"/>
            <w:vAlign w:val="center"/>
          </w:tcPr>
          <w:p w14:paraId="1DF10F85" w14:textId="77777777" w:rsidR="00CA09B2" w:rsidRDefault="00CA09B2">
            <w:pPr>
              <w:pStyle w:val="T2"/>
              <w:spacing w:after="0"/>
              <w:ind w:left="0" w:right="0"/>
              <w:rPr>
                <w:b w:val="0"/>
                <w:sz w:val="20"/>
              </w:rPr>
            </w:pPr>
          </w:p>
        </w:tc>
        <w:tc>
          <w:tcPr>
            <w:tcW w:w="1715" w:type="dxa"/>
            <w:vAlign w:val="center"/>
          </w:tcPr>
          <w:p w14:paraId="43ED2859" w14:textId="77777777" w:rsidR="00CA09B2" w:rsidRDefault="00CA09B2">
            <w:pPr>
              <w:pStyle w:val="T2"/>
              <w:spacing w:after="0"/>
              <w:ind w:left="0" w:right="0"/>
              <w:rPr>
                <w:b w:val="0"/>
                <w:sz w:val="20"/>
              </w:rPr>
            </w:pPr>
          </w:p>
        </w:tc>
        <w:tc>
          <w:tcPr>
            <w:tcW w:w="1647" w:type="dxa"/>
            <w:vAlign w:val="center"/>
          </w:tcPr>
          <w:p w14:paraId="7C31BFA9" w14:textId="77777777" w:rsidR="00CA09B2" w:rsidRDefault="002715A5">
            <w:pPr>
              <w:pStyle w:val="T2"/>
              <w:spacing w:after="0"/>
              <w:ind w:left="0" w:right="0"/>
              <w:rPr>
                <w:b w:val="0"/>
                <w:sz w:val="16"/>
              </w:rPr>
            </w:pPr>
            <w:proofErr w:type="spellStart"/>
            <w:r>
              <w:rPr>
                <w:b w:val="0"/>
                <w:sz w:val="16"/>
              </w:rPr>
              <w:t>srini</w:t>
            </w:r>
            <w:proofErr w:type="spellEnd"/>
            <w:r>
              <w:rPr>
                <w:b w:val="0"/>
                <w:sz w:val="16"/>
              </w:rPr>
              <w:t xml:space="preserve"> dot k1 at </w:t>
            </w:r>
            <w:proofErr w:type="spellStart"/>
            <w:r>
              <w:rPr>
                <w:b w:val="0"/>
                <w:sz w:val="16"/>
              </w:rPr>
              <w:t>samsung</w:t>
            </w:r>
            <w:proofErr w:type="spellEnd"/>
            <w:r>
              <w:rPr>
                <w:b w:val="0"/>
                <w:sz w:val="16"/>
              </w:rPr>
              <w:t xml:space="preserve"> dot com</w:t>
            </w:r>
          </w:p>
        </w:tc>
      </w:tr>
      <w:tr w:rsidR="00CA09B2" w14:paraId="66C5EF24" w14:textId="77777777">
        <w:trPr>
          <w:jc w:val="center"/>
        </w:trPr>
        <w:tc>
          <w:tcPr>
            <w:tcW w:w="1336" w:type="dxa"/>
            <w:vAlign w:val="center"/>
          </w:tcPr>
          <w:p w14:paraId="662C00A3" w14:textId="77777777" w:rsidR="00CA09B2" w:rsidRDefault="00115A7F">
            <w:pPr>
              <w:pStyle w:val="T2"/>
              <w:spacing w:after="0"/>
              <w:ind w:left="0" w:right="0"/>
              <w:rPr>
                <w:b w:val="0"/>
                <w:sz w:val="20"/>
              </w:rPr>
            </w:pPr>
            <w:r>
              <w:rPr>
                <w:b w:val="0"/>
                <w:sz w:val="20"/>
              </w:rPr>
              <w:t>Sharan Naribole</w:t>
            </w:r>
          </w:p>
        </w:tc>
        <w:tc>
          <w:tcPr>
            <w:tcW w:w="2064" w:type="dxa"/>
            <w:vAlign w:val="center"/>
          </w:tcPr>
          <w:p w14:paraId="4121487A" w14:textId="77777777" w:rsidR="00CA09B2" w:rsidRDefault="00587E52">
            <w:pPr>
              <w:pStyle w:val="T2"/>
              <w:spacing w:after="0"/>
              <w:ind w:left="0" w:right="0"/>
              <w:rPr>
                <w:b w:val="0"/>
                <w:sz w:val="20"/>
              </w:rPr>
            </w:pPr>
            <w:r>
              <w:rPr>
                <w:b w:val="0"/>
                <w:sz w:val="20"/>
              </w:rPr>
              <w:t>Samsung</w:t>
            </w:r>
          </w:p>
        </w:tc>
        <w:tc>
          <w:tcPr>
            <w:tcW w:w="2814" w:type="dxa"/>
            <w:vAlign w:val="center"/>
          </w:tcPr>
          <w:p w14:paraId="34E6534D" w14:textId="77777777" w:rsidR="00CA09B2" w:rsidRDefault="00CA09B2">
            <w:pPr>
              <w:pStyle w:val="T2"/>
              <w:spacing w:after="0"/>
              <w:ind w:left="0" w:right="0"/>
              <w:rPr>
                <w:b w:val="0"/>
                <w:sz w:val="20"/>
              </w:rPr>
            </w:pPr>
          </w:p>
        </w:tc>
        <w:tc>
          <w:tcPr>
            <w:tcW w:w="1715" w:type="dxa"/>
            <w:vAlign w:val="center"/>
          </w:tcPr>
          <w:p w14:paraId="031688CB" w14:textId="77777777" w:rsidR="00CA09B2" w:rsidRDefault="00CA09B2">
            <w:pPr>
              <w:pStyle w:val="T2"/>
              <w:spacing w:after="0"/>
              <w:ind w:left="0" w:right="0"/>
              <w:rPr>
                <w:b w:val="0"/>
                <w:sz w:val="20"/>
              </w:rPr>
            </w:pPr>
          </w:p>
        </w:tc>
        <w:tc>
          <w:tcPr>
            <w:tcW w:w="1647" w:type="dxa"/>
            <w:vAlign w:val="center"/>
          </w:tcPr>
          <w:p w14:paraId="128A82BB" w14:textId="77777777" w:rsidR="00CA09B2" w:rsidRDefault="00CA09B2">
            <w:pPr>
              <w:pStyle w:val="T2"/>
              <w:spacing w:after="0"/>
              <w:ind w:left="0" w:right="0"/>
              <w:rPr>
                <w:b w:val="0"/>
                <w:sz w:val="16"/>
              </w:rPr>
            </w:pPr>
          </w:p>
        </w:tc>
      </w:tr>
    </w:tbl>
    <w:p w14:paraId="52741331" w14:textId="77777777" w:rsidR="00CA09B2" w:rsidRDefault="00775FAD">
      <w:pPr>
        <w:pStyle w:val="T1"/>
        <w:spacing w:after="120"/>
        <w:rPr>
          <w:sz w:val="22"/>
        </w:rPr>
      </w:pPr>
      <w:r>
        <w:rPr>
          <w:noProof/>
        </w:rPr>
        <w:pict w14:anchorId="7CFE9E5E">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1;mso-position-horizontal-relative:text;mso-position-vertical-relative:text" o:allowincell="f" stroked="f">
            <v:textbox style="mso-next-textbox:#_x0000_s1027">
              <w:txbxContent>
                <w:p w14:paraId="284EDA8E" w14:textId="77777777" w:rsidR="0029020B" w:rsidRDefault="0029020B">
                  <w:pPr>
                    <w:pStyle w:val="T1"/>
                    <w:spacing w:after="120"/>
                  </w:pPr>
                  <w:r>
                    <w:t>Abstract</w:t>
                  </w:r>
                </w:p>
                <w:p w14:paraId="74233C0B" w14:textId="77777777" w:rsidR="0029020B" w:rsidRDefault="003A4923">
                  <w:pPr>
                    <w:jc w:val="both"/>
                  </w:pPr>
                  <w:r>
                    <w:t>This document proposes to extend BSS Max Idle Period for non-S1G PHYs, adopting the elements from the mechanism that have been defined for S1G PHY</w:t>
                  </w:r>
                </w:p>
                <w:p w14:paraId="06C3769F" w14:textId="77777777" w:rsidR="005364E5" w:rsidRDefault="005364E5">
                  <w:pPr>
                    <w:jc w:val="both"/>
                  </w:pPr>
                </w:p>
                <w:p w14:paraId="13AA78B9" w14:textId="77777777" w:rsidR="005364E5" w:rsidRDefault="005364E5">
                  <w:pPr>
                    <w:jc w:val="both"/>
                  </w:pPr>
                  <w:r>
                    <w:t>r0: Initial Draft</w:t>
                  </w:r>
                </w:p>
                <w:p w14:paraId="0DE60536" w14:textId="77777777" w:rsidR="005364E5" w:rsidRDefault="005364E5">
                  <w:pPr>
                    <w:jc w:val="both"/>
                  </w:pPr>
                  <w:r>
                    <w:t>r1: With corrections</w:t>
                  </w:r>
                </w:p>
                <w:p w14:paraId="4C629E57" w14:textId="77777777" w:rsidR="005364E5" w:rsidRDefault="004A2AAF">
                  <w:pPr>
                    <w:jc w:val="both"/>
                  </w:pPr>
                  <w:r>
                    <w:t>r2: R</w:t>
                  </w:r>
                  <w:r w:rsidR="005364E5">
                    <w:t>eceived comments considered/incorporated</w:t>
                  </w:r>
                </w:p>
                <w:p w14:paraId="7E615282" w14:textId="77777777" w:rsidR="004A2AAF" w:rsidRDefault="004A2AAF">
                  <w:pPr>
                    <w:jc w:val="both"/>
                  </w:pPr>
                  <w:r>
                    <w:t>r3: Further changes on additional comments</w:t>
                  </w:r>
                  <w:r w:rsidR="00A43C36">
                    <w:t xml:space="preserve">, reference to </w:t>
                  </w:r>
                  <w:r w:rsidR="00E06460">
                    <w:t>CID 5025</w:t>
                  </w:r>
                  <w:r w:rsidR="00647948">
                    <w:t xml:space="preserve"> of IEEE-SA Ballot #2</w:t>
                  </w:r>
                </w:p>
                <w:p w14:paraId="76A73C6F" w14:textId="77777777" w:rsidR="00D509D4" w:rsidRDefault="00D509D4">
                  <w:pPr>
                    <w:jc w:val="both"/>
                  </w:pPr>
                  <w:r>
                    <w:t>r4: Incorporated more comments</w:t>
                  </w:r>
                  <w:r w:rsidR="00B30B00">
                    <w:t>/suggestions into the proposed text</w:t>
                  </w:r>
                  <w:r>
                    <w:t>; Added a Capability bit for Maximum Idle Time Request to ensure that there are no backward compatibility Issues</w:t>
                  </w:r>
                </w:p>
                <w:p w14:paraId="08C66E3B" w14:textId="77777777" w:rsidR="00904503" w:rsidRDefault="00904503">
                  <w:pPr>
                    <w:jc w:val="both"/>
                  </w:pPr>
                  <w:r>
                    <w:t>r5: Moved the Capability bit from Capability Information field to the Extended Capability</w:t>
                  </w:r>
                </w:p>
                <w:p w14:paraId="3F7F834F" w14:textId="77777777" w:rsidR="00904503" w:rsidRDefault="00904503">
                  <w:pPr>
                    <w:jc w:val="both"/>
                  </w:pPr>
                  <w:r>
                    <w:t xml:space="preserve">r6: Removed the Extended </w:t>
                  </w:r>
                  <w:proofErr w:type="spellStart"/>
                  <w:r>
                    <w:t>Capabiity</w:t>
                  </w:r>
                  <w:proofErr w:type="spellEnd"/>
                  <w:r>
                    <w:t xml:space="preserve"> bit</w:t>
                  </w:r>
                </w:p>
                <w:p w14:paraId="19DD382E" w14:textId="77777777" w:rsidR="00904503" w:rsidRDefault="00904503">
                  <w:pPr>
                    <w:jc w:val="both"/>
                    <w:rPr>
                      <w:ins w:id="0" w:author="Srinivas Kandala" w:date="2020-09-15T11:36:00Z"/>
                    </w:rPr>
                  </w:pPr>
                  <w:r>
                    <w:t>r7: Further edits</w:t>
                  </w:r>
                </w:p>
                <w:p w14:paraId="323C9A3D" w14:textId="59F5F372" w:rsidR="001B5FD5" w:rsidRDefault="001B5FD5">
                  <w:pPr>
                    <w:jc w:val="both"/>
                  </w:pPr>
                  <w:r>
                    <w:t>r8: Further edits; per request of some members, added text related to the capability bit but into an appendix</w:t>
                  </w:r>
                </w:p>
                <w:p w14:paraId="56C10551" w14:textId="77777777" w:rsidR="004A2AAF" w:rsidRDefault="004A2AAF"/>
              </w:txbxContent>
            </v:textbox>
          </v:shape>
        </w:pict>
      </w:r>
    </w:p>
    <w:p w14:paraId="4A1113D8" w14:textId="77777777" w:rsidR="00E06460" w:rsidRDefault="00CA09B2" w:rsidP="00E06460">
      <w:pPr>
        <w:pStyle w:val="Heading1"/>
      </w:pPr>
      <w:r>
        <w:br w:type="page"/>
      </w:r>
      <w:r w:rsidR="00E06460">
        <w:lastRenderedPageBreak/>
        <w:t>CID 5025</w:t>
      </w:r>
    </w:p>
    <w:p w14:paraId="0C332588" w14:textId="77777777" w:rsidR="00E06460" w:rsidRDefault="00E06460" w:rsidP="00E06460"/>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418"/>
        <w:gridCol w:w="3885"/>
        <w:gridCol w:w="2577"/>
      </w:tblGrid>
      <w:tr w:rsidR="00D509D4" w:rsidRPr="009522BD" w14:paraId="0387A661" w14:textId="77777777" w:rsidTr="00904503">
        <w:trPr>
          <w:trHeight w:val="278"/>
        </w:trPr>
        <w:tc>
          <w:tcPr>
            <w:tcW w:w="696" w:type="dxa"/>
            <w:shd w:val="clear" w:color="auto" w:fill="auto"/>
            <w:hideMark/>
          </w:tcPr>
          <w:p w14:paraId="213380A4" w14:textId="77777777" w:rsidR="00D509D4" w:rsidRPr="004B539C" w:rsidRDefault="00D509D4" w:rsidP="005738B6">
            <w:pPr>
              <w:rPr>
                <w:rFonts w:ascii="Arial" w:hAnsi="Arial" w:cs="Arial"/>
                <w:b/>
                <w:bCs/>
                <w:sz w:val="20"/>
                <w:lang w:val="en-US" w:eastAsia="ko-KR"/>
              </w:rPr>
            </w:pPr>
            <w:r w:rsidRPr="004B539C">
              <w:rPr>
                <w:rFonts w:ascii="Arial" w:hAnsi="Arial" w:cs="Arial"/>
                <w:b/>
                <w:bCs/>
                <w:sz w:val="20"/>
                <w:lang w:val="en-US" w:eastAsia="ko-KR"/>
              </w:rPr>
              <w:t>CID</w:t>
            </w:r>
          </w:p>
        </w:tc>
        <w:tc>
          <w:tcPr>
            <w:tcW w:w="2418" w:type="dxa"/>
            <w:shd w:val="clear" w:color="auto" w:fill="auto"/>
            <w:hideMark/>
          </w:tcPr>
          <w:p w14:paraId="4FDAC9D3" w14:textId="77777777" w:rsidR="00D509D4" w:rsidRPr="004B539C" w:rsidRDefault="00D509D4" w:rsidP="005738B6">
            <w:pPr>
              <w:rPr>
                <w:rFonts w:ascii="Arial" w:hAnsi="Arial" w:cs="Arial"/>
                <w:b/>
                <w:bCs/>
                <w:sz w:val="20"/>
                <w:lang w:val="en-US" w:eastAsia="ko-KR"/>
              </w:rPr>
            </w:pPr>
            <w:r w:rsidRPr="004B539C">
              <w:rPr>
                <w:rFonts w:ascii="Arial" w:hAnsi="Arial" w:cs="Arial"/>
                <w:b/>
                <w:bCs/>
                <w:sz w:val="20"/>
                <w:lang w:val="en-US" w:eastAsia="ko-KR"/>
              </w:rPr>
              <w:t>Comment</w:t>
            </w:r>
          </w:p>
        </w:tc>
        <w:tc>
          <w:tcPr>
            <w:tcW w:w="3885" w:type="dxa"/>
            <w:shd w:val="clear" w:color="auto" w:fill="auto"/>
            <w:hideMark/>
          </w:tcPr>
          <w:p w14:paraId="177D90FA" w14:textId="77777777" w:rsidR="00D509D4" w:rsidRPr="004B539C" w:rsidRDefault="00D509D4" w:rsidP="005738B6">
            <w:pPr>
              <w:rPr>
                <w:rFonts w:ascii="Arial" w:hAnsi="Arial" w:cs="Arial"/>
                <w:b/>
                <w:bCs/>
                <w:sz w:val="20"/>
                <w:lang w:val="en-US" w:eastAsia="ko-KR"/>
              </w:rPr>
            </w:pPr>
            <w:r w:rsidRPr="004B539C">
              <w:rPr>
                <w:rFonts w:ascii="Arial" w:hAnsi="Arial" w:cs="Arial"/>
                <w:b/>
                <w:bCs/>
                <w:sz w:val="20"/>
                <w:lang w:val="en-US" w:eastAsia="ko-KR"/>
              </w:rPr>
              <w:t>Proposed Change</w:t>
            </w:r>
          </w:p>
        </w:tc>
        <w:tc>
          <w:tcPr>
            <w:tcW w:w="2577" w:type="dxa"/>
          </w:tcPr>
          <w:p w14:paraId="472F7AD2" w14:textId="77777777" w:rsidR="00D509D4" w:rsidRPr="004B539C" w:rsidRDefault="00D509D4" w:rsidP="005738B6">
            <w:pPr>
              <w:rPr>
                <w:rFonts w:ascii="Arial" w:hAnsi="Arial" w:cs="Arial"/>
                <w:b/>
                <w:bCs/>
                <w:sz w:val="20"/>
                <w:lang w:val="en-US" w:eastAsia="ko-KR"/>
              </w:rPr>
            </w:pPr>
            <w:r>
              <w:rPr>
                <w:rFonts w:ascii="Arial" w:hAnsi="Arial" w:cs="Arial"/>
                <w:b/>
                <w:bCs/>
                <w:sz w:val="20"/>
                <w:lang w:val="en-US" w:eastAsia="ko-KR"/>
              </w:rPr>
              <w:t>Resolution</w:t>
            </w:r>
          </w:p>
        </w:tc>
      </w:tr>
      <w:tr w:rsidR="00D509D4" w:rsidRPr="009522BD" w14:paraId="3700641A" w14:textId="77777777" w:rsidTr="00904503">
        <w:trPr>
          <w:trHeight w:val="278"/>
        </w:trPr>
        <w:tc>
          <w:tcPr>
            <w:tcW w:w="696" w:type="dxa"/>
            <w:shd w:val="clear" w:color="auto" w:fill="auto"/>
          </w:tcPr>
          <w:p w14:paraId="060693C9" w14:textId="77777777" w:rsidR="00D509D4" w:rsidRPr="004B539C" w:rsidRDefault="00D509D4" w:rsidP="005738B6">
            <w:pPr>
              <w:rPr>
                <w:rFonts w:ascii="Arial" w:hAnsi="Arial" w:cs="Arial"/>
                <w:bCs/>
                <w:sz w:val="20"/>
                <w:lang w:val="en-US" w:eastAsia="ko-KR"/>
              </w:rPr>
            </w:pPr>
            <w:r w:rsidRPr="004B539C">
              <w:rPr>
                <w:rFonts w:ascii="Arial" w:hAnsi="Arial" w:cs="Arial"/>
                <w:bCs/>
                <w:sz w:val="20"/>
                <w:lang w:val="en-US" w:eastAsia="ko-KR"/>
              </w:rPr>
              <w:t>5025</w:t>
            </w:r>
          </w:p>
        </w:tc>
        <w:tc>
          <w:tcPr>
            <w:tcW w:w="2418" w:type="dxa"/>
            <w:shd w:val="clear" w:color="auto" w:fill="auto"/>
          </w:tcPr>
          <w:p w14:paraId="45603081" w14:textId="77777777" w:rsidR="00D509D4" w:rsidRPr="004B539C" w:rsidRDefault="00D509D4" w:rsidP="00E06460">
            <w:pPr>
              <w:rPr>
                <w:rFonts w:ascii="Arial" w:eastAsia="Batang" w:hAnsi="Arial" w:cs="Arial"/>
                <w:sz w:val="20"/>
                <w:lang w:val="en-US" w:eastAsia="ko-KR"/>
              </w:rPr>
            </w:pPr>
            <w:r w:rsidRPr="004B539C">
              <w:rPr>
                <w:rFonts w:ascii="Arial" w:eastAsia="Batang" w:hAnsi="Arial" w:cs="Arial"/>
                <w:sz w:val="20"/>
              </w:rPr>
              <w:t xml:space="preserve">BSS Max Idle Period feature is </w:t>
            </w:r>
            <w:proofErr w:type="gramStart"/>
            <w:r w:rsidRPr="004B539C">
              <w:rPr>
                <w:rFonts w:ascii="Arial" w:eastAsia="Batang" w:hAnsi="Arial" w:cs="Arial"/>
                <w:sz w:val="20"/>
              </w:rPr>
              <w:t>an</w:t>
            </w:r>
            <w:proofErr w:type="gramEnd"/>
            <w:r w:rsidRPr="004B539C">
              <w:rPr>
                <w:rFonts w:ascii="Arial" w:eastAsia="Batang" w:hAnsi="Arial" w:cs="Arial"/>
                <w:sz w:val="20"/>
              </w:rPr>
              <w:t xml:space="preserve"> useful feature that is part of Network Management. However, the value of Max Idle Period can only be set by an AP and STAs have no ability to set its value. Having the flexibility of STA setting up this value would make it extremely beneficial to deep power saving IOT and other devices</w:t>
            </w:r>
          </w:p>
          <w:p w14:paraId="16319E55" w14:textId="77777777" w:rsidR="00D509D4" w:rsidRPr="004B539C" w:rsidRDefault="00D509D4" w:rsidP="005738B6">
            <w:pPr>
              <w:rPr>
                <w:rFonts w:ascii="Arial" w:eastAsia="Batang" w:hAnsi="Arial" w:cs="Arial"/>
                <w:sz w:val="20"/>
                <w:lang w:val="en-US"/>
              </w:rPr>
            </w:pPr>
          </w:p>
        </w:tc>
        <w:tc>
          <w:tcPr>
            <w:tcW w:w="3885" w:type="dxa"/>
            <w:shd w:val="clear" w:color="auto" w:fill="auto"/>
          </w:tcPr>
          <w:p w14:paraId="0893D1B6" w14:textId="77777777" w:rsidR="00D509D4" w:rsidRPr="004B539C" w:rsidRDefault="00D509D4" w:rsidP="005738B6">
            <w:pPr>
              <w:rPr>
                <w:rFonts w:ascii="Arial" w:eastAsia="Batang" w:hAnsi="Arial" w:cs="Arial"/>
                <w:sz w:val="20"/>
              </w:rPr>
            </w:pPr>
            <w:r w:rsidRPr="004B539C">
              <w:rPr>
                <w:rFonts w:ascii="Arial" w:eastAsia="Batang" w:hAnsi="Arial" w:cs="Arial"/>
                <w:sz w:val="20"/>
              </w:rPr>
              <w:t>Add a mechanism for the STAs to signal the Max Idle Period and the APs to set its value accordingly. A contribution  11-20/1313 is submitted for the group's consideration and can be accessed at https://mentor.ieee.org/802.11/dcn/20/11-20-1313-01-000m-bss-max-idle-period-negotiation-enhancements-for-non-s1g-phys.docx</w:t>
            </w:r>
          </w:p>
        </w:tc>
        <w:tc>
          <w:tcPr>
            <w:tcW w:w="2577" w:type="dxa"/>
          </w:tcPr>
          <w:p w14:paraId="29E0FAC0" w14:textId="77777777" w:rsidR="00D509D4" w:rsidRPr="004B539C" w:rsidRDefault="00D509D4" w:rsidP="005738B6">
            <w:pPr>
              <w:rPr>
                <w:rFonts w:ascii="Arial" w:eastAsia="Batang" w:hAnsi="Arial" w:cs="Arial"/>
                <w:sz w:val="20"/>
              </w:rPr>
            </w:pPr>
            <w:r>
              <w:rPr>
                <w:rFonts w:ascii="Arial" w:eastAsia="Batang" w:hAnsi="Arial" w:cs="Arial"/>
                <w:sz w:val="20"/>
              </w:rPr>
              <w:t>REVISED. Incorporate the changes under “Proposed Changes” in 20/1313r4</w:t>
            </w:r>
          </w:p>
        </w:tc>
      </w:tr>
    </w:tbl>
    <w:p w14:paraId="250D16CF" w14:textId="77777777" w:rsidR="00E06460" w:rsidRDefault="00E06460" w:rsidP="007468C6">
      <w:pPr>
        <w:pStyle w:val="Heading3"/>
      </w:pPr>
    </w:p>
    <w:p w14:paraId="0230C31E" w14:textId="77777777" w:rsidR="00CA09B2" w:rsidRDefault="003A4923" w:rsidP="007468C6">
      <w:pPr>
        <w:pStyle w:val="Heading3"/>
      </w:pPr>
      <w:r>
        <w:t xml:space="preserve">Introduction </w:t>
      </w:r>
    </w:p>
    <w:p w14:paraId="23BA070E" w14:textId="77777777" w:rsidR="003A4923" w:rsidRDefault="003A4923" w:rsidP="003A4923">
      <w:r>
        <w:t>BSS max idle period management has been introduced as part of the Wireless Network Management [1] to improve STA power saving and AP resource management. Extensions have been made to the mechanism in Sub 1 GHz License Exempt Operation [2] adding ability to an S1G non-AP STA to set the</w:t>
      </w:r>
      <w:r w:rsidR="0086689A">
        <w:t xml:space="preserve"> value of the BSS max idle period.</w:t>
      </w:r>
      <w:r w:rsidR="00AC09E5">
        <w:t xml:space="preserve"> This is desirable because</w:t>
      </w:r>
      <w:r w:rsidR="006C1469">
        <w:t xml:space="preserve"> otherwise</w:t>
      </w:r>
      <w:r w:rsidR="00AC09E5">
        <w:t xml:space="preserve"> an AP may use a single value to set this for the entire BSS which may not suit all devices in the BSS. For exampl</w:t>
      </w:r>
      <w:r w:rsidR="006C1469">
        <w:t xml:space="preserve">e, an IOT device such as a </w:t>
      </w:r>
      <w:r w:rsidR="00AC09E5">
        <w:t>sensor may sleep for much longer duration than a laptop or a phone.</w:t>
      </w:r>
      <w:r w:rsidR="0086689A">
        <w:t xml:space="preserve"> </w:t>
      </w:r>
      <w:r w:rsidR="00C134C4">
        <w:t>[2] further</w:t>
      </w:r>
      <w:r w:rsidR="0086689A">
        <w:t xml:space="preserve"> adds a scaling factor that will increase the range of the period that can be specified.</w:t>
      </w:r>
    </w:p>
    <w:p w14:paraId="32AD5D8F" w14:textId="77777777" w:rsidR="0086689A" w:rsidRDefault="0086689A" w:rsidP="003A4923"/>
    <w:p w14:paraId="3FEB0DA4" w14:textId="77777777" w:rsidR="0086689A" w:rsidRDefault="0086689A" w:rsidP="003A4923">
      <w:r>
        <w:t>The original mechanism developed in [1] is being used in the industry. Recently there has been more interest in adoption of the mechanism</w:t>
      </w:r>
      <w:r w:rsidR="006C1469">
        <w:t xml:space="preserve"> for more types of </w:t>
      </w:r>
      <w:r w:rsidR="00DF3527">
        <w:t>devices but using the</w:t>
      </w:r>
      <w:r>
        <w:t xml:space="preserve"> extensions made in [2] for all </w:t>
      </w:r>
      <w:proofErr w:type="spellStart"/>
      <w:r>
        <w:t>PHYs.</w:t>
      </w:r>
      <w:proofErr w:type="spellEnd"/>
    </w:p>
    <w:p w14:paraId="37772C7D" w14:textId="77777777" w:rsidR="0086689A" w:rsidRDefault="0086689A" w:rsidP="003A4923"/>
    <w:p w14:paraId="71F27E11" w14:textId="77777777" w:rsidR="0086689A" w:rsidRDefault="0086689A" w:rsidP="003A4923">
      <w:r>
        <w:t>This contribution attempts to bring in the changes that are necessary to update the mechanism so that non-AP STA can negotiate</w:t>
      </w:r>
      <w:r w:rsidR="00DF3527">
        <w:t xml:space="preserve"> the</w:t>
      </w:r>
      <w:r>
        <w:t xml:space="preserve"> setting of the BSS max idle period.</w:t>
      </w:r>
    </w:p>
    <w:p w14:paraId="7EDB3707" w14:textId="77777777" w:rsidR="000245B8" w:rsidRDefault="000245B8" w:rsidP="003A4923"/>
    <w:p w14:paraId="3ADAF444" w14:textId="77777777" w:rsidR="000245B8" w:rsidRDefault="000245B8" w:rsidP="003A4923">
      <w:r>
        <w:t>Note that both [1] and [2] hav</w:t>
      </w:r>
      <w:r w:rsidR="008A6252">
        <w:t>e been rolled into [3] and we u</w:t>
      </w:r>
      <w:r>
        <w:t xml:space="preserve">se [3] as </w:t>
      </w:r>
      <w:r w:rsidR="006C1469">
        <w:t xml:space="preserve">the </w:t>
      </w:r>
      <w:r>
        <w:t xml:space="preserve">basis for </w:t>
      </w:r>
      <w:r w:rsidR="006C1469">
        <w:t>discussion.</w:t>
      </w:r>
    </w:p>
    <w:p w14:paraId="7CD99DC1" w14:textId="77777777" w:rsidR="0086689A" w:rsidRPr="003A4923" w:rsidRDefault="0086689A" w:rsidP="009C6549">
      <w:pPr>
        <w:pStyle w:val="Heading3"/>
      </w:pPr>
      <w:r>
        <w:t xml:space="preserve">Discussion </w:t>
      </w:r>
    </w:p>
    <w:p w14:paraId="4385F923" w14:textId="77777777" w:rsidR="003A4923" w:rsidRDefault="0086689A" w:rsidP="003A4923">
      <w:r>
        <w:t xml:space="preserve">While well-intentioned, the changes that need to be brought in must be carefully considered </w:t>
      </w:r>
      <w:r w:rsidR="00DF3527">
        <w:t xml:space="preserve">and planned </w:t>
      </w:r>
      <w:r>
        <w:t>as there are implementations that already use the mechanis</w:t>
      </w:r>
      <w:r w:rsidR="006C1469">
        <w:t>m</w:t>
      </w:r>
      <w:r>
        <w:t xml:space="preserve"> as defined in [1] and </w:t>
      </w:r>
      <w:r w:rsidR="00DF3527">
        <w:t xml:space="preserve">they </w:t>
      </w:r>
      <w:r>
        <w:t xml:space="preserve">should not be made non-compliant with any changes </w:t>
      </w:r>
      <w:r w:rsidR="00DF3527">
        <w:t>to the protocol</w:t>
      </w:r>
      <w:r>
        <w:t>. To this end, we inten</w:t>
      </w:r>
      <w:r w:rsidR="006C1469">
        <w:t>d to define a new capability MIB variable</w:t>
      </w:r>
      <w:r>
        <w:t xml:space="preserve">: BSS max idle period setting by non-AP STA. When this </w:t>
      </w:r>
      <w:r w:rsidR="006C1469">
        <w:t>variable</w:t>
      </w:r>
      <w:r>
        <w:t xml:space="preserve"> is set</w:t>
      </w:r>
      <w:r w:rsidR="006C1469">
        <w:t xml:space="preserve"> to true</w:t>
      </w:r>
      <w:r>
        <w:t xml:space="preserve">, then the </w:t>
      </w:r>
      <w:r w:rsidR="006C1469">
        <w:t>non-</w:t>
      </w:r>
      <w:r>
        <w:t>AP</w:t>
      </w:r>
      <w:r w:rsidR="006C1469">
        <w:t xml:space="preserve"> STA</w:t>
      </w:r>
      <w:r>
        <w:t xml:space="preserve"> will optionally include the BSS Max Period Element in the Association and </w:t>
      </w:r>
      <w:proofErr w:type="spellStart"/>
      <w:r>
        <w:t>Reassociation</w:t>
      </w:r>
      <w:proofErr w:type="spellEnd"/>
      <w:r>
        <w:t xml:space="preserve"> Request frames</w:t>
      </w:r>
      <w:r w:rsidR="002F3F50">
        <w:t xml:space="preserve"> at the time of </w:t>
      </w:r>
      <w:proofErr w:type="spellStart"/>
      <w:r w:rsidR="002F3F50">
        <w:t>Associaton</w:t>
      </w:r>
      <w:proofErr w:type="spellEnd"/>
      <w:r w:rsidR="002F3F50">
        <w:t xml:space="preserve"> and </w:t>
      </w:r>
      <w:proofErr w:type="spellStart"/>
      <w:r w:rsidR="002F3F50">
        <w:t>Reassociation</w:t>
      </w:r>
      <w:proofErr w:type="spellEnd"/>
      <w:r w:rsidR="002F3F50">
        <w:t xml:space="preserve"> respectively.</w:t>
      </w:r>
    </w:p>
    <w:p w14:paraId="05B38FA8" w14:textId="77777777" w:rsidR="002F3F50" w:rsidRDefault="002F3F50" w:rsidP="003A4923"/>
    <w:p w14:paraId="549ACEA3" w14:textId="77777777" w:rsidR="00AC09E5" w:rsidRDefault="00C134C4">
      <w:r>
        <w:t>The Max Idle Period field in BSS Max Idle Period element is 2 octets long. In [1] the maximum value of this field is 65,535,</w:t>
      </w:r>
      <w:r w:rsidR="006C1469">
        <w:t>000 TU</w:t>
      </w:r>
      <w:r>
        <w:t>s, which is equivalent to 18.64 hours. By using the Unified Scaling Factor, [2] extends this</w:t>
      </w:r>
      <w:r w:rsidR="00AC09E5">
        <w:t xml:space="preserve"> period</w:t>
      </w:r>
      <w:r>
        <w:t xml:space="preserve"> </w:t>
      </w:r>
      <w:r w:rsidR="00AC09E5">
        <w:t>by a factor of</w:t>
      </w:r>
      <w:r w:rsidR="000C3119">
        <w:t xml:space="preserve"> </w:t>
      </w:r>
      <w:proofErr w:type="spellStart"/>
      <w:r w:rsidR="000C3119">
        <w:t>upto</w:t>
      </w:r>
      <w:proofErr w:type="spellEnd"/>
      <w:r w:rsidR="00AC09E5">
        <w:t xml:space="preserve"> 10,000. It is not clear if such a scaling factor needs to be used. In this contribution, we do not use the Unified Scaling factor, but this can be considered for a future version of the document.</w:t>
      </w:r>
    </w:p>
    <w:p w14:paraId="51F61C4E" w14:textId="77777777" w:rsidR="00AC09E5" w:rsidRDefault="00AC09E5"/>
    <w:p w14:paraId="69A8B50C" w14:textId="77777777" w:rsidR="00AC09E5" w:rsidRPr="00904503" w:rsidRDefault="000B33D5" w:rsidP="009C6549">
      <w:pPr>
        <w:pStyle w:val="Heading3"/>
        <w:rPr>
          <w:u w:val="single"/>
        </w:rPr>
      </w:pPr>
      <w:r w:rsidRPr="00904503">
        <w:rPr>
          <w:u w:val="single"/>
        </w:rPr>
        <w:lastRenderedPageBreak/>
        <w:t xml:space="preserve">Proposed </w:t>
      </w:r>
      <w:r w:rsidR="00AC09E5" w:rsidRPr="00904503">
        <w:rPr>
          <w:u w:val="single"/>
        </w:rPr>
        <w:t>Changes</w:t>
      </w:r>
    </w:p>
    <w:p w14:paraId="08368FF7" w14:textId="77777777" w:rsidR="009C6549" w:rsidRPr="004F3AF6" w:rsidRDefault="009C6549" w:rsidP="009C6549">
      <w:r w:rsidRPr="004F3AF6">
        <w:t>Interpretation of a Motion to Adopt</w:t>
      </w:r>
    </w:p>
    <w:p w14:paraId="303D9AD9" w14:textId="77777777" w:rsidR="009C6549" w:rsidRPr="004C0F0A" w:rsidRDefault="009C6549" w:rsidP="009C6549">
      <w:pPr>
        <w:rPr>
          <w:lang w:eastAsia="ko-KR"/>
        </w:rPr>
      </w:pPr>
    </w:p>
    <w:p w14:paraId="466A3F70" w14:textId="77777777" w:rsidR="009C6549" w:rsidRPr="004F3AF6" w:rsidRDefault="009C6549" w:rsidP="009C6549">
      <w:pPr>
        <w:rPr>
          <w:lang w:eastAsia="ko-KR"/>
        </w:rPr>
      </w:pPr>
      <w:r w:rsidRPr="004F3AF6">
        <w:rPr>
          <w:lang w:eastAsia="ko-KR"/>
        </w:rPr>
        <w:t>A motion to approve this submission means that the editing instructions and any cha</w:t>
      </w:r>
      <w:r>
        <w:rPr>
          <w:lang w:eastAsia="ko-KR"/>
        </w:rPr>
        <w:t xml:space="preserve">nged or added material are actioned in the </w:t>
      </w:r>
      <w:proofErr w:type="spellStart"/>
      <w:r>
        <w:rPr>
          <w:lang w:eastAsia="ko-KR"/>
        </w:rPr>
        <w:t>TGmd</w:t>
      </w:r>
      <w:proofErr w:type="spellEnd"/>
      <w:r w:rsidRPr="004F3AF6">
        <w:rPr>
          <w:lang w:eastAsia="ko-KR"/>
        </w:rPr>
        <w:t xml:space="preserve"> Draft.  This introduction is not part of the adopted material.</w:t>
      </w:r>
    </w:p>
    <w:p w14:paraId="751085E6" w14:textId="77777777" w:rsidR="009C6549" w:rsidRPr="004F3AF6" w:rsidRDefault="009C6549" w:rsidP="009C6549">
      <w:pPr>
        <w:rPr>
          <w:lang w:eastAsia="ko-KR"/>
        </w:rPr>
      </w:pPr>
    </w:p>
    <w:p w14:paraId="15EDBD12" w14:textId="77777777" w:rsidR="009C6549" w:rsidRPr="004F3AF6" w:rsidRDefault="009C6549" w:rsidP="009C6549">
      <w:pPr>
        <w:rPr>
          <w:b/>
          <w:bCs/>
          <w:i/>
          <w:iCs/>
          <w:lang w:eastAsia="ko-KR"/>
        </w:rPr>
      </w:pPr>
      <w:r w:rsidRPr="004F3AF6">
        <w:rPr>
          <w:b/>
          <w:bCs/>
          <w:i/>
          <w:iCs/>
          <w:lang w:eastAsia="ko-KR"/>
        </w:rPr>
        <w:t>Editing instructions formatted like this are intended to be copied into t</w:t>
      </w:r>
      <w:r>
        <w:rPr>
          <w:b/>
          <w:bCs/>
          <w:i/>
          <w:iCs/>
          <w:lang w:eastAsia="ko-KR"/>
        </w:rPr>
        <w:t xml:space="preserve">he </w:t>
      </w:r>
      <w:proofErr w:type="spellStart"/>
      <w:r>
        <w:rPr>
          <w:b/>
          <w:bCs/>
          <w:i/>
          <w:iCs/>
          <w:lang w:eastAsia="ko-KR"/>
        </w:rPr>
        <w:t>TGmd</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5C7B2066" w14:textId="77777777" w:rsidR="009C6549" w:rsidRPr="004F3AF6" w:rsidRDefault="009C6549" w:rsidP="009C6549">
      <w:pPr>
        <w:rPr>
          <w:lang w:eastAsia="ko-KR"/>
        </w:rPr>
      </w:pPr>
    </w:p>
    <w:p w14:paraId="7A96C01E" w14:textId="77777777" w:rsidR="009C6549" w:rsidRDefault="009C6549" w:rsidP="009C6549">
      <w:pPr>
        <w:rPr>
          <w:b/>
          <w:bCs/>
          <w:i/>
          <w:iCs/>
          <w:lang w:eastAsia="ko-KR"/>
        </w:rPr>
      </w:pPr>
      <w:proofErr w:type="spellStart"/>
      <w:r>
        <w:rPr>
          <w:b/>
          <w:bCs/>
          <w:i/>
          <w:iCs/>
          <w:lang w:eastAsia="ko-KR"/>
        </w:rPr>
        <w:t>TGmd</w:t>
      </w:r>
      <w:proofErr w:type="spellEnd"/>
      <w:r w:rsidRPr="004F3AF6">
        <w:rPr>
          <w:b/>
          <w:bCs/>
          <w:i/>
          <w:iCs/>
          <w:lang w:eastAsia="ko-KR"/>
        </w:rPr>
        <w:t xml:space="preserve"> Editor: Editing instructions preceded by “</w:t>
      </w:r>
      <w:proofErr w:type="spellStart"/>
      <w:r>
        <w:rPr>
          <w:b/>
          <w:bCs/>
          <w:i/>
          <w:iCs/>
          <w:lang w:eastAsia="ko-KR"/>
        </w:rPr>
        <w:t>Tgmd</w:t>
      </w:r>
      <w:proofErr w:type="spellEnd"/>
      <w:r w:rsidRPr="004F3AF6">
        <w:rPr>
          <w:b/>
          <w:bCs/>
          <w:i/>
          <w:iCs/>
          <w:lang w:eastAsia="ko-KR"/>
        </w:rPr>
        <w:t xml:space="preserve"> Editor” are instructions to the </w:t>
      </w:r>
      <w:proofErr w:type="spellStart"/>
      <w:r>
        <w:rPr>
          <w:b/>
          <w:bCs/>
          <w:i/>
          <w:iCs/>
          <w:lang w:eastAsia="ko-KR"/>
        </w:rPr>
        <w:t>Tgmd</w:t>
      </w:r>
      <w:proofErr w:type="spellEnd"/>
      <w:r w:rsidRPr="004F3AF6">
        <w:rPr>
          <w:b/>
          <w:bCs/>
          <w:i/>
          <w:iCs/>
          <w:lang w:eastAsia="ko-KR"/>
        </w:rPr>
        <w:t xml:space="preserve"> editor to modify existing material in the </w:t>
      </w:r>
      <w:proofErr w:type="spellStart"/>
      <w:r>
        <w:rPr>
          <w:b/>
          <w:bCs/>
          <w:i/>
          <w:iCs/>
          <w:lang w:eastAsia="ko-KR"/>
        </w:rPr>
        <w:t>Tgmd</w:t>
      </w:r>
      <w:proofErr w:type="spellEnd"/>
      <w:r w:rsidRPr="004F3AF6">
        <w:rPr>
          <w:b/>
          <w:bCs/>
          <w:i/>
          <w:iCs/>
          <w:lang w:eastAsia="ko-KR"/>
        </w:rPr>
        <w:t xml:space="preserve"> draft.  As a result of adopting the changes, the </w:t>
      </w:r>
      <w:proofErr w:type="spellStart"/>
      <w:r>
        <w:rPr>
          <w:b/>
          <w:bCs/>
          <w:i/>
          <w:iCs/>
          <w:lang w:eastAsia="ko-KR"/>
        </w:rPr>
        <w:t>Tgmd</w:t>
      </w:r>
      <w:proofErr w:type="spellEnd"/>
      <w:r w:rsidRPr="004F3AF6">
        <w:rPr>
          <w:b/>
          <w:bCs/>
          <w:i/>
          <w:iCs/>
          <w:lang w:eastAsia="ko-KR"/>
        </w:rPr>
        <w:t xml:space="preserve"> editor will execute the instructions rather than copy them to the </w:t>
      </w:r>
      <w:proofErr w:type="spellStart"/>
      <w:r>
        <w:rPr>
          <w:b/>
          <w:bCs/>
          <w:i/>
          <w:iCs/>
          <w:lang w:eastAsia="ko-KR"/>
        </w:rPr>
        <w:t>Tgmd</w:t>
      </w:r>
      <w:proofErr w:type="spellEnd"/>
      <w:r w:rsidRPr="004F3AF6">
        <w:rPr>
          <w:b/>
          <w:bCs/>
          <w:i/>
          <w:iCs/>
          <w:lang w:eastAsia="ko-KR"/>
        </w:rPr>
        <w:t xml:space="preserve"> Draft.</w:t>
      </w:r>
    </w:p>
    <w:p w14:paraId="045541A7" w14:textId="77777777" w:rsidR="009E297E" w:rsidRDefault="009E297E" w:rsidP="009C6549">
      <w:pPr>
        <w:rPr>
          <w:b/>
          <w:bCs/>
          <w:i/>
          <w:iCs/>
          <w:lang w:eastAsia="ko-KR"/>
        </w:rPr>
      </w:pPr>
    </w:p>
    <w:p w14:paraId="55C455CB" w14:textId="77777777" w:rsidR="000C3119" w:rsidRDefault="000C3119" w:rsidP="009C6549">
      <w:pPr>
        <w:rPr>
          <w:b/>
          <w:bCs/>
          <w:i/>
          <w:iCs/>
          <w:lang w:eastAsia="ko-KR"/>
        </w:rPr>
      </w:pPr>
      <w:r>
        <w:rPr>
          <w:b/>
          <w:bCs/>
          <w:i/>
          <w:iCs/>
          <w:lang w:eastAsia="ko-KR"/>
        </w:rPr>
        <w:t>All changes shown in t</w:t>
      </w:r>
      <w:r w:rsidR="00AC6E70">
        <w:rPr>
          <w:b/>
          <w:bCs/>
          <w:i/>
          <w:iCs/>
          <w:lang w:eastAsia="ko-KR"/>
        </w:rPr>
        <w:t>h</w:t>
      </w:r>
      <w:r>
        <w:rPr>
          <w:b/>
          <w:bCs/>
          <w:i/>
          <w:iCs/>
          <w:lang w:eastAsia="ko-KR"/>
        </w:rPr>
        <w:t xml:space="preserve">is document are with reference to </w:t>
      </w:r>
      <w:proofErr w:type="spellStart"/>
      <w:r>
        <w:rPr>
          <w:b/>
          <w:bCs/>
          <w:i/>
          <w:iCs/>
          <w:lang w:eastAsia="ko-KR"/>
        </w:rPr>
        <w:t>Tgmd</w:t>
      </w:r>
      <w:proofErr w:type="spellEnd"/>
      <w:r>
        <w:rPr>
          <w:b/>
          <w:bCs/>
          <w:i/>
          <w:iCs/>
          <w:lang w:eastAsia="ko-KR"/>
        </w:rPr>
        <w:t xml:space="preserve"> Draft 4.0.</w:t>
      </w:r>
    </w:p>
    <w:p w14:paraId="681C3A70" w14:textId="77777777" w:rsidR="00F51F61" w:rsidRDefault="00F51F61" w:rsidP="009C6549">
      <w:pPr>
        <w:rPr>
          <w:b/>
          <w:bCs/>
          <w:i/>
          <w:iCs/>
          <w:lang w:eastAsia="ko-KR"/>
        </w:rPr>
      </w:pPr>
    </w:p>
    <w:p w14:paraId="1DFAD7E5" w14:textId="77777777" w:rsidR="00F51F61" w:rsidRPr="00F51F61" w:rsidRDefault="00F51F61" w:rsidP="00F51F61">
      <w:pPr>
        <w:pStyle w:val="H4"/>
        <w:numPr>
          <w:ilvl w:val="3"/>
          <w:numId w:val="10"/>
        </w:numPr>
        <w:rPr>
          <w:w w:val="100"/>
        </w:rPr>
      </w:pPr>
      <w:r w:rsidRPr="00F51F61">
        <w:rPr>
          <w:w w:val="100"/>
        </w:rPr>
        <w:t>MLME-</w:t>
      </w:r>
      <w:proofErr w:type="spellStart"/>
      <w:r w:rsidRPr="00F51F61">
        <w:rPr>
          <w:w w:val="100"/>
        </w:rPr>
        <w:t>ASSOCIATE.request</w:t>
      </w:r>
      <w:proofErr w:type="spellEnd"/>
    </w:p>
    <w:p w14:paraId="3B3933AC" w14:textId="77777777" w:rsidR="00594109" w:rsidRDefault="00594109" w:rsidP="00F51F61">
      <w:pPr>
        <w:pStyle w:val="H4"/>
        <w:numPr>
          <w:ilvl w:val="4"/>
          <w:numId w:val="10"/>
        </w:numPr>
        <w:rPr>
          <w:w w:val="100"/>
        </w:rPr>
      </w:pPr>
      <w:bookmarkStart w:id="1" w:name="RTF37323435383a2048342c312e"/>
      <w:r w:rsidRPr="00594109">
        <w:rPr>
          <w:w w:val="100"/>
        </w:rPr>
        <w:t>Semantics of the service primitive</w:t>
      </w:r>
    </w:p>
    <w:p w14:paraId="1C803244" w14:textId="77777777" w:rsidR="00594109" w:rsidRDefault="00594109" w:rsidP="00594109">
      <w:pPr>
        <w:rPr>
          <w:b/>
          <w:bCs/>
          <w:i/>
          <w:iCs/>
          <w:lang w:eastAsia="ko-KR"/>
        </w:rPr>
      </w:pPr>
      <w:proofErr w:type="spellStart"/>
      <w:r w:rsidRPr="00A457B0">
        <w:rPr>
          <w:b/>
          <w:bCs/>
          <w:i/>
          <w:iCs/>
          <w:lang w:eastAsia="ko-KR"/>
        </w:rPr>
        <w:t>Tgmd</w:t>
      </w:r>
      <w:proofErr w:type="spellEnd"/>
      <w:r w:rsidRPr="00A457B0">
        <w:rPr>
          <w:b/>
          <w:bCs/>
          <w:i/>
          <w:iCs/>
          <w:lang w:eastAsia="ko-KR"/>
        </w:rPr>
        <w:t xml:space="preserve"> </w:t>
      </w:r>
      <w:r>
        <w:rPr>
          <w:b/>
          <w:bCs/>
          <w:i/>
          <w:iCs/>
          <w:lang w:eastAsia="ko-KR"/>
        </w:rPr>
        <w:t xml:space="preserve">Editor: Change the entry for </w:t>
      </w:r>
      <w:proofErr w:type="spellStart"/>
      <w:r>
        <w:rPr>
          <w:b/>
          <w:bCs/>
          <w:i/>
          <w:iCs/>
          <w:lang w:eastAsia="ko-KR"/>
        </w:rPr>
        <w:t>BSSMaxIdlePeriod</w:t>
      </w:r>
      <w:proofErr w:type="spellEnd"/>
      <w:r>
        <w:rPr>
          <w:b/>
          <w:bCs/>
          <w:i/>
          <w:iCs/>
          <w:lang w:eastAsia="ko-KR"/>
        </w:rPr>
        <w:t xml:space="preserve"> in the table in the </w:t>
      </w:r>
      <w:proofErr w:type="spellStart"/>
      <w:r>
        <w:rPr>
          <w:b/>
          <w:bCs/>
          <w:i/>
          <w:iCs/>
          <w:lang w:eastAsia="ko-KR"/>
        </w:rPr>
        <w:t>subclause</w:t>
      </w:r>
      <w:proofErr w:type="spellEnd"/>
      <w:r>
        <w:rPr>
          <w:b/>
          <w:bCs/>
          <w:i/>
          <w:iCs/>
          <w:lang w:eastAsia="ko-KR"/>
        </w:rPr>
        <w:t xml:space="preserve"> as shown:</w:t>
      </w:r>
    </w:p>
    <w:p w14:paraId="7D1519F0" w14:textId="77777777" w:rsidR="00594109" w:rsidRDefault="00594109" w:rsidP="00594109">
      <w:pPr>
        <w:rPr>
          <w:lang w:eastAsia="ko-KR"/>
        </w:rPr>
      </w:pPr>
    </w:p>
    <w:p w14:paraId="2D911814" w14:textId="77777777" w:rsidR="00594109" w:rsidRDefault="00594109" w:rsidP="00594109">
      <w:pPr>
        <w:suppressAutoHyphens/>
        <w:autoSpaceDE w:val="0"/>
        <w:autoSpaceDN w:val="0"/>
        <w:adjustRightInd w:val="0"/>
        <w:spacing w:line="240" w:lineRule="atLeast"/>
        <w:jc w:val="both"/>
        <w:rPr>
          <w:rFonts w:ascii="Arial" w:hAnsi="Arial" w:cs="Arial"/>
          <w:color w:val="000000"/>
          <w:sz w:val="20"/>
          <w:lang w:val="en-US" w:eastAsia="ko-KR"/>
        </w:rPr>
      </w:pPr>
    </w:p>
    <w:tbl>
      <w:tblPr>
        <w:tblW w:w="0" w:type="auto"/>
        <w:jc w:val="center"/>
        <w:tblLayout w:type="fixed"/>
        <w:tblCellMar>
          <w:left w:w="10" w:type="dxa"/>
          <w:right w:w="10" w:type="dxa"/>
        </w:tblCellMar>
        <w:tblLook w:val="0000" w:firstRow="0" w:lastRow="0" w:firstColumn="0" w:lastColumn="0" w:noHBand="0" w:noVBand="0"/>
      </w:tblPr>
      <w:tblGrid>
        <w:gridCol w:w="1800"/>
        <w:gridCol w:w="1800"/>
        <w:gridCol w:w="1760"/>
        <w:gridCol w:w="3260"/>
      </w:tblGrid>
      <w:tr w:rsidR="00594109" w14:paraId="06A77A5C" w14:textId="77777777">
        <w:trPr>
          <w:trHeight w:val="340"/>
          <w:jc w:val="center"/>
        </w:trPr>
        <w:tc>
          <w:tcPr>
            <w:tcW w:w="1800" w:type="dxa"/>
            <w:tcBorders>
              <w:top w:val="single" w:sz="10" w:space="0" w:color="000000"/>
              <w:left w:val="single" w:sz="10" w:space="0" w:color="000000"/>
              <w:bottom w:val="single" w:sz="2" w:space="0" w:color="000000"/>
              <w:right w:val="single" w:sz="2" w:space="0" w:color="000000"/>
            </w:tcBorders>
            <w:vAlign w:val="center"/>
          </w:tcPr>
          <w:p w14:paraId="325595E7" w14:textId="77777777" w:rsidR="00594109" w:rsidRDefault="00594109">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Name</w:t>
            </w:r>
          </w:p>
        </w:tc>
        <w:tc>
          <w:tcPr>
            <w:tcW w:w="1800" w:type="dxa"/>
            <w:tcBorders>
              <w:top w:val="single" w:sz="10" w:space="0" w:color="000000"/>
              <w:left w:val="single" w:sz="2" w:space="0" w:color="000000"/>
              <w:bottom w:val="single" w:sz="2" w:space="0" w:color="000000"/>
              <w:right w:val="single" w:sz="2" w:space="0" w:color="000000"/>
            </w:tcBorders>
            <w:vAlign w:val="center"/>
          </w:tcPr>
          <w:p w14:paraId="18648235" w14:textId="77777777" w:rsidR="00594109" w:rsidRDefault="00594109">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Type</w:t>
            </w:r>
          </w:p>
        </w:tc>
        <w:tc>
          <w:tcPr>
            <w:tcW w:w="1760" w:type="dxa"/>
            <w:tcBorders>
              <w:top w:val="single" w:sz="10" w:space="0" w:color="000000"/>
              <w:left w:val="single" w:sz="2" w:space="0" w:color="000000"/>
              <w:bottom w:val="single" w:sz="2" w:space="0" w:color="000000"/>
              <w:right w:val="single" w:sz="2" w:space="0" w:color="000000"/>
            </w:tcBorders>
            <w:vAlign w:val="center"/>
          </w:tcPr>
          <w:p w14:paraId="62E3E313" w14:textId="77777777" w:rsidR="00594109" w:rsidRDefault="00594109">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Valid range</w:t>
            </w:r>
          </w:p>
        </w:tc>
        <w:tc>
          <w:tcPr>
            <w:tcW w:w="3260" w:type="dxa"/>
            <w:tcBorders>
              <w:top w:val="single" w:sz="10" w:space="0" w:color="000000"/>
              <w:left w:val="single" w:sz="2" w:space="0" w:color="000000"/>
              <w:bottom w:val="single" w:sz="2" w:space="0" w:color="000000"/>
              <w:right w:val="single" w:sz="10" w:space="0" w:color="000000"/>
            </w:tcBorders>
            <w:vAlign w:val="center"/>
          </w:tcPr>
          <w:p w14:paraId="5B8B361A" w14:textId="77777777" w:rsidR="00594109" w:rsidRDefault="00594109">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Description</w:t>
            </w:r>
          </w:p>
        </w:tc>
      </w:tr>
      <w:tr w:rsidR="00594109" w14:paraId="1A6A554A" w14:textId="77777777">
        <w:trPr>
          <w:trHeight w:val="1060"/>
          <w:jc w:val="center"/>
        </w:trPr>
        <w:tc>
          <w:tcPr>
            <w:tcW w:w="1800" w:type="dxa"/>
            <w:tcBorders>
              <w:top w:val="single" w:sz="2" w:space="0" w:color="000000"/>
              <w:left w:val="single" w:sz="10" w:space="0" w:color="000000"/>
              <w:bottom w:val="single" w:sz="2" w:space="0" w:color="000000"/>
              <w:right w:val="single" w:sz="2" w:space="0" w:color="000000"/>
            </w:tcBorders>
          </w:tcPr>
          <w:p w14:paraId="620DD903" w14:textId="77777777" w:rsidR="00594109" w:rsidRDefault="00594109">
            <w:pPr>
              <w:widowControl w:val="0"/>
              <w:suppressAutoHyphens/>
              <w:autoSpaceDE w:val="0"/>
              <w:autoSpaceDN w:val="0"/>
              <w:adjustRightInd w:val="0"/>
              <w:spacing w:line="200" w:lineRule="atLeast"/>
              <w:rPr>
                <w:rFonts w:ascii="Arial" w:hAnsi="Arial" w:cs="Arial"/>
                <w:color w:val="000000"/>
                <w:w w:val="0"/>
                <w:sz w:val="18"/>
                <w:szCs w:val="18"/>
                <w:lang w:val="en-US" w:eastAsia="ko-KR"/>
              </w:rPr>
            </w:pPr>
            <w:proofErr w:type="spellStart"/>
            <w:r>
              <w:rPr>
                <w:rFonts w:ascii="Arial" w:hAnsi="Arial" w:cs="Arial"/>
                <w:color w:val="000000"/>
                <w:sz w:val="18"/>
                <w:szCs w:val="18"/>
                <w:lang w:val="en-US" w:eastAsia="ko-KR"/>
              </w:rPr>
              <w:t>BSSMaxIdlePeriod</w:t>
            </w:r>
            <w:proofErr w:type="spellEnd"/>
            <w:r>
              <w:rPr>
                <w:rFonts w:ascii="Arial" w:hAnsi="Arial" w:cs="Arial"/>
                <w:color w:val="000000"/>
                <w:sz w:val="20"/>
                <w:lang w:val="en-US" w:eastAsia="ko-KR"/>
              </w:rPr>
              <w:t>(11ah)</w:t>
            </w:r>
          </w:p>
        </w:tc>
        <w:tc>
          <w:tcPr>
            <w:tcW w:w="1800" w:type="dxa"/>
            <w:tcBorders>
              <w:top w:val="single" w:sz="2" w:space="0" w:color="000000"/>
              <w:left w:val="single" w:sz="2" w:space="0" w:color="000000"/>
              <w:bottom w:val="single" w:sz="2" w:space="0" w:color="000000"/>
              <w:right w:val="single" w:sz="2" w:space="0" w:color="000000"/>
            </w:tcBorders>
          </w:tcPr>
          <w:p w14:paraId="484B2DC4" w14:textId="77777777" w:rsidR="00594109" w:rsidRDefault="00594109">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BSS Max Idle Period element</w:t>
            </w:r>
          </w:p>
        </w:tc>
        <w:tc>
          <w:tcPr>
            <w:tcW w:w="1760" w:type="dxa"/>
            <w:tcBorders>
              <w:top w:val="single" w:sz="2" w:space="0" w:color="000000"/>
              <w:left w:val="single" w:sz="2" w:space="0" w:color="000000"/>
              <w:bottom w:val="single" w:sz="2" w:space="0" w:color="000000"/>
              <w:right w:val="single" w:sz="2" w:space="0" w:color="000000"/>
            </w:tcBorders>
          </w:tcPr>
          <w:p w14:paraId="0727A4B4" w14:textId="77777777" w:rsidR="00594109" w:rsidRDefault="00594109">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As defined in 9.4.2.78 (BSS Max Idle Period element)</w:t>
            </w:r>
          </w:p>
        </w:tc>
        <w:tc>
          <w:tcPr>
            <w:tcW w:w="3260" w:type="dxa"/>
            <w:tcBorders>
              <w:top w:val="single" w:sz="2" w:space="0" w:color="000000"/>
              <w:left w:val="single" w:sz="2" w:space="0" w:color="000000"/>
              <w:bottom w:val="single" w:sz="2" w:space="0" w:color="000000"/>
              <w:right w:val="single" w:sz="10" w:space="0" w:color="000000"/>
            </w:tcBorders>
          </w:tcPr>
          <w:p w14:paraId="16E64178" w14:textId="085D6A18" w:rsidR="00594109" w:rsidRDefault="00594109" w:rsidP="00DF4545">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 xml:space="preserve">Indicates the preferred BSS </w:t>
            </w:r>
            <w:ins w:id="2" w:author="Srinivas Kandala" w:date="2020-09-14T10:26:00Z">
              <w:r w:rsidR="00DF4545">
                <w:rPr>
                  <w:rFonts w:ascii="Arial" w:hAnsi="Arial" w:cs="Arial"/>
                  <w:color w:val="000000"/>
                  <w:sz w:val="18"/>
                  <w:szCs w:val="18"/>
                  <w:lang w:val="en-US" w:eastAsia="ko-KR"/>
                </w:rPr>
                <w:t>m</w:t>
              </w:r>
            </w:ins>
            <w:del w:id="3" w:author="Srinivas Kandala" w:date="2020-09-14T10:26:00Z">
              <w:r w:rsidDel="00DF4545">
                <w:rPr>
                  <w:rFonts w:ascii="Arial" w:hAnsi="Arial" w:cs="Arial"/>
                  <w:color w:val="000000"/>
                  <w:sz w:val="18"/>
                  <w:szCs w:val="18"/>
                  <w:lang w:val="en-US" w:eastAsia="ko-KR"/>
                </w:rPr>
                <w:delText>M</w:delText>
              </w:r>
            </w:del>
            <w:r>
              <w:rPr>
                <w:rFonts w:ascii="Arial" w:hAnsi="Arial" w:cs="Arial"/>
                <w:color w:val="000000"/>
                <w:sz w:val="18"/>
                <w:szCs w:val="18"/>
                <w:lang w:val="en-US" w:eastAsia="ko-KR"/>
              </w:rPr>
              <w:t xml:space="preserve">ax idle period parameters. This parameter is </w:t>
            </w:r>
            <w:r w:rsidRPr="00BD2060">
              <w:rPr>
                <w:rFonts w:ascii="Arial" w:hAnsi="Arial" w:cs="Arial"/>
                <w:color w:val="000000"/>
                <w:sz w:val="18"/>
                <w:szCs w:val="18"/>
                <w:lang w:val="en-US" w:eastAsia="ko-KR"/>
              </w:rPr>
              <w:t>optionally</w:t>
            </w:r>
            <w:r>
              <w:rPr>
                <w:rFonts w:ascii="Arial" w:hAnsi="Arial" w:cs="Arial"/>
                <w:color w:val="000000"/>
                <w:sz w:val="18"/>
                <w:szCs w:val="18"/>
                <w:lang w:val="en-US" w:eastAsia="ko-KR"/>
              </w:rPr>
              <w:t xml:space="preserve"> present </w:t>
            </w:r>
            <w:r w:rsidRPr="00594109">
              <w:rPr>
                <w:rFonts w:ascii="Arial" w:hAnsi="Arial" w:cs="Arial"/>
                <w:color w:val="000000"/>
                <w:sz w:val="18"/>
                <w:szCs w:val="18"/>
                <w:u w:val="single"/>
                <w:lang w:val="en-US" w:eastAsia="ko-KR"/>
              </w:rPr>
              <w:t xml:space="preserve">if dot11WirelessManagementImplemented and </w:t>
            </w:r>
            <w:r w:rsidR="005364E5">
              <w:rPr>
                <w:rFonts w:ascii="Arial" w:hAnsi="Arial" w:cs="Arial"/>
                <w:color w:val="000000"/>
                <w:sz w:val="18"/>
                <w:szCs w:val="18"/>
                <w:u w:val="single"/>
                <w:lang w:val="en-US" w:eastAsia="ko-KR"/>
              </w:rPr>
              <w:t>dot11BSSMaxIdlePeriodIndicationByNonAPSTA</w:t>
            </w:r>
            <w:r w:rsidRPr="00594109">
              <w:rPr>
                <w:rFonts w:ascii="Arial" w:hAnsi="Arial" w:cs="Arial"/>
                <w:color w:val="000000"/>
                <w:sz w:val="18"/>
                <w:szCs w:val="18"/>
                <w:u w:val="single"/>
                <w:lang w:val="en-US" w:eastAsia="ko-KR"/>
              </w:rPr>
              <w:t xml:space="preserve"> </w:t>
            </w:r>
            <w:r w:rsidR="0055084C">
              <w:rPr>
                <w:rFonts w:ascii="Arial" w:hAnsi="Arial" w:cs="Arial"/>
                <w:color w:val="000000"/>
                <w:sz w:val="18"/>
                <w:szCs w:val="18"/>
                <w:u w:val="single"/>
                <w:lang w:val="en-US" w:eastAsia="ko-KR"/>
              </w:rPr>
              <w:t>are</w:t>
            </w:r>
            <w:r w:rsidRPr="00594109">
              <w:rPr>
                <w:rFonts w:ascii="Arial" w:hAnsi="Arial" w:cs="Arial"/>
                <w:color w:val="000000"/>
                <w:sz w:val="18"/>
                <w:szCs w:val="18"/>
                <w:u w:val="single"/>
                <w:lang w:val="en-US" w:eastAsia="ko-KR"/>
              </w:rPr>
              <w:t xml:space="preserve"> true</w:t>
            </w:r>
            <w:r w:rsidR="00F51F61">
              <w:rPr>
                <w:rFonts w:ascii="Arial" w:hAnsi="Arial" w:cs="Arial"/>
                <w:color w:val="000000"/>
                <w:sz w:val="18"/>
                <w:szCs w:val="18"/>
                <w:u w:val="single"/>
                <w:lang w:val="en-US" w:eastAsia="ko-KR"/>
              </w:rPr>
              <w:t>,</w:t>
            </w:r>
            <w:r>
              <w:rPr>
                <w:rFonts w:ascii="Arial" w:hAnsi="Arial" w:cs="Arial"/>
                <w:color w:val="000000"/>
                <w:sz w:val="18"/>
                <w:szCs w:val="18"/>
                <w:u w:val="single"/>
                <w:lang w:val="en-US" w:eastAsia="ko-KR"/>
              </w:rPr>
              <w:t xml:space="preserve"> or</w:t>
            </w:r>
            <w:r w:rsidR="004A7CC2">
              <w:rPr>
                <w:rFonts w:ascii="Arial" w:hAnsi="Arial" w:cs="Arial"/>
                <w:color w:val="000000"/>
                <w:sz w:val="18"/>
                <w:szCs w:val="18"/>
                <w:u w:val="single"/>
                <w:lang w:val="en-US" w:eastAsia="ko-KR"/>
              </w:rPr>
              <w:t xml:space="preserve"> </w:t>
            </w:r>
            <w:del w:id="4" w:author="Srinivas Kandala" w:date="2020-09-14T10:29:00Z">
              <w:r w:rsidR="004A7CC2" w:rsidDel="00DF4545">
                <w:rPr>
                  <w:rFonts w:ascii="Arial" w:hAnsi="Arial" w:cs="Arial"/>
                  <w:color w:val="000000"/>
                  <w:sz w:val="18"/>
                  <w:szCs w:val="18"/>
                  <w:u w:val="single"/>
                  <w:lang w:val="en-US" w:eastAsia="ko-KR"/>
                </w:rPr>
                <w:delText>optionally present</w:delText>
              </w:r>
              <w:r w:rsidRPr="00594109" w:rsidDel="00DF4545">
                <w:rPr>
                  <w:rFonts w:ascii="Arial" w:hAnsi="Arial" w:cs="Arial"/>
                  <w:color w:val="000000"/>
                  <w:sz w:val="18"/>
                  <w:szCs w:val="18"/>
                  <w:u w:val="single"/>
                  <w:lang w:val="en-US" w:eastAsia="ko-KR"/>
                </w:rPr>
                <w:delText xml:space="preserve"> </w:delText>
              </w:r>
            </w:del>
            <w:r>
              <w:rPr>
                <w:rFonts w:ascii="Arial" w:hAnsi="Arial" w:cs="Arial"/>
                <w:color w:val="000000"/>
                <w:sz w:val="18"/>
                <w:szCs w:val="18"/>
                <w:lang w:val="en-US" w:eastAsia="ko-KR"/>
              </w:rPr>
              <w:t>if dot11S1GOptionImplemented is true; otherwise not present.</w:t>
            </w:r>
          </w:p>
        </w:tc>
      </w:tr>
    </w:tbl>
    <w:p w14:paraId="7C56B04D" w14:textId="77777777" w:rsidR="00594109" w:rsidRDefault="00594109" w:rsidP="00594109">
      <w:pPr>
        <w:rPr>
          <w:lang w:val="en-US" w:eastAsia="ko-KR"/>
        </w:rPr>
      </w:pPr>
    </w:p>
    <w:p w14:paraId="24B6718F" w14:textId="77777777" w:rsidR="00F51F61" w:rsidRDefault="00F51F61" w:rsidP="00F51F61">
      <w:pPr>
        <w:pStyle w:val="H4"/>
        <w:numPr>
          <w:ilvl w:val="3"/>
          <w:numId w:val="12"/>
        </w:numPr>
        <w:rPr>
          <w:w w:val="100"/>
        </w:rPr>
      </w:pPr>
      <w:r w:rsidRPr="00F51F61">
        <w:rPr>
          <w:w w:val="100"/>
        </w:rPr>
        <w:t>MLME-</w:t>
      </w:r>
      <w:proofErr w:type="spellStart"/>
      <w:r w:rsidRPr="00F51F61">
        <w:rPr>
          <w:w w:val="100"/>
        </w:rPr>
        <w:t>ASSOCIATE.indication</w:t>
      </w:r>
      <w:proofErr w:type="spellEnd"/>
    </w:p>
    <w:p w14:paraId="062F50E5" w14:textId="77777777" w:rsidR="00F51F61" w:rsidRDefault="00F51F61" w:rsidP="00F51F61">
      <w:pPr>
        <w:pStyle w:val="H4"/>
        <w:numPr>
          <w:ilvl w:val="4"/>
          <w:numId w:val="12"/>
        </w:numPr>
        <w:rPr>
          <w:w w:val="100"/>
        </w:rPr>
      </w:pPr>
      <w:r w:rsidRPr="00594109">
        <w:rPr>
          <w:w w:val="100"/>
        </w:rPr>
        <w:t>Semantics of the service primitive</w:t>
      </w:r>
    </w:p>
    <w:p w14:paraId="603F21C7" w14:textId="77777777" w:rsidR="00F51F61" w:rsidRDefault="00F51F61" w:rsidP="00F51F61">
      <w:pPr>
        <w:rPr>
          <w:b/>
          <w:bCs/>
          <w:i/>
          <w:iCs/>
          <w:lang w:eastAsia="ko-KR"/>
        </w:rPr>
      </w:pPr>
      <w:proofErr w:type="spellStart"/>
      <w:r w:rsidRPr="00A457B0">
        <w:rPr>
          <w:b/>
          <w:bCs/>
          <w:i/>
          <w:iCs/>
          <w:lang w:eastAsia="ko-KR"/>
        </w:rPr>
        <w:t>Tgmd</w:t>
      </w:r>
      <w:proofErr w:type="spellEnd"/>
      <w:r w:rsidRPr="00A457B0">
        <w:rPr>
          <w:b/>
          <w:bCs/>
          <w:i/>
          <w:iCs/>
          <w:lang w:eastAsia="ko-KR"/>
        </w:rPr>
        <w:t xml:space="preserve"> </w:t>
      </w:r>
      <w:r>
        <w:rPr>
          <w:b/>
          <w:bCs/>
          <w:i/>
          <w:iCs/>
          <w:lang w:eastAsia="ko-KR"/>
        </w:rPr>
        <w:t xml:space="preserve">Editor: Change the entry for </w:t>
      </w:r>
      <w:proofErr w:type="spellStart"/>
      <w:r>
        <w:rPr>
          <w:b/>
          <w:bCs/>
          <w:i/>
          <w:iCs/>
          <w:lang w:eastAsia="ko-KR"/>
        </w:rPr>
        <w:t>BSSMaxIdlePeriod</w:t>
      </w:r>
      <w:proofErr w:type="spellEnd"/>
      <w:r>
        <w:rPr>
          <w:b/>
          <w:bCs/>
          <w:i/>
          <w:iCs/>
          <w:lang w:eastAsia="ko-KR"/>
        </w:rPr>
        <w:t xml:space="preserve"> in the table in the </w:t>
      </w:r>
      <w:proofErr w:type="spellStart"/>
      <w:r>
        <w:rPr>
          <w:b/>
          <w:bCs/>
          <w:i/>
          <w:iCs/>
          <w:lang w:eastAsia="ko-KR"/>
        </w:rPr>
        <w:t>subclause</w:t>
      </w:r>
      <w:proofErr w:type="spellEnd"/>
      <w:r>
        <w:rPr>
          <w:b/>
          <w:bCs/>
          <w:i/>
          <w:iCs/>
          <w:lang w:eastAsia="ko-KR"/>
        </w:rPr>
        <w:t xml:space="preserve"> as shown:</w:t>
      </w:r>
    </w:p>
    <w:p w14:paraId="70FFBF29" w14:textId="77777777" w:rsidR="00F51F61" w:rsidRDefault="00F51F61" w:rsidP="00F51F61">
      <w:pPr>
        <w:rPr>
          <w:lang w:eastAsia="ko-KR"/>
        </w:rPr>
      </w:pPr>
    </w:p>
    <w:p w14:paraId="1E556901" w14:textId="77777777" w:rsidR="00F51F61" w:rsidRDefault="00F51F61" w:rsidP="00F51F61">
      <w:pPr>
        <w:suppressAutoHyphens/>
        <w:autoSpaceDE w:val="0"/>
        <w:autoSpaceDN w:val="0"/>
        <w:adjustRightInd w:val="0"/>
        <w:spacing w:line="240" w:lineRule="atLeast"/>
        <w:jc w:val="both"/>
        <w:rPr>
          <w:rFonts w:ascii="Arial" w:hAnsi="Arial" w:cs="Arial"/>
          <w:color w:val="000000"/>
          <w:sz w:val="20"/>
          <w:lang w:val="en-US" w:eastAsia="ko-KR"/>
        </w:rPr>
      </w:pPr>
    </w:p>
    <w:tbl>
      <w:tblPr>
        <w:tblW w:w="0" w:type="auto"/>
        <w:jc w:val="center"/>
        <w:tblLayout w:type="fixed"/>
        <w:tblCellMar>
          <w:left w:w="10" w:type="dxa"/>
          <w:right w:w="10" w:type="dxa"/>
        </w:tblCellMar>
        <w:tblLook w:val="0000" w:firstRow="0" w:lastRow="0" w:firstColumn="0" w:lastColumn="0" w:noHBand="0" w:noVBand="0"/>
      </w:tblPr>
      <w:tblGrid>
        <w:gridCol w:w="1800"/>
        <w:gridCol w:w="1800"/>
        <w:gridCol w:w="1760"/>
        <w:gridCol w:w="3260"/>
      </w:tblGrid>
      <w:tr w:rsidR="00F51F61" w14:paraId="3EB4D9FA" w14:textId="77777777" w:rsidTr="00A33074">
        <w:trPr>
          <w:trHeight w:val="340"/>
          <w:jc w:val="center"/>
        </w:trPr>
        <w:tc>
          <w:tcPr>
            <w:tcW w:w="1800" w:type="dxa"/>
            <w:tcBorders>
              <w:top w:val="single" w:sz="10" w:space="0" w:color="000000"/>
              <w:left w:val="single" w:sz="10" w:space="0" w:color="000000"/>
              <w:bottom w:val="single" w:sz="2" w:space="0" w:color="000000"/>
              <w:right w:val="single" w:sz="2" w:space="0" w:color="000000"/>
            </w:tcBorders>
            <w:vAlign w:val="center"/>
          </w:tcPr>
          <w:p w14:paraId="4DAA0E6C" w14:textId="77777777" w:rsidR="00F51F61" w:rsidRDefault="00F51F61"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Name</w:t>
            </w:r>
          </w:p>
        </w:tc>
        <w:tc>
          <w:tcPr>
            <w:tcW w:w="1800" w:type="dxa"/>
            <w:tcBorders>
              <w:top w:val="single" w:sz="10" w:space="0" w:color="000000"/>
              <w:left w:val="single" w:sz="2" w:space="0" w:color="000000"/>
              <w:bottom w:val="single" w:sz="2" w:space="0" w:color="000000"/>
              <w:right w:val="single" w:sz="2" w:space="0" w:color="000000"/>
            </w:tcBorders>
            <w:vAlign w:val="center"/>
          </w:tcPr>
          <w:p w14:paraId="0FF834E1" w14:textId="77777777" w:rsidR="00F51F61" w:rsidRDefault="00F51F61"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Type</w:t>
            </w:r>
          </w:p>
        </w:tc>
        <w:tc>
          <w:tcPr>
            <w:tcW w:w="1760" w:type="dxa"/>
            <w:tcBorders>
              <w:top w:val="single" w:sz="10" w:space="0" w:color="000000"/>
              <w:left w:val="single" w:sz="2" w:space="0" w:color="000000"/>
              <w:bottom w:val="single" w:sz="2" w:space="0" w:color="000000"/>
              <w:right w:val="single" w:sz="2" w:space="0" w:color="000000"/>
            </w:tcBorders>
            <w:vAlign w:val="center"/>
          </w:tcPr>
          <w:p w14:paraId="401167F1" w14:textId="77777777" w:rsidR="00F51F61" w:rsidRDefault="00F51F61"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Valid range</w:t>
            </w:r>
          </w:p>
        </w:tc>
        <w:tc>
          <w:tcPr>
            <w:tcW w:w="3260" w:type="dxa"/>
            <w:tcBorders>
              <w:top w:val="single" w:sz="10" w:space="0" w:color="000000"/>
              <w:left w:val="single" w:sz="2" w:space="0" w:color="000000"/>
              <w:bottom w:val="single" w:sz="2" w:space="0" w:color="000000"/>
              <w:right w:val="single" w:sz="10" w:space="0" w:color="000000"/>
            </w:tcBorders>
            <w:vAlign w:val="center"/>
          </w:tcPr>
          <w:p w14:paraId="76CD57F9" w14:textId="77777777" w:rsidR="00F51F61" w:rsidRDefault="00F51F61"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Description</w:t>
            </w:r>
          </w:p>
        </w:tc>
      </w:tr>
      <w:tr w:rsidR="00F51F61" w14:paraId="262365EA" w14:textId="77777777" w:rsidTr="00A33074">
        <w:trPr>
          <w:trHeight w:val="1060"/>
          <w:jc w:val="center"/>
        </w:trPr>
        <w:tc>
          <w:tcPr>
            <w:tcW w:w="1800" w:type="dxa"/>
            <w:tcBorders>
              <w:top w:val="single" w:sz="2" w:space="0" w:color="000000"/>
              <w:left w:val="single" w:sz="10" w:space="0" w:color="000000"/>
              <w:bottom w:val="single" w:sz="2" w:space="0" w:color="000000"/>
              <w:right w:val="single" w:sz="2" w:space="0" w:color="000000"/>
            </w:tcBorders>
          </w:tcPr>
          <w:p w14:paraId="3B1B22AA" w14:textId="77777777" w:rsidR="00F51F61" w:rsidRDefault="00F51F61" w:rsidP="00A33074">
            <w:pPr>
              <w:widowControl w:val="0"/>
              <w:suppressAutoHyphens/>
              <w:autoSpaceDE w:val="0"/>
              <w:autoSpaceDN w:val="0"/>
              <w:adjustRightInd w:val="0"/>
              <w:spacing w:line="200" w:lineRule="atLeast"/>
              <w:rPr>
                <w:rFonts w:ascii="Arial" w:hAnsi="Arial" w:cs="Arial"/>
                <w:color w:val="000000"/>
                <w:w w:val="0"/>
                <w:sz w:val="18"/>
                <w:szCs w:val="18"/>
                <w:lang w:val="en-US" w:eastAsia="ko-KR"/>
              </w:rPr>
            </w:pPr>
            <w:proofErr w:type="spellStart"/>
            <w:r>
              <w:rPr>
                <w:rFonts w:ascii="Arial" w:hAnsi="Arial" w:cs="Arial"/>
                <w:color w:val="000000"/>
                <w:sz w:val="18"/>
                <w:szCs w:val="18"/>
                <w:lang w:val="en-US" w:eastAsia="ko-KR"/>
              </w:rPr>
              <w:t>BSSMaxIdlePeriod</w:t>
            </w:r>
            <w:proofErr w:type="spellEnd"/>
            <w:r>
              <w:rPr>
                <w:rFonts w:ascii="Arial" w:hAnsi="Arial" w:cs="Arial"/>
                <w:color w:val="000000"/>
                <w:sz w:val="20"/>
                <w:lang w:val="en-US" w:eastAsia="ko-KR"/>
              </w:rPr>
              <w:t>(11ah)</w:t>
            </w:r>
          </w:p>
        </w:tc>
        <w:tc>
          <w:tcPr>
            <w:tcW w:w="1800" w:type="dxa"/>
            <w:tcBorders>
              <w:top w:val="single" w:sz="2" w:space="0" w:color="000000"/>
              <w:left w:val="single" w:sz="2" w:space="0" w:color="000000"/>
              <w:bottom w:val="single" w:sz="2" w:space="0" w:color="000000"/>
              <w:right w:val="single" w:sz="2" w:space="0" w:color="000000"/>
            </w:tcBorders>
          </w:tcPr>
          <w:p w14:paraId="1B0D9B3E" w14:textId="77777777" w:rsidR="00F51F61" w:rsidRDefault="00F51F61" w:rsidP="00A33074">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BSS Max Idle Period element</w:t>
            </w:r>
          </w:p>
        </w:tc>
        <w:tc>
          <w:tcPr>
            <w:tcW w:w="1760" w:type="dxa"/>
            <w:tcBorders>
              <w:top w:val="single" w:sz="2" w:space="0" w:color="000000"/>
              <w:left w:val="single" w:sz="2" w:space="0" w:color="000000"/>
              <w:bottom w:val="single" w:sz="2" w:space="0" w:color="000000"/>
              <w:right w:val="single" w:sz="2" w:space="0" w:color="000000"/>
            </w:tcBorders>
          </w:tcPr>
          <w:p w14:paraId="740957F0" w14:textId="77777777" w:rsidR="00F51F61" w:rsidRDefault="00F51F61" w:rsidP="00A33074">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As defined in 9.4.2.78 (BSS Max Idle Period element)</w:t>
            </w:r>
          </w:p>
        </w:tc>
        <w:tc>
          <w:tcPr>
            <w:tcW w:w="3260" w:type="dxa"/>
            <w:tcBorders>
              <w:top w:val="single" w:sz="2" w:space="0" w:color="000000"/>
              <w:left w:val="single" w:sz="2" w:space="0" w:color="000000"/>
              <w:bottom w:val="single" w:sz="2" w:space="0" w:color="000000"/>
              <w:right w:val="single" w:sz="10" w:space="0" w:color="000000"/>
            </w:tcBorders>
          </w:tcPr>
          <w:p w14:paraId="257F77CB" w14:textId="3882AFBB" w:rsidR="00F51F61" w:rsidRDefault="00F51F61" w:rsidP="00DF4545">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 xml:space="preserve">Indicates the preferred BSS </w:t>
            </w:r>
            <w:ins w:id="5" w:author="Srinivas Kandala" w:date="2020-09-14T10:26:00Z">
              <w:r w:rsidR="00DF4545">
                <w:rPr>
                  <w:rFonts w:ascii="Arial" w:hAnsi="Arial" w:cs="Arial"/>
                  <w:color w:val="000000"/>
                  <w:sz w:val="18"/>
                  <w:szCs w:val="18"/>
                  <w:lang w:val="en-US" w:eastAsia="ko-KR"/>
                </w:rPr>
                <w:t>m</w:t>
              </w:r>
            </w:ins>
            <w:del w:id="6" w:author="Srinivas Kandala" w:date="2020-09-14T10:26:00Z">
              <w:r w:rsidDel="00DF4545">
                <w:rPr>
                  <w:rFonts w:ascii="Arial" w:hAnsi="Arial" w:cs="Arial"/>
                  <w:color w:val="000000"/>
                  <w:sz w:val="18"/>
                  <w:szCs w:val="18"/>
                  <w:lang w:val="en-US" w:eastAsia="ko-KR"/>
                </w:rPr>
                <w:delText>M</w:delText>
              </w:r>
            </w:del>
            <w:r>
              <w:rPr>
                <w:rFonts w:ascii="Arial" w:hAnsi="Arial" w:cs="Arial"/>
                <w:color w:val="000000"/>
                <w:sz w:val="18"/>
                <w:szCs w:val="18"/>
                <w:lang w:val="en-US" w:eastAsia="ko-KR"/>
              </w:rPr>
              <w:t xml:space="preserve">ax idle period parameters. This parameter is </w:t>
            </w:r>
            <w:r w:rsidRPr="0050509F">
              <w:rPr>
                <w:rFonts w:ascii="Arial" w:hAnsi="Arial" w:cs="Arial"/>
                <w:color w:val="000000"/>
                <w:sz w:val="18"/>
                <w:szCs w:val="18"/>
                <w:lang w:val="en-US" w:eastAsia="ko-KR"/>
              </w:rPr>
              <w:t>optionally</w:t>
            </w:r>
            <w:r>
              <w:rPr>
                <w:rFonts w:ascii="Arial" w:hAnsi="Arial" w:cs="Arial"/>
                <w:color w:val="000000"/>
                <w:sz w:val="18"/>
                <w:szCs w:val="18"/>
                <w:lang w:val="en-US" w:eastAsia="ko-KR"/>
              </w:rPr>
              <w:t xml:space="preserve"> present </w:t>
            </w:r>
            <w:r w:rsidRPr="00594109">
              <w:rPr>
                <w:rFonts w:ascii="Arial" w:hAnsi="Arial" w:cs="Arial"/>
                <w:color w:val="000000"/>
                <w:sz w:val="18"/>
                <w:szCs w:val="18"/>
                <w:u w:val="single"/>
                <w:lang w:val="en-US" w:eastAsia="ko-KR"/>
              </w:rPr>
              <w:t xml:space="preserve">if dot11WirelessManagementImplemented </w:t>
            </w:r>
            <w:r w:rsidR="00BD2060" w:rsidRPr="00594109">
              <w:rPr>
                <w:rFonts w:ascii="Arial" w:hAnsi="Arial" w:cs="Arial"/>
                <w:color w:val="000000"/>
                <w:sz w:val="18"/>
                <w:szCs w:val="18"/>
                <w:u w:val="single"/>
                <w:lang w:val="en-US" w:eastAsia="ko-KR"/>
              </w:rPr>
              <w:t xml:space="preserve">and </w:t>
            </w:r>
            <w:r w:rsidR="00BD2060">
              <w:rPr>
                <w:rFonts w:ascii="Arial" w:hAnsi="Arial" w:cs="Arial"/>
                <w:color w:val="000000"/>
                <w:sz w:val="18"/>
                <w:szCs w:val="18"/>
                <w:u w:val="single"/>
                <w:lang w:val="en-US" w:eastAsia="ko-KR"/>
              </w:rPr>
              <w:t>dot11BSSMaxIdlePeriodIndicationByNonAPSTA</w:t>
            </w:r>
            <w:r w:rsidR="00BD2060" w:rsidRPr="00594109">
              <w:rPr>
                <w:rFonts w:ascii="Arial" w:hAnsi="Arial" w:cs="Arial"/>
                <w:color w:val="000000"/>
                <w:sz w:val="18"/>
                <w:szCs w:val="18"/>
                <w:u w:val="single"/>
                <w:lang w:val="en-US" w:eastAsia="ko-KR"/>
              </w:rPr>
              <w:t xml:space="preserve"> </w:t>
            </w:r>
            <w:r w:rsidR="00BD2060">
              <w:rPr>
                <w:rFonts w:ascii="Arial" w:hAnsi="Arial" w:cs="Arial"/>
                <w:color w:val="000000"/>
                <w:sz w:val="18"/>
                <w:szCs w:val="18"/>
                <w:u w:val="single"/>
                <w:lang w:val="en-US" w:eastAsia="ko-KR"/>
              </w:rPr>
              <w:t>are</w:t>
            </w:r>
            <w:r w:rsidRPr="00594109">
              <w:rPr>
                <w:rFonts w:ascii="Arial" w:hAnsi="Arial" w:cs="Arial"/>
                <w:color w:val="000000"/>
                <w:sz w:val="18"/>
                <w:szCs w:val="18"/>
                <w:u w:val="single"/>
                <w:lang w:val="en-US" w:eastAsia="ko-KR"/>
              </w:rPr>
              <w:t xml:space="preserve"> true </w:t>
            </w:r>
            <w:r>
              <w:rPr>
                <w:rFonts w:ascii="Arial" w:hAnsi="Arial" w:cs="Arial"/>
                <w:color w:val="000000"/>
                <w:sz w:val="18"/>
                <w:szCs w:val="18"/>
                <w:u w:val="single"/>
                <w:lang w:val="en-US" w:eastAsia="ko-KR"/>
              </w:rPr>
              <w:t>or</w:t>
            </w:r>
            <w:r w:rsidRPr="00594109">
              <w:rPr>
                <w:rFonts w:ascii="Arial" w:hAnsi="Arial" w:cs="Arial"/>
                <w:color w:val="000000"/>
                <w:sz w:val="18"/>
                <w:szCs w:val="18"/>
                <w:u w:val="single"/>
                <w:lang w:val="en-US" w:eastAsia="ko-KR"/>
              </w:rPr>
              <w:t xml:space="preserve"> </w:t>
            </w:r>
            <w:del w:id="7" w:author="Srinivas Kandala" w:date="2020-09-14T10:31:00Z">
              <w:r w:rsidR="00BD2060" w:rsidDel="00DF4545">
                <w:rPr>
                  <w:rFonts w:ascii="Arial" w:hAnsi="Arial" w:cs="Arial"/>
                  <w:color w:val="000000"/>
                  <w:sz w:val="18"/>
                  <w:szCs w:val="18"/>
                  <w:u w:val="single"/>
                  <w:lang w:val="en-US" w:eastAsia="ko-KR"/>
                </w:rPr>
                <w:delText xml:space="preserve">optionally present </w:delText>
              </w:r>
            </w:del>
            <w:r>
              <w:rPr>
                <w:rFonts w:ascii="Arial" w:hAnsi="Arial" w:cs="Arial"/>
                <w:color w:val="000000"/>
                <w:sz w:val="18"/>
                <w:szCs w:val="18"/>
                <w:lang w:val="en-US" w:eastAsia="ko-KR"/>
              </w:rPr>
              <w:t>if dot11S1GOptionImplemented is true; otherwise not present.</w:t>
            </w:r>
          </w:p>
        </w:tc>
      </w:tr>
    </w:tbl>
    <w:p w14:paraId="37097A34" w14:textId="77777777" w:rsidR="00F51F61" w:rsidRDefault="00F51F61" w:rsidP="00F51F61">
      <w:pPr>
        <w:rPr>
          <w:lang w:val="en-US" w:eastAsia="ko-KR"/>
        </w:rPr>
      </w:pPr>
    </w:p>
    <w:p w14:paraId="01A1FF93" w14:textId="77777777" w:rsidR="00F51F61" w:rsidRPr="00F51F61" w:rsidRDefault="00F51F61" w:rsidP="00F95949">
      <w:pPr>
        <w:pStyle w:val="H4"/>
        <w:numPr>
          <w:ilvl w:val="3"/>
          <w:numId w:val="13"/>
        </w:numPr>
        <w:rPr>
          <w:w w:val="100"/>
        </w:rPr>
      </w:pPr>
      <w:r w:rsidRPr="00F51F61">
        <w:rPr>
          <w:w w:val="100"/>
        </w:rPr>
        <w:lastRenderedPageBreak/>
        <w:t>MLME-</w:t>
      </w:r>
      <w:proofErr w:type="spellStart"/>
      <w:r w:rsidR="00F95949">
        <w:rPr>
          <w:w w:val="100"/>
        </w:rPr>
        <w:t>RE</w:t>
      </w:r>
      <w:r w:rsidRPr="00F51F61">
        <w:rPr>
          <w:w w:val="100"/>
        </w:rPr>
        <w:t>ASSOCIATE.request</w:t>
      </w:r>
      <w:proofErr w:type="spellEnd"/>
    </w:p>
    <w:p w14:paraId="3ED66658" w14:textId="77777777" w:rsidR="00F51F61" w:rsidRDefault="00F95949" w:rsidP="00F95949">
      <w:pPr>
        <w:pStyle w:val="H4"/>
        <w:rPr>
          <w:w w:val="100"/>
        </w:rPr>
      </w:pPr>
      <w:r>
        <w:rPr>
          <w:w w:val="100"/>
        </w:rPr>
        <w:t xml:space="preserve">6.3.8.2.2 </w:t>
      </w:r>
      <w:r w:rsidR="00F51F61" w:rsidRPr="00594109">
        <w:rPr>
          <w:w w:val="100"/>
        </w:rPr>
        <w:t>Semantics of the service primitive</w:t>
      </w:r>
    </w:p>
    <w:p w14:paraId="422123CC" w14:textId="77777777" w:rsidR="00F51F61" w:rsidRDefault="00F51F61" w:rsidP="00F51F61">
      <w:pPr>
        <w:rPr>
          <w:b/>
          <w:bCs/>
          <w:i/>
          <w:iCs/>
          <w:lang w:eastAsia="ko-KR"/>
        </w:rPr>
      </w:pPr>
      <w:proofErr w:type="spellStart"/>
      <w:r w:rsidRPr="00A457B0">
        <w:rPr>
          <w:b/>
          <w:bCs/>
          <w:i/>
          <w:iCs/>
          <w:lang w:eastAsia="ko-KR"/>
        </w:rPr>
        <w:t>Tgmd</w:t>
      </w:r>
      <w:proofErr w:type="spellEnd"/>
      <w:r w:rsidRPr="00A457B0">
        <w:rPr>
          <w:b/>
          <w:bCs/>
          <w:i/>
          <w:iCs/>
          <w:lang w:eastAsia="ko-KR"/>
        </w:rPr>
        <w:t xml:space="preserve"> </w:t>
      </w:r>
      <w:r>
        <w:rPr>
          <w:b/>
          <w:bCs/>
          <w:i/>
          <w:iCs/>
          <w:lang w:eastAsia="ko-KR"/>
        </w:rPr>
        <w:t xml:space="preserve">Editor: Change the entry for </w:t>
      </w:r>
      <w:proofErr w:type="spellStart"/>
      <w:r>
        <w:rPr>
          <w:b/>
          <w:bCs/>
          <w:i/>
          <w:iCs/>
          <w:lang w:eastAsia="ko-KR"/>
        </w:rPr>
        <w:t>BSSMaxIdlePeriod</w:t>
      </w:r>
      <w:proofErr w:type="spellEnd"/>
      <w:r>
        <w:rPr>
          <w:b/>
          <w:bCs/>
          <w:i/>
          <w:iCs/>
          <w:lang w:eastAsia="ko-KR"/>
        </w:rPr>
        <w:t xml:space="preserve"> in the table in the </w:t>
      </w:r>
      <w:proofErr w:type="spellStart"/>
      <w:r>
        <w:rPr>
          <w:b/>
          <w:bCs/>
          <w:i/>
          <w:iCs/>
          <w:lang w:eastAsia="ko-KR"/>
        </w:rPr>
        <w:t>subclause</w:t>
      </w:r>
      <w:proofErr w:type="spellEnd"/>
      <w:r>
        <w:rPr>
          <w:b/>
          <w:bCs/>
          <w:i/>
          <w:iCs/>
          <w:lang w:eastAsia="ko-KR"/>
        </w:rPr>
        <w:t xml:space="preserve"> as shown:</w:t>
      </w:r>
    </w:p>
    <w:p w14:paraId="0C6728A5" w14:textId="77777777" w:rsidR="00F51F61" w:rsidRDefault="00F51F61" w:rsidP="00F51F61">
      <w:pPr>
        <w:rPr>
          <w:lang w:eastAsia="ko-KR"/>
        </w:rPr>
      </w:pPr>
    </w:p>
    <w:p w14:paraId="6C8F0C1E" w14:textId="77777777" w:rsidR="00F51F61" w:rsidRDefault="00F51F61" w:rsidP="00F51F61">
      <w:pPr>
        <w:suppressAutoHyphens/>
        <w:autoSpaceDE w:val="0"/>
        <w:autoSpaceDN w:val="0"/>
        <w:adjustRightInd w:val="0"/>
        <w:spacing w:line="240" w:lineRule="atLeast"/>
        <w:jc w:val="both"/>
        <w:rPr>
          <w:rFonts w:ascii="Arial" w:hAnsi="Arial" w:cs="Arial"/>
          <w:color w:val="000000"/>
          <w:sz w:val="20"/>
          <w:lang w:val="en-US" w:eastAsia="ko-KR"/>
        </w:rPr>
      </w:pPr>
    </w:p>
    <w:tbl>
      <w:tblPr>
        <w:tblW w:w="0" w:type="auto"/>
        <w:jc w:val="center"/>
        <w:tblLayout w:type="fixed"/>
        <w:tblCellMar>
          <w:left w:w="10" w:type="dxa"/>
          <w:right w:w="10" w:type="dxa"/>
        </w:tblCellMar>
        <w:tblLook w:val="0000" w:firstRow="0" w:lastRow="0" w:firstColumn="0" w:lastColumn="0" w:noHBand="0" w:noVBand="0"/>
      </w:tblPr>
      <w:tblGrid>
        <w:gridCol w:w="1800"/>
        <w:gridCol w:w="1800"/>
        <w:gridCol w:w="1760"/>
        <w:gridCol w:w="3260"/>
      </w:tblGrid>
      <w:tr w:rsidR="00F51F61" w14:paraId="07FF3DEC" w14:textId="77777777" w:rsidTr="00A33074">
        <w:trPr>
          <w:trHeight w:val="340"/>
          <w:jc w:val="center"/>
        </w:trPr>
        <w:tc>
          <w:tcPr>
            <w:tcW w:w="1800" w:type="dxa"/>
            <w:tcBorders>
              <w:top w:val="single" w:sz="10" w:space="0" w:color="000000"/>
              <w:left w:val="single" w:sz="10" w:space="0" w:color="000000"/>
              <w:bottom w:val="single" w:sz="2" w:space="0" w:color="000000"/>
              <w:right w:val="single" w:sz="2" w:space="0" w:color="000000"/>
            </w:tcBorders>
            <w:vAlign w:val="center"/>
          </w:tcPr>
          <w:p w14:paraId="46D0D45B" w14:textId="77777777" w:rsidR="00F51F61" w:rsidRDefault="00F51F61"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Name</w:t>
            </w:r>
          </w:p>
        </w:tc>
        <w:tc>
          <w:tcPr>
            <w:tcW w:w="1800" w:type="dxa"/>
            <w:tcBorders>
              <w:top w:val="single" w:sz="10" w:space="0" w:color="000000"/>
              <w:left w:val="single" w:sz="2" w:space="0" w:color="000000"/>
              <w:bottom w:val="single" w:sz="2" w:space="0" w:color="000000"/>
              <w:right w:val="single" w:sz="2" w:space="0" w:color="000000"/>
            </w:tcBorders>
            <w:vAlign w:val="center"/>
          </w:tcPr>
          <w:p w14:paraId="546F91D5" w14:textId="77777777" w:rsidR="00F51F61" w:rsidRDefault="00F51F61"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Type</w:t>
            </w:r>
          </w:p>
        </w:tc>
        <w:tc>
          <w:tcPr>
            <w:tcW w:w="1760" w:type="dxa"/>
            <w:tcBorders>
              <w:top w:val="single" w:sz="10" w:space="0" w:color="000000"/>
              <w:left w:val="single" w:sz="2" w:space="0" w:color="000000"/>
              <w:bottom w:val="single" w:sz="2" w:space="0" w:color="000000"/>
              <w:right w:val="single" w:sz="2" w:space="0" w:color="000000"/>
            </w:tcBorders>
            <w:vAlign w:val="center"/>
          </w:tcPr>
          <w:p w14:paraId="573A6BFF" w14:textId="77777777" w:rsidR="00F51F61" w:rsidRDefault="00F51F61"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Valid range</w:t>
            </w:r>
          </w:p>
        </w:tc>
        <w:tc>
          <w:tcPr>
            <w:tcW w:w="3260" w:type="dxa"/>
            <w:tcBorders>
              <w:top w:val="single" w:sz="10" w:space="0" w:color="000000"/>
              <w:left w:val="single" w:sz="2" w:space="0" w:color="000000"/>
              <w:bottom w:val="single" w:sz="2" w:space="0" w:color="000000"/>
              <w:right w:val="single" w:sz="10" w:space="0" w:color="000000"/>
            </w:tcBorders>
            <w:vAlign w:val="center"/>
          </w:tcPr>
          <w:p w14:paraId="774E0ABF" w14:textId="77777777" w:rsidR="00F51F61" w:rsidRDefault="00F51F61"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Description</w:t>
            </w:r>
          </w:p>
        </w:tc>
      </w:tr>
      <w:tr w:rsidR="00F51F61" w14:paraId="5627721E" w14:textId="77777777" w:rsidTr="00A33074">
        <w:trPr>
          <w:trHeight w:val="1060"/>
          <w:jc w:val="center"/>
        </w:trPr>
        <w:tc>
          <w:tcPr>
            <w:tcW w:w="1800" w:type="dxa"/>
            <w:tcBorders>
              <w:top w:val="single" w:sz="2" w:space="0" w:color="000000"/>
              <w:left w:val="single" w:sz="10" w:space="0" w:color="000000"/>
              <w:bottom w:val="single" w:sz="2" w:space="0" w:color="000000"/>
              <w:right w:val="single" w:sz="2" w:space="0" w:color="000000"/>
            </w:tcBorders>
          </w:tcPr>
          <w:p w14:paraId="65F73603" w14:textId="77777777" w:rsidR="00F51F61" w:rsidRDefault="00F51F61" w:rsidP="00A33074">
            <w:pPr>
              <w:widowControl w:val="0"/>
              <w:suppressAutoHyphens/>
              <w:autoSpaceDE w:val="0"/>
              <w:autoSpaceDN w:val="0"/>
              <w:adjustRightInd w:val="0"/>
              <w:spacing w:line="200" w:lineRule="atLeast"/>
              <w:rPr>
                <w:rFonts w:ascii="Arial" w:hAnsi="Arial" w:cs="Arial"/>
                <w:color w:val="000000"/>
                <w:w w:val="0"/>
                <w:sz w:val="18"/>
                <w:szCs w:val="18"/>
                <w:lang w:val="en-US" w:eastAsia="ko-KR"/>
              </w:rPr>
            </w:pPr>
            <w:proofErr w:type="spellStart"/>
            <w:r>
              <w:rPr>
                <w:rFonts w:ascii="Arial" w:hAnsi="Arial" w:cs="Arial"/>
                <w:color w:val="000000"/>
                <w:sz w:val="18"/>
                <w:szCs w:val="18"/>
                <w:lang w:val="en-US" w:eastAsia="ko-KR"/>
              </w:rPr>
              <w:t>BSSMaxIdlePeriod</w:t>
            </w:r>
            <w:proofErr w:type="spellEnd"/>
            <w:r>
              <w:rPr>
                <w:rFonts w:ascii="Arial" w:hAnsi="Arial" w:cs="Arial"/>
                <w:color w:val="000000"/>
                <w:sz w:val="20"/>
                <w:lang w:val="en-US" w:eastAsia="ko-KR"/>
              </w:rPr>
              <w:t>(11ah)</w:t>
            </w:r>
          </w:p>
        </w:tc>
        <w:tc>
          <w:tcPr>
            <w:tcW w:w="1800" w:type="dxa"/>
            <w:tcBorders>
              <w:top w:val="single" w:sz="2" w:space="0" w:color="000000"/>
              <w:left w:val="single" w:sz="2" w:space="0" w:color="000000"/>
              <w:bottom w:val="single" w:sz="2" w:space="0" w:color="000000"/>
              <w:right w:val="single" w:sz="2" w:space="0" w:color="000000"/>
            </w:tcBorders>
          </w:tcPr>
          <w:p w14:paraId="57E00288" w14:textId="77777777" w:rsidR="00F51F61" w:rsidRDefault="00F51F61" w:rsidP="00A33074">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BSS Max Idle Period element</w:t>
            </w:r>
          </w:p>
        </w:tc>
        <w:tc>
          <w:tcPr>
            <w:tcW w:w="1760" w:type="dxa"/>
            <w:tcBorders>
              <w:top w:val="single" w:sz="2" w:space="0" w:color="000000"/>
              <w:left w:val="single" w:sz="2" w:space="0" w:color="000000"/>
              <w:bottom w:val="single" w:sz="2" w:space="0" w:color="000000"/>
              <w:right w:val="single" w:sz="2" w:space="0" w:color="000000"/>
            </w:tcBorders>
          </w:tcPr>
          <w:p w14:paraId="47CDF565" w14:textId="77777777" w:rsidR="00F51F61" w:rsidRDefault="00F51F61" w:rsidP="00A33074">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As defined in 9.4.2.78 (BSS Max Idle Period element)</w:t>
            </w:r>
          </w:p>
        </w:tc>
        <w:tc>
          <w:tcPr>
            <w:tcW w:w="3260" w:type="dxa"/>
            <w:tcBorders>
              <w:top w:val="single" w:sz="2" w:space="0" w:color="000000"/>
              <w:left w:val="single" w:sz="2" w:space="0" w:color="000000"/>
              <w:bottom w:val="single" w:sz="2" w:space="0" w:color="000000"/>
              <w:right w:val="single" w:sz="10" w:space="0" w:color="000000"/>
            </w:tcBorders>
          </w:tcPr>
          <w:p w14:paraId="434C034D" w14:textId="1E135332" w:rsidR="00F51F61" w:rsidRDefault="00F51F61" w:rsidP="001D688E">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 xml:space="preserve">Indicates the preferred BSS </w:t>
            </w:r>
            <w:ins w:id="8" w:author="Srinivas Kandala" w:date="2020-09-14T10:26:00Z">
              <w:r w:rsidR="00DF4545">
                <w:rPr>
                  <w:rFonts w:ascii="Arial" w:hAnsi="Arial" w:cs="Arial"/>
                  <w:color w:val="000000"/>
                  <w:sz w:val="18"/>
                  <w:szCs w:val="18"/>
                  <w:lang w:val="en-US" w:eastAsia="ko-KR"/>
                </w:rPr>
                <w:t>m</w:t>
              </w:r>
            </w:ins>
            <w:del w:id="9" w:author="Srinivas Kandala" w:date="2020-09-14T10:26:00Z">
              <w:r w:rsidDel="00DF4545">
                <w:rPr>
                  <w:rFonts w:ascii="Arial" w:hAnsi="Arial" w:cs="Arial"/>
                  <w:color w:val="000000"/>
                  <w:sz w:val="18"/>
                  <w:szCs w:val="18"/>
                  <w:lang w:val="en-US" w:eastAsia="ko-KR"/>
                </w:rPr>
                <w:delText>M</w:delText>
              </w:r>
            </w:del>
            <w:r>
              <w:rPr>
                <w:rFonts w:ascii="Arial" w:hAnsi="Arial" w:cs="Arial"/>
                <w:color w:val="000000"/>
                <w:sz w:val="18"/>
                <w:szCs w:val="18"/>
                <w:lang w:val="en-US" w:eastAsia="ko-KR"/>
              </w:rPr>
              <w:t xml:space="preserve">ax idle period parameters. This parameter is </w:t>
            </w:r>
            <w:r w:rsidRPr="00904503">
              <w:rPr>
                <w:rFonts w:ascii="Arial" w:hAnsi="Arial" w:cs="Arial"/>
                <w:color w:val="000000"/>
                <w:sz w:val="18"/>
                <w:szCs w:val="18"/>
                <w:lang w:val="en-US" w:eastAsia="ko-KR"/>
              </w:rPr>
              <w:t>optionally</w:t>
            </w:r>
            <w:r>
              <w:rPr>
                <w:rFonts w:ascii="Arial" w:hAnsi="Arial" w:cs="Arial"/>
                <w:color w:val="000000"/>
                <w:sz w:val="18"/>
                <w:szCs w:val="18"/>
                <w:lang w:val="en-US" w:eastAsia="ko-KR"/>
              </w:rPr>
              <w:t xml:space="preserve"> present </w:t>
            </w:r>
            <w:r w:rsidRPr="00594109">
              <w:rPr>
                <w:rFonts w:ascii="Arial" w:hAnsi="Arial" w:cs="Arial"/>
                <w:color w:val="000000"/>
                <w:sz w:val="18"/>
                <w:szCs w:val="18"/>
                <w:u w:val="single"/>
                <w:lang w:val="en-US" w:eastAsia="ko-KR"/>
              </w:rPr>
              <w:t xml:space="preserve">if dot11WirelessManagementImplemented and </w:t>
            </w:r>
            <w:r w:rsidR="005364E5">
              <w:rPr>
                <w:rFonts w:ascii="Arial" w:hAnsi="Arial" w:cs="Arial"/>
                <w:color w:val="000000"/>
                <w:sz w:val="18"/>
                <w:szCs w:val="18"/>
                <w:u w:val="single"/>
                <w:lang w:val="en-US" w:eastAsia="ko-KR"/>
              </w:rPr>
              <w:t>dot11BSSMaxIdlePeriodIndicationByNonAPSTA</w:t>
            </w:r>
            <w:r w:rsidRPr="00594109">
              <w:rPr>
                <w:rFonts w:ascii="Arial" w:hAnsi="Arial" w:cs="Arial"/>
                <w:color w:val="000000"/>
                <w:sz w:val="18"/>
                <w:szCs w:val="18"/>
                <w:u w:val="single"/>
                <w:lang w:val="en-US" w:eastAsia="ko-KR"/>
              </w:rPr>
              <w:t xml:space="preserve"> </w:t>
            </w:r>
            <w:r w:rsidR="0055084C">
              <w:rPr>
                <w:rFonts w:ascii="Arial" w:hAnsi="Arial" w:cs="Arial"/>
                <w:color w:val="000000"/>
                <w:sz w:val="18"/>
                <w:szCs w:val="18"/>
                <w:u w:val="single"/>
                <w:lang w:val="en-US" w:eastAsia="ko-KR"/>
              </w:rPr>
              <w:t>are</w:t>
            </w:r>
            <w:r w:rsidRPr="00594109">
              <w:rPr>
                <w:rFonts w:ascii="Arial" w:hAnsi="Arial" w:cs="Arial"/>
                <w:color w:val="000000"/>
                <w:sz w:val="18"/>
                <w:szCs w:val="18"/>
                <w:u w:val="single"/>
                <w:lang w:val="en-US" w:eastAsia="ko-KR"/>
              </w:rPr>
              <w:t xml:space="preserve"> true</w:t>
            </w:r>
            <w:r>
              <w:rPr>
                <w:rFonts w:ascii="Arial" w:hAnsi="Arial" w:cs="Arial"/>
                <w:color w:val="000000"/>
                <w:sz w:val="18"/>
                <w:szCs w:val="18"/>
                <w:u w:val="single"/>
                <w:lang w:val="en-US" w:eastAsia="ko-KR"/>
              </w:rPr>
              <w:t>, or</w:t>
            </w:r>
            <w:r w:rsidRPr="00594109">
              <w:rPr>
                <w:rFonts w:ascii="Arial" w:hAnsi="Arial" w:cs="Arial"/>
                <w:color w:val="000000"/>
                <w:sz w:val="18"/>
                <w:szCs w:val="18"/>
                <w:u w:val="single"/>
                <w:lang w:val="en-US" w:eastAsia="ko-KR"/>
              </w:rPr>
              <w:t xml:space="preserve"> </w:t>
            </w:r>
            <w:del w:id="10" w:author="Srinivas Kandala" w:date="2020-09-15T09:15:00Z">
              <w:r w:rsidR="00BD2060" w:rsidDel="001D688E">
                <w:rPr>
                  <w:rFonts w:ascii="Arial" w:hAnsi="Arial" w:cs="Arial"/>
                  <w:color w:val="000000"/>
                  <w:sz w:val="18"/>
                  <w:szCs w:val="18"/>
                  <w:u w:val="single"/>
                  <w:lang w:val="en-US" w:eastAsia="ko-KR"/>
                </w:rPr>
                <w:delText xml:space="preserve">optionally present </w:delText>
              </w:r>
            </w:del>
            <w:r>
              <w:rPr>
                <w:rFonts w:ascii="Arial" w:hAnsi="Arial" w:cs="Arial"/>
                <w:color w:val="000000"/>
                <w:sz w:val="18"/>
                <w:szCs w:val="18"/>
                <w:lang w:val="en-US" w:eastAsia="ko-KR"/>
              </w:rPr>
              <w:t>if dot11S1GOptionImplemented is true; otherwise not present.</w:t>
            </w:r>
          </w:p>
        </w:tc>
      </w:tr>
    </w:tbl>
    <w:p w14:paraId="4251DE3C" w14:textId="77777777" w:rsidR="00F95949" w:rsidRDefault="00F95949" w:rsidP="00F95949">
      <w:pPr>
        <w:pStyle w:val="H4"/>
        <w:numPr>
          <w:ilvl w:val="3"/>
          <w:numId w:val="14"/>
        </w:numPr>
        <w:rPr>
          <w:w w:val="100"/>
        </w:rPr>
      </w:pPr>
      <w:r w:rsidRPr="00F51F61">
        <w:rPr>
          <w:w w:val="100"/>
        </w:rPr>
        <w:t>MLME-</w:t>
      </w:r>
      <w:proofErr w:type="spellStart"/>
      <w:r w:rsidR="005C00CB">
        <w:rPr>
          <w:w w:val="100"/>
        </w:rPr>
        <w:t>RE</w:t>
      </w:r>
      <w:r w:rsidRPr="00F51F61">
        <w:rPr>
          <w:w w:val="100"/>
        </w:rPr>
        <w:t>ASSOCIATE.indication</w:t>
      </w:r>
      <w:proofErr w:type="spellEnd"/>
    </w:p>
    <w:p w14:paraId="59C78EDE" w14:textId="77777777" w:rsidR="00F95949" w:rsidRDefault="00F95949" w:rsidP="00F95949">
      <w:pPr>
        <w:pStyle w:val="H4"/>
        <w:numPr>
          <w:ilvl w:val="4"/>
          <w:numId w:val="15"/>
        </w:numPr>
        <w:rPr>
          <w:w w:val="100"/>
        </w:rPr>
      </w:pPr>
      <w:r w:rsidRPr="00594109">
        <w:rPr>
          <w:w w:val="100"/>
        </w:rPr>
        <w:t>Semantics of the service primitive</w:t>
      </w:r>
    </w:p>
    <w:p w14:paraId="57C0CA24" w14:textId="77777777" w:rsidR="00F95949" w:rsidRDefault="00F95949" w:rsidP="00F95949">
      <w:pPr>
        <w:rPr>
          <w:b/>
          <w:bCs/>
          <w:i/>
          <w:iCs/>
          <w:lang w:eastAsia="ko-KR"/>
        </w:rPr>
      </w:pPr>
      <w:proofErr w:type="spellStart"/>
      <w:r w:rsidRPr="00A457B0">
        <w:rPr>
          <w:b/>
          <w:bCs/>
          <w:i/>
          <w:iCs/>
          <w:lang w:eastAsia="ko-KR"/>
        </w:rPr>
        <w:t>Tgmd</w:t>
      </w:r>
      <w:proofErr w:type="spellEnd"/>
      <w:r w:rsidRPr="00A457B0">
        <w:rPr>
          <w:b/>
          <w:bCs/>
          <w:i/>
          <w:iCs/>
          <w:lang w:eastAsia="ko-KR"/>
        </w:rPr>
        <w:t xml:space="preserve"> </w:t>
      </w:r>
      <w:r>
        <w:rPr>
          <w:b/>
          <w:bCs/>
          <w:i/>
          <w:iCs/>
          <w:lang w:eastAsia="ko-KR"/>
        </w:rPr>
        <w:t xml:space="preserve">Editor: Change the entry for </w:t>
      </w:r>
      <w:proofErr w:type="spellStart"/>
      <w:r>
        <w:rPr>
          <w:b/>
          <w:bCs/>
          <w:i/>
          <w:iCs/>
          <w:lang w:eastAsia="ko-KR"/>
        </w:rPr>
        <w:t>BSSMaxIdlePeriod</w:t>
      </w:r>
      <w:proofErr w:type="spellEnd"/>
      <w:r>
        <w:rPr>
          <w:b/>
          <w:bCs/>
          <w:i/>
          <w:iCs/>
          <w:lang w:eastAsia="ko-KR"/>
        </w:rPr>
        <w:t xml:space="preserve"> in the table in the </w:t>
      </w:r>
      <w:proofErr w:type="spellStart"/>
      <w:r>
        <w:rPr>
          <w:b/>
          <w:bCs/>
          <w:i/>
          <w:iCs/>
          <w:lang w:eastAsia="ko-KR"/>
        </w:rPr>
        <w:t>subclause</w:t>
      </w:r>
      <w:proofErr w:type="spellEnd"/>
      <w:r>
        <w:rPr>
          <w:b/>
          <w:bCs/>
          <w:i/>
          <w:iCs/>
          <w:lang w:eastAsia="ko-KR"/>
        </w:rPr>
        <w:t xml:space="preserve"> as shown:</w:t>
      </w:r>
    </w:p>
    <w:p w14:paraId="1A17ABB6" w14:textId="77777777" w:rsidR="00F95949" w:rsidRDefault="00F95949" w:rsidP="00F95949">
      <w:pPr>
        <w:rPr>
          <w:lang w:eastAsia="ko-KR"/>
        </w:rPr>
      </w:pPr>
    </w:p>
    <w:p w14:paraId="1923166C" w14:textId="77777777" w:rsidR="00F95949" w:rsidRDefault="00F95949" w:rsidP="00F95949">
      <w:pPr>
        <w:suppressAutoHyphens/>
        <w:autoSpaceDE w:val="0"/>
        <w:autoSpaceDN w:val="0"/>
        <w:adjustRightInd w:val="0"/>
        <w:spacing w:line="240" w:lineRule="atLeast"/>
        <w:jc w:val="both"/>
        <w:rPr>
          <w:rFonts w:ascii="Arial" w:hAnsi="Arial" w:cs="Arial"/>
          <w:color w:val="000000"/>
          <w:sz w:val="20"/>
          <w:lang w:val="en-US" w:eastAsia="ko-KR"/>
        </w:rPr>
      </w:pPr>
    </w:p>
    <w:tbl>
      <w:tblPr>
        <w:tblW w:w="0" w:type="auto"/>
        <w:jc w:val="center"/>
        <w:tblLayout w:type="fixed"/>
        <w:tblCellMar>
          <w:left w:w="10" w:type="dxa"/>
          <w:right w:w="10" w:type="dxa"/>
        </w:tblCellMar>
        <w:tblLook w:val="0000" w:firstRow="0" w:lastRow="0" w:firstColumn="0" w:lastColumn="0" w:noHBand="0" w:noVBand="0"/>
      </w:tblPr>
      <w:tblGrid>
        <w:gridCol w:w="1800"/>
        <w:gridCol w:w="1800"/>
        <w:gridCol w:w="1760"/>
        <w:gridCol w:w="3260"/>
      </w:tblGrid>
      <w:tr w:rsidR="00F95949" w14:paraId="04A3C571" w14:textId="77777777" w:rsidTr="00A33074">
        <w:trPr>
          <w:trHeight w:val="340"/>
          <w:jc w:val="center"/>
        </w:trPr>
        <w:tc>
          <w:tcPr>
            <w:tcW w:w="1800" w:type="dxa"/>
            <w:tcBorders>
              <w:top w:val="single" w:sz="10" w:space="0" w:color="000000"/>
              <w:left w:val="single" w:sz="10" w:space="0" w:color="000000"/>
              <w:bottom w:val="single" w:sz="2" w:space="0" w:color="000000"/>
              <w:right w:val="single" w:sz="2" w:space="0" w:color="000000"/>
            </w:tcBorders>
            <w:vAlign w:val="center"/>
          </w:tcPr>
          <w:p w14:paraId="721FF4A3" w14:textId="77777777" w:rsidR="00F95949" w:rsidRDefault="00F95949"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Name</w:t>
            </w:r>
          </w:p>
        </w:tc>
        <w:tc>
          <w:tcPr>
            <w:tcW w:w="1800" w:type="dxa"/>
            <w:tcBorders>
              <w:top w:val="single" w:sz="10" w:space="0" w:color="000000"/>
              <w:left w:val="single" w:sz="2" w:space="0" w:color="000000"/>
              <w:bottom w:val="single" w:sz="2" w:space="0" w:color="000000"/>
              <w:right w:val="single" w:sz="2" w:space="0" w:color="000000"/>
            </w:tcBorders>
            <w:vAlign w:val="center"/>
          </w:tcPr>
          <w:p w14:paraId="4EF91563" w14:textId="77777777" w:rsidR="00F95949" w:rsidRDefault="00F95949"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Type</w:t>
            </w:r>
          </w:p>
        </w:tc>
        <w:tc>
          <w:tcPr>
            <w:tcW w:w="1760" w:type="dxa"/>
            <w:tcBorders>
              <w:top w:val="single" w:sz="10" w:space="0" w:color="000000"/>
              <w:left w:val="single" w:sz="2" w:space="0" w:color="000000"/>
              <w:bottom w:val="single" w:sz="2" w:space="0" w:color="000000"/>
              <w:right w:val="single" w:sz="2" w:space="0" w:color="000000"/>
            </w:tcBorders>
            <w:vAlign w:val="center"/>
          </w:tcPr>
          <w:p w14:paraId="44B660B0" w14:textId="77777777" w:rsidR="00F95949" w:rsidRDefault="00F95949"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Valid range</w:t>
            </w:r>
          </w:p>
        </w:tc>
        <w:tc>
          <w:tcPr>
            <w:tcW w:w="3260" w:type="dxa"/>
            <w:tcBorders>
              <w:top w:val="single" w:sz="10" w:space="0" w:color="000000"/>
              <w:left w:val="single" w:sz="2" w:space="0" w:color="000000"/>
              <w:bottom w:val="single" w:sz="2" w:space="0" w:color="000000"/>
              <w:right w:val="single" w:sz="10" w:space="0" w:color="000000"/>
            </w:tcBorders>
            <w:vAlign w:val="center"/>
          </w:tcPr>
          <w:p w14:paraId="23A82518" w14:textId="77777777" w:rsidR="00F95949" w:rsidRDefault="00F95949" w:rsidP="00A33074">
            <w:pPr>
              <w:widowControl w:val="0"/>
              <w:suppressAutoHyphens/>
              <w:autoSpaceDE w:val="0"/>
              <w:autoSpaceDN w:val="0"/>
              <w:adjustRightInd w:val="0"/>
              <w:spacing w:line="200" w:lineRule="atLeast"/>
              <w:jc w:val="center"/>
              <w:rPr>
                <w:rFonts w:ascii="Arial" w:hAnsi="Arial" w:cs="Arial"/>
                <w:b/>
                <w:bCs/>
                <w:color w:val="000000"/>
                <w:w w:val="0"/>
                <w:sz w:val="18"/>
                <w:szCs w:val="18"/>
                <w:lang w:val="en-US" w:eastAsia="ko-KR"/>
              </w:rPr>
            </w:pPr>
            <w:r>
              <w:rPr>
                <w:rFonts w:ascii="Arial" w:hAnsi="Arial" w:cs="Arial"/>
                <w:b/>
                <w:bCs/>
                <w:color w:val="000000"/>
                <w:sz w:val="18"/>
                <w:szCs w:val="18"/>
                <w:lang w:val="en-US" w:eastAsia="ko-KR"/>
              </w:rPr>
              <w:t>Description</w:t>
            </w:r>
          </w:p>
        </w:tc>
      </w:tr>
      <w:tr w:rsidR="00F95949" w14:paraId="4DCF9400" w14:textId="77777777" w:rsidTr="00A33074">
        <w:trPr>
          <w:trHeight w:val="1060"/>
          <w:jc w:val="center"/>
        </w:trPr>
        <w:tc>
          <w:tcPr>
            <w:tcW w:w="1800" w:type="dxa"/>
            <w:tcBorders>
              <w:top w:val="single" w:sz="2" w:space="0" w:color="000000"/>
              <w:left w:val="single" w:sz="10" w:space="0" w:color="000000"/>
              <w:bottom w:val="single" w:sz="2" w:space="0" w:color="000000"/>
              <w:right w:val="single" w:sz="2" w:space="0" w:color="000000"/>
            </w:tcBorders>
          </w:tcPr>
          <w:p w14:paraId="19DA2A9D" w14:textId="77777777" w:rsidR="00F95949" w:rsidRDefault="00F95949" w:rsidP="00A33074">
            <w:pPr>
              <w:widowControl w:val="0"/>
              <w:suppressAutoHyphens/>
              <w:autoSpaceDE w:val="0"/>
              <w:autoSpaceDN w:val="0"/>
              <w:adjustRightInd w:val="0"/>
              <w:spacing w:line="200" w:lineRule="atLeast"/>
              <w:rPr>
                <w:rFonts w:ascii="Arial" w:hAnsi="Arial" w:cs="Arial"/>
                <w:color w:val="000000"/>
                <w:w w:val="0"/>
                <w:sz w:val="18"/>
                <w:szCs w:val="18"/>
                <w:lang w:val="en-US" w:eastAsia="ko-KR"/>
              </w:rPr>
            </w:pPr>
            <w:proofErr w:type="spellStart"/>
            <w:r>
              <w:rPr>
                <w:rFonts w:ascii="Arial" w:hAnsi="Arial" w:cs="Arial"/>
                <w:color w:val="000000"/>
                <w:sz w:val="18"/>
                <w:szCs w:val="18"/>
                <w:lang w:val="en-US" w:eastAsia="ko-KR"/>
              </w:rPr>
              <w:t>BSSMaxIdlePeriod</w:t>
            </w:r>
            <w:proofErr w:type="spellEnd"/>
            <w:r>
              <w:rPr>
                <w:rFonts w:ascii="Arial" w:hAnsi="Arial" w:cs="Arial"/>
                <w:color w:val="000000"/>
                <w:sz w:val="20"/>
                <w:lang w:val="en-US" w:eastAsia="ko-KR"/>
              </w:rPr>
              <w:t>(11ah)</w:t>
            </w:r>
          </w:p>
        </w:tc>
        <w:tc>
          <w:tcPr>
            <w:tcW w:w="1800" w:type="dxa"/>
            <w:tcBorders>
              <w:top w:val="single" w:sz="2" w:space="0" w:color="000000"/>
              <w:left w:val="single" w:sz="2" w:space="0" w:color="000000"/>
              <w:bottom w:val="single" w:sz="2" w:space="0" w:color="000000"/>
              <w:right w:val="single" w:sz="2" w:space="0" w:color="000000"/>
            </w:tcBorders>
          </w:tcPr>
          <w:p w14:paraId="61A1831A" w14:textId="77777777" w:rsidR="00F95949" w:rsidRDefault="00F95949" w:rsidP="00A33074">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BSS Max Idle Period element</w:t>
            </w:r>
          </w:p>
        </w:tc>
        <w:tc>
          <w:tcPr>
            <w:tcW w:w="1760" w:type="dxa"/>
            <w:tcBorders>
              <w:top w:val="single" w:sz="2" w:space="0" w:color="000000"/>
              <w:left w:val="single" w:sz="2" w:space="0" w:color="000000"/>
              <w:bottom w:val="single" w:sz="2" w:space="0" w:color="000000"/>
              <w:right w:val="single" w:sz="2" w:space="0" w:color="000000"/>
            </w:tcBorders>
          </w:tcPr>
          <w:p w14:paraId="0C2F73E2" w14:textId="77777777" w:rsidR="00F95949" w:rsidRDefault="00F95949" w:rsidP="00A33074">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As defined in 9.4.2.78 (BSS Max Idle Period element)</w:t>
            </w:r>
          </w:p>
        </w:tc>
        <w:tc>
          <w:tcPr>
            <w:tcW w:w="3260" w:type="dxa"/>
            <w:tcBorders>
              <w:top w:val="single" w:sz="2" w:space="0" w:color="000000"/>
              <w:left w:val="single" w:sz="2" w:space="0" w:color="000000"/>
              <w:bottom w:val="single" w:sz="2" w:space="0" w:color="000000"/>
              <w:right w:val="single" w:sz="10" w:space="0" w:color="000000"/>
            </w:tcBorders>
          </w:tcPr>
          <w:p w14:paraId="137D6D1C" w14:textId="540C9BBE" w:rsidR="00F95949" w:rsidRDefault="00F95949" w:rsidP="001D688E">
            <w:pPr>
              <w:widowControl w:val="0"/>
              <w:suppressAutoHyphens/>
              <w:autoSpaceDE w:val="0"/>
              <w:autoSpaceDN w:val="0"/>
              <w:adjustRightInd w:val="0"/>
              <w:spacing w:line="200" w:lineRule="atLeast"/>
              <w:rPr>
                <w:rFonts w:ascii="Arial" w:hAnsi="Arial" w:cs="Arial"/>
                <w:color w:val="000000"/>
                <w:w w:val="0"/>
                <w:sz w:val="18"/>
                <w:szCs w:val="18"/>
                <w:lang w:val="en-US" w:eastAsia="ko-KR"/>
              </w:rPr>
            </w:pPr>
            <w:r>
              <w:rPr>
                <w:rFonts w:ascii="Arial" w:hAnsi="Arial" w:cs="Arial"/>
                <w:color w:val="000000"/>
                <w:sz w:val="18"/>
                <w:szCs w:val="18"/>
                <w:lang w:val="en-US" w:eastAsia="ko-KR"/>
              </w:rPr>
              <w:t xml:space="preserve">Indicates the preferred BSS </w:t>
            </w:r>
            <w:ins w:id="11" w:author="Srinivas Kandala" w:date="2020-09-14T10:26:00Z">
              <w:r w:rsidR="00DF4545">
                <w:rPr>
                  <w:rFonts w:ascii="Arial" w:hAnsi="Arial" w:cs="Arial"/>
                  <w:color w:val="000000"/>
                  <w:sz w:val="18"/>
                  <w:szCs w:val="18"/>
                  <w:lang w:val="en-US" w:eastAsia="ko-KR"/>
                </w:rPr>
                <w:t>m</w:t>
              </w:r>
            </w:ins>
            <w:del w:id="12" w:author="Srinivas Kandala" w:date="2020-09-14T10:26:00Z">
              <w:r w:rsidDel="00DF4545">
                <w:rPr>
                  <w:rFonts w:ascii="Arial" w:hAnsi="Arial" w:cs="Arial"/>
                  <w:color w:val="000000"/>
                  <w:sz w:val="18"/>
                  <w:szCs w:val="18"/>
                  <w:lang w:val="en-US" w:eastAsia="ko-KR"/>
                </w:rPr>
                <w:delText>M</w:delText>
              </w:r>
            </w:del>
            <w:r>
              <w:rPr>
                <w:rFonts w:ascii="Arial" w:hAnsi="Arial" w:cs="Arial"/>
                <w:color w:val="000000"/>
                <w:sz w:val="18"/>
                <w:szCs w:val="18"/>
                <w:lang w:val="en-US" w:eastAsia="ko-KR"/>
              </w:rPr>
              <w:t xml:space="preserve">ax idle period parameters. This parameter is </w:t>
            </w:r>
            <w:r w:rsidRPr="0050509F">
              <w:rPr>
                <w:rFonts w:ascii="Arial" w:hAnsi="Arial" w:cs="Arial"/>
                <w:color w:val="000000"/>
                <w:sz w:val="18"/>
                <w:szCs w:val="18"/>
                <w:lang w:val="en-US" w:eastAsia="ko-KR"/>
              </w:rPr>
              <w:t xml:space="preserve">optionally </w:t>
            </w:r>
            <w:r>
              <w:rPr>
                <w:rFonts w:ascii="Arial" w:hAnsi="Arial" w:cs="Arial"/>
                <w:color w:val="000000"/>
                <w:sz w:val="18"/>
                <w:szCs w:val="18"/>
                <w:lang w:val="en-US" w:eastAsia="ko-KR"/>
              </w:rPr>
              <w:t xml:space="preserve">present </w:t>
            </w:r>
            <w:r w:rsidRPr="00594109">
              <w:rPr>
                <w:rFonts w:ascii="Arial" w:hAnsi="Arial" w:cs="Arial"/>
                <w:color w:val="000000"/>
                <w:sz w:val="18"/>
                <w:szCs w:val="18"/>
                <w:u w:val="single"/>
                <w:lang w:val="en-US" w:eastAsia="ko-KR"/>
              </w:rPr>
              <w:t xml:space="preserve">if dot11WirelessManagementImplemented </w:t>
            </w:r>
            <w:r w:rsidR="00BD2060" w:rsidRPr="00594109">
              <w:rPr>
                <w:rFonts w:ascii="Arial" w:hAnsi="Arial" w:cs="Arial"/>
                <w:color w:val="000000"/>
                <w:sz w:val="18"/>
                <w:szCs w:val="18"/>
                <w:u w:val="single"/>
                <w:lang w:val="en-US" w:eastAsia="ko-KR"/>
              </w:rPr>
              <w:t xml:space="preserve">and </w:t>
            </w:r>
            <w:r w:rsidR="00BD2060">
              <w:rPr>
                <w:rFonts w:ascii="Arial" w:hAnsi="Arial" w:cs="Arial"/>
                <w:color w:val="000000"/>
                <w:sz w:val="18"/>
                <w:szCs w:val="18"/>
                <w:u w:val="single"/>
                <w:lang w:val="en-US" w:eastAsia="ko-KR"/>
              </w:rPr>
              <w:t>dot11BSSMaxIdlePeriodIndicationByNonAPSTA</w:t>
            </w:r>
            <w:r w:rsidR="00BD2060" w:rsidRPr="00594109">
              <w:rPr>
                <w:rFonts w:ascii="Arial" w:hAnsi="Arial" w:cs="Arial"/>
                <w:color w:val="000000"/>
                <w:sz w:val="18"/>
                <w:szCs w:val="18"/>
                <w:u w:val="single"/>
                <w:lang w:val="en-US" w:eastAsia="ko-KR"/>
              </w:rPr>
              <w:t xml:space="preserve"> </w:t>
            </w:r>
            <w:r w:rsidR="00BD2060">
              <w:rPr>
                <w:rFonts w:ascii="Arial" w:hAnsi="Arial" w:cs="Arial"/>
                <w:color w:val="000000"/>
                <w:sz w:val="18"/>
                <w:szCs w:val="18"/>
                <w:u w:val="single"/>
                <w:lang w:val="en-US" w:eastAsia="ko-KR"/>
              </w:rPr>
              <w:t>are</w:t>
            </w:r>
            <w:r w:rsidRPr="00594109">
              <w:rPr>
                <w:rFonts w:ascii="Arial" w:hAnsi="Arial" w:cs="Arial"/>
                <w:color w:val="000000"/>
                <w:sz w:val="18"/>
                <w:szCs w:val="18"/>
                <w:u w:val="single"/>
                <w:lang w:val="en-US" w:eastAsia="ko-KR"/>
              </w:rPr>
              <w:t xml:space="preserve"> true </w:t>
            </w:r>
            <w:r>
              <w:rPr>
                <w:rFonts w:ascii="Arial" w:hAnsi="Arial" w:cs="Arial"/>
                <w:color w:val="000000"/>
                <w:sz w:val="18"/>
                <w:szCs w:val="18"/>
                <w:u w:val="single"/>
                <w:lang w:val="en-US" w:eastAsia="ko-KR"/>
              </w:rPr>
              <w:t>or</w:t>
            </w:r>
            <w:r w:rsidR="00BD2060">
              <w:rPr>
                <w:rFonts w:ascii="Arial" w:hAnsi="Arial" w:cs="Arial"/>
                <w:color w:val="000000"/>
                <w:sz w:val="18"/>
                <w:szCs w:val="18"/>
                <w:u w:val="single"/>
                <w:lang w:val="en-US" w:eastAsia="ko-KR"/>
              </w:rPr>
              <w:t xml:space="preserve"> </w:t>
            </w:r>
            <w:del w:id="13" w:author="Srinivas Kandala" w:date="2020-09-15T09:15:00Z">
              <w:r w:rsidR="00BD2060" w:rsidDel="001D688E">
                <w:rPr>
                  <w:rFonts w:ascii="Arial" w:hAnsi="Arial" w:cs="Arial"/>
                  <w:color w:val="000000"/>
                  <w:sz w:val="18"/>
                  <w:szCs w:val="18"/>
                  <w:u w:val="single"/>
                  <w:lang w:val="en-US" w:eastAsia="ko-KR"/>
                </w:rPr>
                <w:delText>optionally present</w:delText>
              </w:r>
              <w:r w:rsidRPr="00594109" w:rsidDel="001D688E">
                <w:rPr>
                  <w:rFonts w:ascii="Arial" w:hAnsi="Arial" w:cs="Arial"/>
                  <w:color w:val="000000"/>
                  <w:sz w:val="18"/>
                  <w:szCs w:val="18"/>
                  <w:u w:val="single"/>
                  <w:lang w:val="en-US" w:eastAsia="ko-KR"/>
                </w:rPr>
                <w:delText xml:space="preserve"> </w:delText>
              </w:r>
            </w:del>
            <w:r>
              <w:rPr>
                <w:rFonts w:ascii="Arial" w:hAnsi="Arial" w:cs="Arial"/>
                <w:color w:val="000000"/>
                <w:sz w:val="18"/>
                <w:szCs w:val="18"/>
                <w:lang w:val="en-US" w:eastAsia="ko-KR"/>
              </w:rPr>
              <w:t>if dot11S1GOptionImplemented is true; otherwise not present.</w:t>
            </w:r>
          </w:p>
        </w:tc>
      </w:tr>
    </w:tbl>
    <w:p w14:paraId="2F6DB31F" w14:textId="77777777" w:rsidR="00F51F61" w:rsidRDefault="00F51F61" w:rsidP="00F51F61">
      <w:pPr>
        <w:rPr>
          <w:lang w:val="en-US" w:eastAsia="ko-KR"/>
        </w:rPr>
      </w:pPr>
    </w:p>
    <w:p w14:paraId="1E7D6E0D" w14:textId="77777777" w:rsidR="000B33D5" w:rsidRPr="00F51F61" w:rsidRDefault="000B33D5" w:rsidP="00F51F61">
      <w:pPr>
        <w:rPr>
          <w:lang w:val="en-US" w:eastAsia="ko-KR"/>
        </w:rPr>
      </w:pPr>
    </w:p>
    <w:p w14:paraId="4CF3AEA1" w14:textId="77777777" w:rsidR="00B52712" w:rsidRDefault="00B52712" w:rsidP="00B52712">
      <w:pPr>
        <w:pStyle w:val="H4"/>
        <w:numPr>
          <w:ilvl w:val="0"/>
          <w:numId w:val="4"/>
        </w:numPr>
        <w:rPr>
          <w:w w:val="100"/>
        </w:rPr>
      </w:pPr>
      <w:r>
        <w:rPr>
          <w:w w:val="100"/>
        </w:rPr>
        <w:t>Association Request frame format</w:t>
      </w:r>
      <w:bookmarkEnd w:id="1"/>
    </w:p>
    <w:p w14:paraId="3B7F4263" w14:textId="77777777" w:rsidR="00B52712" w:rsidRDefault="00B52712" w:rsidP="00B52712">
      <w:pPr>
        <w:rPr>
          <w:b/>
          <w:bCs/>
          <w:i/>
          <w:iCs/>
          <w:lang w:eastAsia="ko-KR"/>
        </w:rPr>
      </w:pPr>
      <w:proofErr w:type="spellStart"/>
      <w:r w:rsidRPr="00A457B0">
        <w:rPr>
          <w:b/>
          <w:bCs/>
          <w:i/>
          <w:iCs/>
          <w:lang w:eastAsia="ko-KR"/>
        </w:rPr>
        <w:t>Tgmd</w:t>
      </w:r>
      <w:proofErr w:type="spellEnd"/>
      <w:r w:rsidRPr="00A457B0">
        <w:rPr>
          <w:b/>
          <w:bCs/>
          <w:i/>
          <w:iCs/>
          <w:lang w:eastAsia="ko-KR"/>
        </w:rPr>
        <w:t xml:space="preserve"> </w:t>
      </w:r>
      <w:r>
        <w:rPr>
          <w:b/>
          <w:bCs/>
          <w:i/>
          <w:iCs/>
          <w:lang w:eastAsia="ko-KR"/>
        </w:rPr>
        <w:t>Editor: Add the following at the appropriate place in</w:t>
      </w:r>
      <w:r w:rsidRPr="00B52712">
        <w:t xml:space="preserve"> </w:t>
      </w:r>
      <w:r>
        <w:t>“</w:t>
      </w:r>
      <w:r w:rsidR="00F95949">
        <w:rPr>
          <w:b/>
          <w:bCs/>
          <w:i/>
          <w:iCs/>
          <w:lang w:eastAsia="ko-KR"/>
        </w:rPr>
        <w:t>Table 9-34</w:t>
      </w:r>
      <w:r>
        <w:rPr>
          <w:b/>
          <w:bCs/>
          <w:i/>
          <w:iCs/>
          <w:lang w:eastAsia="ko-KR"/>
        </w:rPr>
        <w:t>—</w:t>
      </w:r>
      <w:r w:rsidRPr="00B52712">
        <w:rPr>
          <w:b/>
          <w:bCs/>
          <w:i/>
          <w:iCs/>
          <w:lang w:eastAsia="ko-KR"/>
        </w:rPr>
        <w:t>Association Request frame body</w:t>
      </w:r>
      <w:r>
        <w:rPr>
          <w:b/>
          <w:bCs/>
          <w:i/>
          <w:iCs/>
          <w:lang w:eastAsia="ko-KR"/>
        </w:rPr>
        <w:t>” as shown:</w:t>
      </w:r>
    </w:p>
    <w:p w14:paraId="1C229906" w14:textId="77777777" w:rsidR="00F95949" w:rsidRDefault="00F95949" w:rsidP="00F95949">
      <w:pPr>
        <w:pStyle w:val="TableTitle"/>
        <w:numPr>
          <w:ilvl w:val="0"/>
          <w:numId w:val="16"/>
        </w:numPr>
      </w:pPr>
      <w:r>
        <w:rPr>
          <w:w w:val="100"/>
        </w:rPr>
        <w:t>Association Request frame body</w:t>
      </w:r>
      <w:r>
        <w:rPr>
          <w:w w:val="100"/>
        </w:rPr>
        <w:fldChar w:fldCharType="begin"/>
      </w:r>
      <w:r>
        <w:rPr>
          <w:w w:val="100"/>
        </w:rPr>
        <w:instrText xml:space="preserve"> FILENAME </w:instrText>
      </w:r>
      <w:r>
        <w:rPr>
          <w:w w:val="100"/>
        </w:rPr>
        <w:fldChar w:fldCharType="separate"/>
      </w:r>
      <w:r>
        <w:rPr>
          <w:w w:val="100"/>
        </w:rPr>
        <w:t> </w:t>
      </w:r>
      <w:r>
        <w:rPr>
          <w:w w:val="100"/>
        </w:rPr>
        <w:fldChar w:fldCharType="end"/>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20"/>
        <w:gridCol w:w="2400"/>
        <w:gridCol w:w="5000"/>
      </w:tblGrid>
      <w:tr w:rsidR="00B52712" w14:paraId="2EF93F18" w14:textId="77777777" w:rsidTr="00AC15E6">
        <w:trPr>
          <w:trHeight w:val="400"/>
          <w:jc w:val="center"/>
        </w:trPr>
        <w:tc>
          <w:tcPr>
            <w:tcW w:w="11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76553279" w14:textId="77777777" w:rsidR="00B52712" w:rsidRPr="001A5569" w:rsidRDefault="00B52712" w:rsidP="00AC15E6">
            <w:pPr>
              <w:pStyle w:val="CellHeading"/>
            </w:pPr>
            <w:r w:rsidRPr="001A5569">
              <w:rPr>
                <w:w w:val="100"/>
              </w:rPr>
              <w:t>Order</w:t>
            </w:r>
          </w:p>
        </w:tc>
        <w:tc>
          <w:tcPr>
            <w:tcW w:w="24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D7E4E1C" w14:textId="77777777" w:rsidR="00B52712" w:rsidRPr="001A5569" w:rsidRDefault="00B52712" w:rsidP="00AC15E6">
            <w:pPr>
              <w:pStyle w:val="CellHeading"/>
            </w:pPr>
            <w:r w:rsidRPr="001A5569">
              <w:rPr>
                <w:w w:val="100"/>
              </w:rPr>
              <w:t>Information</w:t>
            </w:r>
          </w:p>
        </w:tc>
        <w:tc>
          <w:tcPr>
            <w:tcW w:w="500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31874F48" w14:textId="77777777" w:rsidR="00B52712" w:rsidRPr="001A5569" w:rsidRDefault="00B52712" w:rsidP="00AC15E6">
            <w:pPr>
              <w:pStyle w:val="CellHeading"/>
            </w:pPr>
            <w:r w:rsidRPr="001A5569">
              <w:rPr>
                <w:w w:val="100"/>
              </w:rPr>
              <w:t>Notes</w:t>
            </w:r>
          </w:p>
        </w:tc>
      </w:tr>
      <w:tr w:rsidR="00B52712" w14:paraId="50D88F2C" w14:textId="77777777" w:rsidTr="00AC15E6">
        <w:trPr>
          <w:trHeight w:val="400"/>
          <w:jc w:val="center"/>
        </w:trPr>
        <w:tc>
          <w:tcPr>
            <w:tcW w:w="11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2AF64F91" w14:textId="77777777" w:rsidR="00B52712" w:rsidRPr="00AC6E70" w:rsidRDefault="00382F5D" w:rsidP="00382F5D">
            <w:pPr>
              <w:pStyle w:val="CellHeading"/>
              <w:rPr>
                <w:b w:val="0"/>
                <w:w w:val="100"/>
              </w:rPr>
            </w:pPr>
            <w:r>
              <w:rPr>
                <w:b w:val="0"/>
                <w:w w:val="100"/>
              </w:rPr>
              <w:t>34</w:t>
            </w:r>
          </w:p>
        </w:tc>
        <w:tc>
          <w:tcPr>
            <w:tcW w:w="24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46572AF8" w14:textId="77777777" w:rsidR="00B52712" w:rsidRPr="00AC6E70" w:rsidRDefault="00B52712" w:rsidP="00AC15E6">
            <w:pPr>
              <w:pStyle w:val="CellHeading"/>
              <w:rPr>
                <w:b w:val="0"/>
                <w:w w:val="100"/>
              </w:rPr>
            </w:pPr>
            <w:r w:rsidRPr="00AC6E70">
              <w:rPr>
                <w:b w:val="0"/>
                <w:w w:val="100"/>
              </w:rPr>
              <w:t>BSS Max Idle Period</w:t>
            </w:r>
          </w:p>
        </w:tc>
        <w:tc>
          <w:tcPr>
            <w:tcW w:w="500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191835E7" w14:textId="0F1E5107" w:rsidR="007468C6" w:rsidRPr="001A5569" w:rsidRDefault="00B52712" w:rsidP="001D688E">
            <w:pPr>
              <w:pStyle w:val="CellHeading"/>
              <w:jc w:val="left"/>
              <w:rPr>
                <w:b w:val="0"/>
                <w:w w:val="100"/>
                <w:u w:val="single"/>
              </w:rPr>
            </w:pPr>
            <w:r w:rsidRPr="00DE2689">
              <w:rPr>
                <w:w w:val="100"/>
              </w:rPr>
              <w:t xml:space="preserve">The BSS Max Idle Period element is </w:t>
            </w:r>
            <w:r w:rsidR="00DE2689" w:rsidRPr="00BD2060">
              <w:rPr>
                <w:w w:val="100"/>
              </w:rPr>
              <w:t>optionally</w:t>
            </w:r>
            <w:r w:rsidR="00DE2689" w:rsidRPr="00DE2689">
              <w:rPr>
                <w:w w:val="100"/>
              </w:rPr>
              <w:t xml:space="preserve"> </w:t>
            </w:r>
            <w:r w:rsidRPr="00DE2689">
              <w:rPr>
                <w:w w:val="100"/>
              </w:rPr>
              <w:t>present</w:t>
            </w:r>
            <w:r w:rsidRPr="001A5569">
              <w:rPr>
                <w:w w:val="100"/>
                <w:u w:val="single"/>
              </w:rPr>
              <w:t xml:space="preserve"> if dot11WirelessManagementImplemented and </w:t>
            </w:r>
            <w:r w:rsidR="005364E5">
              <w:rPr>
                <w:w w:val="100"/>
                <w:u w:val="single"/>
              </w:rPr>
              <w:t>dot11BSSMaxIdlePeriodIndicationByNonAPSTA</w:t>
            </w:r>
            <w:r w:rsidRPr="001A5569">
              <w:rPr>
                <w:w w:val="100"/>
                <w:u w:val="single"/>
              </w:rPr>
              <w:t xml:space="preserve"> </w:t>
            </w:r>
            <w:r w:rsidR="0055084C">
              <w:rPr>
                <w:w w:val="100"/>
                <w:u w:val="single"/>
              </w:rPr>
              <w:t>are</w:t>
            </w:r>
            <w:r w:rsidRPr="001A5569">
              <w:rPr>
                <w:w w:val="100"/>
                <w:u w:val="single"/>
              </w:rPr>
              <w:t xml:space="preserve"> true, or</w:t>
            </w:r>
            <w:r w:rsidR="00346726">
              <w:rPr>
                <w:w w:val="100"/>
                <w:u w:val="single"/>
              </w:rPr>
              <w:t xml:space="preserve"> </w:t>
            </w:r>
            <w:del w:id="14" w:author="Srinivas Kandala" w:date="2020-09-15T09:15:00Z">
              <w:r w:rsidR="00346726" w:rsidDel="001D688E">
                <w:rPr>
                  <w:w w:val="100"/>
                  <w:u w:val="single"/>
                </w:rPr>
                <w:delText>optionally present</w:delText>
              </w:r>
              <w:r w:rsidRPr="001A5569" w:rsidDel="001D688E">
                <w:rPr>
                  <w:w w:val="100"/>
                  <w:u w:val="single"/>
                </w:rPr>
                <w:delText xml:space="preserve"> </w:delText>
              </w:r>
            </w:del>
            <w:r w:rsidRPr="00DE2689">
              <w:rPr>
                <w:w w:val="100"/>
              </w:rPr>
              <w:t>if dot11S1GOptionImplemented is true</w:t>
            </w:r>
            <w:r w:rsidR="0055084C">
              <w:rPr>
                <w:w w:val="100"/>
              </w:rPr>
              <w:t>; otherwise not present</w:t>
            </w:r>
          </w:p>
        </w:tc>
      </w:tr>
    </w:tbl>
    <w:p w14:paraId="1EF963ED" w14:textId="77777777" w:rsidR="009E297E" w:rsidRDefault="009E297E" w:rsidP="009E297E">
      <w:pPr>
        <w:pStyle w:val="Code"/>
        <w:rPr>
          <w:rFonts w:ascii="Arial" w:hAnsi="Arial" w:cs="Arial"/>
          <w:b/>
          <w:w w:val="100"/>
          <w:sz w:val="28"/>
          <w:szCs w:val="28"/>
        </w:rPr>
      </w:pPr>
    </w:p>
    <w:p w14:paraId="607B45E0" w14:textId="77777777" w:rsidR="00B52712" w:rsidRDefault="00B52712" w:rsidP="00B52712">
      <w:pPr>
        <w:pStyle w:val="H4"/>
        <w:numPr>
          <w:ilvl w:val="0"/>
          <w:numId w:val="5"/>
        </w:numPr>
        <w:rPr>
          <w:w w:val="100"/>
        </w:rPr>
      </w:pPr>
      <w:bookmarkStart w:id="15" w:name="RTF32353133313a2048342c312e"/>
      <w:proofErr w:type="spellStart"/>
      <w:r>
        <w:rPr>
          <w:w w:val="100"/>
        </w:rPr>
        <w:lastRenderedPageBreak/>
        <w:t>Reassociation</w:t>
      </w:r>
      <w:proofErr w:type="spellEnd"/>
      <w:r>
        <w:rPr>
          <w:w w:val="100"/>
        </w:rPr>
        <w:t xml:space="preserve"> Request frame format</w:t>
      </w:r>
      <w:bookmarkEnd w:id="15"/>
    </w:p>
    <w:p w14:paraId="743486DA" w14:textId="77777777" w:rsidR="00B52712" w:rsidRPr="001F5340" w:rsidRDefault="001F5340" w:rsidP="001F5340">
      <w:proofErr w:type="spellStart"/>
      <w:r w:rsidRPr="00A457B0">
        <w:rPr>
          <w:b/>
          <w:bCs/>
          <w:i/>
          <w:iCs/>
          <w:lang w:eastAsia="ko-KR"/>
        </w:rPr>
        <w:t>Tgmd</w:t>
      </w:r>
      <w:proofErr w:type="spellEnd"/>
      <w:r w:rsidRPr="00A457B0">
        <w:rPr>
          <w:b/>
          <w:bCs/>
          <w:i/>
          <w:iCs/>
          <w:lang w:eastAsia="ko-KR"/>
        </w:rPr>
        <w:t xml:space="preserve"> </w:t>
      </w:r>
      <w:r>
        <w:rPr>
          <w:b/>
          <w:bCs/>
          <w:i/>
          <w:iCs/>
          <w:lang w:eastAsia="ko-KR"/>
        </w:rPr>
        <w:t>Editor: Add the following at the appropriate place in</w:t>
      </w:r>
      <w:r w:rsidRPr="00B52712">
        <w:t xml:space="preserve"> </w:t>
      </w:r>
      <w:r>
        <w:t>“</w:t>
      </w:r>
      <w:r>
        <w:rPr>
          <w:b/>
          <w:bCs/>
          <w:i/>
          <w:iCs/>
          <w:lang w:eastAsia="ko-KR"/>
        </w:rPr>
        <w:t>Table 9-38—</w:t>
      </w:r>
      <w:proofErr w:type="spellStart"/>
      <w:r>
        <w:rPr>
          <w:b/>
          <w:bCs/>
          <w:i/>
          <w:iCs/>
          <w:lang w:eastAsia="ko-KR"/>
        </w:rPr>
        <w:t>Rea</w:t>
      </w:r>
      <w:r w:rsidRPr="00B52712">
        <w:rPr>
          <w:b/>
          <w:bCs/>
          <w:i/>
          <w:iCs/>
          <w:lang w:eastAsia="ko-KR"/>
        </w:rPr>
        <w:t>ssociation</w:t>
      </w:r>
      <w:proofErr w:type="spellEnd"/>
      <w:r w:rsidRPr="00B52712">
        <w:rPr>
          <w:b/>
          <w:bCs/>
          <w:i/>
          <w:iCs/>
          <w:lang w:eastAsia="ko-KR"/>
        </w:rPr>
        <w:t xml:space="preserve"> Request frame body</w:t>
      </w:r>
      <w:r>
        <w:rPr>
          <w:b/>
          <w:bCs/>
          <w:i/>
          <w:iCs/>
          <w:lang w:eastAsia="ko-KR"/>
        </w:rPr>
        <w:t>” as shown:</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20"/>
        <w:gridCol w:w="2400"/>
        <w:gridCol w:w="5000"/>
      </w:tblGrid>
      <w:tr w:rsidR="00F95949" w:rsidRPr="00B52712" w14:paraId="3DD66B88" w14:textId="77777777" w:rsidTr="00AC15E6">
        <w:trPr>
          <w:jc w:val="center"/>
        </w:trPr>
        <w:tc>
          <w:tcPr>
            <w:tcW w:w="8520" w:type="dxa"/>
            <w:gridSpan w:val="3"/>
            <w:tcBorders>
              <w:top w:val="nil"/>
              <w:left w:val="nil"/>
              <w:bottom w:val="nil"/>
              <w:right w:val="nil"/>
            </w:tcBorders>
            <w:tcMar>
              <w:top w:w="100" w:type="dxa"/>
              <w:left w:w="120" w:type="dxa"/>
              <w:bottom w:w="50" w:type="dxa"/>
              <w:right w:w="120" w:type="dxa"/>
            </w:tcMar>
            <w:vAlign w:val="center"/>
          </w:tcPr>
          <w:p w14:paraId="1E26494A" w14:textId="77777777" w:rsidR="00F95949" w:rsidRDefault="00F95949" w:rsidP="00F95949">
            <w:pPr>
              <w:pStyle w:val="TableTitle"/>
              <w:numPr>
                <w:ilvl w:val="0"/>
                <w:numId w:val="17"/>
              </w:numPr>
            </w:pPr>
            <w:bookmarkStart w:id="16" w:name="RTF33383538353a205461626c65"/>
            <w:proofErr w:type="spellStart"/>
            <w:r>
              <w:rPr>
                <w:w w:val="100"/>
              </w:rPr>
              <w:t>Reassociation</w:t>
            </w:r>
            <w:proofErr w:type="spellEnd"/>
            <w:r>
              <w:rPr>
                <w:w w:val="100"/>
              </w:rPr>
              <w:t xml:space="preserve"> Request frame body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6"/>
          </w:p>
        </w:tc>
      </w:tr>
      <w:tr w:rsidR="001F5340" w14:paraId="4BF56F8D" w14:textId="77777777" w:rsidTr="00AC15E6">
        <w:trPr>
          <w:trHeight w:val="400"/>
          <w:jc w:val="center"/>
        </w:trPr>
        <w:tc>
          <w:tcPr>
            <w:tcW w:w="11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5E81D77" w14:textId="77777777" w:rsidR="001F5340" w:rsidRPr="001A5569" w:rsidRDefault="001F5340" w:rsidP="00AC15E6">
            <w:pPr>
              <w:pStyle w:val="CellHeading"/>
            </w:pPr>
            <w:r w:rsidRPr="001A5569">
              <w:rPr>
                <w:w w:val="100"/>
              </w:rPr>
              <w:t>Order</w:t>
            </w:r>
          </w:p>
        </w:tc>
        <w:tc>
          <w:tcPr>
            <w:tcW w:w="24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14BF4F00" w14:textId="77777777" w:rsidR="001F5340" w:rsidRPr="001A5569" w:rsidRDefault="001F5340" w:rsidP="00AC15E6">
            <w:pPr>
              <w:pStyle w:val="CellHeading"/>
            </w:pPr>
            <w:r w:rsidRPr="001A5569">
              <w:rPr>
                <w:w w:val="100"/>
              </w:rPr>
              <w:t>Information</w:t>
            </w:r>
          </w:p>
        </w:tc>
        <w:tc>
          <w:tcPr>
            <w:tcW w:w="500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0A4674A4" w14:textId="77777777" w:rsidR="001F5340" w:rsidRPr="001A5569" w:rsidRDefault="001F5340" w:rsidP="00AC15E6">
            <w:pPr>
              <w:pStyle w:val="CellHeading"/>
            </w:pPr>
            <w:r w:rsidRPr="001A5569">
              <w:rPr>
                <w:w w:val="100"/>
              </w:rPr>
              <w:t>Notes</w:t>
            </w:r>
          </w:p>
        </w:tc>
      </w:tr>
      <w:tr w:rsidR="001F5340" w:rsidRPr="00B52712" w14:paraId="2835D145" w14:textId="77777777" w:rsidTr="00AC15E6">
        <w:trPr>
          <w:trHeight w:val="400"/>
          <w:jc w:val="center"/>
        </w:trPr>
        <w:tc>
          <w:tcPr>
            <w:tcW w:w="11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21C54200" w14:textId="77777777" w:rsidR="001F5340" w:rsidRPr="00AC6E70" w:rsidRDefault="00382F5D" w:rsidP="00AC15E6">
            <w:pPr>
              <w:pStyle w:val="CellHeading"/>
              <w:rPr>
                <w:b w:val="0"/>
                <w:w w:val="100"/>
              </w:rPr>
            </w:pPr>
            <w:r>
              <w:rPr>
                <w:b w:val="0"/>
                <w:w w:val="100"/>
              </w:rPr>
              <w:t>38</w:t>
            </w:r>
          </w:p>
        </w:tc>
        <w:tc>
          <w:tcPr>
            <w:tcW w:w="24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2781C24F" w14:textId="77777777" w:rsidR="001F5340" w:rsidRPr="00AC6E70" w:rsidRDefault="001F5340" w:rsidP="00AC15E6">
            <w:pPr>
              <w:pStyle w:val="CellHeading"/>
              <w:rPr>
                <w:b w:val="0"/>
                <w:w w:val="100"/>
              </w:rPr>
            </w:pPr>
            <w:r w:rsidRPr="00AC6E70">
              <w:rPr>
                <w:b w:val="0"/>
                <w:w w:val="100"/>
              </w:rPr>
              <w:t>BSS Max Idle Period</w:t>
            </w:r>
          </w:p>
        </w:tc>
        <w:tc>
          <w:tcPr>
            <w:tcW w:w="500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38080F0A" w14:textId="27EACFB8" w:rsidR="001F5340" w:rsidRPr="001A5569" w:rsidRDefault="00DE2689" w:rsidP="001D688E">
            <w:pPr>
              <w:pStyle w:val="CellHeading"/>
              <w:jc w:val="left"/>
              <w:rPr>
                <w:b w:val="0"/>
                <w:w w:val="100"/>
                <w:u w:val="single"/>
              </w:rPr>
            </w:pPr>
            <w:r w:rsidRPr="00DE2689">
              <w:rPr>
                <w:w w:val="100"/>
              </w:rPr>
              <w:t>The BSS Max Idle Period element is optionally present</w:t>
            </w:r>
            <w:r w:rsidRPr="001A5569">
              <w:rPr>
                <w:w w:val="100"/>
                <w:u w:val="single"/>
              </w:rPr>
              <w:t xml:space="preserve"> if dot11WirelessManagementImplemented and </w:t>
            </w:r>
            <w:r w:rsidR="005364E5">
              <w:rPr>
                <w:w w:val="100"/>
                <w:u w:val="single"/>
              </w:rPr>
              <w:t>dot11BSSMaxIdlePeriodIndicationByNonAPSTA</w:t>
            </w:r>
            <w:r w:rsidRPr="001A5569">
              <w:rPr>
                <w:w w:val="100"/>
                <w:u w:val="single"/>
              </w:rPr>
              <w:t xml:space="preserve"> </w:t>
            </w:r>
            <w:r w:rsidR="00382F5D">
              <w:rPr>
                <w:w w:val="100"/>
                <w:u w:val="single"/>
              </w:rPr>
              <w:t>are</w:t>
            </w:r>
            <w:ins w:id="17" w:author="Srinivas Kandala" w:date="2020-09-14T10:31:00Z">
              <w:r w:rsidR="003B743F">
                <w:rPr>
                  <w:w w:val="100"/>
                  <w:u w:val="single"/>
                </w:rPr>
                <w:t xml:space="preserve"> </w:t>
              </w:r>
            </w:ins>
            <w:r w:rsidRPr="001A5569">
              <w:rPr>
                <w:w w:val="100"/>
                <w:u w:val="single"/>
              </w:rPr>
              <w:t>true, or</w:t>
            </w:r>
            <w:r w:rsidR="00346726">
              <w:rPr>
                <w:w w:val="100"/>
                <w:u w:val="single"/>
              </w:rPr>
              <w:t xml:space="preserve"> </w:t>
            </w:r>
            <w:del w:id="18" w:author="Srinivas Kandala" w:date="2020-09-15T09:15:00Z">
              <w:r w:rsidR="00346726" w:rsidDel="001D688E">
                <w:rPr>
                  <w:w w:val="100"/>
                  <w:u w:val="single"/>
                </w:rPr>
                <w:delText>optionally present</w:delText>
              </w:r>
              <w:r w:rsidRPr="001A5569" w:rsidDel="001D688E">
                <w:rPr>
                  <w:w w:val="100"/>
                  <w:u w:val="single"/>
                </w:rPr>
                <w:delText xml:space="preserve"> </w:delText>
              </w:r>
            </w:del>
            <w:r w:rsidRPr="00DE2689">
              <w:rPr>
                <w:w w:val="100"/>
              </w:rPr>
              <w:t>if dot11S1GOptionImplemented is true</w:t>
            </w:r>
            <w:r w:rsidR="00382F5D">
              <w:rPr>
                <w:w w:val="100"/>
              </w:rPr>
              <w:t>; otherwise not present</w:t>
            </w:r>
          </w:p>
        </w:tc>
      </w:tr>
    </w:tbl>
    <w:p w14:paraId="33AA075A" w14:textId="77777777" w:rsidR="00B52712" w:rsidRPr="001F5340" w:rsidRDefault="00B52712" w:rsidP="009E297E">
      <w:pPr>
        <w:pStyle w:val="Code"/>
        <w:rPr>
          <w:rFonts w:ascii="Arial" w:hAnsi="Arial" w:cs="Arial"/>
          <w:b/>
          <w:w w:val="100"/>
          <w:sz w:val="28"/>
          <w:szCs w:val="28"/>
          <w:lang w:val="en-GB"/>
        </w:rPr>
      </w:pPr>
    </w:p>
    <w:p w14:paraId="1CE8E5E2" w14:textId="77777777" w:rsidR="003B1DA9" w:rsidRDefault="00272520" w:rsidP="004F5611">
      <w:pPr>
        <w:pStyle w:val="H3"/>
        <w:rPr>
          <w:w w:val="100"/>
        </w:rPr>
      </w:pPr>
      <w:bookmarkStart w:id="19" w:name="RTF32393732303a2048332c312e"/>
      <w:r>
        <w:rPr>
          <w:w w:val="100"/>
        </w:rPr>
        <w:t xml:space="preserve">11.21.13 </w:t>
      </w:r>
      <w:r w:rsidR="003B1DA9">
        <w:rPr>
          <w:w w:val="100"/>
        </w:rPr>
        <w:t>BSS max idle period management</w:t>
      </w:r>
      <w:bookmarkEnd w:id="19"/>
    </w:p>
    <w:p w14:paraId="2DC7CEF1" w14:textId="77777777" w:rsidR="003B1DA9" w:rsidRPr="003B1DA9" w:rsidRDefault="003B1DA9" w:rsidP="003B1DA9">
      <w:pPr>
        <w:rPr>
          <w:b/>
          <w:bCs/>
          <w:i/>
          <w:iCs/>
          <w:lang w:eastAsia="ko-KR"/>
        </w:rPr>
      </w:pPr>
      <w:proofErr w:type="spellStart"/>
      <w:r w:rsidRPr="00A457B0">
        <w:rPr>
          <w:b/>
          <w:bCs/>
          <w:i/>
          <w:iCs/>
          <w:lang w:eastAsia="ko-KR"/>
        </w:rPr>
        <w:t>Tgmd</w:t>
      </w:r>
      <w:proofErr w:type="spellEnd"/>
      <w:r w:rsidRPr="00A457B0">
        <w:rPr>
          <w:b/>
          <w:bCs/>
          <w:i/>
          <w:iCs/>
          <w:lang w:eastAsia="ko-KR"/>
        </w:rPr>
        <w:t xml:space="preserve"> </w:t>
      </w:r>
      <w:r>
        <w:rPr>
          <w:b/>
          <w:bCs/>
          <w:i/>
          <w:iCs/>
          <w:lang w:eastAsia="ko-KR"/>
        </w:rPr>
        <w:t xml:space="preserve">Editor: Change the </w:t>
      </w:r>
      <w:proofErr w:type="spellStart"/>
      <w:r>
        <w:rPr>
          <w:b/>
          <w:bCs/>
          <w:i/>
          <w:iCs/>
          <w:lang w:eastAsia="ko-KR"/>
        </w:rPr>
        <w:t>subclause</w:t>
      </w:r>
      <w:proofErr w:type="spellEnd"/>
      <w:r>
        <w:rPr>
          <w:b/>
          <w:bCs/>
          <w:i/>
          <w:iCs/>
          <w:lang w:eastAsia="ko-KR"/>
        </w:rPr>
        <w:t xml:space="preserve"> as shown below</w:t>
      </w:r>
    </w:p>
    <w:p w14:paraId="655AC419" w14:textId="762F8F1F" w:rsidR="003B1DA9" w:rsidRDefault="003B1DA9" w:rsidP="003B1DA9">
      <w:pPr>
        <w:pStyle w:val="T"/>
        <w:rPr>
          <w:spacing w:val="-2"/>
          <w:w w:val="100"/>
        </w:rPr>
      </w:pPr>
      <w:r>
        <w:rPr>
          <w:spacing w:val="-2"/>
          <w:w w:val="100"/>
        </w:rPr>
        <w:t>If dot11BssMaxIdlePeriod (#4684</w:t>
      </w:r>
      <w:proofErr w:type="gramStart"/>
      <w:r>
        <w:rPr>
          <w:spacing w:val="-2"/>
          <w:w w:val="100"/>
        </w:rPr>
        <w:t>)is</w:t>
      </w:r>
      <w:proofErr w:type="gramEnd"/>
      <w:r>
        <w:rPr>
          <w:spacing w:val="-2"/>
          <w:w w:val="100"/>
        </w:rPr>
        <w:t xml:space="preserve"> nonzero, </w:t>
      </w:r>
      <w:r w:rsidRPr="004F5611">
        <w:rPr>
          <w:strike/>
          <w:spacing w:val="-2"/>
          <w:w w:val="100"/>
        </w:rPr>
        <w:t xml:space="preserve">the </w:t>
      </w:r>
      <w:proofErr w:type="spellStart"/>
      <w:r w:rsidRPr="004F5611">
        <w:rPr>
          <w:strike/>
          <w:spacing w:val="-2"/>
          <w:w w:val="100"/>
        </w:rPr>
        <w:t>STA</w:t>
      </w:r>
      <w:r w:rsidR="00312F19">
        <w:rPr>
          <w:spacing w:val="-2"/>
          <w:w w:val="100"/>
          <w:u w:val="single"/>
        </w:rPr>
        <w:t>an</w:t>
      </w:r>
      <w:proofErr w:type="spellEnd"/>
      <w:r w:rsidR="00312F19">
        <w:rPr>
          <w:spacing w:val="-2"/>
          <w:w w:val="100"/>
          <w:u w:val="single"/>
        </w:rPr>
        <w:t xml:space="preserve"> AP</w:t>
      </w:r>
      <w:r>
        <w:rPr>
          <w:spacing w:val="-2"/>
          <w:w w:val="100"/>
        </w:rPr>
        <w:t xml:space="preserve"> shall include the BSS Max Idle Period element in the </w:t>
      </w:r>
      <w:r w:rsidR="00BD2060">
        <w:rPr>
          <w:spacing w:val="-2"/>
          <w:w w:val="100"/>
          <w:u w:val="single"/>
        </w:rPr>
        <w:t>(Re)</w:t>
      </w:r>
      <w:r>
        <w:rPr>
          <w:spacing w:val="-2"/>
          <w:w w:val="100"/>
        </w:rPr>
        <w:t>Association Response frame</w:t>
      </w:r>
      <w:r w:rsidRPr="004F5611">
        <w:rPr>
          <w:strike/>
          <w:spacing w:val="-2"/>
          <w:w w:val="100"/>
        </w:rPr>
        <w:t xml:space="preserve"> or the </w:t>
      </w:r>
      <w:proofErr w:type="spellStart"/>
      <w:r w:rsidRPr="004F5611">
        <w:rPr>
          <w:strike/>
          <w:spacing w:val="-2"/>
          <w:w w:val="100"/>
        </w:rPr>
        <w:t>Reassociation</w:t>
      </w:r>
      <w:proofErr w:type="spellEnd"/>
      <w:r w:rsidRPr="004F5611">
        <w:rPr>
          <w:strike/>
          <w:spacing w:val="-2"/>
          <w:w w:val="100"/>
        </w:rPr>
        <w:t xml:space="preserve"> Response frame</w:t>
      </w:r>
      <w:r>
        <w:rPr>
          <w:spacing w:val="-2"/>
          <w:w w:val="100"/>
        </w:rPr>
        <w:t xml:space="preserve">. Otherwise, </w:t>
      </w:r>
      <w:r w:rsidRPr="004F5611">
        <w:rPr>
          <w:strike/>
          <w:spacing w:val="-2"/>
          <w:w w:val="100"/>
        </w:rPr>
        <w:t>the STA</w:t>
      </w:r>
      <w:r w:rsidR="004A7CC2">
        <w:rPr>
          <w:strike/>
          <w:spacing w:val="-2"/>
          <w:w w:val="100"/>
        </w:rPr>
        <w:t xml:space="preserve"> </w:t>
      </w:r>
      <w:r w:rsidR="004A7CC2" w:rsidRPr="001D688E">
        <w:rPr>
          <w:spacing w:val="-2"/>
          <w:w w:val="100"/>
          <w:u w:val="single"/>
          <w:rPrChange w:id="20" w:author="Srinivas Kandala" w:date="2020-09-15T09:16:00Z">
            <w:rPr>
              <w:strike/>
              <w:spacing w:val="-2"/>
              <w:w w:val="100"/>
            </w:rPr>
          </w:rPrChange>
        </w:rPr>
        <w:t>an</w:t>
      </w:r>
      <w:ins w:id="21" w:author="Srinivas Kandala" w:date="2020-09-15T09:16:00Z">
        <w:r w:rsidR="001D688E" w:rsidRPr="001D688E">
          <w:rPr>
            <w:spacing w:val="-2"/>
            <w:w w:val="100"/>
            <w:u w:val="single"/>
            <w:rPrChange w:id="22" w:author="Srinivas Kandala" w:date="2020-09-15T09:16:00Z">
              <w:rPr>
                <w:strike/>
                <w:spacing w:val="-2"/>
                <w:w w:val="100"/>
              </w:rPr>
            </w:rPrChange>
          </w:rPr>
          <w:t xml:space="preserve"> </w:t>
        </w:r>
      </w:ins>
      <w:r w:rsidR="00312F19">
        <w:rPr>
          <w:spacing w:val="-2"/>
          <w:w w:val="100"/>
          <w:u w:val="single"/>
        </w:rPr>
        <w:t>AP</w:t>
      </w:r>
      <w:r>
        <w:rPr>
          <w:spacing w:val="-2"/>
          <w:w w:val="100"/>
        </w:rPr>
        <w:t xml:space="preserve"> shall not include the BSS Max Idle Period element in the </w:t>
      </w:r>
      <w:r w:rsidR="00BD2060">
        <w:rPr>
          <w:spacing w:val="-2"/>
          <w:w w:val="100"/>
          <w:u w:val="single"/>
        </w:rPr>
        <w:t>(Re</w:t>
      </w:r>
      <w:proofErr w:type="gramStart"/>
      <w:r w:rsidR="00BD2060">
        <w:rPr>
          <w:spacing w:val="-2"/>
          <w:w w:val="100"/>
          <w:u w:val="single"/>
        </w:rPr>
        <w:t>)</w:t>
      </w:r>
      <w:r>
        <w:rPr>
          <w:spacing w:val="-2"/>
          <w:w w:val="100"/>
        </w:rPr>
        <w:t>Association</w:t>
      </w:r>
      <w:proofErr w:type="gramEnd"/>
      <w:r>
        <w:rPr>
          <w:spacing w:val="-2"/>
          <w:w w:val="100"/>
        </w:rPr>
        <w:t xml:space="preserve"> Response frame</w:t>
      </w:r>
      <w:r w:rsidRPr="004F5611">
        <w:rPr>
          <w:strike/>
          <w:spacing w:val="-2"/>
          <w:w w:val="100"/>
        </w:rPr>
        <w:t xml:space="preserve"> or the </w:t>
      </w:r>
      <w:proofErr w:type="spellStart"/>
      <w:r w:rsidRPr="004F5611">
        <w:rPr>
          <w:strike/>
          <w:spacing w:val="-2"/>
          <w:w w:val="100"/>
        </w:rPr>
        <w:t>Reassociation</w:t>
      </w:r>
      <w:proofErr w:type="spellEnd"/>
      <w:r w:rsidRPr="004F5611">
        <w:rPr>
          <w:strike/>
          <w:spacing w:val="-2"/>
          <w:w w:val="100"/>
        </w:rPr>
        <w:t xml:space="preserve"> Response frame</w:t>
      </w:r>
      <w:r>
        <w:rPr>
          <w:spacing w:val="-2"/>
          <w:w w:val="100"/>
        </w:rPr>
        <w:t>. A (11ah</w:t>
      </w:r>
      <w:proofErr w:type="gramStart"/>
      <w:r>
        <w:rPr>
          <w:spacing w:val="-2"/>
          <w:w w:val="100"/>
        </w:rPr>
        <w:t>)non</w:t>
      </w:r>
      <w:proofErr w:type="gramEnd"/>
      <w:r>
        <w:rPr>
          <w:spacing w:val="-2"/>
          <w:w w:val="100"/>
        </w:rPr>
        <w:t xml:space="preserve">-S1G STA may send protected or unprotected </w:t>
      </w:r>
      <w:proofErr w:type="spellStart"/>
      <w:r>
        <w:rPr>
          <w:spacing w:val="-2"/>
          <w:w w:val="100"/>
        </w:rPr>
        <w:t>keepalive</w:t>
      </w:r>
      <w:proofErr w:type="spellEnd"/>
      <w:r>
        <w:rPr>
          <w:spacing w:val="-2"/>
          <w:w w:val="100"/>
        </w:rPr>
        <w:t xml:space="preserve"> frames, as indicated in the Idle Options field.</w:t>
      </w:r>
    </w:p>
    <w:p w14:paraId="6621D709" w14:textId="72A2EE38" w:rsidR="000002E5" w:rsidRDefault="003B1DA9" w:rsidP="003B1DA9">
      <w:pPr>
        <w:pStyle w:val="T"/>
        <w:rPr>
          <w:spacing w:val="-2"/>
          <w:w w:val="100"/>
        </w:rPr>
      </w:pPr>
      <w:r>
        <w:rPr>
          <w:spacing w:val="-2"/>
          <w:w w:val="100"/>
        </w:rPr>
        <w:t xml:space="preserve">(11ah)Extended </w:t>
      </w:r>
      <w:proofErr w:type="spellStart"/>
      <w:r>
        <w:rPr>
          <w:spacing w:val="-2"/>
          <w:w w:val="100"/>
        </w:rPr>
        <w:t>BSSMaxIdlePeriod</w:t>
      </w:r>
      <w:proofErr w:type="spellEnd"/>
      <w:r>
        <w:rPr>
          <w:spacing w:val="-2"/>
          <w:w w:val="100"/>
        </w:rPr>
        <w:t xml:space="preserve"> values are those that had a nonzero unified scaling </w:t>
      </w:r>
      <w:proofErr w:type="gramStart"/>
      <w:r>
        <w:rPr>
          <w:spacing w:val="-2"/>
          <w:w w:val="100"/>
        </w:rPr>
        <w:t>factor(</w:t>
      </w:r>
      <w:proofErr w:type="gramEnd"/>
      <w:r>
        <w:rPr>
          <w:spacing w:val="-2"/>
          <w:w w:val="100"/>
        </w:rPr>
        <w:t xml:space="preserve">#1360) (Table 9-50 (Unified Scaling Factor subfield encoding(11ah))) value signaled by an S1G STA. An </w:t>
      </w:r>
      <w:r w:rsidRPr="000002E5">
        <w:rPr>
          <w:spacing w:val="-2"/>
          <w:w w:val="100"/>
        </w:rPr>
        <w:t>S1G</w:t>
      </w:r>
      <w:r>
        <w:rPr>
          <w:spacing w:val="-2"/>
          <w:w w:val="100"/>
        </w:rPr>
        <w:t xml:space="preserve"> </w:t>
      </w:r>
      <w:r w:rsidR="0050509F">
        <w:rPr>
          <w:spacing w:val="-2"/>
          <w:w w:val="100"/>
          <w:u w:val="single"/>
        </w:rPr>
        <w:t xml:space="preserve">non-AP </w:t>
      </w:r>
      <w:r>
        <w:rPr>
          <w:spacing w:val="-2"/>
          <w:w w:val="100"/>
        </w:rPr>
        <w:t xml:space="preserve">STA may include the BSS Max Idle Period element in transmitted </w:t>
      </w:r>
      <w:r w:rsidR="00346726">
        <w:rPr>
          <w:spacing w:val="-2"/>
          <w:w w:val="100"/>
          <w:u w:val="single"/>
        </w:rPr>
        <w:t>(Re)</w:t>
      </w:r>
      <w:r>
        <w:rPr>
          <w:spacing w:val="-2"/>
          <w:w w:val="100"/>
        </w:rPr>
        <w:t xml:space="preserve">Association Request frames </w:t>
      </w:r>
      <w:r w:rsidRPr="004F5611">
        <w:rPr>
          <w:strike/>
          <w:spacing w:val="-2"/>
          <w:w w:val="100"/>
        </w:rPr>
        <w:t xml:space="preserve">and </w:t>
      </w:r>
      <w:proofErr w:type="spellStart"/>
      <w:r w:rsidRPr="004F5611">
        <w:rPr>
          <w:strike/>
          <w:spacing w:val="-2"/>
          <w:w w:val="100"/>
        </w:rPr>
        <w:t>Reassociation</w:t>
      </w:r>
      <w:proofErr w:type="spellEnd"/>
      <w:r w:rsidRPr="004F5611">
        <w:rPr>
          <w:strike/>
          <w:spacing w:val="-2"/>
          <w:w w:val="100"/>
        </w:rPr>
        <w:t xml:space="preserve"> Request frames </w:t>
      </w:r>
      <w:r>
        <w:rPr>
          <w:spacing w:val="-2"/>
          <w:w w:val="100"/>
        </w:rPr>
        <w:t xml:space="preserve">to indicate a preferred </w:t>
      </w:r>
      <w:proofErr w:type="spellStart"/>
      <w:r>
        <w:rPr>
          <w:spacing w:val="-2"/>
          <w:w w:val="100"/>
        </w:rPr>
        <w:t>BSSMaxIdlePeriod</w:t>
      </w:r>
      <w:proofErr w:type="spellEnd"/>
      <w:r>
        <w:rPr>
          <w:spacing w:val="-2"/>
          <w:w w:val="100"/>
        </w:rPr>
        <w:t xml:space="preserve"> </w:t>
      </w:r>
      <w:proofErr w:type="spellStart"/>
      <w:r>
        <w:rPr>
          <w:spacing w:val="-2"/>
          <w:w w:val="100"/>
        </w:rPr>
        <w:t>value.</w:t>
      </w:r>
      <w:r w:rsidRPr="000002E5">
        <w:rPr>
          <w:spacing w:val="-2"/>
          <w:w w:val="100"/>
        </w:rPr>
        <w:t>The</w:t>
      </w:r>
      <w:proofErr w:type="spellEnd"/>
      <w:r>
        <w:rPr>
          <w:spacing w:val="-2"/>
          <w:w w:val="100"/>
        </w:rPr>
        <w:t xml:space="preserve"> </w:t>
      </w:r>
      <w:r w:rsidRPr="00DE7F93">
        <w:rPr>
          <w:spacing w:val="-2"/>
          <w:w w:val="100"/>
        </w:rPr>
        <w:t>S1G</w:t>
      </w:r>
      <w:r>
        <w:rPr>
          <w:spacing w:val="-2"/>
          <w:w w:val="100"/>
        </w:rPr>
        <w:t xml:space="preserve"> AP </w:t>
      </w:r>
      <w:proofErr w:type="spellStart"/>
      <w:r w:rsidRPr="001D688E">
        <w:rPr>
          <w:strike/>
          <w:spacing w:val="-2"/>
          <w:w w:val="100"/>
          <w:rPrChange w:id="23" w:author="Srinivas Kandala" w:date="2020-09-15T09:18:00Z">
            <w:rPr>
              <w:spacing w:val="-2"/>
              <w:w w:val="100"/>
            </w:rPr>
          </w:rPrChange>
        </w:rPr>
        <w:t>selects</w:t>
      </w:r>
      <w:ins w:id="24" w:author="Srinivas Kandala" w:date="2020-09-15T09:18:00Z">
        <w:r w:rsidR="001D688E">
          <w:rPr>
            <w:spacing w:val="-2"/>
            <w:w w:val="100"/>
            <w:u w:val="single"/>
          </w:rPr>
          <w:t>chooses</w:t>
        </w:r>
      </w:ins>
      <w:proofErr w:type="spellEnd"/>
      <w:r>
        <w:rPr>
          <w:spacing w:val="-2"/>
          <w:w w:val="100"/>
        </w:rPr>
        <w:t xml:space="preserve"> a value for </w:t>
      </w:r>
      <w:proofErr w:type="spellStart"/>
      <w:r>
        <w:rPr>
          <w:spacing w:val="-2"/>
          <w:w w:val="100"/>
        </w:rPr>
        <w:t>BSSMaxIdlePeriod</w:t>
      </w:r>
      <w:proofErr w:type="spellEnd"/>
      <w:r>
        <w:rPr>
          <w:spacing w:val="-2"/>
          <w:w w:val="100"/>
        </w:rPr>
        <w:t xml:space="preserve"> based on the </w:t>
      </w:r>
      <w:r w:rsidRPr="00035C7A">
        <w:rPr>
          <w:spacing w:val="-2"/>
          <w:w w:val="100"/>
        </w:rPr>
        <w:t>S1G</w:t>
      </w:r>
      <w:r>
        <w:rPr>
          <w:spacing w:val="-2"/>
          <w:w w:val="100"/>
        </w:rPr>
        <w:t xml:space="preserve"> STA’s preferred </w:t>
      </w:r>
      <w:proofErr w:type="spellStart"/>
      <w:r>
        <w:rPr>
          <w:spacing w:val="-2"/>
          <w:w w:val="100"/>
        </w:rPr>
        <w:t>BSSMaxIdlePeriod</w:t>
      </w:r>
      <w:proofErr w:type="spellEnd"/>
      <w:r>
        <w:rPr>
          <w:spacing w:val="-2"/>
          <w:w w:val="100"/>
        </w:rPr>
        <w:t xml:space="preserve"> (if any) and the type of the S1G STA. The </w:t>
      </w:r>
      <w:r w:rsidRPr="00035C7A">
        <w:rPr>
          <w:spacing w:val="-2"/>
          <w:w w:val="100"/>
        </w:rPr>
        <w:t>S1G</w:t>
      </w:r>
      <w:r>
        <w:rPr>
          <w:spacing w:val="-2"/>
          <w:w w:val="100"/>
        </w:rPr>
        <w:t xml:space="preserve"> AP indicates its chosen value to the S1G STA in the (Re</w:t>
      </w:r>
      <w:proofErr w:type="gramStart"/>
      <w:r>
        <w:rPr>
          <w:spacing w:val="-2"/>
          <w:w w:val="100"/>
        </w:rPr>
        <w:t>)Association</w:t>
      </w:r>
      <w:proofErr w:type="gramEnd"/>
      <w:r>
        <w:rPr>
          <w:spacing w:val="-2"/>
          <w:w w:val="100"/>
        </w:rPr>
        <w:t xml:space="preserve"> Response frame. </w:t>
      </w:r>
    </w:p>
    <w:p w14:paraId="3B4359F3" w14:textId="72E47F3C" w:rsidR="000002E5" w:rsidRPr="004F5611" w:rsidRDefault="00F834A5" w:rsidP="003B1DA9">
      <w:pPr>
        <w:pStyle w:val="T"/>
        <w:rPr>
          <w:spacing w:val="-2"/>
          <w:w w:val="100"/>
          <w:u w:val="single"/>
        </w:rPr>
      </w:pPr>
      <w:r w:rsidRPr="003B1DA9">
        <w:rPr>
          <w:spacing w:val="-2"/>
          <w:w w:val="100"/>
          <w:u w:val="single"/>
        </w:rPr>
        <w:t xml:space="preserve">If </w:t>
      </w:r>
      <w:r w:rsidRPr="003B1DA9">
        <w:rPr>
          <w:w w:val="100"/>
          <w:u w:val="single"/>
        </w:rPr>
        <w:t>dot11WirelessManagementImplemented is true, dot11BSSMaxIdlePeriod is non</w:t>
      </w:r>
      <w:ins w:id="25" w:author="Srinivas Kandala" w:date="2020-09-15T09:17:00Z">
        <w:r w:rsidR="001D688E">
          <w:rPr>
            <w:w w:val="100"/>
            <w:u w:val="single"/>
          </w:rPr>
          <w:t xml:space="preserve"> </w:t>
        </w:r>
      </w:ins>
      <w:del w:id="26" w:author="Srinivas Kandala" w:date="2020-09-15T09:17:00Z">
        <w:r w:rsidRPr="003B1DA9" w:rsidDel="001D688E">
          <w:rPr>
            <w:w w:val="100"/>
            <w:u w:val="single"/>
          </w:rPr>
          <w:delText>-</w:delText>
        </w:r>
      </w:del>
      <w:r w:rsidRPr="003B1DA9">
        <w:rPr>
          <w:w w:val="100"/>
          <w:u w:val="single"/>
        </w:rPr>
        <w:t xml:space="preserve">zero </w:t>
      </w:r>
      <w:r w:rsidR="00A2485E">
        <w:rPr>
          <w:w w:val="100"/>
          <w:u w:val="single"/>
        </w:rPr>
        <w:t xml:space="preserve">and </w:t>
      </w:r>
      <w:r w:rsidR="005364E5">
        <w:rPr>
          <w:w w:val="100"/>
          <w:u w:val="single"/>
        </w:rPr>
        <w:t>dot11BSSMaxIdlePeriodIndicationByNonAPSTA</w:t>
      </w:r>
      <w:r w:rsidRPr="003B1DA9">
        <w:rPr>
          <w:w w:val="100"/>
          <w:u w:val="single"/>
        </w:rPr>
        <w:t xml:space="preserve"> is true</w:t>
      </w:r>
      <w:r>
        <w:rPr>
          <w:w w:val="100"/>
          <w:u w:val="single"/>
        </w:rPr>
        <w:t xml:space="preserve">, then a </w:t>
      </w:r>
      <w:r w:rsidR="006C30FC">
        <w:rPr>
          <w:w w:val="100"/>
          <w:u w:val="single"/>
        </w:rPr>
        <w:t xml:space="preserve">non-S1G </w:t>
      </w:r>
      <w:r>
        <w:rPr>
          <w:w w:val="100"/>
          <w:u w:val="single"/>
        </w:rPr>
        <w:t xml:space="preserve">non-AP STA </w:t>
      </w:r>
      <w:del w:id="27" w:author="Srinivas Kandala" w:date="2020-09-14T10:32:00Z">
        <w:r w:rsidDel="003B743F">
          <w:rPr>
            <w:w w:val="100"/>
            <w:u w:val="single"/>
          </w:rPr>
          <w:delText xml:space="preserve">may </w:delText>
        </w:r>
      </w:del>
      <w:ins w:id="28" w:author="Srinivas Kandala" w:date="2020-09-14T10:32:00Z">
        <w:r w:rsidR="003B743F">
          <w:rPr>
            <w:w w:val="100"/>
            <w:u w:val="single"/>
          </w:rPr>
          <w:t xml:space="preserve">shall </w:t>
        </w:r>
      </w:ins>
      <w:r>
        <w:rPr>
          <w:w w:val="100"/>
          <w:u w:val="single"/>
        </w:rPr>
        <w:t xml:space="preserve">include a BSS Max Idle Period element in the </w:t>
      </w:r>
      <w:r w:rsidR="00346726">
        <w:rPr>
          <w:w w:val="100"/>
          <w:u w:val="single"/>
        </w:rPr>
        <w:t>(Re)</w:t>
      </w:r>
      <w:r>
        <w:rPr>
          <w:w w:val="100"/>
          <w:u w:val="single"/>
        </w:rPr>
        <w:t>Association Request frame.</w:t>
      </w:r>
      <w:r>
        <w:rPr>
          <w:spacing w:val="-2"/>
          <w:w w:val="100"/>
          <w:u w:val="single"/>
        </w:rPr>
        <w:t xml:space="preserve"> If the BSS Max Idle Period element is present in the </w:t>
      </w:r>
      <w:r w:rsidR="00346726">
        <w:rPr>
          <w:spacing w:val="-2"/>
          <w:w w:val="100"/>
          <w:u w:val="single"/>
        </w:rPr>
        <w:t>(Re)</w:t>
      </w:r>
      <w:r>
        <w:rPr>
          <w:spacing w:val="-2"/>
          <w:w w:val="100"/>
          <w:u w:val="single"/>
        </w:rPr>
        <w:t xml:space="preserve">Association Request frame received by a non-S1G AP that has </w:t>
      </w:r>
      <w:r w:rsidR="005364E5">
        <w:rPr>
          <w:w w:val="100"/>
          <w:u w:val="single"/>
        </w:rPr>
        <w:t>dot11BSSMaxIdlePeriodIndicationByNonAPSTA</w:t>
      </w:r>
      <w:r>
        <w:rPr>
          <w:w w:val="100"/>
          <w:u w:val="single"/>
        </w:rPr>
        <w:t xml:space="preserve"> </w:t>
      </w:r>
      <w:r w:rsidR="006C30FC">
        <w:rPr>
          <w:w w:val="100"/>
          <w:u w:val="single"/>
        </w:rPr>
        <w:t>equal</w:t>
      </w:r>
      <w:r>
        <w:rPr>
          <w:w w:val="100"/>
          <w:u w:val="single"/>
        </w:rPr>
        <w:t xml:space="preserve"> to true, then the </w:t>
      </w:r>
      <w:r w:rsidR="006C30FC">
        <w:rPr>
          <w:w w:val="100"/>
          <w:u w:val="single"/>
        </w:rPr>
        <w:t xml:space="preserve">non-S1G AP </w:t>
      </w:r>
      <w:del w:id="29" w:author="Srinivas Kandala" w:date="2020-09-15T09:18:00Z">
        <w:r w:rsidR="006C30FC" w:rsidDel="001D688E">
          <w:rPr>
            <w:w w:val="100"/>
            <w:u w:val="single"/>
          </w:rPr>
          <w:delText xml:space="preserve">may </w:delText>
        </w:r>
      </w:del>
      <w:ins w:id="30" w:author="Srinivas Kandala" w:date="2020-09-15T09:18:00Z">
        <w:r w:rsidR="001D688E">
          <w:rPr>
            <w:w w:val="100"/>
            <w:u w:val="single"/>
          </w:rPr>
          <w:t>choose</w:t>
        </w:r>
        <w:r w:rsidR="001D688E">
          <w:rPr>
            <w:w w:val="100"/>
            <w:u w:val="single"/>
          </w:rPr>
          <w:t xml:space="preserve"> </w:t>
        </w:r>
      </w:ins>
      <w:r w:rsidR="006C30FC">
        <w:rPr>
          <w:w w:val="100"/>
          <w:u w:val="single"/>
        </w:rPr>
        <w:t>select</w:t>
      </w:r>
      <w:r>
        <w:rPr>
          <w:w w:val="100"/>
          <w:u w:val="single"/>
        </w:rPr>
        <w:t xml:space="preserve"> the non-AP STA</w:t>
      </w:r>
      <w:ins w:id="31" w:author="Srinivas Kandala" w:date="2020-09-15T09:19:00Z">
        <w:r w:rsidR="001D688E">
          <w:rPr>
            <w:w w:val="100"/>
            <w:u w:val="single"/>
          </w:rPr>
          <w:t>’s</w:t>
        </w:r>
      </w:ins>
      <w:r>
        <w:rPr>
          <w:w w:val="100"/>
          <w:u w:val="single"/>
        </w:rPr>
        <w:t xml:space="preserve"> preferred </w:t>
      </w:r>
      <w:r w:rsidR="006C30FC">
        <w:rPr>
          <w:w w:val="100"/>
          <w:u w:val="single"/>
        </w:rPr>
        <w:t>maximum idle period</w:t>
      </w:r>
      <w:r>
        <w:rPr>
          <w:w w:val="100"/>
          <w:u w:val="single"/>
        </w:rPr>
        <w:t>. The non-S1G AP indicates its chosen value to the non-S1G STA in the (Re</w:t>
      </w:r>
      <w:proofErr w:type="gramStart"/>
      <w:r>
        <w:rPr>
          <w:w w:val="100"/>
          <w:u w:val="single"/>
        </w:rPr>
        <w:t>)Association</w:t>
      </w:r>
      <w:proofErr w:type="gramEnd"/>
      <w:r>
        <w:rPr>
          <w:w w:val="100"/>
          <w:u w:val="single"/>
        </w:rPr>
        <w:t xml:space="preserve"> Response frame.</w:t>
      </w:r>
    </w:p>
    <w:p w14:paraId="21DE856A" w14:textId="77777777" w:rsidR="003B1DA9" w:rsidRDefault="003B1DA9" w:rsidP="003B1DA9">
      <w:pPr>
        <w:pStyle w:val="T"/>
        <w:rPr>
          <w:spacing w:val="-2"/>
          <w:w w:val="100"/>
        </w:rPr>
      </w:pPr>
      <w:r>
        <w:rPr>
          <w:spacing w:val="-2"/>
          <w:w w:val="100"/>
        </w:rPr>
        <w:t xml:space="preserve">The value chosen by the AP is the value that the AP will use in making disassociate decisions based on the timeout value equal to </w:t>
      </w:r>
      <w:proofErr w:type="spellStart"/>
      <w:r>
        <w:rPr>
          <w:spacing w:val="-2"/>
          <w:w w:val="100"/>
        </w:rPr>
        <w:t>BSSMaxIdlePeriod</w:t>
      </w:r>
      <w:proofErr w:type="spellEnd"/>
      <w:r>
        <w:rPr>
          <w:spacing w:val="-2"/>
          <w:w w:val="100"/>
        </w:rPr>
        <w:t xml:space="preserve"> for the </w:t>
      </w:r>
      <w:r w:rsidR="00312F19">
        <w:rPr>
          <w:spacing w:val="-2"/>
          <w:w w:val="100"/>
          <w:u w:val="single"/>
        </w:rPr>
        <w:t xml:space="preserve">non-AP </w:t>
      </w:r>
      <w:r>
        <w:rPr>
          <w:spacing w:val="-2"/>
          <w:w w:val="100"/>
        </w:rPr>
        <w:t xml:space="preserve">STA that is the recipient of the </w:t>
      </w:r>
      <w:r w:rsidR="00346726">
        <w:rPr>
          <w:spacing w:val="-2"/>
          <w:w w:val="100"/>
          <w:u w:val="single"/>
        </w:rPr>
        <w:t>(Re)</w:t>
      </w:r>
      <w:r>
        <w:rPr>
          <w:spacing w:val="-2"/>
          <w:w w:val="100"/>
        </w:rPr>
        <w:t xml:space="preserve">Association Response frame </w:t>
      </w:r>
      <w:r w:rsidRPr="004F5611">
        <w:rPr>
          <w:strike/>
          <w:spacing w:val="-2"/>
          <w:w w:val="100"/>
        </w:rPr>
        <w:t xml:space="preserve">or </w:t>
      </w:r>
      <w:proofErr w:type="spellStart"/>
      <w:r w:rsidRPr="004F5611">
        <w:rPr>
          <w:strike/>
          <w:spacing w:val="-2"/>
          <w:w w:val="100"/>
        </w:rPr>
        <w:t>Reassociation</w:t>
      </w:r>
      <w:proofErr w:type="spellEnd"/>
      <w:r w:rsidRPr="004F5611">
        <w:rPr>
          <w:strike/>
          <w:spacing w:val="-2"/>
          <w:w w:val="100"/>
        </w:rPr>
        <w:t xml:space="preserve"> Response frame</w:t>
      </w:r>
      <w:r>
        <w:rPr>
          <w:spacing w:val="-2"/>
          <w:w w:val="100"/>
        </w:rPr>
        <w:t xml:space="preserve">. An AP may provide different values for </w:t>
      </w:r>
      <w:proofErr w:type="spellStart"/>
      <w:r>
        <w:rPr>
          <w:spacing w:val="-2"/>
          <w:w w:val="100"/>
        </w:rPr>
        <w:t>BSSMaxIdlePeriod</w:t>
      </w:r>
      <w:proofErr w:type="spellEnd"/>
      <w:r>
        <w:rPr>
          <w:spacing w:val="-2"/>
          <w:w w:val="100"/>
        </w:rPr>
        <w:t xml:space="preserve"> to different STAs.</w:t>
      </w:r>
    </w:p>
    <w:p w14:paraId="70B0E795" w14:textId="77777777" w:rsidR="003B1DA9" w:rsidRDefault="003B1DA9" w:rsidP="003B1DA9">
      <w:pPr>
        <w:pStyle w:val="T"/>
        <w:rPr>
          <w:spacing w:val="-2"/>
          <w:w w:val="100"/>
        </w:rPr>
      </w:pPr>
      <w:r>
        <w:rPr>
          <w:spacing w:val="-2"/>
          <w:w w:val="100"/>
        </w:rPr>
        <w:t xml:space="preserve">(11ah)A STA may send at least one protected or unprotected </w:t>
      </w:r>
      <w:proofErr w:type="spellStart"/>
      <w:r>
        <w:rPr>
          <w:spacing w:val="-2"/>
          <w:w w:val="100"/>
        </w:rPr>
        <w:t>keepalive</w:t>
      </w:r>
      <w:proofErr w:type="spellEnd"/>
      <w:r>
        <w:rPr>
          <w:spacing w:val="-2"/>
          <w:w w:val="100"/>
        </w:rPr>
        <w:t xml:space="preserve"> frame per </w:t>
      </w:r>
      <w:proofErr w:type="spellStart"/>
      <w:r>
        <w:rPr>
          <w:spacing w:val="-2"/>
          <w:w w:val="100"/>
        </w:rPr>
        <w:t>BSSMaxIdlePeriod</w:t>
      </w:r>
      <w:proofErr w:type="spellEnd"/>
      <w:r>
        <w:rPr>
          <w:spacing w:val="-2"/>
          <w:w w:val="100"/>
        </w:rPr>
        <w:t xml:space="preserve">, as indicated in the Idle Options field. When a STA transmits an unprotected </w:t>
      </w:r>
      <w:proofErr w:type="spellStart"/>
      <w:r>
        <w:rPr>
          <w:spacing w:val="-2"/>
          <w:w w:val="100"/>
        </w:rPr>
        <w:t>keepalive</w:t>
      </w:r>
      <w:proofErr w:type="spellEnd"/>
      <w:r>
        <w:rPr>
          <w:spacing w:val="-2"/>
          <w:w w:val="100"/>
        </w:rPr>
        <w:t xml:space="preserve"> frame, it shall use a frame that has 48-bit TA and RA fields. </w:t>
      </w:r>
    </w:p>
    <w:p w14:paraId="4DB1222F" w14:textId="77777777" w:rsidR="003B1DA9" w:rsidRDefault="003B1DA9" w:rsidP="003B1DA9">
      <w:pPr>
        <w:pStyle w:val="T"/>
        <w:rPr>
          <w:spacing w:val="-2"/>
          <w:w w:val="100"/>
        </w:rPr>
      </w:pPr>
      <w:r>
        <w:rPr>
          <w:spacing w:val="-2"/>
          <w:w w:val="100"/>
        </w:rPr>
        <w:t xml:space="preserve">The Max Idle Period field of the BSS Max Idle Period element indicates the time period during which a STA can refrain from transmitting frames to its associated AP without being disassociated. A non-AP STA is considered inactive if the AP has not received a Data frame, PS-Poll frame, or Management frame (protected or unprotected as specified in this paragraph) of a frame exchange sequence initiated by the STA for a time period greater than or equal to the time specified by the Max Idle Period field. If the Idle Options field requires protected </w:t>
      </w:r>
      <w:proofErr w:type="spellStart"/>
      <w:r>
        <w:rPr>
          <w:spacing w:val="-2"/>
          <w:w w:val="100"/>
        </w:rPr>
        <w:t>keepalive</w:t>
      </w:r>
      <w:proofErr w:type="spellEnd"/>
      <w:r>
        <w:rPr>
          <w:spacing w:val="-2"/>
          <w:w w:val="100"/>
        </w:rPr>
        <w:t xml:space="preserve"> frames, then the AP may disassociate the STA if no protected frames are received from the STA for a (11ah)duration of </w:t>
      </w:r>
      <w:proofErr w:type="spellStart"/>
      <w:r>
        <w:rPr>
          <w:spacing w:val="-2"/>
          <w:w w:val="100"/>
        </w:rPr>
        <w:t>BSSMaxIdlePeriod</w:t>
      </w:r>
      <w:proofErr w:type="spellEnd"/>
      <w:r>
        <w:rPr>
          <w:spacing w:val="-2"/>
          <w:w w:val="100"/>
        </w:rPr>
        <w:t xml:space="preserve">. If the Idle Options field allows unprotected or protected </w:t>
      </w:r>
      <w:proofErr w:type="spellStart"/>
      <w:r>
        <w:rPr>
          <w:spacing w:val="-2"/>
          <w:w w:val="100"/>
        </w:rPr>
        <w:t>keepalive</w:t>
      </w:r>
      <w:proofErr w:type="spellEnd"/>
      <w:r>
        <w:rPr>
          <w:spacing w:val="-2"/>
          <w:w w:val="100"/>
        </w:rPr>
        <w:t xml:space="preserve"> frames, then the AP may disassociate the STA if no protected or unprotected frames (11ah)with 48-bit TA and RA fields are received from the STA for a duration (11ah)of </w:t>
      </w:r>
      <w:proofErr w:type="spellStart"/>
      <w:r>
        <w:rPr>
          <w:spacing w:val="-2"/>
          <w:w w:val="100"/>
        </w:rPr>
        <w:t>BSSMaxIdlePeriod</w:t>
      </w:r>
      <w:proofErr w:type="spellEnd"/>
      <w:r>
        <w:rPr>
          <w:spacing w:val="-2"/>
          <w:w w:val="100"/>
        </w:rPr>
        <w:t>.</w:t>
      </w:r>
    </w:p>
    <w:p w14:paraId="1F794403" w14:textId="77777777" w:rsidR="003B1DA9" w:rsidRDefault="003B1DA9" w:rsidP="003B1DA9">
      <w:pPr>
        <w:pStyle w:val="Note"/>
        <w:rPr>
          <w:w w:val="100"/>
        </w:rPr>
      </w:pPr>
      <w:r>
        <w:rPr>
          <w:w w:val="100"/>
        </w:rPr>
        <w:lastRenderedPageBreak/>
        <w:t xml:space="preserve">NOTE—The AP can disassociate or </w:t>
      </w:r>
      <w:proofErr w:type="spellStart"/>
      <w:r>
        <w:rPr>
          <w:w w:val="100"/>
        </w:rPr>
        <w:t>deauthenticate</w:t>
      </w:r>
      <w:proofErr w:type="spellEnd"/>
      <w:r>
        <w:rPr>
          <w:w w:val="100"/>
        </w:rPr>
        <w:t xml:space="preserve"> the STA at any time for other reasons even if the STA satisfies the keep-alive frame transmission requirements.</w:t>
      </w:r>
    </w:p>
    <w:p w14:paraId="0A32DFE4" w14:textId="77777777" w:rsidR="003B1DA9" w:rsidRPr="00A96A00" w:rsidRDefault="003B1DA9" w:rsidP="009E297E">
      <w:pPr>
        <w:pStyle w:val="Code"/>
        <w:rPr>
          <w:rFonts w:ascii="Arial" w:hAnsi="Arial" w:cs="Arial"/>
          <w:b/>
          <w:w w:val="100"/>
          <w:sz w:val="28"/>
          <w:szCs w:val="28"/>
        </w:rPr>
      </w:pPr>
    </w:p>
    <w:p w14:paraId="5CC3D52A" w14:textId="77777777" w:rsidR="009E297E" w:rsidRDefault="009E297E" w:rsidP="009E297E">
      <w:pPr>
        <w:pStyle w:val="Code"/>
        <w:rPr>
          <w:rFonts w:ascii="Arial" w:hAnsi="Arial" w:cs="Arial"/>
          <w:b/>
          <w:w w:val="100"/>
          <w:sz w:val="28"/>
          <w:szCs w:val="28"/>
        </w:rPr>
      </w:pPr>
      <w:r w:rsidRPr="009E297E">
        <w:rPr>
          <w:rFonts w:ascii="Arial" w:hAnsi="Arial" w:cs="Arial"/>
          <w:b/>
          <w:w w:val="100"/>
          <w:sz w:val="28"/>
          <w:szCs w:val="28"/>
        </w:rPr>
        <w:t>Annex C</w:t>
      </w:r>
    </w:p>
    <w:p w14:paraId="5FD593F5" w14:textId="77777777" w:rsidR="009E297E" w:rsidRDefault="009E297E" w:rsidP="009E297E">
      <w:pPr>
        <w:pStyle w:val="AH1"/>
        <w:numPr>
          <w:ilvl w:val="0"/>
          <w:numId w:val="3"/>
        </w:numPr>
        <w:rPr>
          <w:w w:val="100"/>
        </w:rPr>
      </w:pPr>
      <w:r>
        <w:rPr>
          <w:w w:val="100"/>
        </w:rPr>
        <w:t>MIB detail</w:t>
      </w:r>
    </w:p>
    <w:p w14:paraId="1F9A06D5" w14:textId="77777777" w:rsidR="009E297E" w:rsidRDefault="00A457B0" w:rsidP="00A457B0">
      <w:pPr>
        <w:rPr>
          <w:b/>
          <w:bCs/>
          <w:i/>
          <w:iCs/>
          <w:lang w:eastAsia="ko-KR"/>
        </w:rPr>
      </w:pPr>
      <w:proofErr w:type="spellStart"/>
      <w:r w:rsidRPr="00A457B0">
        <w:rPr>
          <w:b/>
          <w:bCs/>
          <w:i/>
          <w:iCs/>
          <w:lang w:eastAsia="ko-KR"/>
        </w:rPr>
        <w:t>Tgmd</w:t>
      </w:r>
      <w:proofErr w:type="spellEnd"/>
      <w:r w:rsidRPr="00A457B0">
        <w:rPr>
          <w:b/>
          <w:bCs/>
          <w:i/>
          <w:iCs/>
          <w:lang w:eastAsia="ko-KR"/>
        </w:rPr>
        <w:t xml:space="preserve"> </w:t>
      </w:r>
      <w:r>
        <w:rPr>
          <w:b/>
          <w:bCs/>
          <w:i/>
          <w:iCs/>
          <w:lang w:eastAsia="ko-KR"/>
        </w:rPr>
        <w:t>Editor: Insert the following</w:t>
      </w:r>
      <w:r w:rsidR="00B52712">
        <w:rPr>
          <w:b/>
          <w:bCs/>
          <w:i/>
          <w:iCs/>
          <w:lang w:eastAsia="ko-KR"/>
        </w:rPr>
        <w:t xml:space="preserve"> in</w:t>
      </w:r>
      <w:r>
        <w:rPr>
          <w:b/>
          <w:bCs/>
          <w:i/>
          <w:iCs/>
          <w:lang w:eastAsia="ko-KR"/>
        </w:rPr>
        <w:t>to Dot11StationConfigEntry as shown below:</w:t>
      </w:r>
    </w:p>
    <w:p w14:paraId="7304D146" w14:textId="77777777" w:rsidR="00A457B0" w:rsidRDefault="00A457B0" w:rsidP="00A457B0">
      <w:pPr>
        <w:rPr>
          <w:b/>
          <w:bCs/>
          <w:i/>
          <w:iCs/>
          <w:lang w:eastAsia="ko-KR"/>
        </w:rPr>
      </w:pPr>
    </w:p>
    <w:p w14:paraId="1ADD579A" w14:textId="77777777" w:rsidR="00A457B0" w:rsidRDefault="00A457B0" w:rsidP="00A457B0">
      <w:pPr>
        <w:pStyle w:val="Code"/>
        <w:rPr>
          <w:w w:val="100"/>
        </w:rPr>
      </w:pPr>
      <w:r>
        <w:rPr>
          <w:w w:val="100"/>
        </w:rPr>
        <w:t xml:space="preserve">Dot11StationConfigEntry ::= SEQUENCE </w:t>
      </w:r>
    </w:p>
    <w:p w14:paraId="38767B73" w14:textId="77777777" w:rsidR="00A457B0" w:rsidRDefault="00A457B0" w:rsidP="00A457B0">
      <w:pPr>
        <w:pStyle w:val="Code"/>
        <w:rPr>
          <w:w w:val="100"/>
        </w:rPr>
      </w:pPr>
      <w:r>
        <w:rPr>
          <w:w w:val="100"/>
        </w:rPr>
        <w:tab/>
        <w:t>{</w:t>
      </w:r>
    </w:p>
    <w:p w14:paraId="346AAFB6" w14:textId="77777777" w:rsidR="00A457B0" w:rsidRDefault="00A457B0" w:rsidP="00A457B0">
      <w:pPr>
        <w:pStyle w:val="Code"/>
        <w:rPr>
          <w:w w:val="100"/>
        </w:rPr>
      </w:pPr>
      <w:r>
        <w:rPr>
          <w:w w:val="100"/>
        </w:rPr>
        <w:tab/>
      </w:r>
      <w:r>
        <w:rPr>
          <w:w w:val="100"/>
        </w:rPr>
        <w:tab/>
        <w:t>dot11StationID</w:t>
      </w:r>
      <w:r>
        <w:rPr>
          <w:w w:val="100"/>
        </w:rPr>
        <w:tab/>
      </w:r>
      <w:proofErr w:type="spellStart"/>
      <w:r>
        <w:rPr>
          <w:w w:val="100"/>
        </w:rPr>
        <w:t>MacAddress</w:t>
      </w:r>
      <w:proofErr w:type="spellEnd"/>
      <w:r>
        <w:rPr>
          <w:w w:val="100"/>
        </w:rPr>
        <w:t>,</w:t>
      </w:r>
      <w:r>
        <w:rPr>
          <w:w w:val="100"/>
        </w:rPr>
        <w:br/>
        <w:t>. . . .</w:t>
      </w:r>
    </w:p>
    <w:p w14:paraId="7BE3B726" w14:textId="77777777" w:rsidR="00A457B0" w:rsidRPr="00A457B0" w:rsidRDefault="00A457B0" w:rsidP="00A457B0">
      <w:pPr>
        <w:pStyle w:val="Code"/>
        <w:rPr>
          <w:w w:val="100"/>
          <w:u w:val="single"/>
        </w:rPr>
      </w:pPr>
      <w:r>
        <w:rPr>
          <w:w w:val="100"/>
        </w:rPr>
        <w:tab/>
      </w:r>
      <w:r>
        <w:rPr>
          <w:w w:val="100"/>
        </w:rPr>
        <w:tab/>
        <w:t>dot11LocalMACAddressPolicyActivated</w:t>
      </w:r>
      <w:r>
        <w:rPr>
          <w:w w:val="100"/>
        </w:rPr>
        <w:tab/>
      </w:r>
      <w:proofErr w:type="spellStart"/>
      <w:r>
        <w:rPr>
          <w:w w:val="100"/>
        </w:rPr>
        <w:t>TruthValue</w:t>
      </w:r>
      <w:proofErr w:type="spellEnd"/>
      <w:r>
        <w:rPr>
          <w:w w:val="100"/>
          <w:u w:val="single"/>
        </w:rPr>
        <w:t>,</w:t>
      </w:r>
    </w:p>
    <w:p w14:paraId="69F62B6E" w14:textId="77777777" w:rsidR="00A457B0" w:rsidRDefault="00A457B0" w:rsidP="00A457B0">
      <w:pPr>
        <w:pStyle w:val="Code"/>
        <w:rPr>
          <w:w w:val="100"/>
          <w:u w:val="single"/>
        </w:rPr>
      </w:pPr>
      <w:r>
        <w:rPr>
          <w:w w:val="100"/>
        </w:rPr>
        <w:tab/>
      </w:r>
      <w:r>
        <w:rPr>
          <w:w w:val="100"/>
        </w:rPr>
        <w:tab/>
      </w:r>
      <w:proofErr w:type="gramStart"/>
      <w:r w:rsidR="005364E5">
        <w:rPr>
          <w:w w:val="100"/>
          <w:u w:val="single"/>
        </w:rPr>
        <w:t>dot11BSSMaxIdlePeriodIndicationByNonAPSTA</w:t>
      </w:r>
      <w:proofErr w:type="gramEnd"/>
      <w:r>
        <w:rPr>
          <w:w w:val="100"/>
        </w:rPr>
        <w:tab/>
      </w:r>
      <w:proofErr w:type="spellStart"/>
      <w:r>
        <w:rPr>
          <w:w w:val="100"/>
          <w:u w:val="single"/>
        </w:rPr>
        <w:t>TruthValue</w:t>
      </w:r>
      <w:proofErr w:type="spellEnd"/>
    </w:p>
    <w:p w14:paraId="23ED1A44" w14:textId="77777777" w:rsidR="00A457B0" w:rsidRPr="00A457B0" w:rsidRDefault="00A457B0" w:rsidP="00A457B0">
      <w:pPr>
        <w:pStyle w:val="Code"/>
        <w:rPr>
          <w:w w:val="100"/>
          <w:u w:val="single"/>
        </w:rPr>
      </w:pPr>
      <w:r>
        <w:rPr>
          <w:w w:val="100"/>
          <w:u w:val="single"/>
        </w:rPr>
        <w:t>}</w:t>
      </w:r>
    </w:p>
    <w:p w14:paraId="5A156D7B" w14:textId="77777777" w:rsidR="009E297E" w:rsidRDefault="009E297E" w:rsidP="009E297E">
      <w:pPr>
        <w:pStyle w:val="Code"/>
        <w:rPr>
          <w:w w:val="100"/>
        </w:rPr>
      </w:pPr>
    </w:p>
    <w:p w14:paraId="0315EC2B" w14:textId="77777777" w:rsidR="00232755" w:rsidRDefault="00232755" w:rsidP="00A457B0">
      <w:pPr>
        <w:rPr>
          <w:b/>
          <w:bCs/>
          <w:i/>
          <w:iCs/>
          <w:lang w:eastAsia="ko-KR"/>
        </w:rPr>
      </w:pPr>
      <w:proofErr w:type="spellStart"/>
      <w:r>
        <w:rPr>
          <w:b/>
          <w:bCs/>
          <w:i/>
          <w:iCs/>
          <w:lang w:eastAsia="ko-KR"/>
        </w:rPr>
        <w:t>Tgmd</w:t>
      </w:r>
      <w:proofErr w:type="spellEnd"/>
      <w:r>
        <w:rPr>
          <w:b/>
          <w:bCs/>
          <w:i/>
          <w:iCs/>
          <w:lang w:eastAsia="ko-KR"/>
        </w:rPr>
        <w:t xml:space="preserve"> Editor: Change the entry for dot11BSSMaxIdlePeriod as shown:</w:t>
      </w:r>
    </w:p>
    <w:p w14:paraId="7B11D0FC" w14:textId="77777777" w:rsidR="00232755" w:rsidRDefault="00232755" w:rsidP="00A457B0">
      <w:pPr>
        <w:rPr>
          <w:b/>
          <w:bCs/>
          <w:i/>
          <w:iCs/>
          <w:lang w:eastAsia="ko-KR"/>
        </w:rPr>
      </w:pPr>
    </w:p>
    <w:p w14:paraId="758B498F" w14:textId="77777777" w:rsidR="00A43C36" w:rsidRDefault="00A43C36" w:rsidP="00A43C36">
      <w:pPr>
        <w:pStyle w:val="Code"/>
        <w:rPr>
          <w:w w:val="100"/>
        </w:rPr>
      </w:pPr>
      <w:proofErr w:type="gramStart"/>
      <w:r>
        <w:rPr>
          <w:w w:val="100"/>
        </w:rPr>
        <w:t>dot11BssMaxIdlePeriod</w:t>
      </w:r>
      <w:proofErr w:type="gramEnd"/>
      <w:r>
        <w:rPr>
          <w:w w:val="100"/>
        </w:rPr>
        <w:t xml:space="preserve"> OBJECT-TYPE</w:t>
      </w:r>
    </w:p>
    <w:p w14:paraId="7B91E703" w14:textId="77777777" w:rsidR="00A43C36" w:rsidRDefault="00A43C36" w:rsidP="00A43C36">
      <w:pPr>
        <w:pStyle w:val="Code"/>
        <w:rPr>
          <w:w w:val="100"/>
        </w:rPr>
      </w:pPr>
      <w:r>
        <w:rPr>
          <w:w w:val="100"/>
        </w:rPr>
        <w:tab/>
        <w:t>SYNTAX Unsigned32 (1</w:t>
      </w:r>
      <w:proofErr w:type="gramStart"/>
      <w:r>
        <w:rPr>
          <w:w w:val="100"/>
        </w:rPr>
        <w:t>..65535</w:t>
      </w:r>
      <w:proofErr w:type="gramEnd"/>
      <w:r>
        <w:rPr>
          <w:w w:val="100"/>
        </w:rPr>
        <w:t>)</w:t>
      </w:r>
    </w:p>
    <w:p w14:paraId="29D9F4A5" w14:textId="77777777" w:rsidR="000E098A" w:rsidRDefault="00A43C36" w:rsidP="00A43C36">
      <w:pPr>
        <w:pStyle w:val="Code"/>
        <w:rPr>
          <w:ins w:id="32" w:author="Srinivas Kandala" w:date="2020-09-14T10:57:00Z"/>
          <w:w w:val="100"/>
        </w:rPr>
      </w:pPr>
      <w:r>
        <w:rPr>
          <w:w w:val="100"/>
        </w:rPr>
        <w:tab/>
        <w:t>MAX-ACCESS read-write</w:t>
      </w:r>
    </w:p>
    <w:p w14:paraId="275845DE" w14:textId="42F2286B" w:rsidR="00A43C36" w:rsidRPr="002D5DD9" w:rsidRDefault="000E098A" w:rsidP="00A43C36">
      <w:pPr>
        <w:pStyle w:val="Code"/>
        <w:rPr>
          <w:w w:val="100"/>
          <w:u w:val="single"/>
          <w:rPrChange w:id="33" w:author="Srinivas Kandala" w:date="2020-09-14T13:03:00Z">
            <w:rPr>
              <w:w w:val="100"/>
            </w:rPr>
          </w:rPrChange>
        </w:rPr>
      </w:pPr>
      <w:ins w:id="34" w:author="Srinivas Kandala" w:date="2020-09-14T10:57:00Z">
        <w:r>
          <w:rPr>
            <w:w w:val="100"/>
          </w:rPr>
          <w:tab/>
        </w:r>
        <w:r w:rsidRPr="002D5DD9">
          <w:rPr>
            <w:w w:val="100"/>
            <w:u w:val="single"/>
            <w:rPrChange w:id="35" w:author="Srinivas Kandala" w:date="2020-09-14T13:03:00Z">
              <w:rPr>
                <w:w w:val="100"/>
              </w:rPr>
            </w:rPrChange>
          </w:rPr>
          <w:t>UNITS "</w:t>
        </w:r>
      </w:ins>
      <w:ins w:id="36" w:author="Srinivas Kandala" w:date="2020-09-15T09:19:00Z">
        <w:r w:rsidR="001D688E">
          <w:rPr>
            <w:w w:val="100"/>
            <w:u w:val="single"/>
          </w:rPr>
          <w:t xml:space="preserve">1000 </w:t>
        </w:r>
      </w:ins>
      <w:ins w:id="37" w:author="Srinivas Kandala" w:date="2020-09-14T10:57:00Z">
        <w:r w:rsidRPr="002D5DD9">
          <w:rPr>
            <w:w w:val="100"/>
            <w:u w:val="single"/>
            <w:rPrChange w:id="38" w:author="Srinivas Kandala" w:date="2020-09-14T13:03:00Z">
              <w:rPr>
                <w:w w:val="100"/>
              </w:rPr>
            </w:rPrChange>
          </w:rPr>
          <w:t>TUs"</w:t>
        </w:r>
      </w:ins>
      <w:r w:rsidR="00A43C36" w:rsidRPr="002D5DD9">
        <w:rPr>
          <w:w w:val="100"/>
          <w:u w:val="single"/>
          <w:rPrChange w:id="39" w:author="Srinivas Kandala" w:date="2020-09-14T13:03:00Z">
            <w:rPr>
              <w:w w:val="100"/>
            </w:rPr>
          </w:rPrChange>
        </w:rPr>
        <w:t xml:space="preserve"> </w:t>
      </w:r>
    </w:p>
    <w:p w14:paraId="007D1F28" w14:textId="77777777" w:rsidR="00A43C36" w:rsidRDefault="00A43C36" w:rsidP="00A43C36">
      <w:pPr>
        <w:pStyle w:val="Code"/>
        <w:rPr>
          <w:w w:val="100"/>
        </w:rPr>
      </w:pPr>
      <w:r>
        <w:rPr>
          <w:w w:val="100"/>
        </w:rPr>
        <w:tab/>
        <w:t xml:space="preserve">STATUS current </w:t>
      </w:r>
    </w:p>
    <w:p w14:paraId="5B20FC46" w14:textId="77777777" w:rsidR="00A43C36" w:rsidRDefault="00A43C36" w:rsidP="00A43C36">
      <w:pPr>
        <w:pStyle w:val="Code"/>
        <w:rPr>
          <w:w w:val="100"/>
        </w:rPr>
      </w:pPr>
      <w:r>
        <w:rPr>
          <w:w w:val="100"/>
        </w:rPr>
        <w:tab/>
        <w:t xml:space="preserve">DESCRIPTION </w:t>
      </w:r>
    </w:p>
    <w:p w14:paraId="1B7AF2DC" w14:textId="77777777" w:rsidR="00A43C36" w:rsidRDefault="00A43C36" w:rsidP="00A43C36">
      <w:pPr>
        <w:pStyle w:val="Code"/>
        <w:rPr>
          <w:w w:val="100"/>
        </w:rPr>
      </w:pPr>
      <w:r>
        <w:rPr>
          <w:w w:val="100"/>
        </w:rPr>
        <w:tab/>
      </w:r>
      <w:r>
        <w:rPr>
          <w:w w:val="100"/>
        </w:rPr>
        <w:tab/>
        <w:t>"This is a control variable.</w:t>
      </w:r>
    </w:p>
    <w:p w14:paraId="56C3904D" w14:textId="77777777" w:rsidR="00A43C36" w:rsidRDefault="00A43C36" w:rsidP="00A43C36">
      <w:pPr>
        <w:pStyle w:val="Code"/>
        <w:rPr>
          <w:w w:val="100"/>
        </w:rPr>
      </w:pPr>
      <w:r>
        <w:rPr>
          <w:w w:val="100"/>
        </w:rPr>
        <w:tab/>
      </w:r>
      <w:r>
        <w:rPr>
          <w:w w:val="100"/>
        </w:rPr>
        <w:tab/>
        <w:t>It is written by an external management entity or the SME.</w:t>
      </w:r>
    </w:p>
    <w:p w14:paraId="2783C486" w14:textId="77777777" w:rsidR="00A43C36" w:rsidRDefault="00A43C36" w:rsidP="00A43C36">
      <w:pPr>
        <w:pStyle w:val="Code"/>
        <w:rPr>
          <w:w w:val="100"/>
        </w:rPr>
      </w:pPr>
      <w:r>
        <w:rPr>
          <w:w w:val="100"/>
        </w:rPr>
        <w:tab/>
      </w:r>
      <w:r>
        <w:rPr>
          <w:w w:val="100"/>
        </w:rPr>
        <w:tab/>
        <w:t>Changes take effect as soon as practical in the implementation.</w:t>
      </w:r>
    </w:p>
    <w:p w14:paraId="05170766" w14:textId="77777777" w:rsidR="00A43C36" w:rsidRDefault="00A43C36" w:rsidP="00A43C36">
      <w:pPr>
        <w:pStyle w:val="Code"/>
        <w:rPr>
          <w:w w:val="100"/>
        </w:rPr>
      </w:pPr>
      <w:r>
        <w:rPr>
          <w:w w:val="100"/>
        </w:rPr>
        <w:tab/>
      </w:r>
      <w:r>
        <w:rPr>
          <w:w w:val="100"/>
        </w:rPr>
        <w:tab/>
      </w:r>
    </w:p>
    <w:p w14:paraId="5F8388CD" w14:textId="2BE889E0" w:rsidR="00AD35B9" w:rsidRDefault="00A43C36" w:rsidP="00A43C36">
      <w:pPr>
        <w:pStyle w:val="Code"/>
        <w:rPr>
          <w:w w:val="100"/>
        </w:rPr>
      </w:pPr>
      <w:r>
        <w:rPr>
          <w:w w:val="100"/>
        </w:rPr>
        <w:tab/>
      </w:r>
      <w:r>
        <w:rPr>
          <w:w w:val="100"/>
        </w:rPr>
        <w:tab/>
      </w:r>
      <w:r w:rsidR="00AD35B9">
        <w:rPr>
          <w:w w:val="100"/>
          <w:u w:val="single"/>
        </w:rPr>
        <w:t xml:space="preserve">At an AP, </w:t>
      </w:r>
      <w:proofErr w:type="spellStart"/>
      <w:r w:rsidRPr="004F5611">
        <w:rPr>
          <w:strike/>
          <w:w w:val="100"/>
        </w:rPr>
        <w:t>T</w:t>
      </w:r>
      <w:r w:rsidR="00AD35B9" w:rsidRPr="004F5611">
        <w:rPr>
          <w:w w:val="100"/>
          <w:u w:val="single"/>
        </w:rPr>
        <w:t>t</w:t>
      </w:r>
      <w:r>
        <w:rPr>
          <w:w w:val="100"/>
        </w:rPr>
        <w:t>his</w:t>
      </w:r>
      <w:proofErr w:type="spellEnd"/>
      <w:r>
        <w:rPr>
          <w:w w:val="100"/>
        </w:rPr>
        <w:t xml:space="preserve"> attribute indicate</w:t>
      </w:r>
      <w:r w:rsidRPr="00C50CA4">
        <w:rPr>
          <w:w w:val="100"/>
        </w:rPr>
        <w:t>s</w:t>
      </w:r>
      <w:r>
        <w:rPr>
          <w:w w:val="100"/>
        </w:rPr>
        <w:t xml:space="preserve"> </w:t>
      </w:r>
      <w:r w:rsidRPr="003B743F">
        <w:rPr>
          <w:strike/>
          <w:w w:val="100"/>
          <w:rPrChange w:id="40" w:author="Srinivas Kandala" w:date="2020-09-14T10:33:00Z">
            <w:rPr>
              <w:w w:val="100"/>
            </w:rPr>
          </w:rPrChange>
        </w:rPr>
        <w:t xml:space="preserve">that </w:t>
      </w:r>
      <w:r>
        <w:rPr>
          <w:w w:val="100"/>
        </w:rPr>
        <w:t xml:space="preserve">the </w:t>
      </w:r>
      <w:del w:id="41" w:author="Srinivas Kandala" w:date="2020-09-14T10:57:00Z">
        <w:r w:rsidDel="000E098A">
          <w:rPr>
            <w:w w:val="100"/>
          </w:rPr>
          <w:delText>number of 1000 TUs</w:delText>
        </w:r>
      </w:del>
      <w:ins w:id="42" w:author="Srinivas Kandala" w:date="2020-09-15T09:52:00Z">
        <w:r w:rsidR="00C50CA4" w:rsidRPr="00C50CA4">
          <w:rPr>
            <w:w w:val="100"/>
            <w:u w:val="single"/>
            <w:rPrChange w:id="43" w:author="Srinivas Kandala" w:date="2020-09-15T09:52:00Z">
              <w:rPr>
                <w:w w:val="100"/>
              </w:rPr>
            </w:rPrChange>
          </w:rPr>
          <w:t xml:space="preserve">time </w:t>
        </w:r>
      </w:ins>
      <w:ins w:id="44" w:author="Srinivas Kandala" w:date="2020-09-14T10:57:00Z">
        <w:r w:rsidR="000E098A" w:rsidRPr="002D5DD9">
          <w:rPr>
            <w:w w:val="100"/>
            <w:u w:val="single"/>
            <w:rPrChange w:id="45" w:author="Srinivas Kandala" w:date="2020-09-14T13:03:00Z">
              <w:rPr>
                <w:w w:val="100"/>
              </w:rPr>
            </w:rPrChange>
          </w:rPr>
          <w:t>period</w:t>
        </w:r>
      </w:ins>
      <w:r>
        <w:rPr>
          <w:w w:val="100"/>
        </w:rPr>
        <w:t xml:space="preserve"> that pass</w:t>
      </w:r>
      <w:ins w:id="46" w:author="Srinivas Kandala" w:date="2020-09-14T10:57:00Z">
        <w:r w:rsidR="000E098A" w:rsidRPr="002D5DD9">
          <w:rPr>
            <w:w w:val="100"/>
            <w:u w:val="single"/>
            <w:rPrChange w:id="47" w:author="Srinivas Kandala" w:date="2020-09-14T13:03:00Z">
              <w:rPr>
                <w:w w:val="100"/>
              </w:rPr>
            </w:rPrChange>
          </w:rPr>
          <w:t>es</w:t>
        </w:r>
      </w:ins>
      <w:r>
        <w:rPr>
          <w:w w:val="100"/>
        </w:rPr>
        <w:t xml:space="preserve"> before an AP disassociates an inactive non-AP STA. </w:t>
      </w:r>
      <w:ins w:id="48" w:author="Srinivas Kandala" w:date="2020-09-15T09:24:00Z">
        <w:r w:rsidR="001D0849">
          <w:rPr>
            <w:w w:val="100"/>
            <w:u w:val="single"/>
          </w:rPr>
          <w:t xml:space="preserve">This value may be </w:t>
        </w:r>
      </w:ins>
      <w:proofErr w:type="spellStart"/>
      <w:ins w:id="49" w:author="Srinivas Kandala" w:date="2020-09-15T10:03:00Z">
        <w:r w:rsidR="00025670">
          <w:rPr>
            <w:w w:val="100"/>
            <w:u w:val="single"/>
          </w:rPr>
          <w:t>overriden</w:t>
        </w:r>
      </w:ins>
      <w:proofErr w:type="spellEnd"/>
      <w:ins w:id="50" w:author="Srinivas Kandala" w:date="2020-09-15T09:24:00Z">
        <w:r w:rsidR="001D0849">
          <w:rPr>
            <w:w w:val="100"/>
            <w:u w:val="single"/>
          </w:rPr>
          <w:t xml:space="preserve"> by the AP based on the non-AP </w:t>
        </w:r>
      </w:ins>
      <w:ins w:id="51" w:author="Srinivas Kandala" w:date="2020-09-15T09:52:00Z">
        <w:r w:rsidR="00C50CA4">
          <w:rPr>
            <w:w w:val="100"/>
            <w:u w:val="single"/>
          </w:rPr>
          <w:t xml:space="preserve">STA </w:t>
        </w:r>
      </w:ins>
      <w:ins w:id="52" w:author="Srinivas Kandala" w:date="2020-09-15T09:24:00Z">
        <w:r w:rsidR="001D0849">
          <w:rPr>
            <w:w w:val="100"/>
            <w:u w:val="single"/>
          </w:rPr>
          <w:t>indication, if any, in (Re</w:t>
        </w:r>
        <w:proofErr w:type="gramStart"/>
        <w:r w:rsidR="001D0849">
          <w:rPr>
            <w:w w:val="100"/>
            <w:u w:val="single"/>
          </w:rPr>
          <w:t>)Association</w:t>
        </w:r>
        <w:proofErr w:type="gramEnd"/>
        <w:r w:rsidR="001D0849">
          <w:rPr>
            <w:w w:val="100"/>
            <w:u w:val="single"/>
          </w:rPr>
          <w:t xml:space="preserve"> Request frame. </w:t>
        </w:r>
      </w:ins>
      <w:r w:rsidR="00AD35B9" w:rsidRPr="00025670">
        <w:rPr>
          <w:strike/>
          <w:w w:val="100"/>
          <w:rPrChange w:id="53" w:author="Srinivas Kandala" w:date="2020-09-15T10:06:00Z">
            <w:rPr>
              <w:w w:val="100"/>
            </w:rPr>
          </w:rPrChange>
        </w:rPr>
        <w:t xml:space="preserve">This </w:t>
      </w:r>
      <w:ins w:id="54" w:author="Srinivas Kandala" w:date="2020-09-15T10:06:00Z">
        <w:r w:rsidR="00025670">
          <w:rPr>
            <w:w w:val="100"/>
            <w:u w:val="single"/>
          </w:rPr>
          <w:t>The (overridden, if needed</w:t>
        </w:r>
        <w:proofErr w:type="gramStart"/>
        <w:r w:rsidR="00025670">
          <w:rPr>
            <w:w w:val="100"/>
            <w:u w:val="single"/>
          </w:rPr>
          <w:t>)</w:t>
        </w:r>
      </w:ins>
      <w:r w:rsidR="00AD35B9">
        <w:rPr>
          <w:w w:val="100"/>
        </w:rPr>
        <w:t>value</w:t>
      </w:r>
      <w:proofErr w:type="gramEnd"/>
      <w:r w:rsidR="00AD35B9">
        <w:rPr>
          <w:w w:val="100"/>
        </w:rPr>
        <w:t xml:space="preserve"> is transmitted in the </w:t>
      </w:r>
      <w:r w:rsidR="00AD35B9">
        <w:rPr>
          <w:w w:val="100"/>
          <w:u w:val="single"/>
        </w:rPr>
        <w:t>(Re)</w:t>
      </w:r>
      <w:r w:rsidR="00AD35B9">
        <w:rPr>
          <w:w w:val="100"/>
        </w:rPr>
        <w:t xml:space="preserve">Association Response </w:t>
      </w:r>
      <w:r w:rsidR="00AD35B9" w:rsidRPr="004F5611">
        <w:rPr>
          <w:strike/>
          <w:w w:val="100"/>
        </w:rPr>
        <w:t xml:space="preserve">and </w:t>
      </w:r>
      <w:proofErr w:type="spellStart"/>
      <w:r w:rsidR="00AD35B9" w:rsidRPr="004F5611">
        <w:rPr>
          <w:strike/>
          <w:w w:val="100"/>
        </w:rPr>
        <w:t>Reassociation</w:t>
      </w:r>
      <w:proofErr w:type="spellEnd"/>
      <w:r w:rsidR="00AD35B9" w:rsidRPr="004F5611">
        <w:rPr>
          <w:strike/>
          <w:w w:val="100"/>
        </w:rPr>
        <w:t xml:space="preserve"> Response</w:t>
      </w:r>
      <w:r w:rsidR="00AD35B9">
        <w:rPr>
          <w:w w:val="100"/>
        </w:rPr>
        <w:t xml:space="preserve"> frame</w:t>
      </w:r>
      <w:r w:rsidR="00AD35B9" w:rsidRPr="001D0849">
        <w:rPr>
          <w:strike/>
          <w:w w:val="100"/>
          <w:rPrChange w:id="55" w:author="Srinivas Kandala" w:date="2020-09-15T09:25:00Z">
            <w:rPr>
              <w:w w:val="100"/>
            </w:rPr>
          </w:rPrChange>
        </w:rPr>
        <w:t>s</w:t>
      </w:r>
      <w:r w:rsidR="00AD35B9">
        <w:rPr>
          <w:w w:val="100"/>
        </w:rPr>
        <w:t>.</w:t>
      </w:r>
    </w:p>
    <w:p w14:paraId="54241BE1" w14:textId="77777777" w:rsidR="00AD35B9" w:rsidRDefault="00AD35B9" w:rsidP="00A43C36">
      <w:pPr>
        <w:pStyle w:val="Code"/>
        <w:rPr>
          <w:w w:val="100"/>
          <w:u w:val="single"/>
        </w:rPr>
      </w:pPr>
      <w:r>
        <w:rPr>
          <w:w w:val="100"/>
          <w:u w:val="single"/>
        </w:rPr>
        <w:tab/>
      </w:r>
      <w:r>
        <w:rPr>
          <w:w w:val="100"/>
          <w:u w:val="single"/>
        </w:rPr>
        <w:tab/>
      </w:r>
    </w:p>
    <w:p w14:paraId="084E66CD" w14:textId="12FE2FEB" w:rsidR="00A43C36" w:rsidRPr="004F5611" w:rsidRDefault="00AD35B9" w:rsidP="00A43C36">
      <w:pPr>
        <w:pStyle w:val="Code"/>
        <w:rPr>
          <w:w w:val="100"/>
          <w:u w:val="single"/>
        </w:rPr>
      </w:pPr>
      <w:r>
        <w:rPr>
          <w:w w:val="100"/>
          <w:u w:val="single"/>
        </w:rPr>
        <w:tab/>
      </w:r>
      <w:r>
        <w:rPr>
          <w:w w:val="100"/>
          <w:u w:val="single"/>
        </w:rPr>
        <w:tab/>
      </w:r>
      <w:r w:rsidRPr="00AD35B9">
        <w:rPr>
          <w:w w:val="100"/>
          <w:u w:val="single"/>
        </w:rPr>
        <w:t xml:space="preserve">At a non-AP STA, this attribute indicates the </w:t>
      </w:r>
      <w:r w:rsidR="008D3AE6">
        <w:rPr>
          <w:w w:val="100"/>
          <w:u w:val="single"/>
        </w:rPr>
        <w:t>re</w:t>
      </w:r>
      <w:r w:rsidR="00D509D4">
        <w:rPr>
          <w:w w:val="100"/>
          <w:u w:val="single"/>
        </w:rPr>
        <w:t>quested</w:t>
      </w:r>
      <w:r w:rsidR="008D3AE6">
        <w:rPr>
          <w:w w:val="100"/>
          <w:u w:val="single"/>
        </w:rPr>
        <w:t xml:space="preserve"> </w:t>
      </w:r>
      <w:del w:id="56" w:author="Srinivas Kandala" w:date="2020-09-15T09:53:00Z">
        <w:r w:rsidRPr="00AD35B9" w:rsidDel="00C50CA4">
          <w:rPr>
            <w:w w:val="100"/>
            <w:u w:val="single"/>
          </w:rPr>
          <w:delText xml:space="preserve">maximum idle </w:delText>
        </w:r>
      </w:del>
      <w:r w:rsidRPr="00AD35B9">
        <w:rPr>
          <w:w w:val="100"/>
          <w:u w:val="single"/>
        </w:rPr>
        <w:t xml:space="preserve">time </w:t>
      </w:r>
      <w:del w:id="57" w:author="Srinivas Kandala" w:date="2020-09-15T09:25:00Z">
        <w:r w:rsidRPr="00AD35B9" w:rsidDel="001D0849">
          <w:rPr>
            <w:w w:val="100"/>
            <w:u w:val="single"/>
          </w:rPr>
          <w:delText xml:space="preserve">after </w:delText>
        </w:r>
      </w:del>
      <w:ins w:id="58" w:author="Srinivas Kandala" w:date="2020-09-15T09:25:00Z">
        <w:r w:rsidR="001D0849">
          <w:rPr>
            <w:w w:val="100"/>
            <w:u w:val="single"/>
          </w:rPr>
          <w:t>before</w:t>
        </w:r>
        <w:r w:rsidR="001D0849" w:rsidRPr="00AD35B9">
          <w:rPr>
            <w:w w:val="100"/>
            <w:u w:val="single"/>
          </w:rPr>
          <w:t xml:space="preserve"> </w:t>
        </w:r>
      </w:ins>
      <w:r w:rsidRPr="00AD35B9">
        <w:rPr>
          <w:w w:val="100"/>
          <w:u w:val="single"/>
        </w:rPr>
        <w:t xml:space="preserve">which the AP </w:t>
      </w:r>
      <w:del w:id="59" w:author="Srinivas Kandala" w:date="2020-09-15T09:25:00Z">
        <w:r w:rsidRPr="00AD35B9" w:rsidDel="001D0849">
          <w:rPr>
            <w:w w:val="100"/>
            <w:u w:val="single"/>
          </w:rPr>
          <w:delText xml:space="preserve">might </w:delText>
        </w:r>
      </w:del>
      <w:ins w:id="60" w:author="Srinivas Kandala" w:date="2020-09-15T09:25:00Z">
        <w:r w:rsidR="001D0849">
          <w:rPr>
            <w:w w:val="100"/>
            <w:u w:val="single"/>
          </w:rPr>
          <w:t>should not</w:t>
        </w:r>
        <w:r w:rsidR="001D0849" w:rsidRPr="00AD35B9">
          <w:rPr>
            <w:w w:val="100"/>
            <w:u w:val="single"/>
          </w:rPr>
          <w:t xml:space="preserve"> </w:t>
        </w:r>
      </w:ins>
      <w:r w:rsidRPr="00AD35B9">
        <w:rPr>
          <w:w w:val="100"/>
          <w:u w:val="single"/>
        </w:rPr>
        <w:t>disassociate the inactive non-AP STA</w:t>
      </w:r>
      <w:ins w:id="61" w:author="Srinivas Kandala" w:date="2020-09-15T09:53:00Z">
        <w:r w:rsidR="00C50CA4">
          <w:rPr>
            <w:w w:val="100"/>
            <w:u w:val="single"/>
          </w:rPr>
          <w:t xml:space="preserve"> due to inactivity</w:t>
        </w:r>
      </w:ins>
      <w:r w:rsidRPr="00AD35B9">
        <w:rPr>
          <w:w w:val="100"/>
          <w:u w:val="single"/>
        </w:rPr>
        <w:t xml:space="preserve">. </w:t>
      </w:r>
      <w:r w:rsidR="00A43C36" w:rsidRPr="004F5611">
        <w:rPr>
          <w:w w:val="100"/>
          <w:u w:val="single"/>
        </w:rPr>
        <w:t xml:space="preserve">This value </w:t>
      </w:r>
      <w:ins w:id="62" w:author="Srinivas Kandala" w:date="2020-09-15T10:06:00Z">
        <w:r w:rsidR="00025670">
          <w:rPr>
            <w:w w:val="100"/>
            <w:u w:val="single"/>
          </w:rPr>
          <w:t>might be</w:t>
        </w:r>
      </w:ins>
      <w:del w:id="63" w:author="Srinivas Kandala" w:date="2020-09-15T10:06:00Z">
        <w:r w:rsidR="00A43C36" w:rsidRPr="004F5611" w:rsidDel="00025670">
          <w:rPr>
            <w:w w:val="100"/>
            <w:u w:val="single"/>
          </w:rPr>
          <w:delText>is</w:delText>
        </w:r>
      </w:del>
      <w:r w:rsidR="00A43C36" w:rsidRPr="004F5611">
        <w:rPr>
          <w:w w:val="100"/>
          <w:u w:val="single"/>
        </w:rPr>
        <w:t xml:space="preserve"> transmitted in the </w:t>
      </w:r>
      <w:r w:rsidR="00A43C36" w:rsidRPr="00AD35B9">
        <w:rPr>
          <w:w w:val="100"/>
          <w:u w:val="single"/>
        </w:rPr>
        <w:t>(Re</w:t>
      </w:r>
      <w:proofErr w:type="gramStart"/>
      <w:r w:rsidR="00A43C36" w:rsidRPr="00AD35B9">
        <w:rPr>
          <w:w w:val="100"/>
          <w:u w:val="single"/>
        </w:rPr>
        <w:t>)Association</w:t>
      </w:r>
      <w:proofErr w:type="gramEnd"/>
      <w:r w:rsidR="00A43C36" w:rsidRPr="00AD35B9">
        <w:rPr>
          <w:w w:val="100"/>
          <w:u w:val="single"/>
        </w:rPr>
        <w:t xml:space="preserve"> Request </w:t>
      </w:r>
      <w:r w:rsidR="00A43C36" w:rsidRPr="004F5611">
        <w:rPr>
          <w:w w:val="100"/>
          <w:u w:val="single"/>
        </w:rPr>
        <w:t>frame</w:t>
      </w:r>
      <w:del w:id="64" w:author="Srinivas Kandala" w:date="2020-09-15T09:25:00Z">
        <w:r w:rsidR="00A43C36" w:rsidRPr="004F5611" w:rsidDel="001D0849">
          <w:rPr>
            <w:w w:val="100"/>
            <w:u w:val="single"/>
          </w:rPr>
          <w:delText>s</w:delText>
        </w:r>
      </w:del>
      <w:r w:rsidR="00A43C36" w:rsidRPr="004F5611">
        <w:rPr>
          <w:w w:val="100"/>
          <w:u w:val="single"/>
        </w:rPr>
        <w:t>."</w:t>
      </w:r>
    </w:p>
    <w:p w14:paraId="42CA74B4" w14:textId="77777777" w:rsidR="00A43C36" w:rsidRDefault="00A43C36" w:rsidP="00A43C36">
      <w:pPr>
        <w:pStyle w:val="Code"/>
        <w:rPr>
          <w:w w:val="100"/>
        </w:rPr>
      </w:pPr>
      <w:r>
        <w:rPr>
          <w:w w:val="100"/>
        </w:rPr>
        <w:tab/>
      </w:r>
      <w:proofErr w:type="gramStart"/>
      <w:r>
        <w:rPr>
          <w:w w:val="100"/>
        </w:rPr>
        <w:t>::</w:t>
      </w:r>
      <w:proofErr w:type="gramEnd"/>
      <w:r>
        <w:rPr>
          <w:w w:val="100"/>
        </w:rPr>
        <w:t>= { dot11StationConfigEntry 107}</w:t>
      </w:r>
    </w:p>
    <w:p w14:paraId="6BEBFA00" w14:textId="77777777" w:rsidR="00A43C36" w:rsidRDefault="00A43C36" w:rsidP="00A457B0">
      <w:pPr>
        <w:rPr>
          <w:b/>
          <w:bCs/>
          <w:i/>
          <w:iCs/>
          <w:lang w:eastAsia="ko-KR"/>
        </w:rPr>
      </w:pPr>
    </w:p>
    <w:p w14:paraId="56E2BF52" w14:textId="77777777" w:rsidR="00232755" w:rsidRDefault="00232755" w:rsidP="00A457B0">
      <w:pPr>
        <w:rPr>
          <w:b/>
          <w:bCs/>
          <w:i/>
          <w:iCs/>
          <w:lang w:eastAsia="ko-KR"/>
        </w:rPr>
      </w:pPr>
    </w:p>
    <w:p w14:paraId="53D2873A" w14:textId="77777777" w:rsidR="00A457B0" w:rsidRDefault="00A457B0" w:rsidP="00A457B0">
      <w:pPr>
        <w:rPr>
          <w:b/>
          <w:bCs/>
          <w:i/>
          <w:iCs/>
          <w:lang w:eastAsia="ko-KR"/>
        </w:rPr>
      </w:pPr>
      <w:proofErr w:type="spellStart"/>
      <w:r w:rsidRPr="00A457B0">
        <w:rPr>
          <w:b/>
          <w:bCs/>
          <w:i/>
          <w:iCs/>
          <w:lang w:eastAsia="ko-KR"/>
        </w:rPr>
        <w:t>Tgmd</w:t>
      </w:r>
      <w:proofErr w:type="spellEnd"/>
      <w:r w:rsidRPr="00A457B0">
        <w:rPr>
          <w:b/>
          <w:bCs/>
          <w:i/>
          <w:iCs/>
          <w:lang w:eastAsia="ko-KR"/>
        </w:rPr>
        <w:t xml:space="preserve"> </w:t>
      </w:r>
      <w:r>
        <w:rPr>
          <w:b/>
          <w:bCs/>
          <w:i/>
          <w:iCs/>
          <w:lang w:eastAsia="ko-KR"/>
        </w:rPr>
        <w:t xml:space="preserve">Editor: Insert the following </w:t>
      </w:r>
      <w:r w:rsidR="00B52712">
        <w:rPr>
          <w:b/>
          <w:bCs/>
          <w:i/>
          <w:iCs/>
          <w:lang w:eastAsia="ko-KR"/>
        </w:rPr>
        <w:t>in</w:t>
      </w:r>
      <w:r>
        <w:rPr>
          <w:b/>
          <w:bCs/>
          <w:i/>
          <w:iCs/>
          <w:lang w:eastAsia="ko-KR"/>
        </w:rPr>
        <w:t xml:space="preserve">to </w:t>
      </w:r>
      <w:r w:rsidRPr="00A457B0">
        <w:rPr>
          <w:b/>
          <w:bCs/>
          <w:i/>
          <w:iCs/>
          <w:lang w:eastAsia="ko-KR"/>
        </w:rPr>
        <w:t>dot11StationConfig TABLE</w:t>
      </w:r>
      <w:r>
        <w:rPr>
          <w:b/>
          <w:bCs/>
          <w:i/>
          <w:iCs/>
          <w:lang w:eastAsia="ko-KR"/>
        </w:rPr>
        <w:t xml:space="preserve"> after </w:t>
      </w:r>
      <w:commentRangeStart w:id="65"/>
      <w:r>
        <w:rPr>
          <w:b/>
          <w:bCs/>
          <w:i/>
          <w:iCs/>
          <w:lang w:eastAsia="ko-KR"/>
        </w:rPr>
        <w:t>dot11LocalMACAddressPolicyActivated</w:t>
      </w:r>
      <w:commentRangeEnd w:id="65"/>
      <w:r w:rsidR="003B743F">
        <w:rPr>
          <w:rStyle w:val="CommentReference"/>
        </w:rPr>
        <w:commentReference w:id="65"/>
      </w:r>
      <w:r>
        <w:rPr>
          <w:b/>
          <w:bCs/>
          <w:i/>
          <w:iCs/>
          <w:lang w:eastAsia="ko-KR"/>
        </w:rPr>
        <w:t>:</w:t>
      </w:r>
    </w:p>
    <w:p w14:paraId="4E9A9F20" w14:textId="77777777" w:rsidR="00A457B0" w:rsidRPr="00A457B0" w:rsidRDefault="00A457B0" w:rsidP="009E297E">
      <w:pPr>
        <w:pStyle w:val="Code"/>
        <w:rPr>
          <w:w w:val="100"/>
          <w:lang w:val="en-GB"/>
        </w:rPr>
      </w:pPr>
    </w:p>
    <w:p w14:paraId="1CD76D69" w14:textId="77777777" w:rsidR="009E297E" w:rsidRDefault="005364E5" w:rsidP="009E297E">
      <w:pPr>
        <w:pStyle w:val="Code"/>
        <w:rPr>
          <w:w w:val="100"/>
        </w:rPr>
      </w:pPr>
      <w:proofErr w:type="gramStart"/>
      <w:r w:rsidRPr="00914435">
        <w:rPr>
          <w:w w:val="100"/>
        </w:rPr>
        <w:t>dot11BSSMaxIdlePeriod</w:t>
      </w:r>
      <w:r>
        <w:rPr>
          <w:w w:val="100"/>
        </w:rPr>
        <w:t>Indication</w:t>
      </w:r>
      <w:r w:rsidRPr="00914435">
        <w:rPr>
          <w:w w:val="100"/>
        </w:rPr>
        <w:t>ByNonAPSTA</w:t>
      </w:r>
      <w:proofErr w:type="gramEnd"/>
      <w:r>
        <w:rPr>
          <w:w w:val="100"/>
        </w:rPr>
        <w:t xml:space="preserve"> </w:t>
      </w:r>
      <w:r w:rsidR="009E297E">
        <w:rPr>
          <w:w w:val="100"/>
        </w:rPr>
        <w:t>OBJECT-TYPE</w:t>
      </w:r>
    </w:p>
    <w:p w14:paraId="0F8D265F" w14:textId="77777777" w:rsidR="009E297E" w:rsidRDefault="009E297E" w:rsidP="009E297E">
      <w:pPr>
        <w:pStyle w:val="Code"/>
        <w:rPr>
          <w:w w:val="100"/>
        </w:rPr>
      </w:pPr>
      <w:r>
        <w:rPr>
          <w:w w:val="100"/>
        </w:rPr>
        <w:tab/>
        <w:t xml:space="preserve">SYNTAX </w:t>
      </w:r>
      <w:proofErr w:type="spellStart"/>
      <w:r>
        <w:rPr>
          <w:w w:val="100"/>
        </w:rPr>
        <w:t>TruthValue</w:t>
      </w:r>
      <w:proofErr w:type="spellEnd"/>
    </w:p>
    <w:p w14:paraId="3505BA18" w14:textId="77777777" w:rsidR="009E297E" w:rsidRDefault="009E297E" w:rsidP="009E297E">
      <w:pPr>
        <w:pStyle w:val="Code"/>
        <w:rPr>
          <w:w w:val="100"/>
        </w:rPr>
      </w:pPr>
      <w:r>
        <w:rPr>
          <w:w w:val="100"/>
        </w:rPr>
        <w:tab/>
        <w:t>MAX-ACCESS read-</w:t>
      </w:r>
      <w:r w:rsidR="00A862DD">
        <w:rPr>
          <w:w w:val="100"/>
        </w:rPr>
        <w:t>write</w:t>
      </w:r>
      <w:r>
        <w:rPr>
          <w:w w:val="100"/>
        </w:rPr>
        <w:t xml:space="preserve"> </w:t>
      </w:r>
    </w:p>
    <w:p w14:paraId="37C0EB4F" w14:textId="77777777" w:rsidR="009E297E" w:rsidRDefault="009E297E" w:rsidP="009E297E">
      <w:pPr>
        <w:pStyle w:val="Code"/>
        <w:rPr>
          <w:w w:val="100"/>
        </w:rPr>
      </w:pPr>
      <w:r>
        <w:rPr>
          <w:w w:val="100"/>
        </w:rPr>
        <w:tab/>
        <w:t xml:space="preserve">STATUS current </w:t>
      </w:r>
    </w:p>
    <w:p w14:paraId="7F0FFF33" w14:textId="77777777" w:rsidR="009E297E" w:rsidRDefault="009E297E" w:rsidP="009E297E">
      <w:pPr>
        <w:pStyle w:val="Code"/>
        <w:rPr>
          <w:w w:val="100"/>
        </w:rPr>
      </w:pPr>
      <w:r>
        <w:rPr>
          <w:w w:val="100"/>
        </w:rPr>
        <w:tab/>
        <w:t xml:space="preserve">DESCRIPTION </w:t>
      </w:r>
    </w:p>
    <w:p w14:paraId="23BE4F00" w14:textId="77777777" w:rsidR="00A862DD" w:rsidRPr="00D32566" w:rsidRDefault="009E297E" w:rsidP="00A862DD">
      <w:pPr>
        <w:pStyle w:val="Code"/>
        <w:rPr>
          <w:w w:val="100"/>
        </w:rPr>
      </w:pPr>
      <w:r>
        <w:rPr>
          <w:w w:val="100"/>
        </w:rPr>
        <w:tab/>
      </w:r>
      <w:r>
        <w:rPr>
          <w:w w:val="100"/>
        </w:rPr>
        <w:tab/>
        <w:t>"This is a c</w:t>
      </w:r>
      <w:r w:rsidR="00914435">
        <w:rPr>
          <w:w w:val="100"/>
        </w:rPr>
        <w:t>ontrol</w:t>
      </w:r>
      <w:r>
        <w:rPr>
          <w:w w:val="100"/>
        </w:rPr>
        <w:t xml:space="preserve"> variable.</w:t>
      </w:r>
      <w:r>
        <w:rPr>
          <w:w w:val="100"/>
        </w:rPr>
        <w:br/>
      </w:r>
      <w:r w:rsidR="00A862DD" w:rsidRPr="00D32566">
        <w:rPr>
          <w:w w:val="100"/>
        </w:rPr>
        <w:t>It is written by an external management entity.</w:t>
      </w:r>
    </w:p>
    <w:p w14:paraId="56E9760F" w14:textId="77777777" w:rsidR="009E297E" w:rsidRDefault="00A862DD" w:rsidP="00A862DD">
      <w:pPr>
        <w:pStyle w:val="Code"/>
        <w:rPr>
          <w:w w:val="100"/>
        </w:rPr>
      </w:pPr>
      <w:r>
        <w:rPr>
          <w:w w:val="100"/>
        </w:rPr>
        <w:tab/>
      </w:r>
      <w:r>
        <w:rPr>
          <w:w w:val="100"/>
        </w:rPr>
        <w:tab/>
      </w:r>
      <w:r w:rsidRPr="00D32566">
        <w:rPr>
          <w:w w:val="100"/>
        </w:rPr>
        <w:t>Changes take effect as soon as practical in the implementation.</w:t>
      </w:r>
    </w:p>
    <w:p w14:paraId="55630D17" w14:textId="77777777" w:rsidR="009E297E" w:rsidRDefault="009E297E" w:rsidP="009E297E">
      <w:pPr>
        <w:pStyle w:val="Code"/>
        <w:rPr>
          <w:w w:val="100"/>
        </w:rPr>
      </w:pPr>
      <w:r>
        <w:rPr>
          <w:w w:val="100"/>
        </w:rPr>
        <w:tab/>
      </w:r>
    </w:p>
    <w:p w14:paraId="53FA1DEC" w14:textId="77777777" w:rsidR="000002E5" w:rsidRDefault="009E297E" w:rsidP="009E297E">
      <w:pPr>
        <w:pStyle w:val="Code"/>
        <w:rPr>
          <w:w w:val="100"/>
        </w:rPr>
      </w:pPr>
      <w:r>
        <w:rPr>
          <w:w w:val="100"/>
        </w:rPr>
        <w:tab/>
      </w:r>
      <w:r>
        <w:rPr>
          <w:w w:val="100"/>
        </w:rPr>
        <w:tab/>
      </w:r>
      <w:r w:rsidR="00A862DD">
        <w:rPr>
          <w:w w:val="100"/>
        </w:rPr>
        <w:t xml:space="preserve">This attribute is only present </w:t>
      </w:r>
      <w:r w:rsidR="000002E5">
        <w:rPr>
          <w:w w:val="100"/>
        </w:rPr>
        <w:t xml:space="preserve">for a non-S1G STA. </w:t>
      </w:r>
    </w:p>
    <w:p w14:paraId="3D5AB629" w14:textId="77777777" w:rsidR="000002E5" w:rsidRDefault="000002E5" w:rsidP="009E297E">
      <w:pPr>
        <w:pStyle w:val="Code"/>
        <w:rPr>
          <w:w w:val="100"/>
        </w:rPr>
      </w:pPr>
    </w:p>
    <w:p w14:paraId="5C0B0B0D" w14:textId="5DEB7854" w:rsidR="000002E5" w:rsidRDefault="000002E5" w:rsidP="009E297E">
      <w:pPr>
        <w:pStyle w:val="Code"/>
        <w:rPr>
          <w:w w:val="100"/>
        </w:rPr>
      </w:pPr>
      <w:r>
        <w:rPr>
          <w:w w:val="100"/>
        </w:rPr>
        <w:tab/>
      </w:r>
      <w:r>
        <w:rPr>
          <w:w w:val="100"/>
        </w:rPr>
        <w:tab/>
      </w:r>
      <w:r w:rsidR="009E297E">
        <w:rPr>
          <w:w w:val="100"/>
        </w:rPr>
        <w:t>This attribute</w:t>
      </w:r>
      <w:r w:rsidR="00A862DD">
        <w:rPr>
          <w:w w:val="100"/>
        </w:rPr>
        <w:t xml:space="preserve">, </w:t>
      </w:r>
      <w:ins w:id="66" w:author="Srinivas Kandala" w:date="2020-09-14T10:35:00Z">
        <w:r w:rsidR="003B743F">
          <w:rPr>
            <w:w w:val="100"/>
          </w:rPr>
          <w:t xml:space="preserve">when true </w:t>
        </w:r>
      </w:ins>
      <w:r w:rsidR="00A862DD">
        <w:rPr>
          <w:w w:val="100"/>
        </w:rPr>
        <w:t xml:space="preserve">at </w:t>
      </w:r>
      <w:ins w:id="67" w:author="Srinivas Kandala" w:date="2020-09-14T10:35:00Z">
        <w:r w:rsidR="003B743F">
          <w:rPr>
            <w:w w:val="100"/>
          </w:rPr>
          <w:t>a</w:t>
        </w:r>
      </w:ins>
      <w:del w:id="68" w:author="Srinivas Kandala" w:date="2020-09-14T10:35:00Z">
        <w:r w:rsidR="00A862DD" w:rsidDel="003B743F">
          <w:rPr>
            <w:w w:val="100"/>
          </w:rPr>
          <w:delText>the</w:delText>
        </w:r>
      </w:del>
      <w:r w:rsidR="00A862DD">
        <w:rPr>
          <w:w w:val="100"/>
        </w:rPr>
        <w:t xml:space="preserve"> non-AP STA</w:t>
      </w:r>
      <w:r w:rsidR="009E297E">
        <w:rPr>
          <w:w w:val="100"/>
        </w:rPr>
        <w:t xml:space="preserve">, </w:t>
      </w:r>
      <w:del w:id="69" w:author="Srinivas Kandala" w:date="2020-09-14T10:36:00Z">
        <w:r w:rsidR="009E297E" w:rsidDel="003B743F">
          <w:rPr>
            <w:w w:val="100"/>
          </w:rPr>
          <w:delText xml:space="preserve">when true, </w:delText>
        </w:r>
      </w:del>
      <w:r w:rsidR="009E297E">
        <w:rPr>
          <w:w w:val="100"/>
        </w:rPr>
        <w:t xml:space="preserve">indicates that the </w:t>
      </w:r>
      <w:r w:rsidR="00A862DD">
        <w:rPr>
          <w:w w:val="100"/>
        </w:rPr>
        <w:t xml:space="preserve">STA </w:t>
      </w:r>
      <w:r>
        <w:rPr>
          <w:w w:val="100"/>
        </w:rPr>
        <w:t xml:space="preserve">might </w:t>
      </w:r>
      <w:r w:rsidR="005C5AD8">
        <w:rPr>
          <w:w w:val="100"/>
        </w:rPr>
        <w:t>include</w:t>
      </w:r>
      <w:r w:rsidR="00914435">
        <w:rPr>
          <w:w w:val="100"/>
        </w:rPr>
        <w:t xml:space="preserve"> the BSS Max Idle Period </w:t>
      </w:r>
      <w:r w:rsidR="006C30FC">
        <w:rPr>
          <w:w w:val="100"/>
        </w:rPr>
        <w:t>e</w:t>
      </w:r>
      <w:r w:rsidR="00914435">
        <w:rPr>
          <w:w w:val="100"/>
        </w:rPr>
        <w:t xml:space="preserve">lement in </w:t>
      </w:r>
      <w:r w:rsidR="00232755">
        <w:rPr>
          <w:w w:val="100"/>
        </w:rPr>
        <w:t>(Re</w:t>
      </w:r>
      <w:proofErr w:type="gramStart"/>
      <w:r w:rsidR="00232755">
        <w:rPr>
          <w:w w:val="100"/>
        </w:rPr>
        <w:t>)</w:t>
      </w:r>
      <w:r w:rsidR="00914435">
        <w:rPr>
          <w:w w:val="100"/>
        </w:rPr>
        <w:t>Association</w:t>
      </w:r>
      <w:proofErr w:type="gramEnd"/>
      <w:r w:rsidR="00914435">
        <w:rPr>
          <w:w w:val="100"/>
        </w:rPr>
        <w:t xml:space="preserve"> </w:t>
      </w:r>
      <w:r w:rsidR="005C5AD8">
        <w:rPr>
          <w:w w:val="100"/>
        </w:rPr>
        <w:t xml:space="preserve">Request </w:t>
      </w:r>
      <w:r w:rsidR="00914435">
        <w:rPr>
          <w:w w:val="100"/>
        </w:rPr>
        <w:t>frames</w:t>
      </w:r>
      <w:r w:rsidR="009E297E">
        <w:rPr>
          <w:w w:val="100"/>
        </w:rPr>
        <w:t>.</w:t>
      </w:r>
    </w:p>
    <w:p w14:paraId="2EB3C87E" w14:textId="77777777" w:rsidR="000002E5" w:rsidRDefault="000002E5" w:rsidP="009E297E">
      <w:pPr>
        <w:pStyle w:val="Code"/>
        <w:rPr>
          <w:w w:val="100"/>
        </w:rPr>
      </w:pPr>
    </w:p>
    <w:p w14:paraId="421F4A49" w14:textId="687F3AFB" w:rsidR="009E297E" w:rsidRDefault="000002E5" w:rsidP="009E297E">
      <w:pPr>
        <w:pStyle w:val="Code"/>
        <w:rPr>
          <w:w w:val="100"/>
        </w:rPr>
      </w:pPr>
      <w:r>
        <w:rPr>
          <w:w w:val="100"/>
        </w:rPr>
        <w:tab/>
      </w:r>
      <w:r>
        <w:rPr>
          <w:w w:val="100"/>
        </w:rPr>
        <w:tab/>
        <w:t xml:space="preserve">This attribute, </w:t>
      </w:r>
      <w:ins w:id="70" w:author="Srinivas Kandala" w:date="2020-09-14T10:36:00Z">
        <w:r w:rsidR="003B743F">
          <w:rPr>
            <w:w w:val="100"/>
          </w:rPr>
          <w:t xml:space="preserve">when true </w:t>
        </w:r>
      </w:ins>
      <w:r>
        <w:rPr>
          <w:w w:val="100"/>
        </w:rPr>
        <w:t xml:space="preserve">at </w:t>
      </w:r>
      <w:ins w:id="71" w:author="Srinivas Kandala" w:date="2020-09-14T10:36:00Z">
        <w:r w:rsidR="003B743F">
          <w:rPr>
            <w:w w:val="100"/>
          </w:rPr>
          <w:t>an</w:t>
        </w:r>
      </w:ins>
      <w:del w:id="72" w:author="Srinivas Kandala" w:date="2020-09-14T10:36:00Z">
        <w:r w:rsidDel="003B743F">
          <w:rPr>
            <w:w w:val="100"/>
          </w:rPr>
          <w:delText>the</w:delText>
        </w:r>
      </w:del>
      <w:r>
        <w:rPr>
          <w:w w:val="100"/>
        </w:rPr>
        <w:t xml:space="preserve"> AP, </w:t>
      </w:r>
      <w:del w:id="73" w:author="Srinivas Kandala" w:date="2020-09-14T10:36:00Z">
        <w:r w:rsidDel="003B743F">
          <w:rPr>
            <w:w w:val="100"/>
          </w:rPr>
          <w:delText>when</w:delText>
        </w:r>
        <w:r w:rsidR="00312F19" w:rsidDel="003B743F">
          <w:rPr>
            <w:w w:val="100"/>
          </w:rPr>
          <w:delText xml:space="preserve"> true, </w:delText>
        </w:r>
      </w:del>
      <w:r w:rsidR="00312F19">
        <w:rPr>
          <w:w w:val="100"/>
        </w:rPr>
        <w:t>indicates that the AP might</w:t>
      </w:r>
      <w:r>
        <w:rPr>
          <w:w w:val="100"/>
        </w:rPr>
        <w:t xml:space="preserve"> consider the value of the Max Idle Period subfield in</w:t>
      </w:r>
      <w:ins w:id="74" w:author="Srinivas Kandala" w:date="2020-09-14T10:33:00Z">
        <w:r w:rsidR="003B743F">
          <w:rPr>
            <w:w w:val="100"/>
          </w:rPr>
          <w:t xml:space="preserve"> the</w:t>
        </w:r>
      </w:ins>
      <w:r>
        <w:rPr>
          <w:w w:val="100"/>
        </w:rPr>
        <w:t xml:space="preserve"> BSS Max Idle Period element in </w:t>
      </w:r>
      <w:r w:rsidR="00232755">
        <w:rPr>
          <w:w w:val="100"/>
        </w:rPr>
        <w:t xml:space="preserve">the </w:t>
      </w:r>
      <w:r w:rsidR="00232755">
        <w:rPr>
          <w:w w:val="100"/>
        </w:rPr>
        <w:lastRenderedPageBreak/>
        <w:t>(Re)</w:t>
      </w:r>
      <w:r>
        <w:rPr>
          <w:w w:val="100"/>
        </w:rPr>
        <w:t xml:space="preserve">Association Request frame in setting the Max Idle Period subfield in </w:t>
      </w:r>
      <w:ins w:id="75" w:author="Srinivas Kandala" w:date="2020-09-14T10:33:00Z">
        <w:r w:rsidR="003B743F">
          <w:rPr>
            <w:w w:val="100"/>
          </w:rPr>
          <w:t xml:space="preserve">the </w:t>
        </w:r>
      </w:ins>
      <w:r>
        <w:rPr>
          <w:w w:val="100"/>
        </w:rPr>
        <w:t xml:space="preserve">BSS Max Idle Period element in the </w:t>
      </w:r>
      <w:r w:rsidR="00232755">
        <w:rPr>
          <w:w w:val="100"/>
        </w:rPr>
        <w:t>(Re)</w:t>
      </w:r>
      <w:r>
        <w:rPr>
          <w:w w:val="100"/>
        </w:rPr>
        <w:t xml:space="preserve">Association Response </w:t>
      </w:r>
      <w:r w:rsidR="00232755">
        <w:rPr>
          <w:w w:val="100"/>
        </w:rPr>
        <w:t>frame</w:t>
      </w:r>
      <w:r>
        <w:rPr>
          <w:w w:val="100"/>
        </w:rPr>
        <w:t>.</w:t>
      </w:r>
      <w:r w:rsidR="009E297E">
        <w:rPr>
          <w:w w:val="100"/>
        </w:rPr>
        <w:t>"</w:t>
      </w:r>
    </w:p>
    <w:p w14:paraId="4571BB6B" w14:textId="77777777" w:rsidR="009E297E" w:rsidRDefault="009E297E" w:rsidP="009E297E">
      <w:pPr>
        <w:rPr>
          <w:b/>
          <w:bCs/>
          <w:i/>
          <w:iCs/>
          <w:lang w:eastAsia="ko-KR"/>
        </w:rPr>
      </w:pPr>
      <w:r>
        <w:tab/>
        <w:t xml:space="preserve">::= { dot11StationConfigEntry </w:t>
      </w:r>
      <w:r w:rsidR="00914435">
        <w:t>TBD</w:t>
      </w:r>
      <w:r>
        <w:t>}</w:t>
      </w:r>
    </w:p>
    <w:p w14:paraId="79F962CB" w14:textId="77777777" w:rsidR="001B5FD5" w:rsidRDefault="00CA09B2" w:rsidP="001B5FD5">
      <w:pPr>
        <w:rPr>
          <w:ins w:id="76" w:author="Srinivas Kandala" w:date="2020-09-15T11:40:00Z"/>
          <w:b/>
        </w:rPr>
      </w:pPr>
      <w:r>
        <w:br w:type="page"/>
      </w:r>
      <w:ins w:id="77" w:author="Srinivas Kandala" w:date="2020-09-15T11:40:00Z">
        <w:r w:rsidR="001B5FD5" w:rsidRPr="001B5FD5">
          <w:rPr>
            <w:b/>
          </w:rPr>
          <w:lastRenderedPageBreak/>
          <w:t>APPENDIX</w:t>
        </w:r>
      </w:ins>
    </w:p>
    <w:p w14:paraId="6F4FFAA2" w14:textId="77777777" w:rsidR="001B5FD5" w:rsidRDefault="001B5FD5" w:rsidP="001B5FD5">
      <w:pPr>
        <w:rPr>
          <w:ins w:id="78" w:author="Srinivas Kandala" w:date="2020-09-15T11:40:00Z"/>
          <w:b/>
        </w:rPr>
      </w:pPr>
    </w:p>
    <w:p w14:paraId="6A4F007A" w14:textId="77777777" w:rsidR="001B5FD5" w:rsidRDefault="001B5FD5" w:rsidP="001B5FD5">
      <w:pPr>
        <w:rPr>
          <w:ins w:id="79" w:author="Srinivas Kandala" w:date="2020-09-15T11:40:00Z"/>
        </w:rPr>
      </w:pPr>
      <w:ins w:id="80" w:author="Srinivas Kandala" w:date="2020-09-15T11:40:00Z">
        <w:r>
          <w:t>This appendix contains possible additions to the draft text, should the group decide to have the capability bit:</w:t>
        </w:r>
      </w:ins>
    </w:p>
    <w:p w14:paraId="73D22A40" w14:textId="77777777" w:rsidR="001B5FD5" w:rsidRDefault="001B5FD5" w:rsidP="001B5FD5">
      <w:pPr>
        <w:rPr>
          <w:ins w:id="81" w:author="Srinivas Kandala" w:date="2020-09-15T11:40:00Z"/>
        </w:rPr>
      </w:pPr>
    </w:p>
    <w:p w14:paraId="60ABC299" w14:textId="77777777" w:rsidR="001B5FD5" w:rsidRPr="00904503" w:rsidRDefault="001B5FD5" w:rsidP="001B5FD5">
      <w:pPr>
        <w:pStyle w:val="Heading3"/>
        <w:rPr>
          <w:ins w:id="82" w:author="Srinivas Kandala" w:date="2020-09-15T11:40:00Z"/>
          <w:u w:val="single"/>
        </w:rPr>
      </w:pPr>
      <w:ins w:id="83" w:author="Srinivas Kandala" w:date="2020-09-15T11:40:00Z">
        <w:r w:rsidRPr="00904503">
          <w:rPr>
            <w:u w:val="single"/>
          </w:rPr>
          <w:t>Proposed Changes</w:t>
        </w:r>
      </w:ins>
    </w:p>
    <w:p w14:paraId="38555068" w14:textId="77777777" w:rsidR="001B5FD5" w:rsidRPr="004F3AF6" w:rsidRDefault="001B5FD5" w:rsidP="001B5FD5">
      <w:pPr>
        <w:rPr>
          <w:ins w:id="84" w:author="Srinivas Kandala" w:date="2020-09-15T11:40:00Z"/>
        </w:rPr>
      </w:pPr>
      <w:ins w:id="85" w:author="Srinivas Kandala" w:date="2020-09-15T11:40:00Z">
        <w:r w:rsidRPr="004F3AF6">
          <w:t>Interpretation of a Motion to Adopt</w:t>
        </w:r>
      </w:ins>
    </w:p>
    <w:p w14:paraId="3BFA840B" w14:textId="77777777" w:rsidR="001B5FD5" w:rsidRPr="004C0F0A" w:rsidRDefault="001B5FD5" w:rsidP="001B5FD5">
      <w:pPr>
        <w:rPr>
          <w:ins w:id="86" w:author="Srinivas Kandala" w:date="2020-09-15T11:40:00Z"/>
          <w:lang w:eastAsia="ko-KR"/>
        </w:rPr>
      </w:pPr>
    </w:p>
    <w:p w14:paraId="14A860CE" w14:textId="77777777" w:rsidR="001B5FD5" w:rsidRPr="004F3AF6" w:rsidRDefault="001B5FD5" w:rsidP="001B5FD5">
      <w:pPr>
        <w:rPr>
          <w:ins w:id="87" w:author="Srinivas Kandala" w:date="2020-09-15T11:40:00Z"/>
          <w:lang w:eastAsia="ko-KR"/>
        </w:rPr>
      </w:pPr>
      <w:ins w:id="88" w:author="Srinivas Kandala" w:date="2020-09-15T11:40:00Z">
        <w:r w:rsidRPr="004F3AF6">
          <w:rPr>
            <w:lang w:eastAsia="ko-KR"/>
          </w:rPr>
          <w:t>A motion to approve this submission means that the editing instructions and any cha</w:t>
        </w:r>
        <w:r>
          <w:rPr>
            <w:lang w:eastAsia="ko-KR"/>
          </w:rPr>
          <w:t xml:space="preserve">nged or added material are actioned in the </w:t>
        </w:r>
        <w:proofErr w:type="spellStart"/>
        <w:r>
          <w:rPr>
            <w:lang w:eastAsia="ko-KR"/>
          </w:rPr>
          <w:t>TGmd</w:t>
        </w:r>
        <w:proofErr w:type="spellEnd"/>
        <w:r w:rsidRPr="004F3AF6">
          <w:rPr>
            <w:lang w:eastAsia="ko-KR"/>
          </w:rPr>
          <w:t xml:space="preserve"> Draft.  This introduction is not part of the adopted material.</w:t>
        </w:r>
      </w:ins>
    </w:p>
    <w:p w14:paraId="1A968B44" w14:textId="77777777" w:rsidR="001B5FD5" w:rsidRPr="004F3AF6" w:rsidRDefault="001B5FD5" w:rsidP="001B5FD5">
      <w:pPr>
        <w:rPr>
          <w:ins w:id="89" w:author="Srinivas Kandala" w:date="2020-09-15T11:40:00Z"/>
          <w:lang w:eastAsia="ko-KR"/>
        </w:rPr>
      </w:pPr>
    </w:p>
    <w:p w14:paraId="1C696DAC" w14:textId="77777777" w:rsidR="001B5FD5" w:rsidRPr="004F3AF6" w:rsidRDefault="001B5FD5" w:rsidP="001B5FD5">
      <w:pPr>
        <w:rPr>
          <w:ins w:id="90" w:author="Srinivas Kandala" w:date="2020-09-15T11:40:00Z"/>
          <w:b/>
          <w:bCs/>
          <w:i/>
          <w:iCs/>
          <w:lang w:eastAsia="ko-KR"/>
        </w:rPr>
      </w:pPr>
      <w:ins w:id="91" w:author="Srinivas Kandala" w:date="2020-09-15T11:40:00Z">
        <w:r w:rsidRPr="004F3AF6">
          <w:rPr>
            <w:b/>
            <w:bCs/>
            <w:i/>
            <w:iCs/>
            <w:lang w:eastAsia="ko-KR"/>
          </w:rPr>
          <w:t>Editing instructions formatted like this are intended to be copied into t</w:t>
        </w:r>
        <w:r>
          <w:rPr>
            <w:b/>
            <w:bCs/>
            <w:i/>
            <w:iCs/>
            <w:lang w:eastAsia="ko-KR"/>
          </w:rPr>
          <w:t xml:space="preserve">he </w:t>
        </w:r>
        <w:proofErr w:type="spellStart"/>
        <w:r>
          <w:rPr>
            <w:b/>
            <w:bCs/>
            <w:i/>
            <w:iCs/>
            <w:lang w:eastAsia="ko-KR"/>
          </w:rPr>
          <w:t>TGmd</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ins>
    </w:p>
    <w:p w14:paraId="13A11B48" w14:textId="77777777" w:rsidR="001B5FD5" w:rsidRPr="004F3AF6" w:rsidRDefault="001B5FD5" w:rsidP="001B5FD5">
      <w:pPr>
        <w:rPr>
          <w:ins w:id="92" w:author="Srinivas Kandala" w:date="2020-09-15T11:40:00Z"/>
          <w:lang w:eastAsia="ko-KR"/>
        </w:rPr>
      </w:pPr>
    </w:p>
    <w:p w14:paraId="26A04AB0" w14:textId="77777777" w:rsidR="001B5FD5" w:rsidRDefault="001B5FD5" w:rsidP="001B5FD5">
      <w:pPr>
        <w:rPr>
          <w:ins w:id="93" w:author="Srinivas Kandala" w:date="2020-09-15T11:40:00Z"/>
          <w:b/>
          <w:bCs/>
          <w:i/>
          <w:iCs/>
          <w:lang w:eastAsia="ko-KR"/>
        </w:rPr>
      </w:pPr>
      <w:proofErr w:type="spellStart"/>
      <w:ins w:id="94" w:author="Srinivas Kandala" w:date="2020-09-15T11:40:00Z">
        <w:r>
          <w:rPr>
            <w:b/>
            <w:bCs/>
            <w:i/>
            <w:iCs/>
            <w:lang w:eastAsia="ko-KR"/>
          </w:rPr>
          <w:t>TGmd</w:t>
        </w:r>
        <w:proofErr w:type="spellEnd"/>
        <w:r w:rsidRPr="004F3AF6">
          <w:rPr>
            <w:b/>
            <w:bCs/>
            <w:i/>
            <w:iCs/>
            <w:lang w:eastAsia="ko-KR"/>
          </w:rPr>
          <w:t xml:space="preserve"> Editor: Editing instructions preceded by “</w:t>
        </w:r>
        <w:proofErr w:type="spellStart"/>
        <w:r>
          <w:rPr>
            <w:b/>
            <w:bCs/>
            <w:i/>
            <w:iCs/>
            <w:lang w:eastAsia="ko-KR"/>
          </w:rPr>
          <w:t>Tgmd</w:t>
        </w:r>
        <w:proofErr w:type="spellEnd"/>
        <w:r w:rsidRPr="004F3AF6">
          <w:rPr>
            <w:b/>
            <w:bCs/>
            <w:i/>
            <w:iCs/>
            <w:lang w:eastAsia="ko-KR"/>
          </w:rPr>
          <w:t xml:space="preserve"> Editor” are instructions to the </w:t>
        </w:r>
        <w:proofErr w:type="spellStart"/>
        <w:r>
          <w:rPr>
            <w:b/>
            <w:bCs/>
            <w:i/>
            <w:iCs/>
            <w:lang w:eastAsia="ko-KR"/>
          </w:rPr>
          <w:t>Tgmd</w:t>
        </w:r>
        <w:proofErr w:type="spellEnd"/>
        <w:r w:rsidRPr="004F3AF6">
          <w:rPr>
            <w:b/>
            <w:bCs/>
            <w:i/>
            <w:iCs/>
            <w:lang w:eastAsia="ko-KR"/>
          </w:rPr>
          <w:t xml:space="preserve"> editor to modify existing material in the </w:t>
        </w:r>
        <w:proofErr w:type="spellStart"/>
        <w:r>
          <w:rPr>
            <w:b/>
            <w:bCs/>
            <w:i/>
            <w:iCs/>
            <w:lang w:eastAsia="ko-KR"/>
          </w:rPr>
          <w:t>Tgmd</w:t>
        </w:r>
        <w:proofErr w:type="spellEnd"/>
        <w:r w:rsidRPr="004F3AF6">
          <w:rPr>
            <w:b/>
            <w:bCs/>
            <w:i/>
            <w:iCs/>
            <w:lang w:eastAsia="ko-KR"/>
          </w:rPr>
          <w:t xml:space="preserve"> draft.  As a result of adopting the changes, the </w:t>
        </w:r>
        <w:proofErr w:type="spellStart"/>
        <w:r>
          <w:rPr>
            <w:b/>
            <w:bCs/>
            <w:i/>
            <w:iCs/>
            <w:lang w:eastAsia="ko-KR"/>
          </w:rPr>
          <w:t>Tgmd</w:t>
        </w:r>
        <w:proofErr w:type="spellEnd"/>
        <w:r w:rsidRPr="004F3AF6">
          <w:rPr>
            <w:b/>
            <w:bCs/>
            <w:i/>
            <w:iCs/>
            <w:lang w:eastAsia="ko-KR"/>
          </w:rPr>
          <w:t xml:space="preserve"> editor will execute the instructions rather than copy them to the </w:t>
        </w:r>
        <w:proofErr w:type="spellStart"/>
        <w:r>
          <w:rPr>
            <w:b/>
            <w:bCs/>
            <w:i/>
            <w:iCs/>
            <w:lang w:eastAsia="ko-KR"/>
          </w:rPr>
          <w:t>Tgmd</w:t>
        </w:r>
        <w:proofErr w:type="spellEnd"/>
        <w:r w:rsidRPr="004F3AF6">
          <w:rPr>
            <w:b/>
            <w:bCs/>
            <w:i/>
            <w:iCs/>
            <w:lang w:eastAsia="ko-KR"/>
          </w:rPr>
          <w:t xml:space="preserve"> Draft.</w:t>
        </w:r>
      </w:ins>
    </w:p>
    <w:p w14:paraId="6E5DF7E2" w14:textId="77777777" w:rsidR="001B5FD5" w:rsidRDefault="001B5FD5" w:rsidP="001B5FD5">
      <w:pPr>
        <w:rPr>
          <w:ins w:id="95" w:author="Srinivas Kandala" w:date="2020-09-15T11:40:00Z"/>
          <w:b/>
          <w:bCs/>
          <w:i/>
          <w:iCs/>
          <w:lang w:eastAsia="ko-KR"/>
        </w:rPr>
      </w:pPr>
    </w:p>
    <w:p w14:paraId="25FB90EA" w14:textId="77777777" w:rsidR="001B5FD5" w:rsidRDefault="001B5FD5" w:rsidP="001B5FD5">
      <w:pPr>
        <w:rPr>
          <w:ins w:id="96" w:author="Srinivas Kandala" w:date="2020-09-15T11:40:00Z"/>
          <w:b/>
          <w:bCs/>
          <w:i/>
          <w:iCs/>
          <w:lang w:eastAsia="ko-KR"/>
        </w:rPr>
      </w:pPr>
      <w:ins w:id="97" w:author="Srinivas Kandala" w:date="2020-09-15T11:40:00Z">
        <w:r>
          <w:rPr>
            <w:b/>
            <w:bCs/>
            <w:i/>
            <w:iCs/>
            <w:lang w:eastAsia="ko-KR"/>
          </w:rPr>
          <w:t xml:space="preserve">All changes shown in this document are with reference to </w:t>
        </w:r>
        <w:proofErr w:type="spellStart"/>
        <w:r>
          <w:rPr>
            <w:b/>
            <w:bCs/>
            <w:i/>
            <w:iCs/>
            <w:lang w:eastAsia="ko-KR"/>
          </w:rPr>
          <w:t>Tgmd</w:t>
        </w:r>
        <w:proofErr w:type="spellEnd"/>
        <w:r>
          <w:rPr>
            <w:b/>
            <w:bCs/>
            <w:i/>
            <w:iCs/>
            <w:lang w:eastAsia="ko-KR"/>
          </w:rPr>
          <w:t xml:space="preserve"> Draft 4.0.</w:t>
        </w:r>
        <w:bookmarkStart w:id="98" w:name="_GoBack"/>
        <w:bookmarkEnd w:id="98"/>
      </w:ins>
    </w:p>
    <w:p w14:paraId="0005F2E5" w14:textId="140E0C45" w:rsidR="001B5FD5" w:rsidRDefault="001B5FD5" w:rsidP="001B5FD5">
      <w:pPr>
        <w:rPr>
          <w:ins w:id="99" w:author="Srinivas Kandala" w:date="2020-09-15T11:40:00Z"/>
          <w:b/>
          <w:bCs/>
          <w:i/>
          <w:iCs/>
          <w:lang w:eastAsia="ko-KR"/>
        </w:rPr>
      </w:pPr>
    </w:p>
    <w:p w14:paraId="35F3EC1D" w14:textId="083A934C" w:rsidR="001B5FD5" w:rsidRPr="00116187" w:rsidRDefault="001B5FD5" w:rsidP="001B5FD5">
      <w:pPr>
        <w:pStyle w:val="H4"/>
        <w:numPr>
          <w:ilvl w:val="3"/>
          <w:numId w:val="19"/>
        </w:numPr>
        <w:rPr>
          <w:ins w:id="100" w:author="Srinivas Kandala" w:date="2020-09-15T11:41:00Z"/>
        </w:rPr>
        <w:pPrChange w:id="101" w:author="Srinivas Kandala" w:date="2020-09-10T10:25:00Z">
          <w:pPr>
            <w:numPr>
              <w:numId w:val="18"/>
            </w:numPr>
            <w:ind w:left="600" w:hanging="600"/>
          </w:pPr>
        </w:pPrChange>
      </w:pPr>
      <w:bookmarkStart w:id="102" w:name="RTF36343638303a2048342c312e"/>
      <w:ins w:id="103" w:author="Srinivas Kandala" w:date="2020-09-15T11:41:00Z">
        <w:r>
          <w:rPr>
            <w:w w:val="100"/>
          </w:rPr>
          <w:t xml:space="preserve">Extended Capabilities </w:t>
        </w:r>
        <w:bookmarkEnd w:id="102"/>
        <w:r>
          <w:rPr>
            <w:w w:val="100"/>
          </w:rPr>
          <w:t>element</w:t>
        </w:r>
        <w:r w:rsidRPr="000B33D5" w:rsidDel="00382F5D">
          <w:rPr>
            <w:w w:val="100"/>
            <w:rPrChange w:id="104" w:author="Srinivas Kandala" w:date="2020-09-10T10:24:00Z">
              <w:rPr>
                <w:i/>
                <w:iCs/>
              </w:rPr>
            </w:rPrChange>
          </w:rPr>
          <w:t xml:space="preserve"> </w:t>
        </w:r>
      </w:ins>
    </w:p>
    <w:p w14:paraId="0309AB3C" w14:textId="77777777" w:rsidR="00116187" w:rsidRPr="00116187" w:rsidRDefault="00116187" w:rsidP="00116187">
      <w:pPr>
        <w:rPr>
          <w:ins w:id="105" w:author="Srinivas Kandala" w:date="2020-09-15T11:47:00Z"/>
          <w:b/>
          <w:bCs/>
          <w:i/>
          <w:iCs/>
        </w:rPr>
      </w:pPr>
      <w:proofErr w:type="spellStart"/>
      <w:ins w:id="106" w:author="Srinivas Kandala" w:date="2020-09-15T11:47:00Z">
        <w:r w:rsidRPr="00116187">
          <w:rPr>
            <w:b/>
            <w:bCs/>
            <w:i/>
            <w:iCs/>
          </w:rPr>
          <w:t>Tgmd</w:t>
        </w:r>
        <w:proofErr w:type="spellEnd"/>
        <w:r w:rsidRPr="00116187">
          <w:rPr>
            <w:b/>
            <w:bCs/>
            <w:i/>
            <w:iCs/>
          </w:rPr>
          <w:t xml:space="preserve"> Editor: Request ANA to assign one of the currently reserved bits in Table 9-153 to “Max Idle Time Request” and make the appropriate </w:t>
        </w:r>
        <w:proofErr w:type="spellStart"/>
        <w:r w:rsidRPr="00116187">
          <w:rPr>
            <w:b/>
            <w:bCs/>
            <w:i/>
            <w:iCs/>
          </w:rPr>
          <w:t>chages</w:t>
        </w:r>
        <w:proofErr w:type="spellEnd"/>
        <w:r w:rsidRPr="00116187">
          <w:rPr>
            <w:b/>
            <w:bCs/>
            <w:i/>
            <w:iCs/>
          </w:rPr>
          <w:t xml:space="preserve"> to the Table and Insert the following paragraph within the Notes Column for the changed/added row</w:t>
        </w:r>
      </w:ins>
    </w:p>
    <w:p w14:paraId="3EF32591" w14:textId="337BF85E" w:rsidR="001B5FD5" w:rsidRPr="00116187" w:rsidRDefault="001B5FD5" w:rsidP="00116187">
      <w:pPr>
        <w:pStyle w:val="T"/>
        <w:rPr>
          <w:spacing w:val="-2"/>
          <w:w w:val="100"/>
          <w:rPrChange w:id="107" w:author="Srinivas Kandala" w:date="2020-09-15T11:48:00Z">
            <w:rPr>
              <w:b/>
              <w:bCs/>
              <w:i/>
              <w:iCs/>
              <w:lang w:eastAsia="ko-KR"/>
            </w:rPr>
          </w:rPrChange>
        </w:rPr>
        <w:pPrChange w:id="108" w:author="Srinivas Kandala" w:date="2020-09-15T11:48:00Z">
          <w:pPr/>
        </w:pPrChange>
      </w:pPr>
      <w:ins w:id="109" w:author="Srinivas Kandala" w:date="2020-09-15T11:41:00Z">
        <w:r w:rsidRPr="00116187">
          <w:rPr>
            <w:spacing w:val="-2"/>
            <w:w w:val="100"/>
            <w:rPrChange w:id="110" w:author="Srinivas Kandala" w:date="2020-09-15T11:48:00Z">
              <w:rPr/>
            </w:rPrChange>
          </w:rPr>
          <w:t>An AP sets the Max Idle Time Request subfield to 1 within transmitted Beacon, Probe Response, (Re)Association Response frames if dot11WirelessManagementImplemented and dot11BSSMaxIdlePeriodIndicationByNonAPSTA are true and it will process the (Re) Association Request frames with BSS Max Idle Period. Otherwise, it is set to 0.</w:t>
        </w:r>
      </w:ins>
    </w:p>
    <w:p w14:paraId="79B16FEE" w14:textId="77777777" w:rsidR="001B5FD5" w:rsidRPr="001B5FD5" w:rsidDel="00116187" w:rsidRDefault="001B5FD5">
      <w:pPr>
        <w:rPr>
          <w:del w:id="111" w:author="Srinivas Kandala" w:date="2020-09-15T11:47:00Z"/>
        </w:rPr>
      </w:pPr>
    </w:p>
    <w:p w14:paraId="785960DB" w14:textId="77777777" w:rsidR="001B5FD5" w:rsidRDefault="001B5FD5" w:rsidP="001B5FD5">
      <w:pPr>
        <w:pStyle w:val="H3"/>
        <w:rPr>
          <w:ins w:id="112" w:author="Srinivas Kandala" w:date="2020-09-15T11:43:00Z"/>
          <w:w w:val="100"/>
        </w:rPr>
      </w:pPr>
      <w:ins w:id="113" w:author="Srinivas Kandala" w:date="2020-09-15T11:43:00Z">
        <w:r>
          <w:rPr>
            <w:w w:val="100"/>
          </w:rPr>
          <w:t>11.21.13 BSS max idle period management</w:t>
        </w:r>
      </w:ins>
    </w:p>
    <w:p w14:paraId="17E5A507" w14:textId="77777777" w:rsidR="001B5FD5" w:rsidRPr="003B1DA9" w:rsidRDefault="001B5FD5" w:rsidP="001B5FD5">
      <w:pPr>
        <w:rPr>
          <w:ins w:id="114" w:author="Srinivas Kandala" w:date="2020-09-15T11:43:00Z"/>
          <w:b/>
          <w:bCs/>
          <w:i/>
          <w:iCs/>
          <w:lang w:eastAsia="ko-KR"/>
        </w:rPr>
      </w:pPr>
      <w:proofErr w:type="spellStart"/>
      <w:ins w:id="115" w:author="Srinivas Kandala" w:date="2020-09-15T11:43:00Z">
        <w:r w:rsidRPr="00A457B0">
          <w:rPr>
            <w:b/>
            <w:bCs/>
            <w:i/>
            <w:iCs/>
            <w:lang w:eastAsia="ko-KR"/>
          </w:rPr>
          <w:t>Tgmd</w:t>
        </w:r>
        <w:proofErr w:type="spellEnd"/>
        <w:r w:rsidRPr="00A457B0">
          <w:rPr>
            <w:b/>
            <w:bCs/>
            <w:i/>
            <w:iCs/>
            <w:lang w:eastAsia="ko-KR"/>
          </w:rPr>
          <w:t xml:space="preserve"> </w:t>
        </w:r>
        <w:r>
          <w:rPr>
            <w:b/>
            <w:bCs/>
            <w:i/>
            <w:iCs/>
            <w:lang w:eastAsia="ko-KR"/>
          </w:rPr>
          <w:t xml:space="preserve">Editor: Change the </w:t>
        </w:r>
        <w:proofErr w:type="spellStart"/>
        <w:r>
          <w:rPr>
            <w:b/>
            <w:bCs/>
            <w:i/>
            <w:iCs/>
            <w:lang w:eastAsia="ko-KR"/>
          </w:rPr>
          <w:t>subclause</w:t>
        </w:r>
        <w:proofErr w:type="spellEnd"/>
        <w:r>
          <w:rPr>
            <w:b/>
            <w:bCs/>
            <w:i/>
            <w:iCs/>
            <w:lang w:eastAsia="ko-KR"/>
          </w:rPr>
          <w:t xml:space="preserve"> as shown below</w:t>
        </w:r>
      </w:ins>
    </w:p>
    <w:p w14:paraId="5FF8AD92" w14:textId="77777777" w:rsidR="001B5FD5" w:rsidRDefault="001B5FD5" w:rsidP="001B5FD5">
      <w:pPr>
        <w:pStyle w:val="T"/>
        <w:rPr>
          <w:ins w:id="116" w:author="Srinivas Kandala" w:date="2020-09-15T11:43:00Z"/>
          <w:spacing w:val="-2"/>
          <w:w w:val="100"/>
        </w:rPr>
      </w:pPr>
      <w:ins w:id="117" w:author="Srinivas Kandala" w:date="2020-09-15T11:43:00Z">
        <w:r>
          <w:rPr>
            <w:spacing w:val="-2"/>
            <w:w w:val="100"/>
          </w:rPr>
          <w:t>If dot11BssMaxIdlePeriod (#4684</w:t>
        </w:r>
        <w:proofErr w:type="gramStart"/>
        <w:r>
          <w:rPr>
            <w:spacing w:val="-2"/>
            <w:w w:val="100"/>
          </w:rPr>
          <w:t>)is</w:t>
        </w:r>
        <w:proofErr w:type="gramEnd"/>
        <w:r>
          <w:rPr>
            <w:spacing w:val="-2"/>
            <w:w w:val="100"/>
          </w:rPr>
          <w:t xml:space="preserve"> nonzero, </w:t>
        </w:r>
        <w:r w:rsidRPr="004F5611">
          <w:rPr>
            <w:strike/>
            <w:spacing w:val="-2"/>
            <w:w w:val="100"/>
          </w:rPr>
          <w:t xml:space="preserve">the </w:t>
        </w:r>
        <w:proofErr w:type="spellStart"/>
        <w:r w:rsidRPr="004F5611">
          <w:rPr>
            <w:strike/>
            <w:spacing w:val="-2"/>
            <w:w w:val="100"/>
          </w:rPr>
          <w:t>STA</w:t>
        </w:r>
        <w:r>
          <w:rPr>
            <w:spacing w:val="-2"/>
            <w:w w:val="100"/>
            <w:u w:val="single"/>
          </w:rPr>
          <w:t>an</w:t>
        </w:r>
        <w:proofErr w:type="spellEnd"/>
        <w:r>
          <w:rPr>
            <w:spacing w:val="-2"/>
            <w:w w:val="100"/>
            <w:u w:val="single"/>
          </w:rPr>
          <w:t xml:space="preserve"> AP</w:t>
        </w:r>
        <w:r>
          <w:rPr>
            <w:spacing w:val="-2"/>
            <w:w w:val="100"/>
          </w:rPr>
          <w:t xml:space="preserve"> shall include the BSS Max Idle Period element in the </w:t>
        </w:r>
        <w:r>
          <w:rPr>
            <w:spacing w:val="-2"/>
            <w:w w:val="100"/>
            <w:u w:val="single"/>
          </w:rPr>
          <w:t>(Re)</w:t>
        </w:r>
        <w:r>
          <w:rPr>
            <w:spacing w:val="-2"/>
            <w:w w:val="100"/>
          </w:rPr>
          <w:t>Association Response frame</w:t>
        </w:r>
        <w:r w:rsidRPr="004F5611">
          <w:rPr>
            <w:strike/>
            <w:spacing w:val="-2"/>
            <w:w w:val="100"/>
          </w:rPr>
          <w:t xml:space="preserve"> or the </w:t>
        </w:r>
        <w:proofErr w:type="spellStart"/>
        <w:r w:rsidRPr="004F5611">
          <w:rPr>
            <w:strike/>
            <w:spacing w:val="-2"/>
            <w:w w:val="100"/>
          </w:rPr>
          <w:t>Reassociation</w:t>
        </w:r>
        <w:proofErr w:type="spellEnd"/>
        <w:r w:rsidRPr="004F5611">
          <w:rPr>
            <w:strike/>
            <w:spacing w:val="-2"/>
            <w:w w:val="100"/>
          </w:rPr>
          <w:t xml:space="preserve"> Response frame</w:t>
        </w:r>
        <w:r>
          <w:rPr>
            <w:spacing w:val="-2"/>
            <w:w w:val="100"/>
          </w:rPr>
          <w:t xml:space="preserve">. Otherwise, </w:t>
        </w:r>
        <w:r w:rsidRPr="004F5611">
          <w:rPr>
            <w:strike/>
            <w:spacing w:val="-2"/>
            <w:w w:val="100"/>
          </w:rPr>
          <w:t>the STA</w:t>
        </w:r>
        <w:r>
          <w:rPr>
            <w:strike/>
            <w:spacing w:val="-2"/>
            <w:w w:val="100"/>
          </w:rPr>
          <w:t xml:space="preserve"> </w:t>
        </w:r>
        <w:r w:rsidRPr="00C3649E">
          <w:rPr>
            <w:spacing w:val="-2"/>
            <w:w w:val="100"/>
            <w:u w:val="single"/>
          </w:rPr>
          <w:t xml:space="preserve">an </w:t>
        </w:r>
        <w:r>
          <w:rPr>
            <w:spacing w:val="-2"/>
            <w:w w:val="100"/>
            <w:u w:val="single"/>
          </w:rPr>
          <w:t>AP</w:t>
        </w:r>
        <w:r>
          <w:rPr>
            <w:spacing w:val="-2"/>
            <w:w w:val="100"/>
          </w:rPr>
          <w:t xml:space="preserve"> shall not include the BSS Max Idle Period element in the </w:t>
        </w:r>
        <w:r>
          <w:rPr>
            <w:spacing w:val="-2"/>
            <w:w w:val="100"/>
            <w:u w:val="single"/>
          </w:rPr>
          <w:t>(Re</w:t>
        </w:r>
        <w:proofErr w:type="gramStart"/>
        <w:r>
          <w:rPr>
            <w:spacing w:val="-2"/>
            <w:w w:val="100"/>
            <w:u w:val="single"/>
          </w:rPr>
          <w:t>)</w:t>
        </w:r>
        <w:r>
          <w:rPr>
            <w:spacing w:val="-2"/>
            <w:w w:val="100"/>
          </w:rPr>
          <w:t>Association</w:t>
        </w:r>
        <w:proofErr w:type="gramEnd"/>
        <w:r>
          <w:rPr>
            <w:spacing w:val="-2"/>
            <w:w w:val="100"/>
          </w:rPr>
          <w:t xml:space="preserve"> Response frame</w:t>
        </w:r>
        <w:r w:rsidRPr="004F5611">
          <w:rPr>
            <w:strike/>
            <w:spacing w:val="-2"/>
            <w:w w:val="100"/>
          </w:rPr>
          <w:t xml:space="preserve"> or the </w:t>
        </w:r>
        <w:proofErr w:type="spellStart"/>
        <w:r w:rsidRPr="004F5611">
          <w:rPr>
            <w:strike/>
            <w:spacing w:val="-2"/>
            <w:w w:val="100"/>
          </w:rPr>
          <w:t>Reassociation</w:t>
        </w:r>
        <w:proofErr w:type="spellEnd"/>
        <w:r w:rsidRPr="004F5611">
          <w:rPr>
            <w:strike/>
            <w:spacing w:val="-2"/>
            <w:w w:val="100"/>
          </w:rPr>
          <w:t xml:space="preserve"> Response frame</w:t>
        </w:r>
        <w:r>
          <w:rPr>
            <w:spacing w:val="-2"/>
            <w:w w:val="100"/>
          </w:rPr>
          <w:t>. A (11ah</w:t>
        </w:r>
        <w:proofErr w:type="gramStart"/>
        <w:r>
          <w:rPr>
            <w:spacing w:val="-2"/>
            <w:w w:val="100"/>
          </w:rPr>
          <w:t>)non</w:t>
        </w:r>
        <w:proofErr w:type="gramEnd"/>
        <w:r>
          <w:rPr>
            <w:spacing w:val="-2"/>
            <w:w w:val="100"/>
          </w:rPr>
          <w:t xml:space="preserve">-S1G STA may send protected or unprotected </w:t>
        </w:r>
        <w:proofErr w:type="spellStart"/>
        <w:r>
          <w:rPr>
            <w:spacing w:val="-2"/>
            <w:w w:val="100"/>
          </w:rPr>
          <w:t>keepalive</w:t>
        </w:r>
        <w:proofErr w:type="spellEnd"/>
        <w:r>
          <w:rPr>
            <w:spacing w:val="-2"/>
            <w:w w:val="100"/>
          </w:rPr>
          <w:t xml:space="preserve"> frames, as indicated in the Idle Options field.</w:t>
        </w:r>
      </w:ins>
    </w:p>
    <w:p w14:paraId="6227A46F" w14:textId="77777777" w:rsidR="001B5FD5" w:rsidRDefault="001B5FD5" w:rsidP="001B5FD5">
      <w:pPr>
        <w:pStyle w:val="T"/>
        <w:rPr>
          <w:ins w:id="118" w:author="Srinivas Kandala" w:date="2020-09-15T11:43:00Z"/>
          <w:spacing w:val="-2"/>
          <w:w w:val="100"/>
        </w:rPr>
      </w:pPr>
      <w:ins w:id="119" w:author="Srinivas Kandala" w:date="2020-09-15T11:43:00Z">
        <w:r>
          <w:rPr>
            <w:spacing w:val="-2"/>
            <w:w w:val="100"/>
          </w:rPr>
          <w:t xml:space="preserve">(11ah)Extended </w:t>
        </w:r>
        <w:proofErr w:type="spellStart"/>
        <w:r>
          <w:rPr>
            <w:spacing w:val="-2"/>
            <w:w w:val="100"/>
          </w:rPr>
          <w:t>BSSMaxIdlePeriod</w:t>
        </w:r>
        <w:proofErr w:type="spellEnd"/>
        <w:r>
          <w:rPr>
            <w:spacing w:val="-2"/>
            <w:w w:val="100"/>
          </w:rPr>
          <w:t xml:space="preserve"> values are those that had a nonzero unified scaling </w:t>
        </w:r>
        <w:proofErr w:type="gramStart"/>
        <w:r>
          <w:rPr>
            <w:spacing w:val="-2"/>
            <w:w w:val="100"/>
          </w:rPr>
          <w:t>factor(</w:t>
        </w:r>
        <w:proofErr w:type="gramEnd"/>
        <w:r>
          <w:rPr>
            <w:spacing w:val="-2"/>
            <w:w w:val="100"/>
          </w:rPr>
          <w:t xml:space="preserve">#1360) (Table 9-50 (Unified Scaling Factor subfield encoding(11ah))) value signaled by an S1G STA. An </w:t>
        </w:r>
        <w:r w:rsidRPr="000002E5">
          <w:rPr>
            <w:spacing w:val="-2"/>
            <w:w w:val="100"/>
          </w:rPr>
          <w:t>S1G</w:t>
        </w:r>
        <w:r>
          <w:rPr>
            <w:spacing w:val="-2"/>
            <w:w w:val="100"/>
          </w:rPr>
          <w:t xml:space="preserve"> </w:t>
        </w:r>
        <w:r>
          <w:rPr>
            <w:spacing w:val="-2"/>
            <w:w w:val="100"/>
            <w:u w:val="single"/>
          </w:rPr>
          <w:t xml:space="preserve">non-AP </w:t>
        </w:r>
        <w:r>
          <w:rPr>
            <w:spacing w:val="-2"/>
            <w:w w:val="100"/>
          </w:rPr>
          <w:t xml:space="preserve">STA may include the BSS Max Idle Period element in transmitted </w:t>
        </w:r>
        <w:r>
          <w:rPr>
            <w:spacing w:val="-2"/>
            <w:w w:val="100"/>
            <w:u w:val="single"/>
          </w:rPr>
          <w:t>(Re)</w:t>
        </w:r>
        <w:r>
          <w:rPr>
            <w:spacing w:val="-2"/>
            <w:w w:val="100"/>
          </w:rPr>
          <w:t xml:space="preserve">Association Request frames </w:t>
        </w:r>
        <w:r w:rsidRPr="004F5611">
          <w:rPr>
            <w:strike/>
            <w:spacing w:val="-2"/>
            <w:w w:val="100"/>
          </w:rPr>
          <w:t xml:space="preserve">and </w:t>
        </w:r>
        <w:proofErr w:type="spellStart"/>
        <w:r w:rsidRPr="004F5611">
          <w:rPr>
            <w:strike/>
            <w:spacing w:val="-2"/>
            <w:w w:val="100"/>
          </w:rPr>
          <w:t>Reassociation</w:t>
        </w:r>
        <w:proofErr w:type="spellEnd"/>
        <w:r w:rsidRPr="004F5611">
          <w:rPr>
            <w:strike/>
            <w:spacing w:val="-2"/>
            <w:w w:val="100"/>
          </w:rPr>
          <w:t xml:space="preserve"> Request frames </w:t>
        </w:r>
        <w:r>
          <w:rPr>
            <w:spacing w:val="-2"/>
            <w:w w:val="100"/>
          </w:rPr>
          <w:t xml:space="preserve">to indicate a preferred </w:t>
        </w:r>
        <w:proofErr w:type="spellStart"/>
        <w:r>
          <w:rPr>
            <w:spacing w:val="-2"/>
            <w:w w:val="100"/>
          </w:rPr>
          <w:t>BSSMaxIdlePeriod</w:t>
        </w:r>
        <w:proofErr w:type="spellEnd"/>
        <w:r>
          <w:rPr>
            <w:spacing w:val="-2"/>
            <w:w w:val="100"/>
          </w:rPr>
          <w:t xml:space="preserve"> </w:t>
        </w:r>
        <w:proofErr w:type="spellStart"/>
        <w:r>
          <w:rPr>
            <w:spacing w:val="-2"/>
            <w:w w:val="100"/>
          </w:rPr>
          <w:t>value.</w:t>
        </w:r>
        <w:r w:rsidRPr="000002E5">
          <w:rPr>
            <w:spacing w:val="-2"/>
            <w:w w:val="100"/>
          </w:rPr>
          <w:t>The</w:t>
        </w:r>
        <w:proofErr w:type="spellEnd"/>
        <w:r>
          <w:rPr>
            <w:spacing w:val="-2"/>
            <w:w w:val="100"/>
          </w:rPr>
          <w:t xml:space="preserve"> </w:t>
        </w:r>
        <w:r w:rsidRPr="00DE7F93">
          <w:rPr>
            <w:spacing w:val="-2"/>
            <w:w w:val="100"/>
          </w:rPr>
          <w:t>S1G</w:t>
        </w:r>
        <w:r>
          <w:rPr>
            <w:spacing w:val="-2"/>
            <w:w w:val="100"/>
          </w:rPr>
          <w:t xml:space="preserve"> AP </w:t>
        </w:r>
        <w:proofErr w:type="spellStart"/>
        <w:r w:rsidRPr="00C3649E">
          <w:rPr>
            <w:strike/>
            <w:spacing w:val="-2"/>
            <w:w w:val="100"/>
          </w:rPr>
          <w:t>selects</w:t>
        </w:r>
        <w:r>
          <w:rPr>
            <w:spacing w:val="-2"/>
            <w:w w:val="100"/>
            <w:u w:val="single"/>
          </w:rPr>
          <w:t>chooses</w:t>
        </w:r>
        <w:proofErr w:type="spellEnd"/>
        <w:r>
          <w:rPr>
            <w:spacing w:val="-2"/>
            <w:w w:val="100"/>
          </w:rPr>
          <w:t xml:space="preserve"> a value for </w:t>
        </w:r>
        <w:proofErr w:type="spellStart"/>
        <w:r>
          <w:rPr>
            <w:spacing w:val="-2"/>
            <w:w w:val="100"/>
          </w:rPr>
          <w:t>BSSMaxIdlePeriod</w:t>
        </w:r>
        <w:proofErr w:type="spellEnd"/>
        <w:r>
          <w:rPr>
            <w:spacing w:val="-2"/>
            <w:w w:val="100"/>
          </w:rPr>
          <w:t xml:space="preserve"> based on the </w:t>
        </w:r>
        <w:r w:rsidRPr="00035C7A">
          <w:rPr>
            <w:spacing w:val="-2"/>
            <w:w w:val="100"/>
          </w:rPr>
          <w:t>S1G</w:t>
        </w:r>
        <w:r>
          <w:rPr>
            <w:spacing w:val="-2"/>
            <w:w w:val="100"/>
          </w:rPr>
          <w:t xml:space="preserve"> STA’s preferred </w:t>
        </w:r>
        <w:proofErr w:type="spellStart"/>
        <w:r>
          <w:rPr>
            <w:spacing w:val="-2"/>
            <w:w w:val="100"/>
          </w:rPr>
          <w:t>BSSMaxIdlePeriod</w:t>
        </w:r>
        <w:proofErr w:type="spellEnd"/>
        <w:r>
          <w:rPr>
            <w:spacing w:val="-2"/>
            <w:w w:val="100"/>
          </w:rPr>
          <w:t xml:space="preserve"> (if any) and the type of the S1G STA. The </w:t>
        </w:r>
        <w:r w:rsidRPr="00035C7A">
          <w:rPr>
            <w:spacing w:val="-2"/>
            <w:w w:val="100"/>
          </w:rPr>
          <w:t>S1G</w:t>
        </w:r>
        <w:r>
          <w:rPr>
            <w:spacing w:val="-2"/>
            <w:w w:val="100"/>
          </w:rPr>
          <w:t xml:space="preserve"> AP indicates its chosen value to the S1G STA in the (Re</w:t>
        </w:r>
        <w:proofErr w:type="gramStart"/>
        <w:r>
          <w:rPr>
            <w:spacing w:val="-2"/>
            <w:w w:val="100"/>
          </w:rPr>
          <w:t>)Association</w:t>
        </w:r>
        <w:proofErr w:type="gramEnd"/>
        <w:r>
          <w:rPr>
            <w:spacing w:val="-2"/>
            <w:w w:val="100"/>
          </w:rPr>
          <w:t xml:space="preserve"> Response frame. </w:t>
        </w:r>
      </w:ins>
    </w:p>
    <w:p w14:paraId="25DC33D5" w14:textId="73391C5F" w:rsidR="001B5FD5" w:rsidRPr="004F5611" w:rsidRDefault="001B5FD5" w:rsidP="001B5FD5">
      <w:pPr>
        <w:pStyle w:val="T"/>
        <w:rPr>
          <w:ins w:id="120" w:author="Srinivas Kandala" w:date="2020-09-15T11:43:00Z"/>
          <w:spacing w:val="-2"/>
          <w:w w:val="100"/>
          <w:u w:val="single"/>
        </w:rPr>
      </w:pPr>
      <w:ins w:id="121" w:author="Srinivas Kandala" w:date="2020-09-15T11:43:00Z">
        <w:r w:rsidRPr="003B1DA9">
          <w:rPr>
            <w:spacing w:val="-2"/>
            <w:w w:val="100"/>
            <w:u w:val="single"/>
          </w:rPr>
          <w:t xml:space="preserve">If </w:t>
        </w:r>
        <w:r w:rsidRPr="003B1DA9">
          <w:rPr>
            <w:w w:val="100"/>
            <w:u w:val="single"/>
          </w:rPr>
          <w:t>dot11WirelessManagementImplemented is true, dot11BSSMaxIdlePeriod is non</w:t>
        </w:r>
        <w:r>
          <w:rPr>
            <w:w w:val="100"/>
            <w:u w:val="single"/>
          </w:rPr>
          <w:t xml:space="preserve"> </w:t>
        </w:r>
        <w:r w:rsidRPr="003B1DA9">
          <w:rPr>
            <w:w w:val="100"/>
            <w:u w:val="single"/>
          </w:rPr>
          <w:t>zero</w:t>
        </w:r>
      </w:ins>
      <w:proofErr w:type="gramStart"/>
      <w:ins w:id="122" w:author="Srinivas Kandala" w:date="2020-09-15T11:55:00Z">
        <w:r w:rsidR="007C02FE">
          <w:rPr>
            <w:w w:val="100"/>
            <w:u w:val="single"/>
          </w:rPr>
          <w:t xml:space="preserve">, </w:t>
        </w:r>
      </w:ins>
      <w:ins w:id="123" w:author="Srinivas Kandala" w:date="2020-09-15T11:43:00Z">
        <w:r w:rsidRPr="003B1DA9">
          <w:rPr>
            <w:w w:val="100"/>
            <w:u w:val="single"/>
          </w:rPr>
          <w:t xml:space="preserve"> </w:t>
        </w:r>
        <w:r>
          <w:rPr>
            <w:w w:val="100"/>
            <w:u w:val="single"/>
          </w:rPr>
          <w:t>dot11BSSMaxIdlePeriodIndicationByNonAPSTA</w:t>
        </w:r>
        <w:proofErr w:type="gramEnd"/>
        <w:r w:rsidRPr="003B1DA9">
          <w:rPr>
            <w:w w:val="100"/>
            <w:u w:val="single"/>
          </w:rPr>
          <w:t xml:space="preserve"> is true</w:t>
        </w:r>
        <w:r>
          <w:rPr>
            <w:w w:val="100"/>
            <w:u w:val="single"/>
          </w:rPr>
          <w:t xml:space="preserve">, </w:t>
        </w:r>
      </w:ins>
      <w:ins w:id="124" w:author="Srinivas Kandala" w:date="2020-09-15T11:45:00Z">
        <w:r w:rsidRPr="001B5FD5">
          <w:rPr>
            <w:w w:val="100"/>
            <w:u w:val="single"/>
          </w:rPr>
          <w:t xml:space="preserve">and the Max Idle Time Request subfield in Extended Capabilities element in Beacon, Probe Response, (Re)Association Response frames sent by the AP, then a non-S1G non-AP STA may include a BSS Max Idle Period element in the (Re)Association Request </w:t>
        </w:r>
        <w:proofErr w:type="spellStart"/>
        <w:r w:rsidRPr="001B5FD5">
          <w:rPr>
            <w:w w:val="100"/>
            <w:u w:val="single"/>
          </w:rPr>
          <w:t>frame</w:t>
        </w:r>
      </w:ins>
      <w:ins w:id="125" w:author="Srinivas Kandala" w:date="2020-09-15T11:43:00Z">
        <w:r>
          <w:rPr>
            <w:w w:val="100"/>
            <w:u w:val="single"/>
          </w:rPr>
          <w:t>then</w:t>
        </w:r>
        <w:proofErr w:type="spellEnd"/>
        <w:r>
          <w:rPr>
            <w:w w:val="100"/>
            <w:u w:val="single"/>
          </w:rPr>
          <w:t xml:space="preserve"> a non-S1G non-AP STA shall include a BSS Max Idle Period element in the (Re)Association Request frame.</w:t>
        </w:r>
        <w:r>
          <w:rPr>
            <w:spacing w:val="-2"/>
            <w:w w:val="100"/>
            <w:u w:val="single"/>
          </w:rPr>
          <w:t xml:space="preserve"> If the BSS Max Idle Period element is present in the (Re)Association Request frame received by a non-S1G AP that has </w:t>
        </w:r>
        <w:r>
          <w:rPr>
            <w:w w:val="100"/>
            <w:u w:val="single"/>
          </w:rPr>
          <w:t>dot11BSSMaxIdlePeriodIndicationByNonAPSTA equal to true, then the non-S1G AP choose</w:t>
        </w:r>
        <w:r>
          <w:rPr>
            <w:w w:val="100"/>
            <w:u w:val="single"/>
          </w:rPr>
          <w:t xml:space="preserve"> </w:t>
        </w:r>
        <w:r>
          <w:rPr>
            <w:w w:val="100"/>
            <w:u w:val="single"/>
          </w:rPr>
          <w:t xml:space="preserve">select the non-AP </w:t>
        </w:r>
        <w:r>
          <w:rPr>
            <w:w w:val="100"/>
            <w:u w:val="single"/>
          </w:rPr>
          <w:lastRenderedPageBreak/>
          <w:t>STA’s preferred maximum idle period. The non-S1G AP indicates its chosen value to the non-S1G STA in the (Re</w:t>
        </w:r>
        <w:proofErr w:type="gramStart"/>
        <w:r>
          <w:rPr>
            <w:w w:val="100"/>
            <w:u w:val="single"/>
          </w:rPr>
          <w:t>)Association</w:t>
        </w:r>
        <w:proofErr w:type="gramEnd"/>
        <w:r>
          <w:rPr>
            <w:w w:val="100"/>
            <w:u w:val="single"/>
          </w:rPr>
          <w:t xml:space="preserve"> Response frame.</w:t>
        </w:r>
      </w:ins>
    </w:p>
    <w:p w14:paraId="0BBD2F60" w14:textId="77777777" w:rsidR="001B5FD5" w:rsidRDefault="001B5FD5" w:rsidP="001B5FD5">
      <w:pPr>
        <w:pStyle w:val="T"/>
        <w:rPr>
          <w:ins w:id="126" w:author="Srinivas Kandala" w:date="2020-09-15T11:43:00Z"/>
          <w:spacing w:val="-2"/>
          <w:w w:val="100"/>
        </w:rPr>
      </w:pPr>
      <w:ins w:id="127" w:author="Srinivas Kandala" w:date="2020-09-15T11:43:00Z">
        <w:r>
          <w:rPr>
            <w:spacing w:val="-2"/>
            <w:w w:val="100"/>
          </w:rPr>
          <w:t xml:space="preserve">The value chosen by the AP is the value that the AP will use in making disassociate decisions based on the timeout value equal to </w:t>
        </w:r>
        <w:proofErr w:type="spellStart"/>
        <w:r>
          <w:rPr>
            <w:spacing w:val="-2"/>
            <w:w w:val="100"/>
          </w:rPr>
          <w:t>BSSMaxIdlePeriod</w:t>
        </w:r>
        <w:proofErr w:type="spellEnd"/>
        <w:r>
          <w:rPr>
            <w:spacing w:val="-2"/>
            <w:w w:val="100"/>
          </w:rPr>
          <w:t xml:space="preserve"> for the </w:t>
        </w:r>
        <w:r>
          <w:rPr>
            <w:spacing w:val="-2"/>
            <w:w w:val="100"/>
            <w:u w:val="single"/>
          </w:rPr>
          <w:t xml:space="preserve">non-AP </w:t>
        </w:r>
        <w:r>
          <w:rPr>
            <w:spacing w:val="-2"/>
            <w:w w:val="100"/>
          </w:rPr>
          <w:t xml:space="preserve">STA that is the recipient of the </w:t>
        </w:r>
        <w:r>
          <w:rPr>
            <w:spacing w:val="-2"/>
            <w:w w:val="100"/>
            <w:u w:val="single"/>
          </w:rPr>
          <w:t>(Re)</w:t>
        </w:r>
        <w:r>
          <w:rPr>
            <w:spacing w:val="-2"/>
            <w:w w:val="100"/>
          </w:rPr>
          <w:t xml:space="preserve">Association Response frame </w:t>
        </w:r>
        <w:r w:rsidRPr="004F5611">
          <w:rPr>
            <w:strike/>
            <w:spacing w:val="-2"/>
            <w:w w:val="100"/>
          </w:rPr>
          <w:t xml:space="preserve">or </w:t>
        </w:r>
        <w:proofErr w:type="spellStart"/>
        <w:r w:rsidRPr="004F5611">
          <w:rPr>
            <w:strike/>
            <w:spacing w:val="-2"/>
            <w:w w:val="100"/>
          </w:rPr>
          <w:t>Reassociation</w:t>
        </w:r>
        <w:proofErr w:type="spellEnd"/>
        <w:r w:rsidRPr="004F5611">
          <w:rPr>
            <w:strike/>
            <w:spacing w:val="-2"/>
            <w:w w:val="100"/>
          </w:rPr>
          <w:t xml:space="preserve"> Response frame</w:t>
        </w:r>
        <w:r>
          <w:rPr>
            <w:spacing w:val="-2"/>
            <w:w w:val="100"/>
          </w:rPr>
          <w:t xml:space="preserve">. An AP may provide different values for </w:t>
        </w:r>
        <w:proofErr w:type="spellStart"/>
        <w:r>
          <w:rPr>
            <w:spacing w:val="-2"/>
            <w:w w:val="100"/>
          </w:rPr>
          <w:t>BSSMaxIdlePeriod</w:t>
        </w:r>
        <w:proofErr w:type="spellEnd"/>
        <w:r>
          <w:rPr>
            <w:spacing w:val="-2"/>
            <w:w w:val="100"/>
          </w:rPr>
          <w:t xml:space="preserve"> to different STAs.</w:t>
        </w:r>
      </w:ins>
    </w:p>
    <w:p w14:paraId="73CF23CE" w14:textId="77777777" w:rsidR="001B5FD5" w:rsidRDefault="001B5FD5" w:rsidP="001B5FD5">
      <w:pPr>
        <w:pStyle w:val="T"/>
        <w:rPr>
          <w:ins w:id="128" w:author="Srinivas Kandala" w:date="2020-09-15T11:43:00Z"/>
          <w:spacing w:val="-2"/>
          <w:w w:val="100"/>
        </w:rPr>
      </w:pPr>
      <w:ins w:id="129" w:author="Srinivas Kandala" w:date="2020-09-15T11:43:00Z">
        <w:r>
          <w:rPr>
            <w:spacing w:val="-2"/>
            <w:w w:val="100"/>
          </w:rPr>
          <w:t xml:space="preserve">(11ah)A STA may send at least one protected or unprotected </w:t>
        </w:r>
        <w:proofErr w:type="spellStart"/>
        <w:r>
          <w:rPr>
            <w:spacing w:val="-2"/>
            <w:w w:val="100"/>
          </w:rPr>
          <w:t>keepalive</w:t>
        </w:r>
        <w:proofErr w:type="spellEnd"/>
        <w:r>
          <w:rPr>
            <w:spacing w:val="-2"/>
            <w:w w:val="100"/>
          </w:rPr>
          <w:t xml:space="preserve"> frame per </w:t>
        </w:r>
        <w:proofErr w:type="spellStart"/>
        <w:r>
          <w:rPr>
            <w:spacing w:val="-2"/>
            <w:w w:val="100"/>
          </w:rPr>
          <w:t>BSSMaxIdlePeriod</w:t>
        </w:r>
        <w:proofErr w:type="spellEnd"/>
        <w:r>
          <w:rPr>
            <w:spacing w:val="-2"/>
            <w:w w:val="100"/>
          </w:rPr>
          <w:t xml:space="preserve">, as indicated in the Idle Options field. When a STA transmits an unprotected </w:t>
        </w:r>
        <w:proofErr w:type="spellStart"/>
        <w:r>
          <w:rPr>
            <w:spacing w:val="-2"/>
            <w:w w:val="100"/>
          </w:rPr>
          <w:t>keepalive</w:t>
        </w:r>
        <w:proofErr w:type="spellEnd"/>
        <w:r>
          <w:rPr>
            <w:spacing w:val="-2"/>
            <w:w w:val="100"/>
          </w:rPr>
          <w:t xml:space="preserve"> frame, it shall use a frame that has 48-bit TA and RA fields. </w:t>
        </w:r>
      </w:ins>
    </w:p>
    <w:p w14:paraId="6C9D7CEF" w14:textId="77777777" w:rsidR="001B5FD5" w:rsidRDefault="001B5FD5" w:rsidP="001B5FD5">
      <w:pPr>
        <w:pStyle w:val="T"/>
        <w:rPr>
          <w:ins w:id="130" w:author="Srinivas Kandala" w:date="2020-09-15T11:43:00Z"/>
          <w:spacing w:val="-2"/>
          <w:w w:val="100"/>
        </w:rPr>
      </w:pPr>
      <w:ins w:id="131" w:author="Srinivas Kandala" w:date="2020-09-15T11:43:00Z">
        <w:r>
          <w:rPr>
            <w:spacing w:val="-2"/>
            <w:w w:val="100"/>
          </w:rPr>
          <w:t xml:space="preserve">The Max Idle Period field of the BSS Max Idle Period element indicates the time period during which a STA can refrain from transmitting frames to its associated AP without being disassociated. A non-AP STA is considered inactive if the AP has not received a Data frame, PS-Poll frame, or Management frame (protected or unprotected as specified in this paragraph) of a frame exchange sequence initiated by the STA for a time period greater than or equal to the time specified by the Max Idle Period field. If the Idle Options field requires protected </w:t>
        </w:r>
        <w:proofErr w:type="spellStart"/>
        <w:r>
          <w:rPr>
            <w:spacing w:val="-2"/>
            <w:w w:val="100"/>
          </w:rPr>
          <w:t>keepalive</w:t>
        </w:r>
        <w:proofErr w:type="spellEnd"/>
        <w:r>
          <w:rPr>
            <w:spacing w:val="-2"/>
            <w:w w:val="100"/>
          </w:rPr>
          <w:t xml:space="preserve"> frames, then the AP may disassociate the STA if no protected frames are received from the STA for a (11ah</w:t>
        </w:r>
        <w:proofErr w:type="gramStart"/>
        <w:r>
          <w:rPr>
            <w:spacing w:val="-2"/>
            <w:w w:val="100"/>
          </w:rPr>
          <w:t>)duration</w:t>
        </w:r>
        <w:proofErr w:type="gramEnd"/>
        <w:r>
          <w:rPr>
            <w:spacing w:val="-2"/>
            <w:w w:val="100"/>
          </w:rPr>
          <w:t xml:space="preserve"> of </w:t>
        </w:r>
        <w:proofErr w:type="spellStart"/>
        <w:r>
          <w:rPr>
            <w:spacing w:val="-2"/>
            <w:w w:val="100"/>
          </w:rPr>
          <w:t>BSSMaxIdlePeriod</w:t>
        </w:r>
        <w:proofErr w:type="spellEnd"/>
        <w:r>
          <w:rPr>
            <w:spacing w:val="-2"/>
            <w:w w:val="100"/>
          </w:rPr>
          <w:t xml:space="preserve">. If the Idle Options field allows unprotected or protected </w:t>
        </w:r>
        <w:proofErr w:type="spellStart"/>
        <w:r>
          <w:rPr>
            <w:spacing w:val="-2"/>
            <w:w w:val="100"/>
          </w:rPr>
          <w:t>keepalive</w:t>
        </w:r>
        <w:proofErr w:type="spellEnd"/>
        <w:r>
          <w:rPr>
            <w:spacing w:val="-2"/>
            <w:w w:val="100"/>
          </w:rPr>
          <w:t xml:space="preserve"> frames, then the AP may disassociate the STA if no protected or unprotected frames (11ah</w:t>
        </w:r>
        <w:proofErr w:type="gramStart"/>
        <w:r>
          <w:rPr>
            <w:spacing w:val="-2"/>
            <w:w w:val="100"/>
          </w:rPr>
          <w:t>)with</w:t>
        </w:r>
        <w:proofErr w:type="gramEnd"/>
        <w:r>
          <w:rPr>
            <w:spacing w:val="-2"/>
            <w:w w:val="100"/>
          </w:rPr>
          <w:t xml:space="preserve"> 48-bit TA and RA fields are received from the STA for a duration (11ah)of </w:t>
        </w:r>
        <w:proofErr w:type="spellStart"/>
        <w:r>
          <w:rPr>
            <w:spacing w:val="-2"/>
            <w:w w:val="100"/>
          </w:rPr>
          <w:t>BSSMaxIdlePeriod</w:t>
        </w:r>
        <w:proofErr w:type="spellEnd"/>
        <w:r>
          <w:rPr>
            <w:spacing w:val="-2"/>
            <w:w w:val="100"/>
          </w:rPr>
          <w:t>.</w:t>
        </w:r>
      </w:ins>
    </w:p>
    <w:p w14:paraId="70CEDAA0" w14:textId="77777777" w:rsidR="001B5FD5" w:rsidRDefault="001B5FD5" w:rsidP="001B5FD5">
      <w:pPr>
        <w:pStyle w:val="Note"/>
        <w:rPr>
          <w:ins w:id="132" w:author="Srinivas Kandala" w:date="2020-09-15T11:43:00Z"/>
          <w:w w:val="100"/>
        </w:rPr>
      </w:pPr>
      <w:ins w:id="133" w:author="Srinivas Kandala" w:date="2020-09-15T11:43:00Z">
        <w:r>
          <w:rPr>
            <w:w w:val="100"/>
          </w:rPr>
          <w:t xml:space="preserve">NOTE—The AP can disassociate or </w:t>
        </w:r>
        <w:proofErr w:type="spellStart"/>
        <w:r>
          <w:rPr>
            <w:w w:val="100"/>
          </w:rPr>
          <w:t>deauthenticate</w:t>
        </w:r>
        <w:proofErr w:type="spellEnd"/>
        <w:r>
          <w:rPr>
            <w:w w:val="100"/>
          </w:rPr>
          <w:t xml:space="preserve"> the STA at any time for other reasons even if the STA satisfies the keep-alive frame transmission requirements.</w:t>
        </w:r>
      </w:ins>
    </w:p>
    <w:p w14:paraId="44331FD7" w14:textId="77777777" w:rsidR="001B5FD5" w:rsidRPr="001B5FD5" w:rsidRDefault="001B5FD5">
      <w:pPr>
        <w:rPr>
          <w:lang w:val="en-US"/>
          <w:rPrChange w:id="134" w:author="Srinivas Kandala" w:date="2020-09-15T11:43:00Z">
            <w:rPr/>
          </w:rPrChange>
        </w:rPr>
      </w:pPr>
    </w:p>
    <w:p w14:paraId="372FDD1A" w14:textId="36B6396E" w:rsidR="00CA09B2" w:rsidRPr="00C134C4" w:rsidRDefault="00CA09B2">
      <w:r>
        <w:rPr>
          <w:b/>
          <w:sz w:val="24"/>
        </w:rPr>
        <w:t>References:</w:t>
      </w:r>
    </w:p>
    <w:p w14:paraId="4241F122" w14:textId="77777777" w:rsidR="00CA09B2" w:rsidRDefault="000245B8" w:rsidP="000245B8">
      <w:pPr>
        <w:numPr>
          <w:ilvl w:val="0"/>
          <w:numId w:val="9"/>
        </w:numPr>
      </w:pPr>
      <w:r w:rsidRPr="000245B8">
        <w:t xml:space="preserve">IEEE </w:t>
      </w:r>
      <w:proofErr w:type="spellStart"/>
      <w:r w:rsidRPr="000245B8">
        <w:t>Std</w:t>
      </w:r>
      <w:proofErr w:type="spellEnd"/>
      <w:r w:rsidRPr="000245B8">
        <w:t xml:space="preserve"> 802.11v™-2011: Wireless Network Management (Amendment 8)</w:t>
      </w:r>
    </w:p>
    <w:p w14:paraId="76CC7226" w14:textId="77777777" w:rsidR="000245B8" w:rsidRDefault="000245B8" w:rsidP="000245B8">
      <w:pPr>
        <w:numPr>
          <w:ilvl w:val="0"/>
          <w:numId w:val="9"/>
        </w:numPr>
      </w:pPr>
      <w:r w:rsidRPr="000245B8">
        <w:t xml:space="preserve">IEEE </w:t>
      </w:r>
      <w:proofErr w:type="spellStart"/>
      <w:r w:rsidRPr="000245B8">
        <w:t>Std</w:t>
      </w:r>
      <w:proofErr w:type="spellEnd"/>
      <w:r w:rsidRPr="000245B8">
        <w:t xml:space="preserve"> 802.11ah™-2016: Sub 1 GHz License Exempt Operation (Amendment 2)</w:t>
      </w:r>
    </w:p>
    <w:p w14:paraId="1C4422FA" w14:textId="77777777" w:rsidR="000245B8" w:rsidRDefault="000245B8" w:rsidP="000245B8">
      <w:pPr>
        <w:numPr>
          <w:ilvl w:val="0"/>
          <w:numId w:val="9"/>
        </w:numPr>
      </w:pPr>
      <w:r>
        <w:t xml:space="preserve">P802.11 </w:t>
      </w:r>
      <w:proofErr w:type="spellStart"/>
      <w:r>
        <w:t>Tgmd</w:t>
      </w:r>
      <w:proofErr w:type="spellEnd"/>
      <w:r>
        <w:t xml:space="preserve"> Draft 4.0</w:t>
      </w:r>
    </w:p>
    <w:sectPr w:rsidR="000245B8">
      <w:headerReference w:type="default" r:id="rId9"/>
      <w:footerReference w:type="default" r:id="rId10"/>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5" w:author="Srinivas Kandala" w:date="2020-09-14T10:35:00Z" w:initials="SK">
    <w:p w14:paraId="67BB919B" w14:textId="06258DCF" w:rsidR="003B743F" w:rsidRDefault="003B743F" w:rsidP="003B743F">
      <w:pPr>
        <w:pStyle w:val="CommentText"/>
      </w:pPr>
      <w:r>
        <w:rPr>
          <w:rStyle w:val="CommentReference"/>
        </w:rPr>
        <w:annotationRef/>
      </w:r>
      <w:r>
        <w:t xml:space="preserve">Mark H: </w:t>
      </w:r>
      <w:r w:rsidRPr="00904503">
        <w:t xml:space="preserve">In your proposal, in the MIB DESCRIPTION of the new attribute, can we change "This attribute, at the non-AP STA, when </w:t>
      </w:r>
      <w:proofErr w:type="gramStart"/>
      <w:r w:rsidRPr="00904503">
        <w:t>true, ..."</w:t>
      </w:r>
      <w:proofErr w:type="gramEnd"/>
      <w:r w:rsidRPr="00904503">
        <w:t xml:space="preserve"> to "This attribute, when true at a non-AP STA ..."?  (Flip order, and change 'the' to 'a').  And the same on the AP paragraph.</w:t>
      </w:r>
    </w:p>
    <w:p w14:paraId="6143A3A2" w14:textId="7AE96B05" w:rsidR="003B743F" w:rsidRDefault="003B743F">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43A3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7FC40" w14:textId="77777777" w:rsidR="00775FAD" w:rsidRDefault="00775FAD">
      <w:r>
        <w:separator/>
      </w:r>
    </w:p>
  </w:endnote>
  <w:endnote w:type="continuationSeparator" w:id="0">
    <w:p w14:paraId="4D2B27CC" w14:textId="77777777" w:rsidR="00775FAD" w:rsidRDefault="00775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12C81" w14:textId="77777777" w:rsidR="0029020B" w:rsidRDefault="00775FAD">
    <w:pPr>
      <w:pStyle w:val="Footer"/>
      <w:tabs>
        <w:tab w:val="clear" w:pos="6480"/>
        <w:tab w:val="center" w:pos="4680"/>
        <w:tab w:val="right" w:pos="9360"/>
      </w:tabs>
    </w:pPr>
    <w:r>
      <w:fldChar w:fldCharType="begin"/>
    </w:r>
    <w:r>
      <w:instrText xml:space="preserve"> SUBJECT  \* MERGEFORMAT </w:instrText>
    </w:r>
    <w:r>
      <w:fldChar w:fldCharType="separate"/>
    </w:r>
    <w:r w:rsidR="0079345E">
      <w:t>Submission</w:t>
    </w:r>
    <w:r>
      <w:fldChar w:fldCharType="end"/>
    </w:r>
    <w:r w:rsidR="0029020B">
      <w:tab/>
      <w:t xml:space="preserve">page </w:t>
    </w:r>
    <w:r w:rsidR="0029020B">
      <w:fldChar w:fldCharType="begin"/>
    </w:r>
    <w:r w:rsidR="0029020B">
      <w:instrText xml:space="preserve">page </w:instrText>
    </w:r>
    <w:r w:rsidR="0029020B">
      <w:fldChar w:fldCharType="separate"/>
    </w:r>
    <w:r w:rsidR="000E34A8">
      <w:rPr>
        <w:noProof/>
      </w:rPr>
      <w:t>7</w:t>
    </w:r>
    <w:r w:rsidR="0029020B">
      <w:fldChar w:fldCharType="end"/>
    </w:r>
    <w:r w:rsidR="0029020B">
      <w:tab/>
    </w:r>
    <w:r>
      <w:fldChar w:fldCharType="begin"/>
    </w:r>
    <w:r>
      <w:instrText xml:space="preserve"> COM</w:instrText>
    </w:r>
    <w:r>
      <w:instrText xml:space="preserve">MENTS  \* MERGEFORMAT </w:instrText>
    </w:r>
    <w:r>
      <w:fldChar w:fldCharType="separate"/>
    </w:r>
    <w:r w:rsidR="00587E52">
      <w:t>Srinivas Kandala, Samsung</w:t>
    </w:r>
    <w:r>
      <w:fldChar w:fldCharType="end"/>
    </w:r>
  </w:p>
  <w:p w14:paraId="7034F906" w14:textId="77777777"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840FF" w14:textId="77777777" w:rsidR="00775FAD" w:rsidRDefault="00775FAD">
      <w:r>
        <w:separator/>
      </w:r>
    </w:p>
  </w:footnote>
  <w:footnote w:type="continuationSeparator" w:id="0">
    <w:p w14:paraId="2F6779C5" w14:textId="77777777" w:rsidR="00775FAD" w:rsidRDefault="00775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D2879" w14:textId="77777777" w:rsidR="0029020B" w:rsidRDefault="00775FAD">
    <w:pPr>
      <w:pStyle w:val="Header"/>
      <w:tabs>
        <w:tab w:val="clear" w:pos="6480"/>
        <w:tab w:val="center" w:pos="4680"/>
        <w:tab w:val="right" w:pos="9360"/>
      </w:tabs>
    </w:pPr>
    <w:r>
      <w:fldChar w:fldCharType="begin"/>
    </w:r>
    <w:r>
      <w:instrText xml:space="preserve"> KEYWORDS  \* MERGEFORMAT </w:instrText>
    </w:r>
    <w:r>
      <w:fldChar w:fldCharType="separate"/>
    </w:r>
    <w:r w:rsidR="00362499">
      <w:t>September 2020</w:t>
    </w:r>
    <w:r>
      <w:fldChar w:fldCharType="end"/>
    </w:r>
    <w:r w:rsidR="0029020B">
      <w:tab/>
    </w:r>
    <w:r w:rsidR="0029020B">
      <w:tab/>
    </w:r>
    <w:r>
      <w:fldChar w:fldCharType="begin"/>
    </w:r>
    <w:r>
      <w:instrText xml:space="preserve"> TITLE  \* MERGEFORMAT </w:instrText>
    </w:r>
    <w:r>
      <w:fldChar w:fldCharType="separate"/>
    </w:r>
    <w:r w:rsidR="001B5FD5">
      <w:t>doc.: IEEE 802.11-20/1313r8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602064C"/>
    <w:lvl w:ilvl="0">
      <w:numFmt w:val="bullet"/>
      <w:lvlText w:val="*"/>
      <w:lvlJc w:val="left"/>
    </w:lvl>
  </w:abstractNum>
  <w:abstractNum w:abstractNumId="1" w15:restartNumberingAfterBreak="0">
    <w:nsid w:val="013F71F9"/>
    <w:multiLevelType w:val="multilevel"/>
    <w:tmpl w:val="DFBA848C"/>
    <w:lvl w:ilvl="0">
      <w:start w:val="6"/>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7"/>
      <w:numFmt w:val="decimal"/>
      <w:lvlText w:val="%1.%2.%3"/>
      <w:lvlJc w:val="left"/>
      <w:pPr>
        <w:ind w:left="765" w:hanging="765"/>
      </w:pPr>
      <w:rPr>
        <w:rFonts w:hint="default"/>
      </w:rPr>
    </w:lvl>
    <w:lvl w:ilvl="3">
      <w:start w:val="2"/>
      <w:numFmt w:val="decimal"/>
      <w:lvlText w:val="%1.%2.%3.%4"/>
      <w:lvlJc w:val="left"/>
      <w:pPr>
        <w:ind w:left="765" w:hanging="765"/>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6D1A96"/>
    <w:multiLevelType w:val="multilevel"/>
    <w:tmpl w:val="DFBA848C"/>
    <w:lvl w:ilvl="0">
      <w:start w:val="6"/>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8"/>
      <w:numFmt w:val="decimal"/>
      <w:lvlText w:val="%1.%2.%3"/>
      <w:lvlJc w:val="left"/>
      <w:pPr>
        <w:ind w:left="765" w:hanging="765"/>
      </w:pPr>
      <w:rPr>
        <w:rFonts w:hint="default"/>
      </w:rPr>
    </w:lvl>
    <w:lvl w:ilvl="3">
      <w:start w:val="4"/>
      <w:numFmt w:val="decimal"/>
      <w:lvlText w:val="%1.%2.%3.%4"/>
      <w:lvlJc w:val="left"/>
      <w:pPr>
        <w:ind w:left="765" w:hanging="765"/>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310F3"/>
    <w:multiLevelType w:val="hybridMultilevel"/>
    <w:tmpl w:val="15581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220B7A"/>
    <w:multiLevelType w:val="multilevel"/>
    <w:tmpl w:val="DFBA848C"/>
    <w:lvl w:ilvl="0">
      <w:start w:val="6"/>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7"/>
      <w:numFmt w:val="decimal"/>
      <w:lvlText w:val="%1.%2.%3"/>
      <w:lvlJc w:val="left"/>
      <w:pPr>
        <w:ind w:left="765" w:hanging="765"/>
      </w:pPr>
      <w:rPr>
        <w:rFonts w:hint="default"/>
      </w:rPr>
    </w:lvl>
    <w:lvl w:ilvl="3">
      <w:start w:val="2"/>
      <w:numFmt w:val="decimal"/>
      <w:lvlText w:val="%1.%2.%3.%4"/>
      <w:lvlJc w:val="left"/>
      <w:pPr>
        <w:ind w:left="765" w:hanging="765"/>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D91C12"/>
    <w:multiLevelType w:val="multilevel"/>
    <w:tmpl w:val="A28A0D74"/>
    <w:lvl w:ilvl="0">
      <w:start w:val="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EE3889"/>
    <w:multiLevelType w:val="multilevel"/>
    <w:tmpl w:val="1DA25432"/>
    <w:lvl w:ilvl="0">
      <w:start w:val="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35725A6"/>
    <w:multiLevelType w:val="multilevel"/>
    <w:tmpl w:val="11B47024"/>
    <w:lvl w:ilvl="0">
      <w:start w:val="9"/>
      <w:numFmt w:val="decimal"/>
      <w:lvlText w:val="%1"/>
      <w:lvlJc w:val="left"/>
      <w:pPr>
        <w:ind w:left="705" w:hanging="705"/>
      </w:pPr>
      <w:rPr>
        <w:rFonts w:hint="default"/>
        <w:w w:val="100"/>
      </w:rPr>
    </w:lvl>
    <w:lvl w:ilvl="1">
      <w:start w:val="4"/>
      <w:numFmt w:val="decimal"/>
      <w:lvlText w:val="%1.%2"/>
      <w:lvlJc w:val="left"/>
      <w:pPr>
        <w:ind w:left="705" w:hanging="705"/>
      </w:pPr>
      <w:rPr>
        <w:rFonts w:hint="default"/>
        <w:w w:val="100"/>
      </w:rPr>
    </w:lvl>
    <w:lvl w:ilvl="2">
      <w:start w:val="2"/>
      <w:numFmt w:val="decimal"/>
      <w:lvlText w:val="%1.%2.%3"/>
      <w:lvlJc w:val="left"/>
      <w:pPr>
        <w:ind w:left="720" w:hanging="720"/>
      </w:pPr>
      <w:rPr>
        <w:rFonts w:hint="default"/>
        <w:w w:val="100"/>
      </w:rPr>
    </w:lvl>
    <w:lvl w:ilvl="3">
      <w:start w:val="26"/>
      <w:numFmt w:val="decimal"/>
      <w:lvlText w:val="%1.%2.%3.%4"/>
      <w:lvlJc w:val="left"/>
      <w:pPr>
        <w:ind w:left="720" w:hanging="72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080" w:hanging="108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440" w:hanging="1440"/>
      </w:pPr>
      <w:rPr>
        <w:rFonts w:hint="default"/>
        <w:w w:val="100"/>
      </w:rPr>
    </w:lvl>
    <w:lvl w:ilvl="8">
      <w:start w:val="1"/>
      <w:numFmt w:val="decimal"/>
      <w:lvlText w:val="%1.%2.%3.%4.%5.%6.%7.%8.%9"/>
      <w:lvlJc w:val="left"/>
      <w:pPr>
        <w:ind w:left="1800" w:hanging="1800"/>
      </w:pPr>
      <w:rPr>
        <w:rFonts w:hint="default"/>
        <w:w w:val="100"/>
      </w:rPr>
    </w:lvl>
  </w:abstractNum>
  <w:abstractNum w:abstractNumId="8" w15:restartNumberingAfterBreak="0">
    <w:nsid w:val="45DF4921"/>
    <w:multiLevelType w:val="multilevel"/>
    <w:tmpl w:val="044C51FC"/>
    <w:lvl w:ilvl="0">
      <w:start w:val="6"/>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7"/>
      <w:numFmt w:val="decimal"/>
      <w:lvlText w:val="%1.%2.%3"/>
      <w:lvlJc w:val="left"/>
      <w:pPr>
        <w:ind w:left="765" w:hanging="765"/>
      </w:pPr>
      <w:rPr>
        <w:rFonts w:hint="default"/>
      </w:rPr>
    </w:lvl>
    <w:lvl w:ilvl="3">
      <w:start w:val="4"/>
      <w:numFmt w:val="decimal"/>
      <w:lvlText w:val="%1.%2.%3.%4"/>
      <w:lvlJc w:val="left"/>
      <w:pPr>
        <w:ind w:left="765" w:hanging="765"/>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5B1905"/>
    <w:multiLevelType w:val="multilevel"/>
    <w:tmpl w:val="33B05F04"/>
    <w:lvl w:ilvl="0">
      <w:start w:val="9"/>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E2423FD"/>
    <w:multiLevelType w:val="hybridMultilevel"/>
    <w:tmpl w:val="79B45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982E12"/>
    <w:multiLevelType w:val="hybridMultilevel"/>
    <w:tmpl w:val="06AC32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1"/>
  </w:num>
  <w:num w:numId="3">
    <w:abstractNumId w:val="0"/>
    <w:lvlOverride w:ilvl="0">
      <w:lvl w:ilvl="0">
        <w:start w:val="1"/>
        <w:numFmt w:val="bullet"/>
        <w:lvlText w:val="C.3 "/>
        <w:legacy w:legacy="1" w:legacySpace="0" w:legacyIndent="0"/>
        <w:lvlJc w:val="left"/>
        <w:pPr>
          <w:ind w:left="0" w:firstLine="0"/>
        </w:pPr>
        <w:rPr>
          <w:rFonts w:ascii="Arial" w:hAnsi="Arial" w:cs="Arial" w:hint="default"/>
          <w:b/>
          <w:i w:val="0"/>
          <w:strike w:val="0"/>
          <w:color w:val="000000"/>
          <w:sz w:val="24"/>
          <w:u w:val="none"/>
        </w:rPr>
      </w:lvl>
    </w:lvlOverride>
  </w:num>
  <w:num w:numId="4">
    <w:abstractNumId w:val="0"/>
    <w:lvlOverride w:ilvl="0">
      <w:lvl w:ilvl="0">
        <w:start w:val="1"/>
        <w:numFmt w:val="bullet"/>
        <w:lvlText w:val="9.3.3.5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9.3.3.7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38—"/>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9-36—"/>
        <w:legacy w:legacy="1" w:legacySpace="0" w:legacyIndent="0"/>
        <w:lvlJc w:val="center"/>
        <w:pPr>
          <w:ind w:left="0" w:firstLine="0"/>
        </w:pPr>
        <w:rPr>
          <w:rFonts w:ascii="Arial" w:hAnsi="Arial" w:cs="Arial" w:hint="default"/>
          <w:b/>
          <w:i w:val="0"/>
          <w:strike w:val="0"/>
          <w:color w:val="000000"/>
          <w:sz w:val="20"/>
          <w:u w:val="none"/>
          <w:lang w:val="en-GB"/>
        </w:rPr>
      </w:lvl>
    </w:lvlOverride>
  </w:num>
  <w:num w:numId="8">
    <w:abstractNumId w:val="0"/>
    <w:lvlOverride w:ilvl="0">
      <w:lvl w:ilvl="0">
        <w:start w:val="1"/>
        <w:numFmt w:val="bullet"/>
        <w:lvlText w:val="11.22.13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0"/>
  </w:num>
  <w:num w:numId="10">
    <w:abstractNumId w:val="4"/>
  </w:num>
  <w:num w:numId="11">
    <w:abstractNumId w:val="1"/>
  </w:num>
  <w:num w:numId="12">
    <w:abstractNumId w:val="8"/>
  </w:num>
  <w:num w:numId="13">
    <w:abstractNumId w:val="6"/>
  </w:num>
  <w:num w:numId="14">
    <w:abstractNumId w:val="5"/>
  </w:num>
  <w:num w:numId="15">
    <w:abstractNumId w:val="2"/>
  </w:num>
  <w:num w:numId="16">
    <w:abstractNumId w:val="0"/>
    <w:lvlOverride w:ilvl="0">
      <w:lvl w:ilvl="0">
        <w:start w:val="1"/>
        <w:numFmt w:val="bullet"/>
        <w:lvlText w:val="Table 9-34—"/>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9-36—"/>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9"/>
  </w:num>
  <w:num w:numId="1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rinivas Kandala">
    <w15:presenceInfo w15:providerId="AD" w15:userId="S-1-5-21-191130273-305881739-1540833222-716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45E"/>
    <w:rsid w:val="000002E5"/>
    <w:rsid w:val="000245B8"/>
    <w:rsid w:val="00025670"/>
    <w:rsid w:val="00035C7A"/>
    <w:rsid w:val="000B33D5"/>
    <w:rsid w:val="000C3119"/>
    <w:rsid w:val="000E098A"/>
    <w:rsid w:val="000E34A8"/>
    <w:rsid w:val="00115A7F"/>
    <w:rsid w:val="00116187"/>
    <w:rsid w:val="001A5569"/>
    <w:rsid w:val="001B5FD5"/>
    <w:rsid w:val="001D0849"/>
    <w:rsid w:val="001D688E"/>
    <w:rsid w:val="001D723B"/>
    <w:rsid w:val="001F5340"/>
    <w:rsid w:val="00232755"/>
    <w:rsid w:val="002715A5"/>
    <w:rsid w:val="00272520"/>
    <w:rsid w:val="002776F6"/>
    <w:rsid w:val="0029020B"/>
    <w:rsid w:val="002D44BE"/>
    <w:rsid w:val="002D5DD9"/>
    <w:rsid w:val="002F3F50"/>
    <w:rsid w:val="00312F19"/>
    <w:rsid w:val="00346726"/>
    <w:rsid w:val="00362499"/>
    <w:rsid w:val="00363295"/>
    <w:rsid w:val="003663C5"/>
    <w:rsid w:val="00382F5D"/>
    <w:rsid w:val="003A4923"/>
    <w:rsid w:val="003B1DA9"/>
    <w:rsid w:val="003B743F"/>
    <w:rsid w:val="00442037"/>
    <w:rsid w:val="004A2AAF"/>
    <w:rsid w:val="004A7CC2"/>
    <w:rsid w:val="004B064B"/>
    <w:rsid w:val="004B539C"/>
    <w:rsid w:val="004F5611"/>
    <w:rsid w:val="00504D1A"/>
    <w:rsid w:val="0050509F"/>
    <w:rsid w:val="005364E5"/>
    <w:rsid w:val="0055084C"/>
    <w:rsid w:val="00554586"/>
    <w:rsid w:val="00573F06"/>
    <w:rsid w:val="00581EA7"/>
    <w:rsid w:val="00587E52"/>
    <w:rsid w:val="00594109"/>
    <w:rsid w:val="005C00CB"/>
    <w:rsid w:val="005C5AD8"/>
    <w:rsid w:val="005D1C7B"/>
    <w:rsid w:val="005D29E4"/>
    <w:rsid w:val="00613348"/>
    <w:rsid w:val="0062440B"/>
    <w:rsid w:val="00634256"/>
    <w:rsid w:val="00647948"/>
    <w:rsid w:val="00685AD0"/>
    <w:rsid w:val="006C0727"/>
    <w:rsid w:val="006C1469"/>
    <w:rsid w:val="006C30FC"/>
    <w:rsid w:val="006E145F"/>
    <w:rsid w:val="007468C6"/>
    <w:rsid w:val="00770572"/>
    <w:rsid w:val="00775FAD"/>
    <w:rsid w:val="0079345E"/>
    <w:rsid w:val="007C02FE"/>
    <w:rsid w:val="00864681"/>
    <w:rsid w:val="0086689A"/>
    <w:rsid w:val="008A6252"/>
    <w:rsid w:val="008D3AE6"/>
    <w:rsid w:val="00904503"/>
    <w:rsid w:val="00914435"/>
    <w:rsid w:val="00947028"/>
    <w:rsid w:val="0097603D"/>
    <w:rsid w:val="00995587"/>
    <w:rsid w:val="009C6549"/>
    <w:rsid w:val="009E297E"/>
    <w:rsid w:val="009F2FBC"/>
    <w:rsid w:val="00A2485E"/>
    <w:rsid w:val="00A43C36"/>
    <w:rsid w:val="00A457B0"/>
    <w:rsid w:val="00A633FE"/>
    <w:rsid w:val="00A862DD"/>
    <w:rsid w:val="00A96A00"/>
    <w:rsid w:val="00AA427C"/>
    <w:rsid w:val="00AB6D4F"/>
    <w:rsid w:val="00AC09E5"/>
    <w:rsid w:val="00AC6E70"/>
    <w:rsid w:val="00AD35B9"/>
    <w:rsid w:val="00B30B00"/>
    <w:rsid w:val="00B52712"/>
    <w:rsid w:val="00B86C0A"/>
    <w:rsid w:val="00B92885"/>
    <w:rsid w:val="00BA346C"/>
    <w:rsid w:val="00BD2060"/>
    <w:rsid w:val="00BE68C2"/>
    <w:rsid w:val="00C134C4"/>
    <w:rsid w:val="00C43E2B"/>
    <w:rsid w:val="00C44310"/>
    <w:rsid w:val="00C50CA4"/>
    <w:rsid w:val="00C81AC5"/>
    <w:rsid w:val="00CA09B2"/>
    <w:rsid w:val="00D05873"/>
    <w:rsid w:val="00D40A27"/>
    <w:rsid w:val="00D509D4"/>
    <w:rsid w:val="00DC5A7B"/>
    <w:rsid w:val="00DC70B7"/>
    <w:rsid w:val="00DE2689"/>
    <w:rsid w:val="00DE7F93"/>
    <w:rsid w:val="00DF3527"/>
    <w:rsid w:val="00DF4545"/>
    <w:rsid w:val="00E06460"/>
    <w:rsid w:val="00E07FEA"/>
    <w:rsid w:val="00E1333F"/>
    <w:rsid w:val="00EC3CA9"/>
    <w:rsid w:val="00EC4230"/>
    <w:rsid w:val="00ED4F1F"/>
    <w:rsid w:val="00EF61D6"/>
    <w:rsid w:val="00F10DC4"/>
    <w:rsid w:val="00F22BC7"/>
    <w:rsid w:val="00F51F61"/>
    <w:rsid w:val="00F834A5"/>
    <w:rsid w:val="00F95949"/>
    <w:rsid w:val="00FB3A9F"/>
    <w:rsid w:val="00FB61C9"/>
    <w:rsid w:val="00FC0CD3"/>
    <w:rsid w:val="00FF4FB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0FA0DE"/>
  <w15:chartTrackingRefBased/>
  <w15:docId w15:val="{879FDC2A-022E-4F3C-B50A-922181128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Code">
    <w:name w:val="Code"/>
    <w:uiPriority w:val="99"/>
    <w:rsid w:val="009E297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Malgun Gothic" w:hAnsi="Courier New" w:cs="Courier New"/>
      <w:color w:val="000000"/>
      <w:w w:val="0"/>
      <w:sz w:val="18"/>
      <w:szCs w:val="18"/>
    </w:rPr>
  </w:style>
  <w:style w:type="paragraph" w:customStyle="1" w:styleId="AH1">
    <w:name w:val="AH1"/>
    <w:aliases w:val="A.1"/>
    <w:next w:val="Normal"/>
    <w:uiPriority w:val="99"/>
    <w:rsid w:val="009E297E"/>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rPr>
  </w:style>
  <w:style w:type="paragraph" w:customStyle="1" w:styleId="H4">
    <w:name w:val="H4"/>
    <w:aliases w:val="1.1.1.1"/>
    <w:next w:val="Normal"/>
    <w:uiPriority w:val="99"/>
    <w:rsid w:val="00B5271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CellHeading">
    <w:name w:val="CellHeading"/>
    <w:uiPriority w:val="99"/>
    <w:rsid w:val="00B52712"/>
    <w:pPr>
      <w:widowControl w:val="0"/>
      <w:suppressAutoHyphens/>
      <w:autoSpaceDE w:val="0"/>
      <w:autoSpaceDN w:val="0"/>
      <w:adjustRightInd w:val="0"/>
      <w:spacing w:line="200" w:lineRule="atLeast"/>
      <w:jc w:val="center"/>
    </w:pPr>
    <w:rPr>
      <w:rFonts w:eastAsia="Malgun Gothic"/>
      <w:b/>
      <w:bCs/>
      <w:color w:val="000000"/>
      <w:w w:val="0"/>
      <w:sz w:val="18"/>
      <w:szCs w:val="18"/>
    </w:rPr>
  </w:style>
  <w:style w:type="paragraph" w:customStyle="1" w:styleId="T">
    <w:name w:val="T"/>
    <w:aliases w:val="Text"/>
    <w:uiPriority w:val="99"/>
    <w:rsid w:val="00B5271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Malgun Gothic"/>
      <w:color w:val="000000"/>
      <w:w w:val="0"/>
    </w:rPr>
  </w:style>
  <w:style w:type="paragraph" w:customStyle="1" w:styleId="TableTitle">
    <w:name w:val="TableTitle"/>
    <w:next w:val="Normal"/>
    <w:uiPriority w:val="99"/>
    <w:rsid w:val="00B52712"/>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H3">
    <w:name w:val="H3"/>
    <w:aliases w:val="1.1.1"/>
    <w:next w:val="T"/>
    <w:uiPriority w:val="99"/>
    <w:rsid w:val="003B1DA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Note">
    <w:name w:val="Note"/>
    <w:uiPriority w:val="99"/>
    <w:rsid w:val="003B1DA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Malgun Gothic"/>
      <w:color w:val="000000"/>
      <w:w w:val="0"/>
      <w:sz w:val="18"/>
      <w:szCs w:val="18"/>
    </w:rPr>
  </w:style>
  <w:style w:type="paragraph" w:styleId="BalloonText">
    <w:name w:val="Balloon Text"/>
    <w:basedOn w:val="Normal"/>
    <w:link w:val="BalloonTextChar"/>
    <w:rsid w:val="00554586"/>
    <w:rPr>
      <w:rFonts w:ascii="Segoe UI" w:hAnsi="Segoe UI" w:cs="Segoe UI"/>
      <w:sz w:val="18"/>
      <w:szCs w:val="18"/>
    </w:rPr>
  </w:style>
  <w:style w:type="character" w:customStyle="1" w:styleId="BalloonTextChar">
    <w:name w:val="Balloon Text Char"/>
    <w:link w:val="BalloonText"/>
    <w:rsid w:val="00554586"/>
    <w:rPr>
      <w:rFonts w:ascii="Segoe UI" w:hAnsi="Segoe UI" w:cs="Segoe UI"/>
      <w:sz w:val="18"/>
      <w:szCs w:val="18"/>
      <w:lang w:val="en-GB" w:eastAsia="en-US"/>
    </w:rPr>
  </w:style>
  <w:style w:type="table" w:styleId="TableGrid">
    <w:name w:val="Table Grid"/>
    <w:basedOn w:val="TableNormal"/>
    <w:rsid w:val="00E06460"/>
    <w:rPr>
      <w:rFonts w:eastAsia="Batang"/>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904503"/>
    <w:rPr>
      <w:sz w:val="16"/>
      <w:szCs w:val="16"/>
    </w:rPr>
  </w:style>
  <w:style w:type="paragraph" w:styleId="CommentText">
    <w:name w:val="annotation text"/>
    <w:basedOn w:val="Normal"/>
    <w:link w:val="CommentTextChar"/>
    <w:rsid w:val="00904503"/>
    <w:rPr>
      <w:sz w:val="20"/>
    </w:rPr>
  </w:style>
  <w:style w:type="character" w:customStyle="1" w:styleId="CommentTextChar">
    <w:name w:val="Comment Text Char"/>
    <w:link w:val="CommentText"/>
    <w:rsid w:val="00904503"/>
    <w:rPr>
      <w:lang w:val="en-GB" w:eastAsia="en-US"/>
    </w:rPr>
  </w:style>
  <w:style w:type="paragraph" w:styleId="CommentSubject">
    <w:name w:val="annotation subject"/>
    <w:basedOn w:val="CommentText"/>
    <w:next w:val="CommentText"/>
    <w:link w:val="CommentSubjectChar"/>
    <w:rsid w:val="00904503"/>
    <w:rPr>
      <w:b/>
      <w:bCs/>
    </w:rPr>
  </w:style>
  <w:style w:type="character" w:customStyle="1" w:styleId="CommentSubjectChar">
    <w:name w:val="Comment Subject Char"/>
    <w:link w:val="CommentSubject"/>
    <w:rsid w:val="00904503"/>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16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ini.k1\Documents\Custom%20Office%20Templates\IEE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IEEE.dotx</Template>
  <TotalTime>20</TotalTime>
  <Pages>9</Pages>
  <Words>2731</Words>
  <Characters>15573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doc.: IEEE 802.11-20/1313r8</vt:lpstr>
    </vt:vector>
  </TitlesOfParts>
  <Company>Samsung</Company>
  <LinksUpToDate>false</LinksUpToDate>
  <CharactersWithSpaces>18268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802.11-20/1313r8</dc:title>
  <dc:subject>Submission</dc:subject>
  <dc:creator>Srinivas Kandala</dc:creator>
  <cp:keywords>September 2020</cp:keywords>
  <dc:description>Srinivas Kandala, Samsung</dc:description>
  <cp:lastModifiedBy>Srinivas Kandala</cp:lastModifiedBy>
  <cp:revision>4</cp:revision>
  <cp:lastPrinted>2019-03-28T18:26:00Z</cp:lastPrinted>
  <dcterms:created xsi:type="dcterms:W3CDTF">2020-09-15T18:36:00Z</dcterms:created>
  <dcterms:modified xsi:type="dcterms:W3CDTF">2020-09-15T18:56:00Z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C:\Users\srini.k1\Documents\Custom Office Templates\IEEE.dotx</vt:lpwstr>
  </property>
</Properties>
</file>