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F559EA2" w14:textId="77777777" w:rsidR="008228DB" w:rsidRDefault="00A00A90" w:rsidP="008228DB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8E0D70F" w:rsidR="00C723BC" w:rsidRPr="00183F4C" w:rsidRDefault="007831BB" w:rsidP="00262E9E">
            <w:pPr>
              <w:pStyle w:val="T2"/>
              <w:jc w:val="left"/>
            </w:pPr>
            <w:r>
              <w:rPr>
                <w:lang w:eastAsia="ko-KR"/>
              </w:rPr>
              <w:t>Usage and Rules</w:t>
            </w:r>
            <w:r w:rsidR="00262E9E">
              <w:rPr>
                <w:lang w:eastAsia="ko-KR"/>
              </w:rPr>
              <w:t xml:space="preserve"> </w:t>
            </w:r>
            <w:r w:rsidR="00BA3093">
              <w:rPr>
                <w:lang w:eastAsia="ko-KR"/>
              </w:rPr>
              <w:t xml:space="preserve">of ML element </w:t>
            </w:r>
            <w:r>
              <w:rPr>
                <w:lang w:eastAsia="ko-KR"/>
              </w:rPr>
              <w:t>in the context of Multi-link Setup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1779958D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15E1C209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 Jang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>19, Yangjae-daero 11gil, Seocho-gu,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8F0604E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Insun.jang</w:t>
            </w:r>
            <w:r w:rsidR="000B2888">
              <w:rPr>
                <w:b w:val="0"/>
                <w:sz w:val="18"/>
                <w:szCs w:val="18"/>
                <w:lang w:eastAsia="ko-KR"/>
              </w:rPr>
              <w:t>@lge.com</w:t>
            </w:r>
          </w:p>
        </w:tc>
      </w:tr>
      <w:tr w:rsidR="000B2888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7E07AE26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Namyeong Kim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D6AF479" w:rsidR="000B2888" w:rsidRPr="001D7948" w:rsidRDefault="003762C8" w:rsidP="003762C8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namyeong.kim@lge.com</w:t>
            </w:r>
          </w:p>
        </w:tc>
      </w:tr>
      <w:tr w:rsidR="000B2888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045D99A8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Jeongki Kim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B4A9279" w:rsidR="000B2888" w:rsidRPr="003762C8" w:rsidRDefault="003762C8" w:rsidP="003762C8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jeongki.kim@lge.com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20DBAC23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CE0A83">
        <w:rPr>
          <w:lang w:eastAsia="ko-KR"/>
        </w:rPr>
        <w:t>usage and rules of ML element</w:t>
      </w:r>
      <w:r w:rsidR="00584933">
        <w:rPr>
          <w:lang w:eastAsia="ko-KR"/>
        </w:rPr>
        <w:t xml:space="preserve"> </w:t>
      </w:r>
      <w:r w:rsidR="006C6459">
        <w:rPr>
          <w:lang w:eastAsia="ko-KR"/>
        </w:rPr>
        <w:t xml:space="preserve">in the context of multi-link setup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58F87378" w14:textId="77777777" w:rsidR="00EE5851" w:rsidRDefault="00BA6C7C" w:rsidP="00176480">
      <w:pPr>
        <w:pStyle w:val="af"/>
        <w:numPr>
          <w:ilvl w:val="0"/>
          <w:numId w:val="9"/>
        </w:numPr>
        <w:ind w:leftChars="0"/>
        <w:jc w:val="both"/>
        <w:rPr>
          <w:ins w:id="0" w:author="장인선/선임연구원/미래기술센터 C&amp;M표준(연)IoT커넥티비티표준Task(insun.jang@lge.com)" w:date="2020-08-28T15:13:00Z"/>
        </w:rPr>
      </w:pPr>
      <w:r>
        <w:t>Rev 0: Initial version of the document.</w:t>
      </w:r>
    </w:p>
    <w:p w14:paraId="2A26F306" w14:textId="3C4D2145" w:rsidR="00BA6C7C" w:rsidRDefault="00EE5851" w:rsidP="00176480">
      <w:pPr>
        <w:pStyle w:val="af"/>
        <w:numPr>
          <w:ilvl w:val="0"/>
          <w:numId w:val="9"/>
        </w:numPr>
        <w:ind w:leftChars="0"/>
        <w:jc w:val="both"/>
      </w:pPr>
      <w:ins w:id="1" w:author="장인선/선임연구원/미래기술센터 C&amp;M표준(연)IoT커넥티비티표준Task(insun.jang@lge.com)" w:date="2020-08-28T15:13:00Z">
        <w:r>
          <w:t xml:space="preserve">Rev 1: Added a missed motion and Updated based on comments by </w:t>
        </w:r>
      </w:ins>
      <w:del w:id="2" w:author="장인선/선임연구원/미래기술센터 C&amp;M표준(연)IoT커넥티비티표준Task(insun.jang@lge.com)" w:date="2020-08-28T15:13:00Z">
        <w:r w:rsidR="00BA6C7C" w:rsidDel="00EE5851">
          <w:delText xml:space="preserve"> </w:delText>
        </w:r>
      </w:del>
      <w:ins w:id="3" w:author="장인선/선임연구원/미래기술센터 C&amp;M표준(연)IoT커넥티비티표준Task(insun.jang@lge.com)" w:date="2020-08-28T16:38:00Z">
        <w:r w:rsidR="00DB47A1">
          <w:rPr>
            <w:rFonts w:hint="eastAsia"/>
            <w:lang w:eastAsia="ko-KR"/>
          </w:rPr>
          <w:t>some</w:t>
        </w:r>
        <w:r w:rsidR="00DB47A1">
          <w:rPr>
            <w:rFonts w:hint="eastAsia"/>
            <w:lang w:eastAsia="ko-KR"/>
          </w:rPr>
          <w:t xml:space="preserve"> members</w:t>
        </w:r>
      </w:ins>
      <w:bookmarkStart w:id="4" w:name="_GoBack"/>
      <w:bookmarkEnd w:id="4"/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0DA71248" w14:textId="561D3B2E" w:rsidR="003A612C" w:rsidRDefault="003A612C" w:rsidP="003A612C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201A01">
        <w:rPr>
          <w:sz w:val="22"/>
          <w:lang w:eastAsia="ko-KR"/>
        </w:rPr>
        <w:t xml:space="preserve">proposed </w:t>
      </w:r>
      <w:r>
        <w:rPr>
          <w:sz w:val="22"/>
          <w:lang w:eastAsia="ko-KR"/>
        </w:rPr>
        <w:t>texts are based on the following motion</w:t>
      </w:r>
      <w:r w:rsidR="00D8007C">
        <w:rPr>
          <w:sz w:val="22"/>
          <w:lang w:eastAsia="ko-KR"/>
        </w:rPr>
        <w:t>s</w:t>
      </w:r>
    </w:p>
    <w:p w14:paraId="4C2CD9DF" w14:textId="77777777" w:rsidR="003A612C" w:rsidRPr="003A612C" w:rsidRDefault="003A612C" w:rsidP="003A612C">
      <w:pPr>
        <w:jc w:val="both"/>
        <w:rPr>
          <w:szCs w:val="22"/>
          <w:lang w:eastAsia="ko-KR"/>
        </w:rPr>
      </w:pPr>
    </w:p>
    <w:p w14:paraId="2CE121F6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802.11be supports the following:  </w:t>
      </w:r>
    </w:p>
    <w:p w14:paraId="53E0ABAA" w14:textId="77777777" w:rsidR="003A612C" w:rsidRPr="001C39E7" w:rsidRDefault="003A612C" w:rsidP="003A612C">
      <w:pPr>
        <w:pStyle w:val="af"/>
        <w:numPr>
          <w:ilvl w:val="0"/>
          <w:numId w:val="44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An AP that is part of an AP MLD that supports SAE authentication shall include the MLD address in beacon and probe response frames it transmits.  </w:t>
      </w:r>
    </w:p>
    <w:p w14:paraId="6D2675AB" w14:textId="77777777" w:rsidR="003A612C" w:rsidRPr="001C39E7" w:rsidRDefault="003A612C" w:rsidP="003A612C">
      <w:pPr>
        <w:pStyle w:val="af"/>
        <w:numPr>
          <w:ilvl w:val="0"/>
          <w:numId w:val="44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EHT MLD shall indicate its MLD MAC address during authentication request/response exchange.  </w:t>
      </w:r>
    </w:p>
    <w:p w14:paraId="777D03F3" w14:textId="1DBE01C8" w:rsidR="003A612C" w:rsidRPr="001C39E7" w:rsidRDefault="003A612C" w:rsidP="003A612C">
      <w:pPr>
        <w:jc w:val="both"/>
        <w:rPr>
          <w:b/>
          <w:szCs w:val="22"/>
        </w:rPr>
      </w:pPr>
      <w:r w:rsidRPr="001C39E7">
        <w:rPr>
          <w:szCs w:val="22"/>
        </w:rPr>
        <w:t xml:space="preserve">[Motion 115, #SP89, </w:t>
      </w:r>
      <w:sdt>
        <w:sdtPr>
          <w:rPr>
            <w:szCs w:val="22"/>
          </w:rPr>
          <w:id w:val="934247270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1646011619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20_0387r3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[106]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120D7199" w14:textId="77777777" w:rsidR="003A612C" w:rsidRPr="001C39E7" w:rsidRDefault="003A612C" w:rsidP="003A612C">
      <w:pPr>
        <w:jc w:val="both"/>
        <w:rPr>
          <w:szCs w:val="22"/>
        </w:rPr>
      </w:pPr>
    </w:p>
    <w:p w14:paraId="28CBB8D9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An EHT MLD shall indicate its MLD MAC address during ML setup. </w:t>
      </w:r>
    </w:p>
    <w:p w14:paraId="2A7F3480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[Motion 112, #SP32, </w:t>
      </w:r>
      <w:sdt>
        <w:sdtPr>
          <w:id w:val="-445467892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19_1755r4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[13]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2114862508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20_0119r2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[111]</w:t>
          </w:r>
          <w:r w:rsidRPr="001C39E7">
            <w:fldChar w:fldCharType="end"/>
          </w:r>
        </w:sdtContent>
      </w:sdt>
      <w:r w:rsidRPr="001C39E7">
        <w:t>]</w:t>
      </w:r>
    </w:p>
    <w:p w14:paraId="429A4DF4" w14:textId="77777777" w:rsidR="003A612C" w:rsidRPr="001C39E7" w:rsidRDefault="003A612C" w:rsidP="00651813">
      <w:pPr>
        <w:jc w:val="both"/>
      </w:pPr>
    </w:p>
    <w:p w14:paraId="34AD5A90" w14:textId="77777777" w:rsidR="003A612C" w:rsidRPr="001C39E7" w:rsidRDefault="003A612C" w:rsidP="00651813">
      <w:pPr>
        <w:pStyle w:val="af"/>
        <w:ind w:leftChars="0" w:left="0"/>
        <w:jc w:val="both"/>
      </w:pPr>
      <w:r w:rsidRPr="001C39E7">
        <w:t>802.11be defines mechanism(s) for multi-link operation that enables the following:</w:t>
      </w:r>
    </w:p>
    <w:p w14:paraId="797826BE" w14:textId="77777777" w:rsidR="003A612C" w:rsidRPr="00651813" w:rsidRDefault="003A612C" w:rsidP="00651813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651813">
        <w:rPr>
          <w:szCs w:val="22"/>
        </w:rPr>
        <w:t>Indication of capabilities and operating parameters for multiple links of an AP MLD.</w:t>
      </w:r>
    </w:p>
    <w:p w14:paraId="11733E76" w14:textId="77777777" w:rsidR="003A612C" w:rsidRPr="00651813" w:rsidRDefault="003A612C" w:rsidP="00651813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651813">
        <w:rPr>
          <w:szCs w:val="22"/>
        </w:rPr>
        <w:t>Negotiation of capabilities and operating parameters for multiple links during a single setup signaling exchange.</w:t>
      </w:r>
    </w:p>
    <w:p w14:paraId="050AA5F3" w14:textId="7171B9B1" w:rsidR="003A612C" w:rsidRPr="001C39E7" w:rsidRDefault="003A612C" w:rsidP="00D35FEE">
      <w:pPr>
        <w:pStyle w:val="af"/>
        <w:ind w:leftChars="0" w:left="0"/>
        <w:jc w:val="both"/>
      </w:pPr>
      <w:r w:rsidRPr="001C39E7">
        <w:t xml:space="preserve">[Motion 32, </w:t>
      </w:r>
      <w:sdt>
        <w:sdtPr>
          <w:id w:val="480978680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19_1755r1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[5]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272984179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19_1525r3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[112]</w:t>
          </w:r>
          <w:r w:rsidRPr="001C39E7">
            <w:fldChar w:fldCharType="end"/>
          </w:r>
        </w:sdtContent>
      </w:sdt>
      <w:r w:rsidRPr="001C39E7">
        <w:t>]</w:t>
      </w:r>
    </w:p>
    <w:p w14:paraId="346FFD49" w14:textId="41FABA86" w:rsidR="003A612C" w:rsidRPr="001C39E7" w:rsidRDefault="003A612C" w:rsidP="00D35FEE">
      <w:r w:rsidRPr="001C39E7">
        <w:br w:type="page"/>
      </w:r>
      <w:r w:rsidRPr="001C39E7">
        <w:lastRenderedPageBreak/>
        <w:t>802.11be supports a mechanism for multi-link operation:</w:t>
      </w:r>
    </w:p>
    <w:p w14:paraId="47549862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An AP affiliated with an AP MLD can indicate the capabilities and operational parameters for one or more STAs of the multi-link device.</w:t>
      </w:r>
    </w:p>
    <w:p w14:paraId="1366D0A7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A non-AP STA affiliated with a non-AP MLD can indicate the capabilities for one or more non-AP STAs of the non-AP MLD.</w:t>
      </w:r>
    </w:p>
    <w:p w14:paraId="6A5F6378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Specific information of capabilities and operational parameters of multi-link device is TBD.</w:t>
      </w:r>
    </w:p>
    <w:p w14:paraId="6877D366" w14:textId="77777777" w:rsidR="003A612C" w:rsidRPr="001C39E7" w:rsidRDefault="003A612C" w:rsidP="003A612C">
      <w:pPr>
        <w:pStyle w:val="af"/>
        <w:ind w:left="720"/>
        <w:jc w:val="both"/>
      </w:pPr>
      <w:r w:rsidRPr="001C39E7">
        <w:t xml:space="preserve">[Motion 21, </w:t>
      </w:r>
      <w:sdt>
        <w:sdtPr>
          <w:id w:val="-67500156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19_1755r1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[5]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1151328347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19_1509r5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[113]</w:t>
          </w:r>
          <w:r w:rsidRPr="001C39E7">
            <w:fldChar w:fldCharType="end"/>
          </w:r>
        </w:sdtContent>
      </w:sdt>
      <w:r w:rsidRPr="001C39E7">
        <w:t>]</w:t>
      </w:r>
    </w:p>
    <w:p w14:paraId="57F5E3F8" w14:textId="77777777" w:rsidR="003A612C" w:rsidRPr="001C39E7" w:rsidRDefault="003A612C" w:rsidP="003A612C">
      <w:pPr>
        <w:jc w:val="both"/>
      </w:pPr>
    </w:p>
    <w:p w14:paraId="0F377ADC" w14:textId="77777777" w:rsidR="003A612C" w:rsidRPr="001C39E7" w:rsidRDefault="003A612C" w:rsidP="003A612C">
      <w:pPr>
        <w:jc w:val="both"/>
      </w:pPr>
      <w:r w:rsidRPr="001C39E7">
        <w:t>A new element will be defined as a container to advertise and exchange capability information for multi-link setup.</w:t>
      </w:r>
    </w:p>
    <w:p w14:paraId="5E7114A0" w14:textId="77777777" w:rsidR="003A612C" w:rsidRPr="001C39E7" w:rsidRDefault="003A612C" w:rsidP="003A612C">
      <w:pPr>
        <w:jc w:val="both"/>
      </w:pPr>
      <w:r w:rsidRPr="001C39E7">
        <w:t xml:space="preserve">[Motion 68, </w:t>
      </w:r>
      <w:sdt>
        <w:sdtPr>
          <w:id w:val="2026356088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19_1755r2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[21]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1322691662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19_1549r5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[114]</w:t>
          </w:r>
          <w:r w:rsidRPr="001C39E7">
            <w:fldChar w:fldCharType="end"/>
          </w:r>
        </w:sdtContent>
      </w:sdt>
      <w:r w:rsidRPr="001C39E7">
        <w:t>]</w:t>
      </w:r>
    </w:p>
    <w:p w14:paraId="33311BA3" w14:textId="77777777" w:rsidR="003A612C" w:rsidRPr="001C39E7" w:rsidRDefault="003A612C" w:rsidP="003A612C">
      <w:pPr>
        <w:jc w:val="both"/>
      </w:pPr>
    </w:p>
    <w:p w14:paraId="7DFE0A10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>802.11be supports that an STA of an MLD can provide MLD-level information that is common to all STAs affiliated with the MLD and per-link information that is specific to the STA on each link in management frames during multi-link setup.</w:t>
      </w:r>
    </w:p>
    <w:p w14:paraId="15D4FD74" w14:textId="77777777" w:rsidR="003A612C" w:rsidRPr="001C39E7" w:rsidRDefault="003A612C" w:rsidP="003A612C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The specific information is TBD. </w:t>
      </w:r>
    </w:p>
    <w:p w14:paraId="270C0583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[Motion 115, #SP65, </w:t>
      </w:r>
      <w:sdt>
        <w:sdtPr>
          <w:rPr>
            <w:szCs w:val="22"/>
          </w:rPr>
          <w:id w:val="1169676317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332348189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20_0028r5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[104]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133C392D" w14:textId="77777777" w:rsidR="003A612C" w:rsidRPr="001C39E7" w:rsidRDefault="003A612C" w:rsidP="003A612C">
      <w:pPr>
        <w:jc w:val="both"/>
        <w:rPr>
          <w:szCs w:val="22"/>
        </w:rPr>
      </w:pPr>
    </w:p>
    <w:p w14:paraId="086A2AE0" w14:textId="64F8FDA8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>802.11be supports that each STA of an MLD may independently select and manage its operational parameters unless specified otherwise in the 802.11be standard.</w:t>
      </w:r>
    </w:p>
    <w:p w14:paraId="6BFB7757" w14:textId="77777777" w:rsidR="003A612C" w:rsidRPr="001C39E7" w:rsidRDefault="003A612C" w:rsidP="003A612C">
      <w:pPr>
        <w:rPr>
          <w:szCs w:val="22"/>
        </w:rPr>
      </w:pPr>
      <w:r w:rsidRPr="001C39E7">
        <w:rPr>
          <w:szCs w:val="22"/>
        </w:rPr>
        <w:t xml:space="preserve">[Motion 112, #SP33, </w:t>
      </w:r>
      <w:sdt>
        <w:sdtPr>
          <w:rPr>
            <w:szCs w:val="22"/>
          </w:rPr>
          <w:id w:val="-212887377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19_1755r4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[13]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-2020233556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20_0314r1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[115]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291E25A4" w14:textId="77777777" w:rsidR="003A612C" w:rsidRPr="001C39E7" w:rsidRDefault="003A612C" w:rsidP="003A612C">
      <w:pPr>
        <w:jc w:val="both"/>
        <w:rPr>
          <w:szCs w:val="22"/>
          <w:lang w:eastAsia="ko-KR"/>
        </w:rPr>
      </w:pPr>
    </w:p>
    <w:p w14:paraId="7921EDA1" w14:textId="77777777" w:rsidR="00B3326F" w:rsidRDefault="00B3326F" w:rsidP="00B3326F">
      <w:pPr>
        <w:rPr>
          <w:ins w:id="5" w:author="장인선/선임연구원/미래기술센터 C&amp;M표준(연)IoT커넥티비티표준Task(insun.jang@lge.com)" w:date="2020-08-28T15:14:00Z"/>
          <w:szCs w:val="22"/>
        </w:rPr>
      </w:pPr>
      <w:ins w:id="6" w:author="장인선/선임연구원/미래기술센터 C&amp;M표준(연)IoT커넥티비티표준Task(insun.jang@lge.com)" w:date="2020-08-28T15:14:00Z">
        <w:r>
          <w:rPr>
            <w:szCs w:val="22"/>
          </w:rPr>
          <w:t xml:space="preserve">802.11be supports that a non-AP MLD may initiate multi-link setup with an AP MLD to setup more than one link with subset of APs affiliated with the AP MLD. This is for R1. </w:t>
        </w:r>
      </w:ins>
    </w:p>
    <w:p w14:paraId="25A62F47" w14:textId="77777777" w:rsidR="00B3326F" w:rsidRDefault="00B3326F" w:rsidP="00B3326F">
      <w:pPr>
        <w:rPr>
          <w:ins w:id="7" w:author="장인선/선임연구원/미래기술센터 C&amp;M표준(연)IoT커넥티비티표준Task(insun.jang@lge.com)" w:date="2020-08-28T15:14:00Z"/>
          <w:szCs w:val="22"/>
        </w:rPr>
      </w:pPr>
      <w:ins w:id="8" w:author="장인선/선임연구원/미래기술센터 C&amp;M표준(연)IoT커넥티비티표준Task(insun.jang@lge.com)" w:date="2020-08-28T15:14:00Z">
        <w:r>
          <w:rPr>
            <w:szCs w:val="22"/>
          </w:rPr>
          <w:t>[Motion 122, #SP133, [8] and [129]]</w:t>
        </w:r>
      </w:ins>
    </w:p>
    <w:p w14:paraId="0D769DF3" w14:textId="73707EF2" w:rsidR="005E768D" w:rsidRPr="004D2D75" w:rsidRDefault="005E768D" w:rsidP="00176480">
      <w:pPr>
        <w:jc w:val="both"/>
      </w:pP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A51DE8E" w14:textId="0EEBDB98" w:rsidR="00FF1951" w:rsidRPr="00594207" w:rsidRDefault="00FF1951" w:rsidP="00FF1951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>Add new a subclause 33.x.y</w:t>
      </w:r>
      <w:r w:rsidR="0039148A">
        <w:rPr>
          <w:b/>
          <w:bCs/>
          <w:i/>
          <w:iCs/>
          <w:w w:val="100"/>
          <w:highlight w:val="yellow"/>
        </w:rPr>
        <w:t>.z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D01767">
        <w:rPr>
          <w:b/>
          <w:bCs/>
          <w:i/>
          <w:iCs/>
          <w:w w:val="100"/>
          <w:highlight w:val="yellow"/>
        </w:rPr>
        <w:t>(</w:t>
      </w:r>
      <w:r w:rsidR="0039148A" w:rsidRPr="00B2716D">
        <w:rPr>
          <w:b/>
          <w:bCs/>
          <w:i/>
          <w:iCs/>
          <w:w w:val="100"/>
          <w:highlight w:val="yellow"/>
        </w:rPr>
        <w:t>Usage and Rules of ML element in the context of multi-link setup</w:t>
      </w:r>
      <w:r>
        <w:rPr>
          <w:b/>
          <w:bCs/>
          <w:i/>
          <w:iCs/>
          <w:w w:val="100"/>
          <w:highlight w:val="yellow"/>
        </w:rPr>
        <w:t xml:space="preserve">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21D3A9C1" w14:textId="77777777" w:rsidR="00FF1951" w:rsidRPr="00B2716D" w:rsidRDefault="00FF1951" w:rsidP="00B2716D">
      <w:pPr>
        <w:pStyle w:val="T"/>
        <w:rPr>
          <w:b/>
          <w:bCs/>
          <w:i/>
          <w:iCs/>
          <w:w w:val="100"/>
          <w:highlight w:val="yellow"/>
        </w:rPr>
      </w:pPr>
    </w:p>
    <w:p w14:paraId="2ECD66DD" w14:textId="77777777" w:rsidR="00FF1951" w:rsidRDefault="00FF1951" w:rsidP="00FF1951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18EFFB1D" w14:textId="77777777" w:rsidR="00FF1951" w:rsidRDefault="00FF1951" w:rsidP="00FF195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 xml:space="preserve">. </w:t>
      </w:r>
      <w:r>
        <w:rPr>
          <w:w w:val="100"/>
          <w:lang w:eastAsia="ko-KR"/>
        </w:rPr>
        <w:t>Multi-link operation</w:t>
      </w:r>
    </w:p>
    <w:p w14:paraId="49813E4F" w14:textId="146483A9" w:rsidR="00FF1951" w:rsidRDefault="00FF1951" w:rsidP="00FF195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setup</w:t>
      </w:r>
    </w:p>
    <w:p w14:paraId="186CBF49" w14:textId="2269147D" w:rsidR="00F368C1" w:rsidRDefault="00193FED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F368C1">
        <w:rPr>
          <w:rFonts w:hint="eastAsia"/>
          <w:w w:val="100"/>
          <w:lang w:eastAsia="ko-KR"/>
        </w:rPr>
        <w:t>.</w:t>
      </w:r>
      <w:r w:rsidR="0039148A">
        <w:rPr>
          <w:w w:val="100"/>
          <w:lang w:eastAsia="ko-KR"/>
        </w:rPr>
        <w:t>y.</w:t>
      </w:r>
      <w:r>
        <w:rPr>
          <w:w w:val="100"/>
          <w:lang w:eastAsia="ko-KR"/>
        </w:rPr>
        <w:t>z.</w:t>
      </w:r>
      <w:r w:rsidR="00B1164A">
        <w:rPr>
          <w:w w:val="100"/>
          <w:lang w:eastAsia="ko-KR"/>
        </w:rPr>
        <w:t xml:space="preserve"> </w:t>
      </w:r>
      <w:r w:rsidR="00C1176D">
        <w:rPr>
          <w:w w:val="100"/>
          <w:lang w:eastAsia="ko-KR"/>
        </w:rPr>
        <w:t>Usage and Rules of ML element</w:t>
      </w:r>
      <w:r>
        <w:rPr>
          <w:w w:val="100"/>
          <w:lang w:eastAsia="ko-KR"/>
        </w:rPr>
        <w:t xml:space="preserve"> in the context of multi-link setup</w:t>
      </w:r>
    </w:p>
    <w:p w14:paraId="0B35DADC" w14:textId="3BCBC615" w:rsidR="000A37EB" w:rsidRDefault="0003048C" w:rsidP="000A37EB">
      <w:pPr>
        <w:pStyle w:val="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When </w:t>
      </w:r>
      <w:r>
        <w:rPr>
          <w:rFonts w:eastAsiaTheme="minorEastAsia"/>
          <w:lang w:eastAsia="ko-KR"/>
        </w:rPr>
        <w:t xml:space="preserve">a </w:t>
      </w:r>
      <w:r>
        <w:rPr>
          <w:rFonts w:eastAsiaTheme="minorEastAsia" w:hint="eastAsia"/>
          <w:lang w:eastAsia="ko-KR"/>
        </w:rPr>
        <w:t xml:space="preserve">multi-link element </w:t>
      </w:r>
      <w:r w:rsidR="00355CEE">
        <w:rPr>
          <w:rFonts w:eastAsiaTheme="minorEastAsia"/>
          <w:lang w:eastAsia="ko-KR"/>
        </w:rPr>
        <w:t xml:space="preserve">as defined 9.4.2.x (multi-link element) </w:t>
      </w:r>
      <w:r>
        <w:rPr>
          <w:rFonts w:eastAsiaTheme="minorEastAsia" w:hint="eastAsia"/>
          <w:lang w:eastAsia="ko-KR"/>
        </w:rPr>
        <w:t xml:space="preserve">is included in an </w:t>
      </w:r>
      <w:ins w:id="9" w:author="장인선/선임연구원/미래기술센터 C&amp;M표준(연)IoT커넥티비티표준Task(insun.jang@lge.com)" w:date="2020-08-28T15:19:00Z">
        <w:r w:rsidR="009773F0">
          <w:rPr>
            <w:rFonts w:eastAsiaTheme="minorEastAsia"/>
            <w:lang w:eastAsia="ko-KR"/>
          </w:rPr>
          <w:t>(re)</w:t>
        </w:r>
      </w:ins>
      <w:r>
        <w:rPr>
          <w:rFonts w:eastAsiaTheme="minorEastAsia" w:hint="eastAsia"/>
          <w:lang w:eastAsia="ko-KR"/>
        </w:rPr>
        <w:t xml:space="preserve">association request frame </w:t>
      </w:r>
      <w:ins w:id="10" w:author="장인선/선임연구원/미래기술센터 C&amp;M표준(연)IoT커넥티비티표준Task(insun.jang@lge.com)" w:date="2020-08-28T15:19:00Z">
        <w:r w:rsidR="007C277C">
          <w:rPr>
            <w:rFonts w:eastAsiaTheme="minorEastAsia"/>
            <w:lang w:eastAsia="ko-KR"/>
          </w:rPr>
          <w:t>by</w:t>
        </w:r>
        <w:r w:rsidR="009773F0">
          <w:rPr>
            <w:rFonts w:eastAsiaTheme="minorEastAsia"/>
            <w:lang w:eastAsia="ko-KR"/>
          </w:rPr>
          <w:t xml:space="preserve"> transmitted by a non-AP STA affiliated with </w:t>
        </w:r>
        <w:r w:rsidR="007C277C">
          <w:rPr>
            <w:rFonts w:eastAsiaTheme="minorEastAsia"/>
            <w:lang w:eastAsia="ko-KR"/>
          </w:rPr>
          <w:t xml:space="preserve">a non-AP MLD </w:t>
        </w:r>
      </w:ins>
      <w:r w:rsidR="00DA2550">
        <w:rPr>
          <w:rFonts w:eastAsiaTheme="minorEastAsia"/>
          <w:lang w:eastAsia="ko-KR"/>
        </w:rPr>
        <w:t>or</w:t>
      </w:r>
      <w:r>
        <w:rPr>
          <w:rFonts w:eastAsiaTheme="minorEastAsia" w:hint="eastAsia"/>
          <w:lang w:eastAsia="ko-KR"/>
        </w:rPr>
        <w:t xml:space="preserve"> an </w:t>
      </w:r>
      <w:ins w:id="11" w:author="장인선/선임연구원/미래기술센터 C&amp;M표준(연)IoT커넥티비티표준Task(insun.jang@lge.com)" w:date="2020-08-28T15:20:00Z">
        <w:r w:rsidR="009773F0">
          <w:rPr>
            <w:rFonts w:eastAsiaTheme="minorEastAsia"/>
            <w:lang w:eastAsia="ko-KR"/>
          </w:rPr>
          <w:t>(re)</w:t>
        </w:r>
      </w:ins>
      <w:r>
        <w:rPr>
          <w:rFonts w:eastAsiaTheme="minorEastAsia"/>
          <w:lang w:eastAsia="ko-KR"/>
        </w:rPr>
        <w:t>association</w:t>
      </w:r>
      <w:r>
        <w:rPr>
          <w:rFonts w:eastAsiaTheme="minorEastAsia" w:hint="eastAsia"/>
          <w:lang w:eastAsia="ko-KR"/>
        </w:rPr>
        <w:t xml:space="preserve"> </w:t>
      </w:r>
      <w:r>
        <w:rPr>
          <w:rFonts w:eastAsiaTheme="minorEastAsia"/>
          <w:lang w:eastAsia="ko-KR"/>
        </w:rPr>
        <w:t>response frame</w:t>
      </w:r>
      <w:r w:rsidR="0038570D">
        <w:rPr>
          <w:rFonts w:eastAsiaTheme="minorEastAsia"/>
          <w:lang w:eastAsia="ko-KR"/>
        </w:rPr>
        <w:t xml:space="preserve"> </w:t>
      </w:r>
      <w:r w:rsidR="00DA2550">
        <w:rPr>
          <w:rFonts w:eastAsiaTheme="minorEastAsia"/>
          <w:lang w:eastAsia="ko-KR"/>
        </w:rPr>
        <w:t xml:space="preserve">transmitted </w:t>
      </w:r>
      <w:r w:rsidR="0005491E">
        <w:rPr>
          <w:rFonts w:eastAsiaTheme="minorEastAsia"/>
          <w:lang w:eastAsia="ko-KR"/>
        </w:rPr>
        <w:t>by</w:t>
      </w:r>
      <w:r w:rsidR="0038570D">
        <w:rPr>
          <w:rFonts w:eastAsiaTheme="minorEastAsia"/>
          <w:lang w:eastAsia="ko-KR"/>
        </w:rPr>
        <w:t xml:space="preserve"> a</w:t>
      </w:r>
      <w:ins w:id="12" w:author="장인선/선임연구원/미래기술센터 C&amp;M표준(연)IoT커넥티비티표준Task(insun.jang@lge.com)" w:date="2020-08-28T15:19:00Z">
        <w:r w:rsidR="009773F0">
          <w:rPr>
            <w:rFonts w:eastAsiaTheme="minorEastAsia"/>
            <w:lang w:eastAsia="ko-KR"/>
          </w:rPr>
          <w:t xml:space="preserve">n AP </w:t>
        </w:r>
      </w:ins>
      <w:del w:id="13" w:author="장인선/선임연구원/미래기술센터 C&amp;M표준(연)IoT커넥티비티표준Task(insun.jang@lge.com)" w:date="2020-08-28T15:19:00Z">
        <w:r w:rsidR="0038570D" w:rsidDel="009773F0">
          <w:rPr>
            <w:rFonts w:eastAsiaTheme="minorEastAsia"/>
            <w:lang w:eastAsia="ko-KR"/>
          </w:rPr>
          <w:delText xml:space="preserve">n STA </w:delText>
        </w:r>
      </w:del>
      <w:del w:id="14" w:author="장인선/선임연구원/미래기술센터 C&amp;M표준(연)IoT커넥티비티표준Task(insun.jang@lge.com)" w:date="2020-08-28T15:20:00Z">
        <w:r w:rsidR="0038570D" w:rsidDel="009773F0">
          <w:rPr>
            <w:rFonts w:eastAsiaTheme="minorEastAsia"/>
            <w:lang w:eastAsia="ko-KR"/>
          </w:rPr>
          <w:delText xml:space="preserve">of </w:delText>
        </w:r>
      </w:del>
      <w:ins w:id="15" w:author="장인선/선임연구원/미래기술센터 C&amp;M표준(연)IoT커넥티비티표준Task(insun.jang@lge.com)" w:date="2020-08-28T15:20:00Z">
        <w:r w:rsidR="009773F0">
          <w:rPr>
            <w:rFonts w:eastAsiaTheme="minorEastAsia"/>
            <w:lang w:eastAsia="ko-KR"/>
          </w:rPr>
          <w:t xml:space="preserve">affiliated with </w:t>
        </w:r>
      </w:ins>
      <w:r w:rsidR="0038570D">
        <w:rPr>
          <w:rFonts w:eastAsiaTheme="minorEastAsia"/>
          <w:lang w:eastAsia="ko-KR"/>
        </w:rPr>
        <w:t>a</w:t>
      </w:r>
      <w:ins w:id="16" w:author="장인선/선임연구원/미래기술센터 C&amp;M표준(연)IoT커넥티비티표준Task(insun.jang@lge.com)" w:date="2020-08-28T15:19:00Z">
        <w:r w:rsidR="009773F0">
          <w:rPr>
            <w:rFonts w:eastAsiaTheme="minorEastAsia"/>
            <w:lang w:eastAsia="ko-KR"/>
          </w:rPr>
          <w:t>n AP</w:t>
        </w:r>
      </w:ins>
      <w:r w:rsidR="0038570D">
        <w:rPr>
          <w:rFonts w:eastAsiaTheme="minorEastAsia"/>
          <w:lang w:eastAsia="ko-KR"/>
        </w:rPr>
        <w:t xml:space="preserve"> MLD</w:t>
      </w:r>
      <w:r>
        <w:rPr>
          <w:rFonts w:eastAsiaTheme="minorEastAsia"/>
          <w:lang w:eastAsia="ko-KR"/>
        </w:rPr>
        <w:t>, the multi-link element shall include MLD</w:t>
      </w:r>
      <w:r w:rsidR="00EC2273">
        <w:rPr>
          <w:rFonts w:eastAsiaTheme="minorEastAsia"/>
          <w:lang w:eastAsia="ko-KR"/>
        </w:rPr>
        <w:t>-level/common information</w:t>
      </w:r>
      <w:r w:rsidR="0005491E">
        <w:rPr>
          <w:rFonts w:eastAsiaTheme="minorEastAsia"/>
          <w:lang w:eastAsia="ko-KR"/>
        </w:rPr>
        <w:t xml:space="preserve"> </w:t>
      </w:r>
      <w:r w:rsidR="00BF457D" w:rsidRPr="001C39E7">
        <w:rPr>
          <w:szCs w:val="22"/>
        </w:rPr>
        <w:t xml:space="preserve">that is common to all STAs affiliated with the MLD </w:t>
      </w:r>
      <w:r w:rsidR="00EC2273">
        <w:rPr>
          <w:rFonts w:eastAsiaTheme="minorEastAsia"/>
          <w:lang w:eastAsia="ko-KR"/>
        </w:rPr>
        <w:t xml:space="preserve">and </w:t>
      </w:r>
      <w:r w:rsidR="00BF457D">
        <w:rPr>
          <w:rFonts w:eastAsiaTheme="minorEastAsia"/>
          <w:lang w:eastAsia="ko-KR"/>
        </w:rPr>
        <w:t xml:space="preserve">one or more </w:t>
      </w:r>
      <w:r w:rsidR="000A37EB">
        <w:rPr>
          <w:rFonts w:eastAsiaTheme="minorEastAsia"/>
          <w:lang w:eastAsia="ko-KR"/>
        </w:rPr>
        <w:t>STA profile subelement</w:t>
      </w:r>
      <w:r w:rsidR="007507FA">
        <w:rPr>
          <w:rFonts w:eastAsiaTheme="minorEastAsia"/>
          <w:lang w:eastAsia="ko-KR"/>
        </w:rPr>
        <w:t>(s)</w:t>
      </w:r>
      <w:r w:rsidR="00BF457D" w:rsidRPr="00BF457D">
        <w:rPr>
          <w:szCs w:val="22"/>
        </w:rPr>
        <w:t xml:space="preserve"> </w:t>
      </w:r>
      <w:r w:rsidR="00BF457D" w:rsidRPr="001C39E7">
        <w:rPr>
          <w:szCs w:val="22"/>
        </w:rPr>
        <w:t>that is specific to the STA on each link</w:t>
      </w:r>
      <w:ins w:id="17" w:author="장인선/선임연구원/미래기술센터 C&amp;M표준(연)IoT커넥티비티표준Task(insun.jang@lge.com)" w:date="2020-08-28T15:14:00Z">
        <w:r w:rsidR="00314C68">
          <w:rPr>
            <w:szCs w:val="22"/>
          </w:rPr>
          <w:t>.</w:t>
        </w:r>
      </w:ins>
      <w:del w:id="18" w:author="장인선/선임연구원/미래기술센터 C&amp;M표준(연)IoT커넥티비티표준Task(insun.jang@lge.com)" w:date="2020-08-28T15:14:00Z">
        <w:r w:rsidR="00DA2550" w:rsidDel="00314C68">
          <w:rPr>
            <w:szCs w:val="22"/>
          </w:rPr>
          <w:delText xml:space="preserve"> </w:delText>
        </w:r>
      </w:del>
    </w:p>
    <w:p w14:paraId="0D65A1B4" w14:textId="00517288" w:rsidR="00E70A4A" w:rsidRDefault="000A37EB" w:rsidP="00AF557E">
      <w:pPr>
        <w:pStyle w:val="T"/>
        <w:numPr>
          <w:ilvl w:val="0"/>
          <w:numId w:val="47"/>
        </w:numPr>
        <w:rPr>
          <w:rFonts w:eastAsiaTheme="minorEastAsia"/>
          <w:lang w:eastAsia="ko-KR"/>
        </w:rPr>
      </w:pPr>
      <w:r w:rsidRPr="00E70A4A">
        <w:rPr>
          <w:rFonts w:eastAsiaTheme="minorEastAsia"/>
          <w:lang w:eastAsia="ko-KR"/>
        </w:rPr>
        <w:t>MLD-level/common information shall include</w:t>
      </w:r>
      <w:r w:rsidR="00222699" w:rsidRPr="00E70A4A">
        <w:rPr>
          <w:rFonts w:eastAsiaTheme="minorEastAsia"/>
          <w:lang w:eastAsia="ko-KR"/>
        </w:rPr>
        <w:t xml:space="preserve"> </w:t>
      </w:r>
      <w:r w:rsidR="008022B0" w:rsidRPr="00E70A4A">
        <w:rPr>
          <w:rFonts w:eastAsiaTheme="minorEastAsia"/>
          <w:lang w:eastAsia="ko-KR"/>
        </w:rPr>
        <w:t xml:space="preserve">an </w:t>
      </w:r>
      <w:r w:rsidR="00222699" w:rsidRPr="00E70A4A">
        <w:rPr>
          <w:rFonts w:eastAsiaTheme="minorEastAsia"/>
          <w:lang w:eastAsia="ko-KR"/>
        </w:rPr>
        <w:t xml:space="preserve">MAC address of </w:t>
      </w:r>
      <w:r w:rsidR="001B43C1" w:rsidRPr="00E70A4A">
        <w:rPr>
          <w:rFonts w:eastAsiaTheme="minorEastAsia"/>
          <w:lang w:eastAsia="ko-KR"/>
        </w:rPr>
        <w:t>the</w:t>
      </w:r>
      <w:r w:rsidR="00222699" w:rsidRPr="00E70A4A">
        <w:rPr>
          <w:rFonts w:eastAsiaTheme="minorEastAsia"/>
          <w:lang w:eastAsia="ko-KR"/>
        </w:rPr>
        <w:t xml:space="preserve"> MLD</w:t>
      </w:r>
      <w:r w:rsidR="00C23D94" w:rsidRPr="00E70A4A">
        <w:rPr>
          <w:rFonts w:eastAsiaTheme="minorEastAsia"/>
          <w:lang w:eastAsia="ko-KR"/>
        </w:rPr>
        <w:t xml:space="preserve"> </w:t>
      </w:r>
      <w:r w:rsidR="00B176D9">
        <w:rPr>
          <w:rFonts w:eastAsiaTheme="minorEastAsia"/>
          <w:lang w:eastAsia="ko-KR"/>
        </w:rPr>
        <w:t>of the</w:t>
      </w:r>
      <w:r w:rsidR="008022B0" w:rsidRPr="00E70A4A">
        <w:rPr>
          <w:rFonts w:eastAsiaTheme="minorEastAsia"/>
          <w:lang w:eastAsia="ko-KR"/>
        </w:rPr>
        <w:t xml:space="preserve"> STA </w:t>
      </w:r>
      <w:r w:rsidR="00222699" w:rsidRPr="00E70A4A">
        <w:rPr>
          <w:rFonts w:eastAsiaTheme="minorEastAsia"/>
          <w:lang w:eastAsia="ko-KR"/>
        </w:rPr>
        <w:t>which transmits</w:t>
      </w:r>
      <w:r w:rsidR="008022B0" w:rsidRPr="00E70A4A">
        <w:rPr>
          <w:rFonts w:eastAsiaTheme="minorEastAsia"/>
          <w:lang w:eastAsia="ko-KR"/>
        </w:rPr>
        <w:t xml:space="preserve"> it</w:t>
      </w:r>
      <w:r w:rsidR="00526112">
        <w:rPr>
          <w:rFonts w:eastAsiaTheme="minorEastAsia"/>
          <w:lang w:eastAsia="ko-KR"/>
        </w:rPr>
        <w:t xml:space="preserve"> and MLD MAC address Present Subfield shall be set to 1</w:t>
      </w:r>
      <w:ins w:id="19" w:author="장인선/선임연구원/미래기술센터 C&amp;M표준(연)IoT커넥티비티표준Task(insun.jang@lge.com)" w:date="2020-08-28T15:29:00Z">
        <w:r w:rsidR="003F29DA">
          <w:rPr>
            <w:rFonts w:eastAsiaTheme="minorEastAsia"/>
            <w:lang w:eastAsia="ko-KR"/>
          </w:rPr>
          <w:t>.</w:t>
        </w:r>
      </w:ins>
    </w:p>
    <w:p w14:paraId="49305FF5" w14:textId="267F5550" w:rsidR="00E70A4A" w:rsidRDefault="00E45072" w:rsidP="00AF557E">
      <w:pPr>
        <w:pStyle w:val="T"/>
        <w:numPr>
          <w:ilvl w:val="0"/>
          <w:numId w:val="47"/>
        </w:numPr>
        <w:rPr>
          <w:ins w:id="20" w:author="장인선/선임연구원/미래기술센터 C&amp;M표준(연)IoT커넥티비티표준Task(insun.jang@lge.com)" w:date="2020-08-28T15:15:00Z"/>
          <w:rFonts w:eastAsiaTheme="minorEastAsia"/>
          <w:lang w:eastAsia="ko-KR"/>
        </w:rPr>
      </w:pPr>
      <w:ins w:id="21" w:author="장인선/선임연구원/미래기술센터 C&amp;M표준(연)IoT커넥티비티표준Task(insun.jang@lge.com)" w:date="2020-08-28T15:25:00Z">
        <w:r>
          <w:rPr>
            <w:rFonts w:eastAsiaTheme="minorEastAsia"/>
            <w:lang w:eastAsia="ko-KR"/>
          </w:rPr>
          <w:t>The</w:t>
        </w:r>
      </w:ins>
      <w:ins w:id="22" w:author="장인선/선임연구원/미래기술센터 C&amp;M표준(연)IoT커넥티비티표준Task(insun.jang@lge.com)" w:date="2020-08-28T15:17:00Z">
        <w:r w:rsidR="007C277C">
          <w:rPr>
            <w:rFonts w:eastAsiaTheme="minorEastAsia"/>
            <w:lang w:eastAsia="ko-KR"/>
          </w:rPr>
          <w:t xml:space="preserve"> mulie-link element included in </w:t>
        </w:r>
      </w:ins>
      <w:ins w:id="23" w:author="장인선/선임연구원/미래기술센터 C&amp;M표준(연)IoT커넥티비티표준Task(insun.jang@lge.com)" w:date="2020-08-28T15:15:00Z">
        <w:r w:rsidR="00D93723">
          <w:rPr>
            <w:rFonts w:eastAsiaTheme="minorEastAsia"/>
            <w:lang w:eastAsia="ko-KR"/>
          </w:rPr>
          <w:t>the</w:t>
        </w:r>
        <w:r w:rsidR="007C277C">
          <w:rPr>
            <w:rFonts w:eastAsiaTheme="minorEastAsia"/>
            <w:lang w:eastAsia="ko-KR"/>
          </w:rPr>
          <w:t xml:space="preserve"> </w:t>
        </w:r>
      </w:ins>
      <w:ins w:id="24" w:author="장인선/선임연구원/미래기술센터 C&amp;M표준(연)IoT커넥티비티표준Task(insun.jang@lge.com)" w:date="2020-08-28T15:14:00Z">
        <w:r w:rsidR="007C277C">
          <w:rPr>
            <w:rFonts w:eastAsiaTheme="minorEastAsia"/>
            <w:lang w:eastAsia="ko-KR"/>
          </w:rPr>
          <w:t>(re)association request frame includes</w:t>
        </w:r>
        <w:r w:rsidR="00884D17">
          <w:rPr>
            <w:rFonts w:eastAsiaTheme="minorEastAsia"/>
            <w:lang w:eastAsia="ko-KR"/>
          </w:rPr>
          <w:t xml:space="preserve"> </w:t>
        </w:r>
      </w:ins>
      <w:del w:id="25" w:author="장인선/선임연구원/미래기술센터 C&amp;M표준(연)IoT커넥티비티표준Task(insun.jang@lge.com)" w:date="2020-08-28T15:14:00Z">
        <w:r w:rsidR="0043583D" w:rsidDel="00884D17">
          <w:rPr>
            <w:rFonts w:eastAsiaTheme="minorEastAsia"/>
            <w:lang w:eastAsia="ko-KR"/>
          </w:rPr>
          <w:delText>E</w:delText>
        </w:r>
      </w:del>
      <w:del w:id="26" w:author="장인선/선임연구원/미래기술센터 C&amp;M표준(연)IoT커넥티비티표준Task(insun.jang@lge.com)" w:date="2020-08-28T15:17:00Z">
        <w:r w:rsidR="0043583D" w:rsidDel="007C277C">
          <w:rPr>
            <w:rFonts w:eastAsiaTheme="minorEastAsia"/>
            <w:lang w:eastAsia="ko-KR"/>
          </w:rPr>
          <w:delText xml:space="preserve">ach </w:delText>
        </w:r>
      </w:del>
      <w:ins w:id="27" w:author="장인선/선임연구원/미래기술센터 C&amp;M표준(연)IoT커넥티비티표준Task(insun.jang@lge.com)" w:date="2020-08-28T15:17:00Z">
        <w:r w:rsidR="007C277C">
          <w:rPr>
            <w:rFonts w:eastAsiaTheme="minorEastAsia"/>
            <w:lang w:eastAsia="ko-KR"/>
          </w:rPr>
          <w:t xml:space="preserve">TBD set of </w:t>
        </w:r>
      </w:ins>
      <w:r w:rsidR="0038570D" w:rsidRPr="00E70A4A">
        <w:rPr>
          <w:rFonts w:eastAsiaTheme="minorEastAsia"/>
          <w:lang w:eastAsia="ko-KR"/>
        </w:rPr>
        <w:t>STA profile subelement</w:t>
      </w:r>
      <w:ins w:id="28" w:author="장인선/선임연구원/미래기술센터 C&amp;M표준(연)IoT커넥티비티표준Task(insun.jang@lge.com)" w:date="2020-08-28T15:18:00Z">
        <w:r w:rsidR="007C277C">
          <w:rPr>
            <w:rFonts w:eastAsiaTheme="minorEastAsia"/>
            <w:lang w:eastAsia="ko-KR"/>
          </w:rPr>
          <w:t xml:space="preserve">s </w:t>
        </w:r>
      </w:ins>
      <w:ins w:id="29" w:author="장인선/선임연구원/미래기술센터 C&amp;M표준(연)IoT커넥티비티표준Task(insun.jang@lge.com)" w:date="2020-08-28T15:24:00Z">
        <w:r w:rsidR="006F1E46">
          <w:rPr>
            <w:rFonts w:eastAsiaTheme="minorEastAsia"/>
            <w:lang w:eastAsia="ko-KR"/>
          </w:rPr>
          <w:t>where they each</w:t>
        </w:r>
      </w:ins>
      <w:ins w:id="30" w:author="장인선/선임연구원/미래기술센터 C&amp;M표준(연)IoT커넥티비티표준Task(insun.jang@lge.com)" w:date="2020-08-28T15:18:00Z">
        <w:r w:rsidR="007C277C">
          <w:rPr>
            <w:rFonts w:eastAsiaTheme="minorEastAsia"/>
            <w:lang w:eastAsia="ko-KR"/>
          </w:rPr>
          <w:t xml:space="preserve"> include TBD information of </w:t>
        </w:r>
      </w:ins>
      <w:ins w:id="31" w:author="장인선/선임연구원/미래기술센터 C&amp;M표준(연)IoT커넥티비티표준Task(insun.jang@lge.com)" w:date="2020-08-28T15:27:00Z">
        <w:r w:rsidR="002528F7">
          <w:rPr>
            <w:rFonts w:eastAsiaTheme="minorEastAsia"/>
            <w:lang w:eastAsia="ko-KR"/>
          </w:rPr>
          <w:t xml:space="preserve">the </w:t>
        </w:r>
      </w:ins>
      <w:ins w:id="32" w:author="장인선/선임연구원/미래기술센터 C&amp;M표준(연)IoT커넥티비티표준Task(insun.jang@lge.com)" w:date="2020-08-28T15:18:00Z">
        <w:r w:rsidR="007C277C">
          <w:rPr>
            <w:rFonts w:eastAsiaTheme="minorEastAsia"/>
            <w:lang w:eastAsia="ko-KR"/>
          </w:rPr>
          <w:t>corresponding non-AP STA</w:t>
        </w:r>
      </w:ins>
      <w:r w:rsidR="0038570D" w:rsidRPr="00E70A4A">
        <w:rPr>
          <w:rFonts w:eastAsiaTheme="minorEastAsia"/>
          <w:lang w:eastAsia="ko-KR"/>
        </w:rPr>
        <w:t xml:space="preserve"> </w:t>
      </w:r>
      <w:ins w:id="33" w:author="장인선/선임연구원/미래기술센터 C&amp;M표준(연)IoT커넥티비티표준Task(insun.jang@lge.com)" w:date="2020-08-28T15:18:00Z">
        <w:r w:rsidR="007C277C">
          <w:rPr>
            <w:rFonts w:eastAsiaTheme="minorEastAsia"/>
            <w:lang w:eastAsia="ko-KR"/>
          </w:rPr>
          <w:t xml:space="preserve">affiliated with the non-AP MLD </w:t>
        </w:r>
      </w:ins>
      <w:del w:id="34" w:author="장인선/선임연구원/미래기술센터 C&amp;M표준(연)IoT커넥티비티표준Task(insun.jang@lge.com)" w:date="2020-08-28T15:26:00Z">
        <w:r w:rsidR="0038570D" w:rsidRPr="00E70A4A" w:rsidDel="004C6339">
          <w:rPr>
            <w:rFonts w:eastAsiaTheme="minorEastAsia"/>
            <w:lang w:eastAsia="ko-KR"/>
          </w:rPr>
          <w:delText xml:space="preserve">includes </w:delText>
        </w:r>
        <w:r w:rsidR="00DA2550" w:rsidRPr="009D362E" w:rsidDel="004C6339">
          <w:rPr>
            <w:rFonts w:eastAsiaTheme="minorEastAsia"/>
            <w:lang w:eastAsia="ko-KR"/>
          </w:rPr>
          <w:delText>TBD</w:delText>
        </w:r>
        <w:r w:rsidR="009D362E" w:rsidRPr="009D362E" w:rsidDel="004C6339">
          <w:rPr>
            <w:rFonts w:eastAsiaTheme="minorEastAsia"/>
            <w:lang w:eastAsia="ko-KR"/>
          </w:rPr>
          <w:delText xml:space="preserve"> </w:delText>
        </w:r>
        <w:r w:rsidR="0038570D" w:rsidRPr="009D362E" w:rsidDel="004C6339">
          <w:rPr>
            <w:rFonts w:eastAsiaTheme="minorEastAsia"/>
            <w:lang w:eastAsia="ko-KR"/>
          </w:rPr>
          <w:delText>information</w:delText>
        </w:r>
        <w:r w:rsidR="0038570D" w:rsidRPr="00E70A4A" w:rsidDel="004C6339">
          <w:rPr>
            <w:rFonts w:eastAsiaTheme="minorEastAsia"/>
            <w:lang w:eastAsia="ko-KR"/>
          </w:rPr>
          <w:delText xml:space="preserve"> </w:delText>
        </w:r>
      </w:del>
      <w:del w:id="35" w:author="장인선/선임연구원/미래기술센터 C&amp;M표준(연)IoT커넥티비티표준Task(insun.jang@lge.com)" w:date="2020-08-28T15:15:00Z">
        <w:r w:rsidR="00E70A4A" w:rsidRPr="00E70A4A" w:rsidDel="007C277C">
          <w:rPr>
            <w:rFonts w:eastAsiaTheme="minorEastAsia"/>
            <w:lang w:eastAsia="ko-KR"/>
          </w:rPr>
          <w:delText>of</w:delText>
        </w:r>
      </w:del>
      <w:del w:id="36" w:author="장인선/선임연구원/미래기술센터 C&amp;M표준(연)IoT커넥티비티표준Task(insun.jang@lge.com)" w:date="2020-08-28T15:26:00Z">
        <w:r w:rsidR="00E70A4A" w:rsidRPr="00E70A4A" w:rsidDel="004C6339">
          <w:rPr>
            <w:rFonts w:eastAsiaTheme="minorEastAsia"/>
            <w:lang w:eastAsia="ko-KR"/>
          </w:rPr>
          <w:delText xml:space="preserve"> </w:delText>
        </w:r>
        <w:r w:rsidR="00747536" w:rsidDel="004C6339">
          <w:rPr>
            <w:rFonts w:eastAsiaTheme="minorEastAsia"/>
            <w:lang w:eastAsia="ko-KR"/>
          </w:rPr>
          <w:delText>TBD set of STAs</w:delText>
        </w:r>
        <w:r w:rsidR="00E70A4A" w:rsidRPr="00E70A4A" w:rsidDel="004C6339">
          <w:rPr>
            <w:rFonts w:eastAsiaTheme="minorEastAsia"/>
            <w:lang w:eastAsia="ko-KR"/>
          </w:rPr>
          <w:delText xml:space="preserve"> affiliated with the MLD </w:delText>
        </w:r>
      </w:del>
      <w:r w:rsidR="00E70A4A" w:rsidRPr="00E70A4A">
        <w:rPr>
          <w:rFonts w:eastAsiaTheme="minorEastAsia"/>
          <w:lang w:eastAsia="ko-KR"/>
        </w:rPr>
        <w:t xml:space="preserve">except for the </w:t>
      </w:r>
      <w:ins w:id="37" w:author="장인선/선임연구원/미래기술센터 C&amp;M표준(연)IoT커넥티비티표준Task(insun.jang@lge.com)" w:date="2020-08-28T15:14:00Z">
        <w:r w:rsidR="007C277C">
          <w:rPr>
            <w:rFonts w:eastAsiaTheme="minorEastAsia"/>
            <w:lang w:eastAsia="ko-KR"/>
          </w:rPr>
          <w:t xml:space="preserve">non-AP </w:t>
        </w:r>
      </w:ins>
      <w:r w:rsidR="00E70A4A" w:rsidRPr="00E70A4A">
        <w:rPr>
          <w:rFonts w:eastAsiaTheme="minorEastAsia"/>
          <w:lang w:eastAsia="ko-KR"/>
        </w:rPr>
        <w:t xml:space="preserve">STA transmitting the </w:t>
      </w:r>
      <w:ins w:id="38" w:author="장인선/선임연구원/미래기술센터 C&amp;M표준(연)IoT커넥티비티표준Task(insun.jang@lge.com)" w:date="2020-08-28T15:31:00Z">
        <w:r w:rsidR="00D23558">
          <w:rPr>
            <w:rFonts w:eastAsiaTheme="minorEastAsia"/>
            <w:lang w:eastAsia="ko-KR"/>
          </w:rPr>
          <w:t>(re)</w:t>
        </w:r>
      </w:ins>
      <w:del w:id="39" w:author="장인선/선임연구원/미래기술센터 C&amp;M표준(연)IoT커넥티비티표준Task(insun.jang@lge.com)" w:date="2020-08-28T15:14:00Z">
        <w:r w:rsidR="00747536" w:rsidDel="007C277C">
          <w:rPr>
            <w:rFonts w:eastAsiaTheme="minorEastAsia"/>
            <w:lang w:eastAsia="ko-KR"/>
          </w:rPr>
          <w:delText>association frame</w:delText>
        </w:r>
      </w:del>
      <w:ins w:id="40" w:author="장인선/선임연구원/미래기술센터 C&amp;M표준(연)IoT커넥티비티표준Task(insun.jang@lge.com)" w:date="2020-08-28T15:14:00Z">
        <w:r w:rsidR="007C277C">
          <w:rPr>
            <w:rFonts w:eastAsiaTheme="minorEastAsia"/>
            <w:lang w:eastAsia="ko-KR"/>
          </w:rPr>
          <w:t>association request frame</w:t>
        </w:r>
      </w:ins>
      <w:ins w:id="41" w:author="장인선/선임연구원/미래기술센터 C&amp;M표준(연)IoT커넥티비티표준Task(insun.jang@lge.com)" w:date="2020-08-28T15:29:00Z">
        <w:r w:rsidR="003F29DA">
          <w:rPr>
            <w:rFonts w:eastAsiaTheme="minorEastAsia"/>
            <w:lang w:eastAsia="ko-KR"/>
          </w:rPr>
          <w:t>.</w:t>
        </w:r>
      </w:ins>
    </w:p>
    <w:p w14:paraId="7F6F6D50" w14:textId="649C7593" w:rsidR="00C926B5" w:rsidRDefault="00C926B5" w:rsidP="00C926B5">
      <w:pPr>
        <w:pStyle w:val="T"/>
        <w:numPr>
          <w:ilvl w:val="0"/>
          <w:numId w:val="47"/>
        </w:numPr>
        <w:rPr>
          <w:ins w:id="42" w:author="장인선/선임연구원/미래기술센터 C&amp;M표준(연)IoT커넥티비티표준Task(insun.jang@lge.com)" w:date="2020-08-28T15:29:00Z"/>
          <w:rFonts w:eastAsiaTheme="minorEastAsia"/>
          <w:lang w:eastAsia="ko-KR"/>
        </w:rPr>
      </w:pPr>
      <w:ins w:id="43" w:author="장인선/선임연구원/미래기술센터 C&amp;M표준(연)IoT커넥티비티표준Task(insun.jang@lge.com)" w:date="2020-08-28T15:28:00Z">
        <w:r>
          <w:rPr>
            <w:rFonts w:eastAsiaTheme="minorEastAsia"/>
            <w:lang w:eastAsia="ko-KR"/>
          </w:rPr>
          <w:t xml:space="preserve">The mulie-link element included in the (re)association response frame includes TBD set of </w:t>
        </w:r>
        <w:r w:rsidRPr="00E70A4A">
          <w:rPr>
            <w:rFonts w:eastAsiaTheme="minorEastAsia"/>
            <w:lang w:eastAsia="ko-KR"/>
          </w:rPr>
          <w:t>STA profile subelement</w:t>
        </w:r>
        <w:r>
          <w:rPr>
            <w:rFonts w:eastAsiaTheme="minorEastAsia"/>
            <w:lang w:eastAsia="ko-KR"/>
          </w:rPr>
          <w:t>s where they each include TBD information of the corresponding AP</w:t>
        </w:r>
        <w:r w:rsidRPr="00E70A4A">
          <w:rPr>
            <w:rFonts w:eastAsiaTheme="minorEastAsia"/>
            <w:lang w:eastAsia="ko-KR"/>
          </w:rPr>
          <w:t xml:space="preserve"> </w:t>
        </w:r>
        <w:r>
          <w:rPr>
            <w:rFonts w:eastAsiaTheme="minorEastAsia"/>
            <w:lang w:eastAsia="ko-KR"/>
          </w:rPr>
          <w:t xml:space="preserve">affiliated with the AP MLD </w:t>
        </w:r>
        <w:r w:rsidRPr="00E70A4A">
          <w:rPr>
            <w:rFonts w:eastAsiaTheme="minorEastAsia"/>
            <w:lang w:eastAsia="ko-KR"/>
          </w:rPr>
          <w:t>except for the</w:t>
        </w:r>
        <w:r>
          <w:rPr>
            <w:rFonts w:eastAsiaTheme="minorEastAsia"/>
            <w:lang w:eastAsia="ko-KR"/>
          </w:rPr>
          <w:t xml:space="preserve"> AP </w:t>
        </w:r>
        <w:r w:rsidRPr="00E70A4A">
          <w:rPr>
            <w:rFonts w:eastAsiaTheme="minorEastAsia"/>
            <w:lang w:eastAsia="ko-KR"/>
          </w:rPr>
          <w:t xml:space="preserve">ransmitting the </w:t>
        </w:r>
      </w:ins>
      <w:ins w:id="44" w:author="장인선/선임연구원/미래기술센터 C&amp;M표준(연)IoT커넥티비티표준Task(insun.jang@lge.com)" w:date="2020-08-28T15:31:00Z">
        <w:r w:rsidR="00D23558">
          <w:rPr>
            <w:rFonts w:eastAsiaTheme="minorEastAsia"/>
            <w:lang w:eastAsia="ko-KR"/>
          </w:rPr>
          <w:t>(re)</w:t>
        </w:r>
      </w:ins>
      <w:ins w:id="45" w:author="장인선/선임연구원/미래기술센터 C&amp;M표준(연)IoT커넥티비티표준Task(insun.jang@lge.com)" w:date="2020-08-28T15:28:00Z">
        <w:r>
          <w:rPr>
            <w:rFonts w:eastAsiaTheme="minorEastAsia"/>
            <w:lang w:eastAsia="ko-KR"/>
          </w:rPr>
          <w:t>association re</w:t>
        </w:r>
      </w:ins>
      <w:ins w:id="46" w:author="장인선/선임연구원/미래기술센터 C&amp;M표준(연)IoT커넥티비티표준Task(insun.jang@lge.com)" w:date="2020-08-28T15:31:00Z">
        <w:r w:rsidR="00D23558">
          <w:rPr>
            <w:rFonts w:eastAsiaTheme="minorEastAsia"/>
            <w:lang w:eastAsia="ko-KR"/>
          </w:rPr>
          <w:t>sponse</w:t>
        </w:r>
      </w:ins>
      <w:ins w:id="47" w:author="장인선/선임연구원/미래기술센터 C&amp;M표준(연)IoT커넥티비티표준Task(insun.jang@lge.com)" w:date="2020-08-28T15:28:00Z">
        <w:r>
          <w:rPr>
            <w:rFonts w:eastAsiaTheme="minorEastAsia"/>
            <w:lang w:eastAsia="ko-KR"/>
          </w:rPr>
          <w:t xml:space="preserve"> frame</w:t>
        </w:r>
        <w:r w:rsidR="003F29DA">
          <w:rPr>
            <w:rFonts w:eastAsiaTheme="minorEastAsia"/>
            <w:lang w:eastAsia="ko-KR"/>
          </w:rPr>
          <w:t>.</w:t>
        </w:r>
      </w:ins>
    </w:p>
    <w:p w14:paraId="314D1A57" w14:textId="74544198" w:rsidR="007C277C" w:rsidRPr="00D23558" w:rsidDel="00C926B5" w:rsidRDefault="00BC3C3C" w:rsidP="003803AA">
      <w:pPr>
        <w:pStyle w:val="T"/>
        <w:numPr>
          <w:ilvl w:val="0"/>
          <w:numId w:val="47"/>
        </w:numPr>
        <w:rPr>
          <w:del w:id="48" w:author="장인선/선임연구원/미래기술센터 C&amp;M표준(연)IoT커넥티비티표준Task(insun.jang@lge.com)" w:date="2020-08-28T15:28:00Z"/>
          <w:rFonts w:eastAsiaTheme="minorEastAsia"/>
          <w:lang w:eastAsia="ko-KR"/>
        </w:rPr>
      </w:pPr>
      <w:ins w:id="49" w:author="장인선/선임연구원/미래기술센터 C&amp;M표준(연)IoT커넥티비티표준Task(insun.jang@lge.com)" w:date="2020-08-28T15:29:00Z">
        <w:r>
          <w:rPr>
            <w:w w:val="100"/>
          </w:rPr>
          <w:lastRenderedPageBreak/>
          <w:t>Each STA profile subelement included in the</w:t>
        </w:r>
      </w:ins>
      <w:ins w:id="50" w:author="장인선/선임연구원/미래기술센터 C&amp;M표준(연)IoT커넥티비티표준Task(insun.jang@lge.com)" w:date="2020-08-28T15:30:00Z">
        <w:r>
          <w:rPr>
            <w:w w:val="100"/>
          </w:rPr>
          <w:t xml:space="preserve"> </w:t>
        </w:r>
      </w:ins>
      <w:ins w:id="51" w:author="장인선/선임연구원/미래기술센터 C&amp;M표준(연)IoT커넥티비티표준Task(insun.jang@lge.com)" w:date="2020-08-28T15:29:00Z">
        <w:r>
          <w:rPr>
            <w:w w:val="100"/>
          </w:rPr>
          <w:t>multi-link element</w:t>
        </w:r>
      </w:ins>
      <w:ins w:id="52" w:author="장인선/선임연구원/미래기술센터 C&amp;M표준(연)IoT커넥티비티표준Task(insun.jang@lge.com)" w:date="2020-08-28T15:30:00Z">
        <w:r>
          <w:rPr>
            <w:w w:val="100"/>
          </w:rPr>
          <w:t xml:space="preserve"> shall not include antoher multi-link element.</w:t>
        </w:r>
      </w:ins>
    </w:p>
    <w:p w14:paraId="6E6D7E8B" w14:textId="403AFF4C" w:rsidR="0059750C" w:rsidRPr="00E70A4A" w:rsidRDefault="00C92D0E" w:rsidP="00AF557E">
      <w:pPr>
        <w:pStyle w:val="T"/>
        <w:numPr>
          <w:ilvl w:val="0"/>
          <w:numId w:val="47"/>
        </w:numPr>
        <w:rPr>
          <w:rFonts w:eastAsiaTheme="minorEastAsia"/>
          <w:lang w:eastAsia="ko-KR"/>
        </w:rPr>
      </w:pPr>
      <w:del w:id="53" w:author="장인선/선임연구원/미래기술센터 C&amp;M표준(연)IoT커넥티비티표준Task(insun.jang@lge.com)" w:date="2020-08-28T15:30:00Z">
        <w:r w:rsidDel="00BC3C3C">
          <w:rPr>
            <w:rFonts w:eastAsiaTheme="minorEastAsia"/>
            <w:lang w:eastAsia="ko-KR"/>
          </w:rPr>
          <w:delText>A</w:delText>
        </w:r>
        <w:r w:rsidR="0059750C" w:rsidDel="00BC3C3C">
          <w:rPr>
            <w:rFonts w:eastAsiaTheme="minorEastAsia"/>
            <w:lang w:eastAsia="ko-KR"/>
          </w:rPr>
          <w:delText>n</w:delText>
        </w:r>
        <w:r w:rsidR="0059750C" w:rsidDel="00BC3C3C">
          <w:rPr>
            <w:w w:val="100"/>
          </w:rPr>
          <w:delText xml:space="preserve"> </w:delText>
        </w:r>
        <w:r w:rsidR="007F6FB2" w:rsidDel="00BC3C3C">
          <w:rPr>
            <w:w w:val="100"/>
          </w:rPr>
          <w:delText>STA</w:delText>
        </w:r>
        <w:r w:rsidR="0059750C" w:rsidDel="00BC3C3C">
          <w:rPr>
            <w:w w:val="100"/>
          </w:rPr>
          <w:delText xml:space="preserve"> of a </w:delText>
        </w:r>
        <w:r w:rsidR="007F6FB2" w:rsidDel="00BC3C3C">
          <w:rPr>
            <w:w w:val="100"/>
          </w:rPr>
          <w:delText>M</w:delText>
        </w:r>
        <w:r w:rsidR="0059750C" w:rsidDel="00BC3C3C">
          <w:rPr>
            <w:w w:val="100"/>
          </w:rPr>
          <w:delText xml:space="preserve">LD shall not include </w:delText>
        </w:r>
        <w:r w:rsidR="00526112" w:rsidDel="00BC3C3C">
          <w:rPr>
            <w:w w:val="100"/>
          </w:rPr>
          <w:delText xml:space="preserve">another </w:delText>
        </w:r>
        <w:r w:rsidDel="00BC3C3C">
          <w:rPr>
            <w:w w:val="100"/>
          </w:rPr>
          <w:delText>m</w:delText>
        </w:r>
        <w:r w:rsidR="0059750C" w:rsidDel="00BC3C3C">
          <w:rPr>
            <w:w w:val="100"/>
          </w:rPr>
          <w:delText>ulti-</w:delText>
        </w:r>
        <w:r w:rsidDel="00BC3C3C">
          <w:rPr>
            <w:w w:val="100"/>
          </w:rPr>
          <w:delText>l</w:delText>
        </w:r>
        <w:r w:rsidR="0059750C" w:rsidDel="00BC3C3C">
          <w:rPr>
            <w:w w:val="100"/>
          </w:rPr>
          <w:delText xml:space="preserve">ink element </w:delText>
        </w:r>
        <w:r w:rsidR="0016676B" w:rsidDel="00BC3C3C">
          <w:rPr>
            <w:w w:val="100"/>
          </w:rPr>
          <w:delText xml:space="preserve">in </w:delText>
        </w:r>
        <w:r w:rsidR="00526112" w:rsidDel="00BC3C3C">
          <w:rPr>
            <w:w w:val="100"/>
          </w:rPr>
          <w:delText xml:space="preserve">per </w:delText>
        </w:r>
        <w:r w:rsidR="0059750C" w:rsidDel="00BC3C3C">
          <w:rPr>
            <w:w w:val="100"/>
          </w:rPr>
          <w:delText xml:space="preserve">STA profile subelement </w:delText>
        </w:r>
        <w:r w:rsidDel="00BC3C3C">
          <w:rPr>
            <w:w w:val="100"/>
          </w:rPr>
          <w:delText>of multi-link</w:delText>
        </w:r>
        <w:r w:rsidR="00526112" w:rsidDel="00BC3C3C">
          <w:rPr>
            <w:w w:val="100"/>
          </w:rPr>
          <w:delText xml:space="preserve"> element carred in Association </w:delText>
        </w:r>
        <w:r w:rsidR="00FD2DEB" w:rsidDel="00BC3C3C">
          <w:rPr>
            <w:w w:val="100"/>
          </w:rPr>
          <w:delText xml:space="preserve">Request and </w:delText>
        </w:r>
        <w:r w:rsidR="00526112" w:rsidDel="00BC3C3C">
          <w:rPr>
            <w:w w:val="100"/>
          </w:rPr>
          <w:delText>Response frame</w:delText>
        </w:r>
        <w:r w:rsidR="00FD2DEB" w:rsidDel="00BC3C3C">
          <w:rPr>
            <w:w w:val="100"/>
          </w:rPr>
          <w:delText>s</w:delText>
        </w:r>
      </w:del>
    </w:p>
    <w:p w14:paraId="612EF957" w14:textId="7FCDD484" w:rsidR="001C39E7" w:rsidRDefault="004073C4" w:rsidP="0016676B">
      <w:pPr>
        <w:pStyle w:val="T"/>
        <w:rPr>
          <w:szCs w:val="22"/>
        </w:rPr>
      </w:pPr>
      <w:r>
        <w:rPr>
          <w:szCs w:val="22"/>
        </w:rPr>
        <w:t>E</w:t>
      </w:r>
      <w:r w:rsidRPr="001C39E7">
        <w:rPr>
          <w:szCs w:val="22"/>
        </w:rPr>
        <w:t>ach STA of an MLD may independently select and manage its operational parameters unless specified otherwise in the 802.11be standard</w:t>
      </w:r>
      <w:ins w:id="54" w:author="장인선/선임연구원/미래기술센터 C&amp;M표준(연)IoT커넥티비티표준Task(insun.jang@lge.com)" w:date="2020-08-28T15:29:00Z">
        <w:r w:rsidR="00BC3C3C">
          <w:rPr>
            <w:szCs w:val="22"/>
          </w:rPr>
          <w:t>.</w:t>
        </w:r>
      </w:ins>
    </w:p>
    <w:p w14:paraId="1AEC08B8" w14:textId="08E11CC2" w:rsidR="001E5A2C" w:rsidRPr="001E5A2C" w:rsidRDefault="001E5A2C" w:rsidP="00D35FEE">
      <w:pPr>
        <w:pStyle w:val="T"/>
        <w:rPr>
          <w:szCs w:val="22"/>
          <w:lang w:val="en-GB"/>
        </w:rPr>
      </w:pPr>
      <w:r w:rsidRPr="001E5A2C">
        <w:rPr>
          <w:szCs w:val="22"/>
        </w:rPr>
        <w:t xml:space="preserve">EHT MLD shall indicate its MLD MAC address during authentication request/response exchange.  </w:t>
      </w:r>
    </w:p>
    <w:p w14:paraId="452CFA4F" w14:textId="4AD28264" w:rsidR="0005491E" w:rsidRDefault="001C39E7" w:rsidP="00C23D94">
      <w:pPr>
        <w:jc w:val="both"/>
        <w:rPr>
          <w:szCs w:val="22"/>
          <w:lang w:eastAsia="ko-KR"/>
        </w:rPr>
      </w:pPr>
      <w:r>
        <w:rPr>
          <w:szCs w:val="22"/>
        </w:rPr>
        <w:t>--------------------------------------------------------------------------------------------------------------------------------------------------------------------</w:t>
      </w:r>
    </w:p>
    <w:sectPr w:rsidR="0005491E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C1789" w14:textId="77777777" w:rsidR="00303B51" w:rsidRDefault="00303B51">
      <w:r>
        <w:separator/>
      </w:r>
    </w:p>
  </w:endnote>
  <w:endnote w:type="continuationSeparator" w:id="0">
    <w:p w14:paraId="36D318AC" w14:textId="77777777" w:rsidR="00303B51" w:rsidRDefault="0030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C13211" w:rsidRDefault="00303B51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13211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DB47A1">
      <w:rPr>
        <w:noProof/>
      </w:rPr>
      <w:t>2</w:t>
    </w:r>
    <w:r w:rsidR="00C13211">
      <w:rPr>
        <w:noProof/>
      </w:rPr>
      <w:fldChar w:fldCharType="end"/>
    </w:r>
    <w:r w:rsidR="00C13211">
      <w:tab/>
    </w:r>
    <w:r w:rsidR="000B2888">
      <w:rPr>
        <w:lang w:eastAsia="ko-KR"/>
      </w:rPr>
      <w:t>Eunsung Park, LG Electronics</w:t>
    </w:r>
  </w:p>
  <w:p w14:paraId="68131EC6" w14:textId="77777777" w:rsidR="00C13211" w:rsidRDefault="00C132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46DC7" w14:textId="77777777" w:rsidR="00303B51" w:rsidRDefault="00303B51">
      <w:r>
        <w:separator/>
      </w:r>
    </w:p>
  </w:footnote>
  <w:footnote w:type="continuationSeparator" w:id="0">
    <w:p w14:paraId="2EE2C52B" w14:textId="77777777" w:rsidR="00303B51" w:rsidRDefault="00303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010BBBB5" w:rsidR="00C13211" w:rsidRDefault="00A00A90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C13211">
      <w:fldChar w:fldCharType="begin"/>
    </w:r>
    <w:r w:rsidR="00C13211">
      <w:instrText xml:space="preserve"> TITLE  \* MERGEFORMAT </w:instrText>
    </w:r>
    <w:r w:rsidR="00C13211">
      <w:fldChar w:fldCharType="end"/>
    </w:r>
    <w:r w:rsidR="00303B51">
      <w:fldChar w:fldCharType="begin"/>
    </w:r>
    <w:r w:rsidR="00303B51">
      <w:instrText xml:space="preserve"> TITLE  \* MERGEFORMAT </w:instrText>
    </w:r>
    <w:r w:rsidR="00303B51">
      <w:fldChar w:fldCharType="separate"/>
    </w:r>
    <w:r w:rsidR="00114E60">
      <w:t>doc.: IEEE 802.11-</w:t>
    </w:r>
    <w:r>
      <w:t>20</w:t>
    </w:r>
    <w:r w:rsidR="00114E60">
      <w:t>/</w:t>
    </w:r>
    <w:r w:rsidR="00603A36">
      <w:t>1300</w:t>
    </w:r>
    <w:r w:rsidR="00C13211">
      <w:rPr>
        <w:lang w:eastAsia="ko-KR"/>
      </w:rPr>
      <w:t>r</w:t>
    </w:r>
    <w:r w:rsidR="00303B51">
      <w:rPr>
        <w:lang w:eastAsia="ko-KR"/>
      </w:rPr>
      <w:fldChar w:fldCharType="end"/>
    </w:r>
    <w:r w:rsidR="000B2888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6596C"/>
    <w:multiLevelType w:val="hybridMultilevel"/>
    <w:tmpl w:val="9BD4B1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1D7CAC"/>
    <w:multiLevelType w:val="hybridMultilevel"/>
    <w:tmpl w:val="88E8B648"/>
    <w:lvl w:ilvl="0" w:tplc="E3ACDB5A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18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8"/>
  </w:num>
  <w:num w:numId="11">
    <w:abstractNumId w:val="22"/>
  </w:num>
  <w:num w:numId="12">
    <w:abstractNumId w:val="24"/>
  </w:num>
  <w:num w:numId="13">
    <w:abstractNumId w:val="7"/>
  </w:num>
  <w:num w:numId="14">
    <w:abstractNumId w:val="3"/>
  </w:num>
  <w:num w:numId="15">
    <w:abstractNumId w:val="26"/>
  </w:num>
  <w:num w:numId="16">
    <w:abstractNumId w:val="25"/>
  </w:num>
  <w:num w:numId="17">
    <w:abstractNumId w:val="38"/>
  </w:num>
  <w:num w:numId="18">
    <w:abstractNumId w:val="25"/>
  </w:num>
  <w:num w:numId="19">
    <w:abstractNumId w:val="38"/>
  </w:num>
  <w:num w:numId="20">
    <w:abstractNumId w:val="41"/>
  </w:num>
  <w:num w:numId="21">
    <w:abstractNumId w:val="17"/>
  </w:num>
  <w:num w:numId="22">
    <w:abstractNumId w:val="30"/>
  </w:num>
  <w:num w:numId="23">
    <w:abstractNumId w:val="39"/>
  </w:num>
  <w:num w:numId="24">
    <w:abstractNumId w:val="31"/>
  </w:num>
  <w:num w:numId="25">
    <w:abstractNumId w:val="12"/>
  </w:num>
  <w:num w:numId="26">
    <w:abstractNumId w:val="10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6"/>
  </w:num>
  <w:num w:numId="29">
    <w:abstractNumId w:val="20"/>
  </w:num>
  <w:num w:numId="30">
    <w:abstractNumId w:val="9"/>
  </w:num>
  <w:num w:numId="31">
    <w:abstractNumId w:val="15"/>
  </w:num>
  <w:num w:numId="32">
    <w:abstractNumId w:val="19"/>
  </w:num>
  <w:num w:numId="33">
    <w:abstractNumId w:val="4"/>
  </w:num>
  <w:num w:numId="34">
    <w:abstractNumId w:val="35"/>
  </w:num>
  <w:num w:numId="35">
    <w:abstractNumId w:val="14"/>
  </w:num>
  <w:num w:numId="36">
    <w:abstractNumId w:val="34"/>
  </w:num>
  <w:num w:numId="37">
    <w:abstractNumId w:val="27"/>
  </w:num>
  <w:num w:numId="38">
    <w:abstractNumId w:val="1"/>
  </w:num>
  <w:num w:numId="39">
    <w:abstractNumId w:val="37"/>
  </w:num>
  <w:num w:numId="40">
    <w:abstractNumId w:val="28"/>
  </w:num>
  <w:num w:numId="41">
    <w:abstractNumId w:val="33"/>
  </w:num>
  <w:num w:numId="42">
    <w:abstractNumId w:val="6"/>
  </w:num>
  <w:num w:numId="43">
    <w:abstractNumId w:val="36"/>
  </w:num>
  <w:num w:numId="44">
    <w:abstractNumId w:val="5"/>
  </w:num>
  <w:num w:numId="45">
    <w:abstractNumId w:val="11"/>
  </w:num>
  <w:num w:numId="46">
    <w:abstractNumId w:val="32"/>
  </w:num>
  <w:num w:numId="47">
    <w:abstractNumId w:val="40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장인선/선임연구원/미래기술센터 C&amp;M표준(연)IoT커넥티비티표준Task(insun.jang@lge.com)">
    <w15:presenceInfo w15:providerId="AD" w15:userId="S-1-5-21-2543426832-1914326140-3112152631-18843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048C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491E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37EB"/>
    <w:rsid w:val="000A4D1E"/>
    <w:rsid w:val="000A505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6D99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6676B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3FED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43C1"/>
    <w:rsid w:val="001B63BC"/>
    <w:rsid w:val="001B7137"/>
    <w:rsid w:val="001C39E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20D3"/>
    <w:rsid w:val="001E32FA"/>
    <w:rsid w:val="001E349E"/>
    <w:rsid w:val="001E4DFC"/>
    <w:rsid w:val="001E5A2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A01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699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8F7"/>
    <w:rsid w:val="00252D47"/>
    <w:rsid w:val="0025375C"/>
    <w:rsid w:val="002539AB"/>
    <w:rsid w:val="00255A8B"/>
    <w:rsid w:val="00255DD9"/>
    <w:rsid w:val="00262D56"/>
    <w:rsid w:val="00262E9E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3B51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43D6"/>
    <w:rsid w:val="003144D3"/>
    <w:rsid w:val="00314C68"/>
    <w:rsid w:val="00315B52"/>
    <w:rsid w:val="00315DE7"/>
    <w:rsid w:val="00317693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89E"/>
    <w:rsid w:val="00350CA7"/>
    <w:rsid w:val="00351EB8"/>
    <w:rsid w:val="0035213C"/>
    <w:rsid w:val="00352DC1"/>
    <w:rsid w:val="00355254"/>
    <w:rsid w:val="0035591D"/>
    <w:rsid w:val="00355CEE"/>
    <w:rsid w:val="00356265"/>
    <w:rsid w:val="00357F36"/>
    <w:rsid w:val="00360C87"/>
    <w:rsid w:val="003622ED"/>
    <w:rsid w:val="00362BFB"/>
    <w:rsid w:val="00362C5B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70D"/>
    <w:rsid w:val="00385FD6"/>
    <w:rsid w:val="0038601E"/>
    <w:rsid w:val="003860DF"/>
    <w:rsid w:val="00387A77"/>
    <w:rsid w:val="003900BB"/>
    <w:rsid w:val="003906A1"/>
    <w:rsid w:val="0039148A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AA"/>
    <w:rsid w:val="003A56B2"/>
    <w:rsid w:val="003A5BFF"/>
    <w:rsid w:val="003A612C"/>
    <w:rsid w:val="003A6244"/>
    <w:rsid w:val="003A6AC1"/>
    <w:rsid w:val="003A74EB"/>
    <w:rsid w:val="003A7B64"/>
    <w:rsid w:val="003B03CE"/>
    <w:rsid w:val="003B3C5F"/>
    <w:rsid w:val="003B4DAD"/>
    <w:rsid w:val="003B4F03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9DA"/>
    <w:rsid w:val="003F2B96"/>
    <w:rsid w:val="003F2D6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3C4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583D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6339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112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9750C"/>
    <w:rsid w:val="005A0E73"/>
    <w:rsid w:val="005A16CF"/>
    <w:rsid w:val="005A1A3D"/>
    <w:rsid w:val="005A23DB"/>
    <w:rsid w:val="005A2ECA"/>
    <w:rsid w:val="005A3602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1D12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3A36"/>
    <w:rsid w:val="00606B9C"/>
    <w:rsid w:val="00610293"/>
    <w:rsid w:val="006104BB"/>
    <w:rsid w:val="006111B6"/>
    <w:rsid w:val="006117D4"/>
    <w:rsid w:val="00612605"/>
    <w:rsid w:val="0061373F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CB0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813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C6459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1E46"/>
    <w:rsid w:val="006F241A"/>
    <w:rsid w:val="006F36A8"/>
    <w:rsid w:val="006F3DD4"/>
    <w:rsid w:val="006F4C42"/>
    <w:rsid w:val="006F4E04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0C0E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47536"/>
    <w:rsid w:val="007507FA"/>
    <w:rsid w:val="007513CD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1AB"/>
    <w:rsid w:val="00782B50"/>
    <w:rsid w:val="007831BB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277C"/>
    <w:rsid w:val="007C6C61"/>
    <w:rsid w:val="007D08BB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6FB2"/>
    <w:rsid w:val="007F75A8"/>
    <w:rsid w:val="007F7E00"/>
    <w:rsid w:val="007F7EA7"/>
    <w:rsid w:val="00800B72"/>
    <w:rsid w:val="0080216F"/>
    <w:rsid w:val="008022B0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8DB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4D17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156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773F0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772"/>
    <w:rsid w:val="00997A7D"/>
    <w:rsid w:val="009A07BC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132E"/>
    <w:rsid w:val="009D3276"/>
    <w:rsid w:val="009D362E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46C5"/>
    <w:rsid w:val="00AD5142"/>
    <w:rsid w:val="00AD5F8C"/>
    <w:rsid w:val="00AD6723"/>
    <w:rsid w:val="00AD6AE6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4A"/>
    <w:rsid w:val="00B116A0"/>
    <w:rsid w:val="00B11981"/>
    <w:rsid w:val="00B15372"/>
    <w:rsid w:val="00B16515"/>
    <w:rsid w:val="00B176D9"/>
    <w:rsid w:val="00B17F46"/>
    <w:rsid w:val="00B20519"/>
    <w:rsid w:val="00B20F94"/>
    <w:rsid w:val="00B21293"/>
    <w:rsid w:val="00B22C00"/>
    <w:rsid w:val="00B2361F"/>
    <w:rsid w:val="00B2692B"/>
    <w:rsid w:val="00B2716D"/>
    <w:rsid w:val="00B2718B"/>
    <w:rsid w:val="00B274D6"/>
    <w:rsid w:val="00B302FA"/>
    <w:rsid w:val="00B3040A"/>
    <w:rsid w:val="00B305D9"/>
    <w:rsid w:val="00B3231C"/>
    <w:rsid w:val="00B3326F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093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3C3C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57D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76D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3D94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6B5"/>
    <w:rsid w:val="00C92726"/>
    <w:rsid w:val="00C92D0E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9AE"/>
    <w:rsid w:val="00CE0A83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C0"/>
    <w:rsid w:val="00D22352"/>
    <w:rsid w:val="00D23558"/>
    <w:rsid w:val="00D2694A"/>
    <w:rsid w:val="00D277CF"/>
    <w:rsid w:val="00D30761"/>
    <w:rsid w:val="00D307A6"/>
    <w:rsid w:val="00D312F2"/>
    <w:rsid w:val="00D33C85"/>
    <w:rsid w:val="00D344D7"/>
    <w:rsid w:val="00D35FEE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07C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3723"/>
    <w:rsid w:val="00D9485C"/>
    <w:rsid w:val="00D94B05"/>
    <w:rsid w:val="00D9667F"/>
    <w:rsid w:val="00D97AF7"/>
    <w:rsid w:val="00DA0A93"/>
    <w:rsid w:val="00DA122F"/>
    <w:rsid w:val="00DA2550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A51"/>
    <w:rsid w:val="00DB3F1D"/>
    <w:rsid w:val="00DB47A1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311A"/>
    <w:rsid w:val="00E14AFB"/>
    <w:rsid w:val="00E163E8"/>
    <w:rsid w:val="00E16539"/>
    <w:rsid w:val="00E16650"/>
    <w:rsid w:val="00E20144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5821"/>
    <w:rsid w:val="00E37995"/>
    <w:rsid w:val="00E40624"/>
    <w:rsid w:val="00E408BF"/>
    <w:rsid w:val="00E4183C"/>
    <w:rsid w:val="00E41D30"/>
    <w:rsid w:val="00E4329F"/>
    <w:rsid w:val="00E44439"/>
    <w:rsid w:val="00E445AA"/>
    <w:rsid w:val="00E45072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3E4"/>
    <w:rsid w:val="00E7081C"/>
    <w:rsid w:val="00E70A4A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2273"/>
    <w:rsid w:val="00EC4F2E"/>
    <w:rsid w:val="00EC4F39"/>
    <w:rsid w:val="00EC56E4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851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1FAA"/>
    <w:rsid w:val="00F72ACD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2DEB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951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  <w:style w:type="paragraph" w:styleId="af3">
    <w:name w:val="Date"/>
    <w:basedOn w:val="a"/>
    <w:next w:val="a"/>
    <w:link w:val="Char2"/>
    <w:rsid w:val="00EC2273"/>
    <w:rPr>
      <w:rFonts w:eastAsia="바탕"/>
      <w:sz w:val="22"/>
    </w:rPr>
  </w:style>
  <w:style w:type="character" w:customStyle="1" w:styleId="Char2">
    <w:name w:val="날짜 Char"/>
    <w:basedOn w:val="a0"/>
    <w:link w:val="af3"/>
    <w:rsid w:val="00EC2273"/>
    <w:rPr>
      <w:rFonts w:eastAsia="바탕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106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111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19_1525r3</b:Tag>
    <b:SourceType>JournalArticle</b:SourceType>
    <b:Guid>{49457D5D-CAEB-4ECB-9C43-BC59A028C76D}</b:Guid>
    <b:Author>
      <b:Author>
        <b:Corporate>Abhishek Patil (Qualcomm)</b:Corporate>
      </b:Author>
    </b:Author>
    <b:Title>Multi-link association setup</b:Title>
    <b:JournalName>19/1525r2</b:JournalName>
    <b:Year>November 2019</b:Year>
    <b:RefOrder>112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113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19_1549r5</b:Tag>
    <b:SourceType>JournalArticle</b:SourceType>
    <b:Guid>{1293E9E9-3816-49AC-A611-D20A9650E2AB}</b:Guid>
    <b:Author>
      <b:Author>
        <b:Corporate>Yunbo Li (Huawei)</b:Corporate>
      </b:Author>
    </b:Author>
    <b:Title>Multi-link association</b:Title>
    <b:JournalName>19/1549r5</b:JournalName>
    <b:Year>January 2020</b:Year>
    <b:RefOrder>114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104</b:RefOrder>
  </b:Source>
  <b:Source>
    <b:Tag>20_0314r1</b:Tag>
    <b:SourceType>JournalArticle</b:SourceType>
    <b:Guid>{CE9D4ECD-CEF5-4D6F-B033-7CB8EC2F3594}</b:Guid>
    <b:Author>
      <b:Author>
        <b:Corporate>Abhishek Patil (Qualcomm)</b:Corporate>
      </b:Author>
    </b:Author>
    <b:Title>MLO: BSS color</b:Title>
    <b:JournalName>20/0314r1</b:JournalName>
    <b:Year>May 2020</b:Year>
    <b:RefOrder>115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20_0357r3</b:Tag>
    <b:SourceType>JournalArticle</b:SourceType>
    <b:Guid>{3A5D2563-1CBB-4101-A2C5-E7159A24210A}</b:Guid>
    <b:Author>
      <b:Author>
        <b:Corporate>Abhishek Patil (Qualcomm)</b:Corporate>
      </b:Author>
    </b:Author>
    <b:Title>MLO: container structure for capability advertisement</b:Title>
    <b:JournalName>20/0357r3</b:JournalName>
    <b:Year>June 2020</b:Year>
    <b:RefOrder>96</b:RefOrder>
  </b:Source>
</b:Sources>
</file>

<file path=customXml/itemProps1.xml><?xml version="1.0" encoding="utf-8"?>
<ds:datastoreItem xmlns:ds="http://schemas.openxmlformats.org/officeDocument/2006/customXml" ds:itemID="{88F9D59A-5685-468A-9054-350B6A98C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8357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5881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장인선/선임연구원/미래기술센터 C&amp;M표준(연)IoT커넥티비티표준Task(insun.jang@lge.com)</cp:lastModifiedBy>
  <cp:revision>135</cp:revision>
  <cp:lastPrinted>2010-05-04T03:47:00Z</cp:lastPrinted>
  <dcterms:created xsi:type="dcterms:W3CDTF">2018-06-04T01:32:00Z</dcterms:created>
  <dcterms:modified xsi:type="dcterms:W3CDTF">2020-08-28T07:38:00Z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