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00B6E73E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Namyeong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Jeongki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01AFBEA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4B50D1">
        <w:rPr>
          <w:lang w:eastAsia="ko-KR"/>
        </w:rPr>
        <w:t>multi-</w:t>
      </w:r>
      <w:proofErr w:type="spellStart"/>
      <w:r w:rsidR="004B50D1">
        <w:rPr>
          <w:lang w:eastAsia="ko-KR"/>
        </w:rPr>
        <w:t>lijnk</w:t>
      </w:r>
      <w:proofErr w:type="spellEnd"/>
      <w:r w:rsidR="004B50D1">
        <w:rPr>
          <w:lang w:eastAsia="ko-KR"/>
        </w:rPr>
        <w:t xml:space="preserve"> </w:t>
      </w:r>
      <w:r w:rsidR="003768CB">
        <w:rPr>
          <w:lang w:eastAsia="ko-KR"/>
        </w:rPr>
        <w:t>channel access:</w:t>
      </w:r>
      <w:r w:rsidR="009618E8">
        <w:rPr>
          <w:lang w:eastAsia="ko-KR"/>
        </w:rPr>
        <w:t xml:space="preserve"> General-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6028B5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7777777" w:rsidR="002A05D5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7CEDA31B" w14:textId="5FD5896D" w:rsidR="002A05D5" w:rsidRDefault="002A05D5" w:rsidP="00EC7497">
      <w:pPr>
        <w:pStyle w:val="af"/>
        <w:numPr>
          <w:ilvl w:val="0"/>
          <w:numId w:val="9"/>
        </w:numPr>
        <w:ind w:leftChars="0"/>
        <w:jc w:val="both"/>
      </w:pPr>
      <w:r>
        <w:t xml:space="preserve">Rev 1: Divided into two </w:t>
      </w:r>
      <w:proofErr w:type="spellStart"/>
      <w:r>
        <w:t>subcluases</w:t>
      </w:r>
      <w:proofErr w:type="spellEnd"/>
      <w:r>
        <w:t xml:space="preserve"> and </w:t>
      </w:r>
      <w:r>
        <w:rPr>
          <w:rFonts w:hint="eastAsia"/>
          <w:lang w:eastAsia="ko-KR"/>
        </w:rPr>
        <w:t xml:space="preserve">Updated </w:t>
      </w:r>
      <w:r>
        <w:rPr>
          <w:lang w:eastAsia="ko-KR"/>
        </w:rPr>
        <w:t xml:space="preserve">texts </w:t>
      </w:r>
      <w:r>
        <w:rPr>
          <w:rFonts w:hint="eastAsia"/>
          <w:lang w:eastAsia="ko-KR"/>
        </w:rPr>
        <w:t xml:space="preserve">based on comments </w:t>
      </w:r>
      <w:r>
        <w:rPr>
          <w:lang w:eastAsia="ko-KR"/>
        </w:rPr>
        <w:t>by some members</w:t>
      </w:r>
    </w:p>
    <w:p w14:paraId="59F4D870" w14:textId="2EB11DC1" w:rsidR="00E41148" w:rsidRDefault="00E41148" w:rsidP="00E41148">
      <w:pPr>
        <w:pStyle w:val="af"/>
        <w:numPr>
          <w:ilvl w:val="0"/>
          <w:numId w:val="9"/>
        </w:numPr>
        <w:ind w:leftChars="0"/>
        <w:jc w:val="both"/>
      </w:pPr>
      <w:r>
        <w:t xml:space="preserve">Rev 2: </w:t>
      </w:r>
      <w:r>
        <w:rPr>
          <w:rFonts w:hint="eastAsia"/>
          <w:lang w:eastAsia="ko-KR"/>
        </w:rPr>
        <w:t xml:space="preserve">Updated </w:t>
      </w:r>
      <w:r>
        <w:rPr>
          <w:lang w:eastAsia="ko-KR"/>
        </w:rPr>
        <w:t xml:space="preserve">texts </w:t>
      </w:r>
      <w:r>
        <w:rPr>
          <w:rFonts w:hint="eastAsia"/>
          <w:lang w:eastAsia="ko-KR"/>
        </w:rPr>
        <w:t xml:space="preserve">based on comments </w:t>
      </w:r>
      <w:r>
        <w:rPr>
          <w:lang w:eastAsia="ko-KR"/>
        </w:rPr>
        <w:t>by some members</w:t>
      </w:r>
    </w:p>
    <w:p w14:paraId="5BCF4C1B" w14:textId="07C2E6B5" w:rsidR="00A05A02" w:rsidRDefault="00A05A02" w:rsidP="00E41148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lang w:eastAsia="ko-KR"/>
        </w:rPr>
        <w:t>R</w:t>
      </w:r>
      <w:r>
        <w:rPr>
          <w:lang w:eastAsia="ko-KR"/>
        </w:rPr>
        <w:t xml:space="preserve">ev 3: </w:t>
      </w:r>
      <w:r w:rsidR="006B0339">
        <w:rPr>
          <w:lang w:eastAsia="ko-KR"/>
        </w:rPr>
        <w:t xml:space="preserve">Added the definition of STR link set and </w:t>
      </w:r>
      <w:r>
        <w:rPr>
          <w:rFonts w:hint="eastAsia"/>
          <w:lang w:eastAsia="ko-KR"/>
        </w:rPr>
        <w:t xml:space="preserve">Updated </w:t>
      </w:r>
      <w:r>
        <w:rPr>
          <w:lang w:eastAsia="ko-KR"/>
        </w:rPr>
        <w:t xml:space="preserve">texts </w:t>
      </w:r>
      <w:r>
        <w:rPr>
          <w:rFonts w:hint="eastAsia"/>
          <w:lang w:eastAsia="ko-KR"/>
        </w:rPr>
        <w:t xml:space="preserve">based on comments </w:t>
      </w:r>
      <w:r>
        <w:rPr>
          <w:lang w:eastAsia="ko-KR"/>
        </w:rPr>
        <w:t>by some members</w:t>
      </w:r>
    </w:p>
    <w:p w14:paraId="5B1957F0" w14:textId="39D9CB9D" w:rsidR="004F5166" w:rsidRDefault="004F5166" w:rsidP="00E41148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lang w:eastAsia="ko-KR"/>
        </w:rPr>
        <w:t>R</w:t>
      </w:r>
      <w:r>
        <w:rPr>
          <w:lang w:eastAsia="ko-KR"/>
        </w:rPr>
        <w:t xml:space="preserve">ev 4: </w:t>
      </w:r>
      <w:r w:rsidR="009751E6">
        <w:rPr>
          <w:lang w:eastAsia="ko-KR"/>
        </w:rPr>
        <w:t>Changed</w:t>
      </w:r>
      <w:r>
        <w:rPr>
          <w:lang w:eastAsia="ko-KR"/>
        </w:rPr>
        <w:t xml:space="preserve"> STR link set</w:t>
      </w:r>
      <w:r w:rsidR="009751E6">
        <w:rPr>
          <w:lang w:eastAsia="ko-KR"/>
        </w:rPr>
        <w:t xml:space="preserve"> to a pair of links</w:t>
      </w:r>
      <w:r>
        <w:rPr>
          <w:lang w:eastAsia="ko-KR"/>
        </w:rPr>
        <w:t xml:space="preserve"> and then updated the corresponding texts</w:t>
      </w:r>
      <w:r w:rsidR="00575CF6">
        <w:rPr>
          <w:lang w:eastAsia="ko-KR"/>
        </w:rPr>
        <w:t>.</w:t>
      </w:r>
    </w:p>
    <w:p w14:paraId="4111002A" w14:textId="06986850" w:rsidR="000B405A" w:rsidRDefault="000B405A" w:rsidP="00E41148">
      <w:pPr>
        <w:pStyle w:val="af"/>
        <w:numPr>
          <w:ilvl w:val="0"/>
          <w:numId w:val="9"/>
        </w:numPr>
        <w:ind w:leftChars="0"/>
        <w:jc w:val="both"/>
        <w:rPr>
          <w:ins w:id="0" w:author="Jang Insun" w:date="2020-09-15T08:17:00Z"/>
        </w:rPr>
      </w:pPr>
      <w:r>
        <w:rPr>
          <w:rFonts w:hint="eastAsia"/>
          <w:lang w:eastAsia="ko-KR"/>
        </w:rPr>
        <w:t xml:space="preserve">Rev 5: Clarified the texts regarding the example and Added a text meaning that the </w:t>
      </w:r>
      <w:r>
        <w:rPr>
          <w:lang w:eastAsia="ko-KR"/>
        </w:rPr>
        <w:t>receiver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is also an MLD capable of STR over a pair of links</w:t>
      </w:r>
      <w:r w:rsidR="009B0996">
        <w:rPr>
          <w:lang w:eastAsia="ko-KR"/>
        </w:rPr>
        <w:t>.</w:t>
      </w:r>
    </w:p>
    <w:p w14:paraId="1FE68906" w14:textId="7B2D4BB2" w:rsidR="004271A9" w:rsidRDefault="004271A9" w:rsidP="00E41148">
      <w:pPr>
        <w:pStyle w:val="af"/>
        <w:numPr>
          <w:ilvl w:val="0"/>
          <w:numId w:val="9"/>
        </w:numPr>
        <w:ind w:leftChars="0"/>
        <w:jc w:val="both"/>
      </w:pPr>
      <w:ins w:id="1" w:author="Jang Insun" w:date="2020-09-15T08:18:00Z">
        <w:r>
          <w:rPr>
            <w:rFonts w:hint="eastAsia"/>
            <w:lang w:eastAsia="ko-KR"/>
          </w:rPr>
          <w:t>R</w:t>
        </w:r>
        <w:r>
          <w:rPr>
            <w:lang w:eastAsia="ko-KR"/>
          </w:rPr>
          <w:t>ev 6: Changed “another MLD” to “an STA of another MLD”</w:t>
        </w:r>
        <w:r w:rsidR="001000D4">
          <w:rPr>
            <w:lang w:eastAsia="ko-KR"/>
          </w:rPr>
          <w:t>.</w:t>
        </w:r>
      </w:ins>
    </w:p>
    <w:p w14:paraId="2A26F306" w14:textId="00958827" w:rsidR="00BA6C7C" w:rsidRPr="005775A1" w:rsidRDefault="00BA6C7C" w:rsidP="009749D9">
      <w:pPr>
        <w:pStyle w:val="af"/>
        <w:ind w:leftChars="0" w:left="72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021F9287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>
        <w:rPr>
          <w:sz w:val="22"/>
          <w:lang w:eastAsia="ko-KR"/>
        </w:rPr>
        <w:t xml:space="preserve">texts are based on the following </w:t>
      </w:r>
      <w:r w:rsidR="00E961E8">
        <w:rPr>
          <w:sz w:val="22"/>
          <w:lang w:eastAsia="ko-KR"/>
        </w:rPr>
        <w:t>motion</w:t>
      </w:r>
    </w:p>
    <w:p w14:paraId="140875DA" w14:textId="77777777" w:rsidR="0018424E" w:rsidRPr="000A5485" w:rsidRDefault="0018424E" w:rsidP="0018424E">
      <w:pPr>
        <w:jc w:val="both"/>
      </w:pPr>
      <w:r w:rsidRPr="000A5485">
        <w:t>802.11be shall allow the following asynchronous multi-link channel access:</w:t>
      </w:r>
    </w:p>
    <w:p w14:paraId="239DDAE1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Each of STAs belonging to a MLD performs a channel access over their links independently in order to transmit frames.</w:t>
      </w:r>
    </w:p>
    <w:p w14:paraId="79E2A36E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Downlink and uplink frames can be transmitted simultaneously over the multiple links.</w:t>
      </w:r>
    </w:p>
    <w:p w14:paraId="06A4ADEC" w14:textId="2D76EB82" w:rsidR="0018424E" w:rsidRPr="000A5485" w:rsidRDefault="0018424E" w:rsidP="0018424E">
      <w:pPr>
        <w:jc w:val="both"/>
      </w:pPr>
      <w:r w:rsidRPr="000A5485">
        <w:t xml:space="preserve">[Motion 20, </w:t>
      </w:r>
      <w:sdt>
        <w:sdtPr>
          <w:id w:val="-1495097437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19_1755r1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[5]</w:t>
          </w:r>
          <w:r w:rsidRPr="000A5485">
            <w:fldChar w:fldCharType="end"/>
          </w:r>
        </w:sdtContent>
      </w:sdt>
      <w:r w:rsidRPr="000A5485">
        <w:t xml:space="preserve"> and </w:t>
      </w:r>
      <w:sdt>
        <w:sdtPr>
          <w:id w:val="-1130161369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19_1144r6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[144]</w:t>
          </w:r>
          <w:r w:rsidRPr="000A5485">
            <w:fldChar w:fldCharType="end"/>
          </w:r>
        </w:sdtContent>
      </w:sdt>
      <w:r w:rsidRPr="000A5485">
        <w:t>]</w:t>
      </w:r>
    </w:p>
    <w:p w14:paraId="709B61EB" w14:textId="77777777" w:rsidR="0018424E" w:rsidRPr="004D2D75" w:rsidRDefault="0018424E" w:rsidP="00176480">
      <w:pPr>
        <w:pStyle w:val="T1"/>
        <w:spacing w:after="120"/>
        <w:jc w:val="both"/>
        <w:rPr>
          <w:sz w:val="22"/>
          <w:lang w:eastAsia="ko-KR"/>
        </w:rPr>
      </w:pP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3FF95CB7" w14:textId="43A7DA96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</w:t>
      </w:r>
      <w:r w:rsidR="00E2217E" w:rsidRPr="004F5166">
        <w:rPr>
          <w:b/>
          <w:bCs/>
          <w:i/>
          <w:iCs/>
          <w:w w:val="100"/>
          <w:highlight w:val="yellow"/>
        </w:rPr>
        <w:t xml:space="preserve"> new </w:t>
      </w:r>
      <w:r>
        <w:rPr>
          <w:b/>
          <w:bCs/>
          <w:i/>
          <w:iCs/>
          <w:w w:val="100"/>
          <w:highlight w:val="yellow"/>
        </w:rPr>
        <w:t>subclause</w:t>
      </w:r>
      <w:r w:rsidR="00F15097">
        <w:rPr>
          <w:b/>
          <w:bCs/>
          <w:i/>
          <w:iCs/>
          <w:w w:val="100"/>
          <w:highlight w:val="yellow"/>
        </w:rPr>
        <w:t>s</w:t>
      </w:r>
      <w:r>
        <w:rPr>
          <w:b/>
          <w:bCs/>
          <w:i/>
          <w:iCs/>
          <w:w w:val="100"/>
          <w:highlight w:val="yellow"/>
        </w:rPr>
        <w:t xml:space="preserve"> 33.x.</w:t>
      </w:r>
      <w:r w:rsidR="00C834DA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>.</w:t>
      </w:r>
      <w:r w:rsidR="00C834DA">
        <w:rPr>
          <w:b/>
          <w:bCs/>
          <w:i/>
          <w:iCs/>
          <w:w w:val="100"/>
          <w:highlight w:val="yellow"/>
        </w:rPr>
        <w:t>1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C834DA">
        <w:rPr>
          <w:b/>
          <w:bCs/>
          <w:i/>
          <w:iCs/>
          <w:w w:val="100"/>
          <w:highlight w:val="yellow"/>
        </w:rPr>
        <w:t>General), 33.x.y</w:t>
      </w:r>
      <w:r>
        <w:rPr>
          <w:b/>
          <w:bCs/>
          <w:i/>
          <w:iCs/>
          <w:w w:val="100"/>
          <w:highlight w:val="yellow"/>
        </w:rPr>
        <w:t>.</w:t>
      </w:r>
      <w:r w:rsidR="00C834DA">
        <w:rPr>
          <w:b/>
          <w:bCs/>
          <w:i/>
          <w:iCs/>
          <w:w w:val="100"/>
          <w:highlight w:val="yellow"/>
        </w:rPr>
        <w:t>2</w:t>
      </w:r>
      <w:r>
        <w:rPr>
          <w:b/>
          <w:bCs/>
          <w:i/>
          <w:iCs/>
          <w:w w:val="100"/>
          <w:highlight w:val="yellow"/>
        </w:rPr>
        <w:t xml:space="preserve"> (Simultaneous transmission and reception (STR))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295F1954" w14:textId="56B4D595" w:rsidR="00AC21FC" w:rsidRDefault="00AC21FC" w:rsidP="00AC21FC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0B8959F3" w14:textId="77777777" w:rsidR="00F5189F" w:rsidRDefault="00F5189F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33.x.y.1. General</w:t>
      </w:r>
    </w:p>
    <w:p w14:paraId="78B714EE" w14:textId="4848463D" w:rsidR="006028B5" w:rsidRPr="000B405A" w:rsidRDefault="006028B5" w:rsidP="00F5189F">
      <w:pPr>
        <w:pStyle w:val="T"/>
        <w:rPr>
          <w:rFonts w:eastAsiaTheme="minorEastAsia"/>
          <w:b/>
          <w:bCs/>
          <w:i/>
          <w:iCs/>
          <w:w w:val="100"/>
          <w:highlight w:val="yellow"/>
          <w:lang w:eastAsia="en-US"/>
        </w:rPr>
      </w:pP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 xml:space="preserve">[Motion </w:t>
      </w:r>
      <w:r w:rsidRPr="000B405A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20]</w:t>
      </w:r>
    </w:p>
    <w:p w14:paraId="1186EEEB" w14:textId="25A2FC55" w:rsidR="00B81333" w:rsidRDefault="00B81333" w:rsidP="00F5189F">
      <w:pPr>
        <w:pStyle w:val="T"/>
        <w:rPr>
          <w:rFonts w:eastAsiaTheme="minorEastAsia"/>
          <w:lang w:eastAsia="ko-KR"/>
        </w:rPr>
      </w:pPr>
      <w:r w:rsidRPr="00123FA9">
        <w:rPr>
          <w:rFonts w:eastAsiaTheme="minorEastAsia"/>
          <w:lang w:eastAsia="ko-KR"/>
        </w:rPr>
        <w:t>A</w:t>
      </w:r>
      <w:r>
        <w:rPr>
          <w:rFonts w:eastAsiaTheme="minorEastAsia"/>
          <w:lang w:eastAsia="ko-KR"/>
        </w:rPr>
        <w:t>n</w:t>
      </w:r>
      <w:r w:rsidRPr="00123FA9">
        <w:rPr>
          <w:rFonts w:eastAsiaTheme="minorEastAsia"/>
          <w:lang w:eastAsia="ko-KR"/>
        </w:rPr>
        <w:t xml:space="preserve"> STA</w:t>
      </w:r>
      <w:r w:rsidR="008A364E">
        <w:rPr>
          <w:rFonts w:eastAsiaTheme="minorEastAsia"/>
          <w:lang w:eastAsia="ko-KR"/>
        </w:rPr>
        <w:t>, which</w:t>
      </w:r>
      <w:r w:rsidRPr="00123FA9">
        <w:rPr>
          <w:rFonts w:eastAsiaTheme="minorEastAsia"/>
          <w:lang w:eastAsia="ko-KR"/>
        </w:rPr>
        <w:t xml:space="preserve"> is affiliated </w:t>
      </w:r>
      <w:r>
        <w:rPr>
          <w:rFonts w:eastAsiaTheme="minorEastAsia"/>
          <w:lang w:eastAsia="ko-KR"/>
        </w:rPr>
        <w:t>with</w:t>
      </w:r>
      <w:r w:rsidRPr="00123FA9">
        <w:rPr>
          <w:rFonts w:eastAsiaTheme="minorEastAsia"/>
          <w:lang w:eastAsia="ko-KR"/>
        </w:rPr>
        <w:t xml:space="preserve"> an MLD</w:t>
      </w:r>
      <w:r w:rsidR="008A364E">
        <w:rPr>
          <w:rFonts w:eastAsiaTheme="minorEastAsia"/>
          <w:lang w:eastAsia="ko-KR"/>
        </w:rPr>
        <w:t>,</w:t>
      </w:r>
      <w:r w:rsidRPr="00123FA9">
        <w:rPr>
          <w:rFonts w:eastAsiaTheme="minorEastAsia"/>
          <w:lang w:eastAsia="ko-KR"/>
        </w:rPr>
        <w:t xml:space="preserve"> is allowed to</w:t>
      </w:r>
      <w:r w:rsidR="0030082C">
        <w:rPr>
          <w:rFonts w:eastAsiaTheme="minorEastAsia"/>
          <w:lang w:eastAsia="ko-KR"/>
        </w:rPr>
        <w:t xml:space="preserve"> </w:t>
      </w:r>
      <w:r w:rsidRPr="00123FA9">
        <w:rPr>
          <w:rFonts w:eastAsiaTheme="minorEastAsia"/>
          <w:lang w:eastAsia="ko-KR"/>
        </w:rPr>
        <w:t>contend for the WM on its link independ</w:t>
      </w:r>
      <w:r w:rsidR="0035688F">
        <w:rPr>
          <w:rFonts w:eastAsiaTheme="minorEastAsia"/>
          <w:lang w:eastAsia="ko-KR"/>
        </w:rPr>
        <w:t>en</w:t>
      </w:r>
      <w:r w:rsidRPr="00123FA9">
        <w:rPr>
          <w:rFonts w:eastAsiaTheme="minorEastAsia"/>
          <w:lang w:eastAsia="ko-KR"/>
        </w:rPr>
        <w:t>tly from the other STA</w:t>
      </w:r>
      <w:r w:rsidR="00E82B12">
        <w:rPr>
          <w:rFonts w:eastAsiaTheme="minorEastAsia"/>
          <w:lang w:eastAsia="ko-KR"/>
        </w:rPr>
        <w:t>(</w:t>
      </w:r>
      <w:r w:rsidRPr="00123FA9">
        <w:rPr>
          <w:rFonts w:eastAsiaTheme="minorEastAsia"/>
          <w:lang w:eastAsia="ko-KR"/>
        </w:rPr>
        <w:t>s</w:t>
      </w:r>
      <w:r w:rsidR="00E82B12">
        <w:rPr>
          <w:rFonts w:eastAsiaTheme="minorEastAsia"/>
          <w:lang w:eastAsia="ko-KR"/>
        </w:rPr>
        <w:t>)</w:t>
      </w:r>
      <w:r w:rsidRPr="00123FA9">
        <w:rPr>
          <w:rFonts w:eastAsiaTheme="minorEastAsia"/>
          <w:lang w:eastAsia="ko-KR"/>
        </w:rPr>
        <w:t xml:space="preserve"> </w:t>
      </w:r>
      <w:r w:rsidR="00E82B12">
        <w:rPr>
          <w:rFonts w:eastAsiaTheme="minorEastAsia"/>
          <w:lang w:eastAsia="ko-KR"/>
        </w:rPr>
        <w:t>affiliated with</w:t>
      </w:r>
      <w:r w:rsidRPr="00123FA9">
        <w:rPr>
          <w:rFonts w:eastAsiaTheme="minorEastAsia"/>
          <w:lang w:eastAsia="ko-KR"/>
        </w:rPr>
        <w:t xml:space="preserve"> the same MLD, unless explicitly stated otherwise in </w:t>
      </w:r>
      <w:r w:rsidR="00DB584D">
        <w:rPr>
          <w:rFonts w:eastAsiaTheme="minorEastAsia"/>
          <w:lang w:eastAsia="ko-KR"/>
        </w:rPr>
        <w:t>the subclause below</w:t>
      </w:r>
      <w:r w:rsidR="00CD4E85">
        <w:rPr>
          <w:rFonts w:eastAsiaTheme="minorEastAsia"/>
          <w:lang w:eastAsia="ko-KR"/>
        </w:rPr>
        <w:t>.</w:t>
      </w:r>
    </w:p>
    <w:p w14:paraId="186CBF49" w14:textId="38B8F66C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</w:t>
      </w:r>
      <w:r w:rsidR="00AE6E59">
        <w:rPr>
          <w:w w:val="100"/>
          <w:lang w:eastAsia="ko-KR"/>
        </w:rPr>
        <w:t>2.</w:t>
      </w:r>
      <w:r>
        <w:rPr>
          <w:w w:val="100"/>
          <w:lang w:eastAsia="ko-KR"/>
        </w:rPr>
        <w:t xml:space="preserve"> </w:t>
      </w:r>
      <w:r w:rsidR="000719FF">
        <w:rPr>
          <w:w w:val="100"/>
          <w:lang w:eastAsia="ko-KR"/>
        </w:rPr>
        <w:t>Simultaneous transmission and reception (STR)</w:t>
      </w:r>
    </w:p>
    <w:p w14:paraId="66309123" w14:textId="15FC8F67" w:rsidR="006028B5" w:rsidRPr="000B405A" w:rsidRDefault="006028B5" w:rsidP="00363C4D">
      <w:pPr>
        <w:pStyle w:val="T"/>
        <w:rPr>
          <w:rFonts w:eastAsiaTheme="minorEastAsia"/>
          <w:b/>
          <w:bCs/>
          <w:i/>
          <w:iCs/>
          <w:w w:val="100"/>
          <w:highlight w:val="yellow"/>
          <w:lang w:eastAsia="en-US"/>
        </w:rPr>
      </w:pP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 xml:space="preserve">[Motion </w:t>
      </w:r>
      <w:r w:rsidRPr="000B405A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20]</w:t>
      </w:r>
    </w:p>
    <w:p w14:paraId="456846C9" w14:textId="5F0E2940" w:rsidR="00363C4D" w:rsidRDefault="00A3375E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An STA that is affiliated with an MLD </w:t>
      </w:r>
      <w:r w:rsidR="005D2F49">
        <w:rPr>
          <w:rFonts w:eastAsiaTheme="minorEastAsia"/>
          <w:lang w:eastAsia="ko-KR"/>
        </w:rPr>
        <w:t xml:space="preserve">capable of simultaneous transmission and reception (STR) over a pair of links </w:t>
      </w:r>
      <w:r w:rsidR="00B57F61">
        <w:rPr>
          <w:rFonts w:eastAsiaTheme="minorEastAsia"/>
          <w:lang w:eastAsia="ko-KR"/>
        </w:rPr>
        <w:t>and that is operating on a link</w:t>
      </w:r>
      <w:r w:rsidR="00363C4D">
        <w:rPr>
          <w:rFonts w:eastAsiaTheme="minorEastAsia"/>
          <w:lang w:eastAsia="ko-KR"/>
        </w:rPr>
        <w:t xml:space="preserve"> </w:t>
      </w:r>
      <w:r w:rsidR="00546E22">
        <w:rPr>
          <w:rFonts w:eastAsiaTheme="minorEastAsia"/>
          <w:lang w:eastAsia="ko-KR"/>
        </w:rPr>
        <w:t xml:space="preserve">in </w:t>
      </w:r>
      <w:r w:rsidR="005D2F49">
        <w:rPr>
          <w:rFonts w:eastAsiaTheme="minorEastAsia"/>
          <w:lang w:eastAsia="ko-KR"/>
        </w:rPr>
        <w:t>that</w:t>
      </w:r>
      <w:r w:rsidR="000D680F">
        <w:rPr>
          <w:rFonts w:eastAsiaTheme="minorEastAsia"/>
          <w:lang w:eastAsia="ko-KR"/>
        </w:rPr>
        <w:t xml:space="preserve"> pair of links </w:t>
      </w:r>
      <w:r w:rsidR="0023640E">
        <w:rPr>
          <w:rFonts w:eastAsiaTheme="minorEastAsia"/>
          <w:lang w:eastAsia="ko-KR"/>
        </w:rPr>
        <w:t>may contend for</w:t>
      </w:r>
      <w:r w:rsidR="000A7D64">
        <w:rPr>
          <w:rFonts w:eastAsiaTheme="minorEastAsia"/>
          <w:lang w:eastAsia="ko-KR"/>
        </w:rPr>
        <w:t xml:space="preserve"> access to</w:t>
      </w:r>
      <w:r w:rsidR="0023640E">
        <w:rPr>
          <w:rFonts w:eastAsiaTheme="minorEastAsia"/>
          <w:lang w:eastAsia="ko-KR"/>
        </w:rPr>
        <w:t xml:space="preserve"> WM</w:t>
      </w:r>
      <w:r w:rsidR="000A7D64">
        <w:rPr>
          <w:rFonts w:eastAsiaTheme="minorEastAsia"/>
          <w:lang w:eastAsia="ko-KR"/>
        </w:rPr>
        <w:t xml:space="preserve"> </w:t>
      </w:r>
      <w:r w:rsidR="0023640E">
        <w:rPr>
          <w:rFonts w:eastAsiaTheme="minorEastAsia"/>
          <w:lang w:eastAsia="ko-KR"/>
        </w:rPr>
        <w:t xml:space="preserve">or transmit </w:t>
      </w:r>
      <w:r>
        <w:rPr>
          <w:rFonts w:eastAsiaTheme="minorEastAsia"/>
          <w:lang w:eastAsia="ko-KR"/>
        </w:rPr>
        <w:t xml:space="preserve">a frame </w:t>
      </w:r>
      <w:r w:rsidR="00743C5E">
        <w:rPr>
          <w:rFonts w:eastAsiaTheme="minorEastAsia"/>
          <w:lang w:eastAsia="ko-KR"/>
        </w:rPr>
        <w:t xml:space="preserve">to </w:t>
      </w:r>
      <w:ins w:id="2" w:author="Jang Insun" w:date="2020-09-15T08:18:00Z">
        <w:r w:rsidR="003A085D">
          <w:rPr>
            <w:rFonts w:eastAsiaTheme="minorEastAsia"/>
            <w:lang w:eastAsia="ko-KR"/>
          </w:rPr>
          <w:t xml:space="preserve">an STA of </w:t>
        </w:r>
      </w:ins>
      <w:r w:rsidR="00743C5E" w:rsidRPr="004271A9">
        <w:rPr>
          <w:rFonts w:eastAsiaTheme="minorEastAsia"/>
          <w:lang w:eastAsia="ko-KR"/>
          <w:rPrChange w:id="3" w:author="Jang Insun" w:date="2020-09-15T08:17:00Z">
            <w:rPr>
              <w:rFonts w:eastAsiaTheme="minorEastAsia"/>
              <w:highlight w:val="green"/>
              <w:lang w:eastAsia="ko-KR"/>
            </w:rPr>
          </w:rPrChange>
        </w:rPr>
        <w:t>another MLD capable of STR over that pair of links</w:t>
      </w:r>
      <w:r w:rsidR="00743C5E">
        <w:rPr>
          <w:rFonts w:eastAsiaTheme="minorEastAsia"/>
          <w:lang w:eastAsia="ko-KR"/>
        </w:rPr>
        <w:t xml:space="preserve"> </w:t>
      </w:r>
      <w:r w:rsidR="000C559E">
        <w:rPr>
          <w:rFonts w:eastAsiaTheme="minorEastAsia"/>
          <w:lang w:eastAsia="ko-KR"/>
        </w:rPr>
        <w:t xml:space="preserve">on that link regardless of any activity </w:t>
      </w:r>
      <w:r w:rsidR="00176B17">
        <w:rPr>
          <w:rFonts w:eastAsiaTheme="minorEastAsia"/>
          <w:lang w:eastAsia="ko-KR"/>
        </w:rPr>
        <w:t>occurring</w:t>
      </w:r>
      <w:r w:rsidR="000C559E">
        <w:rPr>
          <w:rFonts w:eastAsiaTheme="minorEastAsia"/>
          <w:lang w:eastAsia="ko-KR"/>
        </w:rPr>
        <w:t xml:space="preserve"> on </w:t>
      </w:r>
      <w:r w:rsidR="00D044EC">
        <w:rPr>
          <w:rFonts w:eastAsiaTheme="minorEastAsia"/>
          <w:lang w:eastAsia="ko-KR"/>
        </w:rPr>
        <w:t>the</w:t>
      </w:r>
      <w:r w:rsidR="002E32F1">
        <w:rPr>
          <w:rFonts w:eastAsiaTheme="minorEastAsia"/>
          <w:lang w:eastAsia="ko-KR"/>
        </w:rPr>
        <w:t xml:space="preserve"> other link </w:t>
      </w:r>
      <w:r w:rsidR="00393801">
        <w:rPr>
          <w:rFonts w:eastAsiaTheme="minorEastAsia"/>
          <w:lang w:eastAsia="ko-KR"/>
        </w:rPr>
        <w:t>with</w:t>
      </w:r>
      <w:r w:rsidR="00D044EC">
        <w:rPr>
          <w:rFonts w:eastAsiaTheme="minorEastAsia"/>
          <w:lang w:eastAsia="ko-KR"/>
        </w:rPr>
        <w:t>in</w:t>
      </w:r>
      <w:r w:rsidR="00393801">
        <w:rPr>
          <w:rFonts w:eastAsiaTheme="minorEastAsia"/>
          <w:lang w:eastAsia="ko-KR"/>
        </w:rPr>
        <w:t xml:space="preserve"> that pair of links</w:t>
      </w:r>
      <w:r w:rsidR="00582E36">
        <w:rPr>
          <w:rFonts w:eastAsiaTheme="minorEastAsia"/>
          <w:lang w:eastAsia="ko-KR"/>
        </w:rPr>
        <w:t>.</w:t>
      </w:r>
    </w:p>
    <w:p w14:paraId="0CA28E6F" w14:textId="46FDD7C6" w:rsidR="00441201" w:rsidRPr="004271A9" w:rsidRDefault="00442C89" w:rsidP="00442C89">
      <w:pPr>
        <w:pStyle w:val="T"/>
        <w:rPr>
          <w:rFonts w:eastAsiaTheme="minorEastAsia"/>
          <w:lang w:eastAsia="ko-KR"/>
          <w:rPrChange w:id="4" w:author="Jang Insun" w:date="2020-09-15T08:17:00Z">
            <w:rPr>
              <w:shd w:val="clear" w:color="auto" w:fill="FFFFFF"/>
            </w:rPr>
          </w:rPrChange>
        </w:rPr>
      </w:pPr>
      <w:r w:rsidRPr="003A085D">
        <w:rPr>
          <w:rFonts w:eastAsiaTheme="minorEastAsia"/>
          <w:lang w:eastAsia="ko-KR"/>
        </w:rPr>
        <w:t xml:space="preserve">An MLD </w:t>
      </w:r>
      <w:r w:rsidR="002C2D6F" w:rsidRPr="004271A9">
        <w:rPr>
          <w:rFonts w:eastAsiaTheme="minorEastAsia"/>
          <w:lang w:eastAsia="ko-KR"/>
          <w:rPrChange w:id="5" w:author="Jang Insun" w:date="2020-09-15T08:17:00Z">
            <w:rPr>
              <w:rFonts w:eastAsiaTheme="minorEastAsia"/>
              <w:bCs/>
              <w:highlight w:val="green"/>
              <w:lang w:eastAsia="ko-KR"/>
            </w:rPr>
          </w:rPrChange>
        </w:rPr>
        <w:t xml:space="preserve">shall </w:t>
      </w:r>
      <w:r w:rsidRPr="004271A9">
        <w:rPr>
          <w:rFonts w:eastAsiaTheme="minorEastAsia"/>
          <w:lang w:eastAsia="ko-KR"/>
          <w:rPrChange w:id="6" w:author="Jang Insun" w:date="2020-09-15T08:17:00Z">
            <w:rPr>
              <w:rFonts w:eastAsiaTheme="minorEastAsia"/>
              <w:bCs/>
              <w:highlight w:val="green"/>
              <w:lang w:eastAsia="ko-KR"/>
            </w:rPr>
          </w:rPrChange>
        </w:rPr>
        <w:t>announce</w:t>
      </w:r>
      <w:r w:rsidRPr="003A085D">
        <w:rPr>
          <w:rFonts w:eastAsiaTheme="minorEastAsia"/>
          <w:lang w:eastAsia="ko-KR"/>
        </w:rPr>
        <w:t xml:space="preserve"> </w:t>
      </w:r>
      <w:r w:rsidR="00DF1443" w:rsidRPr="004271A9">
        <w:rPr>
          <w:rFonts w:eastAsiaTheme="minorEastAsia"/>
          <w:lang w:eastAsia="ko-KR"/>
          <w:rPrChange w:id="7" w:author="Jang Insun" w:date="2020-09-15T08:17:00Z">
            <w:rPr>
              <w:rFonts w:eastAsiaTheme="minorEastAsia"/>
              <w:bCs/>
              <w:lang w:eastAsia="ko-KR"/>
            </w:rPr>
          </w:rPrChange>
        </w:rPr>
        <w:t>whether</w:t>
      </w:r>
      <w:r w:rsidR="00C55475" w:rsidRPr="004271A9">
        <w:rPr>
          <w:rFonts w:eastAsiaTheme="minorEastAsia"/>
          <w:lang w:eastAsia="ko-KR"/>
          <w:rPrChange w:id="8" w:author="Jang Insun" w:date="2020-09-15T08:17:00Z">
            <w:rPr>
              <w:rFonts w:eastAsiaTheme="minorEastAsia"/>
              <w:bCs/>
              <w:lang w:eastAsia="ko-KR"/>
            </w:rPr>
          </w:rPrChange>
        </w:rPr>
        <w:t xml:space="preserve"> </w:t>
      </w:r>
      <w:r w:rsidR="00EC7D9A" w:rsidRPr="004271A9">
        <w:rPr>
          <w:rFonts w:eastAsiaTheme="minorEastAsia"/>
          <w:lang w:eastAsia="ko-KR"/>
          <w:rPrChange w:id="9" w:author="Jang Insun" w:date="2020-09-15T08:17:00Z">
            <w:rPr>
              <w:rFonts w:eastAsiaTheme="minorEastAsia"/>
              <w:bCs/>
              <w:lang w:eastAsia="ko-KR"/>
            </w:rPr>
          </w:rPrChange>
        </w:rPr>
        <w:t>the MLD</w:t>
      </w:r>
      <w:r w:rsidR="00C55475" w:rsidRPr="004271A9">
        <w:rPr>
          <w:rFonts w:eastAsiaTheme="minorEastAsia"/>
          <w:lang w:eastAsia="ko-KR"/>
          <w:rPrChange w:id="10" w:author="Jang Insun" w:date="2020-09-15T08:17:00Z">
            <w:rPr>
              <w:rFonts w:eastAsiaTheme="minorEastAsia"/>
              <w:bCs/>
              <w:lang w:eastAsia="ko-KR"/>
            </w:rPr>
          </w:rPrChange>
        </w:rPr>
        <w:t xml:space="preserve"> is capable of STR over</w:t>
      </w:r>
      <w:r w:rsidR="00DF1443" w:rsidRPr="004271A9">
        <w:rPr>
          <w:rFonts w:eastAsiaTheme="minorEastAsia"/>
          <w:lang w:eastAsia="ko-KR"/>
          <w:rPrChange w:id="11" w:author="Jang Insun" w:date="2020-09-15T08:17:00Z">
            <w:rPr>
              <w:rFonts w:eastAsiaTheme="minorEastAsia"/>
              <w:bCs/>
              <w:lang w:eastAsia="ko-KR"/>
            </w:rPr>
          </w:rPrChange>
        </w:rPr>
        <w:t xml:space="preserve"> a pair of links</w:t>
      </w:r>
      <w:r w:rsidR="0054319C" w:rsidRPr="004271A9">
        <w:rPr>
          <w:rFonts w:eastAsiaTheme="minorEastAsia"/>
          <w:lang w:eastAsia="ko-KR"/>
          <w:rPrChange w:id="12" w:author="Jang Insun" w:date="2020-09-15T08:17:00Z">
            <w:rPr>
              <w:rFonts w:eastAsiaTheme="minorEastAsia"/>
              <w:bCs/>
              <w:lang w:eastAsia="ko-KR"/>
            </w:rPr>
          </w:rPrChange>
        </w:rPr>
        <w:t xml:space="preserve"> </w:t>
      </w:r>
      <w:r w:rsidR="0054319C" w:rsidRPr="004271A9">
        <w:rPr>
          <w:rFonts w:eastAsiaTheme="minorEastAsia"/>
          <w:lang w:eastAsia="ko-KR"/>
          <w:rPrChange w:id="13" w:author="Jang Insun" w:date="2020-09-15T08:17:00Z">
            <w:rPr>
              <w:shd w:val="clear" w:color="auto" w:fill="FFFFFF"/>
            </w:rPr>
          </w:rPrChange>
        </w:rPr>
        <w:t xml:space="preserve">as defined </w:t>
      </w:r>
      <w:r w:rsidR="00766C53" w:rsidRPr="004271A9">
        <w:rPr>
          <w:rFonts w:eastAsiaTheme="minorEastAsia"/>
          <w:lang w:eastAsia="ko-KR"/>
          <w:rPrChange w:id="14" w:author="Jang Insun" w:date="2020-09-15T08:17:00Z">
            <w:rPr>
              <w:shd w:val="clear" w:color="auto" w:fill="FFFFFF"/>
            </w:rPr>
          </w:rPrChange>
        </w:rPr>
        <w:t>in</w:t>
      </w:r>
      <w:r w:rsidR="0054319C" w:rsidRPr="004271A9">
        <w:rPr>
          <w:rFonts w:eastAsiaTheme="minorEastAsia"/>
          <w:lang w:eastAsia="ko-KR"/>
          <w:rPrChange w:id="15" w:author="Jang Insun" w:date="2020-09-15T08:17:00Z">
            <w:rPr>
              <w:shd w:val="clear" w:color="auto" w:fill="FFFFFF"/>
            </w:rPr>
          </w:rPrChange>
        </w:rPr>
        <w:t xml:space="preserve"> 33.x.y.a </w:t>
      </w:r>
      <w:r w:rsidR="00BF2AB1" w:rsidRPr="004271A9">
        <w:rPr>
          <w:rFonts w:eastAsiaTheme="minorEastAsia"/>
          <w:lang w:eastAsia="ko-KR"/>
          <w:rPrChange w:id="16" w:author="Jang Insun" w:date="2020-09-15T08:17:00Z">
            <w:rPr>
              <w:shd w:val="clear" w:color="auto" w:fill="FFFFFF"/>
            </w:rPr>
          </w:rPrChange>
        </w:rPr>
        <w:t>(Capability signaling)</w:t>
      </w:r>
    </w:p>
    <w:p w14:paraId="09EED602" w14:textId="46560784" w:rsidR="00753BD9" w:rsidRDefault="00753BD9" w:rsidP="0018424E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F</w:t>
      </w:r>
      <w:r>
        <w:rPr>
          <w:rFonts w:eastAsiaTheme="minorEastAsia"/>
          <w:lang w:eastAsia="ko-KR"/>
        </w:rPr>
        <w:t xml:space="preserve">igure 33-x shows </w:t>
      </w:r>
      <w:r w:rsidR="00E657B2">
        <w:rPr>
          <w:rFonts w:eastAsiaTheme="minorEastAsia"/>
          <w:lang w:eastAsia="ko-KR"/>
        </w:rPr>
        <w:t xml:space="preserve">an example of </w:t>
      </w:r>
      <w:r w:rsidR="0044428C">
        <w:rPr>
          <w:rFonts w:eastAsiaTheme="minorEastAsia"/>
          <w:lang w:eastAsia="ko-KR"/>
        </w:rPr>
        <w:t xml:space="preserve">an AP MLD </w:t>
      </w:r>
      <w:r w:rsidR="00AF4F3A">
        <w:rPr>
          <w:rFonts w:eastAsiaTheme="minorEastAsia"/>
          <w:lang w:eastAsia="ko-KR"/>
        </w:rPr>
        <w:t>and a non-AP MLD</w:t>
      </w:r>
      <w:r w:rsidR="002C2D6F">
        <w:rPr>
          <w:rFonts w:eastAsiaTheme="minorEastAsia"/>
          <w:lang w:eastAsia="ko-KR"/>
        </w:rPr>
        <w:t xml:space="preserve"> </w:t>
      </w:r>
      <w:r w:rsidR="002C2D6F" w:rsidRPr="004271A9">
        <w:rPr>
          <w:rFonts w:eastAsiaTheme="minorEastAsia"/>
          <w:lang w:eastAsia="ko-KR"/>
          <w:rPrChange w:id="17" w:author="Jang Insun" w:date="2020-09-15T08:17:00Z">
            <w:rPr>
              <w:rFonts w:eastAsiaTheme="minorEastAsia"/>
              <w:highlight w:val="green"/>
              <w:lang w:eastAsia="ko-KR"/>
            </w:rPr>
          </w:rPrChange>
        </w:rPr>
        <w:t>that are operating as STR over a pair of links</w:t>
      </w:r>
      <w:r w:rsidR="002C2D6F" w:rsidRPr="0004322F">
        <w:rPr>
          <w:rFonts w:eastAsiaTheme="minorEastAsia"/>
          <w:lang w:eastAsia="ko-KR"/>
        </w:rPr>
        <w:t xml:space="preserve"> and that are contenting for access to the WM </w:t>
      </w:r>
      <w:r w:rsidR="004427CC">
        <w:rPr>
          <w:rFonts w:eastAsiaTheme="minorEastAsia"/>
          <w:lang w:eastAsia="ko-KR"/>
        </w:rPr>
        <w:t xml:space="preserve">and </w:t>
      </w:r>
      <w:r w:rsidR="00E657B2">
        <w:rPr>
          <w:rFonts w:eastAsiaTheme="minorEastAsia"/>
          <w:lang w:eastAsia="ko-KR"/>
        </w:rPr>
        <w:t xml:space="preserve">subsequent frame exchanges between two MLDs on </w:t>
      </w:r>
      <w:r w:rsidR="002C2D6F">
        <w:rPr>
          <w:rFonts w:eastAsiaTheme="minorEastAsia"/>
          <w:lang w:eastAsia="ko-KR"/>
        </w:rPr>
        <w:t>those</w:t>
      </w:r>
      <w:r w:rsidR="00743C5E">
        <w:rPr>
          <w:rFonts w:eastAsiaTheme="minorEastAsia"/>
          <w:lang w:eastAsia="ko-KR"/>
        </w:rPr>
        <w:t xml:space="preserve"> </w:t>
      </w:r>
      <w:r w:rsidR="00E657B2">
        <w:rPr>
          <w:rFonts w:eastAsiaTheme="minorEastAsia"/>
          <w:lang w:eastAsia="ko-KR"/>
        </w:rPr>
        <w:t>links</w:t>
      </w:r>
      <w:r w:rsidR="00CA4C50">
        <w:rPr>
          <w:rFonts w:eastAsiaTheme="minorEastAsia"/>
          <w:lang w:eastAsia="ko-KR"/>
        </w:rPr>
        <w:t>.</w:t>
      </w:r>
      <w:r w:rsidR="000806AE">
        <w:rPr>
          <w:rFonts w:eastAsiaTheme="minorEastAsia"/>
          <w:lang w:eastAsia="ko-KR"/>
        </w:rPr>
        <w:t xml:space="preserve"> </w:t>
      </w:r>
      <w:r w:rsidR="00E41148">
        <w:rPr>
          <w:rFonts w:eastAsiaTheme="minorEastAsia"/>
          <w:lang w:eastAsia="ko-KR"/>
        </w:rPr>
        <w:t xml:space="preserve">After </w:t>
      </w:r>
      <w:r w:rsidR="00F05E30">
        <w:rPr>
          <w:rFonts w:eastAsiaTheme="minorEastAsia"/>
          <w:lang w:eastAsia="ko-KR"/>
        </w:rPr>
        <w:t xml:space="preserve">the </w:t>
      </w:r>
      <w:r w:rsidR="000806AE">
        <w:rPr>
          <w:rFonts w:eastAsiaTheme="minorEastAsia"/>
          <w:lang w:eastAsia="ko-KR"/>
        </w:rPr>
        <w:t>AP MLD</w:t>
      </w:r>
      <w:r w:rsidR="00A85364">
        <w:rPr>
          <w:rFonts w:eastAsiaTheme="minorEastAsia"/>
          <w:lang w:eastAsia="ko-KR"/>
        </w:rPr>
        <w:t xml:space="preserve"> </w:t>
      </w:r>
      <w:r w:rsidR="00E41148">
        <w:rPr>
          <w:rFonts w:eastAsiaTheme="minorEastAsia"/>
          <w:lang w:eastAsia="ko-KR"/>
        </w:rPr>
        <w:t xml:space="preserve">has set up </w:t>
      </w:r>
      <w:r w:rsidR="00C62FB2">
        <w:rPr>
          <w:rFonts w:eastAsiaTheme="minorEastAsia"/>
          <w:lang w:eastAsia="ko-KR"/>
        </w:rPr>
        <w:t xml:space="preserve">link 1 and link 2 with </w:t>
      </w:r>
      <w:r w:rsidR="00F05E30">
        <w:rPr>
          <w:rFonts w:eastAsiaTheme="minorEastAsia"/>
          <w:lang w:eastAsia="ko-KR"/>
        </w:rPr>
        <w:t xml:space="preserve">the </w:t>
      </w:r>
      <w:r w:rsidR="00C62FB2">
        <w:rPr>
          <w:rFonts w:eastAsiaTheme="minorEastAsia"/>
          <w:lang w:eastAsia="ko-KR"/>
        </w:rPr>
        <w:t>non-AP MLD,</w:t>
      </w:r>
      <w:r w:rsidR="00E41148">
        <w:rPr>
          <w:rFonts w:eastAsiaTheme="minorEastAsia"/>
          <w:lang w:eastAsia="ko-KR"/>
        </w:rPr>
        <w:t xml:space="preserve"> then</w:t>
      </w:r>
      <w:r w:rsidR="00696B53">
        <w:rPr>
          <w:rFonts w:eastAsiaTheme="minorEastAsia"/>
          <w:lang w:eastAsia="ko-KR"/>
        </w:rPr>
        <w:t xml:space="preserve"> AP 2</w:t>
      </w:r>
      <w:r w:rsidR="00E41148">
        <w:rPr>
          <w:rFonts w:eastAsiaTheme="minorEastAsia"/>
          <w:lang w:eastAsia="ko-KR"/>
        </w:rPr>
        <w:t xml:space="preserve"> may receive data frames from STA</w:t>
      </w:r>
      <w:r w:rsidR="009D72BF">
        <w:rPr>
          <w:rFonts w:eastAsiaTheme="minorEastAsia"/>
          <w:lang w:eastAsia="ko-KR"/>
        </w:rPr>
        <w:t xml:space="preserve"> 2</w:t>
      </w:r>
      <w:r w:rsidR="00E41148">
        <w:rPr>
          <w:rFonts w:eastAsiaTheme="minorEastAsia"/>
          <w:lang w:eastAsia="ko-KR"/>
        </w:rPr>
        <w:t xml:space="preserve"> on link 2, while AP 1 contends for the WM and then transmits data frames to STA 1 on lin</w:t>
      </w:r>
      <w:r w:rsidR="006060B7">
        <w:rPr>
          <w:rFonts w:eastAsiaTheme="minorEastAsia"/>
          <w:lang w:eastAsia="ko-KR"/>
        </w:rPr>
        <w:t>k 1</w:t>
      </w:r>
      <w:r w:rsidR="004D3EDB">
        <w:rPr>
          <w:rFonts w:eastAsiaTheme="minorEastAsia"/>
          <w:lang w:eastAsia="ko-KR"/>
        </w:rPr>
        <w:t>.</w:t>
      </w:r>
    </w:p>
    <w:p w14:paraId="324B2A41" w14:textId="77777777" w:rsidR="002D3631" w:rsidRDefault="002D3631" w:rsidP="0018424E">
      <w:pPr>
        <w:pStyle w:val="T"/>
        <w:rPr>
          <w:rFonts w:eastAsiaTheme="minorEastAsia"/>
          <w:lang w:eastAsia="ko-KR"/>
        </w:rPr>
      </w:pPr>
    </w:p>
    <w:p w14:paraId="725672DC" w14:textId="77777777" w:rsidR="00236B86" w:rsidRDefault="002D3631" w:rsidP="00236B86">
      <w:pPr>
        <w:keepNext/>
      </w:pPr>
      <w:r w:rsidRPr="002D3631">
        <w:rPr>
          <w:rFonts w:eastAsiaTheme="minorEastAsia" w:hint="eastAsia"/>
          <w:noProof/>
          <w:color w:val="000000"/>
          <w:w w:val="0"/>
          <w:sz w:val="20"/>
          <w:lang w:val="en-US" w:eastAsia="ko-KR"/>
        </w:rPr>
        <w:drawing>
          <wp:inline distT="0" distB="0" distL="0" distR="0" wp14:anchorId="6742FC26" wp14:editId="41058213">
            <wp:extent cx="6263640" cy="151193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58F0" w14:textId="456B44DB" w:rsidR="00B83BBE" w:rsidRDefault="00236B86" w:rsidP="00236B86">
      <w:pPr>
        <w:pStyle w:val="T"/>
        <w:jc w:val="center"/>
        <w:rPr>
          <w:rFonts w:eastAsiaTheme="minorEastAsia"/>
          <w:lang w:eastAsia="ko-KR"/>
        </w:rPr>
      </w:pPr>
      <w:r w:rsidRPr="00236B86">
        <w:rPr>
          <w:rFonts w:eastAsiaTheme="minorEastAsia"/>
          <w:lang w:eastAsia="ko-KR"/>
        </w:rPr>
        <w:t xml:space="preserve">Figure 33-x. </w:t>
      </w:r>
      <w:r>
        <w:rPr>
          <w:rFonts w:eastAsiaTheme="minorEastAsia"/>
          <w:lang w:eastAsia="ko-KR"/>
        </w:rPr>
        <w:t xml:space="preserve">Channel access of </w:t>
      </w:r>
      <w:r w:rsidR="000F40A2">
        <w:rPr>
          <w:rFonts w:eastAsiaTheme="minorEastAsia"/>
          <w:lang w:eastAsia="ko-KR"/>
        </w:rPr>
        <w:t xml:space="preserve">two </w:t>
      </w:r>
      <w:r>
        <w:rPr>
          <w:rFonts w:eastAsiaTheme="minorEastAsia"/>
          <w:lang w:eastAsia="ko-KR"/>
        </w:rPr>
        <w:t>MLD</w:t>
      </w:r>
      <w:r w:rsidR="000F40A2">
        <w:rPr>
          <w:rFonts w:eastAsiaTheme="minorEastAsia"/>
          <w:lang w:eastAsia="ko-KR"/>
        </w:rPr>
        <w:t>s</w:t>
      </w:r>
      <w:r w:rsidR="007F3994">
        <w:rPr>
          <w:rFonts w:eastAsiaTheme="minorEastAsia"/>
          <w:lang w:eastAsia="ko-KR"/>
        </w:rPr>
        <w:t xml:space="preserve"> </w:t>
      </w:r>
      <w:r w:rsidR="00D74459">
        <w:rPr>
          <w:rFonts w:eastAsiaTheme="minorEastAsia"/>
          <w:lang w:eastAsia="ko-KR"/>
        </w:rPr>
        <w:t xml:space="preserve">operating as STR </w:t>
      </w:r>
      <w:r w:rsidR="007F3994">
        <w:rPr>
          <w:rFonts w:eastAsiaTheme="minorEastAsia"/>
          <w:lang w:eastAsia="ko-KR"/>
        </w:rPr>
        <w:t>over a pair of links</w:t>
      </w:r>
    </w:p>
    <w:sectPr w:rsidR="00B83BBE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BF0D2" w14:textId="77777777" w:rsidR="002E1D82" w:rsidRDefault="002E1D82">
      <w:r>
        <w:separator/>
      </w:r>
    </w:p>
  </w:endnote>
  <w:endnote w:type="continuationSeparator" w:id="0">
    <w:p w14:paraId="1010E6E7" w14:textId="77777777" w:rsidR="002E1D82" w:rsidRDefault="002E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191CFA81" w:rsidR="00C13211" w:rsidRDefault="001000D4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105C7">
      <w:rPr>
        <w:noProof/>
      </w:rPr>
      <w:t>1</w:t>
    </w:r>
    <w:r w:rsidR="00C13211">
      <w:rPr>
        <w:noProof/>
      </w:rPr>
      <w:fldChar w:fldCharType="end"/>
    </w:r>
    <w:r w:rsidR="00C13211">
      <w:tab/>
    </w:r>
    <w:r w:rsidR="004E2928">
      <w:rPr>
        <w:lang w:eastAsia="ko-KR"/>
      </w:rPr>
      <w:t>Insun Jang</w:t>
    </w:r>
    <w:r w:rsidR="000B2888">
      <w:rPr>
        <w:lang w:eastAsia="ko-KR"/>
      </w:rPr>
      <w:t>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5ADAE" w14:textId="77777777" w:rsidR="002E1D82" w:rsidRDefault="002E1D82">
      <w:r>
        <w:separator/>
      </w:r>
    </w:p>
  </w:footnote>
  <w:footnote w:type="continuationSeparator" w:id="0">
    <w:p w14:paraId="40CD3D42" w14:textId="77777777" w:rsidR="002E1D82" w:rsidRDefault="002E1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26269F8C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1000D4">
      <w:fldChar w:fldCharType="begin"/>
    </w:r>
    <w:r w:rsidR="001000D4">
      <w:instrText xml:space="preserve"> TITLE  \* MERGEFORMAT </w:instrText>
    </w:r>
    <w:r w:rsidR="001000D4">
      <w:fldChar w:fldCharType="separate"/>
    </w:r>
    <w:r w:rsidR="00114E60">
      <w:t>doc.: IEEE 802.11-</w:t>
    </w:r>
    <w:r>
      <w:t>20</w:t>
    </w:r>
    <w:r w:rsidR="00114E60">
      <w:t>/</w:t>
    </w:r>
    <w:r w:rsidR="002A05D5">
      <w:t>1299</w:t>
    </w:r>
    <w:r w:rsidR="00C13211">
      <w:rPr>
        <w:lang w:eastAsia="ko-KR"/>
      </w:rPr>
      <w:t>r</w:t>
    </w:r>
    <w:r w:rsidR="001000D4">
      <w:rPr>
        <w:lang w:eastAsia="ko-KR"/>
      </w:rPr>
      <w:fldChar w:fldCharType="end"/>
    </w:r>
    <w:ins w:id="18" w:author="Jang Insun" w:date="2020-09-15T08:18:00Z">
      <w:r w:rsidR="00A26286">
        <w:rPr>
          <w:lang w:eastAsia="ko-KR"/>
        </w:rPr>
        <w:t>6</w:t>
      </w:r>
    </w:ins>
    <w:del w:id="19" w:author="Jang Insun" w:date="2020-09-15T08:18:00Z">
      <w:r w:rsidR="003105C7" w:rsidDel="00A26286">
        <w:rPr>
          <w:lang w:eastAsia="ko-KR"/>
        </w:rPr>
        <w:delText>5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6"/>
  </w:num>
  <w:num w:numId="10">
    <w:abstractNumId w:val="6"/>
  </w:num>
  <w:num w:numId="11">
    <w:abstractNumId w:val="19"/>
  </w:num>
  <w:num w:numId="12">
    <w:abstractNumId w:val="21"/>
  </w:num>
  <w:num w:numId="13">
    <w:abstractNumId w:val="5"/>
  </w:num>
  <w:num w:numId="14">
    <w:abstractNumId w:val="3"/>
  </w:num>
  <w:num w:numId="15">
    <w:abstractNumId w:val="23"/>
  </w:num>
  <w:num w:numId="16">
    <w:abstractNumId w:val="22"/>
  </w:num>
  <w:num w:numId="17">
    <w:abstractNumId w:val="32"/>
  </w:num>
  <w:num w:numId="18">
    <w:abstractNumId w:val="22"/>
  </w:num>
  <w:num w:numId="19">
    <w:abstractNumId w:val="32"/>
  </w:num>
  <w:num w:numId="20">
    <w:abstractNumId w:val="34"/>
  </w:num>
  <w:num w:numId="21">
    <w:abstractNumId w:val="14"/>
  </w:num>
  <w:num w:numId="22">
    <w:abstractNumId w:val="27"/>
  </w:num>
  <w:num w:numId="23">
    <w:abstractNumId w:val="33"/>
  </w:num>
  <w:num w:numId="24">
    <w:abstractNumId w:val="28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7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1"/>
  </w:num>
  <w:num w:numId="36">
    <w:abstractNumId w:val="29"/>
  </w:num>
  <w:num w:numId="37">
    <w:abstractNumId w:val="24"/>
  </w:num>
  <w:num w:numId="38">
    <w:abstractNumId w:val="1"/>
  </w:num>
  <w:num w:numId="39">
    <w:abstractNumId w:val="31"/>
  </w:num>
  <w:num w:numId="40">
    <w:abstractNumId w:val="2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g Insun">
    <w15:presenceInfo w15:providerId="Windows Live" w15:userId="9a6367cea696be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46B4"/>
    <w:rsid w:val="00027D05"/>
    <w:rsid w:val="00031E68"/>
    <w:rsid w:val="000330F2"/>
    <w:rsid w:val="00033648"/>
    <w:rsid w:val="00033B0A"/>
    <w:rsid w:val="00034E6F"/>
    <w:rsid w:val="000353B5"/>
    <w:rsid w:val="000358B3"/>
    <w:rsid w:val="00036B82"/>
    <w:rsid w:val="00037AD9"/>
    <w:rsid w:val="00037B1A"/>
    <w:rsid w:val="000405C4"/>
    <w:rsid w:val="00040F76"/>
    <w:rsid w:val="00042959"/>
    <w:rsid w:val="0004322F"/>
    <w:rsid w:val="00044DC0"/>
    <w:rsid w:val="000478EE"/>
    <w:rsid w:val="000479A5"/>
    <w:rsid w:val="00052123"/>
    <w:rsid w:val="00053519"/>
    <w:rsid w:val="00054694"/>
    <w:rsid w:val="000557E0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A7D64"/>
    <w:rsid w:val="000B0223"/>
    <w:rsid w:val="000B041A"/>
    <w:rsid w:val="000B070D"/>
    <w:rsid w:val="000B083E"/>
    <w:rsid w:val="000B0C58"/>
    <w:rsid w:val="000B0DAF"/>
    <w:rsid w:val="000B2888"/>
    <w:rsid w:val="000B30EA"/>
    <w:rsid w:val="000B37F9"/>
    <w:rsid w:val="000B405A"/>
    <w:rsid w:val="000B50F5"/>
    <w:rsid w:val="000B59FE"/>
    <w:rsid w:val="000B62EE"/>
    <w:rsid w:val="000C1B3F"/>
    <w:rsid w:val="000C3193"/>
    <w:rsid w:val="000C4D43"/>
    <w:rsid w:val="000C54F3"/>
    <w:rsid w:val="000C559E"/>
    <w:rsid w:val="000C5C01"/>
    <w:rsid w:val="000C5E4A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80F"/>
    <w:rsid w:val="000D698B"/>
    <w:rsid w:val="000E0494"/>
    <w:rsid w:val="000E1C37"/>
    <w:rsid w:val="000E1D7B"/>
    <w:rsid w:val="000E4438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0A2"/>
    <w:rsid w:val="000F4937"/>
    <w:rsid w:val="000F5088"/>
    <w:rsid w:val="000F685B"/>
    <w:rsid w:val="000F6BB9"/>
    <w:rsid w:val="001000D4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AE9"/>
    <w:rsid w:val="00123FFD"/>
    <w:rsid w:val="00126052"/>
    <w:rsid w:val="001274A8"/>
    <w:rsid w:val="001275D7"/>
    <w:rsid w:val="00127723"/>
    <w:rsid w:val="00130101"/>
    <w:rsid w:val="001323DB"/>
    <w:rsid w:val="00133204"/>
    <w:rsid w:val="00133FED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A2E"/>
    <w:rsid w:val="00146D19"/>
    <w:rsid w:val="00150F68"/>
    <w:rsid w:val="00151729"/>
    <w:rsid w:val="00151BBE"/>
    <w:rsid w:val="00151F98"/>
    <w:rsid w:val="001523EB"/>
    <w:rsid w:val="00153E10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17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364A"/>
    <w:rsid w:val="001B63BC"/>
    <w:rsid w:val="001B7137"/>
    <w:rsid w:val="001C3BF3"/>
    <w:rsid w:val="001C501D"/>
    <w:rsid w:val="001C64C4"/>
    <w:rsid w:val="001C6CD8"/>
    <w:rsid w:val="001C788D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27F7"/>
    <w:rsid w:val="001E32FA"/>
    <w:rsid w:val="001E349E"/>
    <w:rsid w:val="001E4DFC"/>
    <w:rsid w:val="001E6267"/>
    <w:rsid w:val="001E7C32"/>
    <w:rsid w:val="001F0210"/>
    <w:rsid w:val="001F0546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58F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2D6F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1D82"/>
    <w:rsid w:val="002E2017"/>
    <w:rsid w:val="002E2D45"/>
    <w:rsid w:val="002E32F1"/>
    <w:rsid w:val="002E340A"/>
    <w:rsid w:val="002E3740"/>
    <w:rsid w:val="002E6FF6"/>
    <w:rsid w:val="002F0915"/>
    <w:rsid w:val="002F0CA0"/>
    <w:rsid w:val="002F1269"/>
    <w:rsid w:val="002F1FEA"/>
    <w:rsid w:val="002F25B2"/>
    <w:rsid w:val="002F2BC5"/>
    <w:rsid w:val="002F2E9E"/>
    <w:rsid w:val="002F376B"/>
    <w:rsid w:val="002F4348"/>
    <w:rsid w:val="002F47F4"/>
    <w:rsid w:val="002F499D"/>
    <w:rsid w:val="002F50E3"/>
    <w:rsid w:val="002F5C8C"/>
    <w:rsid w:val="002F5F09"/>
    <w:rsid w:val="002F7199"/>
    <w:rsid w:val="002F7D11"/>
    <w:rsid w:val="0030081B"/>
    <w:rsid w:val="0030082C"/>
    <w:rsid w:val="00300978"/>
    <w:rsid w:val="003021B7"/>
    <w:rsid w:val="003024ED"/>
    <w:rsid w:val="0030268D"/>
    <w:rsid w:val="003031A4"/>
    <w:rsid w:val="0030382C"/>
    <w:rsid w:val="003040C0"/>
    <w:rsid w:val="00305D12"/>
    <w:rsid w:val="00305D6E"/>
    <w:rsid w:val="00307037"/>
    <w:rsid w:val="0030782E"/>
    <w:rsid w:val="00307F5F"/>
    <w:rsid w:val="003105C7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2BD2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B33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306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688F"/>
    <w:rsid w:val="00357F36"/>
    <w:rsid w:val="00360C87"/>
    <w:rsid w:val="003622ED"/>
    <w:rsid w:val="00362BFB"/>
    <w:rsid w:val="00362C5B"/>
    <w:rsid w:val="0036338D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6A49"/>
    <w:rsid w:val="003872CB"/>
    <w:rsid w:val="00387A77"/>
    <w:rsid w:val="003900BB"/>
    <w:rsid w:val="003906A1"/>
    <w:rsid w:val="00391845"/>
    <w:rsid w:val="003924F8"/>
    <w:rsid w:val="00393801"/>
    <w:rsid w:val="003945E3"/>
    <w:rsid w:val="00395A50"/>
    <w:rsid w:val="0039787F"/>
    <w:rsid w:val="003A085D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9A0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0D26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2F56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1809"/>
    <w:rsid w:val="003F2B96"/>
    <w:rsid w:val="003F2D6C"/>
    <w:rsid w:val="003F2E7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271A9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201"/>
    <w:rsid w:val="004417F2"/>
    <w:rsid w:val="00442799"/>
    <w:rsid w:val="004427CC"/>
    <w:rsid w:val="00442C89"/>
    <w:rsid w:val="0044384C"/>
    <w:rsid w:val="00443FBF"/>
    <w:rsid w:val="0044428C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5322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55C"/>
    <w:rsid w:val="00486EB3"/>
    <w:rsid w:val="00487711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B0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373F"/>
    <w:rsid w:val="004B493F"/>
    <w:rsid w:val="004B50D1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3EDB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928"/>
    <w:rsid w:val="004E2A0B"/>
    <w:rsid w:val="004E4538"/>
    <w:rsid w:val="004E462C"/>
    <w:rsid w:val="004E46DF"/>
    <w:rsid w:val="004E4B5B"/>
    <w:rsid w:val="004E66C3"/>
    <w:rsid w:val="004E6E1E"/>
    <w:rsid w:val="004E7E34"/>
    <w:rsid w:val="004F04DC"/>
    <w:rsid w:val="004F0CB7"/>
    <w:rsid w:val="004F1733"/>
    <w:rsid w:val="004F22BE"/>
    <w:rsid w:val="004F4493"/>
    <w:rsid w:val="004F4564"/>
    <w:rsid w:val="004F4BBB"/>
    <w:rsid w:val="004F5166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1BF8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19C"/>
    <w:rsid w:val="00543CCF"/>
    <w:rsid w:val="0054425D"/>
    <w:rsid w:val="005442D3"/>
    <w:rsid w:val="00544B61"/>
    <w:rsid w:val="00546E09"/>
    <w:rsid w:val="00546E22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4BD"/>
    <w:rsid w:val="00574757"/>
    <w:rsid w:val="005750B2"/>
    <w:rsid w:val="00575CF6"/>
    <w:rsid w:val="00576718"/>
    <w:rsid w:val="005775A1"/>
    <w:rsid w:val="00582E36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2F49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28B5"/>
    <w:rsid w:val="006060B7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3FD"/>
    <w:rsid w:val="006A59BC"/>
    <w:rsid w:val="006A61DF"/>
    <w:rsid w:val="006A67EB"/>
    <w:rsid w:val="006A6A83"/>
    <w:rsid w:val="006A705C"/>
    <w:rsid w:val="006A790E"/>
    <w:rsid w:val="006A7F86"/>
    <w:rsid w:val="006B00E3"/>
    <w:rsid w:val="006B0339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2ED2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079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5A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175"/>
    <w:rsid w:val="00736C8F"/>
    <w:rsid w:val="0074006F"/>
    <w:rsid w:val="00741D75"/>
    <w:rsid w:val="007421CA"/>
    <w:rsid w:val="00743C5E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C53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10D"/>
    <w:rsid w:val="007A5317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4B66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63C"/>
    <w:rsid w:val="007E79A4"/>
    <w:rsid w:val="007F072E"/>
    <w:rsid w:val="007F1AED"/>
    <w:rsid w:val="007F2366"/>
    <w:rsid w:val="007F3994"/>
    <w:rsid w:val="007F3A0B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2D75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38F2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1B2"/>
    <w:rsid w:val="00884237"/>
    <w:rsid w:val="008846E8"/>
    <w:rsid w:val="0088725B"/>
    <w:rsid w:val="00887583"/>
    <w:rsid w:val="00891445"/>
    <w:rsid w:val="008915CE"/>
    <w:rsid w:val="00891A67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364E"/>
    <w:rsid w:val="008A4593"/>
    <w:rsid w:val="008A46D9"/>
    <w:rsid w:val="008A52EE"/>
    <w:rsid w:val="008A5AFD"/>
    <w:rsid w:val="008A5E3E"/>
    <w:rsid w:val="008A6CD4"/>
    <w:rsid w:val="008A788A"/>
    <w:rsid w:val="008A7E61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4A5C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949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51E6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6AC8"/>
    <w:rsid w:val="009A750D"/>
    <w:rsid w:val="009A7DBA"/>
    <w:rsid w:val="009B0996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2D8"/>
    <w:rsid w:val="009C6A52"/>
    <w:rsid w:val="009C7295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D72BF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5930"/>
    <w:rsid w:val="009F7B60"/>
    <w:rsid w:val="00A00A90"/>
    <w:rsid w:val="00A00EE5"/>
    <w:rsid w:val="00A049E2"/>
    <w:rsid w:val="00A05A0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286"/>
    <w:rsid w:val="00A26D8D"/>
    <w:rsid w:val="00A271F2"/>
    <w:rsid w:val="00A27620"/>
    <w:rsid w:val="00A27692"/>
    <w:rsid w:val="00A32A9C"/>
    <w:rsid w:val="00A3306F"/>
    <w:rsid w:val="00A3375E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2C87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2826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4F3A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57F61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1333"/>
    <w:rsid w:val="00B8242B"/>
    <w:rsid w:val="00B83455"/>
    <w:rsid w:val="00B83BBE"/>
    <w:rsid w:val="00B844E8"/>
    <w:rsid w:val="00B850E9"/>
    <w:rsid w:val="00B85D3C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2E5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686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1C45"/>
    <w:rsid w:val="00BF2436"/>
    <w:rsid w:val="00BF2AB1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2C4"/>
    <w:rsid w:val="00C03B8D"/>
    <w:rsid w:val="00C0428B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31EA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475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3E88"/>
    <w:rsid w:val="00C855AC"/>
    <w:rsid w:val="00C85C0F"/>
    <w:rsid w:val="00C87821"/>
    <w:rsid w:val="00C8795F"/>
    <w:rsid w:val="00C91DF8"/>
    <w:rsid w:val="00C91E90"/>
    <w:rsid w:val="00C925C3"/>
    <w:rsid w:val="00C92726"/>
    <w:rsid w:val="00C9365B"/>
    <w:rsid w:val="00C9398C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BD0"/>
    <w:rsid w:val="00CB4DBB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4E85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ACE"/>
    <w:rsid w:val="00CF7E12"/>
    <w:rsid w:val="00D020F4"/>
    <w:rsid w:val="00D02A3A"/>
    <w:rsid w:val="00D04391"/>
    <w:rsid w:val="00D044EC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2479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57C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459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3CA5"/>
    <w:rsid w:val="00D9485C"/>
    <w:rsid w:val="00D94B05"/>
    <w:rsid w:val="00D9667F"/>
    <w:rsid w:val="00D9739B"/>
    <w:rsid w:val="00DA0A93"/>
    <w:rsid w:val="00DA122F"/>
    <w:rsid w:val="00DA2283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4E31"/>
    <w:rsid w:val="00DB5542"/>
    <w:rsid w:val="00DB584D"/>
    <w:rsid w:val="00DB5AD9"/>
    <w:rsid w:val="00DB5DF0"/>
    <w:rsid w:val="00DB6B0C"/>
    <w:rsid w:val="00DB7D1B"/>
    <w:rsid w:val="00DC0CA2"/>
    <w:rsid w:val="00DC176F"/>
    <w:rsid w:val="00DC1C04"/>
    <w:rsid w:val="00DC2149"/>
    <w:rsid w:val="00DC2222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443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17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4723B"/>
    <w:rsid w:val="00E507FF"/>
    <w:rsid w:val="00E53C1B"/>
    <w:rsid w:val="00E53EDE"/>
    <w:rsid w:val="00E544C1"/>
    <w:rsid w:val="00E54D26"/>
    <w:rsid w:val="00E55513"/>
    <w:rsid w:val="00E55CB1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75D79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2B12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6F0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00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C7D9A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05E30"/>
    <w:rsid w:val="00F100D0"/>
    <w:rsid w:val="00F109FC"/>
    <w:rsid w:val="00F11A69"/>
    <w:rsid w:val="00F13D95"/>
    <w:rsid w:val="00F15097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CD3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03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80A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</b:Sources>
</file>

<file path=customXml/itemProps1.xml><?xml version="1.0" encoding="utf-8"?>
<ds:datastoreItem xmlns:ds="http://schemas.openxmlformats.org/officeDocument/2006/customXml" ds:itemID="{2D2C32F5-5822-46E7-8DCF-BB22580F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8580</TotalTime>
  <Pages>2</Pages>
  <Words>577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3480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Jang Insun</cp:lastModifiedBy>
  <cp:revision>296</cp:revision>
  <cp:lastPrinted>2010-05-04T03:47:00Z</cp:lastPrinted>
  <dcterms:created xsi:type="dcterms:W3CDTF">2018-06-04T01:32:00Z</dcterms:created>
  <dcterms:modified xsi:type="dcterms:W3CDTF">2020-09-14T23:19:00Z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