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E37786">
        <w:trPr>
          <w:trHeight w:val="485"/>
          <w:jc w:val="center"/>
        </w:trPr>
        <w:tc>
          <w:tcPr>
            <w:tcW w:w="9576" w:type="dxa"/>
            <w:gridSpan w:val="5"/>
            <w:vAlign w:val="center"/>
          </w:tcPr>
          <w:p w14:paraId="784BD85E" w14:textId="77777777" w:rsidR="006C6E5B" w:rsidRDefault="006C6E5B" w:rsidP="00B57C88">
            <w:pPr>
              <w:pStyle w:val="T2"/>
              <w:rPr>
                <w:lang w:eastAsia="ko-KR"/>
              </w:rPr>
            </w:pPr>
            <w:r w:rsidRPr="006C6E5B">
              <w:rPr>
                <w:lang w:eastAsia="ko-KR"/>
              </w:rPr>
              <w:t>P</w:t>
            </w:r>
            <w:r>
              <w:rPr>
                <w:lang w:eastAsia="ko-KR"/>
              </w:rPr>
              <w:t xml:space="preserve">roposed </w:t>
            </w:r>
            <w:r w:rsidRPr="006C6E5B">
              <w:rPr>
                <w:lang w:eastAsia="ko-KR"/>
              </w:rPr>
              <w:t>D</w:t>
            </w:r>
            <w:r>
              <w:rPr>
                <w:lang w:eastAsia="ko-KR"/>
              </w:rPr>
              <w:t xml:space="preserve">raft </w:t>
            </w:r>
            <w:r w:rsidRPr="006C6E5B">
              <w:rPr>
                <w:lang w:eastAsia="ko-KR"/>
              </w:rPr>
              <w:t>T</w:t>
            </w:r>
            <w:r>
              <w:rPr>
                <w:lang w:eastAsia="ko-KR"/>
              </w:rPr>
              <w:t>ext</w:t>
            </w:r>
          </w:p>
          <w:p w14:paraId="711EF649" w14:textId="07ABCCCC" w:rsidR="008717CE" w:rsidRPr="00183F4C" w:rsidRDefault="006C6E5B" w:rsidP="00B57C88">
            <w:pPr>
              <w:pStyle w:val="T2"/>
              <w:rPr>
                <w:lang w:eastAsia="ko-KR"/>
              </w:rPr>
            </w:pPr>
            <w:r w:rsidRPr="006C6E5B">
              <w:rPr>
                <w:lang w:eastAsia="ko-KR"/>
              </w:rPr>
              <w:t>MAC</w:t>
            </w:r>
            <w:r>
              <w:rPr>
                <w:lang w:eastAsia="ko-KR"/>
              </w:rPr>
              <w:t xml:space="preserve"> </w:t>
            </w:r>
            <w:r w:rsidRPr="006C6E5B">
              <w:rPr>
                <w:lang w:eastAsia="ko-KR"/>
              </w:rPr>
              <w:t>MLO</w:t>
            </w:r>
            <w:r>
              <w:rPr>
                <w:lang w:eastAsia="ko-KR"/>
              </w:rPr>
              <w:t xml:space="preserve"> </w:t>
            </w:r>
            <w:r w:rsidRPr="006C6E5B">
              <w:rPr>
                <w:lang w:eastAsia="ko-KR"/>
              </w:rPr>
              <w:t>Power</w:t>
            </w:r>
            <w:r>
              <w:rPr>
                <w:lang w:eastAsia="ko-KR"/>
              </w:rPr>
              <w:t xml:space="preserve"> </w:t>
            </w:r>
            <w:r w:rsidRPr="006C6E5B">
              <w:rPr>
                <w:lang w:eastAsia="ko-KR"/>
              </w:rPr>
              <w:t>Save</w:t>
            </w:r>
            <w:r>
              <w:rPr>
                <w:lang w:eastAsia="ko-KR"/>
              </w:rPr>
              <w:t>: Traffic Indication</w:t>
            </w:r>
          </w:p>
        </w:tc>
      </w:tr>
      <w:tr w:rsidR="00DE584F" w:rsidRPr="00183F4C" w14:paraId="2321CEA9" w14:textId="77777777" w:rsidTr="00E37786">
        <w:trPr>
          <w:trHeight w:val="359"/>
          <w:jc w:val="center"/>
        </w:trPr>
        <w:tc>
          <w:tcPr>
            <w:tcW w:w="9576" w:type="dxa"/>
            <w:gridSpan w:val="5"/>
            <w:vAlign w:val="center"/>
          </w:tcPr>
          <w:p w14:paraId="380E9974" w14:textId="1E656CF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20</w:t>
            </w:r>
            <w:r w:rsidRPr="00183F4C">
              <w:rPr>
                <w:b w:val="0"/>
                <w:sz w:val="20"/>
              </w:rPr>
              <w:t>-</w:t>
            </w:r>
            <w:r w:rsidR="006C6E5B">
              <w:rPr>
                <w:b w:val="0"/>
                <w:sz w:val="20"/>
              </w:rPr>
              <w:t>8</w:t>
            </w:r>
            <w:r>
              <w:rPr>
                <w:rFonts w:hint="eastAsia"/>
                <w:b w:val="0"/>
                <w:sz w:val="20"/>
                <w:lang w:eastAsia="ko-KR"/>
              </w:rPr>
              <w:t>-</w:t>
            </w:r>
            <w:r w:rsidR="00D00106">
              <w:rPr>
                <w:b w:val="0"/>
                <w:sz w:val="20"/>
                <w:lang w:eastAsia="ko-KR"/>
              </w:rPr>
              <w:t>2</w:t>
            </w:r>
            <w:r w:rsidR="00AB3817">
              <w:rPr>
                <w:b w:val="0"/>
                <w:sz w:val="20"/>
                <w:lang w:eastAsia="ko-KR"/>
              </w:rPr>
              <w:t>4</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132BB">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132BB">
        <w:trPr>
          <w:trHeight w:val="359"/>
          <w:jc w:val="center"/>
        </w:trPr>
        <w:tc>
          <w:tcPr>
            <w:tcW w:w="1705"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5132BB" w14:paraId="4FF1727A" w14:textId="77777777" w:rsidTr="005132BB">
        <w:trPr>
          <w:trHeight w:val="359"/>
          <w:jc w:val="center"/>
        </w:trPr>
        <w:tc>
          <w:tcPr>
            <w:tcW w:w="1705" w:type="dxa"/>
            <w:vAlign w:val="center"/>
          </w:tcPr>
          <w:p w14:paraId="01AE857A" w14:textId="3F9B8FE0" w:rsidR="005132BB" w:rsidRDefault="005132BB"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1F433D83" w14:textId="000640D8" w:rsidR="005132BB" w:rsidRDefault="005132BB"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719B9A2A" w14:textId="77777777" w:rsidR="005132BB" w:rsidRDefault="005132BB" w:rsidP="00E37786">
            <w:pPr>
              <w:pStyle w:val="T2"/>
              <w:spacing w:after="0"/>
              <w:ind w:left="0" w:right="0"/>
              <w:jc w:val="left"/>
              <w:rPr>
                <w:b w:val="0"/>
                <w:sz w:val="18"/>
                <w:szCs w:val="18"/>
                <w:lang w:eastAsia="ko-KR"/>
              </w:rPr>
            </w:pPr>
          </w:p>
        </w:tc>
        <w:tc>
          <w:tcPr>
            <w:tcW w:w="1620" w:type="dxa"/>
            <w:vAlign w:val="center"/>
          </w:tcPr>
          <w:p w14:paraId="79762A5A" w14:textId="77777777" w:rsidR="005132BB" w:rsidRPr="002C60AE" w:rsidRDefault="005132BB" w:rsidP="00E37786">
            <w:pPr>
              <w:pStyle w:val="T2"/>
              <w:spacing w:after="0"/>
              <w:ind w:left="0" w:right="0"/>
              <w:jc w:val="left"/>
              <w:rPr>
                <w:b w:val="0"/>
                <w:sz w:val="18"/>
                <w:szCs w:val="18"/>
                <w:lang w:eastAsia="ko-KR"/>
              </w:rPr>
            </w:pPr>
          </w:p>
        </w:tc>
        <w:tc>
          <w:tcPr>
            <w:tcW w:w="2358" w:type="dxa"/>
            <w:vAlign w:val="center"/>
          </w:tcPr>
          <w:p w14:paraId="4543AA84" w14:textId="47CE3DD9" w:rsidR="005132BB" w:rsidRDefault="005132BB" w:rsidP="00E37786">
            <w:pPr>
              <w:pStyle w:val="T2"/>
              <w:spacing w:after="0"/>
              <w:ind w:left="0" w:right="0"/>
              <w:jc w:val="left"/>
              <w:rPr>
                <w:b w:val="0"/>
                <w:sz w:val="18"/>
                <w:szCs w:val="18"/>
                <w:lang w:eastAsia="ko-KR"/>
              </w:rPr>
            </w:pPr>
            <w:r w:rsidRPr="005132BB">
              <w:rPr>
                <w:b w:val="0"/>
                <w:sz w:val="18"/>
                <w:szCs w:val="18"/>
                <w:lang w:eastAsia="ko-KR"/>
              </w:rPr>
              <w:t>younghoon.kwon@nxp.com</w:t>
            </w:r>
          </w:p>
        </w:tc>
      </w:tr>
      <w:tr w:rsidR="003E6BAA" w14:paraId="15C57849" w14:textId="77777777" w:rsidTr="005132BB">
        <w:trPr>
          <w:trHeight w:val="359"/>
          <w:jc w:val="center"/>
          <w:ins w:id="0" w:author="Minyoung" w:date="2020-08-28T10:11:00Z"/>
        </w:trPr>
        <w:tc>
          <w:tcPr>
            <w:tcW w:w="1705" w:type="dxa"/>
            <w:vAlign w:val="center"/>
          </w:tcPr>
          <w:p w14:paraId="2A615B9C" w14:textId="04E36898" w:rsidR="003E6BAA" w:rsidRDefault="00135E06" w:rsidP="00E37786">
            <w:pPr>
              <w:pStyle w:val="T2"/>
              <w:spacing w:after="0"/>
              <w:ind w:left="0" w:right="0"/>
              <w:jc w:val="left"/>
              <w:rPr>
                <w:ins w:id="1" w:author="Minyoung" w:date="2020-08-28T10:11:00Z"/>
                <w:b w:val="0"/>
                <w:sz w:val="18"/>
                <w:szCs w:val="18"/>
                <w:lang w:eastAsia="ko-KR"/>
              </w:rPr>
            </w:pPr>
            <w:ins w:id="2" w:author="Minyoung" w:date="2020-08-28T10:11:00Z">
              <w:r>
                <w:rPr>
                  <w:b w:val="0"/>
                  <w:sz w:val="18"/>
                  <w:szCs w:val="18"/>
                  <w:lang w:eastAsia="ko-KR"/>
                </w:rPr>
                <w:t>Laurent Cariou</w:t>
              </w:r>
            </w:ins>
          </w:p>
        </w:tc>
        <w:tc>
          <w:tcPr>
            <w:tcW w:w="1530" w:type="dxa"/>
            <w:vAlign w:val="center"/>
          </w:tcPr>
          <w:p w14:paraId="74042F0F" w14:textId="3153E460" w:rsidR="003E6BAA" w:rsidRDefault="00135E06" w:rsidP="00E37786">
            <w:pPr>
              <w:pStyle w:val="T2"/>
              <w:spacing w:after="0"/>
              <w:ind w:left="0" w:right="0"/>
              <w:jc w:val="left"/>
              <w:rPr>
                <w:ins w:id="3" w:author="Minyoung" w:date="2020-08-28T10:11:00Z"/>
                <w:b w:val="0"/>
                <w:sz w:val="18"/>
                <w:szCs w:val="18"/>
                <w:lang w:eastAsia="ko-KR"/>
              </w:rPr>
            </w:pPr>
            <w:ins w:id="4" w:author="Minyoung" w:date="2020-08-28T10:11:00Z">
              <w:r>
                <w:rPr>
                  <w:b w:val="0"/>
                  <w:sz w:val="18"/>
                  <w:szCs w:val="18"/>
                  <w:lang w:eastAsia="ko-KR"/>
                </w:rPr>
                <w:t>Intel Corporation</w:t>
              </w:r>
            </w:ins>
          </w:p>
        </w:tc>
        <w:tc>
          <w:tcPr>
            <w:tcW w:w="2363" w:type="dxa"/>
            <w:vAlign w:val="center"/>
          </w:tcPr>
          <w:p w14:paraId="5F8E45EA" w14:textId="77777777" w:rsidR="003E6BAA" w:rsidRDefault="003E6BAA" w:rsidP="00E37786">
            <w:pPr>
              <w:pStyle w:val="T2"/>
              <w:spacing w:after="0"/>
              <w:ind w:left="0" w:right="0"/>
              <w:jc w:val="left"/>
              <w:rPr>
                <w:ins w:id="5" w:author="Minyoung" w:date="2020-08-28T10:11:00Z"/>
                <w:b w:val="0"/>
                <w:sz w:val="18"/>
                <w:szCs w:val="18"/>
                <w:lang w:eastAsia="ko-KR"/>
              </w:rPr>
            </w:pPr>
          </w:p>
        </w:tc>
        <w:tc>
          <w:tcPr>
            <w:tcW w:w="1620" w:type="dxa"/>
            <w:vAlign w:val="center"/>
          </w:tcPr>
          <w:p w14:paraId="701CF866" w14:textId="77777777" w:rsidR="003E6BAA" w:rsidRPr="002C60AE" w:rsidRDefault="003E6BAA" w:rsidP="00E37786">
            <w:pPr>
              <w:pStyle w:val="T2"/>
              <w:spacing w:after="0"/>
              <w:ind w:left="0" w:right="0"/>
              <w:jc w:val="left"/>
              <w:rPr>
                <w:ins w:id="6" w:author="Minyoung" w:date="2020-08-28T10:11:00Z"/>
                <w:b w:val="0"/>
                <w:sz w:val="18"/>
                <w:szCs w:val="18"/>
                <w:lang w:eastAsia="ko-KR"/>
              </w:rPr>
            </w:pPr>
          </w:p>
        </w:tc>
        <w:tc>
          <w:tcPr>
            <w:tcW w:w="2358" w:type="dxa"/>
            <w:vAlign w:val="center"/>
          </w:tcPr>
          <w:p w14:paraId="22724B74" w14:textId="77777777" w:rsidR="003E6BAA" w:rsidRPr="005132BB" w:rsidRDefault="003E6BAA" w:rsidP="00E37786">
            <w:pPr>
              <w:pStyle w:val="T2"/>
              <w:spacing w:after="0"/>
              <w:ind w:left="0" w:right="0"/>
              <w:jc w:val="left"/>
              <w:rPr>
                <w:ins w:id="7" w:author="Minyoung" w:date="2020-08-28T10:11:00Z"/>
                <w:b w:val="0"/>
                <w:sz w:val="18"/>
                <w:szCs w:val="18"/>
                <w:lang w:eastAsia="ko-KR"/>
              </w:rPr>
            </w:pPr>
          </w:p>
        </w:tc>
      </w:tr>
      <w:tr w:rsidR="00135E06" w14:paraId="49732356" w14:textId="77777777" w:rsidTr="005132BB">
        <w:trPr>
          <w:trHeight w:val="359"/>
          <w:jc w:val="center"/>
          <w:ins w:id="8" w:author="Minyoung" w:date="2020-08-28T10:11:00Z"/>
        </w:trPr>
        <w:tc>
          <w:tcPr>
            <w:tcW w:w="1705" w:type="dxa"/>
            <w:vAlign w:val="center"/>
          </w:tcPr>
          <w:p w14:paraId="3F3B9818" w14:textId="7F58F123" w:rsidR="00135E06" w:rsidRDefault="00135E06" w:rsidP="00E37786">
            <w:pPr>
              <w:pStyle w:val="T2"/>
              <w:spacing w:after="0"/>
              <w:ind w:left="0" w:right="0"/>
              <w:jc w:val="left"/>
              <w:rPr>
                <w:ins w:id="9" w:author="Minyoung" w:date="2020-08-28T10:11:00Z"/>
                <w:b w:val="0"/>
                <w:sz w:val="18"/>
                <w:szCs w:val="18"/>
                <w:lang w:eastAsia="ko-KR"/>
              </w:rPr>
            </w:pPr>
            <w:ins w:id="10" w:author="Minyoung" w:date="2020-08-28T10:11:00Z">
              <w:r>
                <w:rPr>
                  <w:b w:val="0"/>
                  <w:sz w:val="18"/>
                  <w:szCs w:val="18"/>
                  <w:lang w:eastAsia="ko-KR"/>
                </w:rPr>
                <w:t>Abhi</w:t>
              </w:r>
            </w:ins>
            <w:ins w:id="11" w:author="Minyoung" w:date="2020-08-28T10:12:00Z">
              <w:r w:rsidR="001D6C1D">
                <w:rPr>
                  <w:b w:val="0"/>
                  <w:sz w:val="18"/>
                  <w:szCs w:val="18"/>
                  <w:lang w:eastAsia="ko-KR"/>
                </w:rPr>
                <w:t>shek Patil</w:t>
              </w:r>
            </w:ins>
            <w:ins w:id="12" w:author="Minyoung" w:date="2020-08-28T10:11:00Z">
              <w:r>
                <w:rPr>
                  <w:b w:val="0"/>
                  <w:sz w:val="18"/>
                  <w:szCs w:val="18"/>
                  <w:lang w:eastAsia="ko-KR"/>
                </w:rPr>
                <w:t xml:space="preserve"> </w:t>
              </w:r>
            </w:ins>
          </w:p>
        </w:tc>
        <w:tc>
          <w:tcPr>
            <w:tcW w:w="1530" w:type="dxa"/>
            <w:vAlign w:val="center"/>
          </w:tcPr>
          <w:p w14:paraId="6C46A78F" w14:textId="26CFA010" w:rsidR="00135E06" w:rsidRDefault="001D6C1D" w:rsidP="00E37786">
            <w:pPr>
              <w:pStyle w:val="T2"/>
              <w:spacing w:after="0"/>
              <w:ind w:left="0" w:right="0"/>
              <w:jc w:val="left"/>
              <w:rPr>
                <w:ins w:id="13" w:author="Minyoung" w:date="2020-08-28T10:11:00Z"/>
                <w:b w:val="0"/>
                <w:sz w:val="18"/>
                <w:szCs w:val="18"/>
                <w:lang w:eastAsia="ko-KR"/>
              </w:rPr>
            </w:pPr>
            <w:ins w:id="14" w:author="Minyoung" w:date="2020-08-28T10:12:00Z">
              <w:r>
                <w:rPr>
                  <w:b w:val="0"/>
                  <w:sz w:val="18"/>
                  <w:szCs w:val="18"/>
                  <w:lang w:eastAsia="ko-KR"/>
                </w:rPr>
                <w:t>Qualcomm</w:t>
              </w:r>
            </w:ins>
          </w:p>
        </w:tc>
        <w:tc>
          <w:tcPr>
            <w:tcW w:w="2363" w:type="dxa"/>
            <w:vAlign w:val="center"/>
          </w:tcPr>
          <w:p w14:paraId="6D9706CB" w14:textId="77777777" w:rsidR="00135E06" w:rsidRDefault="00135E06" w:rsidP="00E37786">
            <w:pPr>
              <w:pStyle w:val="T2"/>
              <w:spacing w:after="0"/>
              <w:ind w:left="0" w:right="0"/>
              <w:jc w:val="left"/>
              <w:rPr>
                <w:ins w:id="15" w:author="Minyoung" w:date="2020-08-28T10:11:00Z"/>
                <w:b w:val="0"/>
                <w:sz w:val="18"/>
                <w:szCs w:val="18"/>
                <w:lang w:eastAsia="ko-KR"/>
              </w:rPr>
            </w:pPr>
          </w:p>
        </w:tc>
        <w:tc>
          <w:tcPr>
            <w:tcW w:w="1620" w:type="dxa"/>
            <w:vAlign w:val="center"/>
          </w:tcPr>
          <w:p w14:paraId="55EC7EAC" w14:textId="77777777" w:rsidR="00135E06" w:rsidRPr="002C60AE" w:rsidRDefault="00135E06" w:rsidP="00E37786">
            <w:pPr>
              <w:pStyle w:val="T2"/>
              <w:spacing w:after="0"/>
              <w:ind w:left="0" w:right="0"/>
              <w:jc w:val="left"/>
              <w:rPr>
                <w:ins w:id="16" w:author="Minyoung" w:date="2020-08-28T10:11:00Z"/>
                <w:b w:val="0"/>
                <w:sz w:val="18"/>
                <w:szCs w:val="18"/>
                <w:lang w:eastAsia="ko-KR"/>
              </w:rPr>
            </w:pPr>
          </w:p>
        </w:tc>
        <w:tc>
          <w:tcPr>
            <w:tcW w:w="2358" w:type="dxa"/>
            <w:vAlign w:val="center"/>
          </w:tcPr>
          <w:p w14:paraId="6CC48019" w14:textId="77777777" w:rsidR="00135E06" w:rsidRPr="005132BB" w:rsidRDefault="00135E06" w:rsidP="00E37786">
            <w:pPr>
              <w:pStyle w:val="T2"/>
              <w:spacing w:after="0"/>
              <w:ind w:left="0" w:right="0"/>
              <w:jc w:val="left"/>
              <w:rPr>
                <w:ins w:id="17" w:author="Minyoung" w:date="2020-08-28T10:11:00Z"/>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77777777"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6C6E5B" w:rsidRPr="006C6E5B">
        <w:rPr>
          <w:sz w:val="20"/>
          <w:szCs w:val="22"/>
          <w:lang w:eastAsia="ko-KR"/>
        </w:rPr>
        <w:t>draft text to be included in 802.11be Draft 0.1 for the following topic:</w:t>
      </w:r>
    </w:p>
    <w:p w14:paraId="4C2411C2" w14:textId="77777777" w:rsidR="005132BB" w:rsidRDefault="006C6E5B" w:rsidP="006C6E5B">
      <w:pPr>
        <w:pStyle w:val="ListParagraph"/>
        <w:numPr>
          <w:ilvl w:val="0"/>
          <w:numId w:val="13"/>
        </w:numPr>
        <w:ind w:leftChars="0"/>
        <w:jc w:val="both"/>
        <w:rPr>
          <w:sz w:val="20"/>
          <w:szCs w:val="22"/>
          <w:lang w:eastAsia="ko-KR"/>
        </w:rPr>
      </w:pPr>
      <w:r w:rsidRPr="006C6E5B">
        <w:rPr>
          <w:sz w:val="20"/>
          <w:szCs w:val="22"/>
          <w:lang w:eastAsia="ko-KR"/>
        </w:rPr>
        <w:t>MAC MLO power save – traffic indication</w:t>
      </w:r>
      <w:r w:rsidR="005132BB">
        <w:rPr>
          <w:sz w:val="20"/>
          <w:szCs w:val="22"/>
          <w:lang w:eastAsia="ko-KR"/>
        </w:rPr>
        <w:t xml:space="preserve"> </w:t>
      </w:r>
    </w:p>
    <w:p w14:paraId="4984B5EB" w14:textId="001A1219" w:rsidR="00E920E1" w:rsidRDefault="005132BB" w:rsidP="005132BB">
      <w:pPr>
        <w:pStyle w:val="ListParagraph"/>
        <w:numPr>
          <w:ilvl w:val="1"/>
          <w:numId w:val="13"/>
        </w:numPr>
        <w:ind w:leftChars="0"/>
        <w:jc w:val="both"/>
        <w:rPr>
          <w:sz w:val="20"/>
          <w:szCs w:val="22"/>
          <w:lang w:eastAsia="ko-KR"/>
        </w:rPr>
      </w:pPr>
      <w:r>
        <w:rPr>
          <w:sz w:val="20"/>
          <w:szCs w:val="22"/>
          <w:lang w:eastAsia="ko-KR"/>
        </w:rPr>
        <w:t xml:space="preserve">Includes draft text for </w:t>
      </w:r>
      <w:ins w:id="18" w:author="Minyoung" w:date="2020-08-28T10:09:00Z">
        <w:r w:rsidR="00403D55">
          <w:rPr>
            <w:sz w:val="20"/>
            <w:szCs w:val="22"/>
            <w:lang w:eastAsia="ko-KR"/>
          </w:rPr>
          <w:t>[</w:t>
        </w:r>
        <w:r w:rsidR="00403D55">
          <w:rPr>
            <w:sz w:val="20"/>
            <w:szCs w:val="22"/>
          </w:rPr>
          <w:t>Motion 52]</w:t>
        </w:r>
      </w:ins>
      <w:ins w:id="19" w:author="Minyoung" w:date="2020-08-28T10:10:00Z">
        <w:r w:rsidR="00403D55">
          <w:rPr>
            <w:sz w:val="20"/>
            <w:szCs w:val="22"/>
          </w:rPr>
          <w:t>,</w:t>
        </w:r>
      </w:ins>
      <w:ins w:id="20" w:author="Minyoung" w:date="2020-08-28T10:09:00Z">
        <w:r w:rsidR="00403D55">
          <w:rPr>
            <w:sz w:val="20"/>
            <w:szCs w:val="22"/>
          </w:rPr>
          <w:t xml:space="preserve"> [Motion 106],</w:t>
        </w:r>
        <w:r w:rsidR="00403D55" w:rsidRPr="001E77FB">
          <w:rPr>
            <w:sz w:val="20"/>
            <w:szCs w:val="22"/>
            <w:lang w:eastAsia="ko-KR"/>
          </w:rPr>
          <w:t xml:space="preserve"> </w:t>
        </w:r>
      </w:ins>
      <w:r w:rsidRPr="001E77FB">
        <w:rPr>
          <w:sz w:val="20"/>
          <w:szCs w:val="22"/>
          <w:lang w:eastAsia="ko-KR"/>
        </w:rPr>
        <w:t>[Motion 115, #SP61]</w:t>
      </w:r>
      <w:r w:rsidR="001E77FB">
        <w:rPr>
          <w:sz w:val="20"/>
          <w:szCs w:val="22"/>
          <w:lang w:eastAsia="ko-KR"/>
        </w:rPr>
        <w:t>,</w:t>
      </w:r>
      <w:r w:rsidRPr="001E77FB">
        <w:rPr>
          <w:sz w:val="20"/>
          <w:szCs w:val="22"/>
          <w:lang w:eastAsia="ko-KR"/>
        </w:rPr>
        <w:t xml:space="preserve"> [ Motion 115, #SP62]</w:t>
      </w:r>
      <w:r w:rsidR="001E77FB">
        <w:rPr>
          <w:sz w:val="20"/>
          <w:szCs w:val="22"/>
          <w:lang w:eastAsia="ko-KR"/>
        </w:rPr>
        <w:t xml:space="preserve">, and </w:t>
      </w:r>
      <w:r w:rsidR="001E77FB" w:rsidRPr="001E77FB">
        <w:rPr>
          <w:sz w:val="20"/>
          <w:szCs w:val="22"/>
          <w:lang w:eastAsia="ko-KR"/>
        </w:rPr>
        <w:t>[ Motion 122, #SP157]</w:t>
      </w:r>
    </w:p>
    <w:p w14:paraId="3469636B" w14:textId="14AFCBE3" w:rsidR="005132BB" w:rsidRPr="006C6E5B" w:rsidDel="00015AE1" w:rsidRDefault="005132BB" w:rsidP="005132BB">
      <w:pPr>
        <w:pStyle w:val="ListParagraph"/>
        <w:numPr>
          <w:ilvl w:val="1"/>
          <w:numId w:val="13"/>
        </w:numPr>
        <w:ind w:leftChars="0"/>
        <w:jc w:val="both"/>
        <w:rPr>
          <w:del w:id="21" w:author="Minyoung" w:date="2020-08-28T09:53:00Z"/>
          <w:sz w:val="20"/>
          <w:szCs w:val="22"/>
          <w:lang w:eastAsia="ko-KR"/>
        </w:rPr>
      </w:pPr>
      <w:del w:id="22" w:author="Minyoung" w:date="2020-08-28T09:53:00Z">
        <w:r w:rsidDel="00015AE1">
          <w:rPr>
            <w:sz w:val="20"/>
            <w:szCs w:val="22"/>
            <w:lang w:eastAsia="ko-KR"/>
          </w:rPr>
          <w:delText xml:space="preserve">Deferring </w:delText>
        </w:r>
        <w:r w:rsidRPr="001E77FB" w:rsidDel="00015AE1">
          <w:rPr>
            <w:sz w:val="20"/>
            <w:szCs w:val="22"/>
            <w:lang w:eastAsia="ko-KR"/>
          </w:rPr>
          <w:delText>Motion 52 and Motion 106</w:delText>
        </w:r>
        <w:r w:rsidRPr="003E219D" w:rsidDel="00015AE1">
          <w:rPr>
            <w:sz w:val="20"/>
            <w:szCs w:val="22"/>
            <w:lang w:eastAsia="ko-KR"/>
          </w:rPr>
          <w:delText xml:space="preserve"> (cross-link power-save signalling related)</w:delText>
        </w:r>
      </w:del>
    </w:p>
    <w:p w14:paraId="7CD7A4AD" w14:textId="7AF0E8FA" w:rsidR="005B5487" w:rsidRDefault="005B5487" w:rsidP="005B5487">
      <w:pPr>
        <w:jc w:val="both"/>
        <w:rPr>
          <w:ins w:id="23" w:author="Minyoung" w:date="2020-08-28T09:55:00Z"/>
          <w:sz w:val="20"/>
          <w:szCs w:val="22"/>
        </w:rPr>
      </w:pPr>
    </w:p>
    <w:p w14:paraId="24952EBE" w14:textId="77777777" w:rsidR="00786796" w:rsidRDefault="00E27AD1" w:rsidP="00E956BC">
      <w:pPr>
        <w:pStyle w:val="ListParagraph"/>
        <w:numPr>
          <w:ilvl w:val="0"/>
          <w:numId w:val="23"/>
        </w:numPr>
        <w:ind w:leftChars="0"/>
        <w:jc w:val="both"/>
        <w:rPr>
          <w:ins w:id="24" w:author="Minyoung" w:date="2020-08-28T09:57:00Z"/>
        </w:rPr>
      </w:pPr>
      <w:ins w:id="25" w:author="Minyoung" w:date="2020-08-28T09:55:00Z">
        <w:r>
          <w:t>An AP of an AP MLD may transmit on a link a frame that carries an indication of buffered data for transmission on other enabled link(s).</w:t>
        </w:r>
      </w:ins>
    </w:p>
    <w:p w14:paraId="46218453" w14:textId="548087C0" w:rsidR="008A53E5" w:rsidRDefault="00E27AD1" w:rsidP="00786796">
      <w:pPr>
        <w:ind w:left="720" w:firstLine="720"/>
        <w:jc w:val="both"/>
        <w:rPr>
          <w:ins w:id="26" w:author="Minyoung" w:date="2020-08-28T09:57:00Z"/>
        </w:rPr>
      </w:pPr>
      <w:ins w:id="27" w:author="Minyoung" w:date="2020-08-28T09:55:00Z">
        <w:r>
          <w:t xml:space="preserve">[Motion 52, </w:t>
        </w:r>
      </w:ins>
      <w:customXmlInsRangeStart w:id="28" w:author="Minyoung" w:date="2020-08-28T09:55:00Z"/>
      <w:sdt>
        <w:sdtPr>
          <w:id w:val="2094503726"/>
          <w:citation/>
        </w:sdtPr>
        <w:sdtEndPr/>
        <w:sdtContent>
          <w:customXmlInsRangeEnd w:id="28"/>
          <w:ins w:id="29" w:author="Minyoung" w:date="2020-08-28T09:55:00Z">
            <w:r>
              <w:fldChar w:fldCharType="begin"/>
            </w:r>
            <w:r w:rsidRPr="00786796">
              <w:rPr>
                <w:lang w:val="en-US"/>
              </w:rPr>
              <w:instrText xml:space="preserve"> CITATION 19_1755r2 \l 1033 </w:instrText>
            </w:r>
            <w:r>
              <w:fldChar w:fldCharType="separate"/>
            </w:r>
            <w:r w:rsidRPr="00786796">
              <w:rPr>
                <w:noProof/>
                <w:lang w:val="en-US"/>
              </w:rPr>
              <w:t>[24]</w:t>
            </w:r>
            <w:r>
              <w:fldChar w:fldCharType="end"/>
            </w:r>
          </w:ins>
          <w:customXmlInsRangeStart w:id="30" w:author="Minyoung" w:date="2020-08-28T09:55:00Z"/>
        </w:sdtContent>
      </w:sdt>
      <w:customXmlInsRangeEnd w:id="30"/>
      <w:ins w:id="31" w:author="Minyoung" w:date="2020-08-28T09:55:00Z">
        <w:r>
          <w:t xml:space="preserve"> and </w:t>
        </w:r>
      </w:ins>
      <w:customXmlInsRangeStart w:id="32" w:author="Minyoung" w:date="2020-08-28T09:55:00Z"/>
      <w:sdt>
        <w:sdtPr>
          <w:id w:val="796656021"/>
          <w:citation/>
        </w:sdtPr>
        <w:sdtEndPr/>
        <w:sdtContent>
          <w:customXmlInsRangeEnd w:id="32"/>
          <w:ins w:id="33" w:author="Minyoung" w:date="2020-08-28T09:55:00Z">
            <w:r>
              <w:fldChar w:fldCharType="begin"/>
            </w:r>
            <w:r w:rsidRPr="00786796">
              <w:rPr>
                <w:lang w:val="en-US"/>
              </w:rPr>
              <w:instrText xml:space="preserve"> CITATION 19_1544r5 \l 1033 </w:instrText>
            </w:r>
            <w:r>
              <w:fldChar w:fldCharType="separate"/>
            </w:r>
            <w:r w:rsidRPr="00786796">
              <w:rPr>
                <w:noProof/>
                <w:lang w:val="en-US"/>
              </w:rPr>
              <w:t>[152]</w:t>
            </w:r>
            <w:r>
              <w:fldChar w:fldCharType="end"/>
            </w:r>
          </w:ins>
          <w:customXmlInsRangeStart w:id="34" w:author="Minyoung" w:date="2020-08-28T09:55:00Z"/>
        </w:sdtContent>
      </w:sdt>
      <w:customXmlInsRangeEnd w:id="34"/>
      <w:ins w:id="35" w:author="Minyoung" w:date="2020-08-28T09:55:00Z">
        <w:r>
          <w:t>]</w:t>
        </w:r>
      </w:ins>
    </w:p>
    <w:p w14:paraId="61E4C017" w14:textId="77777777" w:rsidR="00786796" w:rsidRDefault="00786796" w:rsidP="008A6FB5">
      <w:pPr>
        <w:ind w:left="720" w:firstLine="720"/>
        <w:jc w:val="both"/>
        <w:rPr>
          <w:ins w:id="36" w:author="Minyoung" w:date="2020-08-28T09:56:00Z"/>
        </w:rPr>
      </w:pPr>
    </w:p>
    <w:p w14:paraId="3DF469FB" w14:textId="77777777" w:rsidR="008A53E5" w:rsidRDefault="00E27AD1" w:rsidP="00E35541">
      <w:pPr>
        <w:pStyle w:val="ListParagraph"/>
        <w:numPr>
          <w:ilvl w:val="0"/>
          <w:numId w:val="22"/>
        </w:numPr>
        <w:ind w:leftChars="0"/>
        <w:contextualSpacing/>
        <w:jc w:val="both"/>
        <w:rPr>
          <w:ins w:id="37" w:author="Minyoung" w:date="2020-08-28T09:56:00Z"/>
        </w:rPr>
      </w:pPr>
      <w:ins w:id="38" w:author="Minyoung" w:date="2020-08-28T09:55:00Z">
        <w:r>
          <w:t>An AP MLD can recommend a non-AP MLD to use one or more enabled links.</w:t>
        </w:r>
      </w:ins>
    </w:p>
    <w:p w14:paraId="779F4E3F" w14:textId="77E2416A" w:rsidR="00E27AD1" w:rsidRDefault="00E27AD1" w:rsidP="008A6FB5">
      <w:pPr>
        <w:pStyle w:val="ListParagraph"/>
        <w:numPr>
          <w:ilvl w:val="1"/>
          <w:numId w:val="22"/>
        </w:numPr>
        <w:ind w:leftChars="0"/>
        <w:contextualSpacing/>
        <w:jc w:val="both"/>
        <w:rPr>
          <w:ins w:id="39" w:author="Minyoung" w:date="2020-08-28T09:55:00Z"/>
        </w:rPr>
      </w:pPr>
      <w:ins w:id="40" w:author="Minyoung" w:date="2020-08-28T09:55:00Z">
        <w:r>
          <w:t>The AP’s indication could be carried in a broadcast or a unicast frame.</w:t>
        </w:r>
      </w:ins>
    </w:p>
    <w:p w14:paraId="3589D194" w14:textId="76ECC294" w:rsidR="00E27AD1" w:rsidRDefault="00E27AD1" w:rsidP="008A53E5">
      <w:pPr>
        <w:pStyle w:val="ListParagraph"/>
        <w:ind w:left="720" w:firstLine="720"/>
        <w:jc w:val="both"/>
        <w:rPr>
          <w:ins w:id="41" w:author="Minyoung" w:date="2020-08-28T10:08:00Z"/>
        </w:rPr>
      </w:pPr>
      <w:ins w:id="42" w:author="Minyoung" w:date="2020-08-28T09:55:00Z">
        <w:r>
          <w:t xml:space="preserve">[Motion 106, </w:t>
        </w:r>
      </w:ins>
      <w:customXmlInsRangeStart w:id="43" w:author="Minyoung" w:date="2020-08-28T09:55:00Z"/>
      <w:sdt>
        <w:sdtPr>
          <w:id w:val="-2092380440"/>
          <w:citation/>
        </w:sdtPr>
        <w:sdtEndPr/>
        <w:sdtContent>
          <w:customXmlInsRangeEnd w:id="43"/>
          <w:ins w:id="44" w:author="Minyoung" w:date="2020-08-28T09:55:00Z">
            <w:r>
              <w:fldChar w:fldCharType="begin"/>
            </w:r>
            <w:r>
              <w:rPr>
                <w:lang w:val="en-US"/>
              </w:rPr>
              <w:instrText xml:space="preserve"> CITATION 19_1755r2 \l 1033 </w:instrText>
            </w:r>
            <w:r>
              <w:fldChar w:fldCharType="separate"/>
            </w:r>
            <w:r>
              <w:rPr>
                <w:noProof/>
                <w:lang w:val="en-US"/>
              </w:rPr>
              <w:t>[24]</w:t>
            </w:r>
            <w:r>
              <w:fldChar w:fldCharType="end"/>
            </w:r>
          </w:ins>
          <w:customXmlInsRangeStart w:id="45" w:author="Minyoung" w:date="2020-08-28T09:55:00Z"/>
        </w:sdtContent>
      </w:sdt>
      <w:customXmlInsRangeEnd w:id="45"/>
      <w:ins w:id="46" w:author="Minyoung" w:date="2020-08-28T09:55:00Z">
        <w:r>
          <w:t xml:space="preserve"> and </w:t>
        </w:r>
      </w:ins>
      <w:customXmlInsRangeStart w:id="47" w:author="Minyoung" w:date="2020-08-28T09:55:00Z"/>
      <w:sdt>
        <w:sdtPr>
          <w:id w:val="441657138"/>
          <w:citation/>
        </w:sdtPr>
        <w:sdtEndPr/>
        <w:sdtContent>
          <w:customXmlInsRangeEnd w:id="47"/>
          <w:ins w:id="48" w:author="Minyoung" w:date="2020-08-28T09:55:00Z">
            <w:r>
              <w:fldChar w:fldCharType="begin"/>
            </w:r>
            <w:r>
              <w:rPr>
                <w:lang w:val="en-US"/>
              </w:rPr>
              <w:instrText xml:space="preserve">CITATION 19_1904r3 \l 1033 </w:instrText>
            </w:r>
            <w:r>
              <w:fldChar w:fldCharType="separate"/>
            </w:r>
            <w:r>
              <w:rPr>
                <w:noProof/>
                <w:lang w:val="en-US"/>
              </w:rPr>
              <w:t>[153]</w:t>
            </w:r>
            <w:r>
              <w:fldChar w:fldCharType="end"/>
            </w:r>
          </w:ins>
          <w:customXmlInsRangeStart w:id="49" w:author="Minyoung" w:date="2020-08-28T09:55:00Z"/>
        </w:sdtContent>
      </w:sdt>
      <w:customXmlInsRangeEnd w:id="49"/>
      <w:ins w:id="50" w:author="Minyoung" w:date="2020-08-28T09:55:00Z">
        <w:r>
          <w:t>]</w:t>
        </w:r>
      </w:ins>
    </w:p>
    <w:p w14:paraId="73F1A079" w14:textId="0FF99A88" w:rsidR="004D5AB8" w:rsidRDefault="004D5AB8" w:rsidP="008A53E5">
      <w:pPr>
        <w:pStyle w:val="ListParagraph"/>
        <w:ind w:left="720" w:firstLine="720"/>
        <w:jc w:val="both"/>
        <w:rPr>
          <w:ins w:id="51" w:author="Minyoung" w:date="2020-08-28T10:08:00Z"/>
        </w:rPr>
      </w:pPr>
    </w:p>
    <w:p w14:paraId="12C2270F" w14:textId="77777777" w:rsidR="004D5AB8" w:rsidRDefault="004D5AB8" w:rsidP="008A6FB5">
      <w:pPr>
        <w:pStyle w:val="ListParagraph"/>
        <w:numPr>
          <w:ilvl w:val="0"/>
          <w:numId w:val="22"/>
        </w:numPr>
        <w:ind w:leftChars="0"/>
        <w:jc w:val="both"/>
        <w:rPr>
          <w:ins w:id="52" w:author="Minyoung" w:date="2020-08-28T10:09:00Z"/>
        </w:rPr>
      </w:pPr>
      <w:ins w:id="53" w:author="Minyoung" w:date="2020-08-28T10:09:00Z">
        <w:r>
          <w:t xml:space="preserve">A bit in a partial virtual bitmap of a TIM element that corresponds to a non-AP MLD is set to 1 if any individually addressed BUs for the non-AP MLD are buffered by the AP MLD. </w:t>
        </w:r>
      </w:ins>
    </w:p>
    <w:p w14:paraId="3D6121AC" w14:textId="77777777" w:rsidR="004D5AB8" w:rsidRDefault="004D5AB8" w:rsidP="004D5AB8">
      <w:pPr>
        <w:pStyle w:val="ListParagraph"/>
        <w:ind w:left="720" w:firstLine="720"/>
        <w:jc w:val="both"/>
        <w:rPr>
          <w:ins w:id="54" w:author="Minyoung" w:date="2020-08-28T10:09:00Z"/>
        </w:rPr>
      </w:pPr>
      <w:ins w:id="55" w:author="Minyoung" w:date="2020-08-28T10:09:00Z">
        <w:r>
          <w:t>[Motion 115, #SP61, [12] and [154]]</w:t>
        </w:r>
      </w:ins>
    </w:p>
    <w:p w14:paraId="5255984D" w14:textId="77777777" w:rsidR="004D5AB8" w:rsidRDefault="004D5AB8" w:rsidP="004D5AB8">
      <w:pPr>
        <w:pStyle w:val="ListParagraph"/>
        <w:ind w:left="720" w:firstLine="720"/>
        <w:jc w:val="both"/>
        <w:rPr>
          <w:ins w:id="56" w:author="Minyoung" w:date="2020-08-28T10:09:00Z"/>
        </w:rPr>
      </w:pPr>
    </w:p>
    <w:p w14:paraId="38C0B37D" w14:textId="77777777" w:rsidR="004D5AB8" w:rsidRDefault="004D5AB8" w:rsidP="008A6FB5">
      <w:pPr>
        <w:pStyle w:val="ListParagraph"/>
        <w:numPr>
          <w:ilvl w:val="0"/>
          <w:numId w:val="22"/>
        </w:numPr>
        <w:ind w:leftChars="0"/>
        <w:jc w:val="both"/>
        <w:rPr>
          <w:ins w:id="57" w:author="Minyoung" w:date="2020-08-28T10:09:00Z"/>
        </w:rPr>
      </w:pPr>
      <w:ins w:id="58" w:author="Minyoung" w:date="2020-08-28T10:09:00Z">
        <w:r>
          <w:t xml:space="preserve">When a non-AP MLD made a multi-link setup with an AP MLD, one AID is assigned to the non-AP MLD across all links. </w:t>
        </w:r>
      </w:ins>
    </w:p>
    <w:p w14:paraId="53B2A35E" w14:textId="77777777" w:rsidR="004D5AB8" w:rsidRDefault="004D5AB8" w:rsidP="004D5AB8">
      <w:pPr>
        <w:pStyle w:val="ListParagraph"/>
        <w:ind w:left="720" w:firstLine="720"/>
        <w:jc w:val="both"/>
        <w:rPr>
          <w:ins w:id="59" w:author="Minyoung" w:date="2020-08-28T10:09:00Z"/>
        </w:rPr>
      </w:pPr>
      <w:ins w:id="60" w:author="Minyoung" w:date="2020-08-28T10:09:00Z">
        <w:r>
          <w:t>[Motion 115, #SP62, [12] and [154]]</w:t>
        </w:r>
      </w:ins>
    </w:p>
    <w:p w14:paraId="073228A4" w14:textId="77777777" w:rsidR="004D5AB8" w:rsidRDefault="004D5AB8" w:rsidP="004D5AB8">
      <w:pPr>
        <w:pStyle w:val="ListParagraph"/>
        <w:ind w:left="720" w:firstLine="720"/>
        <w:jc w:val="both"/>
        <w:rPr>
          <w:ins w:id="61" w:author="Minyoung" w:date="2020-08-28T10:09:00Z"/>
        </w:rPr>
      </w:pPr>
    </w:p>
    <w:p w14:paraId="2A4DC6BD" w14:textId="77777777" w:rsidR="004D5AB8" w:rsidRDefault="004D5AB8" w:rsidP="008A6FB5">
      <w:pPr>
        <w:pStyle w:val="ListParagraph"/>
        <w:numPr>
          <w:ilvl w:val="0"/>
          <w:numId w:val="22"/>
        </w:numPr>
        <w:ind w:leftChars="0"/>
        <w:jc w:val="both"/>
        <w:rPr>
          <w:ins w:id="62" w:author="Minyoung" w:date="2020-08-28T10:09:00Z"/>
        </w:rPr>
      </w:pPr>
      <w:ins w:id="63" w:author="Minyoung" w:date="2020-08-28T10:09:00Z">
        <w:r>
          <w:t xml:space="preserve">A non-AP MLD shall have the same U-APSD Flag value for each AC across all links that multi-link is setup. This is for R1. </w:t>
        </w:r>
      </w:ins>
    </w:p>
    <w:p w14:paraId="75A9FA4B" w14:textId="04CE0C1E" w:rsidR="004D5AB8" w:rsidRDefault="004D5AB8" w:rsidP="008A6FB5">
      <w:pPr>
        <w:pStyle w:val="ListParagraph"/>
        <w:ind w:left="720" w:firstLine="720"/>
        <w:jc w:val="both"/>
        <w:rPr>
          <w:ins w:id="64" w:author="Minyoung" w:date="2020-08-28T09:55:00Z"/>
        </w:rPr>
      </w:pPr>
      <w:ins w:id="65" w:author="Minyoung" w:date="2020-08-28T10:09:00Z">
        <w:r>
          <w:t>[Motion 122, #SP157, [8] and [155]]</w:t>
        </w:r>
      </w:ins>
    </w:p>
    <w:p w14:paraId="0726C3AC" w14:textId="53E5000A" w:rsidR="00E27AD1" w:rsidRPr="006C6E5B" w:rsidDel="004D5AB8" w:rsidRDefault="00E27AD1" w:rsidP="005B5487">
      <w:pPr>
        <w:jc w:val="both"/>
        <w:rPr>
          <w:del w:id="66" w:author="Minyoung" w:date="2020-08-28T10:09:00Z"/>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11E5B758" w:rsidR="003E4403" w:rsidRDefault="00BA6C7C" w:rsidP="00975352">
      <w:pPr>
        <w:pStyle w:val="ListParagraph"/>
        <w:numPr>
          <w:ilvl w:val="0"/>
          <w:numId w:val="1"/>
        </w:numPr>
        <w:ind w:leftChars="0"/>
        <w:jc w:val="both"/>
        <w:rPr>
          <w:ins w:id="67" w:author="Park, Minyoung" w:date="2020-08-25T17:06:00Z"/>
          <w:sz w:val="20"/>
          <w:szCs w:val="22"/>
        </w:rPr>
      </w:pPr>
      <w:r w:rsidRPr="006C6E5B">
        <w:rPr>
          <w:sz w:val="20"/>
          <w:szCs w:val="22"/>
        </w:rPr>
        <w:t xml:space="preserve">Rev 0: </w:t>
      </w:r>
      <w:r w:rsidR="004A3396" w:rsidRPr="006C6E5B">
        <w:rPr>
          <w:sz w:val="20"/>
          <w:szCs w:val="22"/>
        </w:rPr>
        <w:t>Initial version of the document.</w:t>
      </w:r>
    </w:p>
    <w:p w14:paraId="34B76317" w14:textId="4F9D9BFB" w:rsidR="002578BF" w:rsidRDefault="002578BF" w:rsidP="00975352">
      <w:pPr>
        <w:pStyle w:val="ListParagraph"/>
        <w:numPr>
          <w:ilvl w:val="0"/>
          <w:numId w:val="1"/>
        </w:numPr>
        <w:ind w:leftChars="0"/>
        <w:jc w:val="both"/>
        <w:rPr>
          <w:ins w:id="68" w:author="Park, Minyoung" w:date="2020-08-26T16:42:00Z"/>
          <w:sz w:val="20"/>
          <w:szCs w:val="22"/>
        </w:rPr>
      </w:pPr>
      <w:ins w:id="69" w:author="Park, Minyoung" w:date="2020-08-25T17:06:00Z">
        <w:r>
          <w:rPr>
            <w:sz w:val="20"/>
            <w:szCs w:val="22"/>
          </w:rPr>
          <w:t xml:space="preserve">Rev 1: </w:t>
        </w:r>
      </w:ins>
      <w:ins w:id="70" w:author="Park, Minyoung" w:date="2020-08-25T17:07:00Z">
        <w:r>
          <w:rPr>
            <w:sz w:val="20"/>
            <w:szCs w:val="22"/>
          </w:rPr>
          <w:t>Revised the 1</w:t>
        </w:r>
        <w:r w:rsidRPr="009F2D37">
          <w:rPr>
            <w:sz w:val="20"/>
            <w:szCs w:val="22"/>
            <w:vertAlign w:val="superscript"/>
          </w:rPr>
          <w:t>st</w:t>
        </w:r>
        <w:r>
          <w:rPr>
            <w:sz w:val="20"/>
            <w:szCs w:val="22"/>
          </w:rPr>
          <w:t xml:space="preserve"> paragraph of subclause </w:t>
        </w:r>
        <w:r w:rsidRPr="002578BF">
          <w:rPr>
            <w:sz w:val="20"/>
            <w:szCs w:val="22"/>
          </w:rPr>
          <w:t>33.3.6.1 Traffic indication</w:t>
        </w:r>
        <w:r>
          <w:rPr>
            <w:sz w:val="20"/>
            <w:szCs w:val="22"/>
          </w:rPr>
          <w:t xml:space="preserve"> to contain only EHT related text</w:t>
        </w:r>
      </w:ins>
      <w:ins w:id="71" w:author="Park, Minyoung" w:date="2020-08-25T17:08:00Z">
        <w:r>
          <w:rPr>
            <w:sz w:val="20"/>
            <w:szCs w:val="22"/>
          </w:rPr>
          <w:t xml:space="preserve"> and not legacy operation</w:t>
        </w:r>
      </w:ins>
    </w:p>
    <w:p w14:paraId="021EDC20" w14:textId="573BA286" w:rsidR="008144A0" w:rsidRPr="008A6FB5" w:rsidRDefault="0069423D" w:rsidP="00E35379">
      <w:pPr>
        <w:pStyle w:val="ListParagraph"/>
        <w:numPr>
          <w:ilvl w:val="0"/>
          <w:numId w:val="1"/>
        </w:numPr>
        <w:ind w:leftChars="0"/>
        <w:jc w:val="both"/>
        <w:rPr>
          <w:sz w:val="20"/>
          <w:szCs w:val="22"/>
        </w:rPr>
      </w:pPr>
      <w:ins w:id="72" w:author="Park, Minyoung" w:date="2020-08-26T16:43:00Z">
        <w:r w:rsidRPr="008A6FB5">
          <w:rPr>
            <w:sz w:val="20"/>
            <w:szCs w:val="22"/>
          </w:rPr>
          <w:t xml:space="preserve">Rev 2: Updated based on the comments from </w:t>
        </w:r>
        <w:r w:rsidR="007946F1" w:rsidRPr="008A6FB5">
          <w:rPr>
            <w:sz w:val="20"/>
            <w:szCs w:val="22"/>
          </w:rPr>
          <w:t>multiple members</w:t>
        </w:r>
      </w:ins>
      <w:ins w:id="73" w:author="Park, Minyoung" w:date="2020-08-26T16:44:00Z">
        <w:r w:rsidR="00B53AD2" w:rsidRPr="008A6FB5">
          <w:rPr>
            <w:sz w:val="20"/>
            <w:szCs w:val="22"/>
          </w:rPr>
          <w:t xml:space="preserve"> (</w:t>
        </w:r>
        <w:proofErr w:type="spellStart"/>
        <w:r w:rsidR="00B53AD2" w:rsidRPr="008A6FB5">
          <w:rPr>
            <w:sz w:val="20"/>
            <w:szCs w:val="22"/>
          </w:rPr>
          <w:t>Ahbi</w:t>
        </w:r>
        <w:proofErr w:type="spellEnd"/>
        <w:r w:rsidR="00B53AD2" w:rsidRPr="008A6FB5">
          <w:rPr>
            <w:sz w:val="20"/>
            <w:szCs w:val="22"/>
          </w:rPr>
          <w:t>, Laurent, et.al.)</w:t>
        </w:r>
      </w:ins>
      <w:r w:rsidR="008A6FB5" w:rsidRPr="008A6FB5">
        <w:rPr>
          <w:sz w:val="20"/>
          <w:szCs w:val="22"/>
        </w:rPr>
        <w:t>; a</w:t>
      </w:r>
      <w:ins w:id="74" w:author="Minyoung" w:date="2020-08-28T09:53:00Z">
        <w:r w:rsidR="008A6FB5" w:rsidRPr="008A6FB5">
          <w:rPr>
            <w:sz w:val="20"/>
            <w:szCs w:val="22"/>
          </w:rPr>
          <w:t>dd</w:t>
        </w:r>
      </w:ins>
      <w:ins w:id="75" w:author="Minyoung" w:date="2020-08-28T10:21:00Z">
        <w:r w:rsidR="008A6FB5" w:rsidRPr="008A6FB5">
          <w:rPr>
            <w:sz w:val="20"/>
            <w:szCs w:val="22"/>
          </w:rPr>
          <w:t>ed</w:t>
        </w:r>
      </w:ins>
      <w:ins w:id="76" w:author="Minyoung" w:date="2020-08-28T09:53:00Z">
        <w:r w:rsidR="008A6FB5" w:rsidRPr="008A6FB5">
          <w:rPr>
            <w:sz w:val="20"/>
            <w:szCs w:val="22"/>
          </w:rPr>
          <w:t xml:space="preserve"> draft text </w:t>
        </w:r>
      </w:ins>
      <w:ins w:id="77" w:author="Minyoung" w:date="2020-08-28T10:21:00Z">
        <w:r w:rsidR="008A6FB5" w:rsidRPr="008A6FB5">
          <w:rPr>
            <w:sz w:val="20"/>
            <w:szCs w:val="22"/>
          </w:rPr>
          <w:t xml:space="preserve">based on </w:t>
        </w:r>
      </w:ins>
      <w:ins w:id="78" w:author="Minyoung" w:date="2020-08-28T09:53:00Z">
        <w:r w:rsidR="008A6FB5" w:rsidRPr="008A6FB5">
          <w:rPr>
            <w:sz w:val="20"/>
            <w:szCs w:val="22"/>
          </w:rPr>
          <w:t>Motion 52 and Motion 106</w:t>
        </w:r>
        <w:r w:rsidR="008144A0" w:rsidRPr="008A6FB5">
          <w:rPr>
            <w:sz w:val="20"/>
            <w:szCs w:val="22"/>
          </w:rPr>
          <w:t xml:space="preserve"> </w:t>
        </w:r>
      </w:ins>
      <w:ins w:id="79" w:author="Minyoung" w:date="2020-08-28T10:21:00Z">
        <w:r w:rsidR="000463FC" w:rsidRPr="008A6FB5">
          <w:rPr>
            <w:sz w:val="20"/>
            <w:szCs w:val="22"/>
          </w:rPr>
          <w:t>(comment from Laurent)</w:t>
        </w:r>
      </w:ins>
    </w:p>
    <w:p w14:paraId="184ACF0B" w14:textId="3FB64066" w:rsidR="008144A0" w:rsidRPr="008144A0" w:rsidDel="0069423D" w:rsidRDefault="008144A0" w:rsidP="008144A0">
      <w:pPr>
        <w:jc w:val="both"/>
        <w:rPr>
          <w:del w:id="80" w:author="Park, Minyoung" w:date="2020-08-26T16:43:00Z"/>
          <w:sz w:val="20"/>
          <w:szCs w:val="22"/>
        </w:rPr>
      </w:pPr>
    </w:p>
    <w:p w14:paraId="24920570" w14:textId="77777777" w:rsidR="005E768D" w:rsidRPr="004D2D75" w:rsidRDefault="005E768D">
      <w:bookmarkStart w:id="81" w:name="_GoBack"/>
      <w:bookmarkEnd w:id="81"/>
    </w:p>
    <w:p w14:paraId="10E75662" w14:textId="77777777" w:rsidR="00DC0CA2" w:rsidRDefault="005E768D" w:rsidP="00F2637D">
      <w:r w:rsidRPr="004D2D75">
        <w:br w:type="page"/>
      </w:r>
    </w:p>
    <w:p w14:paraId="71150594" w14:textId="77777777" w:rsidR="003F3C7C" w:rsidRDefault="003F3C7C" w:rsidP="003F3C7C">
      <w:pPr>
        <w:pStyle w:val="T"/>
        <w:rPr>
          <w:w w:val="100"/>
        </w:rPr>
      </w:pPr>
      <w:proofErr w:type="spellStart"/>
      <w:r w:rsidRPr="00BC477F">
        <w:rPr>
          <w:b/>
          <w:highlight w:val="yellow"/>
        </w:rPr>
        <w:lastRenderedPageBreak/>
        <w:t>TGbe</w:t>
      </w:r>
      <w:proofErr w:type="spellEnd"/>
      <w:r w:rsidRPr="00BC477F">
        <w:rPr>
          <w:b/>
          <w:highlight w:val="yellow"/>
        </w:rPr>
        <w:t xml:space="preserve"> editor: Modify the following subclause as follows</w:t>
      </w:r>
    </w:p>
    <w:p w14:paraId="39DC7144" w14:textId="2F0A8521" w:rsidR="00B02645" w:rsidRDefault="00B02645" w:rsidP="00B02645">
      <w:pPr>
        <w:rPr>
          <w:rFonts w:ascii="Arial-BoldMT" w:hAnsi="Arial-BoldMT" w:hint="eastAsia"/>
          <w:b/>
          <w:bCs/>
          <w:color w:val="000000"/>
          <w:sz w:val="20"/>
          <w:lang w:val="en-US"/>
        </w:rPr>
      </w:pPr>
    </w:p>
    <w:p w14:paraId="41A2059A" w14:textId="7FBDAAC6" w:rsidR="004A64B0" w:rsidRDefault="004A64B0" w:rsidP="00B02645">
      <w:pPr>
        <w:rPr>
          <w:rFonts w:ascii="Arial-BoldMT" w:hAnsi="Arial-BoldMT" w:hint="eastAsia"/>
          <w:b/>
          <w:bCs/>
          <w:color w:val="000000"/>
          <w:sz w:val="20"/>
          <w:lang w:val="en-US"/>
        </w:rPr>
      </w:pPr>
    </w:p>
    <w:p w14:paraId="0FA96239" w14:textId="77777777" w:rsidR="008A2642" w:rsidRDefault="008A2642" w:rsidP="008A2642">
      <w:pPr>
        <w:pStyle w:val="H4"/>
        <w:numPr>
          <w:ilvl w:val="0"/>
          <w:numId w:val="16"/>
        </w:numPr>
        <w:rPr>
          <w:w w:val="100"/>
        </w:rPr>
      </w:pPr>
      <w:bookmarkStart w:id="82" w:name="RTF32353237323a2048342c312e"/>
      <w:r>
        <w:rPr>
          <w:w w:val="100"/>
        </w:rPr>
        <w:t>TIM element</w:t>
      </w:r>
      <w:bookmarkEnd w:id="82"/>
    </w:p>
    <w:p w14:paraId="7029E48B" w14:textId="77777777" w:rsidR="008A2642" w:rsidRDefault="008A2642" w:rsidP="008A2642">
      <w:pPr>
        <w:pStyle w:val="H5"/>
        <w:numPr>
          <w:ilvl w:val="0"/>
          <w:numId w:val="17"/>
        </w:numPr>
        <w:rPr>
          <w:w w:val="100"/>
        </w:rPr>
      </w:pPr>
      <w:bookmarkStart w:id="83" w:name="RTF36313531373a2048352c312e"/>
      <w:r>
        <w:rPr>
          <w:w w:val="100"/>
        </w:rPr>
        <w:t>General</w:t>
      </w:r>
      <w:bookmarkEnd w:id="83"/>
    </w:p>
    <w:p w14:paraId="3CCF115A" w14:textId="4CA756D1" w:rsidR="00C31CCA" w:rsidRPr="004C1EFA" w:rsidRDefault="00C31CCA" w:rsidP="00C31CCA">
      <w:pPr>
        <w:pStyle w:val="EditiingInstruction"/>
        <w:rPr>
          <w:w w:val="100"/>
        </w:rPr>
      </w:pPr>
      <w:r w:rsidRPr="004D5D2D">
        <w:rPr>
          <w:w w:val="100"/>
          <w:highlight w:val="yellow"/>
        </w:rPr>
        <w:t xml:space="preserve">Change the </w:t>
      </w:r>
      <w:r w:rsidR="008A2642">
        <w:rPr>
          <w:w w:val="100"/>
          <w:highlight w:val="yellow"/>
        </w:rPr>
        <w:t xml:space="preserve">last </w:t>
      </w:r>
      <w:r w:rsidRPr="004D5D2D">
        <w:rPr>
          <w:w w:val="100"/>
          <w:highlight w:val="yellow"/>
        </w:rPr>
        <w:t>paragraph</w:t>
      </w:r>
      <w:r w:rsidR="008A2642">
        <w:rPr>
          <w:w w:val="100"/>
          <w:highlight w:val="yellow"/>
        </w:rPr>
        <w:t xml:space="preserve"> in page 998</w:t>
      </w:r>
      <w:r w:rsidRPr="004D5D2D">
        <w:rPr>
          <w:w w:val="100"/>
          <w:highlight w:val="yellow"/>
        </w:rPr>
        <w:t xml:space="preserve"> as follows</w:t>
      </w:r>
      <w:r>
        <w:rPr>
          <w:w w:val="100"/>
          <w:highlight w:val="yellow"/>
        </w:rPr>
        <w:t xml:space="preserve"> (based on the paragraph from P802.11REVmd D4.0)</w:t>
      </w:r>
      <w:r w:rsidRPr="004D5D2D">
        <w:rPr>
          <w:w w:val="100"/>
          <w:highlight w:val="yellow"/>
        </w:rPr>
        <w:t>:</w:t>
      </w:r>
    </w:p>
    <w:p w14:paraId="6D6F8AC0" w14:textId="195E6F5F" w:rsidR="008A2642" w:rsidRDefault="008A2642" w:rsidP="008A2642">
      <w:pPr>
        <w:pStyle w:val="T"/>
        <w:rPr>
          <w:w w:val="100"/>
        </w:rPr>
      </w:pPr>
      <w:r>
        <w:rPr>
          <w:w w:val="100"/>
        </w:rPr>
        <w:t xml:space="preserve">When the TIM is carried in a non-S1G PPDU(11ah), the traffic indication virtual bitmap, maintained by the AP or the mesh STA that generates a TIM, consists of 2008 bits, and it is organized into 251 octets such that bit number </w:t>
      </w:r>
      <w:r>
        <w:rPr>
          <w:i/>
          <w:iCs/>
          <w:w w:val="100"/>
        </w:rPr>
        <w:t>N</w:t>
      </w:r>
      <w:r>
        <w:rPr>
          <w:w w:val="100"/>
        </w:rPr>
        <w:t xml:space="preserve"> (0 </w:t>
      </w:r>
      <w:r>
        <w:rPr>
          <w:rFonts w:ascii="Symbol" w:hAnsi="Symbol" w:cs="Symbol"/>
          <w:w w:val="100"/>
          <w:sz w:val="16"/>
          <w:szCs w:val="16"/>
        </w:rPr>
        <w:t>£</w:t>
      </w:r>
      <w:r>
        <w:rPr>
          <w:w w:val="100"/>
        </w:rPr>
        <w:t xml:space="preserve"> </w:t>
      </w:r>
      <w:r>
        <w:rPr>
          <w:i/>
          <w:iCs/>
          <w:w w:val="100"/>
        </w:rPr>
        <w:t>N</w:t>
      </w:r>
      <w:r>
        <w:rPr>
          <w:w w:val="100"/>
        </w:rPr>
        <w:t xml:space="preserve"> </w:t>
      </w:r>
      <w:r>
        <w:rPr>
          <w:rFonts w:ascii="Symbol" w:hAnsi="Symbol" w:cs="Symbol"/>
          <w:w w:val="100"/>
          <w:sz w:val="16"/>
          <w:szCs w:val="16"/>
        </w:rPr>
        <w:t>£</w:t>
      </w:r>
      <w:r>
        <w:rPr>
          <w:w w:val="100"/>
        </w:rPr>
        <w:t xml:space="preserve"> 2007) in the bitmap corresponds to bit number (</w:t>
      </w:r>
      <w:r>
        <w:rPr>
          <w:i/>
          <w:iCs/>
          <w:w w:val="100"/>
        </w:rPr>
        <w:t>N</w:t>
      </w:r>
      <w:r>
        <w:rPr>
          <w:w w:val="100"/>
        </w:rPr>
        <w:t xml:space="preserve"> mod 8) in octet number </w:t>
      </w:r>
      <w:r>
        <w:rPr>
          <w:rStyle w:val="Symbol"/>
          <w:w w:val="100"/>
        </w:rPr>
        <w:t>ë</w:t>
      </w:r>
      <w:r>
        <w:rPr>
          <w:i/>
          <w:iCs/>
          <w:w w:val="100"/>
        </w:rPr>
        <w:t>N</w:t>
      </w:r>
      <w:r>
        <w:rPr>
          <w:w w:val="100"/>
        </w:rPr>
        <w:t xml:space="preserve"> / 8</w:t>
      </w:r>
      <w:r>
        <w:rPr>
          <w:rStyle w:val="Symbol"/>
          <w:w w:val="100"/>
        </w:rPr>
        <w:t>û</w:t>
      </w:r>
      <w:r>
        <w:rPr>
          <w:w w:val="100"/>
        </w:rPr>
        <w:t xml:space="preserve"> where the low order(M101) bit of each octet is bit number 0, and the high order bit is bit number 7. (#4507)When the TIM is carried in an S1G PPDU, the traffic-indication virtual bitmap has the hierarchical structure shown in </w:t>
      </w:r>
      <w:r>
        <w:rPr>
          <w:w w:val="100"/>
        </w:rPr>
        <w:fldChar w:fldCharType="begin"/>
      </w:r>
      <w:r>
        <w:rPr>
          <w:w w:val="100"/>
        </w:rPr>
        <w:instrText xml:space="preserve"> REF  RTF35323939343a204669675469 \h</w:instrText>
      </w:r>
      <w:r>
        <w:rPr>
          <w:w w:val="100"/>
        </w:rPr>
      </w:r>
      <w:r>
        <w:rPr>
          <w:w w:val="100"/>
        </w:rPr>
        <w:fldChar w:fldCharType="separate"/>
      </w:r>
      <w:r>
        <w:rPr>
          <w:w w:val="100"/>
        </w:rPr>
        <w:t>Figure 9-152 (Hierarchical structure of traffic-indication virtual bitmap carried in an S1G PPDU(#2001)(11ah))</w:t>
      </w:r>
      <w:r>
        <w:rPr>
          <w:w w:val="100"/>
        </w:rPr>
        <w:fldChar w:fldCharType="end"/>
      </w:r>
      <w:r>
        <w:rPr>
          <w:w w:val="100"/>
        </w:rPr>
        <w:t>. (#2001)Each bit in the traffic indication virtual bitmap corresponds to traffic buffered for a specific neighbor peer mesh STA within the MBSS that the mesh STA is prepared to deliver</w:t>
      </w:r>
      <w:r w:rsidRPr="008A2642">
        <w:rPr>
          <w:w w:val="100"/>
          <w:vertAlign w:val="superscript"/>
        </w:rPr>
        <w:t>26</w:t>
      </w:r>
      <w:r w:rsidR="00CD7622">
        <w:rPr>
          <w:color w:val="FF0000"/>
          <w:w w:val="100"/>
          <w:u w:val="single"/>
        </w:rPr>
        <w:t xml:space="preserve">, </w:t>
      </w:r>
      <w:r>
        <w:rPr>
          <w:w w:val="100"/>
        </w:rPr>
        <w:t xml:space="preserve">or for a STA </w:t>
      </w:r>
      <w:r w:rsidR="0057517F">
        <w:rPr>
          <w:color w:val="FF0000"/>
          <w:w w:val="100"/>
          <w:u w:val="single"/>
        </w:rPr>
        <w:t xml:space="preserve">that is not affiliated with an MLD </w:t>
      </w:r>
      <w:r>
        <w:rPr>
          <w:w w:val="100"/>
        </w:rPr>
        <w:t>within the BSS that the AP is prepared to deliver at the time the Beacon frame is transmitted</w:t>
      </w:r>
      <w:r w:rsidR="00CD7622">
        <w:rPr>
          <w:color w:val="FF0000"/>
          <w:w w:val="100"/>
          <w:u w:val="single"/>
        </w:rPr>
        <w:t xml:space="preserve">, or for a non-AP MLD that </w:t>
      </w:r>
      <w:r w:rsidR="004A64B0">
        <w:rPr>
          <w:color w:val="FF0000"/>
          <w:w w:val="100"/>
          <w:u w:val="single"/>
        </w:rPr>
        <w:t>the</w:t>
      </w:r>
      <w:r w:rsidR="00CD7622">
        <w:rPr>
          <w:color w:val="FF0000"/>
          <w:w w:val="100"/>
          <w:u w:val="single"/>
        </w:rPr>
        <w:t xml:space="preserve"> AP MLD with which the AP is affiliated is prepared to deliver at the time the Beacon frame is transmitted</w:t>
      </w:r>
      <w:r>
        <w:rPr>
          <w:w w:val="100"/>
        </w:rPr>
        <w:t xml:space="preserve">. Bit number </w:t>
      </w:r>
      <w:r>
        <w:rPr>
          <w:i/>
          <w:iCs/>
          <w:w w:val="100"/>
        </w:rPr>
        <w:t>N</w:t>
      </w:r>
      <w:r>
        <w:rPr>
          <w:w w:val="100"/>
        </w:rPr>
        <w:t xml:space="preserve"> indicates the status of buffered, individually addressed MSDUs/MMPDUs for the STA</w:t>
      </w:r>
      <w:r w:rsidR="00993D8F">
        <w:rPr>
          <w:w w:val="100"/>
        </w:rPr>
        <w:t xml:space="preserve"> </w:t>
      </w:r>
      <w:r w:rsidR="00993D8F" w:rsidRPr="00993D8F">
        <w:rPr>
          <w:color w:val="FF0000"/>
          <w:w w:val="100"/>
          <w:u w:val="single"/>
        </w:rPr>
        <w:t>or the non-AP MLD</w:t>
      </w:r>
      <w:r>
        <w:rPr>
          <w:w w:val="100"/>
        </w:rPr>
        <w:t xml:space="preserve"> whose AID is </w:t>
      </w:r>
      <w:r>
        <w:rPr>
          <w:i/>
          <w:iCs/>
          <w:w w:val="100"/>
        </w:rPr>
        <w:t>N</w:t>
      </w:r>
      <w:r>
        <w:rPr>
          <w:w w:val="100"/>
        </w:rPr>
        <w:t xml:space="preserve">, or group addressed MSDUs/MMPDUs for the STAs whose group AID is </w:t>
      </w:r>
      <w:r>
        <w:rPr>
          <w:i/>
          <w:iCs/>
          <w:w w:val="100"/>
        </w:rPr>
        <w:t>N</w:t>
      </w:r>
      <w:r>
        <w:rPr>
          <w:w w:val="100"/>
        </w:rPr>
        <w:t>.(11ah) It is set as(#4678) follows:</w:t>
      </w:r>
    </w:p>
    <w:p w14:paraId="73AC52F1" w14:textId="28FACC6E" w:rsidR="003F3C7C" w:rsidRPr="00C31CCA" w:rsidRDefault="003F3C7C" w:rsidP="00CE4BAA">
      <w:pPr>
        <w:rPr>
          <w:rFonts w:ascii="Arial-BoldMT" w:hAnsi="Arial-BoldMT" w:hint="eastAsia"/>
          <w:b/>
          <w:bCs/>
          <w:color w:val="000000"/>
          <w:sz w:val="20"/>
          <w:lang w:val="en-US"/>
        </w:rPr>
      </w:pPr>
    </w:p>
    <w:p w14:paraId="66A52757" w14:textId="77777777" w:rsidR="004A3024" w:rsidRDefault="004A3024" w:rsidP="004A3024">
      <w:pPr>
        <w:pStyle w:val="H4"/>
        <w:numPr>
          <w:ilvl w:val="0"/>
          <w:numId w:val="20"/>
        </w:numPr>
        <w:rPr>
          <w:w w:val="100"/>
        </w:rPr>
      </w:pPr>
      <w:bookmarkStart w:id="84" w:name="RTF38383830323a2048342c312e"/>
      <w:r>
        <w:rPr>
          <w:w w:val="100"/>
        </w:rPr>
        <w:t>Power management with APSD</w:t>
      </w:r>
      <w:bookmarkEnd w:id="84"/>
    </w:p>
    <w:p w14:paraId="68E3126A" w14:textId="77777777" w:rsidR="004A3024" w:rsidRDefault="004A3024" w:rsidP="004A3024">
      <w:pPr>
        <w:pStyle w:val="H5"/>
        <w:numPr>
          <w:ilvl w:val="0"/>
          <w:numId w:val="21"/>
        </w:numPr>
        <w:rPr>
          <w:w w:val="100"/>
        </w:rPr>
      </w:pPr>
      <w:r>
        <w:rPr>
          <w:w w:val="100"/>
        </w:rPr>
        <w:t>Power management with APSD procedures</w:t>
      </w:r>
    </w:p>
    <w:p w14:paraId="16A92762" w14:textId="2E294451" w:rsidR="004A3024" w:rsidRPr="004C1EFA" w:rsidRDefault="004A3024" w:rsidP="004A3024">
      <w:pPr>
        <w:pStyle w:val="EditiingInstruction"/>
        <w:rPr>
          <w:w w:val="100"/>
        </w:rPr>
      </w:pPr>
      <w:r>
        <w:rPr>
          <w:w w:val="100"/>
          <w:highlight w:val="yellow"/>
        </w:rPr>
        <w:t xml:space="preserve">Add the following paragraph after the </w:t>
      </w:r>
      <w:r w:rsidR="00170EED">
        <w:rPr>
          <w:w w:val="100"/>
          <w:highlight w:val="yellow"/>
        </w:rPr>
        <w:t>third</w:t>
      </w:r>
      <w:r>
        <w:rPr>
          <w:w w:val="100"/>
          <w:highlight w:val="yellow"/>
        </w:rPr>
        <w:t xml:space="preserve"> paragraph in page </w:t>
      </w:r>
      <w:r w:rsidR="00170EED">
        <w:rPr>
          <w:w w:val="100"/>
          <w:highlight w:val="yellow"/>
        </w:rPr>
        <w:t>2175</w:t>
      </w:r>
      <w:r>
        <w:rPr>
          <w:w w:val="100"/>
          <w:highlight w:val="yellow"/>
        </w:rPr>
        <w:t xml:space="preserve"> (based on the paragraph from P802.11REVmd D4.0)</w:t>
      </w:r>
      <w:r w:rsidRPr="004D5D2D">
        <w:rPr>
          <w:w w:val="100"/>
          <w:highlight w:val="yellow"/>
        </w:rPr>
        <w:t>:</w:t>
      </w:r>
    </w:p>
    <w:p w14:paraId="5FB0AF78" w14:textId="59234A83" w:rsidR="00563E18" w:rsidRDefault="00170EED" w:rsidP="00170EED">
      <w:pPr>
        <w:pStyle w:val="T"/>
        <w:rPr>
          <w:spacing w:val="-2"/>
          <w:w w:val="100"/>
        </w:rPr>
      </w:pPr>
      <w:r>
        <w:rPr>
          <w:spacing w:val="-2"/>
          <w:w w:val="100"/>
        </w:rPr>
        <w:t>A STA may set an AC to be trigger- or delivery-enabled for its own use by setting up TSPECs with the APSD subfield set to 1 and the Schedule subfield set to 0 in the uplink or downlink direction, respectively. An uplink TSPEC plus a downlink TSPEC, or a bidirectional TSPEC with the APSD subfield equal to 1 and the Schedule subfield equal to 0, makes an AC both trigger- and delivery-enabled. An uplink TSPEC plus a downlink TSPEC, or a bidirectional TSPEC with the APSD and the Schedule subfields both equal to 0, makes an AC neither trigger- nor delivery-enabled.</w:t>
      </w:r>
    </w:p>
    <w:p w14:paraId="39EE6718" w14:textId="74248C39" w:rsidR="00170EED" w:rsidRDefault="00170EED" w:rsidP="00170EED">
      <w:pPr>
        <w:pStyle w:val="T"/>
        <w:rPr>
          <w:color w:val="FF0000"/>
          <w:spacing w:val="-2"/>
          <w:w w:val="100"/>
          <w:u w:val="single"/>
        </w:rPr>
      </w:pPr>
      <w:r>
        <w:rPr>
          <w:color w:val="FF0000"/>
          <w:spacing w:val="-2"/>
          <w:w w:val="100"/>
          <w:u w:val="single"/>
        </w:rPr>
        <w:t xml:space="preserve">If a STA is affiliated with a non-AP MLD, the non-AP MLD shall have the same U-APSD Flag value for each AC across all </w:t>
      </w:r>
      <w:ins w:id="85" w:author="Park, Minyoung" w:date="2020-08-26T14:11:00Z">
        <w:r w:rsidR="00126E7F">
          <w:rPr>
            <w:color w:val="FF0000"/>
            <w:spacing w:val="-2"/>
            <w:w w:val="100"/>
            <w:u w:val="single"/>
          </w:rPr>
          <w:t xml:space="preserve">setup </w:t>
        </w:r>
      </w:ins>
      <w:r>
        <w:rPr>
          <w:color w:val="FF0000"/>
          <w:spacing w:val="-2"/>
          <w:w w:val="100"/>
          <w:u w:val="single"/>
        </w:rPr>
        <w:t xml:space="preserve">links </w:t>
      </w:r>
      <w:ins w:id="86" w:author="Park, Minyoung" w:date="2020-08-26T14:11:00Z">
        <w:r w:rsidR="00126E7F">
          <w:rPr>
            <w:color w:val="FF0000"/>
            <w:spacing w:val="-2"/>
            <w:w w:val="100"/>
            <w:u w:val="single"/>
          </w:rPr>
          <w:t>(see 33.x.x. Multi-link setup)</w:t>
        </w:r>
      </w:ins>
      <w:del w:id="87" w:author="Park, Minyoung" w:date="2020-08-26T14:11:00Z">
        <w:r w:rsidDel="00126E7F">
          <w:rPr>
            <w:color w:val="FF0000"/>
            <w:spacing w:val="-2"/>
            <w:w w:val="100"/>
            <w:u w:val="single"/>
          </w:rPr>
          <w:delText>that multi-link is setup</w:delText>
        </w:r>
      </w:del>
      <w:r>
        <w:rPr>
          <w:color w:val="FF0000"/>
          <w:spacing w:val="-2"/>
          <w:w w:val="100"/>
          <w:u w:val="single"/>
        </w:rPr>
        <w:t>.</w:t>
      </w:r>
    </w:p>
    <w:p w14:paraId="52C3F0E9" w14:textId="77777777" w:rsidR="00170EED" w:rsidRPr="00170EED" w:rsidRDefault="00170EED" w:rsidP="00170EED">
      <w:pPr>
        <w:pStyle w:val="T"/>
        <w:rPr>
          <w:color w:val="FF0000"/>
          <w:spacing w:val="-2"/>
          <w:w w:val="100"/>
          <w:u w:val="single"/>
        </w:rPr>
      </w:pPr>
    </w:p>
    <w:p w14:paraId="60C2858F" w14:textId="14528549" w:rsidR="003B0AB1" w:rsidRPr="008F411A" w:rsidRDefault="003B0AB1" w:rsidP="003B0AB1">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subclause </w:t>
      </w:r>
      <w:r>
        <w:rPr>
          <w:b/>
          <w:i/>
          <w:iCs/>
          <w:highlight w:val="yellow"/>
        </w:rPr>
        <w:t xml:space="preserve">33.3.6 Power save </w:t>
      </w:r>
      <w:r w:rsidRPr="008F411A">
        <w:rPr>
          <w:b/>
          <w:i/>
          <w:iCs/>
          <w:highlight w:val="yellow"/>
        </w:rPr>
        <w:t>as follows:</w:t>
      </w:r>
    </w:p>
    <w:p w14:paraId="7C234B84" w14:textId="77777777" w:rsidR="003F3C7C" w:rsidRPr="00563E18" w:rsidRDefault="003F3C7C" w:rsidP="00CE4BAA">
      <w:pPr>
        <w:rPr>
          <w:rFonts w:ascii="Arial-BoldMT" w:hAnsi="Arial-BoldMT" w:hint="eastAsia"/>
          <w:b/>
          <w:bCs/>
          <w:color w:val="000000"/>
          <w:sz w:val="20"/>
          <w:lang w:val="en-US"/>
        </w:rPr>
      </w:pPr>
    </w:p>
    <w:p w14:paraId="36198597" w14:textId="34F6D3AC" w:rsidR="009B2B91" w:rsidRPr="003B0AB1" w:rsidRDefault="00470772" w:rsidP="00CE4BAA">
      <w:pPr>
        <w:rPr>
          <w:rFonts w:ascii="Arial-BoldMT" w:hAnsi="Arial-BoldMT" w:hint="eastAsia"/>
          <w:b/>
          <w:bCs/>
          <w:color w:val="FF0000"/>
          <w:sz w:val="20"/>
          <w:u w:val="single"/>
        </w:rPr>
      </w:pPr>
      <w:r w:rsidRPr="003B0AB1">
        <w:rPr>
          <w:rFonts w:ascii="Arial-BoldMT" w:hAnsi="Arial-BoldMT"/>
          <w:b/>
          <w:bCs/>
          <w:color w:val="FF0000"/>
          <w:sz w:val="20"/>
          <w:u w:val="single"/>
        </w:rPr>
        <w:t>33.3.6 Power save</w:t>
      </w:r>
    </w:p>
    <w:p w14:paraId="54579E91" w14:textId="77777777" w:rsidR="00470772" w:rsidRPr="003B0AB1" w:rsidRDefault="00470772" w:rsidP="00CE4BAA">
      <w:pPr>
        <w:rPr>
          <w:b/>
          <w:bCs/>
          <w:i/>
          <w:iCs/>
          <w:color w:val="FF0000"/>
          <w:u w:val="single"/>
          <w:lang w:eastAsia="ko-KR"/>
        </w:rPr>
      </w:pPr>
    </w:p>
    <w:p w14:paraId="2FC1286B" w14:textId="68649BC4" w:rsidR="00470772" w:rsidRPr="003B0AB1" w:rsidRDefault="00470772" w:rsidP="00470772">
      <w:pPr>
        <w:rPr>
          <w:rFonts w:ascii="Arial-BoldMT" w:hAnsi="Arial-BoldMT" w:hint="eastAsia"/>
          <w:b/>
          <w:bCs/>
          <w:color w:val="FF0000"/>
          <w:sz w:val="20"/>
          <w:u w:val="single"/>
        </w:rPr>
      </w:pPr>
      <w:r w:rsidRPr="003B0AB1">
        <w:rPr>
          <w:rFonts w:ascii="Arial-BoldMT" w:hAnsi="Arial-BoldMT"/>
          <w:b/>
          <w:bCs/>
          <w:color w:val="FF0000"/>
          <w:sz w:val="20"/>
          <w:u w:val="single"/>
        </w:rPr>
        <w:t xml:space="preserve">33.3.6.1 </w:t>
      </w:r>
      <w:r w:rsidR="0001589F" w:rsidRPr="003B0AB1">
        <w:rPr>
          <w:rFonts w:ascii="Arial-BoldMT" w:hAnsi="Arial-BoldMT"/>
          <w:b/>
          <w:bCs/>
          <w:color w:val="FF0000"/>
          <w:sz w:val="20"/>
          <w:u w:val="single"/>
        </w:rPr>
        <w:t>Traffic indication</w:t>
      </w:r>
    </w:p>
    <w:p w14:paraId="3D2E33D5" w14:textId="30386193" w:rsidR="004271B1" w:rsidRDefault="004271B1" w:rsidP="004271B1">
      <w:pPr>
        <w:pStyle w:val="T"/>
        <w:rPr>
          <w:ins w:id="88" w:author="Park, Minyoung" w:date="2020-08-26T14:13:00Z"/>
          <w:color w:val="FF0000"/>
          <w:spacing w:val="-2"/>
          <w:w w:val="100"/>
          <w:u w:val="single"/>
        </w:rPr>
      </w:pPr>
      <w:ins w:id="89" w:author="Park, Minyoung" w:date="2020-08-26T16:40:00Z">
        <w:r w:rsidRPr="004271B1">
          <w:rPr>
            <w:color w:val="FF0000"/>
            <w:spacing w:val="-2"/>
            <w:w w:val="100"/>
            <w:u w:val="single"/>
          </w:rPr>
          <w:t>An AP MLD shall assign a single AID to a non-AP MLD upon successful multi-link setup.</w:t>
        </w:r>
      </w:ins>
      <w:ins w:id="90" w:author="Park, Minyoung" w:date="2020-08-26T16:41:00Z">
        <w:r w:rsidR="001A524D">
          <w:rPr>
            <w:color w:val="FF0000"/>
            <w:spacing w:val="-2"/>
            <w:w w:val="100"/>
            <w:u w:val="single"/>
          </w:rPr>
          <w:t xml:space="preserve"> </w:t>
        </w:r>
      </w:ins>
      <w:ins w:id="91" w:author="Park, Minyoung" w:date="2020-08-26T16:40:00Z">
        <w:r w:rsidRPr="004271B1">
          <w:rPr>
            <w:color w:val="FF0000"/>
            <w:spacing w:val="-2"/>
            <w:w w:val="100"/>
            <w:u w:val="single"/>
          </w:rPr>
          <w:t>All the STAs of the non-AP MLD shall have the same AID as the one assigned to the non-AP MLD during multi-link setup.</w:t>
        </w:r>
      </w:ins>
    </w:p>
    <w:p w14:paraId="5CCAE616" w14:textId="52855E84" w:rsidR="004A3024" w:rsidRPr="003B0AB1" w:rsidRDefault="00563E18" w:rsidP="004A3024">
      <w:pPr>
        <w:pStyle w:val="T"/>
        <w:rPr>
          <w:color w:val="FF0000"/>
          <w:spacing w:val="-2"/>
          <w:w w:val="100"/>
          <w:u w:val="single"/>
        </w:rPr>
      </w:pPr>
      <w:r w:rsidRPr="003B0AB1">
        <w:rPr>
          <w:color w:val="FF0000"/>
          <w:spacing w:val="-2"/>
          <w:w w:val="100"/>
          <w:u w:val="single"/>
        </w:rPr>
        <w:t xml:space="preserve">The TIM shall identify </w:t>
      </w:r>
      <w:del w:id="92" w:author="Park, Minyoung" w:date="2020-08-25T11:10:00Z">
        <w:r w:rsidRPr="003B0AB1" w:rsidDel="008F2525">
          <w:rPr>
            <w:color w:val="FF0000"/>
            <w:spacing w:val="-2"/>
            <w:w w:val="100"/>
            <w:u w:val="single"/>
          </w:rPr>
          <w:delText>the STAs</w:delText>
        </w:r>
        <w:r w:rsidR="0057517F" w:rsidRPr="003B0AB1" w:rsidDel="008F2525">
          <w:rPr>
            <w:color w:val="FF0000"/>
            <w:spacing w:val="-2"/>
            <w:w w:val="100"/>
            <w:u w:val="single"/>
          </w:rPr>
          <w:delText xml:space="preserve"> </w:delText>
        </w:r>
        <w:r w:rsidR="004A3024" w:rsidRPr="003B0AB1" w:rsidDel="008F2525">
          <w:rPr>
            <w:color w:val="FF0000"/>
            <w:spacing w:val="-2"/>
            <w:w w:val="100"/>
            <w:u w:val="single"/>
          </w:rPr>
          <w:delText xml:space="preserve">or </w:delText>
        </w:r>
      </w:del>
      <w:r w:rsidR="004A3024" w:rsidRPr="003B0AB1">
        <w:rPr>
          <w:color w:val="FF0000"/>
          <w:spacing w:val="-2"/>
          <w:w w:val="100"/>
          <w:u w:val="single"/>
        </w:rPr>
        <w:t xml:space="preserve">the non-AP MLDs </w:t>
      </w:r>
      <w:r w:rsidRPr="003B0AB1">
        <w:rPr>
          <w:color w:val="FF0000"/>
          <w:spacing w:val="-2"/>
          <w:w w:val="100"/>
          <w:u w:val="single"/>
        </w:rPr>
        <w:t xml:space="preserve">for which traffic is pending and buffered </w:t>
      </w:r>
      <w:ins w:id="93" w:author="Park, Minyoung" w:date="2020-08-26T14:13:00Z">
        <w:r w:rsidR="00126E7F">
          <w:rPr>
            <w:color w:val="FF0000"/>
            <w:spacing w:val="-2"/>
            <w:w w:val="100"/>
            <w:u w:val="single"/>
          </w:rPr>
          <w:t>at</w:t>
        </w:r>
      </w:ins>
      <w:del w:id="94" w:author="Park, Minyoung" w:date="2020-08-26T14:13:00Z">
        <w:r w:rsidRPr="003B0AB1" w:rsidDel="00126E7F">
          <w:rPr>
            <w:color w:val="FF0000"/>
            <w:spacing w:val="-2"/>
            <w:w w:val="100"/>
            <w:u w:val="single"/>
          </w:rPr>
          <w:delText>in</w:delText>
        </w:r>
      </w:del>
      <w:r w:rsidRPr="003B0AB1">
        <w:rPr>
          <w:color w:val="FF0000"/>
          <w:spacing w:val="-2"/>
          <w:w w:val="100"/>
          <w:u w:val="single"/>
        </w:rPr>
        <w:t xml:space="preserve"> </w:t>
      </w:r>
      <w:del w:id="95" w:author="Park, Minyoung" w:date="2020-08-25T11:10:00Z">
        <w:r w:rsidRPr="003B0AB1" w:rsidDel="008F2525">
          <w:rPr>
            <w:color w:val="FF0000"/>
            <w:spacing w:val="-2"/>
            <w:w w:val="100"/>
            <w:u w:val="single"/>
          </w:rPr>
          <w:delText xml:space="preserve">the AP or </w:delText>
        </w:r>
      </w:del>
      <w:r w:rsidR="004A3024" w:rsidRPr="003B0AB1">
        <w:rPr>
          <w:color w:val="FF0000"/>
          <w:spacing w:val="-2"/>
          <w:w w:val="100"/>
          <w:u w:val="single"/>
        </w:rPr>
        <w:t>the AP MLD</w:t>
      </w:r>
      <w:del w:id="96" w:author="Park, Minyoung" w:date="2020-08-25T13:44:00Z">
        <w:r w:rsidR="004A3024" w:rsidRPr="003B0AB1" w:rsidDel="00BD4663">
          <w:rPr>
            <w:color w:val="FF0000"/>
            <w:spacing w:val="-2"/>
            <w:w w:val="100"/>
            <w:u w:val="single"/>
          </w:rPr>
          <w:delText xml:space="preserve"> with which the AP is affiliated</w:delText>
        </w:r>
      </w:del>
      <w:r w:rsidR="004A3024" w:rsidRPr="003B0AB1">
        <w:rPr>
          <w:color w:val="FF0000"/>
          <w:spacing w:val="-2"/>
          <w:w w:val="100"/>
          <w:u w:val="single"/>
        </w:rPr>
        <w:t>.</w:t>
      </w:r>
      <w:r w:rsidRPr="003B0AB1">
        <w:rPr>
          <w:color w:val="FF0000"/>
          <w:spacing w:val="-2"/>
          <w:w w:val="100"/>
          <w:u w:val="single"/>
        </w:rPr>
        <w:t xml:space="preserve"> This information is coded in a </w:t>
      </w:r>
      <w:r w:rsidRPr="003B0AB1">
        <w:rPr>
          <w:i/>
          <w:iCs/>
          <w:color w:val="FF0000"/>
          <w:spacing w:val="-2"/>
          <w:w w:val="100"/>
          <w:u w:val="single"/>
        </w:rPr>
        <w:t>partial virtual bitmap</w:t>
      </w:r>
      <w:r w:rsidRPr="003B0AB1">
        <w:rPr>
          <w:color w:val="FF0000"/>
          <w:spacing w:val="-2"/>
          <w:w w:val="100"/>
          <w:u w:val="single"/>
        </w:rPr>
        <w:t xml:space="preserve">, as described in 9.4.2.5 (TIM element). </w:t>
      </w:r>
      <w:del w:id="97" w:author="Park, Minyoung" w:date="2020-08-25T13:50:00Z">
        <w:r w:rsidR="004A3024" w:rsidRPr="003B0AB1" w:rsidDel="0023515C">
          <w:rPr>
            <w:color w:val="FF0000"/>
            <w:spacing w:val="-2"/>
            <w:w w:val="100"/>
            <w:u w:val="single"/>
          </w:rPr>
          <w:delText xml:space="preserve">The AP shall identify those STAs that are not affiliated with MLDs for which it is prepared to deliver buffered BUs by setting bits in the TIM’s partial virtual bitmap that correspond to the appropriate AIDs. </w:delText>
        </w:r>
      </w:del>
      <w:r w:rsidR="004A3024" w:rsidRPr="003B0AB1">
        <w:rPr>
          <w:color w:val="FF0000"/>
          <w:spacing w:val="-2"/>
          <w:w w:val="100"/>
          <w:u w:val="single"/>
        </w:rPr>
        <w:t xml:space="preserve">The </w:t>
      </w:r>
      <w:del w:id="98" w:author="Park, Minyoung" w:date="2020-08-25T13:50:00Z">
        <w:r w:rsidR="004A3024" w:rsidRPr="003B0AB1" w:rsidDel="00023852">
          <w:rPr>
            <w:color w:val="FF0000"/>
            <w:spacing w:val="-2"/>
            <w:w w:val="100"/>
            <w:u w:val="single"/>
          </w:rPr>
          <w:delText xml:space="preserve">AP </w:delText>
        </w:r>
      </w:del>
      <w:ins w:id="99" w:author="Park, Minyoung" w:date="2020-08-25T13:50:00Z">
        <w:r w:rsidR="00023852">
          <w:rPr>
            <w:color w:val="FF0000"/>
            <w:spacing w:val="-2"/>
            <w:w w:val="100"/>
            <w:u w:val="single"/>
          </w:rPr>
          <w:t>T</w:t>
        </w:r>
      </w:ins>
      <w:ins w:id="100" w:author="Park, Minyoung" w:date="2020-08-25T13:51:00Z">
        <w:r w:rsidR="00023852">
          <w:rPr>
            <w:color w:val="FF0000"/>
            <w:spacing w:val="-2"/>
            <w:w w:val="100"/>
            <w:u w:val="single"/>
          </w:rPr>
          <w:t>IM</w:t>
        </w:r>
      </w:ins>
      <w:ins w:id="101" w:author="Park, Minyoung" w:date="2020-08-25T13:50:00Z">
        <w:r w:rsidR="00023852" w:rsidRPr="003B0AB1">
          <w:rPr>
            <w:color w:val="FF0000"/>
            <w:spacing w:val="-2"/>
            <w:w w:val="100"/>
            <w:u w:val="single"/>
          </w:rPr>
          <w:t xml:space="preserve"> </w:t>
        </w:r>
      </w:ins>
      <w:r w:rsidR="004A3024" w:rsidRPr="003B0AB1">
        <w:rPr>
          <w:color w:val="FF0000"/>
          <w:spacing w:val="-2"/>
          <w:w w:val="100"/>
          <w:u w:val="single"/>
        </w:rPr>
        <w:t xml:space="preserve">shall identify those non-AP MLDs </w:t>
      </w:r>
      <w:del w:id="102" w:author="Park, Minyoung" w:date="2020-08-25T13:52:00Z">
        <w:r w:rsidR="004A3024" w:rsidRPr="003B0AB1" w:rsidDel="006E3AA7">
          <w:rPr>
            <w:color w:val="FF0000"/>
            <w:spacing w:val="-2"/>
            <w:w w:val="100"/>
            <w:u w:val="single"/>
          </w:rPr>
          <w:delText xml:space="preserve">for which the AP MLD that the AP is affiliated with is prepared to deliver buffered BUs </w:delText>
        </w:r>
      </w:del>
      <w:r w:rsidR="004A3024" w:rsidRPr="003B0AB1">
        <w:rPr>
          <w:color w:val="FF0000"/>
          <w:spacing w:val="-2"/>
          <w:w w:val="100"/>
          <w:u w:val="single"/>
        </w:rPr>
        <w:t>by setting bits in the TIM’s partial virtual bitmap</w:t>
      </w:r>
      <w:ins w:id="103" w:author="Park, Minyoung" w:date="2020-08-25T13:53:00Z">
        <w:r w:rsidR="004D102C">
          <w:rPr>
            <w:color w:val="FF0000"/>
            <w:spacing w:val="-2"/>
            <w:w w:val="100"/>
            <w:u w:val="single"/>
          </w:rPr>
          <w:t xml:space="preserve"> to 1</w:t>
        </w:r>
      </w:ins>
      <w:r w:rsidR="004A3024" w:rsidRPr="003B0AB1">
        <w:rPr>
          <w:color w:val="FF0000"/>
          <w:spacing w:val="-2"/>
          <w:w w:val="100"/>
          <w:u w:val="single"/>
        </w:rPr>
        <w:t xml:space="preserve"> that correspond to the </w:t>
      </w:r>
      <w:del w:id="104" w:author="Park, Minyoung" w:date="2020-08-25T13:52:00Z">
        <w:r w:rsidR="004A3024" w:rsidRPr="003B0AB1" w:rsidDel="00CF3DBA">
          <w:rPr>
            <w:color w:val="FF0000"/>
            <w:spacing w:val="-2"/>
            <w:w w:val="100"/>
            <w:u w:val="single"/>
          </w:rPr>
          <w:delText xml:space="preserve">appropriate </w:delText>
        </w:r>
      </w:del>
      <w:r w:rsidR="004A3024" w:rsidRPr="003B0AB1">
        <w:rPr>
          <w:color w:val="FF0000"/>
          <w:spacing w:val="-2"/>
          <w:w w:val="100"/>
          <w:u w:val="single"/>
        </w:rPr>
        <w:t>AIDs</w:t>
      </w:r>
      <w:ins w:id="105" w:author="Park, Minyoung" w:date="2020-08-25T13:53:00Z">
        <w:r w:rsidR="00CF3DBA">
          <w:rPr>
            <w:color w:val="FF0000"/>
            <w:spacing w:val="-2"/>
            <w:w w:val="100"/>
            <w:u w:val="single"/>
          </w:rPr>
          <w:t xml:space="preserve"> of the non-AP MLDs</w:t>
        </w:r>
      </w:ins>
      <w:r w:rsidR="004A3024" w:rsidRPr="003B0AB1">
        <w:rPr>
          <w:color w:val="FF0000"/>
          <w:spacing w:val="-2"/>
          <w:w w:val="100"/>
          <w:u w:val="single"/>
        </w:rPr>
        <w:t xml:space="preserve">. </w:t>
      </w:r>
    </w:p>
    <w:p w14:paraId="13F70E27" w14:textId="15D2CE7F" w:rsidR="004A3024" w:rsidRDefault="004A3024" w:rsidP="004A3024">
      <w:pPr>
        <w:pStyle w:val="T"/>
        <w:rPr>
          <w:ins w:id="106" w:author="Minyoung" w:date="2020-08-28T09:59:00Z"/>
          <w:color w:val="FF0000"/>
          <w:spacing w:val="-2"/>
          <w:w w:val="100"/>
          <w:u w:val="single"/>
        </w:rPr>
      </w:pPr>
      <w:del w:id="107" w:author="Park, Minyoung" w:date="2020-08-26T14:13:00Z">
        <w:r w:rsidRPr="00944E19" w:rsidDel="00126E7F">
          <w:rPr>
            <w:color w:val="FF0000"/>
            <w:spacing w:val="-2"/>
            <w:w w:val="100"/>
            <w:u w:val="single"/>
          </w:rPr>
          <w:lastRenderedPageBreak/>
          <w:delText>When a non-AP MLD made a multi-link setup with an AP MLD, one AID is assigned to the non-AP MLD across all links.</w:delText>
        </w:r>
      </w:del>
    </w:p>
    <w:p w14:paraId="21888B66" w14:textId="0E5896F5" w:rsidR="00CD4DE3" w:rsidRDefault="00CD4DE3" w:rsidP="008B7501">
      <w:pPr>
        <w:pStyle w:val="T"/>
        <w:rPr>
          <w:color w:val="FF0000"/>
          <w:spacing w:val="-2"/>
          <w:w w:val="100"/>
          <w:u w:val="single"/>
        </w:rPr>
      </w:pPr>
      <w:ins w:id="108" w:author="Minyoung" w:date="2020-08-28T09:57:00Z">
        <w:r w:rsidRPr="008A6FB5">
          <w:rPr>
            <w:color w:val="FF0000"/>
            <w:u w:val="single"/>
          </w:rPr>
          <w:t>An AP of an AP MLD may transmit on a link a frame that carries an indication of buffered data for transmission on other enabled link(s).</w:t>
        </w:r>
      </w:ins>
      <w:ins w:id="109" w:author="Minyoung" w:date="2020-08-28T09:58:00Z">
        <w:r>
          <w:rPr>
            <w:color w:val="FF0000"/>
            <w:spacing w:val="-2"/>
            <w:w w:val="100"/>
            <w:u w:val="single"/>
          </w:rPr>
          <w:t xml:space="preserve"> The format of the indi</w:t>
        </w:r>
      </w:ins>
      <w:ins w:id="110" w:author="Minyoung" w:date="2020-08-28T09:59:00Z">
        <w:r>
          <w:rPr>
            <w:color w:val="FF0000"/>
            <w:spacing w:val="-2"/>
            <w:w w:val="100"/>
            <w:u w:val="single"/>
          </w:rPr>
          <w:t>cation is TBD.</w:t>
        </w:r>
      </w:ins>
    </w:p>
    <w:p w14:paraId="61183E47" w14:textId="53488E51" w:rsidR="008B7501" w:rsidRPr="008B7501" w:rsidRDefault="008B7501" w:rsidP="008B7501">
      <w:pPr>
        <w:pStyle w:val="T"/>
        <w:rPr>
          <w:color w:val="FF0000"/>
          <w:spacing w:val="-2"/>
          <w:w w:val="100"/>
          <w:u w:val="single"/>
        </w:rPr>
      </w:pPr>
      <w:ins w:id="111" w:author="Minyoung" w:date="2020-08-28T09:59:00Z">
        <w:r w:rsidRPr="008B7501">
          <w:rPr>
            <w:color w:val="FF0000"/>
            <w:spacing w:val="-2"/>
            <w:w w:val="100"/>
            <w:u w:val="single"/>
          </w:rPr>
          <w:t xml:space="preserve">An AP MLD </w:t>
        </w:r>
        <w:r>
          <w:rPr>
            <w:color w:val="FF0000"/>
            <w:spacing w:val="-2"/>
            <w:w w:val="100"/>
            <w:u w:val="single"/>
          </w:rPr>
          <w:t>may</w:t>
        </w:r>
        <w:r w:rsidRPr="008B7501">
          <w:rPr>
            <w:color w:val="FF0000"/>
            <w:spacing w:val="-2"/>
            <w:w w:val="100"/>
            <w:u w:val="single"/>
          </w:rPr>
          <w:t xml:space="preserve"> recommend a non-AP MLD to use one or more enabled links.</w:t>
        </w:r>
        <w:r>
          <w:rPr>
            <w:color w:val="FF0000"/>
            <w:spacing w:val="-2"/>
            <w:w w:val="100"/>
            <w:u w:val="single"/>
          </w:rPr>
          <w:t xml:space="preserve"> </w:t>
        </w:r>
        <w:r w:rsidRPr="008B7501">
          <w:rPr>
            <w:color w:val="FF0000"/>
            <w:spacing w:val="-2"/>
            <w:w w:val="100"/>
            <w:u w:val="single"/>
          </w:rPr>
          <w:t xml:space="preserve">The AP’s indication </w:t>
        </w:r>
      </w:ins>
      <w:ins w:id="112" w:author="Minyoung" w:date="2020-08-28T10:00:00Z">
        <w:r w:rsidR="00620F68">
          <w:rPr>
            <w:color w:val="FF0000"/>
            <w:spacing w:val="-2"/>
            <w:w w:val="100"/>
            <w:u w:val="single"/>
          </w:rPr>
          <w:t>may</w:t>
        </w:r>
      </w:ins>
      <w:ins w:id="113" w:author="Minyoung" w:date="2020-08-28T09:59:00Z">
        <w:r w:rsidRPr="008B7501">
          <w:rPr>
            <w:color w:val="FF0000"/>
            <w:spacing w:val="-2"/>
            <w:w w:val="100"/>
            <w:u w:val="single"/>
          </w:rPr>
          <w:t xml:space="preserve"> be carried in a broadcast or a unicast frame.</w:t>
        </w:r>
      </w:ins>
      <w:ins w:id="114" w:author="Minyoung" w:date="2020-08-28T10:00:00Z">
        <w:r w:rsidR="00492686">
          <w:rPr>
            <w:color w:val="FF0000"/>
            <w:spacing w:val="-2"/>
            <w:w w:val="100"/>
            <w:u w:val="single"/>
          </w:rPr>
          <w:t xml:space="preserve"> The format of the indication is TBD.</w:t>
        </w:r>
      </w:ins>
    </w:p>
    <w:p w14:paraId="31BC86EE" w14:textId="77777777" w:rsidR="00470772" w:rsidRPr="00A80BD1" w:rsidRDefault="00470772" w:rsidP="00C235C1">
      <w:pPr>
        <w:rPr>
          <w:lang w:val="en-US"/>
        </w:rPr>
      </w:pPr>
    </w:p>
    <w:sectPr w:rsidR="00470772" w:rsidRPr="00A80BD1"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48E1E" w14:textId="77777777" w:rsidR="00394F54" w:rsidRDefault="00394F54">
      <w:r>
        <w:separator/>
      </w:r>
    </w:p>
  </w:endnote>
  <w:endnote w:type="continuationSeparator" w:id="0">
    <w:p w14:paraId="6EB5CC0C" w14:textId="77777777" w:rsidR="00394F54" w:rsidRDefault="0039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6CE1" w14:textId="4EB530AD" w:rsidR="00376515" w:rsidRDefault="000463FC">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82D36" w14:textId="77777777" w:rsidR="00394F54" w:rsidRDefault="00394F54">
      <w:r>
        <w:separator/>
      </w:r>
    </w:p>
  </w:footnote>
  <w:footnote w:type="continuationSeparator" w:id="0">
    <w:p w14:paraId="7147BFAE" w14:textId="77777777" w:rsidR="00394F54" w:rsidRDefault="0039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6A876" w14:textId="759020F7" w:rsidR="00376515" w:rsidRDefault="000A3CB1">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20</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D44DFE">
          <w:t>doc.: IEEE 802.11-20/1292r2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400DC3"/>
    <w:multiLevelType w:val="hybridMultilevel"/>
    <w:tmpl w:val="B5922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E36F6"/>
    <w:multiLevelType w:val="hybridMultilevel"/>
    <w:tmpl w:val="A06823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1"/>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6"/>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 w:numId="14">
    <w:abstractNumId w:val="0"/>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9.4.2.5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9.4.2.5.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9.4.1.8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1.2.3.3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1.2.3.5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1.2.3.5.1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4"/>
  </w:num>
  <w:num w:numId="23">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nyoung">
    <w15:presenceInfo w15:providerId="AD" w15:userId="S::minyoung.park@intel.com::127d513f-da54-4474-846e-76202393764d"/>
  </w15:person>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969"/>
    <w:rsid w:val="00000CF4"/>
    <w:rsid w:val="000013EC"/>
    <w:rsid w:val="000023C3"/>
    <w:rsid w:val="000027A5"/>
    <w:rsid w:val="00002955"/>
    <w:rsid w:val="000045FA"/>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5AE1"/>
    <w:rsid w:val="00016D9C"/>
    <w:rsid w:val="00017D25"/>
    <w:rsid w:val="0002029E"/>
    <w:rsid w:val="00021A27"/>
    <w:rsid w:val="00023852"/>
    <w:rsid w:val="00023CD8"/>
    <w:rsid w:val="00024344"/>
    <w:rsid w:val="00024487"/>
    <w:rsid w:val="00026E13"/>
    <w:rsid w:val="00026F6E"/>
    <w:rsid w:val="00027D05"/>
    <w:rsid w:val="00031E68"/>
    <w:rsid w:val="000326D8"/>
    <w:rsid w:val="00033B0A"/>
    <w:rsid w:val="000341CB"/>
    <w:rsid w:val="00034E6F"/>
    <w:rsid w:val="0003542F"/>
    <w:rsid w:val="000358B3"/>
    <w:rsid w:val="000405C4"/>
    <w:rsid w:val="00044DC0"/>
    <w:rsid w:val="00045E2A"/>
    <w:rsid w:val="0004631D"/>
    <w:rsid w:val="000463FC"/>
    <w:rsid w:val="000478EE"/>
    <w:rsid w:val="000500BA"/>
    <w:rsid w:val="00050DDB"/>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32A"/>
    <w:rsid w:val="0007129C"/>
    <w:rsid w:val="00071971"/>
    <w:rsid w:val="00073036"/>
    <w:rsid w:val="00073BB4"/>
    <w:rsid w:val="00074027"/>
    <w:rsid w:val="00075784"/>
    <w:rsid w:val="000757FB"/>
    <w:rsid w:val="00075C3C"/>
    <w:rsid w:val="00075E1E"/>
    <w:rsid w:val="00076885"/>
    <w:rsid w:val="0007726C"/>
    <w:rsid w:val="00077C25"/>
    <w:rsid w:val="00077E68"/>
    <w:rsid w:val="00080ACC"/>
    <w:rsid w:val="00080E1A"/>
    <w:rsid w:val="000815C7"/>
    <w:rsid w:val="00081E62"/>
    <w:rsid w:val="00081FF2"/>
    <w:rsid w:val="000823C8"/>
    <w:rsid w:val="000829FF"/>
    <w:rsid w:val="00082B8A"/>
    <w:rsid w:val="00082C4E"/>
    <w:rsid w:val="00082F45"/>
    <w:rsid w:val="0008302D"/>
    <w:rsid w:val="000837D8"/>
    <w:rsid w:val="00084297"/>
    <w:rsid w:val="00084354"/>
    <w:rsid w:val="00084462"/>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469F"/>
    <w:rsid w:val="00104C98"/>
    <w:rsid w:val="0010550E"/>
    <w:rsid w:val="00105918"/>
    <w:rsid w:val="001101C2"/>
    <w:rsid w:val="001109AA"/>
    <w:rsid w:val="00112C6A"/>
    <w:rsid w:val="0011302D"/>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5456"/>
    <w:rsid w:val="00126052"/>
    <w:rsid w:val="00126E7F"/>
    <w:rsid w:val="001274A8"/>
    <w:rsid w:val="001275D7"/>
    <w:rsid w:val="00127723"/>
    <w:rsid w:val="00127DE2"/>
    <w:rsid w:val="00130101"/>
    <w:rsid w:val="001317A3"/>
    <w:rsid w:val="001323DB"/>
    <w:rsid w:val="00132D1A"/>
    <w:rsid w:val="00132E61"/>
    <w:rsid w:val="00134114"/>
    <w:rsid w:val="00135032"/>
    <w:rsid w:val="00135B4B"/>
    <w:rsid w:val="00135D0D"/>
    <w:rsid w:val="00135E06"/>
    <w:rsid w:val="0013699E"/>
    <w:rsid w:val="00136F59"/>
    <w:rsid w:val="0014198F"/>
    <w:rsid w:val="00141EEF"/>
    <w:rsid w:val="001423A2"/>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7666"/>
    <w:rsid w:val="001702F1"/>
    <w:rsid w:val="00170EED"/>
    <w:rsid w:val="00172203"/>
    <w:rsid w:val="00172489"/>
    <w:rsid w:val="00172DD9"/>
    <w:rsid w:val="001738FD"/>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7B92"/>
    <w:rsid w:val="001A072D"/>
    <w:rsid w:val="001A0B08"/>
    <w:rsid w:val="001A0CEC"/>
    <w:rsid w:val="001A0EDB"/>
    <w:rsid w:val="001A1B7C"/>
    <w:rsid w:val="001A2240"/>
    <w:rsid w:val="001A22DB"/>
    <w:rsid w:val="001A2AA1"/>
    <w:rsid w:val="001A2CDE"/>
    <w:rsid w:val="001A3BE1"/>
    <w:rsid w:val="001A41FD"/>
    <w:rsid w:val="001A524D"/>
    <w:rsid w:val="001A5A6E"/>
    <w:rsid w:val="001A77FD"/>
    <w:rsid w:val="001B0001"/>
    <w:rsid w:val="001B0C7C"/>
    <w:rsid w:val="001B194C"/>
    <w:rsid w:val="001B1E98"/>
    <w:rsid w:val="001B252D"/>
    <w:rsid w:val="001B27A9"/>
    <w:rsid w:val="001B2904"/>
    <w:rsid w:val="001B4387"/>
    <w:rsid w:val="001B5F15"/>
    <w:rsid w:val="001B63BC"/>
    <w:rsid w:val="001C20E9"/>
    <w:rsid w:val="001C3850"/>
    <w:rsid w:val="001C3FCE"/>
    <w:rsid w:val="001C4460"/>
    <w:rsid w:val="001C45FA"/>
    <w:rsid w:val="001C47A5"/>
    <w:rsid w:val="001C501D"/>
    <w:rsid w:val="001C7CCE"/>
    <w:rsid w:val="001D15ED"/>
    <w:rsid w:val="001D2A6C"/>
    <w:rsid w:val="001D328B"/>
    <w:rsid w:val="001D3CA6"/>
    <w:rsid w:val="001D4A93"/>
    <w:rsid w:val="001D59DB"/>
    <w:rsid w:val="001D5F28"/>
    <w:rsid w:val="001D6C1D"/>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7FB"/>
    <w:rsid w:val="001E7C32"/>
    <w:rsid w:val="001E7E53"/>
    <w:rsid w:val="001F0210"/>
    <w:rsid w:val="001F07C0"/>
    <w:rsid w:val="001F10F7"/>
    <w:rsid w:val="001F13CA"/>
    <w:rsid w:val="001F3766"/>
    <w:rsid w:val="001F3A52"/>
    <w:rsid w:val="001F3DB9"/>
    <w:rsid w:val="001F4282"/>
    <w:rsid w:val="001F45A4"/>
    <w:rsid w:val="001F464A"/>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3857"/>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2261"/>
    <w:rsid w:val="002239F2"/>
    <w:rsid w:val="00224133"/>
    <w:rsid w:val="00224586"/>
    <w:rsid w:val="00225211"/>
    <w:rsid w:val="00225508"/>
    <w:rsid w:val="00225570"/>
    <w:rsid w:val="002308A4"/>
    <w:rsid w:val="00231F3B"/>
    <w:rsid w:val="00232045"/>
    <w:rsid w:val="002323FE"/>
    <w:rsid w:val="00232ADE"/>
    <w:rsid w:val="00234C13"/>
    <w:rsid w:val="0023515C"/>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2291"/>
    <w:rsid w:val="00252D47"/>
    <w:rsid w:val="002539AB"/>
    <w:rsid w:val="002545F7"/>
    <w:rsid w:val="00255A50"/>
    <w:rsid w:val="00255A8B"/>
    <w:rsid w:val="002578BF"/>
    <w:rsid w:val="00262D56"/>
    <w:rsid w:val="00263092"/>
    <w:rsid w:val="002662A5"/>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4FEE"/>
    <w:rsid w:val="002D518F"/>
    <w:rsid w:val="002D5D5C"/>
    <w:rsid w:val="002D6F6A"/>
    <w:rsid w:val="002D7ED5"/>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5CC"/>
    <w:rsid w:val="0030382C"/>
    <w:rsid w:val="00305D6E"/>
    <w:rsid w:val="0030782E"/>
    <w:rsid w:val="00307F5F"/>
    <w:rsid w:val="0031077C"/>
    <w:rsid w:val="00310DAB"/>
    <w:rsid w:val="00310DE8"/>
    <w:rsid w:val="00312542"/>
    <w:rsid w:val="00312E87"/>
    <w:rsid w:val="00315B52"/>
    <w:rsid w:val="00315DE7"/>
    <w:rsid w:val="0031607C"/>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DEA"/>
    <w:rsid w:val="00336C04"/>
    <w:rsid w:val="00336F5F"/>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6037"/>
    <w:rsid w:val="00366437"/>
    <w:rsid w:val="00366AF0"/>
    <w:rsid w:val="00366B5F"/>
    <w:rsid w:val="003713CA"/>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845"/>
    <w:rsid w:val="003918B0"/>
    <w:rsid w:val="003924F8"/>
    <w:rsid w:val="003945E3"/>
    <w:rsid w:val="00394F54"/>
    <w:rsid w:val="00395A50"/>
    <w:rsid w:val="0039787F"/>
    <w:rsid w:val="003A07EA"/>
    <w:rsid w:val="003A161F"/>
    <w:rsid w:val="003A1693"/>
    <w:rsid w:val="003A1CC7"/>
    <w:rsid w:val="003A1CCA"/>
    <w:rsid w:val="003A22E2"/>
    <w:rsid w:val="003A29E6"/>
    <w:rsid w:val="003A2E15"/>
    <w:rsid w:val="003A3196"/>
    <w:rsid w:val="003A36DB"/>
    <w:rsid w:val="003A478D"/>
    <w:rsid w:val="003A5BFF"/>
    <w:rsid w:val="003A6244"/>
    <w:rsid w:val="003A6AC1"/>
    <w:rsid w:val="003A74EB"/>
    <w:rsid w:val="003A7B64"/>
    <w:rsid w:val="003B03CE"/>
    <w:rsid w:val="003B0AB1"/>
    <w:rsid w:val="003B2B08"/>
    <w:rsid w:val="003B35EC"/>
    <w:rsid w:val="003B4458"/>
    <w:rsid w:val="003B4DAD"/>
    <w:rsid w:val="003B52F2"/>
    <w:rsid w:val="003B6084"/>
    <w:rsid w:val="003B6329"/>
    <w:rsid w:val="003B6F08"/>
    <w:rsid w:val="003B6F60"/>
    <w:rsid w:val="003B76BD"/>
    <w:rsid w:val="003C0DBF"/>
    <w:rsid w:val="003C2B82"/>
    <w:rsid w:val="003C315D"/>
    <w:rsid w:val="003C32E2"/>
    <w:rsid w:val="003C3476"/>
    <w:rsid w:val="003C47A5"/>
    <w:rsid w:val="003C47D1"/>
    <w:rsid w:val="003C4BA8"/>
    <w:rsid w:val="003C4BF2"/>
    <w:rsid w:val="003C56D8"/>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9C3"/>
    <w:rsid w:val="003D7652"/>
    <w:rsid w:val="003D77A3"/>
    <w:rsid w:val="003D78F7"/>
    <w:rsid w:val="003D79C9"/>
    <w:rsid w:val="003E03AD"/>
    <w:rsid w:val="003E0589"/>
    <w:rsid w:val="003E1B11"/>
    <w:rsid w:val="003E219D"/>
    <w:rsid w:val="003E3045"/>
    <w:rsid w:val="003E32DF"/>
    <w:rsid w:val="003E3FAD"/>
    <w:rsid w:val="003E416D"/>
    <w:rsid w:val="003E4403"/>
    <w:rsid w:val="003E5916"/>
    <w:rsid w:val="003E5C7F"/>
    <w:rsid w:val="003E5CD9"/>
    <w:rsid w:val="003E5DE7"/>
    <w:rsid w:val="003E667C"/>
    <w:rsid w:val="003E6BAA"/>
    <w:rsid w:val="003E73DC"/>
    <w:rsid w:val="003E7414"/>
    <w:rsid w:val="003E7F99"/>
    <w:rsid w:val="003F0C10"/>
    <w:rsid w:val="003F1281"/>
    <w:rsid w:val="003F1B36"/>
    <w:rsid w:val="003F2B96"/>
    <w:rsid w:val="003F2D6C"/>
    <w:rsid w:val="003F3C7C"/>
    <w:rsid w:val="003F6137"/>
    <w:rsid w:val="003F6B76"/>
    <w:rsid w:val="004002CB"/>
    <w:rsid w:val="004010D0"/>
    <w:rsid w:val="004014AE"/>
    <w:rsid w:val="004017B5"/>
    <w:rsid w:val="00401E3C"/>
    <w:rsid w:val="00403271"/>
    <w:rsid w:val="00403645"/>
    <w:rsid w:val="00403B13"/>
    <w:rsid w:val="00403D55"/>
    <w:rsid w:val="004046F2"/>
    <w:rsid w:val="004051EE"/>
    <w:rsid w:val="004064D6"/>
    <w:rsid w:val="00407C5B"/>
    <w:rsid w:val="00407EE1"/>
    <w:rsid w:val="00410460"/>
    <w:rsid w:val="004110BE"/>
    <w:rsid w:val="0041147F"/>
    <w:rsid w:val="00411A99"/>
    <w:rsid w:val="00411C03"/>
    <w:rsid w:val="00411E59"/>
    <w:rsid w:val="00412685"/>
    <w:rsid w:val="00413056"/>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71B1"/>
    <w:rsid w:val="0042720A"/>
    <w:rsid w:val="0042794A"/>
    <w:rsid w:val="004304A6"/>
    <w:rsid w:val="00430648"/>
    <w:rsid w:val="00430E74"/>
    <w:rsid w:val="00431EBF"/>
    <w:rsid w:val="00432069"/>
    <w:rsid w:val="004321CA"/>
    <w:rsid w:val="004339CB"/>
    <w:rsid w:val="00435208"/>
    <w:rsid w:val="0043659B"/>
    <w:rsid w:val="0043677F"/>
    <w:rsid w:val="00437814"/>
    <w:rsid w:val="004402C9"/>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6C10"/>
    <w:rsid w:val="00457028"/>
    <w:rsid w:val="00457E3B"/>
    <w:rsid w:val="00457FA3"/>
    <w:rsid w:val="00461C2E"/>
    <w:rsid w:val="00462172"/>
    <w:rsid w:val="00462989"/>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21A5"/>
    <w:rsid w:val="004828D5"/>
    <w:rsid w:val="00482AD0"/>
    <w:rsid w:val="00482AF6"/>
    <w:rsid w:val="00484651"/>
    <w:rsid w:val="00484AB7"/>
    <w:rsid w:val="0048675C"/>
    <w:rsid w:val="00486EB3"/>
    <w:rsid w:val="00487778"/>
    <w:rsid w:val="00487816"/>
    <w:rsid w:val="0049012A"/>
    <w:rsid w:val="00491CAF"/>
    <w:rsid w:val="00492686"/>
    <w:rsid w:val="00492A82"/>
    <w:rsid w:val="00492FC6"/>
    <w:rsid w:val="0049468A"/>
    <w:rsid w:val="00494BE2"/>
    <w:rsid w:val="00495DAB"/>
    <w:rsid w:val="00497B57"/>
    <w:rsid w:val="00497C65"/>
    <w:rsid w:val="004A0AF4"/>
    <w:rsid w:val="004A0FC9"/>
    <w:rsid w:val="004A176B"/>
    <w:rsid w:val="004A1D90"/>
    <w:rsid w:val="004A281F"/>
    <w:rsid w:val="004A3024"/>
    <w:rsid w:val="004A3396"/>
    <w:rsid w:val="004A5537"/>
    <w:rsid w:val="004A64B0"/>
    <w:rsid w:val="004A6D81"/>
    <w:rsid w:val="004A7935"/>
    <w:rsid w:val="004B05C9"/>
    <w:rsid w:val="004B2117"/>
    <w:rsid w:val="004B2127"/>
    <w:rsid w:val="004B3448"/>
    <w:rsid w:val="004B48B7"/>
    <w:rsid w:val="004B493F"/>
    <w:rsid w:val="004B50D6"/>
    <w:rsid w:val="004B653C"/>
    <w:rsid w:val="004B6D8E"/>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02C"/>
    <w:rsid w:val="004D149B"/>
    <w:rsid w:val="004D192F"/>
    <w:rsid w:val="004D1BB3"/>
    <w:rsid w:val="004D1E49"/>
    <w:rsid w:val="004D1E7D"/>
    <w:rsid w:val="004D2D75"/>
    <w:rsid w:val="004D5AB8"/>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65EB"/>
    <w:rsid w:val="00506863"/>
    <w:rsid w:val="005072B6"/>
    <w:rsid w:val="00507500"/>
    <w:rsid w:val="0050752C"/>
    <w:rsid w:val="00507B1D"/>
    <w:rsid w:val="0051035D"/>
    <w:rsid w:val="00512749"/>
    <w:rsid w:val="005132BB"/>
    <w:rsid w:val="00513528"/>
    <w:rsid w:val="00513675"/>
    <w:rsid w:val="0051588E"/>
    <w:rsid w:val="005162AC"/>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566B"/>
    <w:rsid w:val="00535EBE"/>
    <w:rsid w:val="005405FB"/>
    <w:rsid w:val="00540605"/>
    <w:rsid w:val="00540657"/>
    <w:rsid w:val="00540A28"/>
    <w:rsid w:val="00541C8F"/>
    <w:rsid w:val="0054235E"/>
    <w:rsid w:val="00543546"/>
    <w:rsid w:val="0054425D"/>
    <w:rsid w:val="005442D3"/>
    <w:rsid w:val="00544B61"/>
    <w:rsid w:val="00545A1F"/>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3E18"/>
    <w:rsid w:val="00565650"/>
    <w:rsid w:val="00565A19"/>
    <w:rsid w:val="00567675"/>
    <w:rsid w:val="0056785D"/>
    <w:rsid w:val="00567934"/>
    <w:rsid w:val="00567C4D"/>
    <w:rsid w:val="00567EF5"/>
    <w:rsid w:val="005702B6"/>
    <w:rsid w:val="005703A1"/>
    <w:rsid w:val="0057046A"/>
    <w:rsid w:val="00570B9C"/>
    <w:rsid w:val="005712BF"/>
    <w:rsid w:val="00571574"/>
    <w:rsid w:val="00571583"/>
    <w:rsid w:val="00572BF3"/>
    <w:rsid w:val="00572E7A"/>
    <w:rsid w:val="00573E27"/>
    <w:rsid w:val="00574757"/>
    <w:rsid w:val="0057517F"/>
    <w:rsid w:val="00575AD0"/>
    <w:rsid w:val="00575CF4"/>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6243"/>
    <w:rsid w:val="00596413"/>
    <w:rsid w:val="00596B6A"/>
    <w:rsid w:val="005A16CF"/>
    <w:rsid w:val="005A19C4"/>
    <w:rsid w:val="005A1A3D"/>
    <w:rsid w:val="005A23DB"/>
    <w:rsid w:val="005A2ECA"/>
    <w:rsid w:val="005A3139"/>
    <w:rsid w:val="005A32F8"/>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240"/>
    <w:rsid w:val="005D6BF5"/>
    <w:rsid w:val="005D739E"/>
    <w:rsid w:val="005D74B0"/>
    <w:rsid w:val="005D7951"/>
    <w:rsid w:val="005E2305"/>
    <w:rsid w:val="005E3E49"/>
    <w:rsid w:val="005E3FC7"/>
    <w:rsid w:val="005E4527"/>
    <w:rsid w:val="005E48D1"/>
    <w:rsid w:val="005E49E4"/>
    <w:rsid w:val="005E4E9C"/>
    <w:rsid w:val="005E58D3"/>
    <w:rsid w:val="005E5C90"/>
    <w:rsid w:val="005E768D"/>
    <w:rsid w:val="005E7B13"/>
    <w:rsid w:val="005F00B1"/>
    <w:rsid w:val="005F00E7"/>
    <w:rsid w:val="005F19DD"/>
    <w:rsid w:val="005F23B2"/>
    <w:rsid w:val="005F426B"/>
    <w:rsid w:val="005F4AD8"/>
    <w:rsid w:val="005F4D35"/>
    <w:rsid w:val="005F5ADA"/>
    <w:rsid w:val="005F695C"/>
    <w:rsid w:val="005F71B8"/>
    <w:rsid w:val="005F7C51"/>
    <w:rsid w:val="00600A10"/>
    <w:rsid w:val="00600C3B"/>
    <w:rsid w:val="00601ED3"/>
    <w:rsid w:val="006036D9"/>
    <w:rsid w:val="0060497E"/>
    <w:rsid w:val="00610293"/>
    <w:rsid w:val="006104BB"/>
    <w:rsid w:val="006111B6"/>
    <w:rsid w:val="006117D4"/>
    <w:rsid w:val="00612605"/>
    <w:rsid w:val="00615E8C"/>
    <w:rsid w:val="00616288"/>
    <w:rsid w:val="00620F63"/>
    <w:rsid w:val="00620F68"/>
    <w:rsid w:val="00621181"/>
    <w:rsid w:val="00621286"/>
    <w:rsid w:val="006216B5"/>
    <w:rsid w:val="0062254C"/>
    <w:rsid w:val="0062298E"/>
    <w:rsid w:val="0062350A"/>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7017"/>
    <w:rsid w:val="006372B9"/>
    <w:rsid w:val="006374C2"/>
    <w:rsid w:val="00637D47"/>
    <w:rsid w:val="006407AF"/>
    <w:rsid w:val="006416FF"/>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3B"/>
    <w:rsid w:val="00656882"/>
    <w:rsid w:val="00657061"/>
    <w:rsid w:val="00657363"/>
    <w:rsid w:val="00657D18"/>
    <w:rsid w:val="00657DBD"/>
    <w:rsid w:val="00660ACE"/>
    <w:rsid w:val="00660F53"/>
    <w:rsid w:val="00661070"/>
    <w:rsid w:val="0066179E"/>
    <w:rsid w:val="00662343"/>
    <w:rsid w:val="00662DC0"/>
    <w:rsid w:val="00663754"/>
    <w:rsid w:val="00663C57"/>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1D2"/>
    <w:rsid w:val="00687476"/>
    <w:rsid w:val="0069038E"/>
    <w:rsid w:val="00690EB5"/>
    <w:rsid w:val="006925B5"/>
    <w:rsid w:val="0069423D"/>
    <w:rsid w:val="0069501E"/>
    <w:rsid w:val="006976B8"/>
    <w:rsid w:val="00697AF5"/>
    <w:rsid w:val="006A13F1"/>
    <w:rsid w:val="006A3117"/>
    <w:rsid w:val="006A3A0E"/>
    <w:rsid w:val="006A3EB3"/>
    <w:rsid w:val="006A4F60"/>
    <w:rsid w:val="006A503E"/>
    <w:rsid w:val="006A59BC"/>
    <w:rsid w:val="006A67EB"/>
    <w:rsid w:val="006A6A83"/>
    <w:rsid w:val="006A6DB7"/>
    <w:rsid w:val="006A7A77"/>
    <w:rsid w:val="006A7F86"/>
    <w:rsid w:val="006B000F"/>
    <w:rsid w:val="006B06F0"/>
    <w:rsid w:val="006B410C"/>
    <w:rsid w:val="006B65F1"/>
    <w:rsid w:val="006B743E"/>
    <w:rsid w:val="006C0178"/>
    <w:rsid w:val="006C063A"/>
    <w:rsid w:val="006C06F9"/>
    <w:rsid w:val="006C1785"/>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21CA"/>
    <w:rsid w:val="006E253F"/>
    <w:rsid w:val="006E2A5A"/>
    <w:rsid w:val="006E2D44"/>
    <w:rsid w:val="006E3AA7"/>
    <w:rsid w:val="006E47CA"/>
    <w:rsid w:val="006E753D"/>
    <w:rsid w:val="006F1015"/>
    <w:rsid w:val="006F14CD"/>
    <w:rsid w:val="006F36A8"/>
    <w:rsid w:val="006F3DD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9CB"/>
    <w:rsid w:val="00711E05"/>
    <w:rsid w:val="007121E9"/>
    <w:rsid w:val="007122F0"/>
    <w:rsid w:val="0071245A"/>
    <w:rsid w:val="007128DD"/>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3B46"/>
    <w:rsid w:val="00784800"/>
    <w:rsid w:val="007865E3"/>
    <w:rsid w:val="00786796"/>
    <w:rsid w:val="0078680C"/>
    <w:rsid w:val="007868A8"/>
    <w:rsid w:val="00786A15"/>
    <w:rsid w:val="007877B0"/>
    <w:rsid w:val="00787899"/>
    <w:rsid w:val="007901ED"/>
    <w:rsid w:val="007914E4"/>
    <w:rsid w:val="007914F3"/>
    <w:rsid w:val="00791F2A"/>
    <w:rsid w:val="0079234B"/>
    <w:rsid w:val="007926D8"/>
    <w:rsid w:val="00792720"/>
    <w:rsid w:val="00792C44"/>
    <w:rsid w:val="0079373D"/>
    <w:rsid w:val="007946F1"/>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9A6"/>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FFC"/>
    <w:rsid w:val="007E21DF"/>
    <w:rsid w:val="007E292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3A72"/>
    <w:rsid w:val="008143CA"/>
    <w:rsid w:val="008144A0"/>
    <w:rsid w:val="0081504E"/>
    <w:rsid w:val="00815B03"/>
    <w:rsid w:val="00815DA5"/>
    <w:rsid w:val="00815E1E"/>
    <w:rsid w:val="00816255"/>
    <w:rsid w:val="008169FA"/>
    <w:rsid w:val="00816B48"/>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9DA"/>
    <w:rsid w:val="00854ECD"/>
    <w:rsid w:val="00855910"/>
    <w:rsid w:val="00855B3D"/>
    <w:rsid w:val="0085795D"/>
    <w:rsid w:val="008606F2"/>
    <w:rsid w:val="00861540"/>
    <w:rsid w:val="0086233D"/>
    <w:rsid w:val="00862936"/>
    <w:rsid w:val="008629B3"/>
    <w:rsid w:val="008648AF"/>
    <w:rsid w:val="0086745D"/>
    <w:rsid w:val="00870BF0"/>
    <w:rsid w:val="008716D8"/>
    <w:rsid w:val="008717CE"/>
    <w:rsid w:val="0087408A"/>
    <w:rsid w:val="00875ABA"/>
    <w:rsid w:val="00876A80"/>
    <w:rsid w:val="008771D6"/>
    <w:rsid w:val="008776B0"/>
    <w:rsid w:val="0088012D"/>
    <w:rsid w:val="00880858"/>
    <w:rsid w:val="00880D64"/>
    <w:rsid w:val="00880FBB"/>
    <w:rsid w:val="00881C47"/>
    <w:rsid w:val="00882586"/>
    <w:rsid w:val="008829E3"/>
    <w:rsid w:val="008831D9"/>
    <w:rsid w:val="00883E1F"/>
    <w:rsid w:val="00884237"/>
    <w:rsid w:val="008851AC"/>
    <w:rsid w:val="00887583"/>
    <w:rsid w:val="00887708"/>
    <w:rsid w:val="00887BE4"/>
    <w:rsid w:val="008912E0"/>
    <w:rsid w:val="00891445"/>
    <w:rsid w:val="0089153D"/>
    <w:rsid w:val="00892781"/>
    <w:rsid w:val="00893604"/>
    <w:rsid w:val="008937C5"/>
    <w:rsid w:val="008939BF"/>
    <w:rsid w:val="00895A28"/>
    <w:rsid w:val="00897183"/>
    <w:rsid w:val="008A1B17"/>
    <w:rsid w:val="008A2528"/>
    <w:rsid w:val="008A2642"/>
    <w:rsid w:val="008A2992"/>
    <w:rsid w:val="008A4CB5"/>
    <w:rsid w:val="008A53E5"/>
    <w:rsid w:val="008A5AFD"/>
    <w:rsid w:val="008A6645"/>
    <w:rsid w:val="008A6CD4"/>
    <w:rsid w:val="008A6FB5"/>
    <w:rsid w:val="008A788A"/>
    <w:rsid w:val="008B47B4"/>
    <w:rsid w:val="008B5396"/>
    <w:rsid w:val="008B581F"/>
    <w:rsid w:val="008B6663"/>
    <w:rsid w:val="008B7501"/>
    <w:rsid w:val="008B7949"/>
    <w:rsid w:val="008C03C0"/>
    <w:rsid w:val="008C0FD0"/>
    <w:rsid w:val="008C1A82"/>
    <w:rsid w:val="008C3418"/>
    <w:rsid w:val="008C4913"/>
    <w:rsid w:val="008C4AB5"/>
    <w:rsid w:val="008C4B46"/>
    <w:rsid w:val="008C509E"/>
    <w:rsid w:val="008C5478"/>
    <w:rsid w:val="008C5623"/>
    <w:rsid w:val="008C57E5"/>
    <w:rsid w:val="008C5AD6"/>
    <w:rsid w:val="008C5D4E"/>
    <w:rsid w:val="008C607E"/>
    <w:rsid w:val="008C7A4B"/>
    <w:rsid w:val="008D0C05"/>
    <w:rsid w:val="008D4031"/>
    <w:rsid w:val="008D57AD"/>
    <w:rsid w:val="008D668D"/>
    <w:rsid w:val="008D71CE"/>
    <w:rsid w:val="008E09B2"/>
    <w:rsid w:val="008E0E94"/>
    <w:rsid w:val="008E1234"/>
    <w:rsid w:val="008E197A"/>
    <w:rsid w:val="008E235C"/>
    <w:rsid w:val="008E444B"/>
    <w:rsid w:val="008E4C45"/>
    <w:rsid w:val="008E5787"/>
    <w:rsid w:val="008E7204"/>
    <w:rsid w:val="008E75A3"/>
    <w:rsid w:val="008F039B"/>
    <w:rsid w:val="008F1C67"/>
    <w:rsid w:val="008F203F"/>
    <w:rsid w:val="008F238D"/>
    <w:rsid w:val="008F2525"/>
    <w:rsid w:val="008F2611"/>
    <w:rsid w:val="008F2A63"/>
    <w:rsid w:val="008F3544"/>
    <w:rsid w:val="008F42E6"/>
    <w:rsid w:val="008F4312"/>
    <w:rsid w:val="008F4970"/>
    <w:rsid w:val="008F57B7"/>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10F8F"/>
    <w:rsid w:val="0091118D"/>
    <w:rsid w:val="00911AC5"/>
    <w:rsid w:val="0091261A"/>
    <w:rsid w:val="0091385F"/>
    <w:rsid w:val="009142A7"/>
    <w:rsid w:val="009142B2"/>
    <w:rsid w:val="00914B92"/>
    <w:rsid w:val="00915758"/>
    <w:rsid w:val="00915A9B"/>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4BB2"/>
    <w:rsid w:val="009362D1"/>
    <w:rsid w:val="00936D66"/>
    <w:rsid w:val="0094033A"/>
    <w:rsid w:val="0094091B"/>
    <w:rsid w:val="009409F4"/>
    <w:rsid w:val="00940EA4"/>
    <w:rsid w:val="00941581"/>
    <w:rsid w:val="00941A27"/>
    <w:rsid w:val="00943027"/>
    <w:rsid w:val="009441DB"/>
    <w:rsid w:val="00944591"/>
    <w:rsid w:val="00944CAA"/>
    <w:rsid w:val="00944E19"/>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6C24"/>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3D8F"/>
    <w:rsid w:val="009948C1"/>
    <w:rsid w:val="00996772"/>
    <w:rsid w:val="00997A7D"/>
    <w:rsid w:val="009A0062"/>
    <w:rsid w:val="009A0E5E"/>
    <w:rsid w:val="009A0F09"/>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5608"/>
    <w:rsid w:val="009C59A6"/>
    <w:rsid w:val="009C69CD"/>
    <w:rsid w:val="009C6A52"/>
    <w:rsid w:val="009C6C4B"/>
    <w:rsid w:val="009D0A30"/>
    <w:rsid w:val="009D0AB2"/>
    <w:rsid w:val="009D0C1F"/>
    <w:rsid w:val="009D3276"/>
    <w:rsid w:val="009D387B"/>
    <w:rsid w:val="009D444C"/>
    <w:rsid w:val="009D4525"/>
    <w:rsid w:val="009D473A"/>
    <w:rsid w:val="009D4B14"/>
    <w:rsid w:val="009D5F93"/>
    <w:rsid w:val="009E03F1"/>
    <w:rsid w:val="009E1533"/>
    <w:rsid w:val="009E2715"/>
    <w:rsid w:val="009E2785"/>
    <w:rsid w:val="009E4550"/>
    <w:rsid w:val="009E48CC"/>
    <w:rsid w:val="009E5870"/>
    <w:rsid w:val="009F08F6"/>
    <w:rsid w:val="009F0CDB"/>
    <w:rsid w:val="009F29E6"/>
    <w:rsid w:val="009F2D37"/>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6C2"/>
    <w:rsid w:val="00A256BB"/>
    <w:rsid w:val="00A26D8D"/>
    <w:rsid w:val="00A27200"/>
    <w:rsid w:val="00A27692"/>
    <w:rsid w:val="00A277DA"/>
    <w:rsid w:val="00A304FC"/>
    <w:rsid w:val="00A315C2"/>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E09"/>
    <w:rsid w:val="00A75655"/>
    <w:rsid w:val="00A809AC"/>
    <w:rsid w:val="00A80BD1"/>
    <w:rsid w:val="00A80E2F"/>
    <w:rsid w:val="00A81018"/>
    <w:rsid w:val="00A841CC"/>
    <w:rsid w:val="00A844CE"/>
    <w:rsid w:val="00A84FE2"/>
    <w:rsid w:val="00A850B3"/>
    <w:rsid w:val="00A85220"/>
    <w:rsid w:val="00A869D2"/>
    <w:rsid w:val="00A878E8"/>
    <w:rsid w:val="00A90385"/>
    <w:rsid w:val="00A908E5"/>
    <w:rsid w:val="00A91EAA"/>
    <w:rsid w:val="00A91EC4"/>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817"/>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723"/>
    <w:rsid w:val="00AD6AE6"/>
    <w:rsid w:val="00AD7FBD"/>
    <w:rsid w:val="00AE185F"/>
    <w:rsid w:val="00AE23BE"/>
    <w:rsid w:val="00AE43E1"/>
    <w:rsid w:val="00AE54EB"/>
    <w:rsid w:val="00AE7BCF"/>
    <w:rsid w:val="00AE7D6D"/>
    <w:rsid w:val="00AF1156"/>
    <w:rsid w:val="00AF1B15"/>
    <w:rsid w:val="00AF1C91"/>
    <w:rsid w:val="00AF1D18"/>
    <w:rsid w:val="00AF476B"/>
    <w:rsid w:val="00AF5F1D"/>
    <w:rsid w:val="00AF5FF7"/>
    <w:rsid w:val="00AF71D8"/>
    <w:rsid w:val="00AF794B"/>
    <w:rsid w:val="00B0051A"/>
    <w:rsid w:val="00B02645"/>
    <w:rsid w:val="00B02952"/>
    <w:rsid w:val="00B03DB7"/>
    <w:rsid w:val="00B04957"/>
    <w:rsid w:val="00B04CB8"/>
    <w:rsid w:val="00B05405"/>
    <w:rsid w:val="00B05435"/>
    <w:rsid w:val="00B05658"/>
    <w:rsid w:val="00B05B3B"/>
    <w:rsid w:val="00B05C4E"/>
    <w:rsid w:val="00B05F15"/>
    <w:rsid w:val="00B07F24"/>
    <w:rsid w:val="00B116A0"/>
    <w:rsid w:val="00B11981"/>
    <w:rsid w:val="00B12087"/>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3AD2"/>
    <w:rsid w:val="00B54904"/>
    <w:rsid w:val="00B5499F"/>
    <w:rsid w:val="00B54B9B"/>
    <w:rsid w:val="00B54BCB"/>
    <w:rsid w:val="00B554D4"/>
    <w:rsid w:val="00B56B13"/>
    <w:rsid w:val="00B5776D"/>
    <w:rsid w:val="00B57968"/>
    <w:rsid w:val="00B57C88"/>
    <w:rsid w:val="00B57E9D"/>
    <w:rsid w:val="00B57FDC"/>
    <w:rsid w:val="00B60DD2"/>
    <w:rsid w:val="00B6166F"/>
    <w:rsid w:val="00B618E1"/>
    <w:rsid w:val="00B62067"/>
    <w:rsid w:val="00B626F0"/>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3C63"/>
    <w:rsid w:val="00B74E3D"/>
    <w:rsid w:val="00B753D1"/>
    <w:rsid w:val="00B77BB8"/>
    <w:rsid w:val="00B80775"/>
    <w:rsid w:val="00B81146"/>
    <w:rsid w:val="00B8242B"/>
    <w:rsid w:val="00B83455"/>
    <w:rsid w:val="00B844E8"/>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A06B3"/>
    <w:rsid w:val="00BA32BA"/>
    <w:rsid w:val="00BA32CA"/>
    <w:rsid w:val="00BA477A"/>
    <w:rsid w:val="00BA6C7C"/>
    <w:rsid w:val="00BA7016"/>
    <w:rsid w:val="00BA787B"/>
    <w:rsid w:val="00BA7CE3"/>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869"/>
    <w:rsid w:val="00BC62F7"/>
    <w:rsid w:val="00BC6B01"/>
    <w:rsid w:val="00BC757F"/>
    <w:rsid w:val="00BD003A"/>
    <w:rsid w:val="00BD1D45"/>
    <w:rsid w:val="00BD3099"/>
    <w:rsid w:val="00BD3E62"/>
    <w:rsid w:val="00BD4185"/>
    <w:rsid w:val="00BD4663"/>
    <w:rsid w:val="00BD51A9"/>
    <w:rsid w:val="00BD686B"/>
    <w:rsid w:val="00BD73E6"/>
    <w:rsid w:val="00BE13C2"/>
    <w:rsid w:val="00BE1A8C"/>
    <w:rsid w:val="00BE21A9"/>
    <w:rsid w:val="00BE263E"/>
    <w:rsid w:val="00BE3A54"/>
    <w:rsid w:val="00BE3F11"/>
    <w:rsid w:val="00BE438D"/>
    <w:rsid w:val="00BE603A"/>
    <w:rsid w:val="00BE63E6"/>
    <w:rsid w:val="00BE6ADE"/>
    <w:rsid w:val="00BE6CB3"/>
    <w:rsid w:val="00BE7D3E"/>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317AA"/>
    <w:rsid w:val="00C31CCA"/>
    <w:rsid w:val="00C31EF2"/>
    <w:rsid w:val="00C325C5"/>
    <w:rsid w:val="00C328F2"/>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4DE3"/>
    <w:rsid w:val="00CD6F45"/>
    <w:rsid w:val="00CD7622"/>
    <w:rsid w:val="00CE09AE"/>
    <w:rsid w:val="00CE0B25"/>
    <w:rsid w:val="00CE0BE9"/>
    <w:rsid w:val="00CE2CA5"/>
    <w:rsid w:val="00CE3B09"/>
    <w:rsid w:val="00CE3DDC"/>
    <w:rsid w:val="00CE3F65"/>
    <w:rsid w:val="00CE3FFA"/>
    <w:rsid w:val="00CE4BAA"/>
    <w:rsid w:val="00CE606C"/>
    <w:rsid w:val="00CE63EE"/>
    <w:rsid w:val="00CE66F4"/>
    <w:rsid w:val="00CE7285"/>
    <w:rsid w:val="00CE7EE1"/>
    <w:rsid w:val="00CF0118"/>
    <w:rsid w:val="00CF16FB"/>
    <w:rsid w:val="00CF2295"/>
    <w:rsid w:val="00CF3BDE"/>
    <w:rsid w:val="00CF3DBA"/>
    <w:rsid w:val="00CF6654"/>
    <w:rsid w:val="00CF6F66"/>
    <w:rsid w:val="00CF7E12"/>
    <w:rsid w:val="00D00106"/>
    <w:rsid w:val="00D020F4"/>
    <w:rsid w:val="00D0306E"/>
    <w:rsid w:val="00D04391"/>
    <w:rsid w:val="00D047DF"/>
    <w:rsid w:val="00D050C0"/>
    <w:rsid w:val="00D05DEB"/>
    <w:rsid w:val="00D05F32"/>
    <w:rsid w:val="00D065B8"/>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761"/>
    <w:rsid w:val="00D307A6"/>
    <w:rsid w:val="00D312F2"/>
    <w:rsid w:val="00D33692"/>
    <w:rsid w:val="00D33C85"/>
    <w:rsid w:val="00D35EFF"/>
    <w:rsid w:val="00D36C35"/>
    <w:rsid w:val="00D41C47"/>
    <w:rsid w:val="00D42073"/>
    <w:rsid w:val="00D44DFE"/>
    <w:rsid w:val="00D472B8"/>
    <w:rsid w:val="00D50618"/>
    <w:rsid w:val="00D50C35"/>
    <w:rsid w:val="00D5195A"/>
    <w:rsid w:val="00D528F4"/>
    <w:rsid w:val="00D52AAA"/>
    <w:rsid w:val="00D52E1D"/>
    <w:rsid w:val="00D53033"/>
    <w:rsid w:val="00D53161"/>
    <w:rsid w:val="00D5432B"/>
    <w:rsid w:val="00D5494D"/>
    <w:rsid w:val="00D54971"/>
    <w:rsid w:val="00D54B6B"/>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2906"/>
    <w:rsid w:val="00D72BC8"/>
    <w:rsid w:val="00D72BCE"/>
    <w:rsid w:val="00D73E07"/>
    <w:rsid w:val="00D740A7"/>
    <w:rsid w:val="00D74A52"/>
    <w:rsid w:val="00D74DE9"/>
    <w:rsid w:val="00D7707D"/>
    <w:rsid w:val="00D77E65"/>
    <w:rsid w:val="00D8147A"/>
    <w:rsid w:val="00D826B4"/>
    <w:rsid w:val="00D84566"/>
    <w:rsid w:val="00D853F4"/>
    <w:rsid w:val="00D86197"/>
    <w:rsid w:val="00D86499"/>
    <w:rsid w:val="00D8752F"/>
    <w:rsid w:val="00D91970"/>
    <w:rsid w:val="00D91FA4"/>
    <w:rsid w:val="00D92951"/>
    <w:rsid w:val="00D92C11"/>
    <w:rsid w:val="00D9485C"/>
    <w:rsid w:val="00D94B05"/>
    <w:rsid w:val="00D95BF4"/>
    <w:rsid w:val="00D9667F"/>
    <w:rsid w:val="00D97318"/>
    <w:rsid w:val="00D97DF1"/>
    <w:rsid w:val="00DA122F"/>
    <w:rsid w:val="00DA3576"/>
    <w:rsid w:val="00DA3D06"/>
    <w:rsid w:val="00DA3D0C"/>
    <w:rsid w:val="00DA3EDB"/>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B1D"/>
    <w:rsid w:val="00DC40E8"/>
    <w:rsid w:val="00DC7028"/>
    <w:rsid w:val="00DC77AA"/>
    <w:rsid w:val="00DD08F5"/>
    <w:rsid w:val="00DD0980"/>
    <w:rsid w:val="00DD143B"/>
    <w:rsid w:val="00DD32A6"/>
    <w:rsid w:val="00DD369B"/>
    <w:rsid w:val="00DD3BD5"/>
    <w:rsid w:val="00DD4535"/>
    <w:rsid w:val="00DD5907"/>
    <w:rsid w:val="00DD64AA"/>
    <w:rsid w:val="00DD6D84"/>
    <w:rsid w:val="00DD6EB7"/>
    <w:rsid w:val="00DD70FA"/>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27AD1"/>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213A"/>
    <w:rsid w:val="00E522CE"/>
    <w:rsid w:val="00E52DC7"/>
    <w:rsid w:val="00E5338D"/>
    <w:rsid w:val="00E53C1B"/>
    <w:rsid w:val="00E544C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2736"/>
    <w:rsid w:val="00E827FE"/>
    <w:rsid w:val="00E82AE4"/>
    <w:rsid w:val="00E83067"/>
    <w:rsid w:val="00E83DF3"/>
    <w:rsid w:val="00E840E7"/>
    <w:rsid w:val="00E85FDE"/>
    <w:rsid w:val="00E86A5A"/>
    <w:rsid w:val="00E87058"/>
    <w:rsid w:val="00E870F6"/>
    <w:rsid w:val="00E873C2"/>
    <w:rsid w:val="00E87CE2"/>
    <w:rsid w:val="00E900EA"/>
    <w:rsid w:val="00E90617"/>
    <w:rsid w:val="00E920E1"/>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50D7"/>
    <w:rsid w:val="00EB5ADB"/>
    <w:rsid w:val="00EB5D6D"/>
    <w:rsid w:val="00EB6218"/>
    <w:rsid w:val="00EB69EF"/>
    <w:rsid w:val="00EB6BDD"/>
    <w:rsid w:val="00EB7706"/>
    <w:rsid w:val="00EB780F"/>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55B2"/>
    <w:rsid w:val="00EE692A"/>
    <w:rsid w:val="00EE6B3C"/>
    <w:rsid w:val="00EE6DD2"/>
    <w:rsid w:val="00EE7DA9"/>
    <w:rsid w:val="00EF214A"/>
    <w:rsid w:val="00EF34D3"/>
    <w:rsid w:val="00EF38CF"/>
    <w:rsid w:val="00EF3C89"/>
    <w:rsid w:val="00EF621C"/>
    <w:rsid w:val="00EF6813"/>
    <w:rsid w:val="00EF6B9E"/>
    <w:rsid w:val="00F02F18"/>
    <w:rsid w:val="00F0308F"/>
    <w:rsid w:val="00F03E6C"/>
    <w:rsid w:val="00F04632"/>
    <w:rsid w:val="00F047A1"/>
    <w:rsid w:val="00F04926"/>
    <w:rsid w:val="00F04FF6"/>
    <w:rsid w:val="00F0504C"/>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D46"/>
    <w:rsid w:val="00F36DC0"/>
    <w:rsid w:val="00F377F9"/>
    <w:rsid w:val="00F37ECD"/>
    <w:rsid w:val="00F400A1"/>
    <w:rsid w:val="00F41684"/>
    <w:rsid w:val="00F418ED"/>
    <w:rsid w:val="00F41B1A"/>
    <w:rsid w:val="00F42EFD"/>
    <w:rsid w:val="00F44755"/>
    <w:rsid w:val="00F44A96"/>
    <w:rsid w:val="00F451CD"/>
    <w:rsid w:val="00F455E0"/>
    <w:rsid w:val="00F45822"/>
    <w:rsid w:val="00F45E7C"/>
    <w:rsid w:val="00F520A7"/>
    <w:rsid w:val="00F52E16"/>
    <w:rsid w:val="00F5437C"/>
    <w:rsid w:val="00F5458D"/>
    <w:rsid w:val="00F54F3A"/>
    <w:rsid w:val="00F55028"/>
    <w:rsid w:val="00F5550B"/>
    <w:rsid w:val="00F55C25"/>
    <w:rsid w:val="00F5670E"/>
    <w:rsid w:val="00F572F6"/>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A5F"/>
    <w:rsid w:val="00F842F9"/>
    <w:rsid w:val="00F84DD8"/>
    <w:rsid w:val="00F85369"/>
    <w:rsid w:val="00F858DD"/>
    <w:rsid w:val="00F916DE"/>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11FE"/>
    <w:rsid w:val="00FC18E0"/>
    <w:rsid w:val="00FC19AE"/>
    <w:rsid w:val="00FC20C3"/>
    <w:rsid w:val="00FC29BA"/>
    <w:rsid w:val="00FC3B63"/>
    <w:rsid w:val="00FC3CE3"/>
    <w:rsid w:val="00FC3E02"/>
    <w:rsid w:val="00FC5A1A"/>
    <w:rsid w:val="00FC5CFA"/>
    <w:rsid w:val="00FC64E4"/>
    <w:rsid w:val="00FD31D4"/>
    <w:rsid w:val="00FD554D"/>
    <w:rsid w:val="00FD5B24"/>
    <w:rsid w:val="00FD5FE4"/>
    <w:rsid w:val="00FE04C8"/>
    <w:rsid w:val="00FE05E8"/>
    <w:rsid w:val="00FE1231"/>
    <w:rsid w:val="00FE30C5"/>
    <w:rsid w:val="00FE31E9"/>
    <w:rsid w:val="00FE362B"/>
    <w:rsid w:val="00FE37EF"/>
    <w:rsid w:val="00FE38BD"/>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Symbol">
    <w:name w:val="Symbol"/>
    <w:uiPriority w:val="99"/>
    <w:rsid w:val="008A2642"/>
    <w:rPr>
      <w:rFonts w:ascii="Symbol" w:hAnsi="Symbol" w:cs="Symbol"/>
      <w:color w:val="000000"/>
      <w:spacing w:val="0"/>
      <w:sz w:val="20"/>
      <w:szCs w:val="20"/>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3887381">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A0139"/>
    <w:rsid w:val="00236252"/>
    <w:rsid w:val="00272637"/>
    <w:rsid w:val="0028322A"/>
    <w:rsid w:val="003B480F"/>
    <w:rsid w:val="00454D97"/>
    <w:rsid w:val="00481F5D"/>
    <w:rsid w:val="004E211E"/>
    <w:rsid w:val="005005FA"/>
    <w:rsid w:val="005218B5"/>
    <w:rsid w:val="006052A1"/>
    <w:rsid w:val="00617870"/>
    <w:rsid w:val="008561A6"/>
    <w:rsid w:val="00862B13"/>
    <w:rsid w:val="008E3059"/>
    <w:rsid w:val="00965608"/>
    <w:rsid w:val="00A43775"/>
    <w:rsid w:val="00B3759C"/>
    <w:rsid w:val="00C21573"/>
    <w:rsid w:val="00C81BE1"/>
    <w:rsid w:val="00CD3A8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52A1"/>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DA301-E86E-447A-A6D8-989EEA47E3CC}">
  <ds:schemaRefs>
    <ds:schemaRef ds:uri="http://schemas.microsoft.com/sharepoint/v3/contenttype/forms"/>
  </ds:schemaRefs>
</ds:datastoreItem>
</file>

<file path=customXml/itemProps2.xml><?xml version="1.0" encoding="utf-8"?>
<ds:datastoreItem xmlns:ds="http://schemas.openxmlformats.org/officeDocument/2006/customXml" ds:itemID="{9BF179CB-78D8-44B4-9109-870BD840B5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5F24F3-F1DD-4094-BFEA-B74639EBB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D9E957-E984-41BF-BEB8-94F3825BA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doc.: IEEE 802.11-20/1292r1</vt:lpstr>
    </vt:vector>
  </TitlesOfParts>
  <Company>Intel Corporation</Company>
  <LinksUpToDate>false</LinksUpToDate>
  <CharactersWithSpaces>6002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802.11-20/1292r2</dc:title>
  <dc:subject>Submission</dc:subject>
  <dc:creator>minyoung.park@intel.com</dc:creator>
  <cp:keywords>CTPClassification=CTP_NT</cp:keywords>
  <cp:lastModifiedBy>Minyoung</cp:lastModifiedBy>
  <cp:revision>25</cp:revision>
  <cp:lastPrinted>2010-05-04T02:47:00Z</cp:lastPrinted>
  <dcterms:created xsi:type="dcterms:W3CDTF">2020-08-28T16:52:00Z</dcterms:created>
  <dcterms:modified xsi:type="dcterms:W3CDTF">2020-08-28T17:29:00Z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2020-08-25 20:53:37Z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