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0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laurent.cariou@intel.com</w:t>
              </w:r>
            </w:ins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Minyoung" w:date="2020-08-27T11:11:00Z">
              <w:r w:rsidRPr="0016352D">
                <w:rPr>
                  <w:b w:val="0"/>
                  <w:sz w:val="18"/>
                  <w:szCs w:val="18"/>
                  <w:lang w:eastAsia="ko-KR"/>
                </w:rPr>
                <w:t>Dibakar.Das@intel.com</w:t>
              </w:r>
            </w:ins>
          </w:p>
        </w:tc>
      </w:tr>
      <w:tr w:rsidR="00325857" w14:paraId="40580154" w14:textId="77777777" w:rsidTr="0089684D">
        <w:trPr>
          <w:trHeight w:val="359"/>
          <w:jc w:val="center"/>
          <w:ins w:id="2" w:author="Park, 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Park, Minyoung" w:date="2020-08-26T11:04:00Z"/>
                <w:b w:val="0"/>
                <w:sz w:val="18"/>
                <w:szCs w:val="18"/>
                <w:lang w:eastAsia="ko-KR"/>
              </w:rPr>
            </w:pPr>
            <w:ins w:id="4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Park, Minyoung" w:date="2020-08-26T11:04:00Z"/>
                <w:b w:val="0"/>
                <w:sz w:val="18"/>
                <w:szCs w:val="18"/>
                <w:lang w:eastAsia="ko-KR"/>
              </w:rPr>
            </w:pPr>
            <w:ins w:id="6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7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8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9" w:author="Park, Minyoung" w:date="2020-08-26T11:04:00Z"/>
                <w:b w:val="0"/>
                <w:sz w:val="18"/>
                <w:szCs w:val="18"/>
                <w:lang w:eastAsia="ko-KR"/>
              </w:rPr>
            </w:pPr>
            <w:ins w:id="10" w:author="Park, 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11" w:author="Park, Minyoung [2]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2" w:author="Park, Minyoung [2]" w:date="2020-08-26T16:02:00Z"/>
                <w:b w:val="0"/>
                <w:sz w:val="18"/>
                <w:szCs w:val="18"/>
                <w:lang w:eastAsia="ko-KR"/>
              </w:rPr>
            </w:pPr>
            <w:ins w:id="13" w:author="Park, Minyoung [2]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4" w:author="Park, Minyoung [2]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 [2]" w:date="2020-08-26T16:02:00Z"/>
                <w:b w:val="0"/>
                <w:sz w:val="18"/>
                <w:szCs w:val="18"/>
                <w:lang w:eastAsia="ko-KR"/>
              </w:rPr>
            </w:pPr>
            <w:proofErr w:type="spellStart"/>
            <w:ins w:id="16" w:author="Park, Minyoung [2]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 [2]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8" w:author="Park, Minyoung [2]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9" w:author="Park, Minyoung [2]" w:date="2020-08-26T16:02:00Z"/>
                <w:b w:val="0"/>
                <w:sz w:val="18"/>
                <w:szCs w:val="18"/>
                <w:lang w:eastAsia="ko-KR"/>
              </w:rPr>
            </w:pPr>
            <w:ins w:id="20" w:author="Park, Minyoung [2]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21" w:author="Park, Minyoung [2]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2" w:author="Park, Minyoung [2]" w:date="2020-08-26T16:03:00Z"/>
                <w:b w:val="0"/>
                <w:sz w:val="18"/>
                <w:szCs w:val="18"/>
                <w:lang w:eastAsia="ko-KR"/>
              </w:rPr>
            </w:pPr>
            <w:ins w:id="23" w:author="Park, Minyoung [2]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4" w:author="Park, Minyoung [2]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5" w:author="Park, Minyoung [2]" w:date="2020-08-26T16:03:00Z"/>
                <w:b w:val="0"/>
                <w:sz w:val="18"/>
                <w:szCs w:val="18"/>
                <w:lang w:eastAsia="ko-KR"/>
              </w:rPr>
            </w:pPr>
            <w:ins w:id="26" w:author="Park, Minyoung [2]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7" w:author="Park, Minyoung [2]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8" w:author="Park, Minyoung [2]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9" w:author="Park, Minyoung [2]" w:date="2020-08-26T16:03:00Z"/>
                <w:b w:val="0"/>
                <w:sz w:val="18"/>
                <w:szCs w:val="18"/>
                <w:lang w:eastAsia="ko-KR"/>
              </w:rPr>
            </w:pPr>
            <w:ins w:id="30" w:author="Park, Minyoung [2]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31" w:author="Park, Minyoung [2]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2" w:author="Park, Minyoung [2]" w:date="2020-08-26T16:04:00Z"/>
                <w:b w:val="0"/>
                <w:sz w:val="18"/>
                <w:szCs w:val="18"/>
                <w:lang w:eastAsia="ko-KR"/>
              </w:rPr>
            </w:pPr>
            <w:ins w:id="33" w:author="Park, Minyoung [2]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4" w:author="Park, Minyoung [2]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5" w:author="Park, Minyoung [2]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6" w:author="Park, Minyoung [2]" w:date="2020-08-26T16:04:00Z"/>
                <w:b w:val="0"/>
                <w:sz w:val="18"/>
                <w:szCs w:val="18"/>
                <w:lang w:eastAsia="ko-KR"/>
              </w:rPr>
            </w:pPr>
            <w:ins w:id="37" w:author="Park, Minyoung [2]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8" w:author="Park, Minyoung [2]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9" w:author="Park, Minyoung [2]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40" w:author="Park, Minyoung [2]" w:date="2020-08-26T16:04:00Z"/>
                <w:b w:val="0"/>
                <w:sz w:val="18"/>
                <w:szCs w:val="18"/>
                <w:lang w:eastAsia="ko-KR"/>
              </w:rPr>
            </w:pPr>
            <w:ins w:id="41" w:author="Park, Minyoung [2]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2" w:author="Park, Minyoung [2]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3" w:author="Park, Minyoung [2]" w:date="2020-08-26T16:05:00Z"/>
                <w:b w:val="0"/>
                <w:sz w:val="18"/>
                <w:szCs w:val="18"/>
                <w:lang w:eastAsia="ko-KR"/>
              </w:rPr>
            </w:pPr>
            <w:proofErr w:type="spellStart"/>
            <w:ins w:id="44" w:author="Park, Minyoung [2]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Yonggang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5" w:author="Park, Minyoung [2]" w:date="2020-08-26T16:05:00Z"/>
                <w:b w:val="0"/>
                <w:sz w:val="18"/>
                <w:szCs w:val="18"/>
                <w:lang w:eastAsia="ko-KR"/>
              </w:rPr>
            </w:pPr>
            <w:ins w:id="46" w:author="Park, Minyoung [2]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7" w:author="Park, Minyoung [2]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8" w:author="Park, Minyoung [2]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9" w:author="Park, Minyoung [2]" w:date="2020-08-26T16:05:00Z"/>
                <w:b w:val="0"/>
                <w:sz w:val="18"/>
                <w:szCs w:val="18"/>
                <w:lang w:eastAsia="ko-KR"/>
              </w:rPr>
            </w:pPr>
            <w:ins w:id="50" w:author="Park, Minyoung [2]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677C00" w14:paraId="37B3F594" w14:textId="77777777" w:rsidTr="0089684D">
        <w:trPr>
          <w:trHeight w:val="359"/>
          <w:jc w:val="center"/>
          <w:ins w:id="51" w:author="Minyoung" w:date="2020-08-27T10:46:00Z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2" w:author="Minyoung" w:date="2020-08-27T10:46:00Z"/>
                <w:b w:val="0"/>
                <w:sz w:val="18"/>
                <w:szCs w:val="18"/>
                <w:lang w:eastAsia="ko-KR"/>
              </w:rPr>
            </w:pPr>
            <w:proofErr w:type="spellStart"/>
            <w:ins w:id="53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Zhiqiang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Han</w:t>
              </w:r>
            </w:ins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4" w:author="Minyoung" w:date="2020-08-27T10:46:00Z"/>
                <w:b w:val="0"/>
                <w:sz w:val="18"/>
                <w:szCs w:val="18"/>
                <w:lang w:eastAsia="ko-KR"/>
              </w:rPr>
            </w:pPr>
            <w:ins w:id="55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6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57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8" w:author="Minyoung" w:date="2020-08-27T10:46:00Z"/>
                <w:b w:val="0"/>
                <w:sz w:val="18"/>
                <w:szCs w:val="18"/>
                <w:lang w:eastAsia="ko-KR"/>
              </w:rPr>
            </w:pPr>
            <w:ins w:id="59" w:author="Minyoung" w:date="2020-08-27T10:46:00Z">
              <w:r w:rsidRPr="00677C00">
                <w:rPr>
                  <w:b w:val="0"/>
                  <w:sz w:val="18"/>
                  <w:szCs w:val="18"/>
                  <w:lang w:eastAsia="ko-KR"/>
                </w:rPr>
                <w:t>han.zhiqiang1@zte.com.cn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60" w:author="Park, Minyoung [2]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1" w:author="Park, Minyoung [2]" w:date="2020-08-26T20:59:00Z"/>
                <w:b w:val="0"/>
                <w:sz w:val="18"/>
                <w:szCs w:val="18"/>
                <w:lang w:eastAsia="ko-KR"/>
              </w:rPr>
            </w:pPr>
            <w:proofErr w:type="spellStart"/>
            <w:ins w:id="62" w:author="Park, Minyoung [2]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 w:rsidRPr="00E25068"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3" w:author="Park, Minyoung [2]" w:date="2020-08-26T20:59:00Z"/>
                <w:b w:val="0"/>
                <w:sz w:val="18"/>
                <w:szCs w:val="18"/>
                <w:lang w:eastAsia="ko-KR"/>
              </w:rPr>
            </w:pPr>
            <w:ins w:id="64" w:author="Park, Minyoung [2]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5" w:author="Park, Minyoung [2]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66" w:author="Park, Minyoung [2]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67" w:author="Park, Minyoung [2]" w:date="2020-08-26T20:59:00Z"/>
                <w:b w:val="0"/>
                <w:sz w:val="18"/>
                <w:szCs w:val="18"/>
                <w:lang w:eastAsia="ko-KR"/>
              </w:rPr>
            </w:pPr>
            <w:ins w:id="68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shk0787@naver.com</w:t>
              </w:r>
            </w:ins>
          </w:p>
        </w:tc>
      </w:tr>
      <w:tr w:rsidR="00677C00" w14:paraId="4593D7B6" w14:textId="77777777" w:rsidTr="0089684D">
        <w:trPr>
          <w:trHeight w:val="359"/>
          <w:jc w:val="center"/>
          <w:ins w:id="69" w:author="Minyoung" w:date="2020-08-27T10:45:00Z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0" w:author="Minyoung" w:date="2020-08-27T10:45:00Z"/>
                <w:b w:val="0"/>
                <w:sz w:val="18"/>
                <w:szCs w:val="18"/>
                <w:lang w:eastAsia="ko-KR"/>
              </w:rPr>
            </w:pPr>
            <w:proofErr w:type="spellStart"/>
            <w:ins w:id="71" w:author="Minyoung" w:date="2020-08-27T11:09:00Z">
              <w:r w:rsidRPr="0016352D"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 w:rsidRPr="0016352D"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2" w:author="Minyoung" w:date="2020-08-27T10:45:00Z"/>
                <w:b w:val="0"/>
                <w:sz w:val="18"/>
                <w:szCs w:val="18"/>
                <w:lang w:eastAsia="ko-KR"/>
              </w:rPr>
            </w:pPr>
            <w:ins w:id="73" w:author="Minyoung" w:date="2020-08-27T11:09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74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75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6" w:author="Minyoung" w:date="2020-08-27T10:45:00Z"/>
                <w:b w:val="0"/>
                <w:sz w:val="18"/>
                <w:szCs w:val="18"/>
                <w:lang w:eastAsia="ko-KR"/>
              </w:rPr>
            </w:pPr>
            <w:ins w:id="77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dongxiandong@xiaomi.com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78" w:author="Park, 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79" w:author="Park, Minyoung" w:date="2020-08-26T11:06:00Z"/>
          <w:b/>
          <w:sz w:val="22"/>
          <w:szCs w:val="22"/>
        </w:rPr>
      </w:pPr>
      <w:proofErr w:type="gramStart"/>
      <w:ins w:id="80" w:author="Park, Minyoung" w:date="2020-08-26T11:06:00Z">
        <w:r>
          <w:t>Single-link</w:t>
        </w:r>
        <w:proofErr w:type="gramEnd"/>
        <w:r>
          <w:t>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81" w:author="Park, Minyoung" w:date="2020-08-26T11:06:00Z"/>
          <w:szCs w:val="22"/>
        </w:rPr>
      </w:pPr>
      <w:ins w:id="82" w:author="Park, Minyoung" w:date="2020-08-26T11:06:00Z">
        <w:r>
          <w:rPr>
            <w:szCs w:val="22"/>
          </w:rPr>
          <w:t xml:space="preserve">[Motion 119, #SP118, </w:t>
        </w:r>
      </w:ins>
      <w:customXmlInsRangeStart w:id="83" w:author="Park, 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83"/>
          <w:ins w:id="84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85" w:author="Park, Minyoung" w:date="2020-08-26T11:06:00Z"/>
        </w:sdtContent>
      </w:sdt>
      <w:customXmlInsRangeEnd w:id="85"/>
      <w:ins w:id="86" w:author="Park, Minyoung" w:date="2020-08-26T11:06:00Z">
        <w:r>
          <w:rPr>
            <w:szCs w:val="22"/>
          </w:rPr>
          <w:t xml:space="preserve"> and </w:t>
        </w:r>
      </w:ins>
      <w:customXmlInsRangeStart w:id="87" w:author="Park, 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87"/>
          <w:ins w:id="88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89" w:author="Park, Minyoung" w:date="2020-08-26T11:06:00Z"/>
        </w:sdtContent>
      </w:sdt>
      <w:customXmlInsRangeEnd w:id="89"/>
      <w:ins w:id="90" w:author="Park, 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91" w:author="Park, Minyoung" w:date="2020-08-26T11:06:00Z"/>
          <w:rFonts w:ascii="Arial" w:hAnsi="Arial"/>
          <w:b/>
          <w:sz w:val="28"/>
          <w:lang w:val="en-US" w:eastAsia="ko-KR"/>
        </w:rPr>
      </w:pPr>
      <w:ins w:id="92" w:author="Park, Minyoung" w:date="2020-08-26T11:06:00Z">
        <w:r>
          <w:rPr>
            <w:szCs w:val="22"/>
          </w:rPr>
          <w:t xml:space="preserve">[Motion 119, #SP125, </w:t>
        </w:r>
      </w:ins>
      <w:customXmlInsRangeStart w:id="93" w:author="Park, 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93"/>
          <w:ins w:id="94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95" w:author="Park, Minyoung" w:date="2020-08-26T11:06:00Z"/>
        </w:sdtContent>
      </w:sdt>
      <w:customXmlInsRangeEnd w:id="95"/>
      <w:ins w:id="96" w:author="Park, Minyoung" w:date="2020-08-26T11:06:00Z">
        <w:r>
          <w:rPr>
            <w:szCs w:val="22"/>
          </w:rPr>
          <w:t xml:space="preserve"> and </w:t>
        </w:r>
      </w:ins>
      <w:customXmlInsRangeStart w:id="97" w:author="Park, 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97"/>
          <w:ins w:id="98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99" w:author="Park, Minyoung" w:date="2020-08-26T11:06:00Z"/>
        </w:sdtContent>
      </w:sdt>
      <w:customXmlInsRangeEnd w:id="99"/>
      <w:ins w:id="100" w:author="Park, 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101" w:author="Park, 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02" w:author="Park, Minyoung" w:date="2020-08-26T11:06:00Z"/>
          <w:szCs w:val="22"/>
        </w:rPr>
      </w:pPr>
      <w:ins w:id="103" w:author="Park, 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104" w:author="Park, Minyoung" w:date="2020-08-26T11:06:00Z"/>
          <w:szCs w:val="22"/>
        </w:rPr>
      </w:pPr>
      <w:ins w:id="105" w:author="Park, 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06" w:author="Park, Minyoung" w:date="2020-08-26T11:06:00Z"/>
          <w:szCs w:val="22"/>
        </w:rPr>
      </w:pPr>
      <w:ins w:id="107" w:author="Park, 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08" w:author="Park, Minyoung" w:date="2020-08-26T11:06:00Z"/>
          <w:szCs w:val="22"/>
        </w:rPr>
      </w:pPr>
      <w:ins w:id="109" w:author="Park, 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10" w:author="Park, Minyoung" w:date="2020-08-26T11:06:00Z"/>
          <w:szCs w:val="22"/>
        </w:rPr>
      </w:pPr>
      <w:ins w:id="111" w:author="Park, 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112" w:author="Park, Minyoung" w:date="2020-08-26T11:06:00Z"/>
          <w:szCs w:val="22"/>
        </w:rPr>
      </w:pPr>
      <w:ins w:id="113" w:author="Park, Minyoung" w:date="2020-08-26T11:06:00Z">
        <w:r>
          <w:rPr>
            <w:szCs w:val="22"/>
          </w:rPr>
          <w:t xml:space="preserve">[Motion 119, #SP126, </w:t>
        </w:r>
      </w:ins>
      <w:customXmlInsRangeStart w:id="114" w:author="Park, 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114"/>
          <w:ins w:id="11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16" w:author="Park, Minyoung" w:date="2020-08-26T11:06:00Z"/>
        </w:sdtContent>
      </w:sdt>
      <w:customXmlInsRangeEnd w:id="116"/>
      <w:ins w:id="117" w:author="Park, Minyoung" w:date="2020-08-26T11:06:00Z">
        <w:r>
          <w:rPr>
            <w:szCs w:val="22"/>
          </w:rPr>
          <w:t xml:space="preserve"> and </w:t>
        </w:r>
      </w:ins>
      <w:customXmlInsRangeStart w:id="118" w:author="Park, 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118"/>
          <w:ins w:id="119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120" w:author="Park, Minyoung" w:date="2020-08-26T11:06:00Z"/>
        </w:sdtContent>
      </w:sdt>
      <w:customXmlInsRangeEnd w:id="120"/>
      <w:ins w:id="121" w:author="Park, 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22" w:author="Park, 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23" w:author="Park, Minyoung [2]" w:date="2020-08-26T15:53:00Z"/>
          <w:sz w:val="20"/>
          <w:szCs w:val="22"/>
        </w:rPr>
      </w:pPr>
      <w:ins w:id="124" w:author="Park, 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25" w:author="Park, Minyoung" w:date="2020-08-26T10:59:00Z">
        <w:r w:rsidR="00E86767">
          <w:rPr>
            <w:sz w:val="20"/>
            <w:szCs w:val="22"/>
          </w:rPr>
          <w:t xml:space="preserve">the </w:t>
        </w:r>
      </w:ins>
      <w:ins w:id="126" w:author="Park, Minyoung" w:date="2020-08-26T10:58:00Z">
        <w:r w:rsidR="00DC674F">
          <w:rPr>
            <w:sz w:val="20"/>
            <w:szCs w:val="22"/>
          </w:rPr>
          <w:t>comments from Young Hoon Kwon.</w:t>
        </w:r>
      </w:ins>
      <w:ins w:id="127" w:author="Park, 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28" w:author="Park, Minyoung [2]" w:date="2020-08-26T21:00:00Z"/>
          <w:sz w:val="20"/>
          <w:szCs w:val="22"/>
        </w:rPr>
      </w:pPr>
      <w:ins w:id="129" w:author="Park, Minyoung [2]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30" w:author="Park, Minyoung [2]" w:date="2020-08-26T15:54:00Z">
        <w:r w:rsidR="00986D5D">
          <w:rPr>
            <w:sz w:val="20"/>
            <w:szCs w:val="22"/>
          </w:rPr>
          <w:t xml:space="preserve">Young Hoon, </w:t>
        </w:r>
      </w:ins>
      <w:ins w:id="131" w:author="Park, Minyoung [2]" w:date="2020-08-26T15:53:00Z">
        <w:r w:rsidR="00951DB4">
          <w:rPr>
            <w:sz w:val="20"/>
            <w:szCs w:val="22"/>
          </w:rPr>
          <w:t>Liwen</w:t>
        </w:r>
      </w:ins>
      <w:ins w:id="132" w:author="Park, Minyoung [2]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 xml:space="preserve">, </w:t>
        </w:r>
        <w:proofErr w:type="spellStart"/>
        <w:r w:rsidR="005A62D5">
          <w:rPr>
            <w:sz w:val="20"/>
            <w:szCs w:val="22"/>
          </w:rPr>
          <w:t>Yonggang</w:t>
        </w:r>
        <w:proofErr w:type="spellEnd"/>
        <w:r w:rsidR="005A62D5">
          <w:rPr>
            <w:sz w:val="20"/>
            <w:szCs w:val="22"/>
          </w:rPr>
          <w:t>.</w:t>
        </w:r>
      </w:ins>
    </w:p>
    <w:p w14:paraId="16C704AE" w14:textId="77777777" w:rsidR="0016352D" w:rsidRPr="0016352D" w:rsidRDefault="00E25068" w:rsidP="005C7D87">
      <w:pPr>
        <w:pStyle w:val="ListParagraph"/>
        <w:numPr>
          <w:ilvl w:val="0"/>
          <w:numId w:val="1"/>
        </w:numPr>
        <w:spacing w:after="120"/>
        <w:ind w:leftChars="0"/>
        <w:jc w:val="both"/>
        <w:rPr>
          <w:ins w:id="133" w:author="Minyoung" w:date="2020-08-27T11:11:00Z"/>
          <w:sz w:val="22"/>
          <w:rPrChange w:id="134" w:author="Minyoung" w:date="2020-08-27T11:11:00Z">
            <w:rPr>
              <w:ins w:id="135" w:author="Minyoung" w:date="2020-08-27T11:11:00Z"/>
              <w:sz w:val="20"/>
              <w:szCs w:val="22"/>
            </w:rPr>
          </w:rPrChange>
        </w:rPr>
      </w:pPr>
      <w:ins w:id="136" w:author="Park, Minyoung [2]" w:date="2020-08-26T21:00:00Z">
        <w:r w:rsidRPr="00E25068">
          <w:rPr>
            <w:sz w:val="20"/>
            <w:szCs w:val="22"/>
          </w:rPr>
          <w:t xml:space="preserve">Rev 3: Updated based on the comments from </w:t>
        </w:r>
        <w:proofErr w:type="spellStart"/>
        <w:r w:rsidRPr="00E25068">
          <w:rPr>
            <w:sz w:val="20"/>
            <w:szCs w:val="22"/>
          </w:rPr>
          <w:t>Sanghyun</w:t>
        </w:r>
      </w:ins>
      <w:proofErr w:type="spellEnd"/>
    </w:p>
    <w:p w14:paraId="46536DFC" w14:textId="747424B9" w:rsidR="005E768D" w:rsidRPr="00E25068" w:rsidRDefault="0016352D" w:rsidP="005C7D87">
      <w:pPr>
        <w:pStyle w:val="ListParagraph"/>
        <w:numPr>
          <w:ilvl w:val="0"/>
          <w:numId w:val="1"/>
        </w:numPr>
        <w:spacing w:after="120"/>
        <w:ind w:leftChars="0"/>
        <w:jc w:val="both"/>
        <w:rPr>
          <w:sz w:val="22"/>
        </w:rPr>
      </w:pPr>
      <w:ins w:id="137" w:author="Minyoung" w:date="2020-08-27T11:11:00Z">
        <w:r>
          <w:rPr>
            <w:sz w:val="20"/>
            <w:szCs w:val="22"/>
          </w:rPr>
          <w:lastRenderedPageBreak/>
          <w:t xml:space="preserve">Rev 4: Updated based on the comments from </w:t>
        </w:r>
        <w:proofErr w:type="spellStart"/>
        <w:r>
          <w:rPr>
            <w:sz w:val="20"/>
            <w:szCs w:val="22"/>
          </w:rPr>
          <w:t>Xia</w:t>
        </w:r>
      </w:ins>
      <w:ins w:id="138" w:author="Minyoung" w:date="2020-08-27T11:12:00Z">
        <w:r>
          <w:rPr>
            <w:sz w:val="20"/>
            <w:szCs w:val="22"/>
          </w:rPr>
          <w:t>n</w:t>
        </w:r>
      </w:ins>
      <w:ins w:id="139" w:author="Minyoung" w:date="2020-08-27T11:11:00Z">
        <w:r>
          <w:rPr>
            <w:sz w:val="20"/>
            <w:szCs w:val="22"/>
          </w:rPr>
          <w:t>dong</w:t>
        </w:r>
        <w:proofErr w:type="spellEnd"/>
        <w:r>
          <w:rPr>
            <w:sz w:val="20"/>
            <w:szCs w:val="22"/>
          </w:rPr>
          <w:t xml:space="preserve"> and </w:t>
        </w:r>
      </w:ins>
      <w:proofErr w:type="spellStart"/>
      <w:ins w:id="140" w:author="Minyoung" w:date="2020-08-27T11:12:00Z">
        <w:r>
          <w:rPr>
            <w:sz w:val="20"/>
            <w:szCs w:val="22"/>
          </w:rPr>
          <w:t>Zhiqiang</w:t>
        </w:r>
      </w:ins>
      <w:proofErr w:type="spellEnd"/>
      <w:ins w:id="141" w:author="Park, Minyoung [2]" w:date="2020-08-26T15:54:00Z">
        <w:r w:rsidR="00986D5D" w:rsidRPr="00E25068">
          <w:rPr>
            <w:sz w:val="20"/>
            <w:szCs w:val="22"/>
          </w:rPr>
          <w:t xml:space="preserve"> </w:t>
        </w:r>
      </w:ins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A </w:t>
      </w:r>
      <w:proofErr w:type="gramStart"/>
      <w:r>
        <w:rPr>
          <w:sz w:val="20"/>
          <w:szCs w:val="22"/>
        </w:rPr>
        <w:t>s</w:t>
      </w:r>
      <w:r w:rsidRPr="00355802">
        <w:rPr>
          <w:sz w:val="20"/>
          <w:szCs w:val="22"/>
        </w:rPr>
        <w:t>ingle-link</w:t>
      </w:r>
      <w:proofErr w:type="gramEnd"/>
      <w:r w:rsidRPr="00355802">
        <w:rPr>
          <w:sz w:val="20"/>
          <w:szCs w:val="22"/>
        </w:rPr>
        <w:t>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bookmarkStart w:id="142" w:name="_GoBack"/>
      <w:bookmarkEnd w:id="142"/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143" w:author="Park, Minyoung [2]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144" w:author="Park, Minyoung [2]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145" w:author="Park, Minyoung [2]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146" w:author="Park, Minyoung [2]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2732E248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147" w:author="Park, 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7F315C35" w:rsidR="00DA354F" w:rsidRDefault="009970BF" w:rsidP="00355802">
      <w:pPr>
        <w:jc w:val="both"/>
        <w:rPr>
          <w:ins w:id="148" w:author="Park, Minyoung" w:date="2020-08-27T10:30:00Z"/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149" w:author="Park, Minyoung [2]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150" w:author="Park, Minyoung [2]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>Capabilities element</w:t>
      </w:r>
      <w:ins w:id="151" w:author="Park, Minyoung" w:date="2020-08-27T10:33:00Z">
        <w:r w:rsidR="00E86A19">
          <w:rPr>
            <w:sz w:val="20"/>
            <w:szCs w:val="24"/>
          </w:rPr>
          <w:t>, which is an MLD level capabilities element,</w:t>
        </w:r>
      </w:ins>
      <w:r w:rsidR="004F2544">
        <w:rPr>
          <w:sz w:val="20"/>
          <w:szCs w:val="24"/>
        </w:rPr>
        <w:t xml:space="preserve">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0AED81A" w14:textId="46276603" w:rsidR="002B075C" w:rsidRDefault="002B075C" w:rsidP="00355802">
      <w:pPr>
        <w:jc w:val="both"/>
        <w:rPr>
          <w:sz w:val="20"/>
          <w:szCs w:val="24"/>
        </w:rPr>
      </w:pP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689FF0D4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152" w:author="Park, 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153" w:author="Park, Minyoung [2]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154" w:author="Park, Minyoung [2]" w:date="2020-08-26T13:51:00Z">
        <w:r w:rsidR="00605ADA">
          <w:rPr>
            <w:sz w:val="20"/>
            <w:szCs w:val="24"/>
          </w:rPr>
          <w:t>shall</w:t>
        </w:r>
      </w:ins>
      <w:ins w:id="155" w:author="Park, Minyoung [2]" w:date="2020-08-26T13:52:00Z">
        <w:r w:rsidR="00605ADA">
          <w:rPr>
            <w:sz w:val="20"/>
            <w:szCs w:val="24"/>
          </w:rPr>
          <w:t xml:space="preserve"> be able to</w:t>
        </w:r>
      </w:ins>
      <w:ins w:id="156" w:author="Park, Minyoung [2]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 xml:space="preserve">listen on </w:t>
      </w:r>
      <w:r w:rsidR="00AE4E8A">
        <w:rPr>
          <w:sz w:val="20"/>
          <w:szCs w:val="24"/>
        </w:rPr>
        <w:t>more than one</w:t>
      </w:r>
      <w:r w:rsidR="00B779E0">
        <w:rPr>
          <w:sz w:val="20"/>
          <w:szCs w:val="24"/>
        </w:rPr>
        <w:t xml:space="preserve"> enabled link</w:t>
      </w:r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proofErr w:type="spellStart"/>
      <w:r w:rsidR="00B779E0">
        <w:rPr>
          <w:sz w:val="20"/>
          <w:szCs w:val="24"/>
        </w:rPr>
        <w:t>initated</w:t>
      </w:r>
      <w:proofErr w:type="spellEnd"/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  <w:ins w:id="157" w:author="Minyoung" w:date="2020-08-27T11:04:00Z">
        <w:r w:rsidR="0016352D">
          <w:rPr>
            <w:sz w:val="20"/>
            <w:szCs w:val="24"/>
          </w:rPr>
          <w:t xml:space="preserve">The non-AP MLD shall indicate to the AP MLD </w:t>
        </w:r>
      </w:ins>
      <w:ins w:id="158" w:author="Minyoung" w:date="2020-08-27T11:06:00Z">
        <w:r w:rsidR="0016352D">
          <w:rPr>
            <w:sz w:val="20"/>
            <w:szCs w:val="24"/>
          </w:rPr>
          <w:t>a</w:t>
        </w:r>
      </w:ins>
      <w:ins w:id="159" w:author="Minyoung" w:date="2020-08-27T11:02:00Z">
        <w:r w:rsidR="0016352D">
          <w:rPr>
            <w:sz w:val="20"/>
            <w:szCs w:val="24"/>
          </w:rPr>
          <w:t xml:space="preserve"> specified set of enabled links</w:t>
        </w:r>
      </w:ins>
      <w:ins w:id="160" w:author="Minyoung" w:date="2020-08-27T11:04:00Z">
        <w:r w:rsidR="0016352D">
          <w:rPr>
            <w:sz w:val="20"/>
            <w:szCs w:val="24"/>
          </w:rPr>
          <w:t xml:space="preserve"> on which</w:t>
        </w:r>
      </w:ins>
      <w:ins w:id="161" w:author="Minyoung" w:date="2020-08-27T11:05:00Z">
        <w:r w:rsidR="0016352D">
          <w:rPr>
            <w:sz w:val="20"/>
            <w:szCs w:val="24"/>
          </w:rPr>
          <w:t xml:space="preserve"> the non-AP MLD </w:t>
        </w:r>
      </w:ins>
      <w:ins w:id="162" w:author="Minyoung" w:date="2020-08-27T11:07:00Z">
        <w:r w:rsidR="0016352D">
          <w:rPr>
            <w:sz w:val="20"/>
            <w:szCs w:val="24"/>
          </w:rPr>
          <w:t xml:space="preserve">performs the </w:t>
        </w:r>
      </w:ins>
      <w:ins w:id="163" w:author="Minyoung" w:date="2020-08-27T11:14:00Z">
        <w:r w:rsidR="00771B2A">
          <w:rPr>
            <w:sz w:val="20"/>
            <w:szCs w:val="24"/>
          </w:rPr>
          <w:t>listening</w:t>
        </w:r>
      </w:ins>
      <w:ins w:id="164" w:author="Minyoung" w:date="2020-08-27T11:07:00Z">
        <w:r w:rsidR="0016352D">
          <w:rPr>
            <w:sz w:val="20"/>
            <w:szCs w:val="24"/>
          </w:rPr>
          <w:t xml:space="preserve"> operation</w:t>
        </w:r>
      </w:ins>
      <w:ins w:id="165" w:author="Minyoung" w:date="2020-08-27T11:05:00Z">
        <w:r w:rsidR="0016352D">
          <w:rPr>
            <w:sz w:val="20"/>
            <w:szCs w:val="24"/>
          </w:rPr>
          <w:t>.</w:t>
        </w:r>
      </w:ins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166" w:author="Park, Minyoung [2]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167" w:author="Park, Minyoung [2]" w:date="2020-08-26T15:55:00Z">
        <w:r w:rsidR="005A62D5">
          <w:rPr>
            <w:sz w:val="20"/>
            <w:szCs w:val="24"/>
          </w:rPr>
          <w:t xml:space="preserve"> </w:t>
        </w:r>
      </w:ins>
      <w:ins w:id="168" w:author="Park, Minyoung [2]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006A2BF9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 xml:space="preserve">24 Mbps, non-HT PPDU, </w:t>
      </w:r>
      <w:ins w:id="169" w:author="Minyoung" w:date="2020-08-27T10:45:00Z">
        <w:r w:rsidR="002473C3">
          <w:rPr>
            <w:szCs w:val="22"/>
          </w:rPr>
          <w:t xml:space="preserve">and </w:t>
        </w:r>
      </w:ins>
      <w:r w:rsidRPr="00E5374C">
        <w:rPr>
          <w:szCs w:val="22"/>
        </w:rPr>
        <w:t>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6502C84A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del w:id="170" w:author="Park, Minyoung [2]" w:date="2020-08-26T14:48:00Z">
        <w:r w:rsidDel="00527B96">
          <w:rPr>
            <w:sz w:val="20"/>
            <w:szCs w:val="24"/>
          </w:rPr>
          <w:delText xml:space="preserve">enabled </w:delText>
        </w:r>
      </w:del>
      <w:ins w:id="171" w:author="Park, Minyoung [2]" w:date="2020-08-26T14:48:00Z">
        <w:r w:rsidR="00527B96">
          <w:rPr>
            <w:sz w:val="20"/>
            <w:szCs w:val="24"/>
          </w:rPr>
          <w:t xml:space="preserve">specified set of </w:t>
        </w:r>
      </w:ins>
      <w:ins w:id="172" w:author="Park, Minyoung [2]" w:date="2020-08-26T15:33:00Z">
        <w:r w:rsidR="00E70F44">
          <w:rPr>
            <w:sz w:val="20"/>
            <w:szCs w:val="24"/>
          </w:rPr>
          <w:t xml:space="preserve">enabled </w:t>
        </w:r>
      </w:ins>
      <w:r>
        <w:rPr>
          <w:sz w:val="20"/>
          <w:szCs w:val="24"/>
        </w:rPr>
        <w:t xml:space="preserve">links </w:t>
      </w:r>
      <w:ins w:id="173" w:author="Park, Minyoung [2]" w:date="2020-08-26T14:52:00Z">
        <w:r w:rsidR="00DE3CEA">
          <w:rPr>
            <w:sz w:val="20"/>
            <w:szCs w:val="24"/>
          </w:rPr>
          <w:t xml:space="preserve">in which the EMLSR mode is applied </w:t>
        </w:r>
      </w:ins>
      <w:del w:id="174" w:author="Park, Minyoung [2]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175" w:author="Park, 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51CD1373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176" w:author="Park, Minyoung [2]" w:date="2020-08-26T14:33:00Z">
        <w:r w:rsidR="00E253E9">
          <w:rPr>
            <w:sz w:val="20"/>
            <w:szCs w:val="24"/>
          </w:rPr>
          <w:t xml:space="preserve"> of the</w:t>
        </w:r>
        <w:r w:rsidR="00A0357E">
          <w:rPr>
            <w:sz w:val="20"/>
            <w:szCs w:val="24"/>
          </w:rPr>
          <w:t xml:space="preserve"> </w:t>
        </w:r>
      </w:ins>
      <w:ins w:id="177" w:author="Park, Minyoung [2]" w:date="2020-08-26T14:57:00Z">
        <w:r w:rsidR="00FA537D">
          <w:rPr>
            <w:sz w:val="20"/>
            <w:szCs w:val="24"/>
          </w:rPr>
          <w:t xml:space="preserve">specified set of </w:t>
        </w:r>
      </w:ins>
      <w:ins w:id="178" w:author="Park, Minyoung [2]" w:date="2020-08-26T15:33:00Z">
        <w:r w:rsidR="00872EAE">
          <w:rPr>
            <w:sz w:val="20"/>
            <w:szCs w:val="24"/>
          </w:rPr>
          <w:t xml:space="preserve">enabled </w:t>
        </w:r>
      </w:ins>
      <w:ins w:id="179" w:author="Park, Minyoung [2]" w:date="2020-08-26T14:57:00Z">
        <w:r w:rsidR="00FA537D">
          <w:rPr>
            <w:sz w:val="20"/>
            <w:szCs w:val="24"/>
          </w:rPr>
          <w:t>links in which the EMLSR mode is applied</w:t>
        </w:r>
      </w:ins>
      <w:r w:rsidR="00FC0874">
        <w:rPr>
          <w:sz w:val="20"/>
          <w:szCs w:val="24"/>
        </w:rPr>
        <w:t xml:space="preserve"> </w:t>
      </w:r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180" w:author="Park, Minyoung [2]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181" w:author="Park, Minyoung [2]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182" w:author="Park, Minyoung [2]" w:date="2020-08-26T15:11:00Z">
        <w:r w:rsidR="00E663E1">
          <w:rPr>
            <w:sz w:val="20"/>
            <w:szCs w:val="24"/>
          </w:rPr>
          <w:t xml:space="preserve"> and </w:t>
        </w:r>
      </w:ins>
      <w:ins w:id="183" w:author="Park, Minyoung [2]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184" w:author="Park, Minyoung [2]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185" w:author="Park, Minyoung [2]" w:date="2020-08-26T16:13:00Z">
        <w:r w:rsidR="00143D9D">
          <w:rPr>
            <w:sz w:val="20"/>
            <w:szCs w:val="24"/>
          </w:rPr>
          <w:t xml:space="preserve">During the </w:t>
        </w:r>
      </w:ins>
      <w:ins w:id="186" w:author="Park, Minyoung [2]" w:date="2020-08-26T16:14:00Z">
        <w:r w:rsidR="00B20A9A">
          <w:rPr>
            <w:sz w:val="20"/>
            <w:szCs w:val="24"/>
          </w:rPr>
          <w:t>frame exchange sequence, t</w:t>
        </w:r>
      </w:ins>
      <w:ins w:id="187" w:author="Park, Minyoung [2]" w:date="2020-08-26T15:18:00Z">
        <w:r w:rsidR="006F5E04">
          <w:rPr>
            <w:sz w:val="20"/>
            <w:szCs w:val="24"/>
          </w:rPr>
          <w:t xml:space="preserve">he AP MLD shall </w:t>
        </w:r>
      </w:ins>
      <w:ins w:id="188" w:author="Park, Minyoung [2]" w:date="2020-08-26T15:20:00Z">
        <w:r w:rsidR="0086032F">
          <w:rPr>
            <w:sz w:val="20"/>
            <w:szCs w:val="24"/>
          </w:rPr>
          <w:t xml:space="preserve">not transmit </w:t>
        </w:r>
      </w:ins>
      <w:ins w:id="189" w:author="Park, Minyoung [2]" w:date="2020-08-26T15:21:00Z">
        <w:r w:rsidR="008A2132">
          <w:rPr>
            <w:sz w:val="20"/>
            <w:szCs w:val="24"/>
          </w:rPr>
          <w:t>frames on</w:t>
        </w:r>
      </w:ins>
      <w:ins w:id="190" w:author="Park, Minyoung [2]" w:date="2020-08-26T15:24:00Z">
        <w:r w:rsidR="008E415F">
          <w:rPr>
            <w:sz w:val="20"/>
            <w:szCs w:val="24"/>
          </w:rPr>
          <w:t xml:space="preserve"> the other link(s) of the specified </w:t>
        </w:r>
      </w:ins>
      <w:ins w:id="191" w:author="Park, Minyoung [2]" w:date="2020-08-26T15:34:00Z">
        <w:r w:rsidR="00872EAE">
          <w:rPr>
            <w:sz w:val="20"/>
            <w:szCs w:val="24"/>
          </w:rPr>
          <w:t xml:space="preserve">set of enabled </w:t>
        </w:r>
      </w:ins>
      <w:ins w:id="192" w:author="Park, Minyoung [2]" w:date="2020-08-26T15:24:00Z">
        <w:r w:rsidR="00D91239">
          <w:rPr>
            <w:sz w:val="20"/>
            <w:szCs w:val="24"/>
          </w:rPr>
          <w:t>links in w</w:t>
        </w:r>
      </w:ins>
      <w:ins w:id="193" w:author="Park, Minyoung [2]" w:date="2020-08-26T15:25:00Z">
        <w:r w:rsidR="00D91239">
          <w:rPr>
            <w:sz w:val="20"/>
            <w:szCs w:val="24"/>
          </w:rPr>
          <w:t>hich the EMLSR mode is applied.</w:t>
        </w:r>
      </w:ins>
      <w:ins w:id="194" w:author="Park, Minyoung [2]" w:date="2020-08-26T15:21:00Z">
        <w:r w:rsidR="008A2132">
          <w:rPr>
            <w:sz w:val="20"/>
            <w:szCs w:val="24"/>
          </w:rPr>
          <w:t xml:space="preserve"> </w:t>
        </w:r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195" w:author="Park, Minyoung [2]" w:date="2020-08-26T15:00:00Z">
        <w:r w:rsidR="00BD7B65">
          <w:rPr>
            <w:sz w:val="20"/>
            <w:szCs w:val="24"/>
          </w:rPr>
          <w:t xml:space="preserve"> on the specified set of </w:t>
        </w:r>
      </w:ins>
      <w:ins w:id="196" w:author="Park, Minyoung [2]" w:date="2020-08-26T15:34:00Z">
        <w:r w:rsidR="00872EAE">
          <w:rPr>
            <w:sz w:val="20"/>
            <w:szCs w:val="24"/>
          </w:rPr>
          <w:t xml:space="preserve">enabled </w:t>
        </w:r>
      </w:ins>
      <w:ins w:id="197" w:author="Park, Minyoung [2]" w:date="2020-08-26T15:00:00Z">
        <w:r w:rsidR="00BD7B65">
          <w:rPr>
            <w:sz w:val="20"/>
            <w:szCs w:val="24"/>
          </w:rPr>
          <w:t>links</w:t>
        </w:r>
        <w:r w:rsidR="006E4703">
          <w:rPr>
            <w:sz w:val="20"/>
            <w:szCs w:val="24"/>
          </w:rPr>
          <w:t xml:space="preserve"> in which</w:t>
        </w:r>
      </w:ins>
      <w:ins w:id="198" w:author="Park, Minyoung [2]" w:date="2020-08-26T15:01:00Z">
        <w:r w:rsidR="006E4703">
          <w:rPr>
            <w:sz w:val="20"/>
            <w:szCs w:val="24"/>
          </w:rPr>
          <w:t xml:space="preserve"> the EMLSR mode is applied</w:t>
        </w:r>
      </w:ins>
      <w:r w:rsidR="00FC6FAC">
        <w:rPr>
          <w:sz w:val="20"/>
          <w:szCs w:val="24"/>
        </w:rPr>
        <w:t xml:space="preserve"> </w:t>
      </w:r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A950" w14:textId="77777777" w:rsidR="00915BBC" w:rsidRDefault="00915BBC">
      <w:r>
        <w:separator/>
      </w:r>
    </w:p>
  </w:endnote>
  <w:endnote w:type="continuationSeparator" w:id="0">
    <w:p w14:paraId="74ACE2BA" w14:textId="77777777" w:rsidR="00915BBC" w:rsidRDefault="0091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771B2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2D1" w14:textId="77777777" w:rsidR="00915BBC" w:rsidRDefault="00915BBC">
      <w:r>
        <w:separator/>
      </w:r>
    </w:p>
  </w:footnote>
  <w:footnote w:type="continuationSeparator" w:id="0">
    <w:p w14:paraId="3D2BA8BF" w14:textId="77777777" w:rsidR="00915BBC" w:rsidRDefault="0091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161B28F1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E0CFC">
          <w:t>doc.: IEEE 802.11-20/1291r</w:t>
        </w:r>
        <w:r w:rsidR="009D20B2">
          <w:t>4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  <w15:person w15:author="Park, Minyoung [2]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195E3E-88D6-4E94-836C-ADF4FF04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814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802.11-20/1291r4</vt:lpstr>
    </vt:vector>
  </TitlesOfParts>
  <Company>Intel Corporation</Company>
  <LinksUpToDate>false</LinksUpToDate>
  <CharactersWithSpaces>5279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802.11-20/1291r4</dc:title>
  <dc:subject>Submission</dc:subject>
  <dc:creator>minyoung.park@intel.com</dc:creator>
  <cp:keywords>CTPClassification=CTP_NT</cp:keywords>
  <cp:lastModifiedBy>Minyoung</cp:lastModifiedBy>
  <cp:revision>6</cp:revision>
  <cp:lastPrinted>2010-05-04T02:47:00Z</cp:lastPrinted>
  <dcterms:created xsi:type="dcterms:W3CDTF">2020-08-27T17:22:00Z</dcterms:created>
  <dcterms:modified xsi:type="dcterms:W3CDTF">2020-08-27T18:23:00Z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