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lang w:eastAsia="zh-CN"/>
                              </w:rPr>
                            </w:pPr>
                            <w:r>
                              <w:rPr>
                                <w:lang w:eastAsia="zh-CN"/>
                              </w:rPr>
                              <w:t>R5: reflect Sammer and Alice’s comments through email (</w:t>
                            </w:r>
                            <w:r w:rsidRPr="00B44622">
                              <w:rPr>
                                <w:highlight w:val="magenta"/>
                                <w:lang w:eastAsia="zh-CN"/>
                              </w:rPr>
                              <w:t>pink</w:t>
                            </w:r>
                            <w:r>
                              <w:rPr>
                                <w:lang w:eastAsia="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lang w:eastAsia="zh-CN"/>
                        </w:rPr>
                      </w:pPr>
                      <w:r>
                        <w:rPr>
                          <w:lang w:eastAsia="zh-CN"/>
                        </w:rPr>
                        <w:t>R5: reflect Sammer and Alice’s comments through email (</w:t>
                      </w:r>
                      <w:r w:rsidRPr="00B44622">
                        <w:rPr>
                          <w:highlight w:val="magenta"/>
                          <w:lang w:eastAsia="zh-CN"/>
                        </w:rPr>
                        <w:t>pink</w:t>
                      </w:r>
                      <w:r>
                        <w:rPr>
                          <w:lang w:eastAsia="zh-CN"/>
                        </w:rPr>
                        <w:t>)</w:t>
                      </w:r>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0" w:name="RTF32373437303a2048342c312e"/>
      <w:r>
        <w:rPr>
          <w:w w:val="100"/>
        </w:rPr>
        <w:lastRenderedPageBreak/>
        <w:t>34.3.10.7 EHT-SIG</w:t>
      </w:r>
      <w:bookmarkEnd w:id="0"/>
    </w:p>
    <w:p w14:paraId="7163811F" w14:textId="77777777" w:rsidR="005229EF" w:rsidRDefault="005229EF" w:rsidP="005229EF">
      <w:pPr>
        <w:pStyle w:val="H5"/>
        <w:rPr>
          <w:w w:val="100"/>
        </w:rPr>
      </w:pPr>
      <w:commentRangeStart w:id="1"/>
      <w:r>
        <w:rPr>
          <w:w w:val="100"/>
        </w:rPr>
        <w:t>34.3.10.7.1 General</w:t>
      </w:r>
      <w:commentRangeEnd w:id="1"/>
      <w:r>
        <w:rPr>
          <w:rStyle w:val="ab"/>
          <w:rFonts w:ascii="Times New Roman" w:eastAsia="宋体" w:hAnsi="Times New Roman" w:cs="Times New Roman"/>
          <w:b w:val="0"/>
          <w:bCs w:val="0"/>
          <w:color w:val="auto"/>
          <w:w w:val="100"/>
          <w:lang w:val="en-GB" w:eastAsia="en-US"/>
        </w:rPr>
        <w:commentReference w:id="1"/>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r>
        <w:rPr>
          <w:w w:val="100"/>
        </w:rPr>
        <w:t xml:space="preserve">interpretate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2"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3" w:author="Yujian (Ross Yu)" w:date="2020-08-28T08:58:00Z">
        <w:r w:rsidR="00A03D46" w:rsidRPr="00E26E97">
          <w:rPr>
            <w:rFonts w:eastAsia="宋体"/>
            <w:w w:val="100"/>
          </w:rPr>
          <w:t>TBD</w:t>
        </w:r>
      </w:ins>
      <w:r w:rsidRPr="00E26E97">
        <w:rPr>
          <w:w w:val="100"/>
        </w:rPr>
        <w:t>.</w:t>
      </w:r>
      <w:r>
        <w:rPr>
          <w:w w:val="100"/>
        </w:rPr>
        <w:t xml:space="preserve"> </w:t>
      </w:r>
      <w:del w:id="4"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5" w:name="RTF39303937353a2048352c312e"/>
      <w:r>
        <w:rPr>
          <w:w w:val="100"/>
        </w:rPr>
        <w:t xml:space="preserve">34.3.10.7.2 </w:t>
      </w:r>
      <w:commentRangeStart w:id="6"/>
      <w:r>
        <w:rPr>
          <w:w w:val="100"/>
        </w:rPr>
        <w:t>EHT-SIG content channels</w:t>
      </w:r>
      <w:bookmarkEnd w:id="5"/>
      <w:commentRangeEnd w:id="6"/>
      <w:r>
        <w:rPr>
          <w:rStyle w:val="ab"/>
          <w:rFonts w:ascii="Times New Roman" w:eastAsia="宋体" w:hAnsi="Times New Roman" w:cs="Times New Roman"/>
          <w:b w:val="0"/>
          <w:bCs w:val="0"/>
          <w:color w:val="auto"/>
          <w:w w:val="100"/>
          <w:lang w:val="en-GB" w:eastAsia="en-US"/>
        </w:rPr>
        <w:commentReference w:id="6"/>
      </w:r>
    </w:p>
    <w:p w14:paraId="170F97E3" w14:textId="64D33755"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w:t>
      </w:r>
      <w:del w:id="7" w:author="Yujian (Ross Yu)" w:date="2020-09-14T15:43:00Z">
        <w:r w:rsidRPr="00B44622" w:rsidDel="00B44622">
          <w:rPr>
            <w:rFonts w:eastAsia="Malgun Gothic"/>
            <w:w w:val="100"/>
            <w:highlight w:val="magenta"/>
            <w:lang w:eastAsia="ko-KR"/>
          </w:rPr>
          <w:delText xml:space="preserve">is </w:delText>
        </w:r>
      </w:del>
      <w:ins w:id="8" w:author="Yujian (Ross Yu)" w:date="2020-09-14T15:43:00Z">
        <w:r w:rsidR="00B44622" w:rsidRPr="00B44622">
          <w:rPr>
            <w:rFonts w:eastAsia="Malgun Gothic"/>
            <w:w w:val="100"/>
            <w:highlight w:val="magenta"/>
            <w:lang w:eastAsia="ko-KR"/>
          </w:rPr>
          <w:t>are</w:t>
        </w:r>
        <w:r w:rsidR="00B44622">
          <w:rPr>
            <w:rFonts w:eastAsia="Malgun Gothic"/>
            <w:w w:val="100"/>
            <w:lang w:eastAsia="ko-KR"/>
          </w:rPr>
          <w:t xml:space="preserve"> </w:t>
        </w:r>
      </w:ins>
      <w:commentRangeStart w:id="9"/>
      <w:r>
        <w:rPr>
          <w:rFonts w:eastAsia="Malgun Gothic"/>
          <w:w w:val="100"/>
          <w:lang w:eastAsia="ko-KR"/>
        </w:rPr>
        <w:t>allowed</w:t>
      </w:r>
      <w:commentRangeEnd w:id="9"/>
      <w:r w:rsidR="001044C8">
        <w:rPr>
          <w:rStyle w:val="ab"/>
          <w:rFonts w:eastAsia="宋体"/>
          <w:color w:val="auto"/>
          <w:w w:val="100"/>
          <w:lang w:val="en-GB" w:eastAsia="en-US"/>
        </w:rPr>
        <w:commentReference w:id="9"/>
      </w:r>
      <w:r>
        <w:rPr>
          <w:rFonts w:eastAsia="Malgun Gothic"/>
          <w:w w:val="100"/>
          <w:lang w:eastAsia="ko-KR"/>
        </w:rPr>
        <w:t xml:space="preserve"> to carry the different information when EHT MU PPDU is wider than 80MHz. </w:t>
      </w:r>
    </w:p>
    <w:p w14:paraId="4C4290D8" w14:textId="1BDD6E25" w:rsidR="005229EF" w:rsidRDefault="005229EF" w:rsidP="005229EF">
      <w:pPr>
        <w:pStyle w:val="T"/>
        <w:rPr>
          <w:w w:val="100"/>
        </w:rPr>
      </w:pPr>
      <w:r>
        <w:rPr>
          <w:w w:val="100"/>
        </w:rPr>
        <w:t xml:space="preserve">The EHT-SIG content channel format is shown in </w:t>
      </w:r>
      <w:r w:rsidRPr="00B44622">
        <w:rPr>
          <w:w w:val="100"/>
          <w:highlight w:val="yellow"/>
        </w:rPr>
        <w:fldChar w:fldCharType="begin"/>
      </w:r>
      <w:r w:rsidRPr="00B44622">
        <w:rPr>
          <w:w w:val="100"/>
          <w:highlight w:val="yellow"/>
        </w:rPr>
        <w:instrText xml:space="preserve"> REF  RTF38303630343a204669675469 \h</w:instrText>
      </w:r>
      <w:r w:rsidR="00E82C26">
        <w:rPr>
          <w:w w:val="100"/>
          <w:highlight w:val="yellow"/>
        </w:rPr>
        <w:instrText xml:space="preserve"> \* MERGEFORMAT </w:instrText>
      </w:r>
      <w:r w:rsidRPr="00B44622">
        <w:rPr>
          <w:w w:val="100"/>
          <w:highlight w:val="yellow"/>
        </w:rPr>
      </w:r>
      <w:r w:rsidRPr="00B44622">
        <w:rPr>
          <w:w w:val="100"/>
          <w:highlight w:val="yellow"/>
        </w:rPr>
        <w:fldChar w:fldCharType="separate"/>
      </w:r>
      <w:r w:rsidRPr="00B44622">
        <w:rPr>
          <w:w w:val="100"/>
          <w:highlight w:val="yellow"/>
        </w:rPr>
        <w:t>Figure 34-x (EHT-SIG content channel format)</w:t>
      </w:r>
      <w:r w:rsidRPr="00B44622">
        <w:rPr>
          <w:w w:val="100"/>
          <w:highlight w:val="yellow"/>
        </w:rPr>
        <w:fldChar w:fldCharType="end"/>
      </w:r>
      <w:r>
        <w:rPr>
          <w:w w:val="100"/>
        </w:rPr>
        <w:t xml:space="preserve">. </w:t>
      </w:r>
      <w:ins w:id="10" w:author="Yujian (Ross Yu)" w:date="2020-09-14T15:44:00Z">
        <w:r w:rsidR="00B44622" w:rsidRPr="00B44622">
          <w:rPr>
            <w:w w:val="100"/>
            <w:highlight w:val="magenta"/>
          </w:rPr>
          <w:t xml:space="preserve">For </w:t>
        </w:r>
        <w:r w:rsidR="00B44622" w:rsidRPr="00B44622">
          <w:rPr>
            <w:bCs/>
            <w:highlight w:val="magenta"/>
          </w:rPr>
          <w:t>an EHT PPDU sent to multiple users</w:t>
        </w:r>
        <w:r w:rsidR="00B44622" w:rsidRPr="00B44622">
          <w:rPr>
            <w:highlight w:val="magenta"/>
          </w:rPr>
          <w:t xml:space="preserve">, </w:t>
        </w:r>
      </w:ins>
      <w:commentRangeStart w:id="11"/>
      <w:del w:id="12" w:author="Yujian (Ross Yu)" w:date="2020-09-14T15:44:00Z">
        <w:r w:rsidRPr="00B44622" w:rsidDel="00B44622">
          <w:rPr>
            <w:w w:val="100"/>
            <w:highlight w:val="magenta"/>
          </w:rPr>
          <w:delText>T</w:delText>
        </w:r>
      </w:del>
      <w:ins w:id="13" w:author="Yujian (Ross Yu)" w:date="2020-09-14T15:44:00Z">
        <w:r w:rsidR="00B44622" w:rsidRPr="00B44622">
          <w:rPr>
            <w:w w:val="100"/>
            <w:highlight w:val="magenta"/>
          </w:rPr>
          <w:t>t</w:t>
        </w:r>
      </w:ins>
      <w:r>
        <w:rPr>
          <w:w w:val="100"/>
        </w:rPr>
        <w:t>he EHT-SIG content channel consists of a Common field followed by a User Specific field.</w:t>
      </w:r>
      <w:commentRangeEnd w:id="11"/>
      <w:r w:rsidR="00A46477">
        <w:rPr>
          <w:rStyle w:val="ab"/>
          <w:rFonts w:eastAsia="宋体"/>
          <w:color w:val="auto"/>
          <w:w w:val="100"/>
          <w:lang w:val="en-GB" w:eastAsia="en-US"/>
        </w:rPr>
        <w:commentReference w:id="11"/>
      </w:r>
      <w:ins w:id="14" w:author="Yujian (Ross Yu)" w:date="2020-08-28T14:01:00Z">
        <w:r w:rsidR="00E26E97">
          <w:rPr>
            <w:w w:val="100"/>
          </w:rPr>
          <w:t xml:space="preserve"> </w:t>
        </w:r>
      </w:ins>
      <w:ins w:id="15" w:author="Yujian (Ross Yu)" w:date="2020-09-14T15:45:00Z">
        <w:r w:rsidR="00B44622">
          <w:rPr>
            <w:w w:val="100"/>
          </w:rPr>
          <w:t xml:space="preserve"> </w:t>
        </w:r>
        <w:r w:rsidR="00B44622" w:rsidRPr="00B44622">
          <w:rPr>
            <w:w w:val="100"/>
            <w:highlight w:val="magenta"/>
          </w:rPr>
          <w:t>For an EHT PPDU sent to a sinle user, it is TBD</w:t>
        </w:r>
        <w:r w:rsidR="00B44622">
          <w:rPr>
            <w:w w:val="100"/>
          </w:rPr>
          <w:t xml:space="preserve">. </w:t>
        </w:r>
      </w:ins>
      <w:ins w:id="16" w:author="Yujian (Ross Yu)" w:date="2020-08-28T14:01:00Z">
        <w:r w:rsidR="00F107F1" w:rsidRPr="00F107F1">
          <w:rPr>
            <w:w w:val="100"/>
            <w:highlight w:val="cyan"/>
          </w:rPr>
          <w:t>The configuration of the</w:t>
        </w:r>
        <w:r w:rsidR="00F107F1" w:rsidRPr="00F107F1">
          <w:rPr>
            <w:b/>
            <w:color w:val="FF0000"/>
            <w:w w:val="100"/>
            <w:highlight w:val="cyan"/>
          </w:rPr>
          <w:t xml:space="preserve"> </w:t>
        </w:r>
        <w:r w:rsidR="00F107F1" w:rsidRPr="000E5E18">
          <w:rPr>
            <w:color w:val="auto"/>
            <w:w w:val="100"/>
            <w:highlight w:val="cyan"/>
          </w:rPr>
          <w:t>Common field</w:t>
        </w:r>
        <w:r w:rsidR="00F107F1" w:rsidRPr="00F107F1">
          <w:rPr>
            <w:w w:val="100"/>
            <w:highlight w:val="cyan"/>
          </w:rPr>
          <w:t xml:space="preserve"> regarding the postion and number of CRC and</w:t>
        </w:r>
        <w:r w:rsidR="00F107F1" w:rsidRPr="00B44622">
          <w:rPr>
            <w:color w:val="FF0000"/>
            <w:w w:val="100"/>
            <w:highlight w:val="cyan"/>
          </w:rPr>
          <w:t xml:space="preserve"> </w:t>
        </w:r>
        <w:r w:rsidR="00F107F1" w:rsidRPr="00B44622">
          <w:rPr>
            <w:color w:val="auto"/>
            <w:w w:val="100"/>
            <w:highlight w:val="cyan"/>
          </w:rPr>
          <w:t>Tail</w:t>
        </w:r>
        <w:r w:rsidR="00F107F1" w:rsidRPr="00AE6EE3">
          <w:rPr>
            <w:w w:val="100"/>
            <w:highlight w:val="cyan"/>
          </w:rPr>
          <w:t xml:space="preserve"> </w:t>
        </w:r>
        <w:r w:rsidR="00F107F1" w:rsidRPr="00F107F1">
          <w:rPr>
            <w:w w:val="100"/>
            <w:highlight w:val="cyan"/>
          </w:rPr>
          <w:t>subfields is TBD</w:t>
        </w:r>
      </w:ins>
      <w:ins w:id="17" w:author="Yujian (Ross Yu)" w:date="2020-09-14T16:04:00Z">
        <w:r w:rsidR="000E5E18">
          <w:rPr>
            <w:w w:val="100"/>
            <w:highlight w:val="cyan"/>
          </w:rPr>
          <w:t xml:space="preserve"> </w:t>
        </w:r>
        <w:r w:rsidR="000E5E18" w:rsidRPr="000E5E18">
          <w:rPr>
            <w:w w:val="100"/>
            <w:highlight w:val="magenta"/>
          </w:rPr>
          <w:t>for an EHT PPDU sent to multiple users.</w:t>
        </w:r>
        <w:r w:rsidR="000E5E18" w:rsidRPr="000E5E18">
          <w:rPr>
            <w:rStyle w:val="ab"/>
            <w:rFonts w:eastAsia="宋体"/>
            <w:color w:val="auto"/>
            <w:w w:val="100"/>
            <w:highlight w:val="magenta"/>
            <w:lang w:val="en-GB" w:eastAsia="en-US"/>
          </w:rPr>
          <w:commentReference w:id="18"/>
        </w:r>
        <w:r w:rsidR="000E5E18" w:rsidRPr="000E5E18">
          <w:rPr>
            <w:w w:val="100"/>
            <w:highlight w:val="magenta"/>
          </w:rPr>
          <w:t xml:space="preserve"> </w:t>
        </w:r>
        <w:bookmarkStart w:id="19" w:name="_GoBack"/>
        <w:bookmarkEnd w:id="19"/>
        <w:r w:rsidR="000E5E18" w:rsidRPr="000E5E18">
          <w:rPr>
            <w:w w:val="100"/>
            <w:highlight w:val="magenta"/>
          </w:rPr>
          <w:t>For an EHT PPDU sent to a single user, it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B44622" w:rsidRDefault="005229EF" w:rsidP="00E26E97">
            <w:pPr>
              <w:pStyle w:val="CellBody"/>
              <w:keepNext/>
              <w:jc w:val="center"/>
              <w:rPr>
                <w:rFonts w:eastAsia="宋体"/>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25pt;height:108.3pt" o:ole="">
                  <v:imagedata r:id="rId13" o:title=""/>
                </v:shape>
                <o:OLEObject Type="Embed" ProgID="Visio.Drawing.15" ShapeID="_x0000_i1025" DrawAspect="Content" ObjectID="_1661605937" r:id="rId14"/>
              </w:object>
            </w:r>
            <w:r w:rsidRPr="00B44622">
              <w:rPr>
                <w:highlight w:val="yellow"/>
              </w:rPr>
              <w:t xml:space="preserve">Figure </w:t>
            </w:r>
            <w:r w:rsidRPr="00B44622">
              <w:rPr>
                <w:noProof/>
                <w:highlight w:val="yellow"/>
              </w:rPr>
              <w:t>34</w:t>
            </w:r>
            <w:r w:rsidRPr="00B44622">
              <w:rPr>
                <w:highlight w:val="yellow"/>
              </w:rPr>
              <w:t>-x  EHT-SIG content channel format</w:t>
            </w:r>
          </w:p>
        </w:tc>
      </w:tr>
    </w:tbl>
    <w:p w14:paraId="62909CA1" w14:textId="5C3D1E69" w:rsidR="005229EF" w:rsidRDefault="006B7FAA" w:rsidP="005229EF">
      <w:pPr>
        <w:pStyle w:val="T"/>
        <w:rPr>
          <w:w w:val="100"/>
        </w:rPr>
      </w:pPr>
      <w:ins w:id="20" w:author="Yujian (Ross Yu)" w:date="2020-09-14T15:57:00Z">
        <w:r>
          <w:rPr>
            <w:w w:val="100"/>
          </w:rPr>
          <w:t xml:space="preserve">For uncompressed mode, </w:t>
        </w:r>
      </w:ins>
      <w:del w:id="21" w:author="Yujian (Ross Yu)" w:date="2020-09-14T15:57:00Z">
        <w:r w:rsidR="005229EF" w:rsidDel="006B7FAA">
          <w:rPr>
            <w:w w:val="100"/>
          </w:rPr>
          <w:delText>T</w:delText>
        </w:r>
      </w:del>
      <w:ins w:id="22" w:author="Yujian (Ross Yu)" w:date="2020-09-14T15:57:00Z">
        <w:r>
          <w:rPr>
            <w:w w:val="100"/>
          </w:rPr>
          <w:t>t</w:t>
        </w:r>
      </w:ins>
      <w:r w:rsidR="005229EF">
        <w:rPr>
          <w:w w:val="100"/>
        </w:rPr>
        <w:t xml:space="preserve">he Common field of an EHT-SIG content channel contains information regarding </w:t>
      </w:r>
      <w:commentRangeStart w:id="23"/>
      <w:r w:rsidR="005229EF">
        <w:rPr>
          <w:w w:val="100"/>
        </w:rPr>
        <w:t>the resource unit allocation such as the RU assignment to be used in the EHT modulated fields of the PPDU, the RUs allocated for MU-MIMO</w:t>
      </w:r>
      <w:commentRangeEnd w:id="23"/>
      <w:r w:rsidR="00867027">
        <w:rPr>
          <w:rStyle w:val="ab"/>
          <w:rFonts w:eastAsia="宋体"/>
          <w:color w:val="auto"/>
          <w:w w:val="100"/>
          <w:lang w:val="en-GB" w:eastAsia="en-US"/>
        </w:rPr>
        <w:commentReference w:id="23"/>
      </w:r>
      <w:r w:rsidR="005229EF">
        <w:rPr>
          <w:w w:val="100"/>
        </w:rPr>
        <w:t xml:space="preserve"> and the number of users in MU-MIMO allocations. The Common field is defined in </w:t>
      </w:r>
      <w:r w:rsidR="005229EF">
        <w:rPr>
          <w:w w:val="100"/>
        </w:rPr>
        <w:fldChar w:fldCharType="begin"/>
      </w:r>
      <w:r w:rsidR="005229EF">
        <w:rPr>
          <w:w w:val="100"/>
        </w:rPr>
        <w:instrText xml:space="preserve"> REF  RTF34383735373a2048352c312e \h</w:instrText>
      </w:r>
      <w:r w:rsidR="005229EF">
        <w:rPr>
          <w:w w:val="100"/>
        </w:rPr>
      </w:r>
      <w:r w:rsidR="005229EF">
        <w:rPr>
          <w:w w:val="100"/>
        </w:rPr>
        <w:fldChar w:fldCharType="separate"/>
      </w:r>
      <w:r w:rsidR="005229EF">
        <w:rPr>
          <w:w w:val="100"/>
        </w:rPr>
        <w:t>34.3.10.7.3 (Common field)</w:t>
      </w:r>
      <w:r w:rsidR="005229EF">
        <w:rPr>
          <w:w w:val="100"/>
        </w:rPr>
        <w:fldChar w:fldCharType="end"/>
      </w:r>
      <w:r w:rsidR="005229EF">
        <w:rPr>
          <w:w w:val="100"/>
        </w:rPr>
        <w:t>.</w:t>
      </w:r>
      <w:ins w:id="24" w:author="Yujian (Ross Yu)" w:date="2020-08-28T14:01:00Z">
        <w:r w:rsidR="00E26E97">
          <w:rPr>
            <w:w w:val="100"/>
          </w:rPr>
          <w:t xml:space="preserve"> </w:t>
        </w:r>
        <w:commentRangeStart w:id="25"/>
        <w:commentRangeStart w:id="26"/>
        <w:r w:rsidR="00E26E97" w:rsidRPr="000E5E18">
          <w:rPr>
            <w:w w:val="100"/>
            <w:highlight w:val="magenta"/>
          </w:rPr>
          <w:t>The configuration of the</w:t>
        </w:r>
        <w:r w:rsidR="00E26E97" w:rsidRPr="000E5E18">
          <w:rPr>
            <w:b/>
            <w:color w:val="FF0000"/>
            <w:w w:val="100"/>
            <w:highlight w:val="magenta"/>
          </w:rPr>
          <w:t xml:space="preserve"> </w:t>
        </w:r>
        <w:r w:rsidR="00E26E97" w:rsidRPr="000E5E18">
          <w:rPr>
            <w:color w:val="auto"/>
            <w:w w:val="100"/>
            <w:highlight w:val="magenta"/>
          </w:rPr>
          <w:t>Common field</w:t>
        </w:r>
        <w:r w:rsidR="00E26E97" w:rsidRPr="000E5E18">
          <w:rPr>
            <w:w w:val="100"/>
            <w:highlight w:val="magenta"/>
          </w:rPr>
          <w:t xml:space="preserve"> regarding the postion and number of CRC and</w:t>
        </w:r>
        <w:r w:rsidR="00E26E97" w:rsidRPr="000E5E18">
          <w:rPr>
            <w:b/>
            <w:color w:val="FF0000"/>
            <w:w w:val="100"/>
            <w:highlight w:val="magenta"/>
          </w:rPr>
          <w:t xml:space="preserve"> </w:t>
        </w:r>
        <w:r w:rsidR="00E26E97" w:rsidRPr="000E5E18">
          <w:rPr>
            <w:color w:val="auto"/>
            <w:w w:val="100"/>
            <w:highlight w:val="magenta"/>
          </w:rPr>
          <w:t>Tail</w:t>
        </w:r>
        <w:r w:rsidR="00E26E97" w:rsidRPr="000E5E18">
          <w:rPr>
            <w:w w:val="100"/>
            <w:highlight w:val="magenta"/>
          </w:rPr>
          <w:t xml:space="preserve"> subfields is TBD</w:t>
        </w:r>
      </w:ins>
      <w:ins w:id="27" w:author="Yujian (Ross Yu)" w:date="2020-09-14T16:03:00Z">
        <w:r w:rsidR="000E5E18" w:rsidRPr="000E5E18">
          <w:rPr>
            <w:w w:val="100"/>
            <w:highlight w:val="magenta"/>
          </w:rPr>
          <w:t xml:space="preserve"> for an EHT PPDU sent to multiple users</w:t>
        </w:r>
      </w:ins>
      <w:ins w:id="28" w:author="Yujian (Ross Yu)" w:date="2020-08-28T14:01:00Z">
        <w:r w:rsidR="00E26E97" w:rsidRPr="000E5E18">
          <w:rPr>
            <w:w w:val="100"/>
            <w:highlight w:val="magenta"/>
          </w:rPr>
          <w:t>.</w:t>
        </w:r>
      </w:ins>
      <w:commentRangeEnd w:id="25"/>
      <w:r w:rsidR="00C304C8" w:rsidRPr="000E5E18">
        <w:rPr>
          <w:rStyle w:val="ab"/>
          <w:rFonts w:eastAsia="宋体"/>
          <w:color w:val="auto"/>
          <w:w w:val="100"/>
          <w:highlight w:val="magenta"/>
          <w:lang w:val="en-GB" w:eastAsia="en-US"/>
        </w:rPr>
        <w:commentReference w:id="25"/>
      </w:r>
      <w:commentRangeEnd w:id="26"/>
      <w:ins w:id="29" w:author="Yujian (Ross Yu)" w:date="2020-09-14T16:03:00Z">
        <w:r w:rsidR="000E5E18" w:rsidRPr="000E5E18">
          <w:rPr>
            <w:w w:val="100"/>
            <w:highlight w:val="magenta"/>
          </w:rPr>
          <w:t xml:space="preserve"> </w:t>
        </w:r>
      </w:ins>
      <w:r w:rsidR="000E5E18" w:rsidRPr="000E5E18">
        <w:rPr>
          <w:rStyle w:val="ab"/>
          <w:rFonts w:eastAsia="宋体"/>
          <w:color w:val="auto"/>
          <w:w w:val="100"/>
          <w:highlight w:val="magenta"/>
          <w:lang w:val="en-GB" w:eastAsia="en-US"/>
        </w:rPr>
        <w:commentReference w:id="26"/>
      </w:r>
      <w:ins w:id="30" w:author="Yujian (Ross Yu)" w:date="2020-09-14T16:03:00Z">
        <w:r w:rsidR="000E5E18" w:rsidRPr="000E5E18">
          <w:rPr>
            <w:w w:val="100"/>
            <w:highlight w:val="magenta"/>
          </w:rPr>
          <w:t xml:space="preserve">For an EHT PPDU sent to a single user, </w:t>
        </w:r>
      </w:ins>
      <w:ins w:id="31" w:author="Yujian (Ross Yu)" w:date="2020-09-14T16:04:00Z">
        <w:r w:rsidR="000E5E18" w:rsidRPr="000E5E18">
          <w:rPr>
            <w:w w:val="100"/>
            <w:highlight w:val="magenta"/>
          </w:rPr>
          <w:t>it is TBD.</w:t>
        </w:r>
      </w:ins>
    </w:p>
    <w:p w14:paraId="60D5AE1E" w14:textId="68E29B4D" w:rsidR="00E26E97" w:rsidRDefault="005229EF" w:rsidP="00E26E97">
      <w:pPr>
        <w:pStyle w:val="T"/>
        <w:rPr>
          <w:ins w:id="32" w:author="Yujian (Ross Yu)" w:date="2020-08-28T14:01:00Z"/>
          <w:w w:val="100"/>
        </w:rPr>
      </w:pPr>
      <w:r>
        <w:rPr>
          <w:w w:val="100"/>
        </w:rPr>
        <w:t xml:space="preserve">The union of the </w:t>
      </w:r>
      <w:commentRangeStart w:id="33"/>
      <w:commentRangeStart w:id="34"/>
      <w:r>
        <w:rPr>
          <w:w w:val="100"/>
        </w:rPr>
        <w:t>User Specific fields</w:t>
      </w:r>
      <w:commentRangeEnd w:id="33"/>
      <w:r w:rsidR="007E14E6">
        <w:rPr>
          <w:rStyle w:val="ab"/>
          <w:rFonts w:eastAsia="宋体"/>
          <w:color w:val="auto"/>
          <w:w w:val="100"/>
          <w:lang w:val="en-GB" w:eastAsia="en-US"/>
        </w:rPr>
        <w:commentReference w:id="33"/>
      </w:r>
      <w:commentRangeEnd w:id="34"/>
      <w:r w:rsidR="000E5E18">
        <w:rPr>
          <w:rStyle w:val="ab"/>
          <w:rFonts w:eastAsia="宋体"/>
          <w:color w:val="auto"/>
          <w:w w:val="100"/>
          <w:lang w:val="en-GB" w:eastAsia="en-US"/>
        </w:rPr>
        <w:commentReference w:id="34"/>
      </w:r>
      <w:r>
        <w:rPr>
          <w:w w:val="100"/>
        </w:rPr>
        <w:t xml:space="preserve">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commentRangeStart w:id="35"/>
      <w:ins w:id="36" w:author="Yujian (Ross Yu)" w:date="2020-08-28T14:01:00Z">
        <w:r w:rsidR="00E26E97">
          <w:rPr>
            <w:w w:val="100"/>
          </w:rPr>
          <w:t xml:space="preserve"> </w:t>
        </w:r>
        <w:r w:rsidR="00E26E97" w:rsidRPr="000E5E18">
          <w:rPr>
            <w:strike/>
          </w:rPr>
          <w:t>If there is only one user, the final User Block field is also the 1</w:t>
        </w:r>
        <w:r w:rsidR="00E26E97" w:rsidRPr="000E5E18">
          <w:rPr>
            <w:strike/>
            <w:vertAlign w:val="superscript"/>
          </w:rPr>
          <w:t>st</w:t>
        </w:r>
        <w:r w:rsidR="00E26E97" w:rsidRPr="000E5E18">
          <w:rPr>
            <w:strike/>
          </w:rPr>
          <w:t xml:space="preserve"> User Block field.</w:t>
        </w:r>
      </w:ins>
      <w:commentRangeEnd w:id="35"/>
      <w:r w:rsidR="000629ED" w:rsidRPr="000E5E18">
        <w:rPr>
          <w:rStyle w:val="ab"/>
          <w:rFonts w:eastAsia="宋体"/>
          <w:strike/>
          <w:color w:val="auto"/>
          <w:w w:val="100"/>
          <w:lang w:val="en-GB" w:eastAsia="en-US"/>
        </w:rPr>
        <w:commentReference w:id="35"/>
      </w:r>
      <w:ins w:id="37" w:author="Yujian (Ross Yu)" w:date="2020-09-14T16:07:00Z">
        <w:r w:rsidR="000E5E18">
          <w:rPr>
            <w:strike/>
          </w:rPr>
          <w:t xml:space="preserve"> </w:t>
        </w:r>
        <w:r w:rsidR="000E5E18" w:rsidRPr="00047166">
          <w:rPr>
            <w:highlight w:val="magenta"/>
          </w:rPr>
          <w:t xml:space="preserve">It is </w:t>
        </w:r>
      </w:ins>
      <w:ins w:id="38" w:author="Yujian (Ross Yu)" w:date="2020-09-14T16:08:00Z">
        <w:r w:rsidR="00047166" w:rsidRPr="00047166">
          <w:rPr>
            <w:highlight w:val="magenta"/>
          </w:rPr>
          <w:t>TBD for an EHT PPDU sent to a single user</w:t>
        </w:r>
        <w:r w:rsidR="000E5E18" w:rsidRPr="00047166">
          <w:rPr>
            <w:highlight w:val="magenta"/>
          </w:rPr>
          <w:t>.</w:t>
        </w:r>
      </w:ins>
    </w:p>
    <w:p w14:paraId="0085A8BE" w14:textId="77777777" w:rsidR="005229EF" w:rsidRPr="00E26E97" w:rsidDel="00E26E97" w:rsidRDefault="005229EF" w:rsidP="005229EF">
      <w:pPr>
        <w:pStyle w:val="T"/>
        <w:rPr>
          <w:del w:id="39" w:author="Yujian (Ross Yu)" w:date="2020-08-28T14:01:00Z"/>
          <w:w w:val="100"/>
        </w:rPr>
      </w:pPr>
    </w:p>
    <w:p w14:paraId="22A72D75" w14:textId="77777777" w:rsidR="005229EF" w:rsidRPr="005229EF" w:rsidRDefault="005229EF" w:rsidP="005229EF">
      <w:pPr>
        <w:pStyle w:val="T"/>
        <w:rPr>
          <w:rFonts w:eastAsia="宋体"/>
        </w:rPr>
      </w:pPr>
    </w:p>
    <w:p w14:paraId="0287B055" w14:textId="28CDCD5A" w:rsidR="008128A3" w:rsidRDefault="008128A3" w:rsidP="008128A3">
      <w:pPr>
        <w:pStyle w:val="H5"/>
        <w:rPr>
          <w:w w:val="100"/>
        </w:rPr>
      </w:pPr>
      <w:bookmarkStart w:id="40" w:name="RTF34383735373a2048352c312e"/>
      <w:commentRangeStart w:id="41"/>
      <w:r>
        <w:rPr>
          <w:w w:val="100"/>
        </w:rPr>
        <w:t xml:space="preserve">34.3.10.7.3 </w:t>
      </w:r>
      <w:commentRangeStart w:id="42"/>
      <w:r>
        <w:rPr>
          <w:w w:val="100"/>
        </w:rPr>
        <w:t>Common field</w:t>
      </w:r>
      <w:bookmarkEnd w:id="40"/>
      <w:commentRangeEnd w:id="42"/>
      <w:r w:rsidR="00D70BF6">
        <w:rPr>
          <w:rStyle w:val="ab"/>
          <w:rFonts w:ascii="Times New Roman" w:eastAsia="宋体" w:hAnsi="Times New Roman" w:cs="Times New Roman"/>
          <w:b w:val="0"/>
          <w:bCs w:val="0"/>
          <w:color w:val="auto"/>
          <w:w w:val="100"/>
          <w:lang w:val="en-GB" w:eastAsia="en-US"/>
        </w:rPr>
        <w:commentReference w:id="42"/>
      </w:r>
      <w:commentRangeEnd w:id="41"/>
      <w:ins w:id="43" w:author="Yujian (Ross Yu)" w:date="2020-09-14T16:09:00Z">
        <w:r w:rsidR="00047166">
          <w:rPr>
            <w:w w:val="100"/>
          </w:rPr>
          <w:t xml:space="preserve"> </w:t>
        </w:r>
        <w:r w:rsidR="00047166" w:rsidRPr="00047166">
          <w:rPr>
            <w:w w:val="100"/>
            <w:highlight w:val="magenta"/>
          </w:rPr>
          <w:t>for non-compressed mode</w:t>
        </w:r>
      </w:ins>
      <w:r w:rsidR="00C24F83" w:rsidRPr="00047166">
        <w:rPr>
          <w:rStyle w:val="ab"/>
          <w:rFonts w:ascii="Times New Roman" w:eastAsia="宋体" w:hAnsi="Times New Roman" w:cs="Times New Roman"/>
          <w:b w:val="0"/>
          <w:bCs w:val="0"/>
          <w:color w:val="auto"/>
          <w:w w:val="100"/>
          <w:highlight w:val="magenta"/>
          <w:lang w:val="en-GB" w:eastAsia="en-US"/>
        </w:rPr>
        <w:commentReference w:id="41"/>
      </w:r>
    </w:p>
    <w:p w14:paraId="2A846F28" w14:textId="77777777"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44" w:name="OLE_LINK59"/>
      <w:bookmarkStart w:id="45" w:name="OLE_LINK60"/>
      <w:bookmarkStart w:id="46" w:name="OLE_LINK61"/>
      <w:r w:rsidR="005809C4">
        <w:rPr>
          <w:w w:val="100"/>
        </w:rPr>
        <w:t>non-compressed</w:t>
      </w:r>
      <w:bookmarkEnd w:id="44"/>
      <w:bookmarkEnd w:id="45"/>
      <w:bookmarkEnd w:id="46"/>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C07FBD">
        <w:rPr>
          <w:w w:val="100"/>
        </w:rPr>
        <w:t>The configuration of the</w:t>
      </w:r>
      <w:r w:rsidR="002903D0" w:rsidRPr="00C07FBD">
        <w:rPr>
          <w:b/>
          <w:color w:val="FF0000"/>
          <w:w w:val="100"/>
        </w:rPr>
        <w:t xml:space="preserve"> </w:t>
      </w:r>
      <w:r w:rsidR="0079241F" w:rsidRPr="00C07FBD">
        <w:rPr>
          <w:b/>
          <w:color w:val="auto"/>
          <w:w w:val="100"/>
        </w:rPr>
        <w:t>C</w:t>
      </w:r>
      <w:r w:rsidR="002903D0" w:rsidRPr="00C07FBD">
        <w:rPr>
          <w:b/>
          <w:color w:val="auto"/>
          <w:w w:val="100"/>
        </w:rPr>
        <w:t>ommon field</w:t>
      </w:r>
      <w:r w:rsidR="002903D0" w:rsidRPr="00C07FBD">
        <w:rPr>
          <w:w w:val="100"/>
        </w:rPr>
        <w:t xml:space="preserve"> regarding the postion and number of </w:t>
      </w:r>
      <w:bookmarkStart w:id="47" w:name="OLE_LINK62"/>
      <w:bookmarkStart w:id="48" w:name="OLE_LINK63"/>
      <w:r w:rsidR="002903D0" w:rsidRPr="00C07FBD">
        <w:rPr>
          <w:w w:val="100"/>
        </w:rPr>
        <w:t>CRC and</w:t>
      </w:r>
      <w:r w:rsidR="002903D0" w:rsidRPr="00C07FBD">
        <w:rPr>
          <w:b/>
          <w:color w:val="FF0000"/>
          <w:w w:val="100"/>
        </w:rPr>
        <w:t xml:space="preserve"> </w:t>
      </w:r>
      <w:r w:rsidR="0079241F" w:rsidRPr="00C07FBD">
        <w:rPr>
          <w:b/>
          <w:color w:val="auto"/>
          <w:w w:val="100"/>
        </w:rPr>
        <w:t>T</w:t>
      </w:r>
      <w:r w:rsidR="002903D0" w:rsidRPr="00C07FBD">
        <w:rPr>
          <w:b/>
          <w:color w:val="auto"/>
          <w:w w:val="100"/>
        </w:rPr>
        <w:t>ail</w:t>
      </w:r>
      <w:bookmarkEnd w:id="47"/>
      <w:bookmarkEnd w:id="48"/>
      <w:r w:rsidR="002903D0" w:rsidRPr="00C07FBD">
        <w:rPr>
          <w:w w:val="100"/>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77777777" w:rsidR="008128A3" w:rsidRDefault="0070092A" w:rsidP="0070092A">
            <w:pPr>
              <w:pStyle w:val="TableTitle"/>
            </w:pPr>
            <w:bookmarkStart w:id="49" w:name="RTF36333737363a205461626c65"/>
            <w:r>
              <w:rPr>
                <w:w w:val="100"/>
              </w:rPr>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49"/>
            <w:r w:rsidR="001F446B">
              <w:rPr>
                <w:w w:val="100"/>
              </w:rPr>
              <w:t>for non-compressed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lastRenderedPageBreak/>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50"/>
            <w:del w:id="51" w:author="Yujian (Ross Yu)" w:date="2020-08-28T14:01:00Z">
              <w:r w:rsidDel="00EB6F0A">
                <w:rPr>
                  <w:rFonts w:eastAsia="宋体" w:hint="eastAsia"/>
                  <w:w w:val="100"/>
                </w:rPr>
                <w:delText>U</w:delText>
              </w:r>
              <w:r w:rsidDel="00EB6F0A">
                <w:rPr>
                  <w:rFonts w:eastAsia="宋体"/>
                  <w:w w:val="100"/>
                </w:rPr>
                <w:delText>-SIG Overflow</w:delText>
              </w:r>
              <w:commentRangeEnd w:id="50"/>
              <w:r w:rsidR="00606491" w:rsidDel="00EB6F0A">
                <w:rPr>
                  <w:rStyle w:val="ab"/>
                  <w:rFonts w:eastAsia="宋体"/>
                  <w:color w:val="auto"/>
                  <w:w w:val="100"/>
                  <w:lang w:val="en-GB" w:eastAsia="en-US"/>
                </w:rPr>
                <w:commentReference w:id="50"/>
              </w:r>
            </w:del>
            <w:ins w:id="52"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53"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54" w:author="Yujian (Ross Yu)" w:date="2020-08-28T14:06:00Z">
              <w:r w:rsidDel="00201060">
                <w:rPr>
                  <w:rFonts w:eastAsia="宋体"/>
                  <w:iCs/>
                  <w:w w:val="100"/>
                </w:rPr>
                <w:delText xml:space="preserve">carries </w:delText>
              </w:r>
            </w:del>
            <w:ins w:id="55"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56" w:author="Yujian (Ross Yu)" w:date="2020-08-28T14:02:00Z">
              <w:r w:rsidR="00C468C5" w:rsidDel="00EB6F0A">
                <w:rPr>
                  <w:rFonts w:eastAsia="宋体"/>
                  <w:iCs/>
                  <w:w w:val="100"/>
                </w:rPr>
                <w:delText>defined in Table 34-xx2</w:delText>
              </w:r>
            </w:del>
            <w:ins w:id="57"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58" w:author="Yujian (Ross Yu)" w:date="2020-08-28T09:07:00Z">
              <w:r w:rsidDel="00E82C26">
                <w:rPr>
                  <w:w w:val="100"/>
                </w:rPr>
                <w:delText>HE-SIG-A</w:delText>
              </w:r>
            </w:del>
            <w:ins w:id="59"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60"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B44622">
              <w:rPr>
                <w:color w:val="auto"/>
                <w:w w:val="100"/>
              </w:rPr>
              <w:t xml:space="preserve"> including the size of the RU(s) and their placement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61"/>
            <w:r w:rsidRPr="00C07FBD">
              <w:rPr>
                <w:strike/>
                <w:w w:val="100"/>
              </w:rPr>
              <w:t>, where</w:t>
            </w:r>
            <w:commentRangeEnd w:id="61"/>
            <w:r w:rsidR="004C3A1E" w:rsidRPr="00C07FBD">
              <w:rPr>
                <w:rStyle w:val="ab"/>
                <w:rFonts w:eastAsia="宋体"/>
                <w:color w:val="auto"/>
                <w:w w:val="100"/>
                <w:lang w:val="en-GB" w:eastAsia="en-US"/>
              </w:rPr>
              <w:commentReference w:id="61"/>
            </w:r>
            <w:r w:rsidRPr="00C07FBD">
              <w:rPr>
                <w:strike/>
                <w:w w:val="100"/>
              </w:rPr>
              <w:t xml:space="preserve"> the subcarrier indices of the RU(s) meet the conditions in Table </w:t>
            </w:r>
            <w:r w:rsidRPr="00C07FBD">
              <w:rPr>
                <w:strike/>
                <w:w w:val="100"/>
              </w:rPr>
              <w:fldChar w:fldCharType="begin"/>
            </w:r>
            <w:r w:rsidRPr="00C07FBD">
              <w:rPr>
                <w:strike/>
                <w:w w:val="100"/>
              </w:rPr>
              <w:instrText xml:space="preserve"> REF RTF39343638323a205461626c65 \h</w:instrText>
            </w:r>
            <w:r w:rsidR="002F7E87" w:rsidRPr="00C07FBD">
              <w:rPr>
                <w:strike/>
                <w:w w:val="100"/>
              </w:rPr>
              <w:instrText xml:space="preserve"> \* MERGEFORMAT </w:instrText>
            </w:r>
            <w:r w:rsidRPr="00C07FBD">
              <w:rPr>
                <w:strike/>
                <w:w w:val="100"/>
              </w:rPr>
            </w:r>
            <w:r w:rsidRPr="00C07FBD">
              <w:rPr>
                <w:strike/>
                <w:w w:val="100"/>
              </w:rPr>
              <w:fldChar w:fldCharType="separate"/>
            </w:r>
            <w:r w:rsidR="002F7E87" w:rsidRPr="00C07FBD">
              <w:rPr>
                <w:strike/>
                <w:w w:val="100"/>
              </w:rPr>
              <w:t>34</w:t>
            </w:r>
            <w:r w:rsidRPr="00C07FBD">
              <w:rPr>
                <w:strike/>
                <w:w w:val="100"/>
              </w:rPr>
              <w:t>-</w:t>
            </w:r>
            <w:r w:rsidR="002F7E87" w:rsidRPr="00C07FBD">
              <w:rPr>
                <w:strike/>
                <w:w w:val="100"/>
              </w:rPr>
              <w:t>xx</w:t>
            </w:r>
            <w:r w:rsidRPr="00C07FBD">
              <w:rPr>
                <w:strike/>
                <w:w w:val="100"/>
              </w:rPr>
              <w:t xml:space="preserve"> (RUs associated with each RU Allocation subfield for each </w:t>
            </w:r>
            <w:r w:rsidR="002F7E87" w:rsidRPr="00C07FBD">
              <w:rPr>
                <w:strike/>
                <w:w w:val="100"/>
              </w:rPr>
              <w:t>EHT</w:t>
            </w:r>
            <w:r w:rsidRPr="00C07FBD">
              <w:rPr>
                <w:strike/>
                <w:w w:val="100"/>
              </w:rPr>
              <w:t>-SIG content channel and PPDU bandwidth)</w:t>
            </w:r>
            <w:r w:rsidRPr="00C07FBD">
              <w:rPr>
                <w:strike/>
                <w:w w:val="100"/>
              </w:rPr>
              <w:fldChar w:fldCharType="end"/>
            </w:r>
            <w:r w:rsidRPr="00C07FBD">
              <w:rPr>
                <w:w w:val="100"/>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62"/>
            <w:r>
              <w:rPr>
                <w:w w:val="100"/>
              </w:rPr>
              <w:t>CRC</w:t>
            </w:r>
            <w:commentRangeEnd w:id="62"/>
            <w:r w:rsidR="00D21786">
              <w:rPr>
                <w:rStyle w:val="ab"/>
                <w:rFonts w:eastAsia="宋体"/>
                <w:color w:val="auto"/>
                <w:w w:val="100"/>
                <w:lang w:val="en-GB" w:eastAsia="en-US"/>
              </w:rPr>
              <w:commentReference w:id="62"/>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commentRangeStart w:id="63"/>
            <w:commentRangeStart w:id="64"/>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65" w:author="Yujian (Ross Yu)" w:date="2020-08-28T14:02:00Z"/>
          <w:rFonts w:eastAsia="宋体"/>
          <w:w w:val="100"/>
        </w:rPr>
      </w:pPr>
      <w:commentRangeStart w:id="66"/>
      <w:ins w:id="67" w:author="Yujian (Ross Yu)" w:date="2020-08-28T14:02:00Z">
        <w:r>
          <w:rPr>
            <w:rFonts w:eastAsia="宋体" w:hint="eastAsia"/>
            <w:w w:val="100"/>
          </w:rPr>
          <w:t>T</w:t>
        </w:r>
        <w:r>
          <w:rPr>
            <w:rFonts w:eastAsia="宋体"/>
            <w:w w:val="100"/>
          </w:rPr>
          <w:t>he following subfields exists in U-SIG and/or EHT-SIG:</w:t>
        </w:r>
      </w:ins>
      <w:commentRangeEnd w:id="66"/>
      <w:ins w:id="68" w:author="Yujian (Ross Yu)" w:date="2020-08-28T14:04:00Z">
        <w:r>
          <w:rPr>
            <w:rStyle w:val="ab"/>
            <w:rFonts w:eastAsia="宋体"/>
            <w:color w:val="auto"/>
            <w:w w:val="100"/>
            <w:lang w:val="en-GB" w:eastAsia="en-US"/>
          </w:rPr>
          <w:commentReference w:id="66"/>
        </w:r>
      </w:ins>
    </w:p>
    <w:p w14:paraId="58E5BC9C" w14:textId="28CFFEB8" w:rsidR="00EB6F0A" w:rsidRDefault="00806C3B" w:rsidP="00806C3B">
      <w:pPr>
        <w:pStyle w:val="T"/>
        <w:numPr>
          <w:ilvl w:val="0"/>
          <w:numId w:val="28"/>
        </w:numPr>
        <w:rPr>
          <w:ins w:id="69" w:author="Yujian (Ross Yu)" w:date="2020-08-28T14:04:00Z"/>
          <w:rFonts w:eastAsia="宋体"/>
          <w:w w:val="100"/>
        </w:rPr>
      </w:pPr>
      <w:ins w:id="70"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71" w:author="Yujian (Ross Yu)" w:date="2020-08-28T14:03:00Z"/>
          <w:rFonts w:eastAsia="宋体"/>
          <w:w w:val="100"/>
        </w:rPr>
      </w:pPr>
      <w:ins w:id="72"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73" w:author="Yujian (Ross Yu)" w:date="2020-08-28T14:03:00Z"/>
          <w:rFonts w:eastAsia="宋体"/>
          <w:w w:val="100"/>
        </w:rPr>
      </w:pPr>
      <w:ins w:id="74"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75" w:author="Yujian (Ross Yu)" w:date="2020-08-28T14:03:00Z"/>
          <w:rFonts w:eastAsia="宋体"/>
          <w:w w:val="100"/>
        </w:rPr>
      </w:pPr>
      <w:ins w:id="76" w:author="Yujian (Ross Yu)" w:date="2020-08-28T14:03:00Z">
        <w:r w:rsidRPr="00EB6F0A">
          <w:rPr>
            <w:rFonts w:eastAsia="宋体"/>
            <w:w w:val="100"/>
          </w:rPr>
          <w:t>PE Disambiguity</w:t>
        </w:r>
      </w:ins>
    </w:p>
    <w:p w14:paraId="4DB1FC8F" w14:textId="77777777" w:rsidR="00EB6F0A" w:rsidRPr="00EB6F0A" w:rsidRDefault="00EB6F0A" w:rsidP="00EB6F0A">
      <w:pPr>
        <w:pStyle w:val="T"/>
        <w:numPr>
          <w:ilvl w:val="0"/>
          <w:numId w:val="28"/>
        </w:numPr>
        <w:rPr>
          <w:ins w:id="77" w:author="Yujian (Ross Yu)" w:date="2020-08-28T14:03:00Z"/>
          <w:rFonts w:eastAsia="宋体"/>
          <w:w w:val="100"/>
        </w:rPr>
      </w:pPr>
      <w:ins w:id="78" w:author="Yujian (Ross Yu)" w:date="2020-08-28T14:03:00Z">
        <w:r w:rsidRPr="00EB6F0A">
          <w:rPr>
            <w:rFonts w:eastAsia="宋体"/>
            <w:w w:val="100"/>
          </w:rPr>
          <w:t>Preamble Puncturing Pattern Indication</w:t>
        </w:r>
      </w:ins>
    </w:p>
    <w:p w14:paraId="33391C09" w14:textId="4032D194" w:rsidR="00EB6F0A" w:rsidRPr="00B44622" w:rsidRDefault="00EB6F0A" w:rsidP="00EB6F0A">
      <w:pPr>
        <w:pStyle w:val="T"/>
        <w:numPr>
          <w:ilvl w:val="0"/>
          <w:numId w:val="28"/>
        </w:numPr>
        <w:rPr>
          <w:ins w:id="79" w:author="Yujian (Ross Yu)" w:date="2020-08-28T14:02:00Z"/>
          <w:rFonts w:eastAsia="宋体"/>
          <w:w w:val="100"/>
        </w:rPr>
      </w:pPr>
      <w:ins w:id="80" w:author="Yujian (Ross Yu)" w:date="2020-08-28T14:03:00Z">
        <w:r w:rsidRPr="00EB6F0A">
          <w:rPr>
            <w:rFonts w:eastAsia="宋体"/>
            <w:w w:val="100"/>
          </w:rPr>
          <w:t>Number of EHT-LTF symbols</w:t>
        </w:r>
      </w:ins>
      <w:commentRangeEnd w:id="63"/>
      <w:r w:rsidR="00B225B8">
        <w:rPr>
          <w:rStyle w:val="ab"/>
          <w:rFonts w:eastAsia="宋体"/>
          <w:color w:val="auto"/>
          <w:w w:val="100"/>
          <w:lang w:val="en-GB" w:eastAsia="en-US"/>
        </w:rPr>
        <w:commentReference w:id="63"/>
      </w:r>
      <w:commentRangeEnd w:id="64"/>
      <w:r w:rsidR="007F55F6">
        <w:rPr>
          <w:rStyle w:val="ab"/>
          <w:rFonts w:eastAsia="宋体"/>
          <w:color w:val="auto"/>
          <w:w w:val="100"/>
          <w:lang w:val="en-GB" w:eastAsia="en-US"/>
        </w:rPr>
        <w:commentReference w:id="64"/>
      </w:r>
    </w:p>
    <w:p w14:paraId="11BB703A" w14:textId="278313A6" w:rsidR="008128A3" w:rsidDel="00EB6F0A" w:rsidRDefault="004E5A52" w:rsidP="008128A3">
      <w:pPr>
        <w:pStyle w:val="T"/>
        <w:rPr>
          <w:del w:id="81" w:author="Yujian (Ross Yu)" w:date="2020-08-28T14:02:00Z"/>
          <w:w w:val="100"/>
        </w:rPr>
      </w:pPr>
      <w:del w:id="82" w:author="Yujian (Ross Yu)" w:date="2020-08-28T14:02:00Z">
        <w:r w:rsidRPr="004E5A52" w:rsidDel="00EB6F0A">
          <w:rPr>
            <w:rFonts w:hint="eastAsia"/>
            <w:w w:val="100"/>
          </w:rPr>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83"/>
        <w:r w:rsidR="007B156B" w:rsidDel="00EB6F0A">
          <w:rPr>
            <w:w w:val="100"/>
          </w:rPr>
          <w:delText>U-SIG and/or EHT-SIG.</w:delText>
        </w:r>
        <w:commentRangeEnd w:id="83"/>
        <w:r w:rsidR="00E82C26" w:rsidDel="00EB6F0A">
          <w:rPr>
            <w:rStyle w:val="ab"/>
            <w:rFonts w:eastAsia="宋体"/>
            <w:color w:val="auto"/>
            <w:w w:val="100"/>
            <w:lang w:val="en-GB" w:eastAsia="en-US"/>
          </w:rPr>
          <w:commentReference w:id="83"/>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84"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85" w:author="Yujian (Ross Yu)" w:date="2020-08-28T14:02:00Z"/>
              </w:rPr>
            </w:pPr>
            <w:del w:id="86"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87" w:author="Yujian (Ross Yu)" w:date="2020-08-28T14:02:00Z"/>
              </w:rPr>
            </w:pPr>
            <w:del w:id="88"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89" w:author="Yujian (Ross Yu)" w:date="2020-08-28T14:02:00Z"/>
              </w:rPr>
            </w:pPr>
            <w:del w:id="90"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91"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92" w:author="Yujian (Ross Yu)" w:date="2020-08-28T14:02:00Z"/>
                <w:rFonts w:eastAsia="宋体"/>
                <w:w w:val="100"/>
              </w:rPr>
            </w:pPr>
            <w:commentRangeStart w:id="93"/>
            <w:del w:id="94"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93"/>
              <w:r w:rsidDel="00EB6F0A">
                <w:rPr>
                  <w:rStyle w:val="ab"/>
                  <w:rFonts w:eastAsia="宋体"/>
                  <w:color w:val="auto"/>
                  <w:w w:val="100"/>
                  <w:lang w:val="en-GB" w:eastAsia="en-US"/>
                </w:rPr>
                <w:commentReference w:id="93"/>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95" w:author="Yujian (Ross Yu)" w:date="2020-08-28T14:02:00Z"/>
                <w:rFonts w:eastAsia="宋体"/>
                <w:w w:val="100"/>
              </w:rPr>
            </w:pPr>
            <w:del w:id="96"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97" w:author="Yujian (Ross Yu)" w:date="2020-08-28T14:02:00Z"/>
                <w:rFonts w:eastAsia="宋体"/>
                <w:iCs/>
                <w:w w:val="100"/>
              </w:rPr>
            </w:pPr>
            <w:del w:id="98"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99"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100" w:author="Yujian (Ross Yu)" w:date="2020-08-28T14:02:00Z"/>
              </w:rPr>
            </w:pPr>
            <w:del w:id="101"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102" w:author="Yujian (Ross Yu)" w:date="2020-08-28T14:02:00Z"/>
              </w:rPr>
            </w:pPr>
            <w:del w:id="103"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104" w:author="Yujian (Ross Yu)" w:date="2020-08-28T14:02:00Z"/>
              </w:rPr>
            </w:pPr>
          </w:p>
        </w:tc>
      </w:tr>
      <w:tr w:rsidR="001F4F4E" w:rsidDel="00EB6F0A" w14:paraId="17E1D3DF" w14:textId="5A2BCF33" w:rsidTr="001F4F4E">
        <w:trPr>
          <w:trHeight w:val="1040"/>
          <w:jc w:val="center"/>
          <w:del w:id="10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106" w:author="Yujian (Ross Yu)" w:date="2020-08-28T14:02:00Z"/>
              </w:rPr>
            </w:pPr>
            <w:del w:id="107"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B44622" w:rsidDel="00EB6F0A" w:rsidRDefault="001F4F4E" w:rsidP="0042531B">
            <w:pPr>
              <w:pStyle w:val="TableText"/>
              <w:jc w:val="center"/>
              <w:rPr>
                <w:del w:id="108"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109" w:author="Yujian (Ross Yu)" w:date="2020-08-28T14:02:00Z"/>
              </w:rPr>
            </w:pPr>
            <w:del w:id="110" w:author="Yujian (Ross Yu)" w:date="2020-08-28T14:02:00Z">
              <w:r w:rsidDel="00EB6F0A">
                <w:delText>Indicates the pre-FEC padding factor.</w:delText>
              </w:r>
            </w:del>
          </w:p>
          <w:p w14:paraId="5C40F508" w14:textId="6486953B" w:rsidR="00982BA0" w:rsidDel="00EB6F0A" w:rsidRDefault="00982BA0" w:rsidP="00982BA0">
            <w:pPr>
              <w:pStyle w:val="TableText"/>
              <w:rPr>
                <w:del w:id="111" w:author="Yujian (Ross Yu)" w:date="2020-08-28T14:02:00Z"/>
              </w:rPr>
            </w:pPr>
            <w:del w:id="112"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13" w:author="Yujian (Ross Yu)" w:date="2020-08-28T14:02:00Z"/>
              </w:rPr>
            </w:pPr>
            <w:del w:id="114"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15" w:author="Yujian (Ross Yu)" w:date="2020-08-28T14:02:00Z"/>
              </w:rPr>
            </w:pPr>
            <w:del w:id="116"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17" w:author="Yujian (Ross Yu)" w:date="2020-08-28T14:02:00Z"/>
              </w:rPr>
            </w:pPr>
            <w:del w:id="118"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1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20" w:author="Yujian (Ross Yu)" w:date="2020-08-28T14:02:00Z"/>
              </w:rPr>
            </w:pPr>
            <w:del w:id="121"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B44622" w:rsidDel="00EB6F0A" w:rsidRDefault="001F4F4E" w:rsidP="0042531B">
            <w:pPr>
              <w:pStyle w:val="TableText"/>
              <w:jc w:val="center"/>
              <w:rPr>
                <w:del w:id="122"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23" w:author="Yujian (Ross Yu)" w:date="2020-08-28T14:02:00Z"/>
              </w:rPr>
            </w:pPr>
            <w:del w:id="124"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25" w:author="Yujian (Ross Yu)" w:date="2020-08-28T14:02:00Z"/>
              </w:rPr>
            </w:pPr>
            <w:del w:id="126" w:author="Yujian (Ross Yu)" w:date="2020-08-28T14:02:00Z">
              <w:r w:rsidDel="00EB6F0A">
                <w:delText>Extension TBD).</w:delText>
              </w:r>
            </w:del>
          </w:p>
        </w:tc>
      </w:tr>
      <w:tr w:rsidR="001F446B" w:rsidDel="00EB6F0A" w14:paraId="084690CB" w14:textId="2F34F2EA" w:rsidTr="001F446B">
        <w:trPr>
          <w:trHeight w:val="640"/>
          <w:jc w:val="center"/>
          <w:del w:id="127"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28" w:author="Yujian (Ross Yu)" w:date="2020-08-28T14:02:00Z"/>
                <w:rFonts w:eastAsia="宋体"/>
              </w:rPr>
            </w:pPr>
            <w:del w:id="129"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30" w:author="Yujian (Ross Yu)" w:date="2020-08-28T14:02:00Z"/>
                <w:rFonts w:eastAsia="宋体"/>
              </w:rPr>
            </w:pPr>
            <w:del w:id="131"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32" w:author="Yujian (Ross Yu)" w:date="2020-08-28T14:02:00Z"/>
                <w:rFonts w:eastAsia="宋体"/>
              </w:rPr>
            </w:pPr>
          </w:p>
        </w:tc>
      </w:tr>
      <w:tr w:rsidR="001F446B" w:rsidDel="00EB6F0A" w14:paraId="2896E319" w14:textId="74AA684C" w:rsidTr="001F4F4E">
        <w:trPr>
          <w:trHeight w:val="640"/>
          <w:jc w:val="center"/>
          <w:del w:id="133"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34" w:author="Yujian (Ross Yu)" w:date="2020-08-28T14:02:00Z"/>
                <w:rFonts w:eastAsia="宋体"/>
              </w:rPr>
            </w:pPr>
            <w:del w:id="135"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36" w:author="Yujian (Ross Yu)" w:date="2020-08-28T14:02:00Z"/>
                <w:rFonts w:eastAsia="宋体"/>
              </w:rPr>
            </w:pPr>
            <w:del w:id="137"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38" w:author="Yujian (Ross Yu)" w:date="2020-08-28T14:02:00Z"/>
                <w:rFonts w:eastAsia="宋体"/>
              </w:rPr>
            </w:pPr>
            <w:del w:id="139"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40" w:author="Yujian (Ross Yu)" w:date="2020-08-28T14:02:00Z"/>
                <w:rFonts w:eastAsia="宋体"/>
              </w:rPr>
            </w:pPr>
            <w:del w:id="141"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42"/>
      <w:r>
        <w:rPr>
          <w:rFonts w:eastAsia="宋体" w:hint="eastAsia"/>
          <w:w w:val="100"/>
        </w:rPr>
        <w:lastRenderedPageBreak/>
        <w:t>A</w:t>
      </w:r>
      <w:r>
        <w:rPr>
          <w:rFonts w:eastAsia="宋体"/>
          <w:w w:val="100"/>
        </w:rPr>
        <w:t xml:space="preserve"> 3</w:t>
      </w:r>
      <w:r>
        <w:rPr>
          <w:w w:val="100"/>
        </w:rPr>
        <w:t>×996+484-tone RU</w:t>
      </w:r>
      <w:commentRangeEnd w:id="142"/>
      <w:r w:rsidR="0027707F">
        <w:rPr>
          <w:rStyle w:val="ab"/>
          <w:rFonts w:eastAsia="宋体"/>
          <w:color w:val="auto"/>
          <w:w w:val="100"/>
          <w:lang w:val="en-GB" w:eastAsia="en-US"/>
        </w:rPr>
        <w:commentReference w:id="142"/>
      </w:r>
      <w:r w:rsidR="0027707F">
        <w:rPr>
          <w:w w:val="100"/>
        </w:rPr>
        <w:t xml:space="preserve"> is referred to by seven RU Allocation subfields </w:t>
      </w:r>
      <w:commentRangeStart w:id="143"/>
      <w:r w:rsidR="0027707F">
        <w:rPr>
          <w:w w:val="100"/>
        </w:rPr>
        <w:t>per EHT-SIG content channel</w:t>
      </w:r>
      <w:commentRangeEnd w:id="143"/>
      <w:r w:rsidR="009305A5">
        <w:rPr>
          <w:rStyle w:val="ab"/>
          <w:rFonts w:eastAsia="宋体"/>
          <w:color w:val="auto"/>
          <w:w w:val="100"/>
          <w:lang w:val="en-GB" w:eastAsia="en-US"/>
        </w:rPr>
        <w:commentReference w:id="143"/>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44" w:name="OLE_LINK64"/>
      <w:bookmarkStart w:id="145" w:name="OLE_LINK65"/>
      <w:bookmarkStart w:id="146" w:name="OLE_LINK66"/>
      <w:bookmarkStart w:id="147" w:name="OLE_LINK67"/>
      <w:bookmarkStart w:id="148" w:name="OLE_LINK68"/>
      <w:bookmarkStart w:id="149" w:name="OLE_LINK69"/>
      <w:bookmarkStart w:id="150" w:name="OLE_LINK70"/>
      <w:bookmarkStart w:id="151" w:name="OLE_LINK71"/>
      <w:r>
        <w:rPr>
          <w:rFonts w:eastAsia="宋体" w:hint="eastAsia"/>
          <w:w w:val="100"/>
        </w:rPr>
        <w:t>A</w:t>
      </w:r>
      <w:r>
        <w:rPr>
          <w:rFonts w:eastAsia="宋体"/>
          <w:w w:val="100"/>
        </w:rPr>
        <w:t xml:space="preserve"> </w:t>
      </w:r>
      <w:r>
        <w:rPr>
          <w:w w:val="100"/>
        </w:rPr>
        <w:t>2×996 tone RU</w:t>
      </w:r>
      <w:bookmarkEnd w:id="144"/>
      <w:bookmarkEnd w:id="145"/>
      <w:bookmarkEnd w:id="146"/>
      <w:bookmarkEnd w:id="147"/>
      <w:bookmarkEnd w:id="148"/>
      <w:bookmarkEnd w:id="149"/>
      <w:bookmarkEnd w:id="150"/>
      <w:bookmarkEnd w:id="151"/>
      <w:r w:rsidR="001133C4">
        <w:rPr>
          <w:w w:val="100"/>
        </w:rPr>
        <w:t xml:space="preserve"> is referred to by fou</w:t>
      </w:r>
      <w:r w:rsidR="001133C4" w:rsidRPr="00C07FBD">
        <w:rPr>
          <w:w w:val="100"/>
        </w:rPr>
        <w:t>r consecutive RU Allocation subfields per EHT-SIG content channel, for both EHT-SIG content channels. The f</w:t>
      </w:r>
      <w:r w:rsidR="00983F5C" w:rsidRPr="00C07FBD">
        <w:rPr>
          <w:w w:val="100"/>
        </w:rPr>
        <w:t>our</w:t>
      </w:r>
      <w:r w:rsidR="001133C4" w:rsidRPr="00C07FBD">
        <w:rPr>
          <w:w w:val="100"/>
        </w:rPr>
        <w:t xml:space="preserve"> RU Allocation su</w:t>
      </w:r>
      <w:r w:rsidR="001133C4">
        <w:rPr>
          <w:w w:val="100"/>
        </w:rPr>
        <w:t xml:space="preserve">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Pr="00C07FBD" w:rsidRDefault="008128A3" w:rsidP="008128A3">
      <w:pPr>
        <w:pStyle w:val="T"/>
        <w:rPr>
          <w:w w:val="100"/>
        </w:rPr>
      </w:pPr>
      <w:r>
        <w:rPr>
          <w:w w:val="100"/>
        </w:rPr>
        <w:t xml:space="preserve">A 996-tone RU is </w:t>
      </w:r>
      <w:r w:rsidRPr="00C07FBD">
        <w:rPr>
          <w:w w:val="100"/>
        </w:rPr>
        <w:t xml:space="preserve">referred to by two consecutive RU Allocation subfields per </w:t>
      </w:r>
      <w:r w:rsidR="00EA44EB" w:rsidRPr="00C07FBD">
        <w:rPr>
          <w:w w:val="100"/>
        </w:rPr>
        <w:t>EHT-SIG</w:t>
      </w:r>
      <w:r w:rsidRPr="00C07FBD">
        <w:rPr>
          <w:w w:val="100"/>
        </w:rPr>
        <w:t xml:space="preserve"> content channel, for both </w:t>
      </w:r>
      <w:r w:rsidR="00EA44EB" w:rsidRPr="00C07FBD">
        <w:rPr>
          <w:w w:val="100"/>
        </w:rPr>
        <w:t>EHT-SIG</w:t>
      </w:r>
      <w:r w:rsidRPr="00C07FBD">
        <w:rPr>
          <w:w w:val="100"/>
        </w:rPr>
        <w:t xml:space="preserve"> content channels. The two consecutive RU Allocation subfields per </w:t>
      </w:r>
      <w:r w:rsidR="00EA44EB" w:rsidRPr="00C07FBD">
        <w:rPr>
          <w:w w:val="100"/>
        </w:rPr>
        <w:t>EHT-SIG</w:t>
      </w:r>
      <w:r w:rsidRPr="00C07FBD">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52"/>
      <w:r w:rsidRPr="00C07FBD">
        <w:rPr>
          <w:w w:val="100"/>
        </w:rPr>
        <w:t>A 484+242-tone RU</w:t>
      </w:r>
      <w:commentRangeEnd w:id="152"/>
      <w:r w:rsidR="0072721E" w:rsidRPr="00C07FBD">
        <w:rPr>
          <w:rStyle w:val="ab"/>
          <w:rFonts w:eastAsia="宋体"/>
          <w:color w:val="auto"/>
          <w:w w:val="100"/>
          <w:lang w:val="en-GB" w:eastAsia="en-US"/>
        </w:rPr>
        <w:commentReference w:id="152"/>
      </w:r>
      <w:r w:rsidR="0072721E" w:rsidRPr="00C07FBD">
        <w:rPr>
          <w:w w:val="100"/>
        </w:rPr>
        <w:t xml:space="preserve"> by two RU allocation subfields in the EHT-SIG content channel which overlapps with the 242-tone RU and one RU allocation subfield in the other EHT-SIG content channe</w:t>
      </w:r>
      <w:r w:rsidR="0072721E" w:rsidRPr="00C07FBD">
        <w:rPr>
          <w:color w:val="auto"/>
          <w:w w:val="100"/>
        </w:rPr>
        <w:t>l. The two RU Allocation subfields in the EHT-SIG content channel</w:t>
      </w:r>
      <w:r w:rsidR="0072721E" w:rsidRPr="000F6393">
        <w:rPr>
          <w:color w:val="auto"/>
          <w:w w:val="100"/>
        </w:rPr>
        <w:t xml:space="preserve">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 xml:space="preserve">NOTE—Although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53"/>
      <w:r>
        <w:rPr>
          <w:w w:val="100"/>
        </w:rPr>
        <w:t>For an RU</w:t>
      </w:r>
      <w:commentRangeEnd w:id="153"/>
      <w:r w:rsidR="0072721E">
        <w:rPr>
          <w:rStyle w:val="ab"/>
          <w:rFonts w:eastAsia="宋体"/>
          <w:color w:val="auto"/>
          <w:w w:val="100"/>
          <w:lang w:val="en-GB" w:eastAsia="en-US"/>
        </w:rPr>
        <w:commentReference w:id="153"/>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For an RU that is referred to by t</w:t>
      </w:r>
      <w:r w:rsidRPr="00C07FBD">
        <w:rPr>
          <w:w w:val="100"/>
        </w:rPr>
        <w:t xml:space="preserve">wo </w:t>
      </w:r>
      <w:r w:rsidR="00D11ABF" w:rsidRPr="00C07FBD">
        <w:rPr>
          <w:w w:val="100"/>
        </w:rPr>
        <w:t xml:space="preserve">or more </w:t>
      </w:r>
      <w:r w:rsidRPr="00C07FBD">
        <w:rPr>
          <w:w w:val="100"/>
        </w:rPr>
        <w:t xml:space="preserve">RU Allocation subfields in an </w:t>
      </w:r>
      <w:r w:rsidR="00EA44EB" w:rsidRPr="00C07FBD">
        <w:rPr>
          <w:w w:val="100"/>
        </w:rPr>
        <w:t>EHT-SIG</w:t>
      </w:r>
      <w:r w:rsidRPr="00C07FBD">
        <w:rPr>
          <w:w w:val="100"/>
        </w:rPr>
        <w:t xml:space="preserve"> content channel (</w:t>
      </w:r>
      <w:r w:rsidR="00D11ABF" w:rsidRPr="00C07FBD">
        <w:rPr>
          <w:w w:val="100"/>
        </w:rPr>
        <w:t>e.g</w:t>
      </w:r>
      <w:r w:rsidRPr="00C07FBD">
        <w:rPr>
          <w:w w:val="100"/>
        </w:rPr>
        <w:t>., a 996-tone RU in a 160 MHz or 80+80 MHz PPDU),</w:t>
      </w:r>
      <w:commentRangeStart w:id="154"/>
      <w:r w:rsidRPr="00C07FBD">
        <w:rPr>
          <w:w w:val="100"/>
        </w:rPr>
        <w:t xml:space="preserve"> the RU Allocation subfield</w:t>
      </w:r>
      <w:commentRangeEnd w:id="154"/>
      <w:r w:rsidR="00817D19" w:rsidRPr="00C07FBD">
        <w:rPr>
          <w:rStyle w:val="ab"/>
          <w:rFonts w:eastAsia="宋体"/>
          <w:color w:val="auto"/>
          <w:w w:val="100"/>
          <w:lang w:val="en-GB" w:eastAsia="en-US"/>
        </w:rPr>
        <w:commentReference w:id="154"/>
      </w:r>
      <w:r w:rsidRPr="00C07FBD">
        <w:rPr>
          <w:w w:val="100"/>
        </w:rPr>
        <w:t xml:space="preserve"> </w:t>
      </w:r>
      <w:r w:rsidR="00D11ABF" w:rsidRPr="00C07FBD">
        <w:rPr>
          <w:w w:val="100"/>
        </w:rPr>
        <w:t xml:space="preserve">other than the first one </w:t>
      </w:r>
      <w:r w:rsidRPr="00C07FBD">
        <w:rPr>
          <w:w w:val="100"/>
        </w:rPr>
        <w:t xml:space="preserve">in the </w:t>
      </w:r>
      <w:r w:rsidR="00EA44EB" w:rsidRPr="00C07FBD">
        <w:rPr>
          <w:w w:val="100"/>
        </w:rPr>
        <w:t>EHT-SIG</w:t>
      </w:r>
      <w:r w:rsidRPr="00C07FBD">
        <w:rPr>
          <w:w w:val="100"/>
        </w:rPr>
        <w:t xml:space="preserve"> content channel encodes zero additional User fields per RU contributed to the User Specific field in t</w:t>
      </w:r>
      <w:r>
        <w:rPr>
          <w:w w:val="100"/>
        </w:rPr>
        <w:t xml:space="preserve">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55"/>
      <w:r>
        <w:rPr>
          <w:w w:val="100"/>
        </w:rPr>
        <w:t xml:space="preserve">n an </w:t>
      </w:r>
      <w:r w:rsidR="00DB16D7">
        <w:rPr>
          <w:w w:val="100"/>
        </w:rPr>
        <w:t>EHT</w:t>
      </w:r>
      <w:r>
        <w:rPr>
          <w:w w:val="100"/>
        </w:rPr>
        <w:t xml:space="preserve"> MU PPDU</w:t>
      </w:r>
      <w:commentRangeEnd w:id="155"/>
      <w:r w:rsidR="00DB16D7">
        <w:rPr>
          <w:rStyle w:val="ab"/>
          <w:rFonts w:eastAsia="宋体"/>
          <w:color w:val="auto"/>
          <w:w w:val="100"/>
          <w:lang w:val="en-GB" w:eastAsia="en-US"/>
        </w:rPr>
        <w:commentReference w:id="155"/>
      </w:r>
      <w:r>
        <w:rPr>
          <w:w w:val="100"/>
        </w:rPr>
        <w:t>, an RU that is not allocated to a user can be indicated as follows</w:t>
      </w:r>
      <w:ins w:id="156" w:author="Yujian (Ross Yu)" w:date="2020-08-28T14:05:00Z">
        <w:r w:rsidR="00201060" w:rsidRPr="006A3157">
          <w:rPr>
            <w:strike/>
            <w:w w:val="100"/>
          </w:rPr>
          <w:t xml:space="preserve"> </w:t>
        </w:r>
        <w:r w:rsidR="00201060" w:rsidRPr="006A3157">
          <w:rPr>
            <w:strike/>
            <w:w w:val="100"/>
            <w:highlight w:val="cyan"/>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157" w:author="Yujian (Ross Yu)" w:date="2020-09-10T10:36:00Z">
        <w:r w:rsidDel="00102D9F">
          <w:rPr>
            <w:w w:val="100"/>
          </w:rPr>
          <w:delText xml:space="preserve">a </w:delText>
        </w:r>
        <w:r w:rsidR="00D11ABF" w:rsidDel="00102D9F">
          <w:rPr>
            <w:w w:val="100"/>
          </w:rPr>
          <w:delText>TBD</w:delText>
        </w:r>
      </w:del>
      <w:ins w:id="158" w:author="Yujian (Ross Yu)" w:date="2020-09-10T10:36:00Z">
        <w:r w:rsidR="00102D9F" w:rsidRPr="006A3157">
          <w:rPr>
            <w:w w:val="100"/>
            <w:highlight w:val="cyan"/>
          </w:rPr>
          <w:t>TBD1</w:t>
        </w:r>
      </w:ins>
      <w:ins w:id="159" w:author="Yujian (Ross Yu)" w:date="2020-09-10T10:40:00Z">
        <w:r w:rsidR="00102D9F" w:rsidRPr="006A3157">
          <w:rPr>
            <w:w w:val="100"/>
            <w:highlight w:val="cyan"/>
          </w:rPr>
          <w:t xml:space="preserve"> or</w:t>
        </w:r>
      </w:ins>
      <w:ins w:id="160" w:author="Yujian (Ross Yu)" w:date="2020-09-10T10:36:00Z">
        <w:r w:rsidR="00102D9F" w:rsidRPr="006A3157">
          <w:rPr>
            <w:w w:val="100"/>
            <w:highlight w:val="cyan"/>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14EB0A87" w:rsidR="008128A3" w:rsidRDefault="00F92602" w:rsidP="004D39C3">
      <w:pPr>
        <w:pStyle w:val="D"/>
        <w:numPr>
          <w:ilvl w:val="0"/>
          <w:numId w:val="2"/>
        </w:numPr>
        <w:ind w:left="600" w:hanging="432"/>
        <w:rPr>
          <w:w w:val="100"/>
        </w:rPr>
      </w:pPr>
      <w:bookmarkStart w:id="161" w:name="OLE_LINK72"/>
      <w:bookmarkStart w:id="162" w:name="OLE_LINK73"/>
      <w:r>
        <w:rPr>
          <w:w w:val="100"/>
        </w:rPr>
        <w:t>All</w:t>
      </w:r>
      <w:r w:rsidR="008128A3">
        <w:rPr>
          <w:w w:val="100"/>
        </w:rPr>
        <w:t xml:space="preserve"> RU Allocation subfields</w:t>
      </w:r>
      <w:bookmarkEnd w:id="161"/>
      <w:bookmarkEnd w:id="162"/>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sidRPr="006A3157">
        <w:rPr>
          <w:w w:val="100"/>
          <w:highlight w:val="cyan"/>
        </w:rPr>
        <w:t>TBD</w:t>
      </w:r>
      <w:ins w:id="163" w:author="Yujian (Ross Yu)" w:date="2020-09-10T10:39:00Z">
        <w:r w:rsidR="00102D9F" w:rsidRPr="006A3157">
          <w:rPr>
            <w:w w:val="100"/>
            <w:highlight w:val="cyan"/>
          </w:rPr>
          <w:t>4</w:t>
        </w:r>
      </w:ins>
      <w:ins w:id="164" w:author="Yujian (Ross Yu)" w:date="2020-09-10T10:41:00Z">
        <w:r w:rsidR="00102D9F" w:rsidRPr="006A3157">
          <w:rPr>
            <w:w w:val="100"/>
            <w:highlight w:val="cyan"/>
          </w:rPr>
          <w:t xml:space="preserve"> or</w:t>
        </w:r>
      </w:ins>
      <w:ins w:id="165" w:author="Yujian (Ross Yu)" w:date="2020-09-10T10:39:00Z">
        <w:r w:rsidR="00102D9F" w:rsidRPr="006A3157">
          <w:rPr>
            <w:w w:val="100"/>
            <w:highlight w:val="cyan"/>
          </w:rPr>
          <w:t xml:space="preserve"> TBD5</w:t>
        </w:r>
      </w:ins>
      <w:r>
        <w:rPr>
          <w:w w:val="100"/>
        </w:rPr>
        <w:t xml:space="preserve">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76E385FC" w14:textId="42EB30B1" w:rsidR="00102D9F" w:rsidRPr="006A3157" w:rsidRDefault="008128A3" w:rsidP="00102D9F">
      <w:pPr>
        <w:pStyle w:val="ae"/>
        <w:numPr>
          <w:ilvl w:val="0"/>
          <w:numId w:val="2"/>
        </w:numPr>
        <w:rPr>
          <w:ins w:id="166" w:author="Yujian (Ross Yu)" w:date="2020-09-10T10:41:00Z"/>
          <w:rFonts w:eastAsiaTheme="minorEastAsia"/>
          <w:color w:val="000000"/>
          <w:sz w:val="20"/>
          <w:highlight w:val="cyan"/>
          <w:lang w:val="en-US" w:eastAsia="zh-CN"/>
        </w:rPr>
      </w:pPr>
      <w:commentRangeStart w:id="167"/>
      <w:r>
        <w:t xml:space="preserve">The STA-ID subfield in the </w:t>
      </w:r>
      <w:r w:rsidR="00EA44EB">
        <w:t>EHT-SIG</w:t>
      </w:r>
      <w:r>
        <w:t xml:space="preserve"> User field is set to 2046</w:t>
      </w:r>
      <w:ins w:id="168" w:author="Yujian (Ross Yu)" w:date="2020-09-10T10:40:00Z">
        <w:r w:rsidR="00102D9F">
          <w:t xml:space="preserve"> </w:t>
        </w:r>
        <w:r w:rsidR="00102D9F" w:rsidRPr="006A3157">
          <w:rPr>
            <w:highlight w:val="cyan"/>
          </w:rPr>
          <w:t>for samller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167"/>
      <w:r w:rsidR="00817D19">
        <w:rPr>
          <w:rStyle w:val="ab"/>
        </w:rPr>
        <w:commentReference w:id="167"/>
      </w:r>
      <w:r>
        <w:t>.</w:t>
      </w:r>
      <w:ins w:id="169" w:author="Yujian (Ross Yu)" w:date="2020-09-10T10:41:00Z">
        <w:r w:rsidR="00102D9F">
          <w:t xml:space="preserve"> </w:t>
        </w:r>
        <w:r w:rsidR="00102D9F" w:rsidRPr="006A3157">
          <w:rPr>
            <w:rFonts w:eastAsiaTheme="minorEastAsia"/>
            <w:color w:val="000000"/>
            <w:sz w:val="20"/>
            <w:highlight w:val="cyan"/>
            <w:lang w:val="en-US" w:eastAsia="zh-CN"/>
          </w:rPr>
          <w:t>Whether STA ID 2046 can be used to indicated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Pr="007F55F6" w:rsidRDefault="008128A3" w:rsidP="008128A3">
      <w:pPr>
        <w:pStyle w:val="T"/>
        <w:rPr>
          <w:strike/>
          <w:w w:val="100"/>
        </w:rPr>
      </w:pPr>
      <w:commentRangeStart w:id="170"/>
      <w:commentRangeStart w:id="171"/>
      <w:commentRangeStart w:id="172"/>
      <w:r w:rsidRPr="007F55F6">
        <w:rPr>
          <w:strike/>
          <w:w w:val="100"/>
        </w:rPr>
        <w:lastRenderedPageBreak/>
        <w:t>The subcarriers</w:t>
      </w:r>
      <w:commentRangeEnd w:id="170"/>
      <w:r w:rsidR="004F17EF" w:rsidRPr="007F55F6">
        <w:rPr>
          <w:rStyle w:val="ab"/>
          <w:rFonts w:eastAsia="宋体"/>
          <w:strike/>
          <w:color w:val="auto"/>
          <w:w w:val="100"/>
          <w:lang w:val="en-GB" w:eastAsia="en-US"/>
        </w:rPr>
        <w:commentReference w:id="170"/>
      </w:r>
      <w:r w:rsidRPr="007F55F6">
        <w:rPr>
          <w:strike/>
          <w:w w:val="100"/>
        </w:rPr>
        <w:t xml:space="preserve"> in the </w:t>
      </w:r>
      <w:r w:rsidR="004F17EF" w:rsidRPr="007F55F6">
        <w:rPr>
          <w:strike/>
          <w:w w:val="100"/>
        </w:rPr>
        <w:t>EHT</w:t>
      </w:r>
      <w:r w:rsidRPr="007F55F6">
        <w:rPr>
          <w:strike/>
          <w:w w:val="100"/>
        </w:rPr>
        <w:t xml:space="preserve"> modulated fields of a PPDU that correspond to an unallocated RU shall not be modulated.</w:t>
      </w:r>
      <w:commentRangeEnd w:id="171"/>
      <w:r w:rsidR="00231272" w:rsidRPr="007F55F6">
        <w:rPr>
          <w:rStyle w:val="ab"/>
          <w:rFonts w:eastAsia="宋体"/>
          <w:strike/>
          <w:color w:val="auto"/>
          <w:w w:val="100"/>
          <w:lang w:val="en-GB" w:eastAsia="en-US"/>
        </w:rPr>
        <w:commentReference w:id="171"/>
      </w:r>
      <w:commentRangeEnd w:id="172"/>
      <w:r w:rsidR="007F55F6" w:rsidRPr="007F55F6">
        <w:rPr>
          <w:rStyle w:val="ab"/>
          <w:rFonts w:eastAsia="宋体"/>
          <w:strike/>
          <w:color w:val="auto"/>
          <w:w w:val="100"/>
          <w:lang w:val="en-GB" w:eastAsia="en-US"/>
        </w:rPr>
        <w:commentReference w:id="172"/>
      </w:r>
    </w:p>
    <w:p w14:paraId="531ECE57" w14:textId="77777777" w:rsidR="008128A3" w:rsidRPr="007F55F6" w:rsidRDefault="008128A3" w:rsidP="008128A3">
      <w:pPr>
        <w:pStyle w:val="T"/>
        <w:rPr>
          <w:w w:val="100"/>
          <w:highlight w:val="yellow"/>
        </w:rPr>
      </w:pPr>
      <w:commentRangeStart w:id="173"/>
      <w:commentRangeStart w:id="174"/>
      <w:r w:rsidRPr="007F55F6">
        <w:rPr>
          <w:w w:val="100"/>
          <w:highlight w:val="yellow"/>
        </w:rPr>
        <w:t>If an RU is an unallocated RU</w:t>
      </w:r>
      <w:commentRangeEnd w:id="173"/>
      <w:r w:rsidR="00955C48" w:rsidRPr="007F55F6">
        <w:rPr>
          <w:rStyle w:val="ab"/>
          <w:rFonts w:eastAsia="宋体"/>
          <w:color w:val="auto"/>
          <w:w w:val="100"/>
          <w:highlight w:val="yellow"/>
          <w:lang w:val="en-GB" w:eastAsia="en-US"/>
        </w:rPr>
        <w:commentReference w:id="173"/>
      </w:r>
      <w:commentRangeEnd w:id="174"/>
      <w:r w:rsidR="007F55F6">
        <w:rPr>
          <w:rStyle w:val="ab"/>
          <w:rFonts w:eastAsia="宋体"/>
          <w:color w:val="auto"/>
          <w:w w:val="100"/>
          <w:lang w:val="en-GB" w:eastAsia="en-US"/>
        </w:rPr>
        <w:commentReference w:id="174"/>
      </w:r>
      <w:r w:rsidRPr="007F55F6">
        <w:rPr>
          <w:w w:val="100"/>
          <w:highlight w:val="yellow"/>
        </w:rPr>
        <w:t xml:space="preserve">, zero users are allocated to it. Otherwise, the number of users allocated to RU </w:t>
      </w:r>
      <w:r w:rsidRPr="007F55F6">
        <w:rPr>
          <w:i/>
          <w:iCs/>
          <w:w w:val="100"/>
          <w:highlight w:val="yellow"/>
        </w:rPr>
        <w:t>r</w:t>
      </w:r>
      <w:r w:rsidRPr="007F55F6">
        <w:rPr>
          <w:w w:val="100"/>
          <w:highlight w:val="yellow"/>
        </w:rPr>
        <w:t xml:space="preserve"> is determined from the RU size and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as follows:</w:t>
      </w:r>
    </w:p>
    <w:p w14:paraId="5FDEB985"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26-tone or 52-tone RU</w:t>
      </w:r>
      <w:r w:rsidR="006B091D" w:rsidRPr="007F55F6">
        <w:rPr>
          <w:w w:val="100"/>
          <w:highlight w:val="yellow"/>
        </w:rPr>
        <w:t xml:space="preserve"> or 106-tone RU</w:t>
      </w:r>
      <w:r w:rsidRPr="007F55F6">
        <w:rPr>
          <w:w w:val="100"/>
          <w:highlight w:val="yellow"/>
        </w:rPr>
        <w:t>, then one user is allocated to the RU.</w:t>
      </w:r>
    </w:p>
    <w:p w14:paraId="7E7FFBF4"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242-tone RU, then the number of users allocated to the RU is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xml:space="preserve">). </w:t>
      </w:r>
    </w:p>
    <w:p w14:paraId="0EF1BB47"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484-tone or larger RU, then the number of users allocated to the RU equals the number of User fields for the RU summed across both </w:t>
      </w:r>
      <w:r w:rsidR="00EA44EB" w:rsidRPr="007F55F6">
        <w:rPr>
          <w:w w:val="100"/>
          <w:highlight w:val="yellow"/>
        </w:rPr>
        <w:t>EHT-SIG</w:t>
      </w:r>
      <w:r w:rsidRPr="007F55F6">
        <w:rPr>
          <w:w w:val="100"/>
          <w:highlight w:val="yellow"/>
        </w:rPr>
        <w:t xml:space="preserve"> content channels, i.e.,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xml:space="preserve">, 1) +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2).</w:t>
      </w:r>
    </w:p>
    <w:p w14:paraId="6AAA3B2D" w14:textId="77777777" w:rsidR="008128A3" w:rsidRPr="007F55F6" w:rsidRDefault="008128A3" w:rsidP="008128A3">
      <w:pPr>
        <w:pStyle w:val="Note"/>
        <w:rPr>
          <w:w w:val="100"/>
          <w:highlight w:val="yellow"/>
        </w:rPr>
      </w:pPr>
      <w:r w:rsidRPr="007F55F6">
        <w:rPr>
          <w:w w:val="100"/>
          <w:highlight w:val="yellow"/>
        </w:rPr>
        <w:t xml:space="preserve">NOTE 1—The exact dynamic split of User fields between the two content channels,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xml:space="preserve">, 1) and </w:t>
      </w:r>
      <w:r w:rsidRPr="007F55F6">
        <w:rPr>
          <w:i/>
          <w:iCs/>
          <w:w w:val="100"/>
          <w:highlight w:val="yellow"/>
        </w:rPr>
        <w:t>N</w:t>
      </w:r>
      <w:r w:rsidRPr="007F55F6">
        <w:rPr>
          <w:i/>
          <w:iCs/>
          <w:w w:val="100"/>
          <w:highlight w:val="yellow"/>
          <w:vertAlign w:val="subscript"/>
        </w:rPr>
        <w:t>user</w:t>
      </w:r>
      <w:r w:rsidRPr="007F55F6">
        <w:rPr>
          <w:w w:val="100"/>
          <w:highlight w:val="yellow"/>
        </w:rPr>
        <w:t>(</w:t>
      </w:r>
      <w:r w:rsidRPr="007F55F6">
        <w:rPr>
          <w:i/>
          <w:iCs/>
          <w:w w:val="100"/>
          <w:highlight w:val="yellow"/>
        </w:rPr>
        <w:t>r</w:t>
      </w:r>
      <w:r w:rsidRPr="007F55F6">
        <w:rPr>
          <w:w w:val="100"/>
          <w:highlight w:val="yellow"/>
        </w:rPr>
        <w:t>, 2), is not specified and might be used to reduce any disparity in the number of User fields between content channels.</w:t>
      </w:r>
    </w:p>
    <w:p w14:paraId="1FAD29E1" w14:textId="77777777" w:rsidR="008128A3" w:rsidRDefault="008128A3" w:rsidP="008128A3">
      <w:pPr>
        <w:pStyle w:val="Note"/>
        <w:rPr>
          <w:w w:val="100"/>
        </w:rPr>
      </w:pPr>
      <w:r w:rsidRPr="007F55F6">
        <w:rPr>
          <w:w w:val="100"/>
          <w:highlight w:val="yellow"/>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175"/>
      <w:r w:rsidRPr="006D6594">
        <w:rPr>
          <w:strike/>
          <w:w w:val="100"/>
        </w:rPr>
        <w:t>For a 996-tone RU</w:t>
      </w:r>
      <w:commentRangeEnd w:id="175"/>
      <w:r w:rsidR="003F1CC9">
        <w:rPr>
          <w:rStyle w:val="ab"/>
          <w:rFonts w:eastAsia="宋体"/>
          <w:color w:val="auto"/>
          <w:w w:val="100"/>
          <w:lang w:val="en-GB" w:eastAsia="en-US"/>
        </w:rPr>
        <w:commentReference w:id="175"/>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176" w:name="RTF39343638323a205461626c65"/>
            <w:commentRangeStart w:id="177"/>
            <w:r w:rsidRPr="00A848BB">
              <w:rPr>
                <w:strike/>
                <w:w w:val="100"/>
              </w:rPr>
              <w:t>RUs</w:t>
            </w:r>
            <w:commentRangeEnd w:id="177"/>
            <w:r w:rsidR="000C189B">
              <w:rPr>
                <w:rStyle w:val="ab"/>
                <w:rFonts w:ascii="Times New Roman" w:eastAsia="宋体" w:hAnsi="Times New Roman" w:cs="Times New Roman"/>
                <w:b w:val="0"/>
                <w:bCs w:val="0"/>
                <w:color w:val="auto"/>
                <w:w w:val="100"/>
                <w:lang w:val="en-GB" w:eastAsia="en-US"/>
              </w:rPr>
              <w:commentReference w:id="177"/>
            </w:r>
            <w:r w:rsidRPr="00A848BB">
              <w:rPr>
                <w:strike/>
                <w:w w:val="100"/>
              </w:rPr>
              <w:t xml:space="preserve"> associated with each RU Allocation subfield for each HE-SIG-B content ch</w:t>
            </w:r>
            <w:bookmarkEnd w:id="176"/>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77777777" w:rsidR="00BB37E5" w:rsidRPr="006B091D" w:rsidRDefault="00BB37E5" w:rsidP="00BB37E5">
      <w:pPr>
        <w:pStyle w:val="ae"/>
        <w:numPr>
          <w:ilvl w:val="0"/>
          <w:numId w:val="24"/>
        </w:numPr>
        <w:jc w:val="both"/>
        <w:rPr>
          <w:sz w:val="20"/>
        </w:rPr>
      </w:pPr>
      <w:commentRangeStart w:id="178"/>
      <w:r w:rsidRPr="006B091D">
        <w:rPr>
          <w:sz w:val="20"/>
        </w:rPr>
        <w:t>For 80 MHz</w:t>
      </w:r>
      <w:commentRangeEnd w:id="178"/>
      <w:r w:rsidR="002F0030">
        <w:rPr>
          <w:rStyle w:val="ab"/>
        </w:rPr>
        <w:commentReference w:id="178"/>
      </w:r>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7777777" w:rsidR="00BB37E5" w:rsidRPr="006B091D" w:rsidRDefault="00BB37E5" w:rsidP="00BB37E5">
      <w:pPr>
        <w:pStyle w:val="ae"/>
        <w:numPr>
          <w:ilvl w:val="0"/>
          <w:numId w:val="24"/>
        </w:numPr>
        <w:jc w:val="both"/>
        <w:rPr>
          <w:sz w:val="20"/>
        </w:rPr>
      </w:pPr>
      <w:r w:rsidRPr="006B091D">
        <w:rPr>
          <w:sz w:val="20"/>
        </w:rPr>
        <w:t>For 160 MHz</w:t>
      </w:r>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lastRenderedPageBreak/>
        <w:t>For 320 MHz</w:t>
      </w:r>
    </w:p>
    <w:p w14:paraId="260CC920" w14:textId="77777777" w:rsidR="003B76E9" w:rsidRDefault="00BB37E5" w:rsidP="00BB37E5">
      <w:pPr>
        <w:pStyle w:val="ae"/>
        <w:numPr>
          <w:ilvl w:val="1"/>
          <w:numId w:val="24"/>
        </w:numPr>
        <w:jc w:val="both"/>
        <w:rPr>
          <w:ins w:id="179" w:author="Yujian (Ross Yu)" w:date="2020-09-10T10:42:00Z"/>
          <w:sz w:val="20"/>
        </w:rPr>
      </w:pPr>
      <w:r w:rsidRPr="006B091D">
        <w:rPr>
          <w:sz w:val="20"/>
        </w:rPr>
        <w:t xml:space="preserve">3x996 </w:t>
      </w:r>
    </w:p>
    <w:p w14:paraId="1741FD4C" w14:textId="0F0D88C0" w:rsidR="00BB37E5" w:rsidRPr="006A3157" w:rsidRDefault="00BB37E5" w:rsidP="00BB37E5">
      <w:pPr>
        <w:pStyle w:val="ae"/>
        <w:numPr>
          <w:ilvl w:val="1"/>
          <w:numId w:val="24"/>
        </w:numPr>
        <w:jc w:val="both"/>
        <w:rPr>
          <w:ins w:id="180" w:author="Yujian (Ross Yu)" w:date="2020-09-10T10:42:00Z"/>
          <w:sz w:val="20"/>
          <w:highlight w:val="cyan"/>
        </w:rPr>
      </w:pPr>
      <w:del w:id="181" w:author="Yujian (Ross Yu)" w:date="2020-09-10T10:43:00Z">
        <w:r w:rsidRPr="006B091D" w:rsidDel="003B76E9">
          <w:rPr>
            <w:sz w:val="20"/>
          </w:rPr>
          <w:delText xml:space="preserve"> </w:delText>
        </w:r>
      </w:del>
      <w:ins w:id="182" w:author="Yujian (Ross Yu)" w:date="2020-09-10T10:43:00Z">
        <w:r w:rsidR="003B76E9" w:rsidRPr="006A3157">
          <w:rPr>
            <w:sz w:val="20"/>
            <w:highlight w:val="cyan"/>
          </w:rPr>
          <w:t>2</w:t>
        </w:r>
      </w:ins>
      <w:ins w:id="183" w:author="Yujian (Ross Yu)" w:date="2020-09-10T10:42:00Z">
        <w:r w:rsidR="003B76E9" w:rsidRPr="006A3157">
          <w:rPr>
            <w:sz w:val="20"/>
            <w:highlight w:val="cyan"/>
          </w:rPr>
          <w:t>x996+484</w:t>
        </w:r>
      </w:ins>
    </w:p>
    <w:p w14:paraId="074104A1" w14:textId="136447F8" w:rsidR="003B76E9" w:rsidRPr="006A3157" w:rsidRDefault="003B76E9" w:rsidP="00BB37E5">
      <w:pPr>
        <w:pStyle w:val="ae"/>
        <w:numPr>
          <w:ilvl w:val="1"/>
          <w:numId w:val="24"/>
        </w:numPr>
        <w:jc w:val="both"/>
        <w:rPr>
          <w:sz w:val="20"/>
          <w:highlight w:val="cyan"/>
        </w:rPr>
      </w:pPr>
      <w:ins w:id="184" w:author="Yujian (Ross Yu)" w:date="2020-09-10T10:42:00Z">
        <w:r w:rsidRPr="006A3157">
          <w:rPr>
            <w:sz w:val="20"/>
            <w:highlight w:val="cyan"/>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Not all the 106+26-tone and 52+26 tone MRU are applicable when PPDU BW is greater than or equal to 80 MHz.</w:t>
      </w:r>
      <w:r w:rsidR="00FD6705" w:rsidRPr="006B091D">
        <w:rPr>
          <w:sz w:val="20"/>
        </w:rPr>
        <w:t xml:space="preserve"> </w:t>
      </w:r>
      <w:commentRangeStart w:id="185"/>
      <w:r w:rsidR="00FD6705" w:rsidRPr="006B091D">
        <w:rPr>
          <w:sz w:val="20"/>
        </w:rPr>
        <w:t>Please refer to Ref XX for the applicable modes.</w:t>
      </w:r>
      <w:commentRangeEnd w:id="185"/>
      <w:r w:rsidR="0007436A" w:rsidRPr="006B091D">
        <w:rPr>
          <w:rStyle w:val="ab"/>
          <w:sz w:val="20"/>
          <w:szCs w:val="20"/>
        </w:rPr>
        <w:commentReference w:id="185"/>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186"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86"/>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6A3157" w:rsidRDefault="00F107F1" w:rsidP="0042531B">
            <w:pPr>
              <w:jc w:val="center"/>
              <w:rPr>
                <w:szCs w:val="22"/>
                <w:highlight w:val="cyan"/>
                <w:lang w:val="en-US" w:eastAsia="zh-CN"/>
              </w:rPr>
            </w:pPr>
            <w:ins w:id="187" w:author="Yujian (Ross Yu)" w:date="2020-09-10T10:30:00Z">
              <w:r w:rsidRPr="006A3157">
                <w:rPr>
                  <w:szCs w:val="22"/>
                  <w:highlight w:val="cyan"/>
                  <w:lang w:val="en-US" w:eastAsia="zh-CN"/>
                </w:rPr>
                <w:t>TBD</w:t>
              </w:r>
            </w:ins>
            <w:ins w:id="188"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6A3157" w:rsidRDefault="00F107F1" w:rsidP="0042531B">
            <w:pPr>
              <w:jc w:val="center"/>
              <w:rPr>
                <w:szCs w:val="22"/>
                <w:highlight w:val="cyan"/>
                <w:lang w:val="en-US"/>
              </w:rPr>
            </w:pPr>
            <w:ins w:id="189" w:author="Yujian (Ross Yu)" w:date="2020-09-10T10:31:00Z">
              <w:r w:rsidRPr="006A3157">
                <w:rPr>
                  <w:szCs w:val="22"/>
                  <w:highlight w:val="cyan"/>
                  <w:lang w:val="en-US"/>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6A3157" w:rsidRDefault="00F107F1" w:rsidP="0042531B">
            <w:pPr>
              <w:jc w:val="center"/>
              <w:rPr>
                <w:szCs w:val="22"/>
                <w:highlight w:val="cyan"/>
                <w:lang w:val="en-US" w:eastAsia="zh-CN"/>
              </w:rPr>
            </w:pPr>
            <w:ins w:id="190" w:author="Yujian (Ross Yu)" w:date="2020-09-10T10:31:00Z">
              <w:r w:rsidRPr="006A3157">
                <w:rPr>
                  <w:szCs w:val="22"/>
                  <w:highlight w:val="cyan"/>
                  <w:lang w:val="en-US" w:eastAsia="zh-CN"/>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6A3157" w:rsidRDefault="00F107F1" w:rsidP="0042531B">
            <w:pPr>
              <w:jc w:val="center"/>
              <w:rPr>
                <w:szCs w:val="22"/>
                <w:highlight w:val="cyan"/>
                <w:lang w:val="en-US" w:eastAsia="zh-CN"/>
              </w:rPr>
            </w:pPr>
            <w:ins w:id="191" w:author="Yujian (Ross Yu)" w:date="2020-09-10T10:30:00Z">
              <w:r w:rsidRPr="006A3157">
                <w:rPr>
                  <w:szCs w:val="22"/>
                  <w:highlight w:val="cyan"/>
                  <w:lang w:val="en-US" w:eastAsia="zh-CN"/>
                </w:rPr>
                <w:t>TB</w:t>
              </w:r>
            </w:ins>
            <w:ins w:id="192" w:author="Yujian (Ross Yu)" w:date="2020-09-10T10:31:00Z">
              <w:r w:rsidRPr="006A3157">
                <w:rPr>
                  <w:szCs w:val="22"/>
                  <w:highlight w:val="cyan"/>
                  <w:lang w:val="en-US" w:eastAsia="zh-CN"/>
                </w:rPr>
                <w:t>D</w:t>
              </w:r>
            </w:ins>
            <w:ins w:id="193"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6A3157" w:rsidRDefault="00F107F1" w:rsidP="0042531B">
            <w:pPr>
              <w:jc w:val="center"/>
              <w:rPr>
                <w:szCs w:val="22"/>
                <w:highlight w:val="cyan"/>
                <w:lang w:val="en-US"/>
              </w:rPr>
            </w:pPr>
            <w:ins w:id="194" w:author="Yujian (Ross Yu)" w:date="2020-09-10T10:31:00Z">
              <w:r w:rsidRPr="006A3157">
                <w:rPr>
                  <w:szCs w:val="22"/>
                  <w:highlight w:val="cyan"/>
                  <w:lang w:val="en-US"/>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6A3157" w:rsidRDefault="00F107F1" w:rsidP="0042531B">
            <w:pPr>
              <w:jc w:val="center"/>
              <w:rPr>
                <w:szCs w:val="22"/>
                <w:highlight w:val="cyan"/>
                <w:lang w:val="en-US" w:eastAsia="zh-CN"/>
              </w:rPr>
            </w:pPr>
            <w:ins w:id="195" w:author="Yujian (Ross Yu)" w:date="2020-09-10T10:31:00Z">
              <w:r w:rsidRPr="006A3157">
                <w:rPr>
                  <w:szCs w:val="22"/>
                  <w:highlight w:val="cyan"/>
                  <w:lang w:val="en-US" w:eastAsia="zh-CN"/>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6A3157" w:rsidRDefault="00E62E74" w:rsidP="0042531B">
            <w:pPr>
              <w:jc w:val="center"/>
              <w:rPr>
                <w:szCs w:val="22"/>
                <w:highlight w:val="cyan"/>
                <w:lang w:val="en-US"/>
              </w:rPr>
            </w:pPr>
            <w:r w:rsidRPr="006A3157">
              <w:rPr>
                <w:szCs w:val="22"/>
                <w:highlight w:val="cyan"/>
                <w:lang w:val="en-US"/>
              </w:rPr>
              <w:t>TBD</w:t>
            </w:r>
            <w:ins w:id="196"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6A3157" w:rsidRDefault="00102D9F" w:rsidP="0042531B">
            <w:pPr>
              <w:jc w:val="center"/>
              <w:rPr>
                <w:szCs w:val="22"/>
                <w:highlight w:val="cyan"/>
                <w:lang w:val="en-US"/>
              </w:rPr>
            </w:pPr>
            <w:ins w:id="197" w:author="Yujian (Ross Yu)" w:date="2020-09-10T10:32:00Z">
              <w:r w:rsidRPr="006A3157">
                <w:rPr>
                  <w:highlight w:val="cyan"/>
                </w:rPr>
                <w:t>242-tone RU; contributes zero User fields to the User Specific field in the same EHT-SIG content channel as this RU Allocation subfield and is not unallocated</w:t>
              </w:r>
            </w:ins>
            <w:del w:id="198" w:author="Yujian (Ross Yu)" w:date="2020-09-10T10:32:00Z">
              <w:r w:rsidR="00E62E74" w:rsidRPr="006A3157" w:rsidDel="00102D9F">
                <w:rPr>
                  <w:szCs w:val="22"/>
                  <w:highlight w:val="cyan"/>
                  <w:lang w:val="en-US"/>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6A3157" w:rsidRDefault="00E62E74" w:rsidP="0042531B">
            <w:pPr>
              <w:jc w:val="center"/>
              <w:rPr>
                <w:szCs w:val="22"/>
                <w:highlight w:val="cyan"/>
                <w:lang w:val="en-US"/>
              </w:rPr>
            </w:pPr>
            <w:r w:rsidRPr="006A3157">
              <w:rPr>
                <w:szCs w:val="22"/>
                <w:highlight w:val="cyan"/>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6A3157" w:rsidRDefault="003A4ED1" w:rsidP="003A4ED1">
            <w:pPr>
              <w:jc w:val="center"/>
              <w:rPr>
                <w:szCs w:val="22"/>
                <w:highlight w:val="cyan"/>
                <w:lang w:val="en-US"/>
              </w:rPr>
            </w:pPr>
            <w:r w:rsidRPr="006A3157">
              <w:rPr>
                <w:highlight w:val="cyan"/>
              </w:rPr>
              <w:t>TBD</w:t>
            </w:r>
            <w:ins w:id="199"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6A3157" w:rsidRDefault="003A4ED1" w:rsidP="00E403E0">
            <w:pPr>
              <w:keepNext/>
              <w:tabs>
                <w:tab w:val="left" w:pos="7075"/>
              </w:tabs>
              <w:rPr>
                <w:szCs w:val="22"/>
                <w:highlight w:val="cyan"/>
                <w:lang w:val="en-US"/>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00" w:author="Yujian (Ross Yu)" w:date="2020-09-10T10:32:00Z">
              <w:r w:rsidR="00102D9F" w:rsidRPr="00102D9F">
                <w:t xml:space="preserve"> </w:t>
              </w:r>
              <w:r w:rsidR="00102D9F" w:rsidRPr="006A3157">
                <w:rPr>
                  <w:highlight w:val="cyan"/>
                </w:rPr>
                <w:t xml:space="preserve">and is not </w:t>
              </w:r>
            </w:ins>
            <w:ins w:id="201" w:author="Yujian (Ross Yu)" w:date="2020-09-10T10:33:00Z">
              <w:r w:rsidR="00102D9F">
                <w:rPr>
                  <w:highlight w:val="cyan"/>
                </w:rPr>
                <w:t>un</w:t>
              </w:r>
            </w:ins>
            <w:ins w:id="202" w:author="Yujian (Ross Yu)" w:date="2020-09-10T10:32:00Z">
              <w:r w:rsidR="00102D9F" w:rsidRPr="006A3157">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6A3157" w:rsidRDefault="003A4ED1" w:rsidP="003A4ED1">
            <w:pPr>
              <w:jc w:val="center"/>
              <w:rPr>
                <w:szCs w:val="22"/>
                <w:highlight w:val="cyan"/>
                <w:lang w:val="en-US"/>
              </w:rPr>
            </w:pPr>
            <w:r w:rsidRPr="006A3157">
              <w:rPr>
                <w:highlight w:val="cyan"/>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6A3157">
              <w:rPr>
                <w:highlight w:val="cyan"/>
              </w:rPr>
              <w:t>TBD</w:t>
            </w:r>
            <w:ins w:id="203" w:author="Yujian (Ross Yu)" w:date="2020-09-10T10:33:00Z">
              <w:r w:rsidR="00102D9F" w:rsidRPr="006A3157">
                <w:rPr>
                  <w:highlight w:val="cyan"/>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04"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05"/>
            <w:r w:rsidRPr="00E62E74">
              <w:rPr>
                <w:color w:val="000000"/>
                <w:kern w:val="24"/>
                <w:szCs w:val="22"/>
                <w:lang w:val="en-US" w:eastAsia="zh-CN"/>
              </w:rPr>
              <w:t>1</w:t>
            </w:r>
            <w:commentRangeEnd w:id="205"/>
            <w:r w:rsidR="002D5322">
              <w:rPr>
                <w:rStyle w:val="ab"/>
              </w:rPr>
              <w:commentReference w:id="205"/>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rsidP="006A3157">
      <w:pPr>
        <w:jc w:val="both"/>
        <w:rPr>
          <w:ins w:id="206" w:author="Yujian (Ross Yu)" w:date="2020-09-10T10:34:00Z"/>
          <w:strike/>
          <w:color w:val="000000"/>
          <w:sz w:val="20"/>
          <w:lang w:eastAsia="zh-CN"/>
        </w:rPr>
      </w:pPr>
    </w:p>
    <w:p w14:paraId="18C1748B" w14:textId="6CAF413E" w:rsidR="00102D9F" w:rsidRDefault="00102D9F" w:rsidP="008128A3">
      <w:pPr>
        <w:pStyle w:val="T"/>
        <w:rPr>
          <w:ins w:id="207" w:author="Yujian (Ross Yu)" w:date="2020-09-10T10:47:00Z"/>
          <w:rFonts w:eastAsia="宋体"/>
          <w:w w:val="100"/>
        </w:rPr>
      </w:pPr>
      <w:ins w:id="208" w:author="Yujian (Ross Yu)" w:date="2020-09-10T10:34:00Z">
        <w:r w:rsidRPr="006A3157">
          <w:rPr>
            <w:rFonts w:eastAsia="宋体"/>
            <w:w w:val="100"/>
            <w:highlight w:val="cyan"/>
          </w:rPr>
          <w:t xml:space="preserve">Note: </w:t>
        </w:r>
      </w:ins>
      <w:ins w:id="209" w:author="Yujian (Ross Yu)" w:date="2020-09-10T10:35:00Z">
        <w:r w:rsidRPr="006A3157">
          <w:rPr>
            <w:rFonts w:eastAsia="宋体"/>
            <w:w w:val="100"/>
            <w:highlight w:val="cyan"/>
          </w:rPr>
          <w:t>Punctured RU 242 shall be used when the preamble portion of corresponding 20MHz is punctured.</w:t>
        </w:r>
      </w:ins>
    </w:p>
    <w:p w14:paraId="7584E483" w14:textId="3B5F2621" w:rsidR="00853633" w:rsidRPr="006A3157" w:rsidRDefault="00853633" w:rsidP="008128A3">
      <w:pPr>
        <w:pStyle w:val="T"/>
        <w:rPr>
          <w:ins w:id="210" w:author="Yujian (Ross Yu)" w:date="2020-09-10T10:33:00Z"/>
          <w:rFonts w:eastAsia="宋体"/>
          <w:w w:val="100"/>
        </w:rPr>
      </w:pPr>
      <w:ins w:id="211" w:author="Yujian (Ross Yu)" w:date="2020-09-10T10:47:00Z">
        <w:r w:rsidRPr="006A3157">
          <w:rPr>
            <w:rFonts w:eastAsia="宋体"/>
            <w:w w:val="100"/>
            <w:highlight w:val="cyan"/>
          </w:rPr>
          <w:t>Note: TBD1-TBD5 are just for reference purposes.</w:t>
        </w:r>
      </w:ins>
    </w:p>
    <w:p w14:paraId="740638BB" w14:textId="77777777" w:rsidR="008128A3" w:rsidRPr="006D6594" w:rsidRDefault="008128A3" w:rsidP="008128A3">
      <w:pPr>
        <w:pStyle w:val="T"/>
        <w:rPr>
          <w:strike/>
          <w:w w:val="100"/>
        </w:rPr>
      </w:pPr>
      <w:commentRangeStart w:id="212"/>
      <w:r w:rsidRPr="006D6594">
        <w:rPr>
          <w:strike/>
          <w:w w:val="100"/>
        </w:rPr>
        <w:t>If a single RU</w:t>
      </w:r>
      <w:commentRangeEnd w:id="212"/>
      <w:r w:rsidR="00A420A1">
        <w:rPr>
          <w:rStyle w:val="ab"/>
          <w:rFonts w:eastAsia="宋体"/>
          <w:color w:val="auto"/>
          <w:w w:val="100"/>
          <w:lang w:val="en-GB" w:eastAsia="en-US"/>
        </w:rPr>
        <w:commentReference w:id="212"/>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13"/>
      <w:r>
        <w:rPr>
          <w:w w:val="100"/>
        </w:rPr>
        <w:t>See Annex </w:t>
      </w:r>
      <w:r w:rsidR="00D80AC6">
        <w:rPr>
          <w:w w:val="100"/>
        </w:rPr>
        <w:t>TBD</w:t>
      </w:r>
      <w:r>
        <w:rPr>
          <w:w w:val="100"/>
        </w:rPr>
        <w:t xml:space="preserve"> for examples.</w:t>
      </w:r>
      <w:commentRangeEnd w:id="213"/>
      <w:r w:rsidR="00F822A1">
        <w:rPr>
          <w:rStyle w:val="ab"/>
          <w:rFonts w:eastAsia="宋体"/>
          <w:color w:val="auto"/>
          <w:w w:val="100"/>
          <w:lang w:val="en-GB" w:eastAsia="en-US"/>
        </w:rPr>
        <w:commentReference w:id="213"/>
      </w:r>
    </w:p>
    <w:p w14:paraId="3744A40C" w14:textId="77777777"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midamble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214"/>
      <w:r w:rsidRPr="00F3306D">
        <w:rPr>
          <w:strike/>
          <w:w w:val="100"/>
        </w:rPr>
        <w:lastRenderedPageBreak/>
        <w:t>If</w:t>
      </w:r>
      <w:commentRangeEnd w:id="214"/>
      <w:r w:rsidR="00F3306D">
        <w:rPr>
          <w:rStyle w:val="ab"/>
          <w:rFonts w:eastAsia="宋体"/>
          <w:color w:val="auto"/>
          <w:w w:val="100"/>
          <w:lang w:val="en-GB" w:eastAsia="en-US"/>
        </w:rPr>
        <w:commentReference w:id="214"/>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6FD244C6" w14:textId="2D49B095" w:rsidR="00047166" w:rsidRDefault="00047166" w:rsidP="00047166">
      <w:pPr>
        <w:pStyle w:val="H5"/>
        <w:rPr>
          <w:ins w:id="215" w:author="Yujian (Ross Yu)" w:date="2020-09-14T16:10:00Z"/>
          <w:w w:val="100"/>
        </w:rPr>
      </w:pPr>
      <w:ins w:id="216" w:author="Yujian (Ross Yu)" w:date="2020-09-14T16:10:00Z">
        <w:r w:rsidRPr="00047166">
          <w:rPr>
            <w:w w:val="100"/>
            <w:highlight w:val="magenta"/>
          </w:rPr>
          <w:t>34.3.10.7.</w:t>
        </w:r>
      </w:ins>
      <w:ins w:id="217" w:author="Yujian (Ross Yu)" w:date="2020-09-14T16:11:00Z">
        <w:r w:rsidRPr="00047166">
          <w:rPr>
            <w:w w:val="100"/>
            <w:highlight w:val="magenta"/>
          </w:rPr>
          <w:t>4</w:t>
        </w:r>
      </w:ins>
      <w:ins w:id="218" w:author="Yujian (Ross Yu)" w:date="2020-09-14T16:10:00Z">
        <w:r w:rsidRPr="00047166">
          <w:rPr>
            <w:w w:val="100"/>
            <w:highlight w:val="magenta"/>
          </w:rPr>
          <w:t xml:space="preserve"> </w:t>
        </w:r>
        <w:commentRangeStart w:id="219"/>
        <w:r w:rsidRPr="00047166">
          <w:rPr>
            <w:w w:val="100"/>
            <w:highlight w:val="magenta"/>
          </w:rPr>
          <w:t>Common field</w:t>
        </w:r>
        <w:commentRangeEnd w:id="219"/>
        <w:r w:rsidRPr="00047166">
          <w:rPr>
            <w:rStyle w:val="ab"/>
            <w:rFonts w:ascii="Times New Roman" w:eastAsia="宋体" w:hAnsi="Times New Roman" w:cs="Times New Roman"/>
            <w:b w:val="0"/>
            <w:bCs w:val="0"/>
            <w:color w:val="auto"/>
            <w:w w:val="100"/>
            <w:highlight w:val="magenta"/>
            <w:lang w:val="en-GB" w:eastAsia="en-US"/>
          </w:rPr>
          <w:commentReference w:id="219"/>
        </w:r>
        <w:r w:rsidRPr="00047166">
          <w:rPr>
            <w:w w:val="100"/>
            <w:highlight w:val="magenta"/>
          </w:rPr>
          <w:t xml:space="preserve"> for compressed mode</w:t>
        </w:r>
      </w:ins>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postion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220" w:author="Yujian (Ross Yu)" w:date="2020-08-28T14:05:00Z">
              <w:r w:rsidDel="00201060">
                <w:rPr>
                  <w:rFonts w:eastAsia="宋体" w:hint="eastAsia"/>
                  <w:w w:val="100"/>
                </w:rPr>
                <w:delText>U</w:delText>
              </w:r>
              <w:r w:rsidDel="00201060">
                <w:rPr>
                  <w:rFonts w:eastAsia="宋体"/>
                  <w:w w:val="100"/>
                </w:rPr>
                <w:delText>-SIG Overflow</w:delText>
              </w:r>
            </w:del>
            <w:ins w:id="221"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222"/>
            <w:del w:id="223"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224"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225"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222"/>
              <w:r w:rsidR="009060E2" w:rsidDel="00201060">
                <w:rPr>
                  <w:rStyle w:val="ab"/>
                  <w:rFonts w:eastAsia="宋体"/>
                  <w:color w:val="auto"/>
                  <w:w w:val="100"/>
                  <w:lang w:val="en-GB" w:eastAsia="en-US"/>
                </w:rPr>
                <w:commentReference w:id="222"/>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9C5923F" w14:textId="77777777" w:rsidR="007F55F6" w:rsidRDefault="007F55F6" w:rsidP="007F55F6">
      <w:pPr>
        <w:pStyle w:val="T"/>
        <w:rPr>
          <w:ins w:id="226" w:author="Yujian (Ross Yu)" w:date="2020-09-14T16:13:00Z"/>
          <w:rFonts w:eastAsia="宋体"/>
          <w:w w:val="100"/>
        </w:rPr>
      </w:pPr>
      <w:commentRangeStart w:id="227"/>
      <w:ins w:id="228" w:author="Yujian (Ross Yu)" w:date="2020-09-14T16:13:00Z">
        <w:r>
          <w:rPr>
            <w:rFonts w:eastAsia="宋体" w:hint="eastAsia"/>
            <w:w w:val="100"/>
          </w:rPr>
          <w:t>T</w:t>
        </w:r>
        <w:r>
          <w:rPr>
            <w:rFonts w:eastAsia="宋体"/>
            <w:w w:val="100"/>
          </w:rPr>
          <w:t>he following subfields exists in U-SIG and/or EHT-SIG:</w:t>
        </w:r>
        <w:commentRangeEnd w:id="227"/>
        <w:r>
          <w:rPr>
            <w:rStyle w:val="ab"/>
            <w:rFonts w:eastAsia="宋体"/>
            <w:color w:val="auto"/>
            <w:w w:val="100"/>
            <w:lang w:val="en-GB" w:eastAsia="en-US"/>
          </w:rPr>
          <w:commentReference w:id="227"/>
        </w:r>
      </w:ins>
    </w:p>
    <w:p w14:paraId="5B886340" w14:textId="77777777" w:rsidR="007F55F6" w:rsidRDefault="007F55F6" w:rsidP="007F55F6">
      <w:pPr>
        <w:pStyle w:val="T"/>
        <w:numPr>
          <w:ilvl w:val="0"/>
          <w:numId w:val="28"/>
        </w:numPr>
        <w:rPr>
          <w:ins w:id="229" w:author="Yujian (Ross Yu)" w:date="2020-09-14T16:13:00Z"/>
          <w:rFonts w:eastAsia="宋体"/>
          <w:w w:val="100"/>
        </w:rPr>
      </w:pPr>
      <w:ins w:id="230" w:author="Yujian (Ross Yu)" w:date="2020-09-14T16:13:00Z">
        <w:r>
          <w:rPr>
            <w:rFonts w:eastAsia="宋体"/>
            <w:w w:val="100"/>
          </w:rPr>
          <w:t>GI+EHT-LTF Size</w:t>
        </w:r>
      </w:ins>
    </w:p>
    <w:p w14:paraId="1A548025" w14:textId="77777777" w:rsidR="007F55F6" w:rsidRPr="00201060" w:rsidRDefault="007F55F6" w:rsidP="007F55F6">
      <w:pPr>
        <w:pStyle w:val="T"/>
        <w:numPr>
          <w:ilvl w:val="0"/>
          <w:numId w:val="28"/>
        </w:numPr>
        <w:rPr>
          <w:ins w:id="231" w:author="Yujian (Ross Yu)" w:date="2020-09-14T16:13:00Z"/>
          <w:rFonts w:eastAsia="宋体"/>
          <w:w w:val="100"/>
        </w:rPr>
      </w:pPr>
      <w:ins w:id="232" w:author="Yujian (Ross Yu)" w:date="2020-09-14T16:13:00Z">
        <w:r w:rsidRPr="00806C3B">
          <w:rPr>
            <w:rFonts w:eastAsia="宋体"/>
            <w:w w:val="100"/>
          </w:rPr>
          <w:t>LDPC Extra Symbol Segment</w:t>
        </w:r>
      </w:ins>
    </w:p>
    <w:p w14:paraId="36C4C284" w14:textId="77777777" w:rsidR="007F55F6" w:rsidRPr="00EB6F0A" w:rsidRDefault="007F55F6" w:rsidP="007F55F6">
      <w:pPr>
        <w:pStyle w:val="T"/>
        <w:numPr>
          <w:ilvl w:val="0"/>
          <w:numId w:val="28"/>
        </w:numPr>
        <w:rPr>
          <w:ins w:id="233" w:author="Yujian (Ross Yu)" w:date="2020-09-14T16:13:00Z"/>
          <w:rFonts w:eastAsia="宋体"/>
          <w:w w:val="100"/>
        </w:rPr>
      </w:pPr>
      <w:ins w:id="234" w:author="Yujian (Ross Yu)" w:date="2020-09-14T16:13:00Z">
        <w:r w:rsidRPr="00EB6F0A">
          <w:rPr>
            <w:rFonts w:eastAsia="宋体"/>
            <w:w w:val="100"/>
          </w:rPr>
          <w:t>Pre-FEC Padding Factor</w:t>
        </w:r>
      </w:ins>
    </w:p>
    <w:p w14:paraId="356708D6" w14:textId="77777777" w:rsidR="007F55F6" w:rsidRPr="00EB6F0A" w:rsidRDefault="007F55F6" w:rsidP="007F55F6">
      <w:pPr>
        <w:pStyle w:val="T"/>
        <w:numPr>
          <w:ilvl w:val="0"/>
          <w:numId w:val="28"/>
        </w:numPr>
        <w:rPr>
          <w:ins w:id="235" w:author="Yujian (Ross Yu)" w:date="2020-09-14T16:13:00Z"/>
          <w:rFonts w:eastAsia="宋体"/>
          <w:w w:val="100"/>
        </w:rPr>
      </w:pPr>
      <w:ins w:id="236" w:author="Yujian (Ross Yu)" w:date="2020-09-14T16:13:00Z">
        <w:r w:rsidRPr="00EB6F0A">
          <w:rPr>
            <w:rFonts w:eastAsia="宋体"/>
            <w:w w:val="100"/>
          </w:rPr>
          <w:t>PE Disambiguity</w:t>
        </w:r>
      </w:ins>
    </w:p>
    <w:p w14:paraId="4CCACD23" w14:textId="77777777" w:rsidR="007F55F6" w:rsidRPr="00EB6F0A" w:rsidRDefault="007F55F6" w:rsidP="007F55F6">
      <w:pPr>
        <w:pStyle w:val="T"/>
        <w:numPr>
          <w:ilvl w:val="0"/>
          <w:numId w:val="28"/>
        </w:numPr>
        <w:rPr>
          <w:ins w:id="237" w:author="Yujian (Ross Yu)" w:date="2020-09-14T16:13:00Z"/>
          <w:rFonts w:eastAsia="宋体"/>
          <w:w w:val="100"/>
        </w:rPr>
      </w:pPr>
      <w:ins w:id="238" w:author="Yujian (Ross Yu)" w:date="2020-09-14T16:13:00Z">
        <w:r w:rsidRPr="00EB6F0A">
          <w:rPr>
            <w:rFonts w:eastAsia="宋体"/>
            <w:w w:val="100"/>
          </w:rPr>
          <w:t>Preamble Puncturing Pattern Indication</w:t>
        </w:r>
      </w:ins>
    </w:p>
    <w:p w14:paraId="1B2C97ED" w14:textId="77777777" w:rsidR="007F55F6" w:rsidRPr="00B44622" w:rsidRDefault="007F55F6" w:rsidP="007F55F6">
      <w:pPr>
        <w:pStyle w:val="T"/>
        <w:numPr>
          <w:ilvl w:val="0"/>
          <w:numId w:val="28"/>
        </w:numPr>
        <w:rPr>
          <w:ins w:id="239" w:author="Yujian (Ross Yu)" w:date="2020-09-14T16:13:00Z"/>
          <w:rFonts w:eastAsia="宋体"/>
          <w:w w:val="100"/>
        </w:rPr>
      </w:pPr>
      <w:ins w:id="240" w:author="Yujian (Ross Yu)" w:date="2020-09-14T16:13:00Z">
        <w:r w:rsidRPr="00EB6F0A">
          <w:rPr>
            <w:rFonts w:eastAsia="宋体"/>
            <w:w w:val="100"/>
          </w:rPr>
          <w:t>Number of EHT-LTF symbols</w:t>
        </w:r>
      </w:ins>
    </w:p>
    <w:p w14:paraId="682F586D" w14:textId="77777777" w:rsidR="00D31C51" w:rsidRDefault="00D31C51" w:rsidP="008128A3">
      <w:pPr>
        <w:pStyle w:val="T"/>
        <w:rPr>
          <w:rFonts w:eastAsia="宋体"/>
          <w:w w:val="100"/>
        </w:rPr>
      </w:pPr>
    </w:p>
    <w:p w14:paraId="7B603BBD" w14:textId="212B6DDD" w:rsidR="005229EF" w:rsidRDefault="005229EF" w:rsidP="005229EF">
      <w:pPr>
        <w:pStyle w:val="H5"/>
        <w:rPr>
          <w:w w:val="100"/>
        </w:rPr>
      </w:pPr>
      <w:bookmarkStart w:id="241" w:name="RTF39353134373a2048352c312e"/>
      <w:commentRangeStart w:id="242"/>
      <w:r>
        <w:rPr>
          <w:w w:val="100"/>
        </w:rPr>
        <w:lastRenderedPageBreak/>
        <w:t>34.3.10.7.</w:t>
      </w:r>
      <w:del w:id="243" w:author="Yujian (Ross Yu)" w:date="2020-09-14T16:11:00Z">
        <w:r w:rsidDel="00047166">
          <w:rPr>
            <w:w w:val="100"/>
          </w:rPr>
          <w:delText xml:space="preserve">4 </w:delText>
        </w:r>
      </w:del>
      <w:ins w:id="244" w:author="Yujian (Ross Yu)" w:date="2020-09-14T16:11:00Z">
        <w:r w:rsidR="00047166">
          <w:rPr>
            <w:w w:val="100"/>
          </w:rPr>
          <w:t>5</w:t>
        </w:r>
        <w:r w:rsidR="00047166">
          <w:rPr>
            <w:w w:val="100"/>
          </w:rPr>
          <w:t xml:space="preserve"> </w:t>
        </w:r>
      </w:ins>
      <w:r>
        <w:rPr>
          <w:w w:val="100"/>
        </w:rPr>
        <w:t>User Specific field</w:t>
      </w:r>
      <w:bookmarkEnd w:id="241"/>
      <w:commentRangeEnd w:id="242"/>
      <w:r>
        <w:rPr>
          <w:rStyle w:val="ab"/>
          <w:rFonts w:ascii="Times New Roman" w:eastAsia="宋体" w:hAnsi="Times New Roman" w:cs="Times New Roman"/>
          <w:b w:val="0"/>
          <w:bCs w:val="0"/>
          <w:color w:val="auto"/>
          <w:w w:val="100"/>
          <w:lang w:val="en-GB" w:eastAsia="en-US"/>
        </w:rPr>
        <w:commentReference w:id="242"/>
      </w:r>
    </w:p>
    <w:p w14:paraId="35E0C250" w14:textId="2E850E5A"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w:t>
      </w:r>
      <w:ins w:id="245" w:author="Yujian (Ross Yu)" w:date="2020-09-14T16:20:00Z">
        <w:r w:rsidR="008C598F" w:rsidRPr="008C598F">
          <w:rPr>
            <w:w w:val="100"/>
            <w:highlight w:val="magenta"/>
          </w:rPr>
          <w:t xml:space="preserve">For non-compressed mode, </w:t>
        </w:r>
      </w:ins>
      <w:commentRangeStart w:id="246"/>
      <w:del w:id="247" w:author="Yujian (Ross Yu)" w:date="2020-09-14T16:20:00Z">
        <w:r w:rsidRPr="008C598F" w:rsidDel="008C598F">
          <w:rPr>
            <w:w w:val="100"/>
            <w:highlight w:val="magenta"/>
          </w:rPr>
          <w:delText>E</w:delText>
        </w:r>
      </w:del>
      <w:ins w:id="248" w:author="Yujian (Ross Yu)" w:date="2020-09-14T16:20:00Z">
        <w:r w:rsidR="008C598F" w:rsidRPr="008C598F">
          <w:rPr>
            <w:w w:val="100"/>
            <w:highlight w:val="magenta"/>
          </w:rPr>
          <w:t>e</w:t>
        </w:r>
      </w:ins>
      <w:r>
        <w:rPr>
          <w:w w:val="100"/>
        </w:rPr>
        <w:t>ach non-final User Block field is made up of two User fields that contain information for two STAs that is used to decode their payloads</w:t>
      </w:r>
      <w:commentRangeEnd w:id="246"/>
      <w:r w:rsidR="001044C8">
        <w:rPr>
          <w:rStyle w:val="ab"/>
          <w:rFonts w:eastAsia="宋体"/>
          <w:color w:val="auto"/>
          <w:w w:val="100"/>
          <w:lang w:val="en-GB" w:eastAsia="en-US"/>
        </w:rPr>
        <w:commentReference w:id="246"/>
      </w:r>
      <w:r>
        <w:rPr>
          <w:w w:val="100"/>
        </w:rPr>
        <w:t>.</w:t>
      </w:r>
      <w:ins w:id="249" w:author="Yujian (Ross Yu)" w:date="2020-09-14T16:22:00Z">
        <w:r w:rsidR="008C598F">
          <w:rPr>
            <w:w w:val="100"/>
          </w:rPr>
          <w:t xml:space="preserve"> </w:t>
        </w:r>
      </w:ins>
      <w:del w:id="250" w:author="Yujian (Ross Yu)" w:date="2020-09-14T16:22:00Z">
        <w:r w:rsidDel="008C598F">
          <w:rPr>
            <w:w w:val="100"/>
          </w:rPr>
          <w:delText xml:space="preserve"> </w:delText>
        </w:r>
      </w:del>
      <w:r>
        <w:rPr>
          <w:w w:val="100"/>
        </w:rPr>
        <w:t xml:space="preserve">The final User Block field contains information for one or two users depending on the number of users in the EHT-SIG content channel. </w:t>
      </w:r>
      <w:ins w:id="251" w:author="Yujian (Ross Yu)" w:date="2020-09-14T16:22:00Z">
        <w:r w:rsidR="008C598F" w:rsidRPr="008C598F">
          <w:rPr>
            <w:w w:val="100"/>
            <w:highlight w:val="magenta"/>
          </w:rPr>
          <w:t>For compresed mode, it is TBD.</w:t>
        </w:r>
        <w:r w:rsidR="008C598F">
          <w:rPr>
            <w:w w:val="100"/>
          </w:rPr>
          <w:t xml:space="preserve"> </w:t>
        </w:r>
      </w:ins>
      <w:r>
        <w:t>If the non-compressed mode is used, then the number of User fields is indicated by the RU Allocation subfields</w:t>
      </w:r>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252"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52"/>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253"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53"/>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lastRenderedPageBreak/>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254"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54"/>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r>
        <w:rPr>
          <w:i/>
          <w:iCs/>
          <w:w w:val="100"/>
        </w:rPr>
        <w:t>N</w:t>
      </w:r>
      <w:r>
        <w:rPr>
          <w:i/>
          <w:iCs/>
          <w:w w:val="100"/>
          <w:vertAlign w:val="subscript"/>
        </w:rPr>
        <w:t>user</w:t>
      </w:r>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the non-compressed mode is used and MU-MIMO is used in RU of size greater than or equal to 242 subcarriers, the number of users(</w:t>
      </w:r>
      <w:r>
        <w:rPr>
          <w:i/>
          <w:iCs/>
          <w:w w:val="100"/>
        </w:rPr>
        <w:t>N</w:t>
      </w:r>
      <w:r>
        <w:rPr>
          <w:i/>
          <w:iCs/>
          <w:w w:val="100"/>
          <w:vertAlign w:val="subscript"/>
        </w:rPr>
        <w:t>user</w:t>
      </w:r>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r>
        <w:rPr>
          <w:i/>
          <w:iCs/>
          <w:w w:val="100"/>
        </w:rPr>
        <w:t>N</w:t>
      </w:r>
      <w:r>
        <w:rPr>
          <w:i/>
          <w:iCs/>
          <w:w w:val="100"/>
          <w:vertAlign w:val="subscript"/>
        </w:rPr>
        <w:t>user</w:t>
      </w:r>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rsidP="006A3157">
      <w:pPr>
        <w:pStyle w:val="T"/>
        <w:jc w:val="center"/>
        <w:rPr>
          <w:rFonts w:ascii="Arial" w:hAnsi="Arial" w:cs="Arial"/>
          <w:b/>
          <w:bCs/>
          <w:w w:val="100"/>
        </w:rPr>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Nuser</w:t>
            </w:r>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Nsts</w:t>
            </w:r>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lastRenderedPageBreak/>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3, …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4F4B5FE" w:rsidR="005229EF" w:rsidRPr="008C598F" w:rsidRDefault="005229EF" w:rsidP="005229EF">
      <w:pPr>
        <w:pStyle w:val="H5"/>
        <w:rPr>
          <w:w w:val="100"/>
          <w:highlight w:val="yellow"/>
        </w:rPr>
      </w:pPr>
      <w:bookmarkStart w:id="255" w:name="RTF37333530383a2048352c312e"/>
      <w:commentRangeStart w:id="256"/>
      <w:commentRangeStart w:id="257"/>
      <w:r w:rsidRPr="008C598F">
        <w:rPr>
          <w:w w:val="100"/>
          <w:highlight w:val="yellow"/>
        </w:rPr>
        <w:lastRenderedPageBreak/>
        <w:t>34.3.10.7.</w:t>
      </w:r>
      <w:del w:id="258" w:author="Yujian (Ross Yu)" w:date="2020-09-14T16:11:00Z">
        <w:r w:rsidRPr="008C598F" w:rsidDel="00047166">
          <w:rPr>
            <w:w w:val="100"/>
            <w:highlight w:val="yellow"/>
          </w:rPr>
          <w:delText xml:space="preserve">5 </w:delText>
        </w:r>
      </w:del>
      <w:ins w:id="259" w:author="Yujian (Ross Yu)" w:date="2020-09-14T16:11:00Z">
        <w:r w:rsidR="00047166" w:rsidRPr="008C598F">
          <w:rPr>
            <w:w w:val="100"/>
            <w:highlight w:val="yellow"/>
          </w:rPr>
          <w:t>6</w:t>
        </w:r>
        <w:r w:rsidR="00047166" w:rsidRPr="008C598F">
          <w:rPr>
            <w:w w:val="100"/>
            <w:highlight w:val="yellow"/>
          </w:rPr>
          <w:t xml:space="preserve"> </w:t>
        </w:r>
      </w:ins>
      <w:r w:rsidRPr="008C598F">
        <w:rPr>
          <w:w w:val="100"/>
          <w:highlight w:val="yellow"/>
        </w:rPr>
        <w:t>Encoding and modulation</w:t>
      </w:r>
      <w:bookmarkEnd w:id="255"/>
      <w:commentRangeEnd w:id="256"/>
      <w:r w:rsidRPr="008C598F">
        <w:rPr>
          <w:rStyle w:val="ab"/>
          <w:rFonts w:ascii="Times New Roman" w:eastAsia="宋体" w:hAnsi="Times New Roman" w:cs="Times New Roman"/>
          <w:b w:val="0"/>
          <w:bCs w:val="0"/>
          <w:color w:val="auto"/>
          <w:w w:val="100"/>
          <w:highlight w:val="yellow"/>
          <w:lang w:val="en-GB" w:eastAsia="en-US"/>
        </w:rPr>
        <w:commentReference w:id="256"/>
      </w:r>
      <w:commentRangeEnd w:id="257"/>
      <w:r w:rsidR="00B506C7" w:rsidRPr="008C598F">
        <w:rPr>
          <w:rStyle w:val="ab"/>
          <w:rFonts w:ascii="Times New Roman" w:eastAsia="宋体" w:hAnsi="Times New Roman" w:cs="Times New Roman"/>
          <w:b w:val="0"/>
          <w:bCs w:val="0"/>
          <w:color w:val="auto"/>
          <w:w w:val="100"/>
          <w:highlight w:val="yellow"/>
          <w:lang w:val="en-GB" w:eastAsia="en-US"/>
        </w:rPr>
        <w:commentReference w:id="257"/>
      </w:r>
    </w:p>
    <w:p w14:paraId="4EDB3F5F" w14:textId="77777777" w:rsidR="005229EF" w:rsidRPr="008C598F" w:rsidRDefault="005229EF" w:rsidP="005229EF">
      <w:pPr>
        <w:pStyle w:val="T"/>
        <w:rPr>
          <w:w w:val="100"/>
          <w:highlight w:val="yellow"/>
        </w:rPr>
      </w:pPr>
      <w:r w:rsidRPr="008C598F">
        <w:rPr>
          <w:w w:val="100"/>
          <w:highlight w:val="yellow"/>
        </w:rPr>
        <w:t xml:space="preserve">The Common field of each EHT-SIG content channel shall be BCC encoded at rate </w:t>
      </w:r>
      <w:r w:rsidRPr="008C598F">
        <w:rPr>
          <w:i/>
          <w:iCs/>
          <w:w w:val="100"/>
          <w:highlight w:val="yellow"/>
        </w:rPr>
        <w:t>R</w:t>
      </w:r>
      <w:r w:rsidRPr="008C598F">
        <w:rPr>
          <w:w w:val="100"/>
          <w:highlight w:val="yellow"/>
        </w:rPr>
        <w:t xml:space="preserve"> = 1/2. </w:t>
      </w:r>
    </w:p>
    <w:p w14:paraId="4C1B063D" w14:textId="77777777" w:rsidR="005229EF" w:rsidRPr="008C598F" w:rsidRDefault="005229EF" w:rsidP="005229EF">
      <w:pPr>
        <w:pStyle w:val="T"/>
        <w:rPr>
          <w:w w:val="100"/>
          <w:highlight w:val="yellow"/>
        </w:rPr>
      </w:pPr>
      <w:r w:rsidRPr="008C598F">
        <w:rPr>
          <w:w w:val="100"/>
          <w:highlight w:val="yellow"/>
        </w:rPr>
        <w:t xml:space="preserve">Each User Block field in the User Specific field of each EHT-SIG content channel shall be BCC encoded at rate </w:t>
      </w:r>
      <w:r w:rsidRPr="008C598F">
        <w:rPr>
          <w:i/>
          <w:iCs/>
          <w:w w:val="100"/>
          <w:highlight w:val="yellow"/>
        </w:rPr>
        <w:t>R</w:t>
      </w:r>
      <w:r w:rsidRPr="008C598F">
        <w:rPr>
          <w:w w:val="100"/>
          <w:highlight w:val="yellow"/>
        </w:rPr>
        <w:t> = 1/2. If the number of User fields in an EHT-SIG content channel is odd, there is a single User field in the final User Block field. CRC and tail bits are added immediately after the last User field in each User Block field</w:t>
      </w:r>
      <w:commentRangeStart w:id="260"/>
      <w:commentRangeEnd w:id="260"/>
      <w:r w:rsidRPr="008C598F">
        <w:rPr>
          <w:w w:val="100"/>
          <w:highlight w:val="yellow"/>
        </w:rPr>
        <w:t>.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Pr="008C598F" w:rsidRDefault="005229EF" w:rsidP="005229EF">
      <w:pPr>
        <w:pStyle w:val="T"/>
        <w:rPr>
          <w:w w:val="100"/>
          <w:highlight w:val="yellow"/>
        </w:rPr>
      </w:pPr>
      <w:r w:rsidRPr="008C598F">
        <w:rPr>
          <w:w w:val="100"/>
          <w:highlight w:val="yellow"/>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8C598F">
        <w:rPr>
          <w:i/>
          <w:iCs/>
          <w:w w:val="100"/>
          <w:highlight w:val="yellow"/>
        </w:rPr>
        <w:t>R</w:t>
      </w:r>
      <w:r w:rsidRPr="008C598F">
        <w:rPr>
          <w:w w:val="100"/>
          <w:highlight w:val="yellow"/>
        </w:rPr>
        <w:t> = 1/2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Pr="008C598F" w:rsidRDefault="005229EF" w:rsidP="005229EF">
      <w:pPr>
        <w:pStyle w:val="T"/>
        <w:rPr>
          <w:w w:val="100"/>
          <w:highlight w:val="yellow"/>
        </w:rPr>
      </w:pPr>
    </w:p>
    <w:p w14:paraId="59F64D3C" w14:textId="5A4B2068" w:rsidR="005229EF" w:rsidRPr="008C598F" w:rsidRDefault="005229EF" w:rsidP="005229EF">
      <w:pPr>
        <w:pStyle w:val="T"/>
        <w:rPr>
          <w:w w:val="100"/>
          <w:highlight w:val="yellow"/>
        </w:rPr>
      </w:pPr>
      <w:r w:rsidRPr="008C598F">
        <w:rPr>
          <w:w w:val="100"/>
          <w:highlight w:val="yellow"/>
        </w:rPr>
        <w:t xml:space="preserve">The coded bits are interleaved as described in </w:t>
      </w:r>
      <w:r w:rsidRPr="008C598F">
        <w:rPr>
          <w:w w:val="100"/>
          <w:highlight w:val="yellow"/>
        </w:rPr>
        <w:fldChar w:fldCharType="begin"/>
      </w:r>
      <w:r w:rsidRPr="008C598F">
        <w:rPr>
          <w:w w:val="100"/>
          <w:highlight w:val="yellow"/>
        </w:rPr>
        <w:instrText xml:space="preserve"> REF  RTF35353637313a2048342c312e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34.x (BCC interleavers)</w:t>
      </w:r>
      <w:r w:rsidRPr="008C598F">
        <w:rPr>
          <w:w w:val="100"/>
          <w:highlight w:val="yellow"/>
        </w:rPr>
        <w:fldChar w:fldCharType="end"/>
      </w:r>
      <w:r w:rsidRPr="008C598F">
        <w:rPr>
          <w:w w:val="100"/>
          <w:highlight w:val="yellow"/>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58FDCAA4" w14:textId="77777777" w:rsidR="005229EF" w:rsidRPr="008C598F" w:rsidRDefault="005229EF" w:rsidP="005229EF">
      <w:pPr>
        <w:pStyle w:val="T"/>
        <w:rPr>
          <w:w w:val="100"/>
          <w:highlight w:val="yellow"/>
        </w:rPr>
      </w:pPr>
      <w:r w:rsidRPr="008C598F">
        <w:rPr>
          <w:w w:val="100"/>
          <w:highlight w:val="yellow"/>
        </w:rPr>
        <w:t>The guard interval used for each EHT-SIG OFDM symbol shall be 0.8 μs.</w:t>
      </w:r>
    </w:p>
    <w:p w14:paraId="1B53D93C" w14:textId="77777777" w:rsidR="005229EF" w:rsidRPr="008C598F" w:rsidRDefault="005229EF" w:rsidP="005229EF">
      <w:pPr>
        <w:pStyle w:val="T"/>
        <w:rPr>
          <w:b/>
          <w:bCs/>
          <w:w w:val="100"/>
          <w:highlight w:val="yellow"/>
        </w:rPr>
      </w:pPr>
      <w:r w:rsidRPr="008C598F">
        <w:rPr>
          <w:w w:val="100"/>
          <w:highlight w:val="yellow"/>
        </w:rPr>
        <w:t>The number of OFDM symbols in the EHT-SIG field, denoted N</w:t>
      </w:r>
      <w:r w:rsidRPr="008C598F">
        <w:rPr>
          <w:w w:val="100"/>
          <w:highlight w:val="yellow"/>
          <w:vertAlign w:val="subscript"/>
        </w:rPr>
        <w:t>SYM,EHT-SIG</w:t>
      </w:r>
      <w:r w:rsidRPr="008C598F">
        <w:rPr>
          <w:w w:val="100"/>
          <w:highlight w:val="yellow"/>
        </w:rPr>
        <w:t xml:space="preserve">, shall be indicated in the Number Of EHT-SIG Symbols field in the U-SIG field of an EHT MU PPDU (see </w:t>
      </w:r>
      <w:r w:rsidRPr="008C598F">
        <w:rPr>
          <w:w w:val="100"/>
          <w:highlight w:val="yellow"/>
        </w:rPr>
        <w:fldChar w:fldCharType="begin"/>
      </w:r>
      <w:r w:rsidRPr="008C598F">
        <w:rPr>
          <w:w w:val="100"/>
          <w:highlight w:val="yellow"/>
        </w:rPr>
        <w:instrText xml:space="preserve"> REF  RTF32343430333a2048352c312e \h \* MERGEFORMAT </w:instrText>
      </w:r>
      <w:r w:rsidRPr="008C598F">
        <w:rPr>
          <w:w w:val="100"/>
          <w:highlight w:val="yellow"/>
        </w:rPr>
      </w:r>
      <w:r w:rsidRPr="008C598F">
        <w:rPr>
          <w:w w:val="100"/>
          <w:highlight w:val="yellow"/>
        </w:rPr>
        <w:fldChar w:fldCharType="separate"/>
      </w:r>
      <w:r w:rsidRPr="008C598F">
        <w:rPr>
          <w:w w:val="100"/>
          <w:highlight w:val="yellow"/>
        </w:rPr>
        <w:t>34.x (Content)</w:t>
      </w:r>
      <w:r w:rsidRPr="008C598F">
        <w:rPr>
          <w:w w:val="100"/>
          <w:highlight w:val="yellow"/>
        </w:rPr>
        <w:fldChar w:fldCharType="end"/>
      </w:r>
      <w:r w:rsidRPr="008C598F">
        <w:rPr>
          <w:w w:val="100"/>
          <w:highlight w:val="yellow"/>
        </w:rPr>
        <w:t xml:space="preserve">). </w:t>
      </w:r>
    </w:p>
    <w:p w14:paraId="7AC19C99" w14:textId="77777777" w:rsidR="005229EF" w:rsidRPr="008C598F" w:rsidRDefault="005229EF" w:rsidP="005229EF">
      <w:pPr>
        <w:pStyle w:val="T"/>
        <w:rPr>
          <w:noProof/>
          <w:w w:val="100"/>
          <w:highlight w:val="yellow"/>
        </w:rPr>
      </w:pPr>
      <w:r w:rsidRPr="008C598F">
        <w:rPr>
          <w:w w:val="100"/>
          <w:highlight w:val="yellow"/>
        </w:rPr>
        <w:t xml:space="preserve">For EHT-SIG content channel </w:t>
      </w:r>
      <w:r w:rsidRPr="008C598F">
        <w:rPr>
          <w:i/>
          <w:iCs/>
          <w:w w:val="100"/>
          <w:highlight w:val="yellow"/>
        </w:rPr>
        <w:t>c</w:t>
      </w:r>
      <w:r w:rsidRPr="008C598F">
        <w:rPr>
          <w:w w:val="100"/>
          <w:highlight w:val="yellow"/>
        </w:rPr>
        <w:t xml:space="preserve"> (</w:t>
      </w:r>
      <w:r w:rsidRPr="008C598F">
        <w:rPr>
          <w:i/>
          <w:iCs/>
          <w:w w:val="100"/>
          <w:highlight w:val="yellow"/>
        </w:rPr>
        <w:t>c</w:t>
      </w:r>
      <w:r w:rsidRPr="008C598F">
        <w:rPr>
          <w:w w:val="100"/>
          <w:highlight w:val="yellow"/>
        </w:rPr>
        <w:t xml:space="preserve"> = 1 to 2) in 80 MHz frequency segment </w:t>
      </w:r>
      <w:r w:rsidRPr="008C598F">
        <w:rPr>
          <w:i/>
          <w:iCs/>
          <w:w w:val="100"/>
          <w:highlight w:val="yellow"/>
        </w:rPr>
        <w:t>i</w:t>
      </w:r>
      <w:r w:rsidRPr="008C598F">
        <w:rPr>
          <w:i/>
          <w:iCs/>
          <w:w w:val="100"/>
          <w:highlight w:val="yellow"/>
          <w:vertAlign w:val="subscript"/>
        </w:rPr>
        <w:t>80FS</w:t>
      </w:r>
      <w:r w:rsidRPr="008C598F">
        <w:rPr>
          <w:w w:val="100"/>
          <w:highlight w:val="yellow"/>
        </w:rPr>
        <w:t xml:space="preserve">, the complex number assigned to the </w:t>
      </w:r>
      <w:r w:rsidRPr="008C598F">
        <w:rPr>
          <w:i/>
          <w:iCs/>
          <w:w w:val="100"/>
          <w:highlight w:val="yellow"/>
        </w:rPr>
        <w:t>k-</w:t>
      </w:r>
      <w:r w:rsidRPr="008C598F">
        <w:rPr>
          <w:w w:val="100"/>
          <w:highlight w:val="yellow"/>
        </w:rPr>
        <w:t xml:space="preserve">th data subcarrier of the </w:t>
      </w:r>
      <w:r w:rsidRPr="008C598F">
        <w:rPr>
          <w:i/>
          <w:iCs/>
          <w:w w:val="100"/>
          <w:highlight w:val="yellow"/>
        </w:rPr>
        <w:t>n-</w:t>
      </w:r>
      <w:r w:rsidRPr="008C598F">
        <w:rPr>
          <w:w w:val="100"/>
          <w:highlight w:val="yellow"/>
        </w:rPr>
        <w:t xml:space="preserve">th symbol is denoted </w:t>
      </w:r>
      <m:oMath>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r>
              <w:rPr>
                <w:rFonts w:ascii="Cambria Math" w:hAnsi="Cambria Math"/>
                <w:highlight w:val="yellow"/>
              </w:rPr>
              <m:t>c</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oMath>
      <w:r w:rsidRPr="008C598F">
        <w:rPr>
          <w:w w:val="100"/>
          <w:highlight w:val="yellow"/>
        </w:rPr>
        <w:t xml:space="preserve">. The time domain waveform for the EHT-SIG field, transmitted on frequency segment </w:t>
      </w:r>
      <w:r w:rsidRPr="008C598F">
        <w:rPr>
          <w:i/>
          <w:iCs/>
          <w:w w:val="100"/>
          <w:highlight w:val="yellow"/>
        </w:rPr>
        <w:t>i</w:t>
      </w:r>
      <w:r w:rsidRPr="008C598F">
        <w:rPr>
          <w:i/>
          <w:iCs/>
          <w:w w:val="100"/>
          <w:highlight w:val="yellow"/>
          <w:vertAlign w:val="subscript"/>
        </w:rPr>
        <w:t>Seg</w:t>
      </w:r>
      <w:r w:rsidRPr="008C598F">
        <w:rPr>
          <w:w w:val="100"/>
          <w:highlight w:val="yellow"/>
        </w:rPr>
        <w:t xml:space="preserve"> and transmit chain </w:t>
      </w:r>
      <w:r w:rsidRPr="008C598F">
        <w:rPr>
          <w:i/>
          <w:iCs/>
          <w:w w:val="100"/>
          <w:highlight w:val="yellow"/>
        </w:rPr>
        <w:t>i</w:t>
      </w:r>
      <w:r w:rsidRPr="008C598F">
        <w:rPr>
          <w:i/>
          <w:iCs/>
          <w:w w:val="100"/>
          <w:highlight w:val="yellow"/>
          <w:vertAlign w:val="subscript"/>
        </w:rPr>
        <w:t>TX</w:t>
      </w:r>
      <w:r w:rsidRPr="008C598F">
        <w:rPr>
          <w:w w:val="100"/>
          <w:highlight w:val="yellow"/>
        </w:rPr>
        <w:t xml:space="preserve">, is given by </w:t>
      </w:r>
      <w:r w:rsidRPr="008C598F">
        <w:rPr>
          <w:w w:val="100"/>
          <w:highlight w:val="yellow"/>
        </w:rPr>
        <w:fldChar w:fldCharType="begin"/>
      </w:r>
      <w:r w:rsidRPr="008C598F">
        <w:rPr>
          <w:w w:val="100"/>
          <w:highlight w:val="yellow"/>
        </w:rPr>
        <w:instrText xml:space="preserve"> REF  RTF32313931303a204571756174 \h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w:t>
      </w:r>
      <w:r w:rsidRPr="008C598F">
        <w:rPr>
          <w:noProof/>
          <w:w w:val="100"/>
          <w:highlight w:val="yellow"/>
        </w:rPr>
        <w:t xml:space="preserve"> </w:t>
      </w:r>
    </w:p>
    <w:p w14:paraId="70A1968F" w14:textId="77777777" w:rsidR="005229EF" w:rsidRPr="008C598F" w:rsidRDefault="000E5E18" w:rsidP="005229EF">
      <w:pPr>
        <w:pStyle w:val="T"/>
        <w:ind w:right="-90"/>
        <w:rPr>
          <w:noProof/>
          <w:w w:val="100"/>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r</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e>
              </m:d>
            </m:sup>
          </m:sSubSup>
          <m:d>
            <m:dPr>
              <m:ctrlPr>
                <w:rPr>
                  <w:rFonts w:ascii="Cambria Math" w:hAnsi="Cambria Math"/>
                  <w:i/>
                  <w:highlight w:val="yellow"/>
                </w:rPr>
              </m:ctrlPr>
            </m:dPr>
            <m:e>
              <m:r>
                <w:rPr>
                  <w:rFonts w:ascii="Cambria Math"/>
                  <w:highlight w:val="yellow"/>
                </w:rPr>
                <m:t>t</m:t>
              </m:r>
            </m:e>
          </m:d>
          <m:r>
            <w:rPr>
              <w:rFonts w:ascii="Cambria Math" w:hAnsi="Cambria Math"/>
              <w:noProof/>
              <w:w w:val="100"/>
              <w:highlight w:val="yellow"/>
            </w:rPr>
            <m:t>=</m:t>
          </m:r>
          <m:f>
            <m:fPr>
              <m:ctrlPr>
                <w:rPr>
                  <w:rFonts w:ascii="Cambria Math" w:hAnsi="Cambria Math"/>
                  <w:i/>
                  <w:highlight w:val="yellow"/>
                </w:rPr>
              </m:ctrlPr>
            </m:fPr>
            <m:num>
              <m:r>
                <w:rPr>
                  <w:rFonts w:ascii="Cambria Math"/>
                  <w:highlight w:val="yellow"/>
                </w:rPr>
                <m:t>1</m:t>
              </m:r>
            </m:num>
            <m:den>
              <m:rad>
                <m:radPr>
                  <m:degHide m:val="1"/>
                  <m:ctrlPr>
                    <w:rPr>
                      <w:rFonts w:ascii="Cambria Math" w:hAnsi="Cambria Math"/>
                      <w:i/>
                      <w:highlight w:val="yellow"/>
                    </w:rPr>
                  </m:ctrlPr>
                </m:radPr>
                <m:deg/>
                <m:e>
                  <m:sSub>
                    <m:sSubPr>
                      <m:ctrlPr>
                        <w:rPr>
                          <w:rFonts w:ascii="Cambria Math" w:hAnsi="Cambria Math"/>
                          <w:i/>
                          <w:highlight w:val="yellow"/>
                        </w:rPr>
                      </m:ctrlPr>
                    </m:sSubPr>
                    <m:e>
                      <m:r>
                        <w:rPr>
                          <w:rFonts w:ascii="Cambria Math"/>
                          <w:highlight w:val="yellow"/>
                        </w:rPr>
                        <m:t>N</m:t>
                      </m:r>
                    </m:e>
                    <m:sub>
                      <m:r>
                        <w:rPr>
                          <w:rFonts w:ascii="Cambria Math"/>
                          <w:highlight w:val="yellow"/>
                        </w:rPr>
                        <m:t>TX</m:t>
                      </m:r>
                    </m:sub>
                  </m:sSub>
                  <m:r>
                    <w:rPr>
                      <w:rFonts w:ascii="Cambria Math" w:hAnsi="Cambria Math"/>
                      <w:highlight w:val="yellow"/>
                    </w:rPr>
                    <m:t>∙</m:t>
                  </m:r>
                  <m:sSubSup>
                    <m:sSubSupPr>
                      <m:ctrlPr>
                        <w:rPr>
                          <w:rFonts w:ascii="Cambria Math" w:hAnsi="Cambria Math"/>
                          <w:iCs/>
                          <w:highlight w:val="yellow"/>
                        </w:rPr>
                      </m:ctrlPr>
                    </m:sSubSupPr>
                    <m:e>
                      <m:r>
                        <w:rPr>
                          <w:rFonts w:ascii="Cambria Math"/>
                          <w:highlight w:val="yellow"/>
                        </w:rPr>
                        <m:t>N</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r>
                        <m:rPr>
                          <m:sty m:val="p"/>
                        </m:rPr>
                        <w:rPr>
                          <w:rFonts w:ascii="Cambria Math"/>
                          <w:highlight w:val="yellow"/>
                        </w:rPr>
                        <m:t>Tone</m:t>
                      </m:r>
                    </m:sup>
                  </m:sSubSup>
                </m:e>
              </m:rad>
            </m:den>
          </m:f>
          <m:nary>
            <m:naryPr>
              <m:chr m:val="∑"/>
              <m:ctrlPr>
                <w:rPr>
                  <w:rFonts w:ascii="Cambria Math" w:hAnsi="Cambria Math"/>
                  <w:i/>
                  <w:highlight w:val="yellow"/>
                </w:rPr>
              </m:ctrlPr>
            </m:naryPr>
            <m:sub>
              <m:r>
                <w:rPr>
                  <w:rFonts w:ascii="Cambria Math"/>
                  <w:highlight w:val="yellow"/>
                </w:rPr>
                <m:t>n=0</m:t>
              </m:r>
            </m:sub>
            <m:sup>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r>
                <w:rPr>
                  <w:rFonts w:ascii="Cambria Math" w:hAnsi="Cambria Math"/>
                  <w:highlight w:val="yellow"/>
                </w:rPr>
                <m:t>-1</m:t>
              </m:r>
            </m:sup>
            <m:e>
              <m:sSub>
                <m:sSubPr>
                  <m:ctrlPr>
                    <w:rPr>
                      <w:rFonts w:ascii="Cambria Math" w:hAnsi="Cambria Math"/>
                      <w:i/>
                      <w:highlight w:val="yellow"/>
                    </w:rPr>
                  </m:ctrlPr>
                </m:sSubPr>
                <m:e>
                  <m:r>
                    <w:rPr>
                      <w:rFonts w:ascii="Cambria Math"/>
                      <w:highlight w:val="yellow"/>
                    </w:rPr>
                    <m:t>w</m:t>
                  </m:r>
                </m:e>
                <m:sub>
                  <m:sSub>
                    <m:sSubPr>
                      <m:ctrlPr>
                        <w:rPr>
                          <w:rFonts w:ascii="Cambria Math" w:hAnsi="Cambria Math"/>
                          <w:i/>
                          <w:highlight w:val="yellow"/>
                        </w:rPr>
                      </m:ctrlPr>
                    </m:sSubPr>
                    <m:e>
                      <m:r>
                        <w:rPr>
                          <w:rFonts w:ascii="Cambria Math"/>
                          <w:highlight w:val="yellow"/>
                        </w:rPr>
                        <m:t>T</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sub>
              </m:sSub>
              <m:d>
                <m:dPr>
                  <m:ctrlPr>
                    <w:rPr>
                      <w:rFonts w:ascii="Cambria Math" w:hAnsi="Cambria Math"/>
                      <w:i/>
                      <w:highlight w:val="yellow"/>
                    </w:rPr>
                  </m:ctrlPr>
                </m:dPr>
                <m:e>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e>
              </m:d>
            </m:e>
          </m:nary>
          <m:r>
            <m:rPr>
              <m:brk m:alnAt="2"/>
            </m:rPr>
            <w:rPr>
              <w:rFonts w:ascii="Cambria Math" w:hAnsi="Cambria Math"/>
              <w:highlight w:val="yellow"/>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BW</m:t>
                  </m:r>
                </m:sub>
              </m:sSub>
              <m:r>
                <w:rPr>
                  <w:rFonts w:ascii="Cambria Math" w:hAnsi="Cambria Math"/>
                  <w:highlight w:val="yellow"/>
                </w:rPr>
                <m:t>∈</m:t>
              </m:r>
              <m:sSub>
                <m:sSubPr>
                  <m:ctrlPr>
                    <w:rPr>
                      <w:rFonts w:ascii="Cambria Math" w:hAnsi="Cambria Math"/>
                      <w:i/>
                      <w:highlight w:val="yellow"/>
                    </w:rPr>
                  </m:ctrlPr>
                </m:sSubPr>
                <m:e>
                  <m:r>
                    <m:rPr>
                      <m:sty m:val="p"/>
                    </m:rPr>
                    <w:rPr>
                      <w:rFonts w:ascii="Cambria Math" w:hAnsi="Cambria Math"/>
                      <w:highlight w:val="yellow"/>
                    </w:rPr>
                    <m:t>Ω</m:t>
                  </m:r>
                </m:e>
                <m:sub>
                  <m:r>
                    <w:rPr>
                      <w:rFonts w:ascii="Cambria Math" w:hAnsi="Cambria Math"/>
                      <w:highlight w:val="yellow"/>
                    </w:rPr>
                    <m:t>20</m:t>
                  </m:r>
                  <m:r>
                    <m:rPr>
                      <m:sty m:val="p"/>
                    </m:rPr>
                    <w:rPr>
                      <w:rFonts w:ascii="Cambria Math" w:hAnsi="Cambria Math"/>
                      <w:highlight w:val="yellow"/>
                    </w:rPr>
                    <m:t>MHz</m:t>
                  </m:r>
                </m:sub>
              </m:sSub>
            </m:sub>
            <m:sup/>
            <m:e>
              <m:nary>
                <m:naryPr>
                  <m:chr m:val="∑"/>
                  <m:limLoc m:val="undOvr"/>
                  <m:ctrlPr>
                    <w:rPr>
                      <w:rFonts w:ascii="Cambria Math" w:hAnsi="Cambria Math"/>
                      <w:i/>
                      <w:highlight w:val="yellow"/>
                    </w:rPr>
                  </m:ctrlPr>
                </m:naryPr>
                <m:sub>
                  <m:r>
                    <w:rPr>
                      <w:rFonts w:ascii="Cambria Math" w:hAnsi="Cambria Math"/>
                      <w:highlight w:val="yellow"/>
                    </w:rPr>
                    <m:t>k=-28</m:t>
                  </m:r>
                </m:sub>
                <m:sup>
                  <m:r>
                    <w:rPr>
                      <w:rFonts w:ascii="Cambria Math" w:hAnsi="Cambria Math"/>
                      <w:highlight w:val="yellow"/>
                    </w:rPr>
                    <m:t>28</m:t>
                  </m:r>
                </m:sup>
                <m:e>
                  <m:d>
                    <m:dPr>
                      <m:ctrlPr>
                        <w:rPr>
                          <w:rFonts w:ascii="Cambria Math" w:hAnsi="Cambria Math"/>
                          <w:i/>
                          <w:highlight w:val="yellow"/>
                        </w:rPr>
                      </m:ctrlPr>
                    </m:dPr>
                    <m:e>
                      <m:m>
                        <m:mPr>
                          <m:mcs>
                            <m:mc>
                              <m:mcPr>
                                <m:count m:val="1"/>
                                <m:mcJc m:val="left"/>
                              </m:mcPr>
                            </m:mc>
                          </m:mcs>
                          <m:ctrlPr>
                            <w:rPr>
                              <w:rFonts w:ascii="Cambria Math" w:hAnsi="Cambria Math"/>
                              <w:i/>
                              <w:highlight w:val="yellow"/>
                            </w:rPr>
                          </m:ctrlPr>
                        </m:mPr>
                        <m:mr>
                          <m:e>
                            <m:sSub>
                              <m:sSubPr>
                                <m:ctrlPr>
                                  <w:rPr>
                                    <w:rFonts w:ascii="Cambria Math" w:hAnsi="Cambria Math"/>
                                    <w:i/>
                                    <w:highlight w:val="yellow"/>
                                  </w:rPr>
                                </m:ctrlPr>
                              </m:sSubPr>
                              <m:e>
                                <m:r>
                                  <m:rPr>
                                    <m:sty m:val="p"/>
                                  </m:rPr>
                                  <w:rPr>
                                    <w:rFonts w:ascii="Cambria Math" w:hAnsi="Cambria Math"/>
                                    <w:highlight w:val="yellow"/>
                                  </w:rPr>
                                  <m:t>γ</m:t>
                                </m:r>
                              </m:e>
                              <m:sub>
                                <m:d>
                                  <m:dPr>
                                    <m:ctrlPr>
                                      <w:rPr>
                                        <w:rFonts w:ascii="Cambria Math" w:hAnsi="Cambria Math"/>
                                        <w:i/>
                                        <w:highlight w:val="yellow"/>
                                      </w:rPr>
                                    </m:ctrlPr>
                                  </m:dPr>
                                  <m:e>
                                    <m:r>
                                      <w:rPr>
                                        <w:rFonts w:ascii="Cambria Math"/>
                                        <w:highlight w:val="yellow"/>
                                      </w:rPr>
                                      <m:t>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e>
                                    </m:d>
                                  </m:e>
                                </m:d>
                                <m:r>
                                  <w:rPr>
                                    <w:rFonts w:ascii="Cambria Math"/>
                                    <w:highlight w:val="yellow"/>
                                  </w:rPr>
                                  <m:t>,BW</m:t>
                                </m:r>
                              </m:sub>
                            </m:sSub>
                            <m:d>
                              <m:dPr>
                                <m:ctrlPr>
                                  <w:rPr>
                                    <w:rFonts w:ascii="Cambria Math" w:hAnsi="Cambria Math"/>
                                    <w:i/>
                                    <w:highlight w:val="yellow"/>
                                  </w:rPr>
                                </m:ctrlPr>
                              </m:dPr>
                              <m:e>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sSub>
                                  <m:sSubPr>
                                    <m:ctrlPr>
                                      <w:rPr>
                                        <w:rFonts w:ascii="Cambria Math" w:hAnsi="Cambria Math"/>
                                        <w:i/>
                                        <w:highlight w:val="yellow"/>
                                      </w:rPr>
                                    </m:ctrlPr>
                                  </m:sSubPr>
                                  <m:e>
                                    <m:r>
                                      <w:rPr>
                                        <w:rFonts w:ascii="Cambria Math"/>
                                        <w:highlight w:val="yellow"/>
                                      </w:rPr>
                                      <m:t>p</m:t>
                                    </m:r>
                                  </m:e>
                                  <m:sub>
                                    <m:r>
                                      <w:rPr>
                                        <w:rFonts w:ascii="Cambria Math"/>
                                        <w:highlight w:val="yellow"/>
                                      </w:rPr>
                                      <m:t>n+4</m:t>
                                    </m:r>
                                  </m:sub>
                                </m:sSub>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e>
                            </m:d>
                          </m:e>
                        </m:mr>
                        <m:mr>
                          <m:e>
                            <m:r>
                              <w:rPr>
                                <w:rFonts w:ascii="Cambria Math" w:hAnsi="Cambria Math"/>
                                <w:highlight w:val="yellow"/>
                              </w:rPr>
                              <m:t>∙</m:t>
                            </m:r>
                            <m:func>
                              <m:funcPr>
                                <m:ctrlPr>
                                  <w:rPr>
                                    <w:rFonts w:ascii="Cambria Math" w:hAnsi="Cambria Math"/>
                                    <w:i/>
                                    <w:highlight w:val="yellow"/>
                                  </w:rPr>
                                </m:ctrlPr>
                              </m:funcPr>
                              <m:fName>
                                <m:r>
                                  <m:rPr>
                                    <m:nor/>
                                  </m:rPr>
                                  <w:rPr>
                                    <w:rFonts w:ascii="Cambria Math"/>
                                    <w:highlight w:val="yellow"/>
                                  </w:rPr>
                                  <m:t>exp</m:t>
                                </m:r>
                              </m:fName>
                              <m:e>
                                <m:r>
                                  <w:rPr>
                                    <w:rFonts w:ascii="Cambria Math"/>
                                    <w:highlight w:val="yellow"/>
                                  </w:rPr>
                                  <m:t>(</m:t>
                                </m:r>
                              </m:e>
                            </m:func>
                            <m:r>
                              <w:rPr>
                                <w:rFonts w:ascii="Cambria Math"/>
                                <w:highlight w:val="yellow"/>
                              </w:rPr>
                              <m:t>j2π(k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sSub>
                              <m:sSubPr>
                                <m:ctrlPr>
                                  <w:rPr>
                                    <w:rFonts w:ascii="Cambria Math" w:hAnsi="Cambria Math"/>
                                    <w:i/>
                                    <w:highlight w:val="yellow"/>
                                  </w:rPr>
                                </m:ctrlPr>
                              </m:sSubPr>
                              <m:e>
                                <m:r>
                                  <w:rPr>
                                    <w:rFonts w:ascii="Cambria Math"/>
                                    <w:highlight w:val="yellow"/>
                                  </w:rPr>
                                  <m:t>Δ</m:t>
                                </m:r>
                              </m:e>
                              <m:sub>
                                <m:r>
                                  <w:rPr>
                                    <w:rFonts w:ascii="Cambria Math"/>
                                    <w:highlight w:val="yellow"/>
                                  </w:rPr>
                                  <m:t>F,</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r>
                              <w:rPr>
                                <w:rFonts w:ascii="Cambria Math"/>
                                <w:highlight w:val="yellow"/>
                              </w:rPr>
                              <m:t>-</m:t>
                            </m:r>
                            <m:sSub>
                              <m:sSubPr>
                                <m:ctrlPr>
                                  <w:rPr>
                                    <w:rFonts w:ascii="Cambria Math" w:hAnsi="Cambria Math"/>
                                    <w:i/>
                                    <w:highlight w:val="yellow"/>
                                  </w:rPr>
                                </m:ctrlPr>
                              </m:sSubPr>
                              <m:e>
                                <m:r>
                                  <w:rPr>
                                    <w:rFonts w:ascii="Cambria Math"/>
                                    <w:highlight w:val="yellow"/>
                                  </w:rPr>
                                  <m:t>T</m:t>
                                </m:r>
                              </m:e>
                              <m:sub>
                                <m:r>
                                  <w:rPr>
                                    <w:rFonts w:ascii="Cambria Math"/>
                                    <w:highlight w:val="yellow"/>
                                  </w:rPr>
                                  <m:t>GI,</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m:t>
                            </m:r>
                            <m:sSubSup>
                              <m:sSubSupPr>
                                <m:ctrlPr>
                                  <w:rPr>
                                    <w:rFonts w:ascii="Cambria Math" w:hAnsi="Cambria Math"/>
                                    <w:i/>
                                    <w:highlight w:val="yellow"/>
                                  </w:rPr>
                                </m:ctrlPr>
                              </m:sSubSupPr>
                              <m:e>
                                <m:r>
                                  <w:rPr>
                                    <w:rFonts w:ascii="Cambria Math"/>
                                    <w:highlight w:val="yellow"/>
                                  </w:rPr>
                                  <m:t>T</m:t>
                                </m:r>
                              </m:e>
                              <m:sub>
                                <m:r>
                                  <w:rPr>
                                    <w:rFonts w:ascii="Cambria Math"/>
                                    <w:highlight w:val="yellow"/>
                                  </w:rPr>
                                  <m:t>CS</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sup>
                            </m:sSubSup>
                            <m:r>
                              <w:rPr>
                                <w:rFonts w:ascii="Cambria Math"/>
                                <w:highlight w:val="yellow"/>
                              </w:rPr>
                              <m:t>))</m:t>
                            </m:r>
                          </m:e>
                        </m:mr>
                      </m:m>
                    </m:e>
                  </m:d>
                </m:e>
              </m:nary>
            </m:e>
          </m:nary>
          <m:r>
            <m:rPr>
              <m:sty m:val="p"/>
            </m:rPr>
            <w:rPr>
              <w:rFonts w:ascii="Cambria Math" w:hAnsi="Cambria Math"/>
              <w:highlight w:val="yellow"/>
            </w:rPr>
            <w:br/>
          </m:r>
        </m:oMath>
      </m:oMathPara>
      <w:r w:rsidR="005229EF" w:rsidRPr="008C598F">
        <w:rPr>
          <w:noProof/>
          <w:w w:val="100"/>
          <w:highlight w:val="yellow"/>
        </w:rPr>
        <w:t xml:space="preserve"> (34-x)</w:t>
      </w:r>
    </w:p>
    <w:p w14:paraId="0219EB42" w14:textId="77777777" w:rsidR="005229EF" w:rsidRPr="008C598F" w:rsidRDefault="005229EF" w:rsidP="005229EF">
      <w:pPr>
        <w:pStyle w:val="T"/>
        <w:ind w:right="-90"/>
        <w:rPr>
          <w:noProof/>
          <w:w w:val="100"/>
          <w:highlight w:val="yellow"/>
        </w:rPr>
      </w:pPr>
      <w:r w:rsidRPr="008C598F">
        <w:rPr>
          <w:noProof/>
          <w:w w:val="100"/>
          <w:highlight w:val="yellow"/>
        </w:rPr>
        <w:t>where</w:t>
      </w:r>
    </w:p>
    <w:p w14:paraId="3762E778" w14:textId="77777777" w:rsidR="005229EF" w:rsidRPr="008C598F" w:rsidRDefault="000E5E18" w:rsidP="005229EF">
      <w:pPr>
        <w:pStyle w:val="T"/>
        <w:ind w:left="360" w:right="-90"/>
        <w:jc w:val="left"/>
        <w:rPr>
          <w:noProof/>
          <w:highlight w:val="yellow"/>
        </w:rPr>
      </w:pPr>
      <m:oMath>
        <m:sSubSup>
          <m:sSubSupPr>
            <m:ctrlPr>
              <w:rPr>
                <w:rFonts w:ascii="Cambria Math" w:hAnsi="Cambria Math"/>
                <w:iCs/>
                <w:highlight w:val="yellow"/>
              </w:rPr>
            </m:ctrlPr>
          </m:sSubSupPr>
          <m:e>
            <m:r>
              <w:rPr>
                <w:rFonts w:ascii="Cambria Math" w:hAnsi="Cambria Math"/>
                <w:highlight w:val="yellow"/>
              </w:rPr>
              <m:t>N</m:t>
            </m:r>
          </m:e>
          <m:sub>
            <m:r>
              <m:rPr>
                <m:sty m:val="p"/>
              </m:rPr>
              <w:rPr>
                <w:rFonts w:ascii="Cambria Math" w:hAnsi="Cambria Math"/>
                <w:highlight w:val="yellow"/>
              </w:rPr>
              <m:t>EHT-SIG</m:t>
            </m:r>
          </m:sub>
          <m:sup>
            <m:r>
              <m:rPr>
                <m:sty m:val="p"/>
              </m:rPr>
              <w:rPr>
                <w:rFonts w:ascii="Cambria Math" w:hAnsi="Cambria Math"/>
                <w:highlight w:val="yellow"/>
              </w:rPr>
              <m:t>Tone</m:t>
            </m:r>
          </m:sup>
        </m:sSubSup>
      </m:oMath>
      <w:r w:rsidR="005229EF" w:rsidRPr="008C598F">
        <w:rPr>
          <w:w w:val="100"/>
          <w:highlight w:val="yellow"/>
        </w:rPr>
        <w:t xml:space="preserve"> is given in </w:t>
      </w:r>
      <w:r w:rsidR="005229EF" w:rsidRPr="008C598F">
        <w:rPr>
          <w:w w:val="100"/>
          <w:highlight w:val="yellow"/>
        </w:rPr>
        <w:fldChar w:fldCharType="begin"/>
      </w:r>
      <w:r w:rsidR="005229EF" w:rsidRPr="008C598F">
        <w:rPr>
          <w:w w:val="100"/>
          <w:highlight w:val="yellow"/>
        </w:rPr>
        <w:instrText xml:space="preserve"> REF  RTF34373737323a205461626c65 \h \* MERGEFORMAT </w:instrText>
      </w:r>
      <w:r w:rsidR="005229EF" w:rsidRPr="008C598F">
        <w:rPr>
          <w:w w:val="100"/>
          <w:highlight w:val="yellow"/>
        </w:rPr>
      </w:r>
      <w:r w:rsidR="005229EF" w:rsidRPr="008C598F">
        <w:rPr>
          <w:w w:val="100"/>
          <w:highlight w:val="yellow"/>
        </w:rPr>
        <w:fldChar w:fldCharType="separate"/>
      </w:r>
      <w:r w:rsidR="005229EF" w:rsidRPr="008C598F">
        <w:rPr>
          <w:w w:val="100"/>
          <w:highlight w:val="yellow"/>
        </w:rPr>
        <w:t>Table 34-x (Number of modulated subcarriers and guard interval duration values for EHT PPDU fields)</w:t>
      </w:r>
      <w:r w:rsidR="005229EF" w:rsidRPr="008C598F">
        <w:rPr>
          <w:w w:val="100"/>
          <w:highlight w:val="yellow"/>
        </w:rPr>
        <w:fldChar w:fldCharType="end"/>
      </w:r>
    </w:p>
    <w:p w14:paraId="6856ABAE" w14:textId="77777777" w:rsidR="005229EF" w:rsidRPr="008C598F" w:rsidRDefault="000E5E18" w:rsidP="005229EF">
      <w:pPr>
        <w:pStyle w:val="T"/>
        <w:ind w:left="360" w:right="-90"/>
        <w:jc w:val="left"/>
        <w:rPr>
          <w:highlight w:val="yellow"/>
        </w:rPr>
      </w:pPr>
      <m:oMath>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oMath>
      <w:r w:rsidR="005229EF" w:rsidRPr="008C598F">
        <w:rPr>
          <w:w w:val="100"/>
          <w:highlight w:val="yellow"/>
        </w:rPr>
        <w:t xml:space="preserve"> is the phase rotation value for EHT-SIG field PAPR reduction. If the EHT-SIG field is modulated with EHT-SIG-MCS TBD (MCS0 with DCM),</w:t>
      </w:r>
      <m:oMath>
        <m:r>
          <w:rPr>
            <w:rFonts w:ascii="Cambria Math" w:hAnsi="Cambria Math"/>
            <w:highlight w:val="yellow"/>
          </w:rPr>
          <m:t xml:space="preserve"> </m:t>
        </m:r>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r>
          <w:rPr>
            <w:rFonts w:ascii="Cambria Math"/>
            <w:highlight w:val="yellow"/>
          </w:rPr>
          <m:t>=1</m:t>
        </m:r>
      </m:oMath>
      <w:r w:rsidR="005229EF" w:rsidRPr="008C598F">
        <w:rPr>
          <w:w w:val="100"/>
          <w:highlight w:val="yellow"/>
        </w:rPr>
        <w:t>. For all other modulation schemes,</w:t>
      </w:r>
    </w:p>
    <w:p w14:paraId="60050ED2" w14:textId="77777777" w:rsidR="005229EF" w:rsidRPr="008C598F" w:rsidRDefault="000E5E18" w:rsidP="005229EF">
      <w:pPr>
        <w:pStyle w:val="T"/>
        <w:ind w:left="990" w:right="-90"/>
        <w:jc w:val="left"/>
        <w:rPr>
          <w:w w:val="100"/>
          <w:highlight w:val="yellow"/>
        </w:rPr>
      </w:pPr>
      <m:oMathPara>
        <m:oMathParaPr>
          <m:jc m:val="left"/>
        </m:oMathParaPr>
        <m:oMath>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&amp;1,                     0</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26</m:t>
                  </m:r>
                </m:e>
                <m:e>
                  <m:r>
                    <w:rPr>
                      <w:rFonts w:ascii="Cambria Math"/>
                      <w:highlight w:val="yellow"/>
                    </w:rPr>
                    <m:t>&amp;</m:t>
                  </m:r>
                  <m:sSup>
                    <m:sSupPr>
                      <m:ctrlPr>
                        <w:rPr>
                          <w:rFonts w:ascii="Cambria Math" w:hAnsi="Cambria Math"/>
                          <w:i/>
                          <w:highlight w:val="yellow"/>
                        </w:rPr>
                      </m:ctrlPr>
                    </m:sSupPr>
                    <m:e>
                      <m:r>
                        <w:rPr>
                          <w:rFonts w:ascii="Cambria Math" w:hAnsi="Cambria Math"/>
                          <w:highlight w:val="yellow"/>
                        </w:rPr>
                        <m:t>(-1)</m:t>
                      </m:r>
                    </m:e>
                    <m:sup>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p>
                  </m:sSup>
                  <m:r>
                    <w:rPr>
                      <w:rFonts w:ascii="Cambria Math"/>
                      <w:highlight w:val="yellow"/>
                    </w:rPr>
                    <m:t>,   26</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52</m:t>
                  </m:r>
                </m:e>
              </m:eqArr>
            </m:e>
          </m:d>
        </m:oMath>
      </m:oMathPara>
    </w:p>
    <w:p w14:paraId="3D167B9C" w14:textId="77777777" w:rsidR="005229EF" w:rsidRPr="008C598F" w:rsidRDefault="000E5E18"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oMath>
      <w:r w:rsidR="005229EF" w:rsidRPr="008C598F">
        <w:rPr>
          <w:highlight w:val="yellow"/>
        </w:rPr>
        <w:t xml:space="preserve"> </w:t>
      </w:r>
      <w:r w:rsidR="005229EF" w:rsidRPr="008C598F">
        <w:rPr>
          <w:w w:val="100"/>
          <w:highlight w:val="yellow"/>
        </w:rPr>
        <w:t>is defined in 34.x (L-SIG definition)</w:t>
      </w:r>
    </w:p>
    <w:p w14:paraId="2290EA0A" w14:textId="77777777" w:rsidR="005229EF" w:rsidRPr="008C598F" w:rsidRDefault="000E5E18"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&amp;0,     k=0,</m:t>
                  </m:r>
                  <m:r>
                    <w:rPr>
                      <w:rFonts w:ascii="Cambria Math"/>
                      <w:highlight w:val="yellow"/>
                    </w:rPr>
                    <m:t>±</m:t>
                  </m:r>
                  <m:r>
                    <w:rPr>
                      <w:rFonts w:ascii="Cambria Math"/>
                      <w:highlight w:val="yellow"/>
                    </w:rPr>
                    <m:t>7,</m:t>
                  </m:r>
                  <m:r>
                    <w:rPr>
                      <w:rFonts w:ascii="Cambria Math"/>
                      <w:highlight w:val="yellow"/>
                    </w:rPr>
                    <m:t>±</m:t>
                  </m:r>
                  <m:r>
                    <w:rPr>
                      <w:rFonts w:ascii="Cambria Math"/>
                      <w:highlight w:val="yellow"/>
                    </w:rPr>
                    <m:t>21</m:t>
                  </m:r>
                </m:e>
                <m:e>
                  <m:r>
                    <w:rPr>
                      <w:rFonts w:ascii="Cambria Math"/>
                      <w:highlight w:val="yellow"/>
                    </w:rPr>
                    <m:t>&amp;</m:t>
                  </m:r>
                  <m:sSubSup>
                    <m:sSubSupPr>
                      <m:ctrlPr>
                        <w:rPr>
                          <w:rFonts w:ascii="Cambria Math" w:hAnsi="Cambria Math"/>
                          <w:i/>
                          <w:highlight w:val="yellow"/>
                        </w:rPr>
                      </m:ctrlPr>
                    </m:sSubSupPr>
                    <m:e>
                      <m:r>
                        <w:rPr>
                          <w:rFonts w:ascii="Cambria Math"/>
                          <w:highlight w:val="yellow"/>
                        </w:rPr>
                        <m:t>d</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d>
                        <m:dPr>
                          <m:ctrlPr>
                            <w:rPr>
                              <w:rFonts w:ascii="Cambria Math" w:hAnsi="Cambria Math"/>
                              <w:i/>
                              <w:highlight w:val="yellow"/>
                            </w:rPr>
                          </m:ctrlPr>
                        </m:dPr>
                        <m:e>
                          <m:r>
                            <w:rPr>
                              <w:rFonts w:ascii="Cambria Math"/>
                              <w:highlight w:val="yellow"/>
                            </w:rPr>
                            <m:t>k</m:t>
                          </m:r>
                        </m:e>
                      </m:d>
                      <m:r>
                        <w:rPr>
                          <w:rFonts w:ascii="Cambria Math"/>
                          <w:highlight w:val="yellow"/>
                        </w:rPr>
                        <m:t>,n,(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m:rPr>
                          <m:nor/>
                        </m:rPr>
                        <w:rPr>
                          <w:rFonts w:ascii="Cambria Math" w:hAnsi="Cambria Math"/>
                          <w:highlight w:val="yellow"/>
                        </w:rPr>
                        <m:t xml:space="preserve"> mod </m:t>
                      </m:r>
                      <m:r>
                        <w:rPr>
                          <w:rFonts w:ascii="Cambria Math"/>
                          <w:highlight w:val="yellow"/>
                        </w:rPr>
                        <m:t>2)+1</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r>
                    <m:rPr>
                      <m:nor/>
                    </m:rPr>
                    <w:rPr>
                      <w:rFonts w:ascii="Cambria Math"/>
                      <w:highlight w:val="yellow"/>
                    </w:rPr>
                    <m:t>, otherwise</m:t>
                  </m:r>
                </m:e>
              </m:eqArr>
            </m:e>
          </m:d>
        </m:oMath>
      </m:oMathPara>
    </w:p>
    <w:p w14:paraId="2C6F375C" w14:textId="77777777" w:rsidR="005229EF" w:rsidRPr="008C598F" w:rsidRDefault="000E5E18"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&amp;k+28,</m:t>
                  </m:r>
                  <m:r>
                    <w:rPr>
                      <w:rFonts w:ascii="Cambria Math"/>
                      <w:highlight w:val="yellow"/>
                    </w:rPr>
                    <m:t>-</m:t>
                  </m:r>
                  <m:r>
                    <w:rPr>
                      <w:rFonts w:ascii="Cambria Math"/>
                      <w:highlight w:val="yellow"/>
                    </w:rPr>
                    <m:t>28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22</m:t>
                  </m:r>
                </m:e>
                <m:e>
                  <m:r>
                    <w:rPr>
                      <w:rFonts w:ascii="Cambria Math"/>
                      <w:highlight w:val="yellow"/>
                    </w:rPr>
                    <m:t>&amp;k+27,</m:t>
                  </m:r>
                  <m:r>
                    <w:rPr>
                      <w:rFonts w:ascii="Cambria Math"/>
                      <w:highlight w:val="yellow"/>
                    </w:rPr>
                    <m:t>-</m:t>
                  </m:r>
                  <m:r>
                    <w:rPr>
                      <w:rFonts w:ascii="Cambria Math"/>
                      <w:highlight w:val="yellow"/>
                    </w:rPr>
                    <m:t>20</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8</m:t>
                  </m:r>
                </m:e>
                <m:e>
                  <m:r>
                    <w:rPr>
                      <w:rFonts w:ascii="Cambria Math"/>
                      <w:highlight w:val="yellow"/>
                    </w:rPr>
                    <m:t>&amp;k+26,</m:t>
                  </m:r>
                  <m:r>
                    <w:rPr>
                      <w:rFonts w:ascii="Cambria Math"/>
                      <w:highlight w:val="yellow"/>
                    </w:rPr>
                    <m:t>-</m:t>
                  </m:r>
                  <m:r>
                    <w:rPr>
                      <w:rFonts w:ascii="Cambria Math"/>
                      <w:highlight w:val="yellow"/>
                    </w:rPr>
                    <m:t>6</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1</m:t>
                  </m:r>
                </m:e>
                <m:e>
                  <m:r>
                    <w:rPr>
                      <w:rFonts w:ascii="Cambria Math"/>
                      <w:highlight w:val="yellow"/>
                    </w:rPr>
                    <m:t>&amp;k+25,1</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6</m:t>
                  </m:r>
                </m:e>
                <m:e>
                  <m:r>
                    <w:rPr>
                      <w:rFonts w:ascii="Cambria Math"/>
                      <w:highlight w:val="yellow"/>
                    </w:rPr>
                    <m:t>&amp;k+24,8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20</m:t>
                  </m:r>
                </m:e>
                <m:e>
                  <m:r>
                    <w:rPr>
                      <w:rFonts w:ascii="Cambria Math"/>
                      <w:highlight w:val="yellow"/>
                    </w:rPr>
                    <m:t>&amp;k+23,22</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28</m:t>
                  </m:r>
                </m:e>
              </m:eqArr>
            </m:e>
          </m:d>
        </m:oMath>
      </m:oMathPara>
    </w:p>
    <w:p w14:paraId="41AB80F7" w14:textId="77777777" w:rsidR="005229EF" w:rsidRPr="008C598F" w:rsidRDefault="000E5E18"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r>
          <m:rPr>
            <m:nor/>
          </m:rPr>
          <w:rPr>
            <w:rFonts w:ascii="Cambria Math"/>
            <w:highlight w:val="yellow"/>
          </w:rPr>
          <m:t xml:space="preserve"> and </m:t>
        </m:r>
        <m:sSub>
          <m:sSubPr>
            <m:ctrlPr>
              <w:rPr>
                <w:rFonts w:ascii="Cambria Math" w:hAnsi="Cambria Math"/>
                <w:highlight w:val="yellow"/>
              </w:rPr>
            </m:ctrlPr>
          </m:sSubPr>
          <m:e>
            <m:r>
              <w:rPr>
                <w:rFonts w:ascii="Cambria Math"/>
                <w:highlight w:val="yellow"/>
              </w:rPr>
              <m:t>p</m:t>
            </m:r>
          </m:e>
          <m:sub>
            <m:r>
              <w:rPr>
                <w:rFonts w:ascii="Cambria Math"/>
                <w:highlight w:val="yellow"/>
              </w:rPr>
              <m:t>n</m:t>
            </m:r>
            <m:ctrlPr>
              <w:rPr>
                <w:rFonts w:ascii="Cambria Math" w:hAnsi="Cambria Math"/>
                <w:i/>
                <w:highlight w:val="yellow"/>
              </w:rPr>
            </m:ctrlPr>
          </m:sub>
        </m:sSub>
      </m:oMath>
      <w:r w:rsidR="005229EF" w:rsidRPr="008C598F">
        <w:rPr>
          <w:w w:val="100"/>
          <w:highlight w:val="yellow"/>
        </w:rPr>
        <w:t xml:space="preserve"> are defined in 17.3.5.10 (OFDM modulation)</w:t>
      </w:r>
    </w:p>
    <w:p w14:paraId="6B7F5493" w14:textId="77777777" w:rsidR="005229EF" w:rsidRPr="008C598F" w:rsidRDefault="000E5E18"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oMath>
      <w:r w:rsidR="005229EF" w:rsidRPr="008C598F">
        <w:rPr>
          <w:highlight w:val="yellow"/>
        </w:rPr>
        <w:t xml:space="preserve"> </w:t>
      </w:r>
      <w:r w:rsidR="005229EF" w:rsidRPr="008C598F">
        <w:rPr>
          <w:w w:val="100"/>
          <w:highlight w:val="yellow"/>
        </w:rPr>
        <w:t>is the number of OFDM symbols in the EHT-SIG field</w:t>
      </w:r>
    </w:p>
    <w:p w14:paraId="0EDC8B3C" w14:textId="11CEDD9F" w:rsidR="005229EF" w:rsidRPr="008C598F" w:rsidRDefault="005229EF" w:rsidP="005229EF">
      <w:pPr>
        <w:pStyle w:val="T"/>
        <w:rPr>
          <w:w w:val="100"/>
          <w:highlight w:val="yellow"/>
        </w:rPr>
      </w:pPr>
      <w:commentRangeStart w:id="261"/>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20 MHz PPDU contains one EHT-SIG content channel as shown in </w:t>
      </w:r>
      <w:r w:rsidRPr="008C598F">
        <w:rPr>
          <w:w w:val="100"/>
          <w:highlight w:val="yellow"/>
        </w:rPr>
        <w:fldChar w:fldCharType="begin"/>
      </w:r>
      <w:r w:rsidRPr="008C598F">
        <w:rPr>
          <w:w w:val="100"/>
          <w:highlight w:val="yellow"/>
        </w:rPr>
        <w:instrText xml:space="preserve"> REF  RTF34313635303a204669675469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34-x1 (EHT-SIG content channel for a 20 MHz PPDU)</w:t>
      </w:r>
      <w:r w:rsidRPr="008C598F">
        <w:rPr>
          <w:w w:val="100"/>
          <w:highlight w:val="yellow"/>
        </w:rPr>
        <w:fldChar w:fldCharType="end"/>
      </w:r>
      <w:r w:rsidRPr="008C598F">
        <w:rPr>
          <w:w w:val="100"/>
          <w:highlight w:val="yellow"/>
        </w:rPr>
        <w:t>.</w:t>
      </w:r>
      <w:commentRangeEnd w:id="261"/>
      <w:r w:rsidR="006827F5" w:rsidRPr="008C598F">
        <w:rPr>
          <w:rStyle w:val="ab"/>
          <w:rFonts w:eastAsia="宋体"/>
          <w:color w:val="auto"/>
          <w:w w:val="100"/>
          <w:highlight w:val="yellow"/>
          <w:lang w:val="en-GB" w:eastAsia="en-US"/>
        </w:rPr>
        <w:commentReference w:id="261"/>
      </w:r>
    </w:p>
    <w:p w14:paraId="3DD62BC7" w14:textId="77777777" w:rsidR="005229EF" w:rsidRPr="008C598F" w:rsidRDefault="005229EF" w:rsidP="005229EF">
      <w:pPr>
        <w:pStyle w:val="T"/>
        <w:rPr>
          <w:w w:val="100"/>
          <w:highlight w:val="yellow"/>
        </w:rPr>
      </w:pPr>
      <w:r w:rsidRPr="008C598F">
        <w:rPr>
          <w:noProof/>
          <w:highlight w:val="yellow"/>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8C598F"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8C598F" w:rsidRDefault="005229EF" w:rsidP="00A03D46">
            <w:pPr>
              <w:pStyle w:val="FigTitle"/>
              <w:rPr>
                <w:i/>
                <w:iCs/>
                <w:highlight w:val="yellow"/>
              </w:rPr>
            </w:pPr>
            <w:bookmarkStart w:id="262" w:name="RTF34313635303a204669675469"/>
            <w:r w:rsidRPr="008C598F">
              <w:rPr>
                <w:w w:val="100"/>
                <w:highlight w:val="yellow"/>
              </w:rPr>
              <w:t>Figure 34-x1</w:t>
            </w:r>
            <w:r w:rsidRPr="008C598F">
              <w:rPr>
                <w:i/>
                <w:iCs/>
                <w:w w:val="100"/>
                <w:highlight w:val="yellow"/>
              </w:rPr>
              <w:t xml:space="preserve">- </w:t>
            </w:r>
            <w:r w:rsidRPr="008C598F">
              <w:rPr>
                <w:w w:val="100"/>
                <w:highlight w:val="yellow"/>
              </w:rPr>
              <w:t>EHT-SIG content channel for a 20 MHz PPDU</w:t>
            </w:r>
            <w:bookmarkEnd w:id="262"/>
          </w:p>
        </w:tc>
      </w:tr>
    </w:tbl>
    <w:p w14:paraId="2CE210CE" w14:textId="4B7E1241"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40 MHz PPDU contains two EHT-SIG content channels, each occupying a 20 MHz frequency segment as shown in </w:t>
      </w:r>
      <w:r w:rsidRPr="008C598F">
        <w:rPr>
          <w:w w:val="100"/>
          <w:highlight w:val="yellow"/>
        </w:rPr>
        <w:fldChar w:fldCharType="begin"/>
      </w:r>
      <w:r w:rsidRPr="008C598F">
        <w:rPr>
          <w:w w:val="100"/>
          <w:highlight w:val="yellow"/>
        </w:rPr>
        <w:instrText xml:space="preserve"> REF  RTF35363134383a204669675469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34-x2 (EHT-SIG content channel for a 40 MHz PPDU)</w:t>
      </w:r>
      <w:r w:rsidRPr="008C598F">
        <w:rPr>
          <w:w w:val="100"/>
          <w:highlight w:val="yellow"/>
        </w:rPr>
        <w:fldChar w:fldCharType="end"/>
      </w:r>
      <w:r w:rsidRPr="008C598F">
        <w:rPr>
          <w:w w:val="100"/>
          <w:highlight w:val="yellow"/>
        </w:rPr>
        <w:t>. EHT-SIG content channel 1 occupies the 20 MHz subchannel that is lower in frequency. EHT-SIG content channel 2 occupies the 20 MHz subchannel that is upper in frequency. </w:t>
      </w:r>
    </w:p>
    <w:p w14:paraId="77AB67B4" w14:textId="77777777" w:rsidR="005229EF" w:rsidRPr="008C598F" w:rsidRDefault="005229EF" w:rsidP="005229EF">
      <w:pPr>
        <w:pStyle w:val="T"/>
        <w:rPr>
          <w:w w:val="100"/>
          <w:highlight w:val="yellow"/>
        </w:rPr>
      </w:pPr>
      <w:r w:rsidRPr="008C598F">
        <w:rPr>
          <w:noProof/>
          <w:highlight w:val="yellow"/>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8C598F"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Pr="008C598F" w:rsidRDefault="005229EF" w:rsidP="00A03D46">
            <w:pPr>
              <w:pStyle w:val="FigTitle"/>
              <w:rPr>
                <w:highlight w:val="yellow"/>
              </w:rPr>
            </w:pPr>
            <w:r w:rsidRPr="008C598F">
              <w:rPr>
                <w:w w:val="100"/>
                <w:highlight w:val="yellow"/>
              </w:rPr>
              <w:t>Figure 34-x2  </w:t>
            </w:r>
            <w:bookmarkStart w:id="263" w:name="RTF35363134383a204669675469"/>
            <w:r w:rsidRPr="008C598F">
              <w:rPr>
                <w:w w:val="100"/>
                <w:highlight w:val="yellow"/>
              </w:rPr>
              <w:t>EHT-SIG content channel for a 40 MHz PPDU</w:t>
            </w:r>
            <w:bookmarkEnd w:id="263"/>
          </w:p>
        </w:tc>
      </w:tr>
    </w:tbl>
    <w:p w14:paraId="46C0F581" w14:textId="76784656"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an 80 MHz PPDU contains two EHT-SIG content channels each of which is duplicated as shown in </w:t>
      </w:r>
      <w:r w:rsidRPr="008C598F">
        <w:rPr>
          <w:w w:val="100"/>
          <w:highlight w:val="yellow"/>
        </w:rPr>
        <w:fldChar w:fldCharType="begin"/>
      </w:r>
      <w:r w:rsidRPr="008C598F">
        <w:rPr>
          <w:w w:val="100"/>
          <w:highlight w:val="yellow"/>
        </w:rPr>
        <w:instrText xml:space="preserve"> REF  RTF31383637343a204669675469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rsidRPr="008C598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Pr="008C598F" w:rsidRDefault="005229EF" w:rsidP="00A03D46">
            <w:pPr>
              <w:pStyle w:val="T"/>
              <w:rPr>
                <w:w w:val="100"/>
                <w:highlight w:val="yellow"/>
              </w:rPr>
            </w:pPr>
            <w:r w:rsidRPr="008C598F">
              <w:rPr>
                <w:noProof/>
                <w:w w:val="100"/>
                <w:highlight w:val="yellow"/>
              </w:rPr>
              <w:lastRenderedPageBreak/>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Pr="008C598F" w:rsidRDefault="005229EF" w:rsidP="00A03D46">
            <w:pPr>
              <w:pStyle w:val="CellBody"/>
              <w:rPr>
                <w:highlight w:val="yellow"/>
              </w:rPr>
            </w:pPr>
          </w:p>
        </w:tc>
      </w:tr>
      <w:tr w:rsidR="005229EF" w:rsidRPr="008C598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Pr="008C598F" w:rsidRDefault="005229EF" w:rsidP="00A03D46">
            <w:pPr>
              <w:pStyle w:val="FigTitle"/>
              <w:rPr>
                <w:highlight w:val="yellow"/>
              </w:rPr>
            </w:pPr>
            <w:bookmarkStart w:id="264" w:name="RTF31383637343a204669675469"/>
            <w:r w:rsidRPr="008C598F">
              <w:rPr>
                <w:w w:val="100"/>
                <w:highlight w:val="yellow"/>
              </w:rPr>
              <w:t>Figure 34-x3- EHT-SIG content channels and their duplication in an 80 MHz PPDU</w:t>
            </w:r>
            <w:bookmarkEnd w:id="264"/>
          </w:p>
        </w:tc>
      </w:tr>
    </w:tbl>
    <w:p w14:paraId="508DB1D0" w14:textId="77777777" w:rsidR="005229EF" w:rsidRPr="008C598F" w:rsidRDefault="005229EF" w:rsidP="005229EF">
      <w:pPr>
        <w:pStyle w:val="T"/>
        <w:rPr>
          <w:w w:val="100"/>
          <w:highlight w:val="yellow"/>
        </w:rPr>
      </w:pPr>
      <w:r w:rsidRPr="008C598F">
        <w:rPr>
          <w:w w:val="100"/>
          <w:highlight w:val="yellow"/>
        </w:rPr>
        <w:t>If a single RU or multiple RUs for an allocation in an 80 MHz PPDU overlaps more than one of the subcarrier ranges [–500:–259], [–253:–12], [12:253] or [259:500], the corresponding RU Allocation subfields in the respective content channels shall all refer to the same RU or same multiple RUs.</w:t>
      </w:r>
    </w:p>
    <w:p w14:paraId="66EB61AF" w14:textId="520FD9B8"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80 MHz and and preamble is punctured, the mapping of the EHT-SIG content channels to 20 MHz subchannels shall be the same as for an 80 MHz PPDU (see </w:t>
      </w:r>
      <w:r w:rsidRPr="008C598F">
        <w:rPr>
          <w:w w:val="100"/>
          <w:highlight w:val="yellow"/>
        </w:rPr>
        <w:fldChar w:fldCharType="begin"/>
      </w:r>
      <w:r w:rsidRPr="008C598F">
        <w:rPr>
          <w:w w:val="100"/>
          <w:highlight w:val="yellow"/>
        </w:rPr>
        <w:instrText xml:space="preserve"> REF  RTF34333132373a204669675469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with the exception that punctured 20 MHz subchannels shall be excluded.</w:t>
      </w:r>
    </w:p>
    <w:p w14:paraId="6F0F70B4" w14:textId="6D59977C"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160 MHz PPDU contains four EHT-SIG content channels each of which are duplicated as shown in </w:t>
      </w:r>
      <w:r w:rsidRPr="008C598F">
        <w:rPr>
          <w:w w:val="100"/>
          <w:highlight w:val="yellow"/>
        </w:rPr>
        <w:fldChar w:fldCharType="begin"/>
      </w:r>
      <w:r w:rsidRPr="008C598F">
        <w:rPr>
          <w:w w:val="100"/>
          <w:highlight w:val="yellow"/>
        </w:rPr>
        <w:instrText xml:space="preserve"> REF  RTF34333132373a204669675469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265" w:author="Lei Huang" w:date="2020-08-31T09:40:00Z">
        <w:r w:rsidR="0032261B" w:rsidRPr="008C598F">
          <w:rPr>
            <w:w w:val="100"/>
            <w:highlight w:val="yellow"/>
          </w:rPr>
          <w:t xml:space="preserve"> EHT-SIG content channels with </w:t>
        </w:r>
        <w:commentRangeStart w:id="266"/>
        <w:del w:id="267" w:author="Yujian (Ross Yu)" w:date="2020-09-14T16:24:00Z">
          <w:r w:rsidR="0032261B" w:rsidRPr="008C598F" w:rsidDel="008C598F">
            <w:rPr>
              <w:w w:val="100"/>
              <w:highlight w:val="yellow"/>
            </w:rPr>
            <w:delText>a</w:delText>
          </w:r>
        </w:del>
      </w:ins>
      <w:commentRangeEnd w:id="266"/>
      <w:del w:id="268" w:author="Yujian (Ross Yu)" w:date="2020-09-14T16:24:00Z">
        <w:r w:rsidR="001044C8" w:rsidRPr="008C598F" w:rsidDel="008C598F">
          <w:rPr>
            <w:rStyle w:val="ab"/>
            <w:rFonts w:eastAsia="宋体"/>
            <w:color w:val="auto"/>
            <w:w w:val="100"/>
            <w:highlight w:val="yellow"/>
            <w:lang w:val="en-GB" w:eastAsia="en-US"/>
          </w:rPr>
          <w:commentReference w:id="266"/>
        </w:r>
      </w:del>
      <w:ins w:id="269" w:author="Yujian (Ross Yu)" w:date="2020-09-14T16:24:00Z">
        <w:r w:rsidR="008C598F">
          <w:rPr>
            <w:w w:val="100"/>
            <w:highlight w:val="yellow"/>
          </w:rPr>
          <w:t>the</w:t>
        </w:r>
      </w:ins>
      <w:ins w:id="270" w:author="Lei Huang" w:date="2020-08-31T09:40:00Z">
        <w:r w:rsidR="0032261B" w:rsidRPr="008C598F">
          <w:rPr>
            <w:w w:val="100"/>
            <w:highlight w:val="yellow"/>
          </w:rPr>
          <w:t xml:space="preserve">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Pr="008C598F" w:rsidRDefault="005229EF" w:rsidP="00A03D46">
            <w:pPr>
              <w:pStyle w:val="T"/>
              <w:rPr>
                <w:w w:val="100"/>
                <w:highlight w:val="yellow"/>
              </w:rPr>
            </w:pPr>
          </w:p>
          <w:p w14:paraId="10DB390E" w14:textId="77777777" w:rsidR="005229EF" w:rsidRPr="008C598F" w:rsidRDefault="005229EF" w:rsidP="00A03D46">
            <w:pPr>
              <w:pStyle w:val="CellBody"/>
              <w:rPr>
                <w:highlight w:val="yellow"/>
              </w:rPr>
            </w:pPr>
            <w:commentRangeStart w:id="271"/>
            <w:r w:rsidRPr="008C598F">
              <w:rPr>
                <w:noProof/>
                <w:highlight w:val="yellow"/>
              </w:rPr>
              <w:lastRenderedPageBreak/>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271"/>
            <w:r w:rsidR="00FD14CB" w:rsidRPr="008C598F">
              <w:rPr>
                <w:rStyle w:val="ab"/>
                <w:rFonts w:eastAsia="宋体"/>
                <w:color w:val="auto"/>
                <w:w w:val="100"/>
                <w:highlight w:val="yellow"/>
                <w:lang w:val="en-GB" w:eastAsia="en-US"/>
              </w:rPr>
              <w:commentReference w:id="271"/>
            </w:r>
          </w:p>
        </w:tc>
      </w:tr>
      <w:tr w:rsidR="005229EF" w:rsidRPr="008C598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Pr="008C598F" w:rsidRDefault="005229EF" w:rsidP="00A03D46">
            <w:pPr>
              <w:pStyle w:val="FigTitle"/>
              <w:jc w:val="left"/>
              <w:rPr>
                <w:highlight w:val="yellow"/>
              </w:rPr>
            </w:pPr>
            <w:bookmarkStart w:id="272" w:name="RTF34333132373a204669675469"/>
            <w:r w:rsidRPr="008C598F">
              <w:rPr>
                <w:w w:val="100"/>
                <w:highlight w:val="yellow"/>
              </w:rPr>
              <w:lastRenderedPageBreak/>
              <w:t>Figure 34-x4- EHT-SIG content channels and their duplication in a 160 MHz PPDU</w:t>
            </w:r>
            <w:bookmarkEnd w:id="272"/>
          </w:p>
        </w:tc>
      </w:tr>
    </w:tbl>
    <w:p w14:paraId="734A5C89" w14:textId="77777777" w:rsidR="005229EF" w:rsidRPr="008C598F" w:rsidRDefault="005229EF" w:rsidP="005229EF">
      <w:pPr>
        <w:pStyle w:val="T"/>
        <w:rPr>
          <w:w w:val="100"/>
          <w:highlight w:val="yellow"/>
        </w:rPr>
      </w:pPr>
      <w:r w:rsidRPr="008C598F">
        <w:rPr>
          <w:w w:val="100"/>
          <w:highlight w:val="yellow"/>
        </w:rPr>
        <w:t>If a single RU or multiple RUs for an allocation in a 160 MHz PPDU overlaps more than one of the subcarrier ranges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12], [12:253], [259:500], [524:765] or [771:1012], the corresponding RU Allocation subfields in the respective content channels shall all refer to the same RU or same multiple RUs.</w:t>
      </w:r>
    </w:p>
    <w:p w14:paraId="06CCE0DE" w14:textId="4FE31DE1"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160 MHz and preamble is punctured, the mapping of the EHT-SIG content channels to 20 MHz subchannels shall be the same as for a 160 MHz PPDU (see </w:t>
      </w:r>
      <w:r w:rsidRPr="008C598F">
        <w:rPr>
          <w:w w:val="100"/>
          <w:highlight w:val="yellow"/>
        </w:rPr>
        <w:fldChar w:fldCharType="begin"/>
      </w:r>
      <w:r w:rsidRPr="008C598F">
        <w:rPr>
          <w:w w:val="100"/>
          <w:highlight w:val="yellow"/>
        </w:rPr>
        <w:instrText xml:space="preserve"> REF  RTF34333132373a204669675469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with the exception that punctured 20 MHz subchannels shall be excluded.</w:t>
      </w:r>
    </w:p>
    <w:p w14:paraId="7CDB6A1B" w14:textId="10C756C3"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320 MHz PPDU contains eight EHT-SIG content channels each of which is duplicated as shown in </w:t>
      </w:r>
      <w:commentRangeStart w:id="273"/>
      <w:r w:rsidRPr="008C598F">
        <w:rPr>
          <w:w w:val="100"/>
          <w:highlight w:val="yellow"/>
        </w:rPr>
        <w:fldChar w:fldCharType="begin"/>
      </w:r>
      <w:r w:rsidRPr="008C598F">
        <w:rPr>
          <w:w w:val="100"/>
          <w:highlight w:val="yellow"/>
        </w:rPr>
        <w:instrText xml:space="preserve"> REF  RTF34333132373a204669675469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273"/>
      <w:ins w:id="274" w:author="Lei Huang" w:date="2020-08-31T09:36:00Z">
        <w:r w:rsidR="0032261B" w:rsidRPr="008C598F">
          <w:rPr>
            <w:w w:val="100"/>
            <w:highlight w:val="yellow"/>
          </w:rPr>
          <w:t xml:space="preserve"> EHT-SIG content channel</w:t>
        </w:r>
      </w:ins>
      <w:ins w:id="275" w:author="Lei Huang" w:date="2020-08-31T09:38:00Z">
        <w:r w:rsidR="0032261B" w:rsidRPr="008C598F">
          <w:rPr>
            <w:w w:val="100"/>
            <w:highlight w:val="yellow"/>
          </w:rPr>
          <w:t xml:space="preserve">s with </w:t>
        </w:r>
        <w:commentRangeStart w:id="276"/>
        <w:del w:id="277" w:author="Yujian (Ross Yu)" w:date="2020-09-14T16:24:00Z">
          <w:r w:rsidR="0032261B" w:rsidRPr="008C598F" w:rsidDel="008C598F">
            <w:rPr>
              <w:w w:val="100"/>
              <w:highlight w:val="yellow"/>
            </w:rPr>
            <w:delText>a</w:delText>
          </w:r>
        </w:del>
      </w:ins>
      <w:commentRangeEnd w:id="276"/>
      <w:del w:id="278" w:author="Yujian (Ross Yu)" w:date="2020-09-14T16:24:00Z">
        <w:r w:rsidR="001044C8" w:rsidRPr="008C598F" w:rsidDel="008C598F">
          <w:rPr>
            <w:rStyle w:val="ab"/>
            <w:rFonts w:eastAsia="宋体"/>
            <w:color w:val="auto"/>
            <w:w w:val="100"/>
            <w:highlight w:val="yellow"/>
            <w:lang w:val="en-GB" w:eastAsia="en-US"/>
          </w:rPr>
          <w:commentReference w:id="276"/>
        </w:r>
      </w:del>
      <w:ins w:id="279" w:author="Yujian (Ross Yu)" w:date="2020-09-14T16:24:00Z">
        <w:r w:rsidR="008C598F">
          <w:rPr>
            <w:w w:val="100"/>
            <w:highlight w:val="yellow"/>
          </w:rPr>
          <w:t>the</w:t>
        </w:r>
      </w:ins>
      <w:ins w:id="280" w:author="Lei Huang" w:date="2020-08-31T09:38:00Z">
        <w:r w:rsidR="0032261B" w:rsidRPr="008C598F">
          <w:rPr>
            <w:w w:val="100"/>
            <w:highlight w:val="yellow"/>
          </w:rPr>
          <w:t xml:space="preserve"> same index </w:t>
        </w:r>
      </w:ins>
      <w:ins w:id="281" w:author="Lei Huang" w:date="2020-08-31T09:37:00Z">
        <w:r w:rsidR="0032261B" w:rsidRPr="008C598F">
          <w:rPr>
            <w:w w:val="100"/>
            <w:highlight w:val="yellow"/>
          </w:rPr>
          <w:t>m</w:t>
        </w:r>
      </w:ins>
      <w:ins w:id="282" w:author="Lei Huang" w:date="2020-08-31T09:36:00Z">
        <w:r w:rsidR="0032261B" w:rsidRPr="008C598F">
          <w:rPr>
            <w:w w:val="100"/>
            <w:highlight w:val="yellow"/>
          </w:rPr>
          <w:t xml:space="preserve">ay carry different </w:t>
        </w:r>
      </w:ins>
      <w:ins w:id="283" w:author="Lei Huang" w:date="2020-08-31T09:38:00Z">
        <w:r w:rsidR="0032261B" w:rsidRPr="008C598F">
          <w:rPr>
            <w:w w:val="100"/>
            <w:highlight w:val="yellow"/>
          </w:rPr>
          <w:t>information</w:t>
        </w:r>
      </w:ins>
      <w:ins w:id="284" w:author="Lei Huang" w:date="2020-08-31T09:39:00Z">
        <w:r w:rsidR="0032261B" w:rsidRPr="008C598F">
          <w:rPr>
            <w:w w:val="100"/>
            <w:highlight w:val="yellow"/>
          </w:rPr>
          <w:t xml:space="preserve"> in different 80MHz frequency segments</w:t>
        </w:r>
      </w:ins>
      <w:ins w:id="285" w:author="Lei Huang" w:date="2020-08-31T09:38:00Z">
        <w:r w:rsidR="0032261B" w:rsidRPr="008C598F">
          <w:rPr>
            <w:w w:val="100"/>
            <w:highlight w:val="yellow"/>
          </w:rPr>
          <w:t>.</w:t>
        </w:r>
      </w:ins>
      <w:ins w:id="286" w:author="Lei Huang" w:date="2020-08-31T09:36:00Z">
        <w:r w:rsidR="0032261B" w:rsidRPr="008C598F">
          <w:rPr>
            <w:w w:val="100"/>
            <w:highlight w:val="yellow"/>
          </w:rPr>
          <w:t xml:space="preserve"> </w:t>
        </w:r>
      </w:ins>
    </w:p>
    <w:p w14:paraId="08827643" w14:textId="77777777" w:rsidR="005229EF" w:rsidRPr="008C598F" w:rsidRDefault="005229EF" w:rsidP="005229EF">
      <w:pPr>
        <w:pStyle w:val="T"/>
        <w:rPr>
          <w:w w:val="100"/>
          <w:highlight w:val="yellow"/>
        </w:rPr>
      </w:pPr>
      <w:r w:rsidRPr="008C598F">
        <w:rPr>
          <w:rStyle w:val="ab"/>
          <w:rFonts w:eastAsia="宋体"/>
          <w:color w:val="auto"/>
          <w:w w:val="100"/>
          <w:highlight w:val="yellow"/>
          <w:lang w:val="en-GB" w:eastAsia="en-US"/>
        </w:rPr>
        <w:commentReference w:id="273"/>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Pr="008C598F" w:rsidRDefault="005229EF" w:rsidP="00A03D46">
            <w:pPr>
              <w:pStyle w:val="CellBody"/>
              <w:rPr>
                <w:highlight w:val="yellow"/>
              </w:rPr>
            </w:pPr>
            <w:r w:rsidRPr="008C598F">
              <w:rPr>
                <w:noProof/>
                <w:highlight w:val="yellow"/>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8C598F" w:rsidDel="00A84110">
              <w:rPr>
                <w:highlight w:val="yellow"/>
              </w:rPr>
              <w:t xml:space="preserve"> </w:t>
            </w:r>
          </w:p>
        </w:tc>
      </w:tr>
      <w:tr w:rsidR="005229EF" w:rsidRPr="008C598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Pr="008C598F" w:rsidRDefault="005229EF" w:rsidP="00A03D46">
            <w:pPr>
              <w:pStyle w:val="FigTitle"/>
              <w:rPr>
                <w:highlight w:val="yellow"/>
              </w:rPr>
            </w:pPr>
            <w:r w:rsidRPr="008C598F">
              <w:rPr>
                <w:w w:val="100"/>
                <w:highlight w:val="yellow"/>
              </w:rPr>
              <w:t>Figure 34-x5- EHT-SIG content channels and their duplication in a 320 MHz PPDU</w:t>
            </w:r>
          </w:p>
        </w:tc>
      </w:tr>
    </w:tbl>
    <w:p w14:paraId="4E2E772D" w14:textId="77777777" w:rsidR="005229EF" w:rsidRPr="008C598F" w:rsidRDefault="005229EF" w:rsidP="005229EF">
      <w:pPr>
        <w:pStyle w:val="T"/>
        <w:rPr>
          <w:w w:val="100"/>
          <w:highlight w:val="yellow"/>
        </w:rPr>
      </w:pPr>
      <w:r w:rsidRPr="008C598F">
        <w:rPr>
          <w:w w:val="100"/>
          <w:highlight w:val="yellow"/>
        </w:rPr>
        <w:t>If a single RU or multiple RUs for an allocation in a 320 MHz PPDU overlaps more than one of the subcarrier ranges [-2036:-1795], [-1789:-1548], [-1524:-1283], [-1277,-1036],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12], [12:253], [259:500], [524:765], [771:1012], [1036:1277], [1283, 1524], [1548, 1789] or [1795: 2036], the corresponding RU Allocation subfields in the respective content channels shall all refer to the same RU or same multiple RUs.</w:t>
      </w:r>
    </w:p>
    <w:p w14:paraId="56BC0035" w14:textId="2B920B2A" w:rsidR="005229EF" w:rsidRPr="002242EB" w:rsidRDefault="005229EF" w:rsidP="00047166">
      <w:pPr>
        <w:pStyle w:val="T"/>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320 MHz and preamble is punctured, the mapping of the EHT-SIG content channels to 20 MHz subchannels shall be the same as for a 320 MHz PPDU (see </w:t>
      </w:r>
      <w:r w:rsidRPr="008C598F">
        <w:rPr>
          <w:w w:val="100"/>
          <w:highlight w:val="yellow"/>
        </w:rPr>
        <w:fldChar w:fldCharType="begin"/>
      </w:r>
      <w:r w:rsidRPr="008C598F">
        <w:rPr>
          <w:w w:val="100"/>
          <w:highlight w:val="yellow"/>
        </w:rPr>
        <w:instrText xml:space="preserve"> REF  RTF34333132373a204669675469 \h</w:instrText>
      </w:r>
      <w:r w:rsidRPr="008C598F">
        <w:rPr>
          <w:w w:val="100"/>
          <w:highlight w:val="yellow"/>
        </w:rPr>
      </w:r>
      <w:r w:rsidR="008C598F">
        <w:rPr>
          <w:w w:val="100"/>
          <w:highlight w:val="yellow"/>
        </w:rPr>
        <w:instrText xml:space="preserve"> \* MERGEFORMAT </w:instrText>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with the exception that punctured 20 MHz subchannels shall be excluded.</w:t>
      </w:r>
    </w:p>
    <w:sectPr w:rsidR="005229EF" w:rsidRPr="002242EB" w:rsidSect="000027A1">
      <w:headerReference w:type="default" r:id="rId20"/>
      <w:footerReference w:type="default" r:id="rId2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ujian (Ross Yu)" w:date="2020-08-24T15:11:00Z" w:initials="Y(Y">
    <w:p w14:paraId="3CF03B8D" w14:textId="77777777" w:rsidR="000E5E18" w:rsidRDefault="000E5E18" w:rsidP="005229EF">
      <w:pPr>
        <w:pStyle w:val="ac"/>
      </w:pPr>
      <w:r>
        <w:rPr>
          <w:rStyle w:val="ab"/>
        </w:rPr>
        <w:annotationRef/>
      </w:r>
      <w:r>
        <w:t>Rui Cao</w:t>
      </w:r>
    </w:p>
  </w:comment>
  <w:comment w:id="6" w:author="Yujian (Ross Yu)" w:date="2020-08-24T15:11:00Z" w:initials="Y(Y">
    <w:p w14:paraId="6729730D"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9" w:author="Sameer Vermani" w:date="2020-09-11T17:28:00Z" w:initials="SV">
    <w:p w14:paraId="5C2D2C9F" w14:textId="0F7A521A" w:rsidR="000E5E18" w:rsidRDefault="000E5E18">
      <w:pPr>
        <w:pStyle w:val="ac"/>
      </w:pPr>
      <w:r>
        <w:rPr>
          <w:rStyle w:val="ab"/>
        </w:rPr>
        <w:annotationRef/>
      </w:r>
      <w:r>
        <w:t>Are allowed</w:t>
      </w:r>
    </w:p>
  </w:comment>
  <w:comment w:id="11" w:author="Alice Chen" w:date="2020-09-11T18:47:00Z" w:initials="AC">
    <w:p w14:paraId="4C553CDB" w14:textId="5AA90082" w:rsidR="000E5E18" w:rsidRDefault="000E5E18">
      <w:pPr>
        <w:pStyle w:val="ac"/>
      </w:pPr>
      <w:r>
        <w:rPr>
          <w:rStyle w:val="ab"/>
        </w:rPr>
        <w:annotationRef/>
      </w:r>
      <w:r>
        <w:t xml:space="preserve">This statement is not accurate. According to the following passed SP, this is only true in </w:t>
      </w:r>
      <w:r w:rsidRPr="0015321D">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w:t>
      </w:r>
    </w:p>
    <w:p w14:paraId="6466DD8A" w14:textId="77777777" w:rsidR="000E5E18" w:rsidRDefault="000E5E18">
      <w:pPr>
        <w:pStyle w:val="ac"/>
      </w:pPr>
    </w:p>
    <w:p w14:paraId="594DF396" w14:textId="77777777" w:rsidR="000E5E18" w:rsidRPr="00D0459D" w:rsidRDefault="000E5E18" w:rsidP="00A46477">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1E86B662" w14:textId="77777777" w:rsidR="000E5E18" w:rsidRPr="00D0459D" w:rsidRDefault="000E5E18" w:rsidP="00A46477">
      <w:pPr>
        <w:pStyle w:val="ae"/>
        <w:numPr>
          <w:ilvl w:val="0"/>
          <w:numId w:val="30"/>
        </w:numPr>
        <w:jc w:val="both"/>
        <w:rPr>
          <w:highlight w:val="lightGray"/>
          <w:lang w:val="en-US"/>
        </w:rPr>
      </w:pPr>
      <w:r w:rsidRPr="00D0459D">
        <w:rPr>
          <w:highlight w:val="lightGray"/>
          <w:lang w:val="en-US"/>
        </w:rPr>
        <w:t>Special case compressed modes (e.g., full BW MU-MIMO) are TBD.</w:t>
      </w:r>
    </w:p>
    <w:p w14:paraId="3EF8C644" w14:textId="2A7D7CA6" w:rsidR="000E5E18" w:rsidRPr="00A46477" w:rsidRDefault="000E5E18" w:rsidP="00A46477">
      <w:pPr>
        <w:jc w:val="both"/>
        <w:rPr>
          <w:lang w:val="en-US"/>
        </w:rPr>
      </w:pPr>
      <w:r w:rsidRPr="00D0459D">
        <w:rPr>
          <w:highlight w:val="lightGray"/>
          <w:lang w:val="en-US"/>
        </w:rPr>
        <w:t xml:space="preserve">[Motion 44, </w:t>
      </w:r>
      <w:sdt>
        <w:sdtPr>
          <w:rPr>
            <w:highlight w:val="lightGray"/>
            <w:lang w:val="en-US"/>
          </w:rPr>
          <w:id w:val="1084645500"/>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Pr="00F22244">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Pr="00F22244">
            <w:rPr>
              <w:noProof/>
              <w:highlight w:val="lightGray"/>
              <w:lang w:val="en-US"/>
            </w:rPr>
            <w:t>[49]</w:t>
          </w:r>
          <w:r w:rsidRPr="00D0459D">
            <w:rPr>
              <w:highlight w:val="lightGray"/>
              <w:lang w:val="en-US"/>
            </w:rPr>
            <w:fldChar w:fldCharType="end"/>
          </w:r>
        </w:sdtContent>
      </w:sdt>
      <w:r w:rsidRPr="00D0459D">
        <w:rPr>
          <w:highlight w:val="lightGray"/>
          <w:lang w:val="en-US"/>
        </w:rPr>
        <w:t>]</w:t>
      </w:r>
    </w:p>
  </w:comment>
  <w:comment w:id="18" w:author="Alice Chen" w:date="2020-09-11T18:57:00Z" w:initials="AC">
    <w:p w14:paraId="420DD3BC" w14:textId="77777777" w:rsidR="000E5E18" w:rsidRDefault="000E5E18" w:rsidP="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2780BB13" w14:textId="77777777" w:rsidR="000E5E18" w:rsidRDefault="000E5E18" w:rsidP="000E5E18">
      <w:pPr>
        <w:pStyle w:val="ac"/>
      </w:pPr>
    </w:p>
    <w:p w14:paraId="10959156" w14:textId="77777777" w:rsidR="000E5E18" w:rsidRPr="0012308A" w:rsidRDefault="000E5E18" w:rsidP="000E5E1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54F54404"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The number of bits for CRC is TBD.</w:t>
      </w:r>
    </w:p>
    <w:p w14:paraId="603F3AFF"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number of tail bits is 6. </w:t>
      </w:r>
    </w:p>
    <w:p w14:paraId="74C737E7"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19B88F02" w14:textId="77777777" w:rsidR="000E5E18" w:rsidRPr="00C304C8" w:rsidRDefault="000E5E18" w:rsidP="000E5E18">
      <w:pPr>
        <w:jc w:val="both"/>
        <w:rPr>
          <w:szCs w:val="22"/>
          <w:highlight w:val="lightGray"/>
        </w:rPr>
      </w:pPr>
      <w:r w:rsidRPr="0012308A">
        <w:rPr>
          <w:szCs w:val="22"/>
          <w:highlight w:val="lightGray"/>
        </w:rPr>
        <w:t xml:space="preserve">[Motion 119, #SP107, </w:t>
      </w:r>
      <w:sdt>
        <w:sdtPr>
          <w:rPr>
            <w:szCs w:val="22"/>
            <w:highlight w:val="lightGray"/>
          </w:rPr>
          <w:id w:val="-594782249"/>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01931570"/>
          <w:citation/>
        </w:sdt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23" w:author="Alice Chen" w:date="2020-09-11T18:50:00Z" w:initials="AC">
    <w:p w14:paraId="20854F26" w14:textId="78149621" w:rsidR="000E5E18" w:rsidRDefault="000E5E18">
      <w:pPr>
        <w:pStyle w:val="ac"/>
      </w:pPr>
      <w:r>
        <w:rPr>
          <w:rStyle w:val="ab"/>
        </w:rPr>
        <w:annotationRef/>
      </w:r>
      <w:r>
        <w:t>This statement is not accuate. This is only true in the uncompressed mode (OFDMA), and not true in the compressed mode. Recall that 11ax doesn’t have the common field in the non-OFDMA mode. This part needs to be revised to properly reflect the differences of different modes.</w:t>
      </w:r>
    </w:p>
  </w:comment>
  <w:comment w:id="25" w:author="Alice Chen" w:date="2020-09-11T18:57:00Z" w:initials="AC">
    <w:p w14:paraId="407196C4" w14:textId="2A203D80" w:rsidR="000E5E18" w:rsidRDefault="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1A6F2DB3" w14:textId="77777777" w:rsidR="000E5E18" w:rsidRDefault="000E5E18">
      <w:pPr>
        <w:pStyle w:val="ac"/>
      </w:pPr>
    </w:p>
    <w:p w14:paraId="3638F05D" w14:textId="77777777" w:rsidR="000E5E18" w:rsidRPr="0012308A" w:rsidRDefault="000E5E18" w:rsidP="00C304C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4169EC7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The number of bits for CRC is TBD.</w:t>
      </w:r>
    </w:p>
    <w:p w14:paraId="17A0579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number of tail bits is 6. </w:t>
      </w:r>
    </w:p>
    <w:p w14:paraId="7D4BDEBD"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60BDD9FD" w14:textId="20B46962" w:rsidR="000E5E18" w:rsidRPr="00C304C8" w:rsidRDefault="000E5E18" w:rsidP="00C304C8">
      <w:pPr>
        <w:jc w:val="both"/>
        <w:rPr>
          <w:szCs w:val="22"/>
          <w:highlight w:val="lightGray"/>
        </w:rPr>
      </w:pPr>
      <w:r w:rsidRPr="0012308A">
        <w:rPr>
          <w:szCs w:val="22"/>
          <w:highlight w:val="lightGray"/>
        </w:rPr>
        <w:t xml:space="preserve">[Motion 119, #SP107, </w:t>
      </w:r>
      <w:sdt>
        <w:sdtPr>
          <w:rPr>
            <w:szCs w:val="22"/>
            <w:highlight w:val="lightGray"/>
          </w:rPr>
          <w:id w:val="-422948628"/>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65604902"/>
          <w:citation/>
        </w:sdt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26" w:author="Yujian (Ross Yu)" w:date="2020-09-14T16:02:00Z" w:initials="Y(Y">
    <w:p w14:paraId="0369BD21" w14:textId="1F5AABDD" w:rsidR="000E5E18" w:rsidRDefault="000E5E18">
      <w:pPr>
        <w:pStyle w:val="ac"/>
        <w:rPr>
          <w:rFonts w:hint="eastAsia"/>
          <w:lang w:eastAsia="zh-CN"/>
        </w:rPr>
      </w:pPr>
      <w:r w:rsidRPr="000E5E18">
        <w:rPr>
          <w:rStyle w:val="ab"/>
          <w:highlight w:val="magenta"/>
        </w:rPr>
        <w:annotationRef/>
      </w:r>
      <w:r w:rsidRPr="000E5E18">
        <w:rPr>
          <w:rFonts w:hint="eastAsia"/>
          <w:highlight w:val="magenta"/>
          <w:lang w:eastAsia="zh-CN"/>
        </w:rPr>
        <w:t>I</w:t>
      </w:r>
      <w:r w:rsidRPr="000E5E18">
        <w:rPr>
          <w:highlight w:val="magenta"/>
          <w:lang w:eastAsia="zh-CN"/>
        </w:rPr>
        <w:t>t is TBD no matter if it for SU or MU. I have tried to reflect what you want although I think it is not needed.</w:t>
      </w:r>
    </w:p>
  </w:comment>
  <w:comment w:id="33" w:author="Alice Chen" w:date="2020-09-11T18:52:00Z" w:initials="AC">
    <w:p w14:paraId="785351C8" w14:textId="490A52E3" w:rsidR="000E5E18" w:rsidRDefault="000E5E18">
      <w:pPr>
        <w:pStyle w:val="ac"/>
      </w:pPr>
      <w:r>
        <w:rPr>
          <w:rStyle w:val="ab"/>
        </w:rPr>
        <w:annotationRef/>
      </w:r>
      <w:r>
        <w:t>11ax spec only define one User Specific Field, which consists of one or multiple user fields. Please unify the definition of this term.</w:t>
      </w:r>
    </w:p>
  </w:comment>
  <w:comment w:id="34" w:author="Yujian (Ross Yu)" w:date="2020-09-14T16:06:00Z" w:initials="Y(Y">
    <w:p w14:paraId="66C94000" w14:textId="53C05648" w:rsidR="000E5E18" w:rsidRPr="000E5E18" w:rsidRDefault="000E5E18">
      <w:pPr>
        <w:pStyle w:val="ac"/>
        <w:rPr>
          <w:highlight w:val="magenta"/>
          <w:lang w:eastAsia="zh-CN"/>
        </w:rPr>
      </w:pPr>
      <w:r w:rsidRPr="000E5E18">
        <w:rPr>
          <w:rStyle w:val="ab"/>
          <w:highlight w:val="magenta"/>
        </w:rPr>
        <w:annotationRef/>
      </w:r>
      <w:r w:rsidRPr="000E5E18">
        <w:rPr>
          <w:rFonts w:hint="eastAsia"/>
          <w:highlight w:val="magenta"/>
          <w:lang w:eastAsia="zh-CN"/>
        </w:rPr>
        <w:t>T</w:t>
      </w:r>
      <w:r w:rsidRPr="000E5E18">
        <w:rPr>
          <w:highlight w:val="magenta"/>
          <w:lang w:eastAsia="zh-CN"/>
        </w:rPr>
        <w:t>his follows 11ax:</w:t>
      </w:r>
    </w:p>
    <w:p w14:paraId="43094ED1" w14:textId="32BE6B2C" w:rsidR="000E5E18" w:rsidRPr="000E5E18" w:rsidRDefault="000E5E18" w:rsidP="000E5E18">
      <w:pPr>
        <w:pStyle w:val="ac"/>
        <w:rPr>
          <w:highlight w:val="magenta"/>
          <w:lang w:eastAsia="zh-CN"/>
        </w:rPr>
      </w:pPr>
      <w:r w:rsidRPr="000E5E18">
        <w:rPr>
          <w:highlight w:val="magenta"/>
          <w:lang w:eastAsia="zh-CN"/>
        </w:rPr>
        <w:t>The union of the User Specific fields in the HE-SIG-B content channels contains information for all users in the PPDU on how to decode their payload. As shown in Figure 27-26 (HE-SIG-B content channel format), the User Specific field is organized into User Block fields that in turn contain User fields. See 27.3.11.8.4 (User Specific field) for a description of the contents of the User Specific field.</w:t>
      </w:r>
    </w:p>
    <w:p w14:paraId="31C5319B" w14:textId="77777777" w:rsidR="000E5E18" w:rsidRPr="000E5E18" w:rsidRDefault="000E5E18" w:rsidP="000E5E18">
      <w:pPr>
        <w:pStyle w:val="ac"/>
        <w:rPr>
          <w:highlight w:val="magenta"/>
          <w:lang w:eastAsia="zh-CN"/>
        </w:rPr>
      </w:pPr>
    </w:p>
    <w:p w14:paraId="555459BF" w14:textId="058B5EA1" w:rsidR="000E5E18" w:rsidRDefault="000E5E18" w:rsidP="000E5E18">
      <w:pPr>
        <w:pStyle w:val="ac"/>
        <w:rPr>
          <w:rFonts w:hint="eastAsia"/>
          <w:lang w:eastAsia="zh-CN"/>
        </w:rPr>
      </w:pPr>
      <w:r w:rsidRPr="000E5E18">
        <w:rPr>
          <w:highlight w:val="magenta"/>
          <w:lang w:eastAsia="zh-CN"/>
        </w:rPr>
        <w:t>I assume it means union different CCs.</w:t>
      </w:r>
    </w:p>
  </w:comment>
  <w:comment w:id="35" w:author="Alice Chen" w:date="2020-09-11T18:56:00Z" w:initials="AC">
    <w:p w14:paraId="37A9B2AA" w14:textId="3F836DF7" w:rsidR="000E5E18" w:rsidRDefault="000E5E18">
      <w:pPr>
        <w:pStyle w:val="ac"/>
      </w:pPr>
      <w:r>
        <w:rPr>
          <w:rStyle w:val="ab"/>
        </w:rPr>
        <w:annotationRef/>
      </w:r>
      <w:r>
        <w:t xml:space="preserve">This statsement is not backed by any passed SP. The following passed SP is for </w:t>
      </w:r>
      <w:r w:rsidRPr="00652C0F">
        <w:rPr>
          <w:b/>
          <w:bCs/>
        </w:rPr>
        <w:t>an EHT PPDU sent to multiple users</w:t>
      </w:r>
      <w:r>
        <w:t xml:space="preserve">. It may not be true in </w:t>
      </w:r>
      <w:r w:rsidRPr="0015321D">
        <w:rPr>
          <w:b/>
          <w:bCs/>
        </w:rPr>
        <w:t>an EHT PPDU sent to a single user</w:t>
      </w:r>
      <w:r>
        <w:t xml:space="preserve">. I prefer to revise the statement to indicate that for </w:t>
      </w:r>
      <w:r w:rsidRPr="00867027">
        <w:rPr>
          <w:b/>
          <w:bCs/>
        </w:rPr>
        <w:t>an EHT PPDU sent to a single user</w:t>
      </w:r>
      <w:r>
        <w:t>, it is TBD. This comment also applies to the later section of the User Specific field.</w:t>
      </w:r>
    </w:p>
    <w:p w14:paraId="7F060CD0" w14:textId="77777777" w:rsidR="000E5E18" w:rsidRPr="0012308A" w:rsidRDefault="000E5E18" w:rsidP="00356A05">
      <w:pPr>
        <w:jc w:val="both"/>
        <w:rPr>
          <w:szCs w:val="22"/>
          <w:highlight w:val="lightGray"/>
        </w:rPr>
      </w:pPr>
    </w:p>
    <w:p w14:paraId="26268179" w14:textId="77777777" w:rsidR="000E5E18" w:rsidRPr="0012308A" w:rsidRDefault="000E5E18" w:rsidP="00356A05">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2E41C6D1" w14:textId="77777777" w:rsidR="000E5E18" w:rsidRPr="0012308A" w:rsidRDefault="000E5E18" w:rsidP="00356A05">
      <w:pPr>
        <w:pStyle w:val="ae"/>
        <w:numPr>
          <w:ilvl w:val="0"/>
          <w:numId w:val="32"/>
        </w:numPr>
        <w:rPr>
          <w:szCs w:val="22"/>
          <w:highlight w:val="lightGray"/>
        </w:rPr>
      </w:pPr>
      <w:r w:rsidRPr="0012308A">
        <w:rPr>
          <w:szCs w:val="22"/>
          <w:highlight w:val="lightGray"/>
        </w:rPr>
        <w:t xml:space="preserve">The last user block may have one or two user field(s). </w:t>
      </w:r>
    </w:p>
    <w:p w14:paraId="2C74FAD2" w14:textId="77777777" w:rsidR="000E5E18" w:rsidRPr="0012308A" w:rsidRDefault="000E5E18" w:rsidP="00356A05">
      <w:pPr>
        <w:pStyle w:val="ae"/>
        <w:numPr>
          <w:ilvl w:val="0"/>
          <w:numId w:val="32"/>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1A917583" w14:textId="576EA6EB" w:rsidR="000E5E18" w:rsidRPr="00356A05" w:rsidRDefault="000E5E18" w:rsidP="00356A05">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42" w:author="Yujian (Ross Yu)" w:date="2020-08-26T09:10:00Z" w:initials="Y(Y">
    <w:p w14:paraId="3C2FA9F7" w14:textId="77777777" w:rsidR="000E5E18" w:rsidRDefault="000E5E18">
      <w:pPr>
        <w:pStyle w:val="ac"/>
        <w:rPr>
          <w:lang w:eastAsia="zh-CN"/>
        </w:rPr>
      </w:pPr>
      <w:r>
        <w:rPr>
          <w:rStyle w:val="ab"/>
        </w:rPr>
        <w:annotationRef/>
      </w:r>
      <w:r>
        <w:rPr>
          <w:rFonts w:hint="eastAsia"/>
          <w:lang w:eastAsia="zh-CN"/>
        </w:rPr>
        <w:t>R</w:t>
      </w:r>
      <w:r>
        <w:rPr>
          <w:lang w:eastAsia="zh-CN"/>
        </w:rPr>
        <w:t>oss Jian Yu</w:t>
      </w:r>
    </w:p>
  </w:comment>
  <w:comment w:id="41" w:author="Alice Chen" w:date="2020-09-11T19:05:00Z" w:initials="AC">
    <w:p w14:paraId="188317FB" w14:textId="13DA5C05" w:rsidR="000E5E18" w:rsidRDefault="000E5E18">
      <w:pPr>
        <w:pStyle w:val="ac"/>
      </w:pPr>
      <w:r>
        <w:rPr>
          <w:rStyle w:val="ab"/>
        </w:rPr>
        <w:annotationRef/>
      </w:r>
      <w:r>
        <w:t>Since the common field of the uncompressed mode and that of the compressed mode are significantly different in content, and length of this current section is too long, prefer to use separate sections to describe them for clarity.</w:t>
      </w:r>
    </w:p>
  </w:comment>
  <w:comment w:id="50" w:author="Yujian (Ross Yu)" w:date="2020-08-28T09:11:00Z" w:initials="Y(Y">
    <w:p w14:paraId="0B984652" w14:textId="77777777" w:rsidR="000E5E18" w:rsidRDefault="000E5E18">
      <w:pPr>
        <w:pStyle w:val="ac"/>
      </w:pPr>
      <w:r>
        <w:rPr>
          <w:rStyle w:val="ab"/>
        </w:rPr>
        <w:annotationRef/>
      </w:r>
    </w:p>
  </w:comment>
  <w:comment w:id="61" w:author="Yujian (Ross Yu)" w:date="2020-08-21T16:58:00Z" w:initials="Y(Y">
    <w:p w14:paraId="6BCE663E" w14:textId="77777777" w:rsidR="000E5E18" w:rsidRDefault="000E5E18">
      <w:pPr>
        <w:pStyle w:val="ac"/>
        <w:rPr>
          <w:lang w:eastAsia="zh-CN"/>
        </w:rPr>
      </w:pPr>
      <w:r>
        <w:rPr>
          <w:rStyle w:val="ab"/>
        </w:rPr>
        <w:annotationRef/>
      </w:r>
      <w:r>
        <w:rPr>
          <w:lang w:eastAsia="zh-CN"/>
        </w:rPr>
        <w:t>May not be needed in 11be. RU allocation subfields match perfectly with each 20MHz.</w:t>
      </w:r>
    </w:p>
  </w:comment>
  <w:comment w:id="62" w:author="Yujian (Ross Yu)" w:date="2020-08-21T16:58:00Z" w:initials="Y(Y">
    <w:p w14:paraId="68354A0A" w14:textId="77777777" w:rsidR="000E5E18" w:rsidRDefault="000E5E18">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66" w:author="Yujian (Ross Yu)" w:date="2020-08-28T14:04:00Z" w:initials="Y(Y">
    <w:p w14:paraId="59B7C086" w14:textId="2B129AA5" w:rsidR="000E5E18" w:rsidRDefault="000E5E18">
      <w:pPr>
        <w:pStyle w:val="ac"/>
        <w:rPr>
          <w:lang w:eastAsia="zh-CN"/>
        </w:rPr>
      </w:pPr>
      <w:r>
        <w:rPr>
          <w:rStyle w:val="ab"/>
        </w:rPr>
        <w:annotationRef/>
      </w:r>
      <w:r>
        <w:rPr>
          <w:rFonts w:hint="eastAsia"/>
          <w:lang w:eastAsia="zh-CN"/>
        </w:rPr>
        <w:t>R</w:t>
      </w:r>
      <w:r>
        <w:rPr>
          <w:lang w:eastAsia="zh-CN"/>
        </w:rPr>
        <w:t>eflect the spec</w:t>
      </w:r>
    </w:p>
  </w:comment>
  <w:comment w:id="63" w:author="Alice Chen" w:date="2020-09-11T19:19:00Z" w:initials="AC">
    <w:p w14:paraId="46824D85" w14:textId="7969F3DC" w:rsidR="000E5E18" w:rsidRDefault="000E5E18">
      <w:pPr>
        <w:pStyle w:val="ac"/>
      </w:pPr>
      <w:r>
        <w:rPr>
          <w:rStyle w:val="ab"/>
        </w:rPr>
        <w:annotationRef/>
      </w:r>
      <w:r>
        <w:t>This part should belong to both the common field in the uncompressed mode and that in the compressesd mode (for non-OFDMA). It may be described another time within the description of the common field in the compressed mode.</w:t>
      </w:r>
    </w:p>
  </w:comment>
  <w:comment w:id="64" w:author="Yujian (Ross Yu)" w:date="2020-09-14T16:13:00Z" w:initials="Y(Y">
    <w:p w14:paraId="23CFDA6F" w14:textId="38E33757" w:rsidR="007F55F6" w:rsidRDefault="007F55F6">
      <w:pPr>
        <w:pStyle w:val="ac"/>
        <w:rPr>
          <w:rFonts w:hint="eastAsia"/>
          <w:lang w:eastAsia="zh-CN"/>
        </w:rPr>
      </w:pPr>
      <w:r>
        <w:rPr>
          <w:rStyle w:val="ab"/>
        </w:rPr>
        <w:annotationRef/>
      </w:r>
      <w:r w:rsidRPr="007F55F6">
        <w:rPr>
          <w:rFonts w:hint="eastAsia"/>
          <w:highlight w:val="magenta"/>
          <w:lang w:eastAsia="zh-CN"/>
        </w:rPr>
        <w:t>L</w:t>
      </w:r>
      <w:r w:rsidRPr="007F55F6">
        <w:rPr>
          <w:highlight w:val="magenta"/>
          <w:lang w:eastAsia="zh-CN"/>
        </w:rPr>
        <w:t>et me copy and paste in the compressed part too.</w:t>
      </w:r>
    </w:p>
  </w:comment>
  <w:comment w:id="83" w:author="Yujian (Ross Yu)" w:date="2020-08-28T09:09:00Z" w:initials="Y(Y">
    <w:p w14:paraId="5F6642AA" w14:textId="77777777" w:rsidR="000E5E18" w:rsidRDefault="000E5E18">
      <w:pPr>
        <w:pStyle w:val="ac"/>
      </w:pPr>
      <w:r>
        <w:rPr>
          <w:rStyle w:val="ab"/>
        </w:rPr>
        <w:annotationRef/>
      </w:r>
      <w:r>
        <w:t>Remove the entries for now. Contents wait for further discussion</w:t>
      </w:r>
    </w:p>
  </w:comment>
  <w:comment w:id="93" w:author="Yujian (Ross Yu)" w:date="2020-08-21T16:01:00Z" w:initials="Y(Y">
    <w:p w14:paraId="71185636" w14:textId="77777777" w:rsidR="000E5E18" w:rsidRDefault="000E5E18">
      <w:pPr>
        <w:pStyle w:val="ac"/>
        <w:rPr>
          <w:lang w:eastAsia="zh-CN"/>
        </w:rPr>
      </w:pPr>
      <w:r>
        <w:rPr>
          <w:rStyle w:val="ab"/>
        </w:rPr>
        <w:annotationRef/>
      </w:r>
      <w:r>
        <w:rPr>
          <w:lang w:eastAsia="zh-CN"/>
        </w:rPr>
        <w:t>May be in U-SIG</w:t>
      </w:r>
    </w:p>
  </w:comment>
  <w:comment w:id="142" w:author="Yujian (Ross Yu)" w:date="2020-08-21T16:33:00Z" w:initials="Y(Y">
    <w:p w14:paraId="4DB04962" w14:textId="77777777" w:rsidR="000E5E18" w:rsidRDefault="000E5E18">
      <w:pPr>
        <w:pStyle w:val="ac"/>
        <w:rPr>
          <w:lang w:eastAsia="zh-CN"/>
        </w:rPr>
      </w:pPr>
      <w:r>
        <w:rPr>
          <w:rStyle w:val="ab"/>
        </w:rPr>
        <w:annotationRef/>
      </w:r>
      <w:r>
        <w:rPr>
          <w:rFonts w:hint="eastAsia"/>
          <w:lang w:eastAsia="zh-CN"/>
        </w:rPr>
        <w:t>T</w:t>
      </w:r>
      <w:r>
        <w:rPr>
          <w:lang w:eastAsia="zh-CN"/>
        </w:rPr>
        <w:t>ry to follow 11ax</w:t>
      </w:r>
    </w:p>
    <w:p w14:paraId="7EFC0080" w14:textId="77777777" w:rsidR="000E5E18" w:rsidRDefault="000E5E18">
      <w:pPr>
        <w:pStyle w:val="ac"/>
        <w:rPr>
          <w:lang w:eastAsia="zh-CN"/>
        </w:rPr>
      </w:pPr>
      <w:r>
        <w:rPr>
          <w:lang w:eastAsia="zh-CN"/>
        </w:rPr>
        <w:t xml:space="preserve">Remove </w:t>
      </w:r>
      <w:r w:rsidRPr="001133C4">
        <w:rPr>
          <w:lang w:eastAsia="zh-CN"/>
        </w:rPr>
        <w:t>consecutive</w:t>
      </w:r>
    </w:p>
  </w:comment>
  <w:comment w:id="143" w:author="Yujian (Ross Yu)" w:date="2020-08-28T09:14:00Z" w:initials="Y(Y">
    <w:p w14:paraId="24AC2EC7" w14:textId="77777777" w:rsidR="000E5E18" w:rsidRDefault="000E5E18">
      <w:pPr>
        <w:pStyle w:val="ac"/>
        <w:rPr>
          <w:lang w:eastAsia="zh-CN"/>
        </w:rPr>
      </w:pPr>
      <w:r>
        <w:rPr>
          <w:rStyle w:val="ab"/>
        </w:rPr>
        <w:annotationRef/>
      </w:r>
      <w:r>
        <w:rPr>
          <w:rFonts w:hint="eastAsia"/>
          <w:lang w:eastAsia="zh-CN"/>
        </w:rPr>
        <w:t>D</w:t>
      </w:r>
      <w:r>
        <w:rPr>
          <w:lang w:eastAsia="zh-CN"/>
        </w:rPr>
        <w:t>ouble check</w:t>
      </w:r>
    </w:p>
  </w:comment>
  <w:comment w:id="152" w:author="Yujian (Ross Yu)" w:date="2020-08-21T16:37:00Z" w:initials="Y(Y">
    <w:p w14:paraId="7C8B60EE" w14:textId="4175C593" w:rsidR="000E5E18" w:rsidRDefault="000E5E18">
      <w:pPr>
        <w:pStyle w:val="ac"/>
        <w:rPr>
          <w:lang w:eastAsia="zh-CN"/>
        </w:rPr>
      </w:pPr>
      <w:r>
        <w:rPr>
          <w:rStyle w:val="ab"/>
        </w:rPr>
        <w:annotationRef/>
      </w:r>
      <w:r>
        <w:rPr>
          <w:rFonts w:hint="eastAsia"/>
          <w:lang w:eastAsia="zh-CN"/>
        </w:rPr>
        <w:t>S</w:t>
      </w:r>
      <w:r>
        <w:rPr>
          <w:lang w:eastAsia="zh-CN"/>
        </w:rPr>
        <w:t>pecial case, please double check</w:t>
      </w:r>
    </w:p>
  </w:comment>
  <w:comment w:id="153" w:author="Yujian (Ross Yu)" w:date="2020-08-21T16:39:00Z" w:initials="Y(Y">
    <w:p w14:paraId="0A128619" w14:textId="77777777" w:rsidR="000E5E18" w:rsidRDefault="000E5E18">
      <w:pPr>
        <w:pStyle w:val="ac"/>
        <w:rPr>
          <w:lang w:eastAsia="zh-CN"/>
        </w:rPr>
      </w:pPr>
      <w:r>
        <w:rPr>
          <w:rStyle w:val="ab"/>
        </w:rPr>
        <w:annotationRef/>
      </w:r>
      <w:r>
        <w:rPr>
          <w:rFonts w:hint="eastAsia"/>
          <w:lang w:eastAsia="zh-CN"/>
        </w:rPr>
        <w:t>P</w:t>
      </w:r>
      <w:r>
        <w:rPr>
          <w:lang w:eastAsia="zh-CN"/>
        </w:rPr>
        <w:t>lease check if this still applies. Esepcially for RU 484+242 case.</w:t>
      </w:r>
    </w:p>
  </w:comment>
  <w:comment w:id="154" w:author="Yujian (Ross Yu)" w:date="2020-08-28T09:21:00Z" w:initials="Y(Y">
    <w:p w14:paraId="03AF1579" w14:textId="205E1FC9" w:rsidR="000E5E18" w:rsidRDefault="000E5E18">
      <w:pPr>
        <w:pStyle w:val="ac"/>
        <w:rPr>
          <w:lang w:eastAsia="zh-CN"/>
        </w:rPr>
      </w:pPr>
      <w:r>
        <w:rPr>
          <w:rStyle w:val="ab"/>
        </w:rPr>
        <w:annotationRef/>
      </w:r>
      <w:r>
        <w:rPr>
          <w:lang w:eastAsia="zh-CN"/>
        </w:rPr>
        <w:t>Please double check for 242+484-tone RU</w:t>
      </w:r>
    </w:p>
  </w:comment>
  <w:comment w:id="155" w:author="Yujian (Ross Yu)" w:date="2020-08-21T16:44:00Z" w:initials="Y(Y">
    <w:p w14:paraId="6ED772C2" w14:textId="77777777" w:rsidR="000E5E18" w:rsidRPr="006D7C1E" w:rsidRDefault="000E5E18">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ollow 11ax, can be further speicified after 242 punctued/unallocated discussion is done</w:t>
      </w:r>
    </w:p>
    <w:p w14:paraId="5A5A7855" w14:textId="77777777" w:rsidR="000E5E18" w:rsidRPr="006D7C1E" w:rsidRDefault="000E5E18">
      <w:pPr>
        <w:pStyle w:val="ac"/>
        <w:rPr>
          <w:highlight w:val="yellow"/>
          <w:lang w:eastAsia="zh-CN"/>
        </w:rPr>
      </w:pPr>
    </w:p>
    <w:p w14:paraId="5BC73875" w14:textId="77777777" w:rsidR="000E5E18" w:rsidRDefault="000E5E18">
      <w:pPr>
        <w:pStyle w:val="ac"/>
        <w:rPr>
          <w:lang w:eastAsia="zh-CN"/>
        </w:rPr>
      </w:pPr>
      <w:r w:rsidRPr="006D7C1E">
        <w:rPr>
          <w:highlight w:val="yellow"/>
          <w:lang w:eastAsia="zh-CN"/>
        </w:rPr>
        <w:t>may need to consider the spoofing indication regarding multi-segment/per-80MHz scenario.</w:t>
      </w:r>
    </w:p>
  </w:comment>
  <w:comment w:id="167" w:author="Yujian (Ross Yu)" w:date="2020-08-28T09:22:00Z" w:initials="Y(Y">
    <w:p w14:paraId="04CDC9B5" w14:textId="77777777" w:rsidR="000E5E18" w:rsidRDefault="000E5E18">
      <w:pPr>
        <w:pStyle w:val="ac"/>
        <w:rPr>
          <w:lang w:eastAsia="zh-CN"/>
        </w:rPr>
      </w:pPr>
      <w:r>
        <w:rPr>
          <w:rStyle w:val="ab"/>
        </w:rPr>
        <w:annotationRef/>
      </w:r>
      <w:r>
        <w:rPr>
          <w:rFonts w:hint="eastAsia"/>
          <w:lang w:eastAsia="zh-CN"/>
        </w:rPr>
        <w:t>A</w:t>
      </w:r>
      <w:r>
        <w:rPr>
          <w:lang w:eastAsia="zh-CN"/>
        </w:rPr>
        <w:t>dd Wook Bong’s SP</w:t>
      </w:r>
    </w:p>
  </w:comment>
  <w:comment w:id="170" w:author="Yujian (Ross Yu)" w:date="2020-08-21T16:45:00Z" w:initials="Y(Y">
    <w:p w14:paraId="65BFD920" w14:textId="77777777" w:rsidR="000E5E18" w:rsidRDefault="000E5E18">
      <w:pPr>
        <w:pStyle w:val="ac"/>
        <w:rPr>
          <w:lang w:eastAsia="zh-CN"/>
        </w:rPr>
      </w:pPr>
      <w:r>
        <w:rPr>
          <w:rStyle w:val="ab"/>
        </w:rPr>
        <w:annotationRef/>
      </w:r>
      <w:r>
        <w:rPr>
          <w:rFonts w:hint="eastAsia"/>
          <w:lang w:eastAsia="zh-CN"/>
        </w:rPr>
        <w:t>F</w:t>
      </w:r>
      <w:r>
        <w:rPr>
          <w:lang w:eastAsia="zh-CN"/>
        </w:rPr>
        <w:t>ollow 11ax</w:t>
      </w:r>
    </w:p>
  </w:comment>
  <w:comment w:id="171" w:author="Alice Chen" w:date="2020-09-11T19:09:00Z" w:initials="AC">
    <w:p w14:paraId="4AD40A2E" w14:textId="0BDF9900" w:rsidR="000E5E18" w:rsidRDefault="000E5E18">
      <w:pPr>
        <w:pStyle w:val="ac"/>
      </w:pPr>
      <w:r>
        <w:rPr>
          <w:rStyle w:val="ab"/>
        </w:rPr>
        <w:annotationRef/>
      </w:r>
      <w:r>
        <w:t>This does not belong here. I think it belongs to the setion that describes the EHT modulated field(s).</w:t>
      </w:r>
    </w:p>
  </w:comment>
  <w:comment w:id="172" w:author="Yujian (Ross Yu)" w:date="2020-09-14T16:15:00Z" w:initials="Y(Y">
    <w:p w14:paraId="1C30437B" w14:textId="1516EC8A" w:rsidR="007F55F6" w:rsidRDefault="007F55F6">
      <w:pPr>
        <w:pStyle w:val="ac"/>
        <w:rPr>
          <w:rFonts w:hint="eastAsia"/>
          <w:lang w:eastAsia="zh-CN"/>
        </w:rPr>
      </w:pPr>
      <w:r w:rsidRPr="007F55F6">
        <w:rPr>
          <w:highlight w:val="magenta"/>
          <w:lang w:eastAsia="zh-CN"/>
        </w:rPr>
        <w:t xml:space="preserve">It follows 11ax. </w:t>
      </w:r>
      <w:r w:rsidRPr="007F55F6">
        <w:rPr>
          <w:rStyle w:val="ab"/>
          <w:highlight w:val="magenta"/>
        </w:rPr>
        <w:annotationRef/>
      </w:r>
      <w:r w:rsidRPr="007F55F6">
        <w:rPr>
          <w:highlight w:val="magenta"/>
          <w:lang w:eastAsia="zh-CN"/>
        </w:rPr>
        <w:t>Let me simply delete this.</w:t>
      </w:r>
    </w:p>
  </w:comment>
  <w:comment w:id="173" w:author="Alice Chen" w:date="2020-09-11T19:13:00Z" w:initials="AC">
    <w:p w14:paraId="0018FC1E" w14:textId="08C78632" w:rsidR="000E5E18" w:rsidRDefault="000E5E18">
      <w:pPr>
        <w:pStyle w:val="ac"/>
      </w:pPr>
      <w:r>
        <w:rPr>
          <w:rStyle w:val="ab"/>
        </w:rPr>
        <w:annotationRef/>
      </w:r>
      <w:r>
        <w:t>I read this section a couple times but don’t find a paragraph describing how to indicate the case when there is a single user (non-MU-MIMO) assigned to an RU or M-RU of size &gt;242. If you have covered this, could you please point it out to me?</w:t>
      </w:r>
    </w:p>
  </w:comment>
  <w:comment w:id="174" w:author="Yujian (Ross Yu)" w:date="2020-09-14T16:19:00Z" w:initials="Y(Y">
    <w:p w14:paraId="0B3CCF4E" w14:textId="42A0B5BF" w:rsidR="007F55F6" w:rsidRDefault="007F55F6">
      <w:pPr>
        <w:pStyle w:val="ac"/>
        <w:rPr>
          <w:rFonts w:hint="eastAsia"/>
          <w:lang w:eastAsia="zh-CN"/>
        </w:rPr>
      </w:pPr>
      <w:r w:rsidRPr="008C598F">
        <w:rPr>
          <w:rStyle w:val="ab"/>
          <w:highlight w:val="magenta"/>
        </w:rPr>
        <w:annotationRef/>
      </w:r>
      <w:r w:rsidRPr="008C598F">
        <w:rPr>
          <w:rFonts w:hint="eastAsia"/>
          <w:highlight w:val="magenta"/>
          <w:lang w:eastAsia="zh-CN"/>
        </w:rPr>
        <w:t>L</w:t>
      </w:r>
      <w:r w:rsidRPr="008C598F">
        <w:rPr>
          <w:highlight w:val="magenta"/>
          <w:lang w:eastAsia="zh-CN"/>
        </w:rPr>
        <w:t xml:space="preserve">et me make it yellow (TBD) for now. </w:t>
      </w:r>
      <w:r w:rsidR="008C598F" w:rsidRPr="008C598F">
        <w:rPr>
          <w:highlight w:val="magenta"/>
          <w:lang w:eastAsia="zh-CN"/>
        </w:rPr>
        <w:t>It may need further discussion together with MRU indication, zero user indication etc.</w:t>
      </w:r>
    </w:p>
  </w:comment>
  <w:comment w:id="175" w:author="Yujian (Ross Yu)" w:date="2020-08-21T17:07:00Z" w:initials="Y(Y">
    <w:p w14:paraId="0BF99F8F" w14:textId="77777777" w:rsidR="000E5E18" w:rsidRDefault="000E5E18">
      <w:pPr>
        <w:pStyle w:val="ac"/>
        <w:rPr>
          <w:lang w:eastAsia="zh-CN"/>
        </w:rPr>
      </w:pPr>
      <w:r>
        <w:rPr>
          <w:rStyle w:val="ab"/>
        </w:rPr>
        <w:annotationRef/>
      </w:r>
      <w:r>
        <w:rPr>
          <w:lang w:eastAsia="zh-CN"/>
        </w:rPr>
        <w:t>Can be further discussed when the RU allocation table is finalized.</w:t>
      </w:r>
    </w:p>
  </w:comment>
  <w:comment w:id="177" w:author="Yujian (Ross Yu)" w:date="2020-08-21T17:11:00Z" w:initials="Y(Y">
    <w:p w14:paraId="026AD8E4" w14:textId="08E8FBE2" w:rsidR="000E5E18" w:rsidRPr="000C189B" w:rsidRDefault="000E5E18">
      <w:pPr>
        <w:pStyle w:val="ac"/>
        <w:rPr>
          <w:lang w:eastAsia="zh-CN"/>
        </w:rPr>
      </w:pPr>
      <w:r>
        <w:rPr>
          <w:rStyle w:val="ab"/>
        </w:rPr>
        <w:annotationRef/>
      </w:r>
      <w:r>
        <w:rPr>
          <w:rStyle w:val="ab"/>
        </w:rPr>
        <w:annotationRef/>
      </w:r>
      <w:r>
        <w:rPr>
          <w:rStyle w:val="ab"/>
        </w:rPr>
        <w:annotationRef/>
      </w:r>
      <w:r w:rsidR="007F55F6">
        <w:rPr>
          <w:lang w:eastAsia="zh-CN"/>
        </w:rPr>
        <w:t>Will add in later versions by CR</w:t>
      </w:r>
    </w:p>
  </w:comment>
  <w:comment w:id="178" w:author="Yujian (Ross Yu)" w:date="2020-08-25T11:02:00Z" w:initials="Y(Y">
    <w:p w14:paraId="580F4F2F" w14:textId="77777777" w:rsidR="000E5E18" w:rsidRDefault="000E5E18">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185" w:author="Yujian (Ross Yu)" w:date="2020-08-21T16:20:00Z" w:initials="Y(Y">
    <w:p w14:paraId="5E5DAC4B" w14:textId="77777777" w:rsidR="000E5E18" w:rsidRDefault="000E5E18">
      <w:pPr>
        <w:pStyle w:val="ac"/>
        <w:rPr>
          <w:lang w:eastAsia="zh-CN"/>
        </w:rPr>
      </w:pPr>
      <w:r>
        <w:rPr>
          <w:rStyle w:val="ab"/>
        </w:rPr>
        <w:annotationRef/>
      </w:r>
      <w:r>
        <w:rPr>
          <w:lang w:eastAsia="zh-CN"/>
        </w:rPr>
        <w:t>TBD</w:t>
      </w:r>
    </w:p>
  </w:comment>
  <w:comment w:id="205" w:author="Yujian (Ross Yu)" w:date="2020-08-21T17:13:00Z" w:initials="Y(Y">
    <w:p w14:paraId="4AA7B181" w14:textId="77777777" w:rsidR="000E5E18" w:rsidRDefault="000E5E18">
      <w:pPr>
        <w:pStyle w:val="ac"/>
        <w:rPr>
          <w:lang w:eastAsia="zh-CN"/>
        </w:rPr>
      </w:pPr>
      <w:r>
        <w:rPr>
          <w:rStyle w:val="ab"/>
        </w:rPr>
        <w:annotationRef/>
      </w:r>
      <w:r>
        <w:rPr>
          <w:rFonts w:hint="eastAsia"/>
          <w:lang w:eastAsia="zh-CN"/>
        </w:rPr>
        <w:t>W</w:t>
      </w:r>
      <w:r>
        <w:rPr>
          <w:lang w:eastAsia="zh-CN"/>
        </w:rPr>
        <w:t>ill add how to indicate number of user fields when the table is finazlied.</w:t>
      </w:r>
    </w:p>
  </w:comment>
  <w:comment w:id="212" w:author="Yujian (Ross Yu)" w:date="2020-08-21T17:08:00Z" w:initials="Y(Y">
    <w:p w14:paraId="1E519029" w14:textId="77777777" w:rsidR="000E5E18" w:rsidRPr="000325E4" w:rsidRDefault="000E5E18">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13" w:author="Yujian (Ross Yu)" w:date="2020-08-21T16:52:00Z" w:initials="Y(Y">
    <w:p w14:paraId="3A1436C2" w14:textId="77777777" w:rsidR="000E5E18" w:rsidRDefault="000E5E18">
      <w:pPr>
        <w:pStyle w:val="ac"/>
      </w:pPr>
      <w:r>
        <w:rPr>
          <w:rStyle w:val="ab"/>
        </w:rPr>
        <w:annotationRef/>
      </w:r>
      <w:r>
        <w:t>TBD</w:t>
      </w:r>
    </w:p>
  </w:comment>
  <w:comment w:id="214" w:author="Yujian (Ross Yu)" w:date="2020-08-21T16:53:00Z" w:initials="Y(Y">
    <w:p w14:paraId="34857D5B" w14:textId="77777777" w:rsidR="000E5E18" w:rsidRDefault="000E5E18">
      <w:pPr>
        <w:pStyle w:val="ac"/>
        <w:rPr>
          <w:lang w:eastAsia="zh-CN"/>
        </w:rPr>
      </w:pPr>
      <w:r>
        <w:rPr>
          <w:rStyle w:val="ab"/>
        </w:rPr>
        <w:annotationRef/>
      </w:r>
      <w:r>
        <w:rPr>
          <w:rFonts w:hint="eastAsia"/>
          <w:lang w:eastAsia="zh-CN"/>
        </w:rPr>
        <w:t>W</w:t>
      </w:r>
      <w:r>
        <w:rPr>
          <w:lang w:eastAsia="zh-CN"/>
        </w:rPr>
        <w:t>ill discuss this later.</w:t>
      </w:r>
    </w:p>
  </w:comment>
  <w:comment w:id="219" w:author="Yujian (Ross Yu)" w:date="2020-08-26T09:10:00Z" w:initials="Y(Y">
    <w:p w14:paraId="70A556FD" w14:textId="77777777" w:rsidR="00047166" w:rsidRDefault="00047166" w:rsidP="00047166">
      <w:pPr>
        <w:pStyle w:val="ac"/>
        <w:rPr>
          <w:lang w:eastAsia="zh-CN"/>
        </w:rPr>
      </w:pPr>
      <w:r>
        <w:rPr>
          <w:rStyle w:val="ab"/>
        </w:rPr>
        <w:annotationRef/>
      </w:r>
      <w:r>
        <w:rPr>
          <w:rFonts w:hint="eastAsia"/>
          <w:lang w:eastAsia="zh-CN"/>
        </w:rPr>
        <w:t>R</w:t>
      </w:r>
      <w:r>
        <w:rPr>
          <w:lang w:eastAsia="zh-CN"/>
        </w:rPr>
        <w:t>oss Jian Yu</w:t>
      </w:r>
    </w:p>
  </w:comment>
  <w:comment w:id="222" w:author="Yujian (Ross Yu)" w:date="2020-08-21T16:53:00Z" w:initials="Y(Y">
    <w:p w14:paraId="0026CD7A" w14:textId="77777777" w:rsidR="000E5E18" w:rsidRDefault="000E5E18">
      <w:pPr>
        <w:pStyle w:val="ac"/>
        <w:rPr>
          <w:lang w:eastAsia="zh-CN"/>
        </w:rPr>
      </w:pPr>
      <w:r>
        <w:rPr>
          <w:rStyle w:val="ab"/>
        </w:rPr>
        <w:annotationRef/>
      </w:r>
      <w:r>
        <w:rPr>
          <w:rFonts w:hint="eastAsia"/>
          <w:lang w:eastAsia="zh-CN"/>
        </w:rPr>
        <w:t>S</w:t>
      </w:r>
      <w:r>
        <w:rPr>
          <w:lang w:eastAsia="zh-CN"/>
        </w:rPr>
        <w:t>ame as non-compressed mode? TBD</w:t>
      </w:r>
    </w:p>
  </w:comment>
  <w:comment w:id="227" w:author="Yujian (Ross Yu)" w:date="2020-08-28T14:04:00Z" w:initials="Y(Y">
    <w:p w14:paraId="18CD1B45" w14:textId="77777777" w:rsidR="007F55F6" w:rsidRDefault="007F55F6" w:rsidP="007F55F6">
      <w:pPr>
        <w:pStyle w:val="ac"/>
        <w:rPr>
          <w:lang w:eastAsia="zh-CN"/>
        </w:rPr>
      </w:pPr>
      <w:r>
        <w:rPr>
          <w:rStyle w:val="ab"/>
        </w:rPr>
        <w:annotationRef/>
      </w:r>
      <w:r>
        <w:rPr>
          <w:rFonts w:hint="eastAsia"/>
          <w:lang w:eastAsia="zh-CN"/>
        </w:rPr>
        <w:t>R</w:t>
      </w:r>
      <w:r>
        <w:rPr>
          <w:lang w:eastAsia="zh-CN"/>
        </w:rPr>
        <w:t>eflect the spec</w:t>
      </w:r>
    </w:p>
  </w:comment>
  <w:comment w:id="242" w:author="Yujian (Ross Yu)" w:date="2020-08-24T15:12:00Z" w:initials="Y(Y">
    <w:p w14:paraId="6BA56462"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246" w:author="Sameer Vermani" w:date="2020-09-11T17:32:00Z" w:initials="SV">
    <w:p w14:paraId="62AC58A7" w14:textId="31653D29" w:rsidR="000E5E18" w:rsidRDefault="000E5E18">
      <w:pPr>
        <w:pStyle w:val="ac"/>
      </w:pPr>
      <w:r>
        <w:rPr>
          <w:rStyle w:val="ab"/>
        </w:rPr>
        <w:annotationRef/>
      </w:r>
      <w:r>
        <w:t>This may not be true for compressed modes. We have a proposal where the common field should be encoded together with the first user field for the compressed modes. It saves overhead for SU MCS0 transmissions.</w:t>
      </w:r>
    </w:p>
  </w:comment>
  <w:comment w:id="256" w:author="Yujian (Ross Yu)" w:date="2020-08-25T16:51:00Z" w:initials="Y(Y">
    <w:p w14:paraId="4309041B" w14:textId="77777777" w:rsidR="000E5E18" w:rsidRDefault="000E5E18">
      <w:pPr>
        <w:pStyle w:val="ac"/>
        <w:rPr>
          <w:lang w:eastAsia="zh-CN"/>
        </w:rPr>
      </w:pPr>
      <w:r>
        <w:rPr>
          <w:rStyle w:val="ab"/>
        </w:rPr>
        <w:annotationRef/>
      </w:r>
      <w:r>
        <w:rPr>
          <w:rFonts w:hint="eastAsia"/>
          <w:lang w:eastAsia="zh-CN"/>
        </w:rPr>
        <w:t>L</w:t>
      </w:r>
      <w:r>
        <w:rPr>
          <w:lang w:eastAsia="zh-CN"/>
        </w:rPr>
        <w:t>ei Huang, Rui Cao</w:t>
      </w:r>
    </w:p>
  </w:comment>
  <w:comment w:id="257" w:author="Alice Chen" w:date="2020-09-11T19:29:00Z" w:initials="AC">
    <w:p w14:paraId="07BD6C33" w14:textId="60D41385" w:rsidR="000E5E18" w:rsidRDefault="000E5E18">
      <w:pPr>
        <w:pStyle w:val="ac"/>
      </w:pPr>
      <w:r>
        <w:rPr>
          <w:rStyle w:val="ab"/>
        </w:rPr>
        <w:annotationRef/>
      </w:r>
      <w:r>
        <w:t>The encoding and modulation is not backed by any passed SP. Prefer to highlight that this part is TBD.</w:t>
      </w:r>
    </w:p>
  </w:comment>
  <w:comment w:id="261" w:author="Alice Chen" w:date="2020-09-11T19:31:00Z" w:initials="AC">
    <w:p w14:paraId="122550E2" w14:textId="05A3DEBB" w:rsidR="000E5E18" w:rsidRDefault="000E5E18">
      <w:pPr>
        <w:pStyle w:val="ac"/>
      </w:pPr>
      <w:r>
        <w:rPr>
          <w:rStyle w:val="ab"/>
        </w:rPr>
        <w:annotationRef/>
      </w:r>
      <w:r>
        <w:t>From this paragraph to the end of this document, it was from the “frequency domain mapping” section in 11ax spec. This does not apply to the compressed mode. I think this should be a separate section, instead of being part of the “encoding and modulation” section. In 11ax spec, they are separate. Strictly speaking, this part is not backed by any passed SP yet and should be highlighted as TBD.</w:t>
      </w:r>
    </w:p>
  </w:comment>
  <w:comment w:id="266" w:author="Sameer Vermani" w:date="2020-09-11T17:36:00Z" w:initials="SV">
    <w:p w14:paraId="2083BE60" w14:textId="58010F1C" w:rsidR="000E5E18" w:rsidRDefault="000E5E18">
      <w:pPr>
        <w:pStyle w:val="ac"/>
      </w:pPr>
      <w:r>
        <w:rPr>
          <w:rStyle w:val="ab"/>
        </w:rPr>
        <w:annotationRef/>
      </w:r>
      <w:r>
        <w:t>the</w:t>
      </w:r>
    </w:p>
  </w:comment>
  <w:comment w:id="271" w:author="Yujian (Ross Yu)" w:date="2020-08-28T09:32:00Z" w:initials="Y(Y">
    <w:p w14:paraId="34ABB2C1" w14:textId="5F2EEBC8" w:rsidR="000E5E18" w:rsidRDefault="000E5E18">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276" w:author="Sameer Vermani" w:date="2020-09-11T17:37:00Z" w:initials="SV">
    <w:p w14:paraId="3BAD79C4" w14:textId="00F85179" w:rsidR="000E5E18" w:rsidRDefault="000E5E18">
      <w:pPr>
        <w:pStyle w:val="ac"/>
      </w:pPr>
      <w:r>
        <w:rPr>
          <w:rStyle w:val="ab"/>
        </w:rPr>
        <w:annotationRef/>
      </w:r>
      <w:r>
        <w:t>the</w:t>
      </w:r>
    </w:p>
  </w:comment>
  <w:comment w:id="273" w:author="Lei Huang" w:date="2020-08-18T10:51:00Z" w:initials="LH">
    <w:p w14:paraId="44E211C8" w14:textId="77777777" w:rsidR="000E5E18" w:rsidRDefault="000E5E18"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5C2D2C9F" w15:done="0"/>
  <w15:commentEx w15:paraId="3EF8C644" w15:done="0"/>
  <w15:commentEx w15:paraId="19B88F02" w15:done="0"/>
  <w15:commentEx w15:paraId="20854F26" w15:done="0"/>
  <w15:commentEx w15:paraId="60BDD9FD" w15:done="0"/>
  <w15:commentEx w15:paraId="0369BD21" w15:paraIdParent="60BDD9FD" w15:done="0"/>
  <w15:commentEx w15:paraId="785351C8" w15:done="0"/>
  <w15:commentEx w15:paraId="555459BF" w15:paraIdParent="785351C8" w15:done="0"/>
  <w15:commentEx w15:paraId="1A917583" w15:done="0"/>
  <w15:commentEx w15:paraId="3C2FA9F7" w15:done="0"/>
  <w15:commentEx w15:paraId="188317FB" w15:done="0"/>
  <w15:commentEx w15:paraId="0B984652" w15:done="0"/>
  <w15:commentEx w15:paraId="6BCE663E" w15:done="0"/>
  <w15:commentEx w15:paraId="68354A0A" w15:done="0"/>
  <w15:commentEx w15:paraId="59B7C086" w15:done="0"/>
  <w15:commentEx w15:paraId="46824D85" w15:done="0"/>
  <w15:commentEx w15:paraId="23CFDA6F" w15:paraIdParent="46824D85"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4AD40A2E" w15:done="0"/>
  <w15:commentEx w15:paraId="1C30437B" w15:paraIdParent="4AD40A2E" w15:done="0"/>
  <w15:commentEx w15:paraId="0018FC1E" w15:done="0"/>
  <w15:commentEx w15:paraId="0B3CCF4E" w15:paraIdParent="0018FC1E"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70A556FD" w15:done="0"/>
  <w15:commentEx w15:paraId="0026CD7A" w15:done="0"/>
  <w15:commentEx w15:paraId="18CD1B45" w15:done="0"/>
  <w15:commentEx w15:paraId="6BA56462" w15:done="0"/>
  <w15:commentEx w15:paraId="62AC58A7" w15:done="0"/>
  <w15:commentEx w15:paraId="4309041B" w15:done="0"/>
  <w15:commentEx w15:paraId="07BD6C33" w15:done="0"/>
  <w15:commentEx w15:paraId="122550E2" w15:done="0"/>
  <w15:commentEx w15:paraId="2083BE60" w15:done="0"/>
  <w15:commentEx w15:paraId="34ABB2C1" w15:done="0"/>
  <w15:commentEx w15:paraId="3BAD79C4"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5C2D2C9F" w16cid:durableId="23063245"/>
  <w16cid:commentId w16cid:paraId="3EF8C644" w16cid:durableId="230644B7"/>
  <w16cid:commentId w16cid:paraId="20854F26" w16cid:durableId="2306457C"/>
  <w16cid:commentId w16cid:paraId="60BDD9FD" w16cid:durableId="2306472C"/>
  <w16cid:commentId w16cid:paraId="785351C8" w16cid:durableId="23064607"/>
  <w16cid:commentId w16cid:paraId="1A917583" w16cid:durableId="230646E9"/>
  <w16cid:commentId w16cid:paraId="3C2FA9F7" w16cid:durableId="22F742BA"/>
  <w16cid:commentId w16cid:paraId="188317FB" w16cid:durableId="230648F0"/>
  <w16cid:commentId w16cid:paraId="0B984652" w16cid:durableId="22F742BB"/>
  <w16cid:commentId w16cid:paraId="6BCE663E" w16cid:durableId="22F742BC"/>
  <w16cid:commentId w16cid:paraId="68354A0A" w16cid:durableId="22F742BD"/>
  <w16cid:commentId w16cid:paraId="59B7C086" w16cid:durableId="22F742BE"/>
  <w16cid:commentId w16cid:paraId="46824D85" w16cid:durableId="23064C57"/>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4AD40A2E" w16cid:durableId="230649CF"/>
  <w16cid:commentId w16cid:paraId="0018FC1E" w16cid:durableId="23064ADA"/>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0026CD7A" w16cid:durableId="22F742D1"/>
  <w16cid:commentId w16cid:paraId="6BA56462" w16cid:durableId="22F742D2"/>
  <w16cid:commentId w16cid:paraId="62AC58A7" w16cid:durableId="23063341"/>
  <w16cid:commentId w16cid:paraId="4309041B" w16cid:durableId="22F742D3"/>
  <w16cid:commentId w16cid:paraId="07BD6C33" w16cid:durableId="23064E9E"/>
  <w16cid:commentId w16cid:paraId="4BEF5574" w16cid:durableId="22F742D4"/>
  <w16cid:commentId w16cid:paraId="37AE0E38" w16cid:durableId="22F742D5"/>
  <w16cid:commentId w16cid:paraId="2B645456" w16cid:durableId="22F742D6"/>
  <w16cid:commentId w16cid:paraId="4304207D" w16cid:durableId="22F742D7"/>
  <w16cid:commentId w16cid:paraId="105F2C90" w16cid:durableId="22F742D8"/>
  <w16cid:commentId w16cid:paraId="2E3D38ED" w16cid:durableId="22F742D9"/>
  <w16cid:commentId w16cid:paraId="7DBDA0CE" w16cid:durableId="22F742DA"/>
  <w16cid:commentId w16cid:paraId="6ECEEE54" w16cid:durableId="22F742DB"/>
  <w16cid:commentId w16cid:paraId="053F0974" w16cid:durableId="22F742DC"/>
  <w16cid:commentId w16cid:paraId="5E5A5A77" w16cid:durableId="22F742DD"/>
  <w16cid:commentId w16cid:paraId="4B4D7154" w16cid:durableId="22F742DE"/>
  <w16cid:commentId w16cid:paraId="75018525" w16cid:durableId="22F742DF"/>
  <w16cid:commentId w16cid:paraId="565DD048" w16cid:durableId="22F742E0"/>
  <w16cid:commentId w16cid:paraId="680C2D1A" w16cid:durableId="22F742E1"/>
  <w16cid:commentId w16cid:paraId="362B1B35" w16cid:durableId="22F742E2"/>
  <w16cid:commentId w16cid:paraId="2EBF9526" w16cid:durableId="22F742E3"/>
  <w16cid:commentId w16cid:paraId="06C9A4EE" w16cid:durableId="22F742E4"/>
  <w16cid:commentId w16cid:paraId="00C8F4F0" w16cid:durableId="22F742E5"/>
  <w16cid:commentId w16cid:paraId="386950B0" w16cid:durableId="22F742E6"/>
  <w16cid:commentId w16cid:paraId="3B493DF1" w16cid:durableId="22F742E7"/>
  <w16cid:commentId w16cid:paraId="03DA08DE" w16cid:durableId="22F742E8"/>
  <w16cid:commentId w16cid:paraId="5E92D69B" w16cid:durableId="22F742E9"/>
  <w16cid:commentId w16cid:paraId="423FEDB9" w16cid:durableId="22F742EA"/>
  <w16cid:commentId w16cid:paraId="298F9DE3" w16cid:durableId="22F742EB"/>
  <w16cid:commentId w16cid:paraId="05A8D27A" w16cid:durableId="22F742EC"/>
  <w16cid:commentId w16cid:paraId="389F50F6" w16cid:durableId="22F742ED"/>
  <w16cid:commentId w16cid:paraId="52F1C183" w16cid:durableId="22F742EE"/>
  <w16cid:commentId w16cid:paraId="1F9997C2" w16cid:durableId="22F742EF"/>
  <w16cid:commentId w16cid:paraId="625FA6CC" w16cid:durableId="22F742F0"/>
  <w16cid:commentId w16cid:paraId="0A8EB83B" w16cid:durableId="22F742F1"/>
  <w16cid:commentId w16cid:paraId="203E53ED" w16cid:durableId="22F742F2"/>
  <w16cid:commentId w16cid:paraId="1226702F" w16cid:durableId="22F742F3"/>
  <w16cid:commentId w16cid:paraId="67AA80AE" w16cid:durableId="22F742F4"/>
  <w16cid:commentId w16cid:paraId="1317899A" w16cid:durableId="22F742F5"/>
  <w16cid:commentId w16cid:paraId="5B3A5D6C" w16cid:durableId="22F742F6"/>
  <w16cid:commentId w16cid:paraId="691EE21B" w16cid:durableId="22F742F7"/>
  <w16cid:commentId w16cid:paraId="60D518E6" w16cid:durableId="22F742F8"/>
  <w16cid:commentId w16cid:paraId="6A290964" w16cid:durableId="22F742F9"/>
  <w16cid:commentId w16cid:paraId="435A395D" w16cid:durableId="22F742FA"/>
  <w16cid:commentId w16cid:paraId="77577E2C" w16cid:durableId="22F742FB"/>
  <w16cid:commentId w16cid:paraId="72905292" w16cid:durableId="22F742FC"/>
  <w16cid:commentId w16cid:paraId="25BC9D28" w16cid:durableId="22F742FD"/>
  <w16cid:commentId w16cid:paraId="4FE5D395" w16cid:durableId="22F742FE"/>
  <w16cid:commentId w16cid:paraId="3EF2E2FB" w16cid:durableId="22F742FF"/>
  <w16cid:commentId w16cid:paraId="54303525" w16cid:durableId="22F74300"/>
  <w16cid:commentId w16cid:paraId="5873BA5C" w16cid:durableId="22F74301"/>
  <w16cid:commentId w16cid:paraId="6AC1472B" w16cid:durableId="22F74302"/>
  <w16cid:commentId w16cid:paraId="122550E2" w16cid:durableId="23064F1F"/>
  <w16cid:commentId w16cid:paraId="13D41E1B" w16cid:durableId="22F74303"/>
  <w16cid:commentId w16cid:paraId="4B93B159" w16cid:durableId="22F74304"/>
  <w16cid:commentId w16cid:paraId="7C077E5E" w16cid:durableId="22F74305"/>
  <w16cid:commentId w16cid:paraId="4687D096" w16cid:durableId="22F74306"/>
  <w16cid:commentId w16cid:paraId="6359EED2" w16cid:durableId="22F74307"/>
  <w16cid:commentId w16cid:paraId="0C2BD073" w16cid:durableId="22F74308"/>
  <w16cid:commentId w16cid:paraId="07E87D4F" w16cid:durableId="22F74309"/>
  <w16cid:commentId w16cid:paraId="7D1BF5A5" w16cid:durableId="22F7430A"/>
  <w16cid:commentId w16cid:paraId="2083BE60" w16cid:durableId="2306342D"/>
  <w16cid:commentId w16cid:paraId="34ABB2C1" w16cid:durableId="22F7430B"/>
  <w16cid:commentId w16cid:paraId="39F55AAC" w16cid:durableId="22F7430C"/>
  <w16cid:commentId w16cid:paraId="14A45A0B" w16cid:durableId="22F7430D"/>
  <w16cid:commentId w16cid:paraId="001F1E82" w16cid:durableId="22F7430E"/>
  <w16cid:commentId w16cid:paraId="3BAD79C4" w16cid:durableId="23063443"/>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120B8" w14:textId="77777777" w:rsidR="00490FAC" w:rsidRDefault="00490FAC">
      <w:r>
        <w:separator/>
      </w:r>
    </w:p>
  </w:endnote>
  <w:endnote w:type="continuationSeparator" w:id="0">
    <w:p w14:paraId="20290D03" w14:textId="77777777" w:rsidR="00490FAC" w:rsidRDefault="0049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0E5E18" w:rsidRDefault="000E5E18">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494F4B">
      <w:rPr>
        <w:noProof/>
      </w:rPr>
      <w:t>1</w:t>
    </w:r>
    <w:r>
      <w:rPr>
        <w:noProof/>
      </w:rPr>
      <w:fldChar w:fldCharType="end"/>
    </w:r>
    <w:r>
      <w:tab/>
    </w:r>
    <w:fldSimple w:instr=" COMMENTS  \* MERGEFORMAT ">
      <w:r>
        <w:t>Ross Jian Yu Huawei</w:t>
      </w:r>
      <w:r>
        <w:tab/>
      </w:r>
    </w:fldSimple>
  </w:p>
  <w:p w14:paraId="0844A16C" w14:textId="77777777" w:rsidR="000E5E18" w:rsidRDefault="000E5E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FF131" w14:textId="77777777" w:rsidR="00490FAC" w:rsidRDefault="00490FAC">
      <w:r>
        <w:separator/>
      </w:r>
    </w:p>
  </w:footnote>
  <w:footnote w:type="continuationSeparator" w:id="0">
    <w:p w14:paraId="7F5EDD7C" w14:textId="77777777" w:rsidR="00490FAC" w:rsidRDefault="00490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4CB2BE6A" w:rsidR="000E5E18" w:rsidRDefault="000E5E18">
    <w:pPr>
      <w:pStyle w:val="a4"/>
      <w:tabs>
        <w:tab w:val="clear" w:pos="6480"/>
        <w:tab w:val="center" w:pos="4680"/>
        <w:tab w:val="right" w:pos="9360"/>
      </w:tabs>
    </w:pPr>
    <w:r>
      <w:rPr>
        <w:lang w:eastAsia="zh-CN"/>
      </w:rPr>
      <w:t>Aug</w:t>
    </w:r>
    <w:r>
      <w:t xml:space="preserve"> 2020</w:t>
    </w:r>
    <w:r>
      <w:tab/>
    </w:r>
    <w:r>
      <w:tab/>
    </w:r>
    <w:fldSimple w:instr=" TITLE  \* MERGEFORMAT ">
      <w:r>
        <w:t>doc.: IEEE 802.11-20/</w:t>
      </w:r>
      <w:r w:rsidRPr="00AC118D">
        <w:t>1276</w:t>
      </w:r>
      <w:r>
        <w:t>r</w:t>
      </w:r>
    </w:fldSimple>
    <w: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5"/>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7"/>
  </w:num>
  <w:num w:numId="29">
    <w:abstractNumId w:val="6"/>
  </w:num>
  <w:num w:numId="30">
    <w:abstractNumId w:val="3"/>
  </w:num>
  <w:num w:numId="31">
    <w:abstractNumId w:val="4"/>
  </w:num>
  <w:num w:numId="32">
    <w:abstractNumId w:val="2"/>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7166"/>
    <w:rsid w:val="00051FA0"/>
    <w:rsid w:val="00053D41"/>
    <w:rsid w:val="00057E42"/>
    <w:rsid w:val="0006060F"/>
    <w:rsid w:val="000629ED"/>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E24AB"/>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17482"/>
    <w:rsid w:val="002234C5"/>
    <w:rsid w:val="002262D7"/>
    <w:rsid w:val="00231272"/>
    <w:rsid w:val="002325C9"/>
    <w:rsid w:val="002438FB"/>
    <w:rsid w:val="002620AE"/>
    <w:rsid w:val="00273486"/>
    <w:rsid w:val="002735C1"/>
    <w:rsid w:val="0027707F"/>
    <w:rsid w:val="00287E5A"/>
    <w:rsid w:val="002903D0"/>
    <w:rsid w:val="002922A0"/>
    <w:rsid w:val="00295693"/>
    <w:rsid w:val="002A4655"/>
    <w:rsid w:val="002B303A"/>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82AF4"/>
    <w:rsid w:val="00382DFC"/>
    <w:rsid w:val="00390776"/>
    <w:rsid w:val="003A0E60"/>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976"/>
    <w:rsid w:val="00452E87"/>
    <w:rsid w:val="00455A37"/>
    <w:rsid w:val="00457241"/>
    <w:rsid w:val="00460992"/>
    <w:rsid w:val="00465E2E"/>
    <w:rsid w:val="00466E5F"/>
    <w:rsid w:val="00471612"/>
    <w:rsid w:val="00474EF9"/>
    <w:rsid w:val="00480424"/>
    <w:rsid w:val="00485D36"/>
    <w:rsid w:val="00490FAC"/>
    <w:rsid w:val="00494F4B"/>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D7CEA"/>
    <w:rsid w:val="005E4345"/>
    <w:rsid w:val="005F30AC"/>
    <w:rsid w:val="005F3658"/>
    <w:rsid w:val="00605A13"/>
    <w:rsid w:val="00606491"/>
    <w:rsid w:val="00610673"/>
    <w:rsid w:val="00611C0C"/>
    <w:rsid w:val="00613239"/>
    <w:rsid w:val="0061586D"/>
    <w:rsid w:val="006208AD"/>
    <w:rsid w:val="0062280C"/>
    <w:rsid w:val="006301B0"/>
    <w:rsid w:val="00630391"/>
    <w:rsid w:val="00635B52"/>
    <w:rsid w:val="00647E3F"/>
    <w:rsid w:val="00651727"/>
    <w:rsid w:val="006518B8"/>
    <w:rsid w:val="00652C0F"/>
    <w:rsid w:val="00655394"/>
    <w:rsid w:val="00663787"/>
    <w:rsid w:val="0066605D"/>
    <w:rsid w:val="00670904"/>
    <w:rsid w:val="00677A86"/>
    <w:rsid w:val="006827F5"/>
    <w:rsid w:val="00687972"/>
    <w:rsid w:val="00691AD3"/>
    <w:rsid w:val="006922F0"/>
    <w:rsid w:val="00695A44"/>
    <w:rsid w:val="006A3157"/>
    <w:rsid w:val="006A50F1"/>
    <w:rsid w:val="006B091D"/>
    <w:rsid w:val="006B2230"/>
    <w:rsid w:val="006B7FAA"/>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43E8"/>
    <w:rsid w:val="00717057"/>
    <w:rsid w:val="00722806"/>
    <w:rsid w:val="0072473B"/>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14E6"/>
    <w:rsid w:val="007E221D"/>
    <w:rsid w:val="007E4638"/>
    <w:rsid w:val="007E54C7"/>
    <w:rsid w:val="007F37E3"/>
    <w:rsid w:val="007F405B"/>
    <w:rsid w:val="007F4A63"/>
    <w:rsid w:val="007F55F6"/>
    <w:rsid w:val="00806C3B"/>
    <w:rsid w:val="00810966"/>
    <w:rsid w:val="008128A3"/>
    <w:rsid w:val="00817D19"/>
    <w:rsid w:val="00824793"/>
    <w:rsid w:val="008248CB"/>
    <w:rsid w:val="0082610A"/>
    <w:rsid w:val="00834BD3"/>
    <w:rsid w:val="00842D9A"/>
    <w:rsid w:val="00844F6F"/>
    <w:rsid w:val="00853633"/>
    <w:rsid w:val="00867027"/>
    <w:rsid w:val="008741F6"/>
    <w:rsid w:val="00880F63"/>
    <w:rsid w:val="008A463F"/>
    <w:rsid w:val="008C598F"/>
    <w:rsid w:val="008C6C89"/>
    <w:rsid w:val="008C781E"/>
    <w:rsid w:val="008D1B78"/>
    <w:rsid w:val="008D58CD"/>
    <w:rsid w:val="008D6A17"/>
    <w:rsid w:val="008E15A6"/>
    <w:rsid w:val="008E2B30"/>
    <w:rsid w:val="008E424C"/>
    <w:rsid w:val="008F23BE"/>
    <w:rsid w:val="00902D9C"/>
    <w:rsid w:val="009060E2"/>
    <w:rsid w:val="00907A76"/>
    <w:rsid w:val="00907ACF"/>
    <w:rsid w:val="0091708F"/>
    <w:rsid w:val="00924E2B"/>
    <w:rsid w:val="009305A5"/>
    <w:rsid w:val="00940FE1"/>
    <w:rsid w:val="0094285B"/>
    <w:rsid w:val="009433FD"/>
    <w:rsid w:val="00947BBC"/>
    <w:rsid w:val="009513AC"/>
    <w:rsid w:val="00952763"/>
    <w:rsid w:val="00954A40"/>
    <w:rsid w:val="00954D6E"/>
    <w:rsid w:val="00955C48"/>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41F1"/>
    <w:rsid w:val="009D6356"/>
    <w:rsid w:val="009E1436"/>
    <w:rsid w:val="009F0CFC"/>
    <w:rsid w:val="009F2D94"/>
    <w:rsid w:val="009F48CC"/>
    <w:rsid w:val="009F7DAB"/>
    <w:rsid w:val="00A00518"/>
    <w:rsid w:val="00A03D46"/>
    <w:rsid w:val="00A124BD"/>
    <w:rsid w:val="00A22715"/>
    <w:rsid w:val="00A243D7"/>
    <w:rsid w:val="00A32255"/>
    <w:rsid w:val="00A3306F"/>
    <w:rsid w:val="00A36794"/>
    <w:rsid w:val="00A420A1"/>
    <w:rsid w:val="00A44052"/>
    <w:rsid w:val="00A46477"/>
    <w:rsid w:val="00A50378"/>
    <w:rsid w:val="00A7785B"/>
    <w:rsid w:val="00A82FC4"/>
    <w:rsid w:val="00A8392C"/>
    <w:rsid w:val="00A848BB"/>
    <w:rsid w:val="00A85095"/>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05731"/>
    <w:rsid w:val="00B136A0"/>
    <w:rsid w:val="00B1767D"/>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07FBD"/>
    <w:rsid w:val="00C1118E"/>
    <w:rsid w:val="00C14E17"/>
    <w:rsid w:val="00C155A7"/>
    <w:rsid w:val="00C2087A"/>
    <w:rsid w:val="00C24F83"/>
    <w:rsid w:val="00C2548E"/>
    <w:rsid w:val="00C26520"/>
    <w:rsid w:val="00C27B25"/>
    <w:rsid w:val="00C304C8"/>
    <w:rsid w:val="00C304CA"/>
    <w:rsid w:val="00C3389F"/>
    <w:rsid w:val="00C3451A"/>
    <w:rsid w:val="00C4125D"/>
    <w:rsid w:val="00C43AFE"/>
    <w:rsid w:val="00C468C5"/>
    <w:rsid w:val="00C473A2"/>
    <w:rsid w:val="00C52F95"/>
    <w:rsid w:val="00C56B3C"/>
    <w:rsid w:val="00C60496"/>
    <w:rsid w:val="00C6406C"/>
    <w:rsid w:val="00C67CF6"/>
    <w:rsid w:val="00C71DD0"/>
    <w:rsid w:val="00C740ED"/>
    <w:rsid w:val="00C768E8"/>
    <w:rsid w:val="00C87438"/>
    <w:rsid w:val="00C90969"/>
    <w:rsid w:val="00CA09B2"/>
    <w:rsid w:val="00CA6E7E"/>
    <w:rsid w:val="00CA7276"/>
    <w:rsid w:val="00CB25D3"/>
    <w:rsid w:val="00CB77DF"/>
    <w:rsid w:val="00CD709D"/>
    <w:rsid w:val="00CF363C"/>
    <w:rsid w:val="00D03A91"/>
    <w:rsid w:val="00D0651D"/>
    <w:rsid w:val="00D11ABF"/>
    <w:rsid w:val="00D13C60"/>
    <w:rsid w:val="00D21786"/>
    <w:rsid w:val="00D256D8"/>
    <w:rsid w:val="00D26733"/>
    <w:rsid w:val="00D315FE"/>
    <w:rsid w:val="00D31AC0"/>
    <w:rsid w:val="00D31C51"/>
    <w:rsid w:val="00D40EB7"/>
    <w:rsid w:val="00D43DE2"/>
    <w:rsid w:val="00D46CFF"/>
    <w:rsid w:val="00D559B3"/>
    <w:rsid w:val="00D70BF6"/>
    <w:rsid w:val="00D712DF"/>
    <w:rsid w:val="00D76E2B"/>
    <w:rsid w:val="00D77EEC"/>
    <w:rsid w:val="00D80AC6"/>
    <w:rsid w:val="00D82AB4"/>
    <w:rsid w:val="00D83C66"/>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AF7"/>
    <w:rsid w:val="00F72B92"/>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emf"/><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__1.vsdx"/><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s>
</file>

<file path=customXml/itemProps1.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3.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586D53-80D8-461B-8B27-C92AE76C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21</Pages>
  <Words>6477</Words>
  <Characters>36919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2</cp:revision>
  <cp:lastPrinted>1901-01-01T10:30:00Z</cp:lastPrinted>
  <dcterms:created xsi:type="dcterms:W3CDTF">2020-09-14T08:25:00Z</dcterms:created>
  <dcterms:modified xsi:type="dcterms:W3CDTF">2020-09-14T08:25:00Z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y fmtid="{D5CDD505-2E9C-101B-9397-08002B2CF9AE}" pid="15" name="ContentTypeId">
    <vt:lpwstr>0x010100EB28163D68FE8E4D9361964FDD814FC4</vt:lpwstr>
  </property>
</Properties>
</file>