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3F82D1" w14:textId="77777777" w:rsidR="005E768D" w:rsidRPr="004D2D75" w:rsidRDefault="005E768D">
      <w:pPr>
        <w:pStyle w:val="T1"/>
        <w:pBdr>
          <w:bottom w:val="single" w:sz="6" w:space="0" w:color="auto"/>
        </w:pBdr>
        <w:spacing w:after="240"/>
      </w:pPr>
      <w:r w:rsidRPr="004D2D75">
        <w:t>IEEE P802.11</w:t>
      </w:r>
      <w:r w:rsidRPr="004D2D75">
        <w:br/>
        <w:t>Wireless LANs</w:t>
      </w:r>
    </w:p>
    <w:p w14:paraId="0AC39A36"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DE584F" w:rsidRPr="00183F4C" w14:paraId="70B368DB" w14:textId="77777777" w:rsidTr="00937A90">
        <w:trPr>
          <w:trHeight w:val="485"/>
          <w:jc w:val="center"/>
        </w:trPr>
        <w:tc>
          <w:tcPr>
            <w:tcW w:w="9576" w:type="dxa"/>
            <w:gridSpan w:val="5"/>
            <w:vAlign w:val="center"/>
          </w:tcPr>
          <w:p w14:paraId="0BDB21FC" w14:textId="2BD3ADA5" w:rsidR="00DE584F" w:rsidRPr="00183F4C" w:rsidRDefault="00BC5A9C" w:rsidP="006600CB">
            <w:pPr>
              <w:pStyle w:val="T2"/>
            </w:pPr>
            <w:r>
              <w:rPr>
                <w:lang w:eastAsia="ko-KR"/>
              </w:rPr>
              <w:t xml:space="preserve">Proposed </w:t>
            </w:r>
            <w:r w:rsidR="007D38EA">
              <w:rPr>
                <w:lang w:eastAsia="ko-KR"/>
              </w:rPr>
              <w:t xml:space="preserve">Draft </w:t>
            </w:r>
            <w:r w:rsidR="001F35EA">
              <w:rPr>
                <w:lang w:eastAsia="ko-KR"/>
              </w:rPr>
              <w:t>T</w:t>
            </w:r>
            <w:r>
              <w:rPr>
                <w:lang w:eastAsia="ko-KR"/>
              </w:rPr>
              <w:t xml:space="preserve">ext for </w:t>
            </w:r>
            <w:r w:rsidR="007D38EA">
              <w:rPr>
                <w:lang w:eastAsia="ko-KR"/>
              </w:rPr>
              <w:br/>
              <w:t xml:space="preserve">MLO Multi-Link Channel Access: PPDU </w:t>
            </w:r>
            <w:r w:rsidR="006600CB">
              <w:rPr>
                <w:lang w:eastAsia="ko-KR"/>
              </w:rPr>
              <w:t xml:space="preserve">Ending Time </w:t>
            </w:r>
            <w:r w:rsidR="007D38EA">
              <w:rPr>
                <w:lang w:eastAsia="ko-KR"/>
              </w:rPr>
              <w:t>Alignment</w:t>
            </w:r>
          </w:p>
        </w:tc>
      </w:tr>
      <w:tr w:rsidR="00DE584F" w:rsidRPr="00183F4C" w14:paraId="4EE171F3" w14:textId="77777777" w:rsidTr="00937A90">
        <w:trPr>
          <w:trHeight w:val="359"/>
          <w:jc w:val="center"/>
        </w:trPr>
        <w:tc>
          <w:tcPr>
            <w:tcW w:w="9576" w:type="dxa"/>
            <w:gridSpan w:val="5"/>
            <w:vAlign w:val="center"/>
          </w:tcPr>
          <w:p w14:paraId="2DCA8F1F" w14:textId="49FBF56C" w:rsidR="00DE584F" w:rsidRPr="00183F4C" w:rsidRDefault="00DE584F" w:rsidP="00D20214">
            <w:pPr>
              <w:pStyle w:val="T2"/>
              <w:ind w:left="0"/>
              <w:rPr>
                <w:b w:val="0"/>
                <w:sz w:val="20"/>
              </w:rPr>
            </w:pPr>
            <w:r w:rsidRPr="00183F4C">
              <w:rPr>
                <w:sz w:val="20"/>
              </w:rPr>
              <w:t>Date:</w:t>
            </w:r>
            <w:r w:rsidRPr="00183F4C">
              <w:rPr>
                <w:b w:val="0"/>
                <w:sz w:val="20"/>
              </w:rPr>
              <w:t xml:space="preserve">  20</w:t>
            </w:r>
            <w:r w:rsidR="007D38EA">
              <w:rPr>
                <w:b w:val="0"/>
                <w:sz w:val="20"/>
                <w:lang w:eastAsia="ko-KR"/>
              </w:rPr>
              <w:t>20</w:t>
            </w:r>
            <w:r w:rsidRPr="00183F4C">
              <w:rPr>
                <w:b w:val="0"/>
                <w:sz w:val="20"/>
              </w:rPr>
              <w:t>-</w:t>
            </w:r>
            <w:r w:rsidR="00FA0362">
              <w:rPr>
                <w:b w:val="0"/>
                <w:sz w:val="20"/>
                <w:lang w:eastAsia="ko-KR"/>
              </w:rPr>
              <w:t>0</w:t>
            </w:r>
            <w:r w:rsidR="007D38EA">
              <w:rPr>
                <w:b w:val="0"/>
                <w:sz w:val="20"/>
                <w:lang w:eastAsia="ko-KR"/>
              </w:rPr>
              <w:t>8</w:t>
            </w:r>
            <w:r>
              <w:rPr>
                <w:rFonts w:hint="eastAsia"/>
                <w:b w:val="0"/>
                <w:sz w:val="20"/>
                <w:lang w:eastAsia="ko-KR"/>
              </w:rPr>
              <w:t>-</w:t>
            </w:r>
            <w:r w:rsidR="007D38EA">
              <w:rPr>
                <w:b w:val="0"/>
                <w:sz w:val="20"/>
                <w:lang w:eastAsia="ko-KR"/>
              </w:rPr>
              <w:t>2</w:t>
            </w:r>
            <w:r w:rsidR="00E83338">
              <w:rPr>
                <w:b w:val="0"/>
                <w:sz w:val="20"/>
                <w:lang w:eastAsia="ko-KR"/>
              </w:rPr>
              <w:t>6</w:t>
            </w:r>
          </w:p>
        </w:tc>
      </w:tr>
      <w:tr w:rsidR="00DE584F" w:rsidRPr="00183F4C" w14:paraId="7CED8181" w14:textId="77777777" w:rsidTr="00937A90">
        <w:trPr>
          <w:cantSplit/>
          <w:jc w:val="center"/>
        </w:trPr>
        <w:tc>
          <w:tcPr>
            <w:tcW w:w="9576" w:type="dxa"/>
            <w:gridSpan w:val="5"/>
            <w:vAlign w:val="center"/>
          </w:tcPr>
          <w:p w14:paraId="39DD6160" w14:textId="77777777" w:rsidR="00DE584F" w:rsidRPr="00183F4C" w:rsidRDefault="00DE584F" w:rsidP="00937A90">
            <w:pPr>
              <w:pStyle w:val="T2"/>
              <w:spacing w:after="0"/>
              <w:ind w:left="0" w:right="0"/>
              <w:jc w:val="left"/>
              <w:rPr>
                <w:sz w:val="20"/>
              </w:rPr>
            </w:pPr>
            <w:r w:rsidRPr="00183F4C">
              <w:rPr>
                <w:sz w:val="20"/>
              </w:rPr>
              <w:t>Author(s):</w:t>
            </w:r>
          </w:p>
        </w:tc>
      </w:tr>
      <w:tr w:rsidR="00DE584F" w:rsidRPr="00183F4C" w14:paraId="4C382DD9" w14:textId="77777777" w:rsidTr="00937A90">
        <w:trPr>
          <w:jc w:val="center"/>
        </w:trPr>
        <w:tc>
          <w:tcPr>
            <w:tcW w:w="1548" w:type="dxa"/>
            <w:vAlign w:val="center"/>
          </w:tcPr>
          <w:p w14:paraId="3E8E25B4" w14:textId="77777777" w:rsidR="00DE584F" w:rsidRPr="00183F4C" w:rsidRDefault="00DE584F" w:rsidP="00937A90">
            <w:pPr>
              <w:pStyle w:val="T2"/>
              <w:spacing w:after="0"/>
              <w:ind w:left="0" w:right="0"/>
              <w:jc w:val="left"/>
              <w:rPr>
                <w:sz w:val="20"/>
              </w:rPr>
            </w:pPr>
            <w:r w:rsidRPr="00183F4C">
              <w:rPr>
                <w:sz w:val="20"/>
              </w:rPr>
              <w:t>Name</w:t>
            </w:r>
          </w:p>
        </w:tc>
        <w:tc>
          <w:tcPr>
            <w:tcW w:w="1440" w:type="dxa"/>
            <w:vAlign w:val="center"/>
          </w:tcPr>
          <w:p w14:paraId="6E493D55" w14:textId="77777777" w:rsidR="00DE584F" w:rsidRPr="00183F4C" w:rsidRDefault="00DE584F" w:rsidP="00937A90">
            <w:pPr>
              <w:pStyle w:val="T2"/>
              <w:spacing w:after="0"/>
              <w:ind w:left="0" w:right="0"/>
              <w:jc w:val="left"/>
              <w:rPr>
                <w:sz w:val="20"/>
              </w:rPr>
            </w:pPr>
            <w:r w:rsidRPr="00183F4C">
              <w:rPr>
                <w:sz w:val="20"/>
              </w:rPr>
              <w:t>Affiliation</w:t>
            </w:r>
          </w:p>
        </w:tc>
        <w:tc>
          <w:tcPr>
            <w:tcW w:w="2610" w:type="dxa"/>
            <w:vAlign w:val="center"/>
          </w:tcPr>
          <w:p w14:paraId="0AC2E902" w14:textId="77777777" w:rsidR="00DE584F" w:rsidRPr="00183F4C" w:rsidRDefault="00DE584F" w:rsidP="00937A90">
            <w:pPr>
              <w:pStyle w:val="T2"/>
              <w:spacing w:after="0"/>
              <w:ind w:left="0" w:right="0"/>
              <w:jc w:val="left"/>
              <w:rPr>
                <w:sz w:val="20"/>
              </w:rPr>
            </w:pPr>
            <w:r w:rsidRPr="00183F4C">
              <w:rPr>
                <w:sz w:val="20"/>
              </w:rPr>
              <w:t>Address</w:t>
            </w:r>
          </w:p>
        </w:tc>
        <w:tc>
          <w:tcPr>
            <w:tcW w:w="1620" w:type="dxa"/>
            <w:vAlign w:val="center"/>
          </w:tcPr>
          <w:p w14:paraId="7271A067" w14:textId="77777777" w:rsidR="00DE584F" w:rsidRPr="00183F4C" w:rsidRDefault="00DE584F" w:rsidP="00937A90">
            <w:pPr>
              <w:pStyle w:val="T2"/>
              <w:spacing w:after="0"/>
              <w:ind w:left="0" w:right="0"/>
              <w:jc w:val="left"/>
              <w:rPr>
                <w:sz w:val="20"/>
              </w:rPr>
            </w:pPr>
            <w:r w:rsidRPr="00183F4C">
              <w:rPr>
                <w:sz w:val="20"/>
              </w:rPr>
              <w:t>Phone</w:t>
            </w:r>
          </w:p>
        </w:tc>
        <w:tc>
          <w:tcPr>
            <w:tcW w:w="2358" w:type="dxa"/>
            <w:vAlign w:val="center"/>
          </w:tcPr>
          <w:p w14:paraId="0C2395D8" w14:textId="77777777" w:rsidR="00DE584F" w:rsidRPr="00183F4C" w:rsidRDefault="00DE584F" w:rsidP="00937A90">
            <w:pPr>
              <w:pStyle w:val="T2"/>
              <w:spacing w:after="0"/>
              <w:ind w:left="0" w:right="0"/>
              <w:jc w:val="left"/>
              <w:rPr>
                <w:sz w:val="20"/>
              </w:rPr>
            </w:pPr>
            <w:r w:rsidRPr="00183F4C">
              <w:rPr>
                <w:sz w:val="20"/>
              </w:rPr>
              <w:t>email</w:t>
            </w:r>
          </w:p>
        </w:tc>
      </w:tr>
      <w:tr w:rsidR="003F156F" w14:paraId="4895A202" w14:textId="77777777" w:rsidTr="00937A90">
        <w:trPr>
          <w:trHeight w:val="359"/>
          <w:jc w:val="center"/>
        </w:trPr>
        <w:tc>
          <w:tcPr>
            <w:tcW w:w="1548" w:type="dxa"/>
            <w:vAlign w:val="center"/>
          </w:tcPr>
          <w:p w14:paraId="0A449084" w14:textId="79FFD705" w:rsidR="003F156F" w:rsidRDefault="003F156F" w:rsidP="003F156F">
            <w:pPr>
              <w:pStyle w:val="T2"/>
              <w:spacing w:after="0"/>
              <w:ind w:left="0" w:right="0"/>
              <w:jc w:val="left"/>
              <w:rPr>
                <w:b w:val="0"/>
                <w:sz w:val="18"/>
                <w:szCs w:val="18"/>
                <w:lang w:eastAsia="ko-KR"/>
              </w:rPr>
            </w:pPr>
            <w:r>
              <w:rPr>
                <w:rFonts w:hint="eastAsia"/>
                <w:b w:val="0"/>
                <w:sz w:val="18"/>
                <w:szCs w:val="18"/>
                <w:lang w:eastAsia="ko-KR"/>
              </w:rPr>
              <w:t>Yongho Seok</w:t>
            </w:r>
          </w:p>
        </w:tc>
        <w:tc>
          <w:tcPr>
            <w:tcW w:w="1440" w:type="dxa"/>
            <w:vAlign w:val="center"/>
          </w:tcPr>
          <w:p w14:paraId="0368D64C" w14:textId="0F12D5F6" w:rsidR="003F156F" w:rsidRDefault="003F156F" w:rsidP="003F156F">
            <w:pPr>
              <w:pStyle w:val="T2"/>
              <w:spacing w:after="0"/>
              <w:ind w:left="0" w:right="0"/>
              <w:jc w:val="left"/>
              <w:rPr>
                <w:b w:val="0"/>
                <w:sz w:val="18"/>
                <w:szCs w:val="18"/>
                <w:lang w:eastAsia="ko-KR"/>
              </w:rPr>
            </w:pPr>
            <w:r>
              <w:rPr>
                <w:b w:val="0"/>
                <w:sz w:val="18"/>
                <w:szCs w:val="18"/>
                <w:lang w:eastAsia="ko-KR"/>
              </w:rPr>
              <w:t>MediaTek Inc.</w:t>
            </w:r>
          </w:p>
        </w:tc>
        <w:tc>
          <w:tcPr>
            <w:tcW w:w="2610" w:type="dxa"/>
            <w:vAlign w:val="center"/>
          </w:tcPr>
          <w:p w14:paraId="67F1D9E1" w14:textId="60A6FFB4" w:rsidR="003F156F" w:rsidRDefault="003F156F" w:rsidP="003F156F">
            <w:pPr>
              <w:pStyle w:val="T2"/>
              <w:spacing w:after="0"/>
              <w:ind w:left="0" w:right="0"/>
              <w:jc w:val="left"/>
              <w:rPr>
                <w:b w:val="0"/>
                <w:sz w:val="18"/>
                <w:szCs w:val="18"/>
                <w:lang w:eastAsia="ko-KR"/>
              </w:rPr>
            </w:pPr>
            <w:r w:rsidRPr="00CB4F2F">
              <w:rPr>
                <w:b w:val="0"/>
                <w:sz w:val="18"/>
                <w:szCs w:val="18"/>
              </w:rPr>
              <w:t>2840 Junction Ave, San Jose, CA 95134</w:t>
            </w:r>
          </w:p>
        </w:tc>
        <w:tc>
          <w:tcPr>
            <w:tcW w:w="1620" w:type="dxa"/>
            <w:vAlign w:val="center"/>
          </w:tcPr>
          <w:p w14:paraId="44407663" w14:textId="77777777" w:rsidR="003F156F" w:rsidRPr="002C60AE" w:rsidRDefault="003F156F" w:rsidP="003F156F">
            <w:pPr>
              <w:pStyle w:val="T2"/>
              <w:spacing w:after="0"/>
              <w:ind w:left="0" w:right="0"/>
              <w:jc w:val="left"/>
              <w:rPr>
                <w:b w:val="0"/>
                <w:sz w:val="18"/>
                <w:szCs w:val="18"/>
                <w:lang w:eastAsia="ko-KR"/>
              </w:rPr>
            </w:pPr>
          </w:p>
        </w:tc>
        <w:tc>
          <w:tcPr>
            <w:tcW w:w="2358" w:type="dxa"/>
            <w:vAlign w:val="center"/>
          </w:tcPr>
          <w:p w14:paraId="780A9226" w14:textId="527F6D3D" w:rsidR="003F156F" w:rsidRDefault="00FD7A67" w:rsidP="003F156F">
            <w:pPr>
              <w:pStyle w:val="T2"/>
              <w:spacing w:after="0"/>
              <w:ind w:left="0" w:right="0"/>
              <w:jc w:val="left"/>
              <w:rPr>
                <w:b w:val="0"/>
                <w:sz w:val="18"/>
                <w:szCs w:val="18"/>
                <w:lang w:eastAsia="ko-KR"/>
              </w:rPr>
            </w:pPr>
            <w:hyperlink r:id="rId8" w:history="1">
              <w:r w:rsidR="003F156F" w:rsidRPr="00CB4F2F">
                <w:rPr>
                  <w:rStyle w:val="Hyperlink"/>
                  <w:b w:val="0"/>
                  <w:sz w:val="18"/>
                  <w:szCs w:val="18"/>
                  <w:lang w:eastAsia="ko-KR"/>
                </w:rPr>
                <w:t>yongho.seok@mediatek.com</w:t>
              </w:r>
            </w:hyperlink>
            <w:r w:rsidR="003F156F">
              <w:rPr>
                <w:b w:val="0"/>
                <w:sz w:val="18"/>
                <w:szCs w:val="18"/>
                <w:lang w:eastAsia="ko-KR"/>
              </w:rPr>
              <w:t xml:space="preserve"> </w:t>
            </w:r>
          </w:p>
        </w:tc>
      </w:tr>
      <w:tr w:rsidR="00D95BEB" w14:paraId="6BC940EC" w14:textId="77777777" w:rsidTr="00937A90">
        <w:trPr>
          <w:trHeight w:val="359"/>
          <w:jc w:val="center"/>
        </w:trPr>
        <w:tc>
          <w:tcPr>
            <w:tcW w:w="1548" w:type="dxa"/>
            <w:vAlign w:val="center"/>
          </w:tcPr>
          <w:p w14:paraId="6AD6A63E" w14:textId="3BC2EBE7" w:rsidR="00D95BEB" w:rsidRDefault="00D95BEB" w:rsidP="00D95BEB">
            <w:pPr>
              <w:pStyle w:val="T2"/>
              <w:spacing w:after="0"/>
              <w:ind w:left="0" w:right="0"/>
              <w:jc w:val="left"/>
              <w:rPr>
                <w:b w:val="0"/>
                <w:sz w:val="18"/>
                <w:szCs w:val="18"/>
                <w:lang w:eastAsia="ko-KR"/>
              </w:rPr>
            </w:pPr>
          </w:p>
        </w:tc>
        <w:tc>
          <w:tcPr>
            <w:tcW w:w="1440" w:type="dxa"/>
            <w:vAlign w:val="center"/>
          </w:tcPr>
          <w:p w14:paraId="47B4937B" w14:textId="3FE0C41A" w:rsidR="00D95BEB" w:rsidRDefault="00D95BEB" w:rsidP="00D95BEB">
            <w:pPr>
              <w:pStyle w:val="T2"/>
              <w:spacing w:after="0"/>
              <w:ind w:left="0" w:right="0"/>
              <w:jc w:val="left"/>
              <w:rPr>
                <w:b w:val="0"/>
                <w:sz w:val="18"/>
                <w:szCs w:val="18"/>
                <w:lang w:eastAsia="ko-KR"/>
              </w:rPr>
            </w:pPr>
          </w:p>
        </w:tc>
        <w:tc>
          <w:tcPr>
            <w:tcW w:w="2610" w:type="dxa"/>
            <w:vAlign w:val="center"/>
          </w:tcPr>
          <w:p w14:paraId="758AB25E" w14:textId="77777777" w:rsidR="00D95BEB" w:rsidRPr="00CB4F2F" w:rsidRDefault="00D95BEB" w:rsidP="00D95BEB">
            <w:pPr>
              <w:pStyle w:val="T2"/>
              <w:spacing w:after="0"/>
              <w:ind w:left="0" w:right="0"/>
              <w:jc w:val="left"/>
              <w:rPr>
                <w:b w:val="0"/>
                <w:sz w:val="18"/>
                <w:szCs w:val="18"/>
              </w:rPr>
            </w:pPr>
          </w:p>
        </w:tc>
        <w:tc>
          <w:tcPr>
            <w:tcW w:w="1620" w:type="dxa"/>
            <w:vAlign w:val="center"/>
          </w:tcPr>
          <w:p w14:paraId="64E9B46F" w14:textId="77777777" w:rsidR="00D95BEB" w:rsidRPr="002C60AE" w:rsidRDefault="00D95BEB" w:rsidP="00D95BEB">
            <w:pPr>
              <w:pStyle w:val="T2"/>
              <w:spacing w:after="0"/>
              <w:ind w:left="0" w:right="0"/>
              <w:jc w:val="left"/>
              <w:rPr>
                <w:b w:val="0"/>
                <w:sz w:val="18"/>
                <w:szCs w:val="18"/>
                <w:lang w:eastAsia="ko-KR"/>
              </w:rPr>
            </w:pPr>
          </w:p>
        </w:tc>
        <w:tc>
          <w:tcPr>
            <w:tcW w:w="2358" w:type="dxa"/>
            <w:vAlign w:val="center"/>
          </w:tcPr>
          <w:p w14:paraId="74BC02ED" w14:textId="77777777" w:rsidR="00D95BEB" w:rsidRDefault="00D95BEB" w:rsidP="00D95BEB">
            <w:pPr>
              <w:pStyle w:val="T2"/>
              <w:spacing w:after="0"/>
              <w:ind w:left="0" w:right="0"/>
              <w:jc w:val="left"/>
            </w:pPr>
          </w:p>
        </w:tc>
      </w:tr>
      <w:tr w:rsidR="00D95BEB" w14:paraId="17F10403" w14:textId="77777777" w:rsidTr="00937A90">
        <w:trPr>
          <w:trHeight w:val="359"/>
          <w:jc w:val="center"/>
        </w:trPr>
        <w:tc>
          <w:tcPr>
            <w:tcW w:w="1548" w:type="dxa"/>
            <w:vAlign w:val="center"/>
          </w:tcPr>
          <w:p w14:paraId="456D0C0E" w14:textId="2CCFE25A" w:rsidR="00D95BEB" w:rsidRDefault="00D95BEB" w:rsidP="00D95BEB">
            <w:pPr>
              <w:pStyle w:val="T2"/>
              <w:spacing w:after="0"/>
              <w:ind w:left="0" w:right="0"/>
              <w:jc w:val="left"/>
              <w:rPr>
                <w:b w:val="0"/>
                <w:sz w:val="18"/>
                <w:szCs w:val="18"/>
                <w:lang w:eastAsia="ko-KR"/>
              </w:rPr>
            </w:pPr>
          </w:p>
        </w:tc>
        <w:tc>
          <w:tcPr>
            <w:tcW w:w="1440" w:type="dxa"/>
            <w:vAlign w:val="center"/>
          </w:tcPr>
          <w:p w14:paraId="03743E72" w14:textId="3E2B666B" w:rsidR="00D95BEB" w:rsidRDefault="00D95BEB" w:rsidP="00D95BEB">
            <w:pPr>
              <w:pStyle w:val="T2"/>
              <w:spacing w:after="0"/>
              <w:ind w:left="0" w:right="0"/>
              <w:jc w:val="left"/>
              <w:rPr>
                <w:b w:val="0"/>
                <w:sz w:val="18"/>
                <w:szCs w:val="18"/>
                <w:lang w:eastAsia="ko-KR"/>
              </w:rPr>
            </w:pPr>
          </w:p>
        </w:tc>
        <w:tc>
          <w:tcPr>
            <w:tcW w:w="2610" w:type="dxa"/>
            <w:vAlign w:val="center"/>
          </w:tcPr>
          <w:p w14:paraId="1D8C4839" w14:textId="77777777" w:rsidR="00D95BEB" w:rsidRPr="00CB4F2F" w:rsidRDefault="00D95BEB" w:rsidP="00D95BEB">
            <w:pPr>
              <w:pStyle w:val="T2"/>
              <w:spacing w:after="0"/>
              <w:ind w:left="0" w:right="0"/>
              <w:jc w:val="left"/>
              <w:rPr>
                <w:b w:val="0"/>
                <w:sz w:val="18"/>
                <w:szCs w:val="18"/>
              </w:rPr>
            </w:pPr>
          </w:p>
        </w:tc>
        <w:tc>
          <w:tcPr>
            <w:tcW w:w="1620" w:type="dxa"/>
            <w:vAlign w:val="center"/>
          </w:tcPr>
          <w:p w14:paraId="29BB7E03" w14:textId="77777777" w:rsidR="00D95BEB" w:rsidRPr="002C60AE" w:rsidRDefault="00D95BEB" w:rsidP="00D95BEB">
            <w:pPr>
              <w:pStyle w:val="T2"/>
              <w:spacing w:after="0"/>
              <w:ind w:left="0" w:right="0"/>
              <w:jc w:val="left"/>
              <w:rPr>
                <w:b w:val="0"/>
                <w:sz w:val="18"/>
                <w:szCs w:val="18"/>
                <w:lang w:eastAsia="ko-KR"/>
              </w:rPr>
            </w:pPr>
          </w:p>
        </w:tc>
        <w:tc>
          <w:tcPr>
            <w:tcW w:w="2358" w:type="dxa"/>
            <w:vAlign w:val="center"/>
          </w:tcPr>
          <w:p w14:paraId="18DE01A0" w14:textId="77777777" w:rsidR="00D95BEB" w:rsidRDefault="00D95BEB" w:rsidP="00D95BEB">
            <w:pPr>
              <w:pStyle w:val="T2"/>
              <w:spacing w:after="0"/>
              <w:ind w:left="0" w:right="0"/>
              <w:jc w:val="left"/>
            </w:pPr>
          </w:p>
        </w:tc>
      </w:tr>
      <w:tr w:rsidR="00D95BEB" w14:paraId="2FB23840" w14:textId="77777777" w:rsidTr="00937A90">
        <w:trPr>
          <w:trHeight w:val="359"/>
          <w:jc w:val="center"/>
        </w:trPr>
        <w:tc>
          <w:tcPr>
            <w:tcW w:w="1548" w:type="dxa"/>
            <w:vAlign w:val="center"/>
          </w:tcPr>
          <w:p w14:paraId="4AE16AA4" w14:textId="341A3634" w:rsidR="00D95BEB" w:rsidRDefault="00D95BEB" w:rsidP="00D95BEB">
            <w:pPr>
              <w:pStyle w:val="T2"/>
              <w:spacing w:after="0"/>
              <w:ind w:left="0" w:right="0"/>
              <w:jc w:val="left"/>
              <w:rPr>
                <w:b w:val="0"/>
                <w:sz w:val="18"/>
                <w:szCs w:val="18"/>
                <w:lang w:eastAsia="ko-KR"/>
              </w:rPr>
            </w:pPr>
          </w:p>
        </w:tc>
        <w:tc>
          <w:tcPr>
            <w:tcW w:w="1440" w:type="dxa"/>
            <w:vAlign w:val="center"/>
          </w:tcPr>
          <w:p w14:paraId="44C4FB08" w14:textId="6C9E2AE6" w:rsidR="00D95BEB" w:rsidRDefault="00D95BEB" w:rsidP="00D95BEB">
            <w:pPr>
              <w:pStyle w:val="T2"/>
              <w:spacing w:after="0"/>
              <w:ind w:left="0" w:right="0"/>
              <w:jc w:val="left"/>
              <w:rPr>
                <w:b w:val="0"/>
                <w:sz w:val="18"/>
                <w:szCs w:val="18"/>
                <w:lang w:eastAsia="ko-KR"/>
              </w:rPr>
            </w:pPr>
          </w:p>
        </w:tc>
        <w:tc>
          <w:tcPr>
            <w:tcW w:w="2610" w:type="dxa"/>
            <w:vAlign w:val="center"/>
          </w:tcPr>
          <w:p w14:paraId="53DF397F" w14:textId="77777777" w:rsidR="00D95BEB" w:rsidRPr="00CB4F2F" w:rsidRDefault="00D95BEB" w:rsidP="00D95BEB">
            <w:pPr>
              <w:pStyle w:val="T2"/>
              <w:spacing w:after="0"/>
              <w:ind w:left="0" w:right="0"/>
              <w:jc w:val="left"/>
              <w:rPr>
                <w:b w:val="0"/>
                <w:sz w:val="18"/>
                <w:szCs w:val="18"/>
              </w:rPr>
            </w:pPr>
          </w:p>
        </w:tc>
        <w:tc>
          <w:tcPr>
            <w:tcW w:w="1620" w:type="dxa"/>
            <w:vAlign w:val="center"/>
          </w:tcPr>
          <w:p w14:paraId="35ADA3F0" w14:textId="77777777" w:rsidR="00D95BEB" w:rsidRPr="002C60AE" w:rsidRDefault="00D95BEB" w:rsidP="00D95BEB">
            <w:pPr>
              <w:pStyle w:val="T2"/>
              <w:spacing w:after="0"/>
              <w:ind w:left="0" w:right="0"/>
              <w:jc w:val="left"/>
              <w:rPr>
                <w:b w:val="0"/>
                <w:sz w:val="18"/>
                <w:szCs w:val="18"/>
                <w:lang w:eastAsia="ko-KR"/>
              </w:rPr>
            </w:pPr>
          </w:p>
        </w:tc>
        <w:tc>
          <w:tcPr>
            <w:tcW w:w="2358" w:type="dxa"/>
            <w:vAlign w:val="center"/>
          </w:tcPr>
          <w:p w14:paraId="6177101E" w14:textId="77777777" w:rsidR="00D95BEB" w:rsidRDefault="00D95BEB" w:rsidP="00D95BEB">
            <w:pPr>
              <w:pStyle w:val="T2"/>
              <w:spacing w:after="0"/>
              <w:ind w:left="0" w:right="0"/>
              <w:jc w:val="left"/>
            </w:pPr>
          </w:p>
        </w:tc>
      </w:tr>
    </w:tbl>
    <w:p w14:paraId="1EC8791D" w14:textId="77777777" w:rsidR="00DE584F" w:rsidRDefault="00DE584F">
      <w:pPr>
        <w:pStyle w:val="T1"/>
        <w:spacing w:after="120"/>
        <w:rPr>
          <w:sz w:val="22"/>
        </w:rPr>
      </w:pPr>
    </w:p>
    <w:p w14:paraId="3E442667" w14:textId="77777777" w:rsidR="003E4403" w:rsidRDefault="003E4403" w:rsidP="003E4403">
      <w:pPr>
        <w:pStyle w:val="T1"/>
        <w:spacing w:after="120"/>
      </w:pPr>
      <w:r>
        <w:t>Abstract</w:t>
      </w:r>
    </w:p>
    <w:p w14:paraId="01914373" w14:textId="77777777" w:rsidR="00281CFD" w:rsidRDefault="00281CFD" w:rsidP="007E41CB">
      <w:pPr>
        <w:jc w:val="both"/>
        <w:rPr>
          <w:lang w:eastAsia="ko-KR"/>
        </w:rPr>
      </w:pPr>
    </w:p>
    <w:p w14:paraId="5FBC99FA" w14:textId="64435D36" w:rsidR="003E4403" w:rsidRDefault="003E4403" w:rsidP="007E41CB">
      <w:pPr>
        <w:jc w:val="both"/>
        <w:rPr>
          <w:lang w:eastAsia="ko-KR"/>
        </w:rPr>
      </w:pPr>
      <w:r>
        <w:rPr>
          <w:rFonts w:hint="eastAsia"/>
          <w:lang w:eastAsia="ko-KR"/>
        </w:rPr>
        <w:t>This submission propos</w:t>
      </w:r>
      <w:r>
        <w:rPr>
          <w:lang w:eastAsia="ko-KR"/>
        </w:rPr>
        <w:t>es</w:t>
      </w:r>
      <w:r>
        <w:rPr>
          <w:rFonts w:hint="eastAsia"/>
          <w:lang w:eastAsia="ko-KR"/>
        </w:rPr>
        <w:t xml:space="preserve"> </w:t>
      </w:r>
      <w:r w:rsidR="009008D2">
        <w:rPr>
          <w:lang w:eastAsia="ko-KR"/>
        </w:rPr>
        <w:t xml:space="preserve">draft text </w:t>
      </w:r>
      <w:r w:rsidR="00B32585">
        <w:rPr>
          <w:lang w:eastAsia="ko-KR"/>
        </w:rPr>
        <w:t xml:space="preserve">for </w:t>
      </w:r>
      <w:r w:rsidR="009008D2">
        <w:rPr>
          <w:lang w:eastAsia="ko-KR"/>
        </w:rPr>
        <w:t xml:space="preserve">MLO Multi-Link Channel Access: End PPDU Alignment based on </w:t>
      </w:r>
      <w:r w:rsidR="00D469E0">
        <w:rPr>
          <w:lang w:eastAsia="ko-KR"/>
        </w:rPr>
        <w:t>the following portions of the SFD:</w:t>
      </w:r>
    </w:p>
    <w:p w14:paraId="2752C01A" w14:textId="77777777" w:rsidR="009008D2" w:rsidRDefault="009008D2" w:rsidP="007E41CB">
      <w:pPr>
        <w:jc w:val="both"/>
        <w:rPr>
          <w:lang w:eastAsia="ko-KR"/>
        </w:rPr>
      </w:pPr>
    </w:p>
    <w:p w14:paraId="1EBF6490" w14:textId="77777777" w:rsidR="009008D2" w:rsidRDefault="009008D2" w:rsidP="009008D2">
      <w:pPr>
        <w:jc w:val="both"/>
      </w:pPr>
      <w:r>
        <w:t>Revisions:</w:t>
      </w:r>
    </w:p>
    <w:p w14:paraId="2F81B3C4" w14:textId="77777777" w:rsidR="009008D2" w:rsidRDefault="009008D2" w:rsidP="009008D2">
      <w:pPr>
        <w:pStyle w:val="ListParagraph"/>
        <w:numPr>
          <w:ilvl w:val="0"/>
          <w:numId w:val="1"/>
        </w:numPr>
        <w:ind w:leftChars="0"/>
        <w:jc w:val="both"/>
      </w:pPr>
      <w:r>
        <w:t>Rev 0: Initial version of the document.</w:t>
      </w:r>
    </w:p>
    <w:p w14:paraId="35F1620C" w14:textId="6C71EF1A" w:rsidR="00E83338" w:rsidRDefault="00E83338" w:rsidP="009008D2">
      <w:pPr>
        <w:pStyle w:val="ListParagraph"/>
        <w:numPr>
          <w:ilvl w:val="0"/>
          <w:numId w:val="1"/>
        </w:numPr>
        <w:ind w:leftChars="0"/>
        <w:jc w:val="both"/>
      </w:pPr>
      <w:r>
        <w:t xml:space="preserve">Rev 1: Updated based on the comment from Laurent, Dmitry, Tomo and Yunbo. </w:t>
      </w:r>
    </w:p>
    <w:p w14:paraId="2CA05A92" w14:textId="77777777" w:rsidR="009008D2" w:rsidRDefault="009008D2" w:rsidP="007E41CB">
      <w:pPr>
        <w:jc w:val="both"/>
        <w:rPr>
          <w:lang w:eastAsia="ko-KR"/>
        </w:rPr>
      </w:pPr>
    </w:p>
    <w:p w14:paraId="04874126" w14:textId="77777777" w:rsidR="00B859CE" w:rsidRDefault="00B859CE" w:rsidP="007E41CB">
      <w:pPr>
        <w:jc w:val="both"/>
        <w:rPr>
          <w:lang w:eastAsia="ko-KR"/>
        </w:rPr>
      </w:pPr>
    </w:p>
    <w:p w14:paraId="284F415B" w14:textId="528F0BA3" w:rsidR="009008D2" w:rsidRPr="009008D2" w:rsidRDefault="009008D2" w:rsidP="009008D2">
      <w:pPr>
        <w:pStyle w:val="ListParagraph"/>
        <w:numPr>
          <w:ilvl w:val="0"/>
          <w:numId w:val="10"/>
        </w:numPr>
        <w:ind w:leftChars="0"/>
        <w:jc w:val="both"/>
        <w:rPr>
          <w:sz w:val="22"/>
        </w:rPr>
      </w:pPr>
      <w:r>
        <w:t xml:space="preserve">802.11be supports the following PPDU transmission restriction for the constrained multi-link operation: </w:t>
      </w:r>
    </w:p>
    <w:p w14:paraId="038AFEDA" w14:textId="77777777" w:rsidR="009008D2" w:rsidRDefault="009008D2" w:rsidP="009008D2">
      <w:pPr>
        <w:pStyle w:val="ListParagraph"/>
        <w:numPr>
          <w:ilvl w:val="0"/>
          <w:numId w:val="8"/>
        </w:numPr>
        <w:ind w:leftChars="0"/>
        <w:contextualSpacing/>
        <w:jc w:val="both"/>
      </w:pPr>
      <w:r>
        <w:t xml:space="preserve">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or equal to </w:t>
      </w:r>
      <w:r>
        <w:rPr>
          <w:lang w:val="el-GR"/>
        </w:rPr>
        <w:t>8 μ</w:t>
      </w:r>
      <w:r>
        <w:t>s ((aSIFSTime + aSignalExtension)/2).</w:t>
      </w:r>
    </w:p>
    <w:p w14:paraId="065FACEB" w14:textId="77777777" w:rsidR="009008D2" w:rsidRDefault="009008D2" w:rsidP="009008D2">
      <w:pPr>
        <w:pStyle w:val="ListParagraph"/>
        <w:numPr>
          <w:ilvl w:val="1"/>
          <w:numId w:val="8"/>
        </w:numPr>
        <w:ind w:leftChars="0"/>
        <w:contextualSpacing/>
        <w:jc w:val="both"/>
      </w:pPr>
      <w:r>
        <w:t xml:space="preserve">Where the reference of the ending time of the PPDU is not including the Signal Extension field.  </w:t>
      </w:r>
    </w:p>
    <w:p w14:paraId="1F795DEF" w14:textId="77777777" w:rsidR="009008D2" w:rsidRDefault="009008D2" w:rsidP="009008D2">
      <w:pPr>
        <w:jc w:val="both"/>
        <w:rPr>
          <w:szCs w:val="22"/>
        </w:rPr>
      </w:pPr>
      <w:r>
        <w:t xml:space="preserve">[Motion 111, #SP0611-31, </w:t>
      </w:r>
      <w:sdt>
        <w:sdtPr>
          <w:rPr>
            <w:szCs w:val="22"/>
          </w:rPr>
          <w:id w:val="-2096392694"/>
          <w:citation/>
        </w:sdtPr>
        <w:sdtEndPr/>
        <w:sdtContent>
          <w:r>
            <w:rPr>
              <w:szCs w:val="22"/>
            </w:rPr>
            <w:fldChar w:fldCharType="begin"/>
          </w:r>
          <w:r>
            <w:rPr>
              <w:szCs w:val="22"/>
              <w:lang w:val="en-US"/>
            </w:rPr>
            <w:instrText xml:space="preserve"> CITATION 19_1755r4 \l 1033 </w:instrText>
          </w:r>
          <w:r>
            <w:rPr>
              <w:szCs w:val="22"/>
            </w:rPr>
            <w:fldChar w:fldCharType="separate"/>
          </w:r>
          <w:r>
            <w:rPr>
              <w:noProof/>
              <w:szCs w:val="22"/>
              <w:lang w:val="en-US"/>
            </w:rPr>
            <w:t>[15]</w:t>
          </w:r>
          <w:r>
            <w:rPr>
              <w:szCs w:val="22"/>
            </w:rPr>
            <w:fldChar w:fldCharType="end"/>
          </w:r>
        </w:sdtContent>
      </w:sdt>
      <w:r>
        <w:rPr>
          <w:szCs w:val="22"/>
        </w:rPr>
        <w:t xml:space="preserve"> and </w:t>
      </w:r>
      <w:sdt>
        <w:sdtPr>
          <w:rPr>
            <w:szCs w:val="22"/>
          </w:rPr>
          <w:id w:val="1712766752"/>
          <w:citation/>
        </w:sdtPr>
        <w:sdtEndPr/>
        <w:sdtContent>
          <w:r>
            <w:rPr>
              <w:szCs w:val="22"/>
            </w:rPr>
            <w:fldChar w:fldCharType="begin"/>
          </w:r>
          <w:r>
            <w:rPr>
              <w:szCs w:val="22"/>
              <w:lang w:val="en-US"/>
            </w:rPr>
            <w:instrText xml:space="preserve"> CITATION 19_1305r4 \l 1033 </w:instrText>
          </w:r>
          <w:r>
            <w:rPr>
              <w:szCs w:val="22"/>
            </w:rPr>
            <w:fldChar w:fldCharType="separate"/>
          </w:r>
          <w:r>
            <w:rPr>
              <w:noProof/>
              <w:szCs w:val="22"/>
              <w:lang w:val="en-US"/>
            </w:rPr>
            <w:t>[169]</w:t>
          </w:r>
          <w:r>
            <w:rPr>
              <w:szCs w:val="22"/>
            </w:rPr>
            <w:fldChar w:fldCharType="end"/>
          </w:r>
        </w:sdtContent>
      </w:sdt>
      <w:r>
        <w:rPr>
          <w:szCs w:val="22"/>
        </w:rPr>
        <w:t>]</w:t>
      </w:r>
    </w:p>
    <w:p w14:paraId="0E1553E6" w14:textId="5BDC1F83" w:rsidR="009008D2" w:rsidRDefault="009008D2" w:rsidP="009008D2">
      <w:pPr>
        <w:jc w:val="both"/>
      </w:pPr>
      <w:r>
        <w:t xml:space="preserve">[Motion 122, #SP152, </w:t>
      </w:r>
      <w:sdt>
        <w:sdtPr>
          <w:id w:val="1438634481"/>
          <w:citation/>
        </w:sdtPr>
        <w:sdtEndPr/>
        <w:sdtContent>
          <w:r>
            <w:fldChar w:fldCharType="begin"/>
          </w:r>
          <w:r>
            <w:rPr>
              <w:lang w:val="en-US"/>
            </w:rPr>
            <w:instrText xml:space="preserve"> CITATION 19_1755r7 \l 1033 </w:instrText>
          </w:r>
          <w:r>
            <w:fldChar w:fldCharType="separate"/>
          </w:r>
          <w:r>
            <w:rPr>
              <w:noProof/>
              <w:lang w:val="en-US"/>
            </w:rPr>
            <w:t>[8]</w:t>
          </w:r>
          <w:r>
            <w:fldChar w:fldCharType="end"/>
          </w:r>
        </w:sdtContent>
      </w:sdt>
      <w:r>
        <w:t xml:space="preserve"> and </w:t>
      </w:r>
      <w:sdt>
        <w:sdtPr>
          <w:id w:val="-694457339"/>
          <w:citation/>
        </w:sdtPr>
        <w:sdtEndPr/>
        <w:sdtContent>
          <w:r>
            <w:fldChar w:fldCharType="begin"/>
          </w:r>
          <w:r>
            <w:rPr>
              <w:lang w:val="en-US"/>
            </w:rPr>
            <w:instrText xml:space="preserve"> CITATION 20_0670r1 \l 1033 </w:instrText>
          </w:r>
          <w:r>
            <w:fldChar w:fldCharType="separate"/>
          </w:r>
          <w:r>
            <w:rPr>
              <w:noProof/>
              <w:lang w:val="en-US"/>
            </w:rPr>
            <w:t>[170]</w:t>
          </w:r>
          <w:r>
            <w:fldChar w:fldCharType="end"/>
          </w:r>
        </w:sdtContent>
      </w:sdt>
      <w:r>
        <w:t xml:space="preserve">] </w:t>
      </w:r>
    </w:p>
    <w:p w14:paraId="63404943" w14:textId="77777777" w:rsidR="009008D2" w:rsidRDefault="009008D2" w:rsidP="009008D2">
      <w:pPr>
        <w:jc w:val="both"/>
      </w:pPr>
    </w:p>
    <w:p w14:paraId="34477DB6" w14:textId="2177980E" w:rsidR="009008D2" w:rsidRDefault="009008D2" w:rsidP="009008D2">
      <w:pPr>
        <w:pStyle w:val="ListParagraph"/>
        <w:numPr>
          <w:ilvl w:val="0"/>
          <w:numId w:val="10"/>
        </w:numPr>
        <w:ind w:leftChars="0"/>
        <w:jc w:val="both"/>
      </w:pPr>
      <w:r>
        <w:t xml:space="preserve">802.11be supports the following Trigger frame transmission rule in the MLO: </w:t>
      </w:r>
    </w:p>
    <w:p w14:paraId="35AE77F3" w14:textId="77777777" w:rsidR="009008D2" w:rsidRDefault="009008D2" w:rsidP="009008D2">
      <w:pPr>
        <w:pStyle w:val="ListParagraph"/>
        <w:numPr>
          <w:ilvl w:val="0"/>
          <w:numId w:val="8"/>
        </w:numPr>
        <w:ind w:leftChars="0"/>
        <w:contextualSpacing/>
        <w:jc w:val="both"/>
      </w:pPr>
      <w:r>
        <w:t xml:space="preserve">An AP in the AP MLD shall not send a Trigger frame with the CS Required subfield set to 1 to a STA in a non-STR non-AP MLD, when at least one PPDU from other STAs affiliated to the same non-STR non-AP MLD is scheduled for transmission before (aSIFSTime + aSignalExtention – aRxTxTurnaroundTime) has expired after the PPDU containing the Trigger frame. </w:t>
      </w:r>
    </w:p>
    <w:p w14:paraId="013C6E09" w14:textId="77777777" w:rsidR="009008D2" w:rsidRDefault="009008D2" w:rsidP="009008D2">
      <w:pPr>
        <w:pStyle w:val="ListParagraph"/>
        <w:numPr>
          <w:ilvl w:val="1"/>
          <w:numId w:val="8"/>
        </w:numPr>
        <w:ind w:leftChars="0"/>
        <w:contextualSpacing/>
        <w:jc w:val="both"/>
      </w:pPr>
      <w:r>
        <w:t xml:space="preserve">Note– In the above, aRxTxTurnaroundTime is 4 μs. </w:t>
      </w:r>
    </w:p>
    <w:p w14:paraId="5FA8C49A" w14:textId="77777777" w:rsidR="00D8746E" w:rsidRDefault="009008D2" w:rsidP="009008D2">
      <w:pPr>
        <w:pStyle w:val="ListParagraph"/>
        <w:numPr>
          <w:ilvl w:val="1"/>
          <w:numId w:val="8"/>
        </w:numPr>
        <w:ind w:leftChars="0"/>
        <w:contextualSpacing/>
        <w:jc w:val="both"/>
      </w:pPr>
      <w:r>
        <w:t xml:space="preserve">Note– The ending time of a first PPDU that carrying a frame soliciting an immediate response frame cannot be earlier more than aRxTxTurnaroundTime of the ending time of a second PPDU containing a Trigger frame with the CS Required subfield set to 1. </w:t>
      </w:r>
    </w:p>
    <w:p w14:paraId="0656110F" w14:textId="688B30C5" w:rsidR="009008D2" w:rsidRDefault="009008D2" w:rsidP="009008D2">
      <w:pPr>
        <w:pStyle w:val="ListParagraph"/>
        <w:numPr>
          <w:ilvl w:val="1"/>
          <w:numId w:val="8"/>
        </w:numPr>
        <w:ind w:leftChars="0"/>
        <w:contextualSpacing/>
        <w:jc w:val="both"/>
      </w:pPr>
      <w:r>
        <w:t xml:space="preserve">Note– The AP STA still follows the CS Required rule defined in 802.11ax.  </w:t>
      </w:r>
    </w:p>
    <w:p w14:paraId="2ED9325C" w14:textId="4CFEFFD3" w:rsidR="009008D2" w:rsidRDefault="009008D2" w:rsidP="009008D2">
      <w:pPr>
        <w:jc w:val="both"/>
      </w:pPr>
      <w:r>
        <w:rPr>
          <w:szCs w:val="22"/>
        </w:rPr>
        <w:t xml:space="preserve">[Motion 122, #SP153, </w:t>
      </w:r>
      <w:sdt>
        <w:sdtPr>
          <w:rPr>
            <w:szCs w:val="22"/>
          </w:rPr>
          <w:id w:val="33009402"/>
          <w:citation/>
        </w:sdtPr>
        <w:sdtEndPr/>
        <w:sdtContent>
          <w:r>
            <w:rPr>
              <w:szCs w:val="22"/>
            </w:rPr>
            <w:fldChar w:fldCharType="begin"/>
          </w:r>
          <w:r>
            <w:rPr>
              <w:szCs w:val="22"/>
              <w:lang w:val="en-US"/>
            </w:rPr>
            <w:instrText xml:space="preserve"> CITATION 19_1755r7 \l 1033 </w:instrText>
          </w:r>
          <w:r>
            <w:rPr>
              <w:szCs w:val="22"/>
            </w:rPr>
            <w:fldChar w:fldCharType="separate"/>
          </w:r>
          <w:r>
            <w:rPr>
              <w:noProof/>
              <w:szCs w:val="22"/>
              <w:lang w:val="en-US"/>
            </w:rPr>
            <w:t>[8]</w:t>
          </w:r>
          <w:r>
            <w:rPr>
              <w:szCs w:val="22"/>
            </w:rPr>
            <w:fldChar w:fldCharType="end"/>
          </w:r>
        </w:sdtContent>
      </w:sdt>
      <w:r>
        <w:rPr>
          <w:szCs w:val="22"/>
        </w:rPr>
        <w:t xml:space="preserve"> and </w:t>
      </w:r>
      <w:sdt>
        <w:sdtPr>
          <w:rPr>
            <w:szCs w:val="22"/>
          </w:rPr>
          <w:id w:val="1063760685"/>
          <w:citation/>
        </w:sdtPr>
        <w:sdtEndPr/>
        <w:sdtContent>
          <w:r>
            <w:rPr>
              <w:szCs w:val="22"/>
            </w:rPr>
            <w:fldChar w:fldCharType="begin"/>
          </w:r>
          <w:r>
            <w:rPr>
              <w:szCs w:val="22"/>
              <w:lang w:val="en-US"/>
            </w:rPr>
            <w:instrText xml:space="preserve"> CITATION 20_0671r1 \l 1033 </w:instrText>
          </w:r>
          <w:r>
            <w:rPr>
              <w:szCs w:val="22"/>
            </w:rPr>
            <w:fldChar w:fldCharType="separate"/>
          </w:r>
          <w:r>
            <w:rPr>
              <w:noProof/>
              <w:szCs w:val="22"/>
              <w:lang w:val="en-US"/>
            </w:rPr>
            <w:t>[171]</w:t>
          </w:r>
          <w:r>
            <w:rPr>
              <w:szCs w:val="22"/>
            </w:rPr>
            <w:fldChar w:fldCharType="end"/>
          </w:r>
        </w:sdtContent>
      </w:sdt>
      <w:r>
        <w:rPr>
          <w:szCs w:val="22"/>
        </w:rPr>
        <w:t>]</w:t>
      </w:r>
    </w:p>
    <w:p w14:paraId="5D6DC473" w14:textId="77777777" w:rsidR="009008D2" w:rsidRDefault="009008D2" w:rsidP="009008D2"/>
    <w:p w14:paraId="57166633" w14:textId="77777777" w:rsidR="009008D2" w:rsidRDefault="009008D2" w:rsidP="009008D2">
      <w:r>
        <w:br w:type="page"/>
      </w:r>
    </w:p>
    <w:p w14:paraId="115BA2C6" w14:textId="2B5B7939" w:rsidR="009008D2" w:rsidRDefault="009008D2" w:rsidP="009008D2">
      <w:pPr>
        <w:pStyle w:val="ListParagraph"/>
        <w:numPr>
          <w:ilvl w:val="0"/>
          <w:numId w:val="10"/>
        </w:numPr>
        <w:ind w:leftChars="0"/>
      </w:pPr>
      <w:r>
        <w:lastRenderedPageBreak/>
        <w:t>802.11be supports the following Trigger frame transmission rule in the MLO in R1:</w:t>
      </w:r>
    </w:p>
    <w:p w14:paraId="03803D28" w14:textId="77777777" w:rsidR="009008D2" w:rsidRDefault="009008D2" w:rsidP="009008D2">
      <w:pPr>
        <w:pStyle w:val="ListParagraph"/>
        <w:numPr>
          <w:ilvl w:val="0"/>
          <w:numId w:val="8"/>
        </w:numPr>
        <w:ind w:leftChars="0"/>
        <w:contextualSpacing/>
        <w:jc w:val="both"/>
      </w:pPr>
      <w:r>
        <w:t xml:space="preserve">When an AP MLD triggers simultaneously TB PPDUs from more than one STAs affiliated to the same non-STR non-AP MLD and allows the frames in the TB PPDUs to solicit control response frames from the AP MLD, then the UL Length subfield values in the soliciting Trigger frames shall be set to the same value. </w:t>
      </w:r>
    </w:p>
    <w:p w14:paraId="69B6D5FC" w14:textId="70F2DAC2" w:rsidR="009008D2" w:rsidRDefault="009008D2" w:rsidP="009008D2">
      <w:pPr>
        <w:jc w:val="both"/>
      </w:pPr>
      <w:r>
        <w:rPr>
          <w:szCs w:val="22"/>
        </w:rPr>
        <w:t xml:space="preserve">[Motion 122, #SP154, </w:t>
      </w:r>
      <w:sdt>
        <w:sdtPr>
          <w:rPr>
            <w:szCs w:val="22"/>
          </w:rPr>
          <w:id w:val="-297534290"/>
          <w:citation/>
        </w:sdtPr>
        <w:sdtEndPr/>
        <w:sdtContent>
          <w:r>
            <w:rPr>
              <w:szCs w:val="22"/>
            </w:rPr>
            <w:fldChar w:fldCharType="begin"/>
          </w:r>
          <w:r>
            <w:rPr>
              <w:szCs w:val="22"/>
              <w:lang w:val="en-US"/>
            </w:rPr>
            <w:instrText xml:space="preserve"> CITATION 19_1755r7 \l 1033 </w:instrText>
          </w:r>
          <w:r>
            <w:rPr>
              <w:szCs w:val="22"/>
            </w:rPr>
            <w:fldChar w:fldCharType="separate"/>
          </w:r>
          <w:r>
            <w:rPr>
              <w:noProof/>
              <w:szCs w:val="22"/>
              <w:lang w:val="en-US"/>
            </w:rPr>
            <w:t>[8]</w:t>
          </w:r>
          <w:r>
            <w:rPr>
              <w:szCs w:val="22"/>
            </w:rPr>
            <w:fldChar w:fldCharType="end"/>
          </w:r>
        </w:sdtContent>
      </w:sdt>
      <w:r>
        <w:rPr>
          <w:szCs w:val="22"/>
        </w:rPr>
        <w:t xml:space="preserve"> and </w:t>
      </w:r>
      <w:sdt>
        <w:sdtPr>
          <w:rPr>
            <w:szCs w:val="22"/>
          </w:rPr>
          <w:id w:val="-70741389"/>
          <w:citation/>
        </w:sdtPr>
        <w:sdtEndPr/>
        <w:sdtContent>
          <w:r>
            <w:rPr>
              <w:szCs w:val="22"/>
            </w:rPr>
            <w:fldChar w:fldCharType="begin"/>
          </w:r>
          <w:r>
            <w:rPr>
              <w:szCs w:val="22"/>
              <w:lang w:val="en-US"/>
            </w:rPr>
            <w:instrText xml:space="preserve"> CITATION 20_0671r1 \l 1033 </w:instrText>
          </w:r>
          <w:r>
            <w:rPr>
              <w:szCs w:val="22"/>
            </w:rPr>
            <w:fldChar w:fldCharType="separate"/>
          </w:r>
          <w:r>
            <w:rPr>
              <w:noProof/>
              <w:szCs w:val="22"/>
              <w:lang w:val="en-US"/>
            </w:rPr>
            <w:t>[171]</w:t>
          </w:r>
          <w:r>
            <w:rPr>
              <w:szCs w:val="22"/>
            </w:rPr>
            <w:fldChar w:fldCharType="end"/>
          </w:r>
        </w:sdtContent>
      </w:sdt>
      <w:r>
        <w:rPr>
          <w:szCs w:val="22"/>
        </w:rPr>
        <w:t>]</w:t>
      </w:r>
    </w:p>
    <w:p w14:paraId="263C1611" w14:textId="77777777" w:rsidR="009008D2" w:rsidRDefault="009008D2" w:rsidP="009008D2">
      <w:pPr>
        <w:jc w:val="both"/>
        <w:rPr>
          <w:szCs w:val="22"/>
        </w:rPr>
      </w:pPr>
    </w:p>
    <w:p w14:paraId="6A2744C4" w14:textId="56D0E660" w:rsidR="009008D2" w:rsidRDefault="009008D2" w:rsidP="009008D2">
      <w:pPr>
        <w:pStyle w:val="ListParagraph"/>
        <w:numPr>
          <w:ilvl w:val="0"/>
          <w:numId w:val="10"/>
        </w:numPr>
        <w:ind w:leftChars="0"/>
        <w:jc w:val="both"/>
      </w:pPr>
      <w:r>
        <w:t>An AP MLD shall align the end of DL PPDUs (that contain QoS data soliciting an immediate UL response) that are sent simultaneously on multiple links to the same non-STR non-AP MLD, in such a way that the response to any of the PPDUs will not overlap with any of the DL PPDUs in R1.</w:t>
      </w:r>
    </w:p>
    <w:p w14:paraId="7F86150D" w14:textId="77777777" w:rsidR="009008D2" w:rsidRDefault="009008D2" w:rsidP="00F50B7F">
      <w:pPr>
        <w:ind w:firstLine="360"/>
        <w:jc w:val="both"/>
      </w:pPr>
      <w:r>
        <w:t>An exception is that a high priority DL PPDU sent on one link may not be aligned with another DL PPDU sent on the other link.</w:t>
      </w:r>
    </w:p>
    <w:p w14:paraId="55E28B9B" w14:textId="4C16BBFF" w:rsidR="009008D2" w:rsidRDefault="009008D2" w:rsidP="009008D2">
      <w:pPr>
        <w:jc w:val="both"/>
      </w:pPr>
      <w:r>
        <w:t xml:space="preserve">[Motion 122, #SP159, </w:t>
      </w:r>
      <w:sdt>
        <w:sdtPr>
          <w:id w:val="-1768379601"/>
          <w:citation/>
        </w:sdtPr>
        <w:sdtEndPr/>
        <w:sdtContent>
          <w:r>
            <w:fldChar w:fldCharType="begin"/>
          </w:r>
          <w:r>
            <w:rPr>
              <w:lang w:val="en-US"/>
            </w:rPr>
            <w:instrText xml:space="preserve"> CITATION 19_1755r7 \l 1033 </w:instrText>
          </w:r>
          <w:r>
            <w:fldChar w:fldCharType="separate"/>
          </w:r>
          <w:r>
            <w:rPr>
              <w:noProof/>
              <w:lang w:val="en-US"/>
            </w:rPr>
            <w:t>[8]</w:t>
          </w:r>
          <w:r>
            <w:fldChar w:fldCharType="end"/>
          </w:r>
        </w:sdtContent>
      </w:sdt>
      <w:r>
        <w:t xml:space="preserve"> and </w:t>
      </w:r>
      <w:sdt>
        <w:sdtPr>
          <w:id w:val="1251628258"/>
          <w:citation/>
        </w:sdtPr>
        <w:sdtEndPr/>
        <w:sdtContent>
          <w:r>
            <w:fldChar w:fldCharType="begin"/>
          </w:r>
          <w:r>
            <w:rPr>
              <w:lang w:val="en-US"/>
            </w:rPr>
            <w:instrText xml:space="preserve"> CITATION 20_0505r1 \l 1033 </w:instrText>
          </w:r>
          <w:r>
            <w:fldChar w:fldCharType="separate"/>
          </w:r>
          <w:r>
            <w:rPr>
              <w:noProof/>
              <w:lang w:val="en-US"/>
            </w:rPr>
            <w:t>[172]</w:t>
          </w:r>
          <w:r>
            <w:fldChar w:fldCharType="end"/>
          </w:r>
        </w:sdtContent>
      </w:sdt>
      <w:r>
        <w:t>]</w:t>
      </w:r>
    </w:p>
    <w:p w14:paraId="6F12AB1F" w14:textId="77777777" w:rsidR="009008D2" w:rsidRDefault="009008D2" w:rsidP="009008D2">
      <w:pPr>
        <w:jc w:val="both"/>
      </w:pPr>
    </w:p>
    <w:p w14:paraId="3A3BC118" w14:textId="07CE47EE" w:rsidR="009008D2" w:rsidRDefault="009008D2" w:rsidP="009008D2">
      <w:pPr>
        <w:pStyle w:val="ListParagraph"/>
        <w:numPr>
          <w:ilvl w:val="0"/>
          <w:numId w:val="10"/>
        </w:numPr>
        <w:ind w:leftChars="0"/>
        <w:jc w:val="both"/>
      </w:pPr>
      <w:r>
        <w:t xml:space="preserve">802.11be supports that the padding procedures of 802.11ax can be used when transmitting a Trigger frame to extend the frame length to meet the ending time requirement of the PPDU carrying the Trigger frame in the MLO. </w:t>
      </w:r>
    </w:p>
    <w:p w14:paraId="216B80E0" w14:textId="77777777" w:rsidR="009008D2" w:rsidRDefault="009008D2" w:rsidP="009008D2">
      <w:pPr>
        <w:pStyle w:val="ListParagraph"/>
        <w:numPr>
          <w:ilvl w:val="0"/>
          <w:numId w:val="9"/>
        </w:numPr>
        <w:ind w:leftChars="0"/>
        <w:contextualSpacing/>
        <w:jc w:val="both"/>
      </w:pPr>
      <w:r>
        <w:t xml:space="preserve">NOTE- The Padding field in the Trigger frame is also included in the padding procedure. </w:t>
      </w:r>
    </w:p>
    <w:p w14:paraId="343BCBF8" w14:textId="79A757E1" w:rsidR="009008D2" w:rsidRDefault="009008D2" w:rsidP="009008D2">
      <w:pPr>
        <w:jc w:val="both"/>
      </w:pPr>
      <w:r>
        <w:t xml:space="preserve">[Motion 122, #SP168, </w:t>
      </w:r>
      <w:sdt>
        <w:sdtPr>
          <w:id w:val="790935050"/>
          <w:citation/>
        </w:sdtPr>
        <w:sdtEndPr/>
        <w:sdtContent>
          <w:r>
            <w:fldChar w:fldCharType="begin"/>
          </w:r>
          <w:r>
            <w:rPr>
              <w:lang w:val="en-US"/>
            </w:rPr>
            <w:instrText xml:space="preserve"> CITATION 19_1755r7 \l 1033 </w:instrText>
          </w:r>
          <w:r>
            <w:fldChar w:fldCharType="separate"/>
          </w:r>
          <w:r>
            <w:rPr>
              <w:noProof/>
              <w:lang w:val="en-US"/>
            </w:rPr>
            <w:t>[8]</w:t>
          </w:r>
          <w:r>
            <w:fldChar w:fldCharType="end"/>
          </w:r>
        </w:sdtContent>
      </w:sdt>
      <w:r>
        <w:t xml:space="preserve"> and </w:t>
      </w:r>
      <w:sdt>
        <w:sdtPr>
          <w:id w:val="1977866146"/>
          <w:citation/>
        </w:sdtPr>
        <w:sdtEndPr/>
        <w:sdtContent>
          <w:r>
            <w:fldChar w:fldCharType="begin"/>
          </w:r>
          <w:r>
            <w:rPr>
              <w:lang w:val="en-US"/>
            </w:rPr>
            <w:instrText xml:space="preserve"> CITATION 20_0577r3 \l 1033 </w:instrText>
          </w:r>
          <w:r>
            <w:fldChar w:fldCharType="separate"/>
          </w:r>
          <w:r>
            <w:rPr>
              <w:noProof/>
              <w:lang w:val="en-US"/>
            </w:rPr>
            <w:t>[173]</w:t>
          </w:r>
          <w:r>
            <w:fldChar w:fldCharType="end"/>
          </w:r>
        </w:sdtContent>
      </w:sdt>
      <w:r>
        <w:t>]</w:t>
      </w:r>
    </w:p>
    <w:p w14:paraId="56FE0DF6" w14:textId="77777777" w:rsidR="00BA36B0" w:rsidRDefault="00BA36B0" w:rsidP="003E4403">
      <w:pPr>
        <w:jc w:val="both"/>
      </w:pPr>
    </w:p>
    <w:p w14:paraId="5ACA5CE4" w14:textId="77777777" w:rsidR="000F16B9" w:rsidRDefault="000F16B9" w:rsidP="00244F8F">
      <w:pPr>
        <w:jc w:val="center"/>
        <w:rPr>
          <w:sz w:val="32"/>
        </w:rPr>
      </w:pPr>
    </w:p>
    <w:p w14:paraId="296CFCA5" w14:textId="18F5DDBF" w:rsidR="00CE4BAA" w:rsidRPr="004F3AF6" w:rsidRDefault="000F16B9" w:rsidP="00CE4BAA">
      <w:pPr>
        <w:rPr>
          <w:lang w:eastAsia="ko-KR"/>
        </w:rPr>
      </w:pPr>
      <w:r>
        <w:br w:type="page"/>
      </w:r>
    </w:p>
    <w:p w14:paraId="55251823" w14:textId="5AA765F7" w:rsidR="00CE4BAA" w:rsidRPr="004F3AF6" w:rsidRDefault="00CE4BAA" w:rsidP="00CE4BAA">
      <w:pPr>
        <w:rPr>
          <w:b/>
          <w:bCs/>
          <w:i/>
          <w:iCs/>
          <w:lang w:eastAsia="ko-KR"/>
        </w:rPr>
      </w:pPr>
      <w:r w:rsidRPr="004F3AF6">
        <w:rPr>
          <w:b/>
          <w:bCs/>
          <w:i/>
          <w:iCs/>
          <w:lang w:eastAsia="ko-KR"/>
        </w:rPr>
        <w:lastRenderedPageBreak/>
        <w:t>Editing instructions formatted like this are intended to be copied into the TG</w:t>
      </w:r>
      <w:r w:rsidR="00AF298F">
        <w:rPr>
          <w:b/>
          <w:bCs/>
          <w:i/>
          <w:iCs/>
          <w:lang w:eastAsia="ko-KR"/>
        </w:rPr>
        <w:t>b</w:t>
      </w:r>
      <w:r w:rsidR="00ED6046">
        <w:rPr>
          <w:b/>
          <w:bCs/>
          <w:i/>
          <w:iCs/>
          <w:lang w:eastAsia="ko-KR"/>
        </w:rPr>
        <w:t>e</w:t>
      </w:r>
      <w:r w:rsidR="00B205C7">
        <w:rPr>
          <w:b/>
          <w:bCs/>
          <w:i/>
          <w:iCs/>
          <w:lang w:eastAsia="ko-KR"/>
        </w:rPr>
        <w:t xml:space="preserve"> </w:t>
      </w:r>
      <w:r w:rsidRPr="004F3AF6">
        <w:rPr>
          <w:b/>
          <w:bCs/>
          <w:i/>
          <w:iCs/>
          <w:lang w:eastAsia="ko-KR"/>
        </w:rPr>
        <w:t>Draft (i.e. they are instructions to the 802.11 editor on how to merge the text with the baseline documents).</w:t>
      </w:r>
    </w:p>
    <w:p w14:paraId="0B1BDA86" w14:textId="77777777" w:rsidR="00CE4BAA" w:rsidRPr="004F3AF6" w:rsidRDefault="00CE4BAA" w:rsidP="00CE4BAA">
      <w:pPr>
        <w:rPr>
          <w:lang w:eastAsia="ko-KR"/>
        </w:rPr>
      </w:pPr>
    </w:p>
    <w:p w14:paraId="11FE1787" w14:textId="1E209857" w:rsidR="009008D2" w:rsidRDefault="00CE4BAA" w:rsidP="004378DC">
      <w:pPr>
        <w:rPr>
          <w:rStyle w:val="SC7204809"/>
          <w:sz w:val="20"/>
          <w:szCs w:val="20"/>
        </w:rPr>
      </w:pPr>
      <w:r w:rsidRPr="004F3AF6">
        <w:rPr>
          <w:b/>
          <w:bCs/>
          <w:i/>
          <w:iCs/>
          <w:lang w:eastAsia="ko-KR"/>
        </w:rPr>
        <w:t>TG</w:t>
      </w:r>
      <w:r w:rsidR="00AF298F">
        <w:rPr>
          <w:b/>
          <w:bCs/>
          <w:i/>
          <w:iCs/>
          <w:lang w:eastAsia="ko-KR"/>
        </w:rPr>
        <w:t>b</w:t>
      </w:r>
      <w:r w:rsidR="00ED6046">
        <w:rPr>
          <w:b/>
          <w:bCs/>
          <w:i/>
          <w:iCs/>
          <w:lang w:eastAsia="ko-KR"/>
        </w:rPr>
        <w:t>e</w:t>
      </w:r>
      <w:r w:rsidRPr="004F3AF6">
        <w:rPr>
          <w:b/>
          <w:bCs/>
          <w:i/>
          <w:iCs/>
          <w:lang w:eastAsia="ko-KR"/>
        </w:rPr>
        <w:t xml:space="preserve"> Editor: Editing instructions preceded by “TG</w:t>
      </w:r>
      <w:r w:rsidR="00AF298F">
        <w:rPr>
          <w:b/>
          <w:bCs/>
          <w:i/>
          <w:iCs/>
          <w:lang w:eastAsia="ko-KR"/>
        </w:rPr>
        <w:t>b</w:t>
      </w:r>
      <w:r w:rsidR="00ED6046">
        <w:rPr>
          <w:b/>
          <w:bCs/>
          <w:i/>
          <w:iCs/>
          <w:lang w:eastAsia="ko-KR"/>
        </w:rPr>
        <w:t>e</w:t>
      </w:r>
      <w:r w:rsidRPr="004F3AF6">
        <w:rPr>
          <w:b/>
          <w:bCs/>
          <w:i/>
          <w:iCs/>
          <w:lang w:eastAsia="ko-KR"/>
        </w:rPr>
        <w:t xml:space="preserve"> Editor” are instructions to the TG</w:t>
      </w:r>
      <w:r w:rsidR="00AF298F">
        <w:rPr>
          <w:b/>
          <w:bCs/>
          <w:i/>
          <w:iCs/>
          <w:lang w:eastAsia="ko-KR"/>
        </w:rPr>
        <w:t>b</w:t>
      </w:r>
      <w:r w:rsidR="00ED6046">
        <w:rPr>
          <w:b/>
          <w:bCs/>
          <w:i/>
          <w:iCs/>
          <w:lang w:eastAsia="ko-KR"/>
        </w:rPr>
        <w:t>e</w:t>
      </w:r>
      <w:r w:rsidRPr="004F3AF6">
        <w:rPr>
          <w:b/>
          <w:bCs/>
          <w:i/>
          <w:iCs/>
          <w:lang w:eastAsia="ko-KR"/>
        </w:rPr>
        <w:t xml:space="preserve"> editor to modify existing material in the TG</w:t>
      </w:r>
      <w:r w:rsidR="00AF298F">
        <w:rPr>
          <w:b/>
          <w:bCs/>
          <w:i/>
          <w:iCs/>
          <w:lang w:eastAsia="ko-KR"/>
        </w:rPr>
        <w:t>b</w:t>
      </w:r>
      <w:r w:rsidR="00ED6046">
        <w:rPr>
          <w:b/>
          <w:bCs/>
          <w:i/>
          <w:iCs/>
          <w:lang w:eastAsia="ko-KR"/>
        </w:rPr>
        <w:t>e</w:t>
      </w:r>
      <w:r w:rsidRPr="004F3AF6">
        <w:rPr>
          <w:b/>
          <w:bCs/>
          <w:i/>
          <w:iCs/>
          <w:lang w:eastAsia="ko-KR"/>
        </w:rPr>
        <w:t xml:space="preserve"> draft.  As a result of adopting the changes, the TG</w:t>
      </w:r>
      <w:r w:rsidR="00AF298F">
        <w:rPr>
          <w:b/>
          <w:bCs/>
          <w:i/>
          <w:iCs/>
          <w:lang w:eastAsia="ko-KR"/>
        </w:rPr>
        <w:t>b</w:t>
      </w:r>
      <w:r w:rsidR="00ED6046">
        <w:rPr>
          <w:b/>
          <w:bCs/>
          <w:i/>
          <w:iCs/>
          <w:lang w:eastAsia="ko-KR"/>
        </w:rPr>
        <w:t>e</w:t>
      </w:r>
      <w:r w:rsidRPr="004F3AF6">
        <w:rPr>
          <w:b/>
          <w:bCs/>
          <w:i/>
          <w:iCs/>
          <w:lang w:eastAsia="ko-KR"/>
        </w:rPr>
        <w:t xml:space="preserve"> editor will execute the instructions rather than copy them to the TG</w:t>
      </w:r>
      <w:r w:rsidR="00AF298F">
        <w:rPr>
          <w:b/>
          <w:bCs/>
          <w:i/>
          <w:iCs/>
          <w:lang w:eastAsia="ko-KR"/>
        </w:rPr>
        <w:t>b</w:t>
      </w:r>
      <w:r w:rsidR="00ED6046">
        <w:rPr>
          <w:b/>
          <w:bCs/>
          <w:i/>
          <w:iCs/>
          <w:lang w:eastAsia="ko-KR"/>
        </w:rPr>
        <w:t>e</w:t>
      </w:r>
      <w:r w:rsidRPr="004F3AF6">
        <w:rPr>
          <w:b/>
          <w:bCs/>
          <w:i/>
          <w:iCs/>
          <w:lang w:eastAsia="ko-KR"/>
        </w:rPr>
        <w:t xml:space="preserve"> Draft.</w:t>
      </w:r>
    </w:p>
    <w:p w14:paraId="2C4D811D" w14:textId="3EF2DF64" w:rsidR="00A43AD8" w:rsidRDefault="00A43AD8" w:rsidP="00024800">
      <w:pPr>
        <w:pStyle w:val="SP7147688"/>
        <w:spacing w:before="360" w:after="240"/>
        <w:jc w:val="both"/>
        <w:rPr>
          <w:rStyle w:val="SC7204809"/>
          <w:sz w:val="20"/>
          <w:szCs w:val="20"/>
        </w:rPr>
      </w:pPr>
      <w:r>
        <w:rPr>
          <w:rFonts w:ascii="Times New Roman" w:eastAsia="Times New Roman" w:hAnsi="Times New Roman" w:cs="Times New Roman"/>
          <w:b/>
          <w:i/>
          <w:color w:val="000000"/>
          <w:sz w:val="20"/>
          <w:highlight w:val="yellow"/>
        </w:rPr>
        <w:t xml:space="preserve">Insert </w:t>
      </w:r>
      <w:r w:rsidR="00FF29E1">
        <w:rPr>
          <w:rFonts w:ascii="Times New Roman" w:eastAsia="Times New Roman" w:hAnsi="Times New Roman" w:cs="Times New Roman"/>
          <w:b/>
          <w:i/>
          <w:color w:val="000000"/>
          <w:sz w:val="20"/>
          <w:highlight w:val="yellow"/>
        </w:rPr>
        <w:t>new Clause 33 following C</w:t>
      </w:r>
      <w:r w:rsidR="00C9272E">
        <w:rPr>
          <w:rFonts w:ascii="Times New Roman" w:eastAsia="Times New Roman" w:hAnsi="Times New Roman" w:cs="Times New Roman"/>
          <w:b/>
          <w:i/>
          <w:color w:val="000000"/>
          <w:sz w:val="20"/>
          <w:highlight w:val="yellow"/>
        </w:rPr>
        <w:t>lause 32</w:t>
      </w:r>
      <w:r w:rsidR="00FF29E1">
        <w:rPr>
          <w:rFonts w:ascii="Times New Roman" w:eastAsia="Times New Roman" w:hAnsi="Times New Roman" w:cs="Times New Roman"/>
          <w:b/>
          <w:i/>
          <w:color w:val="000000"/>
          <w:sz w:val="20"/>
          <w:highlight w:val="yellow"/>
        </w:rPr>
        <w:t xml:space="preserve"> as follows:</w:t>
      </w:r>
    </w:p>
    <w:p w14:paraId="5BD95E6C" w14:textId="77777777" w:rsidR="009008D2" w:rsidRDefault="009008D2" w:rsidP="00024800">
      <w:pPr>
        <w:pStyle w:val="SP7147688"/>
        <w:spacing w:before="360" w:after="240"/>
        <w:jc w:val="both"/>
        <w:rPr>
          <w:rStyle w:val="SC7204809"/>
          <w:sz w:val="20"/>
          <w:szCs w:val="20"/>
        </w:rPr>
      </w:pPr>
      <w:r>
        <w:rPr>
          <w:rStyle w:val="SC7204809"/>
          <w:sz w:val="20"/>
          <w:szCs w:val="20"/>
        </w:rPr>
        <w:t xml:space="preserve">33. Extremely High Throughput (EHT) MAC specification </w:t>
      </w:r>
    </w:p>
    <w:p w14:paraId="5E4C7B17" w14:textId="50525EC6" w:rsidR="009008D2" w:rsidRPr="004378DC" w:rsidRDefault="009008D2" w:rsidP="004378DC">
      <w:pPr>
        <w:pStyle w:val="SP7147688"/>
        <w:spacing w:before="360" w:after="240"/>
        <w:jc w:val="both"/>
        <w:rPr>
          <w:b/>
          <w:bCs/>
          <w:color w:val="000000"/>
          <w:sz w:val="20"/>
          <w:szCs w:val="20"/>
        </w:rPr>
      </w:pPr>
      <w:r>
        <w:rPr>
          <w:rStyle w:val="SC7204809"/>
          <w:sz w:val="20"/>
          <w:szCs w:val="20"/>
        </w:rPr>
        <w:t>33.</w:t>
      </w:r>
      <w:r w:rsidR="00FF2314">
        <w:rPr>
          <w:rStyle w:val="SC7204809"/>
          <w:sz w:val="20"/>
          <w:szCs w:val="20"/>
        </w:rPr>
        <w:t>x</w:t>
      </w:r>
      <w:r>
        <w:rPr>
          <w:rStyle w:val="SC7204809"/>
          <w:sz w:val="20"/>
          <w:szCs w:val="20"/>
        </w:rPr>
        <w:t xml:space="preserve"> </w:t>
      </w:r>
      <w:r w:rsidR="004F28D5">
        <w:rPr>
          <w:rStyle w:val="SC7204809"/>
          <w:sz w:val="20"/>
          <w:szCs w:val="20"/>
        </w:rPr>
        <w:t xml:space="preserve">Multi-link channel access </w:t>
      </w:r>
    </w:p>
    <w:p w14:paraId="76CA5E3C" w14:textId="20C589A2" w:rsidR="003F4633" w:rsidRDefault="006F7984" w:rsidP="00F50B7F">
      <w:pPr>
        <w:pStyle w:val="SP7147688"/>
        <w:spacing w:before="360" w:after="240"/>
        <w:jc w:val="both"/>
      </w:pPr>
      <w:r>
        <w:rPr>
          <w:rStyle w:val="SC7204809"/>
          <w:sz w:val="20"/>
          <w:szCs w:val="20"/>
        </w:rPr>
        <w:t>33.</w:t>
      </w:r>
      <w:r w:rsidR="00FF2314">
        <w:rPr>
          <w:rStyle w:val="SC7204809"/>
          <w:sz w:val="20"/>
          <w:szCs w:val="20"/>
        </w:rPr>
        <w:t>x</w:t>
      </w:r>
      <w:r>
        <w:rPr>
          <w:rStyle w:val="SC7204809"/>
          <w:sz w:val="20"/>
          <w:szCs w:val="20"/>
        </w:rPr>
        <w:t>.</w:t>
      </w:r>
      <w:r w:rsidR="00FF2314">
        <w:rPr>
          <w:rStyle w:val="SC7204809"/>
          <w:sz w:val="20"/>
          <w:szCs w:val="20"/>
        </w:rPr>
        <w:t>y</w:t>
      </w:r>
      <w:r w:rsidR="00492D28">
        <w:rPr>
          <w:rStyle w:val="SC7204809"/>
          <w:sz w:val="20"/>
          <w:szCs w:val="20"/>
        </w:rPr>
        <w:t>1</w:t>
      </w:r>
      <w:r>
        <w:rPr>
          <w:rStyle w:val="SC7204809"/>
          <w:sz w:val="20"/>
          <w:szCs w:val="20"/>
        </w:rPr>
        <w:t xml:space="preserve"> PPDU ending time align</w:t>
      </w:r>
      <w:del w:id="0" w:author="Author">
        <w:r w:rsidDel="00E83338">
          <w:rPr>
            <w:rStyle w:val="SC7204809"/>
            <w:sz w:val="20"/>
            <w:szCs w:val="20"/>
          </w:rPr>
          <w:delText>e</w:delText>
        </w:r>
      </w:del>
      <w:r>
        <w:rPr>
          <w:rStyle w:val="SC7204809"/>
          <w:sz w:val="20"/>
          <w:szCs w:val="20"/>
        </w:rPr>
        <w:t>ment</w:t>
      </w:r>
    </w:p>
    <w:p w14:paraId="6F5CE02A" w14:textId="74093025" w:rsidR="00A903F3" w:rsidRDefault="00AF1262" w:rsidP="00820432">
      <w:pPr>
        <w:jc w:val="both"/>
        <w:rPr>
          <w:szCs w:val="18"/>
        </w:rPr>
      </w:pPr>
      <w:ins w:id="1" w:author="Author">
        <w:r>
          <w:rPr>
            <w:szCs w:val="18"/>
          </w:rPr>
          <w:t xml:space="preserve">In this subclause </w:t>
        </w:r>
        <w:r w:rsidR="0099614E" w:rsidRPr="0099614E">
          <w:rPr>
            <w:szCs w:val="18"/>
          </w:rPr>
          <w:t>“</w:t>
        </w:r>
        <w:r w:rsidR="00C14DBF">
          <w:rPr>
            <w:szCs w:val="18"/>
          </w:rPr>
          <w:t xml:space="preserve">simultaneously </w:t>
        </w:r>
        <w:r w:rsidR="0099614E" w:rsidRPr="0099614E">
          <w:rPr>
            <w:szCs w:val="18"/>
          </w:rPr>
          <w:t>transmit” means more than one PPDUs are transmitted on different links and those transmissions are overlapped in time during a period of time.</w:t>
        </w:r>
        <w:r w:rsidR="007955EB">
          <w:rPr>
            <w:szCs w:val="18"/>
          </w:rPr>
          <w:t xml:space="preserve"> Likewise </w:t>
        </w:r>
        <w:r w:rsidR="007955EB" w:rsidRPr="0099614E">
          <w:rPr>
            <w:szCs w:val="18"/>
          </w:rPr>
          <w:t xml:space="preserve">“simultaneously </w:t>
        </w:r>
        <w:r w:rsidR="007955EB">
          <w:rPr>
            <w:szCs w:val="18"/>
          </w:rPr>
          <w:t>trigger</w:t>
        </w:r>
        <w:r w:rsidR="007955EB" w:rsidRPr="0099614E">
          <w:rPr>
            <w:szCs w:val="18"/>
          </w:rPr>
          <w:t xml:space="preserve">” means more than one PPDUs are </w:t>
        </w:r>
        <w:r w:rsidR="007955EB">
          <w:rPr>
            <w:szCs w:val="18"/>
          </w:rPr>
          <w:t xml:space="preserve">triggered </w:t>
        </w:r>
        <w:r w:rsidR="007955EB" w:rsidRPr="0099614E">
          <w:rPr>
            <w:szCs w:val="18"/>
          </w:rPr>
          <w:t>on different links and those transmissions are overlapped in time during a period of time.</w:t>
        </w:r>
        <w:r w:rsidR="007955EB">
          <w:rPr>
            <w:szCs w:val="18"/>
          </w:rPr>
          <w:t xml:space="preserve"> </w:t>
        </w:r>
      </w:ins>
      <w:r w:rsidR="00F01E89" w:rsidRPr="00F01E89">
        <w:rPr>
          <w:szCs w:val="18"/>
        </w:rPr>
        <w:t>If a non-STR MLD that is receiving a PPDU on a first link simultanenou</w:t>
      </w:r>
      <w:del w:id="2" w:author="Author">
        <w:r w:rsidR="00F01E89" w:rsidRPr="00F01E89" w:rsidDel="0099614E">
          <w:rPr>
            <w:szCs w:val="18"/>
          </w:rPr>
          <w:delText>l</w:delText>
        </w:r>
      </w:del>
      <w:r w:rsidR="00F01E89" w:rsidRPr="00F01E89">
        <w:rPr>
          <w:szCs w:val="18"/>
        </w:rPr>
        <w:t>s</w:t>
      </w:r>
      <w:ins w:id="3" w:author="Author">
        <w:r w:rsidR="0099614E">
          <w:rPr>
            <w:szCs w:val="18"/>
          </w:rPr>
          <w:t>l</w:t>
        </w:r>
      </w:ins>
      <w:r w:rsidR="00F01E89" w:rsidRPr="00F01E89">
        <w:rPr>
          <w:szCs w:val="18"/>
        </w:rPr>
        <w:t xml:space="preserve">y transmits </w:t>
      </w:r>
      <w:r w:rsidR="00502F8D">
        <w:rPr>
          <w:szCs w:val="18"/>
        </w:rPr>
        <w:t xml:space="preserve">another PPDU on a second link, </w:t>
      </w:r>
      <w:r w:rsidR="00F01E89" w:rsidRPr="00F01E89">
        <w:rPr>
          <w:szCs w:val="18"/>
        </w:rPr>
        <w:t xml:space="preserve">the non-STR MLD might fail to receive the PPDU on the first link because of an interference signal caused by the transmission on the second link. </w:t>
      </w:r>
      <w:r w:rsidR="00502F8D" w:rsidRPr="00502F8D">
        <w:rPr>
          <w:szCs w:val="18"/>
        </w:rPr>
        <w:t xml:space="preserve">To </w:t>
      </w:r>
      <w:ins w:id="4" w:author="Author">
        <w:r w:rsidR="0040083C">
          <w:rPr>
            <w:szCs w:val="18"/>
          </w:rPr>
          <w:t xml:space="preserve">help reduce the chances of the occurance of </w:t>
        </w:r>
      </w:ins>
      <w:del w:id="5" w:author="Author">
        <w:r w:rsidR="00502F8D" w:rsidRPr="00502F8D" w:rsidDel="0040083C">
          <w:rPr>
            <w:szCs w:val="18"/>
          </w:rPr>
          <w:delText xml:space="preserve">avoid </w:delText>
        </w:r>
      </w:del>
      <w:r w:rsidR="00502F8D" w:rsidRPr="00502F8D">
        <w:rPr>
          <w:szCs w:val="18"/>
        </w:rPr>
        <w:t xml:space="preserve">such self-interference among STAs affiliated to the same </w:t>
      </w:r>
      <w:ins w:id="6" w:author="Author">
        <w:r w:rsidR="00B4501C">
          <w:rPr>
            <w:szCs w:val="18"/>
          </w:rPr>
          <w:t xml:space="preserve">non-STR </w:t>
        </w:r>
      </w:ins>
      <w:r w:rsidR="00502F8D" w:rsidRPr="00502F8D">
        <w:rPr>
          <w:szCs w:val="18"/>
        </w:rPr>
        <w:t xml:space="preserve">MLDs, </w:t>
      </w:r>
      <w:del w:id="7" w:author="Author">
        <w:r w:rsidR="00502F8D" w:rsidRPr="00502F8D" w:rsidDel="0040083C">
          <w:rPr>
            <w:szCs w:val="18"/>
          </w:rPr>
          <w:delText xml:space="preserve">a MLD that intends to simultaneously transmits PPDUs to the same non-STR MLD would align the ending times of the PPDUs. </w:delText>
        </w:r>
        <w:r w:rsidR="00A903F3" w:rsidDel="0040083C">
          <w:rPr>
            <w:szCs w:val="18"/>
          </w:rPr>
          <w:delText>T</w:delText>
        </w:r>
      </w:del>
      <w:ins w:id="8" w:author="Author">
        <w:r w:rsidR="0040083C">
          <w:rPr>
            <w:szCs w:val="18"/>
          </w:rPr>
          <w:t>t</w:t>
        </w:r>
      </w:ins>
      <w:r w:rsidR="00A903F3">
        <w:rPr>
          <w:szCs w:val="18"/>
        </w:rPr>
        <w:t>his sub</w:t>
      </w:r>
      <w:r w:rsidR="00A903F3" w:rsidRPr="00A903F3">
        <w:rPr>
          <w:szCs w:val="18"/>
        </w:rPr>
        <w:t xml:space="preserve">clause specifies </w:t>
      </w:r>
      <w:ins w:id="9" w:author="Author">
        <w:r w:rsidR="0040083C">
          <w:rPr>
            <w:szCs w:val="18"/>
          </w:rPr>
          <w:t xml:space="preserve">a mechanism to align the ending time of DL PPDUs that simultaneously </w:t>
        </w:r>
        <w:r w:rsidR="0005127A">
          <w:rPr>
            <w:szCs w:val="18"/>
          </w:rPr>
          <w:t xml:space="preserve">transmitted </w:t>
        </w:r>
        <w:r w:rsidR="0040083C">
          <w:rPr>
            <w:szCs w:val="18"/>
          </w:rPr>
          <w:t>to the same non-STR non-AP MLD.</w:t>
        </w:r>
      </w:ins>
      <w:del w:id="10" w:author="Author">
        <w:r w:rsidR="00A903F3" w:rsidRPr="00A903F3" w:rsidDel="0040083C">
          <w:rPr>
            <w:szCs w:val="18"/>
          </w:rPr>
          <w:delText>the requirements of PPDU ending time alignment.</w:delText>
        </w:r>
      </w:del>
    </w:p>
    <w:p w14:paraId="388408CE" w14:textId="77777777" w:rsidR="00A903F3" w:rsidRDefault="00A903F3" w:rsidP="00820432">
      <w:pPr>
        <w:jc w:val="both"/>
        <w:rPr>
          <w:szCs w:val="18"/>
        </w:rPr>
      </w:pPr>
    </w:p>
    <w:p w14:paraId="33A39F69" w14:textId="7ACF04B6" w:rsidR="00295369" w:rsidRDefault="00295369" w:rsidP="00820432">
      <w:pPr>
        <w:jc w:val="both"/>
        <w:rPr>
          <w:szCs w:val="18"/>
        </w:rPr>
      </w:pPr>
      <w:r w:rsidRPr="00295369">
        <w:rPr>
          <w:szCs w:val="18"/>
        </w:rPr>
        <w:t xml:space="preserve">When an AP MLD simultaneously transmits more than one DL PPDUs </w:t>
      </w:r>
      <w:ins w:id="11" w:author="Author">
        <w:r w:rsidR="009F579C">
          <w:rPr>
            <w:szCs w:val="18"/>
          </w:rPr>
          <w:t xml:space="preserve">on different links </w:t>
        </w:r>
      </w:ins>
      <w:r w:rsidRPr="00295369">
        <w:rPr>
          <w:szCs w:val="18"/>
        </w:rPr>
        <w:t xml:space="preserve">to the same non-STR non-AP MLD and at least one of DL PPDUs carries a frame soliciting an immediate </w:t>
      </w:r>
      <w:ins w:id="12" w:author="Author">
        <w:r w:rsidR="0040083C">
          <w:rPr>
            <w:szCs w:val="18"/>
          </w:rPr>
          <w:t xml:space="preserve">UL </w:t>
        </w:r>
      </w:ins>
      <w:r w:rsidRPr="00295369">
        <w:rPr>
          <w:szCs w:val="18"/>
        </w:rPr>
        <w:t xml:space="preserve">response </w:t>
      </w:r>
      <w:del w:id="13" w:author="Author">
        <w:r w:rsidRPr="00295369" w:rsidDel="0040083C">
          <w:rPr>
            <w:szCs w:val="18"/>
          </w:rPr>
          <w:delText>PPD</w:delText>
        </w:r>
        <w:r w:rsidDel="0040083C">
          <w:rPr>
            <w:szCs w:val="18"/>
          </w:rPr>
          <w:delText xml:space="preserve">U </w:delText>
        </w:r>
      </w:del>
      <w:r>
        <w:rPr>
          <w:szCs w:val="18"/>
        </w:rPr>
        <w:t xml:space="preserve">from the non-STR non-AP MLD, </w:t>
      </w:r>
      <w:r w:rsidRPr="00295369">
        <w:rPr>
          <w:szCs w:val="18"/>
        </w:rPr>
        <w:t xml:space="preserve">it shall </w:t>
      </w:r>
      <w:r w:rsidR="00780B5D">
        <w:rPr>
          <w:szCs w:val="18"/>
        </w:rPr>
        <w:t xml:space="preserve">align the ending time of transmitting </w:t>
      </w:r>
      <w:r w:rsidRPr="00295369">
        <w:rPr>
          <w:szCs w:val="18"/>
        </w:rPr>
        <w:t xml:space="preserve">DL PPDUs except </w:t>
      </w:r>
      <w:ins w:id="14" w:author="Author">
        <w:r w:rsidR="0040083C">
          <w:rPr>
            <w:szCs w:val="18"/>
          </w:rPr>
          <w:t xml:space="preserve">when </w:t>
        </w:r>
      </w:ins>
      <w:del w:id="15" w:author="Author">
        <w:r w:rsidRPr="00295369" w:rsidDel="0040083C">
          <w:rPr>
            <w:szCs w:val="18"/>
          </w:rPr>
          <w:delText xml:space="preserve">for </w:delText>
        </w:r>
      </w:del>
      <w:ins w:id="16" w:author="Author">
        <w:r w:rsidR="0040083C">
          <w:rPr>
            <w:szCs w:val="18"/>
          </w:rPr>
          <w:t xml:space="preserve">one of </w:t>
        </w:r>
      </w:ins>
      <w:r w:rsidRPr="00295369">
        <w:rPr>
          <w:szCs w:val="18"/>
        </w:rPr>
        <w:t xml:space="preserve">the </w:t>
      </w:r>
      <w:r w:rsidR="00622A67">
        <w:rPr>
          <w:szCs w:val="18"/>
        </w:rPr>
        <w:t xml:space="preserve">DL </w:t>
      </w:r>
      <w:r w:rsidRPr="00295369">
        <w:rPr>
          <w:szCs w:val="18"/>
        </w:rPr>
        <w:t>PPDU</w:t>
      </w:r>
      <w:ins w:id="17" w:author="Author">
        <w:r w:rsidR="0040083C">
          <w:rPr>
            <w:szCs w:val="18"/>
          </w:rPr>
          <w:t>s</w:t>
        </w:r>
      </w:ins>
      <w:r w:rsidRPr="00295369">
        <w:rPr>
          <w:szCs w:val="18"/>
        </w:rPr>
        <w:t xml:space="preserve"> carr</w:t>
      </w:r>
      <w:ins w:id="18" w:author="Author">
        <w:r w:rsidR="0040083C">
          <w:rPr>
            <w:szCs w:val="18"/>
          </w:rPr>
          <w:t xml:space="preserve">ies </w:t>
        </w:r>
      </w:ins>
      <w:del w:id="19" w:author="Author">
        <w:r w:rsidRPr="00295369" w:rsidDel="0040083C">
          <w:rPr>
            <w:szCs w:val="18"/>
          </w:rPr>
          <w:delText xml:space="preserve">ying </w:delText>
        </w:r>
      </w:del>
      <w:r w:rsidRPr="00295369">
        <w:rPr>
          <w:szCs w:val="18"/>
        </w:rPr>
        <w:t>a high pri</w:t>
      </w:r>
      <w:del w:id="20" w:author="Author">
        <w:r w:rsidRPr="00295369" w:rsidDel="00B4501C">
          <w:rPr>
            <w:szCs w:val="18"/>
          </w:rPr>
          <w:delText>r</w:delText>
        </w:r>
      </w:del>
      <w:r w:rsidRPr="00295369">
        <w:rPr>
          <w:szCs w:val="18"/>
        </w:rPr>
        <w:t>o</w:t>
      </w:r>
      <w:ins w:id="21" w:author="Author">
        <w:r w:rsidR="00B4501C">
          <w:rPr>
            <w:szCs w:val="18"/>
          </w:rPr>
          <w:t>ri</w:t>
        </w:r>
      </w:ins>
      <w:r w:rsidRPr="00295369">
        <w:rPr>
          <w:szCs w:val="18"/>
        </w:rPr>
        <w:t>ty frame</w:t>
      </w:r>
      <w:ins w:id="22" w:author="Author">
        <w:r w:rsidR="00B4501C">
          <w:rPr>
            <w:szCs w:val="18"/>
          </w:rPr>
          <w:t xml:space="preserve"> </w:t>
        </w:r>
        <w:r w:rsidR="009D789D">
          <w:rPr>
            <w:szCs w:val="18"/>
          </w:rPr>
          <w:t xml:space="preserve">that meets </w:t>
        </w:r>
        <w:r w:rsidR="00B4501C">
          <w:rPr>
            <w:szCs w:val="18"/>
          </w:rPr>
          <w:t>TBD conditions</w:t>
        </w:r>
      </w:ins>
      <w:r w:rsidRPr="00295369">
        <w:rPr>
          <w:szCs w:val="18"/>
        </w:rPr>
        <w:t xml:space="preserve">, subject to the rules defined in this subclause. </w:t>
      </w:r>
      <w:r w:rsidR="00622A67">
        <w:rPr>
          <w:szCs w:val="18"/>
        </w:rPr>
        <w:t>T</w:t>
      </w:r>
      <w:r w:rsidR="00622A67" w:rsidRPr="00295369">
        <w:rPr>
          <w:szCs w:val="18"/>
        </w:rPr>
        <w:t xml:space="preserve">he </w:t>
      </w:r>
      <w:r w:rsidR="00622A67">
        <w:rPr>
          <w:szCs w:val="18"/>
        </w:rPr>
        <w:t xml:space="preserve">DL </w:t>
      </w:r>
      <w:r w:rsidR="00622A67" w:rsidRPr="00295369">
        <w:rPr>
          <w:szCs w:val="18"/>
        </w:rPr>
        <w:t>PPDU carrying a high pri</w:t>
      </w:r>
      <w:del w:id="23" w:author="Author">
        <w:r w:rsidR="00622A67" w:rsidRPr="00295369" w:rsidDel="00B4501C">
          <w:rPr>
            <w:szCs w:val="18"/>
          </w:rPr>
          <w:delText>r</w:delText>
        </w:r>
      </w:del>
      <w:r w:rsidR="00622A67" w:rsidRPr="00295369">
        <w:rPr>
          <w:szCs w:val="18"/>
        </w:rPr>
        <w:t>o</w:t>
      </w:r>
      <w:ins w:id="24" w:author="Author">
        <w:r w:rsidR="00B4501C">
          <w:rPr>
            <w:szCs w:val="18"/>
          </w:rPr>
          <w:t>ri</w:t>
        </w:r>
      </w:ins>
      <w:r w:rsidR="00622A67" w:rsidRPr="00295369">
        <w:rPr>
          <w:szCs w:val="18"/>
        </w:rPr>
        <w:t>ty frame</w:t>
      </w:r>
      <w:r w:rsidRPr="00295369">
        <w:rPr>
          <w:szCs w:val="18"/>
        </w:rPr>
        <w:t xml:space="preserve"> may not be aligned with another DL PPDU sent </w:t>
      </w:r>
      <w:ins w:id="25" w:author="Author">
        <w:r w:rsidR="0040083C">
          <w:rPr>
            <w:szCs w:val="18"/>
          </w:rPr>
          <w:t xml:space="preserve">simultaneously </w:t>
        </w:r>
      </w:ins>
      <w:r w:rsidRPr="00295369">
        <w:rPr>
          <w:szCs w:val="18"/>
        </w:rPr>
        <w:t>on the other link.</w:t>
      </w:r>
    </w:p>
    <w:p w14:paraId="394A0E39" w14:textId="77777777" w:rsidR="00622A67" w:rsidRDefault="00622A67" w:rsidP="00820432">
      <w:pPr>
        <w:jc w:val="both"/>
      </w:pPr>
    </w:p>
    <w:p w14:paraId="2CCF1D13" w14:textId="4EA3F48E" w:rsidR="008C0D7E" w:rsidRDefault="008C0D7E" w:rsidP="00820432">
      <w:pPr>
        <w:contextualSpacing/>
        <w:jc w:val="both"/>
      </w:pPr>
      <w:r>
        <w:t>NOTE</w:t>
      </w:r>
      <w:r w:rsidR="00C9272E">
        <w:t>1</w:t>
      </w:r>
      <w:r>
        <w:t>- In such a way that the response PPDU to any of the DL PPDUs will not overlap with any of the DL PPDUs.</w:t>
      </w:r>
    </w:p>
    <w:p w14:paraId="5800ABE4" w14:textId="7C1D5ADB" w:rsidR="008C0D7E" w:rsidRDefault="00656413" w:rsidP="00820432">
      <w:pPr>
        <w:tabs>
          <w:tab w:val="left" w:pos="1680"/>
        </w:tabs>
        <w:jc w:val="both"/>
      </w:pPr>
      <w:r>
        <w:tab/>
      </w:r>
    </w:p>
    <w:p w14:paraId="2484F2AB" w14:textId="3AF5A054" w:rsidR="00656413" w:rsidRDefault="00656413" w:rsidP="00820432">
      <w:pPr>
        <w:tabs>
          <w:tab w:val="left" w:pos="1680"/>
        </w:tabs>
        <w:jc w:val="both"/>
      </w:pPr>
      <w:r>
        <w:t xml:space="preserve">When an AP MLD is required to align the ending time of </w:t>
      </w:r>
      <w:ins w:id="26" w:author="Author">
        <w:r w:rsidR="000066EE">
          <w:t xml:space="preserve">simultaneously </w:t>
        </w:r>
      </w:ins>
      <w:r>
        <w:t>transmitting DL PPDUs</w:t>
      </w:r>
      <w:ins w:id="27" w:author="Author">
        <w:r w:rsidR="00081436">
          <w:t xml:space="preserve"> </w:t>
        </w:r>
        <w:r w:rsidR="00081436">
          <w:rPr>
            <w:szCs w:val="18"/>
          </w:rPr>
          <w:t>on different links</w:t>
        </w:r>
      </w:ins>
      <w:r>
        <w:t xml:space="preserve">, </w:t>
      </w:r>
      <w:r w:rsidR="00B35209">
        <w:t xml:space="preserve">it </w:t>
      </w:r>
      <w:r>
        <w:t>shall satisfy the following conditions:</w:t>
      </w:r>
    </w:p>
    <w:p w14:paraId="2A8383CA" w14:textId="5031DB49" w:rsidR="003B798E" w:rsidRPr="00F50B7F" w:rsidRDefault="003B798E" w:rsidP="00DD3B35">
      <w:pPr>
        <w:pStyle w:val="ListParagraph"/>
        <w:numPr>
          <w:ilvl w:val="0"/>
          <w:numId w:val="12"/>
        </w:numPr>
        <w:ind w:leftChars="0"/>
        <w:jc w:val="both"/>
        <w:rPr>
          <w:rStyle w:val="SC11204802"/>
          <w:color w:val="auto"/>
          <w:sz w:val="18"/>
        </w:rPr>
      </w:pPr>
      <w:r>
        <w:t>The AP MLD shall ensure that the difference between the ending times of transmitting DL PPDUs is less than or equal to 8 μs</w:t>
      </w:r>
      <w:r w:rsidR="007D4EE9">
        <w:t xml:space="preserve"> (see NOTE</w:t>
      </w:r>
      <w:r w:rsidR="00C9272E">
        <w:t>2</w:t>
      </w:r>
      <w:r w:rsidR="007D4EE9">
        <w:t>)</w:t>
      </w:r>
      <w:r>
        <w:t>, where the ending time of the PPDU is the end of the last OFDM symbol</w:t>
      </w:r>
      <w:del w:id="28" w:author="Author">
        <w:r w:rsidDel="000066EE">
          <w:delText xml:space="preserve"> (which does not include the Signal Extension field)</w:delText>
        </w:r>
      </w:del>
      <w:r>
        <w:t>.</w:t>
      </w:r>
      <w:r w:rsidR="00356419">
        <w:t xml:space="preserve"> </w:t>
      </w:r>
    </w:p>
    <w:p w14:paraId="687850D9" w14:textId="3E97C464" w:rsidR="003B798E" w:rsidRDefault="003B798E" w:rsidP="00DD3B35">
      <w:pPr>
        <w:pStyle w:val="ListParagraph"/>
        <w:numPr>
          <w:ilvl w:val="0"/>
          <w:numId w:val="12"/>
        </w:numPr>
        <w:ind w:leftChars="0"/>
        <w:jc w:val="both"/>
      </w:pPr>
      <w:r>
        <w:rPr>
          <w:rStyle w:val="SC11204802"/>
          <w:sz w:val="18"/>
          <w:szCs w:val="18"/>
        </w:rPr>
        <w:t>T</w:t>
      </w:r>
      <w:r>
        <w:t>he AP MLD shall ensure that the endin</w:t>
      </w:r>
      <w:r w:rsidR="00B35209">
        <w:t xml:space="preserve">g time of one or more DL </w:t>
      </w:r>
      <w:r>
        <w:t>PPDU</w:t>
      </w:r>
      <w:r w:rsidR="00B35209">
        <w:t>s</w:t>
      </w:r>
      <w:r>
        <w:t xml:space="preserve"> </w:t>
      </w:r>
      <w:r w:rsidR="00B35209">
        <w:t xml:space="preserve">that </w:t>
      </w:r>
      <w:r>
        <w:t>carry a frame soliciting an immediate response frame cannot be earlier more than 4 μs (</w:t>
      </w:r>
      <w:r w:rsidR="007D4EE9">
        <w:t>see NOTE</w:t>
      </w:r>
      <w:r w:rsidR="00C9272E">
        <w:t>3</w:t>
      </w:r>
      <w:r w:rsidR="007D4EE9">
        <w:t xml:space="preserve">) </w:t>
      </w:r>
      <w:r>
        <w:t xml:space="preserve">of the ending time of </w:t>
      </w:r>
      <w:r w:rsidR="00B35209">
        <w:t xml:space="preserve">any </w:t>
      </w:r>
      <w:r w:rsidR="00DB28AE">
        <w:t xml:space="preserve">of </w:t>
      </w:r>
      <w:r w:rsidR="00B35209">
        <w:t xml:space="preserve">DL </w:t>
      </w:r>
      <w:r>
        <w:t>PPDU</w:t>
      </w:r>
      <w:r w:rsidR="00DB28AE">
        <w:t>s</w:t>
      </w:r>
      <w:r>
        <w:t xml:space="preserve"> containing a Trigger frame with the CS Required subfield set to 1. </w:t>
      </w:r>
    </w:p>
    <w:p w14:paraId="3C1CB8F1" w14:textId="77777777" w:rsidR="007D4EE9" w:rsidRDefault="007D4EE9" w:rsidP="00DD3B35">
      <w:pPr>
        <w:jc w:val="both"/>
      </w:pPr>
    </w:p>
    <w:p w14:paraId="204F6E53" w14:textId="348457E2" w:rsidR="007D4EE9" w:rsidRDefault="007D4EE9" w:rsidP="00DD3B35">
      <w:pPr>
        <w:jc w:val="both"/>
      </w:pPr>
      <w:r>
        <w:t>NOTE</w:t>
      </w:r>
      <w:r w:rsidR="00C9272E">
        <w:t>2</w:t>
      </w:r>
      <w:r>
        <w:t xml:space="preserve">- </w:t>
      </w:r>
      <w:ins w:id="29" w:author="Author">
        <w:r w:rsidR="00301FB5">
          <w:t xml:space="preserve">The difference between the ending times of transmitting DL PPDUs needs to be less than SIFS – </w:t>
        </w:r>
        <w:r w:rsidR="00E21034">
          <w:t>t</w:t>
        </w:r>
        <w:r w:rsidR="00301FB5">
          <w:t xml:space="preserve">iming </w:t>
        </w:r>
        <w:r w:rsidR="00E21034">
          <w:t>m</w:t>
        </w:r>
        <w:r w:rsidR="00301FB5">
          <w:t>argin</w:t>
        </w:r>
        <w:r w:rsidR="009578EA">
          <w:t xml:space="preserve"> (≤16 μs)</w:t>
        </w:r>
        <w:r w:rsidR="00301FB5">
          <w:t>.</w:t>
        </w:r>
        <w:r w:rsidR="009578EA">
          <w:t xml:space="preserve"> To balance an implementation complexity at a transmitter side and a receiver side, the </w:t>
        </w:r>
        <w:r w:rsidR="00E21034">
          <w:t>t</w:t>
        </w:r>
        <w:r w:rsidR="009578EA">
          <w:t xml:space="preserve">iming </w:t>
        </w:r>
        <w:r w:rsidR="00E21034">
          <w:t>m</w:t>
        </w:r>
        <w:r w:rsidR="009578EA">
          <w:t xml:space="preserve">argin is set to a half of 16 μs. So </w:t>
        </w:r>
      </w:ins>
      <w:r>
        <w:t xml:space="preserve">8 μs is derived from </w:t>
      </w:r>
      <w:ins w:id="30" w:author="Author">
        <w:r w:rsidR="009578EA">
          <w:t>SIFS – 8 μs</w:t>
        </w:r>
      </w:ins>
      <w:del w:id="31" w:author="Author">
        <w:r w:rsidDel="009578EA">
          <w:delText>(aSIFSTime + aSignalExtension)/2</w:delText>
        </w:r>
      </w:del>
      <w:r>
        <w:t>.</w:t>
      </w:r>
    </w:p>
    <w:p w14:paraId="18D7596A" w14:textId="00F0DAE5" w:rsidR="007D4EE9" w:rsidRDefault="007D4EE9" w:rsidP="00DD3B35">
      <w:pPr>
        <w:jc w:val="both"/>
      </w:pPr>
      <w:r>
        <w:t>NOTE</w:t>
      </w:r>
      <w:r w:rsidR="00C9272E">
        <w:t>3</w:t>
      </w:r>
      <w:r>
        <w:t xml:space="preserve">- 4 μs is aRxTxTurnaroundTime. </w:t>
      </w:r>
    </w:p>
    <w:p w14:paraId="6165E326" w14:textId="77777777" w:rsidR="009C3954" w:rsidRDefault="009C3954" w:rsidP="00DD3B35">
      <w:pPr>
        <w:contextualSpacing/>
        <w:jc w:val="both"/>
        <w:rPr>
          <w:szCs w:val="18"/>
        </w:rPr>
      </w:pPr>
    </w:p>
    <w:p w14:paraId="707901F7" w14:textId="77777777" w:rsidR="00F50B7F" w:rsidRPr="00156DBD" w:rsidRDefault="00F50B7F" w:rsidP="00DD3B35">
      <w:pPr>
        <w:jc w:val="both"/>
        <w:rPr>
          <w:szCs w:val="18"/>
        </w:rPr>
      </w:pPr>
      <w:r w:rsidRPr="00156DBD">
        <w:rPr>
          <w:szCs w:val="18"/>
        </w:rPr>
        <w:t>An AP may use any type of padding to</w:t>
      </w:r>
      <w:r>
        <w:rPr>
          <w:szCs w:val="18"/>
        </w:rPr>
        <w:t xml:space="preserve"> align the ending time of transmitting </w:t>
      </w:r>
      <w:r w:rsidRPr="00295369">
        <w:rPr>
          <w:szCs w:val="18"/>
        </w:rPr>
        <w:t>DL</w:t>
      </w:r>
      <w:r>
        <w:rPr>
          <w:szCs w:val="18"/>
        </w:rPr>
        <w:t xml:space="preserve"> PPDU, </w:t>
      </w:r>
      <w:r w:rsidRPr="00156DBD">
        <w:rPr>
          <w:szCs w:val="18"/>
        </w:rPr>
        <w:t>such as using the Padding field in a Trigger frame, post-EOF A-MPDU padding, aggregating other MPDUs in the A-MPDU</w:t>
      </w:r>
      <w:r>
        <w:rPr>
          <w:szCs w:val="18"/>
        </w:rPr>
        <w:t>, or a packet extension.</w:t>
      </w:r>
    </w:p>
    <w:p w14:paraId="1E63A9E2" w14:textId="77777777" w:rsidR="00F50B7F" w:rsidRPr="00F50B7F" w:rsidRDefault="00F50B7F" w:rsidP="00DD3B35">
      <w:pPr>
        <w:contextualSpacing/>
        <w:jc w:val="both"/>
        <w:rPr>
          <w:szCs w:val="18"/>
        </w:rPr>
      </w:pPr>
    </w:p>
    <w:p w14:paraId="44AFCAE6" w14:textId="2E14446F" w:rsidR="009C3954" w:rsidRPr="00F50B7F" w:rsidRDefault="00FE02DE" w:rsidP="00DD3B35">
      <w:pPr>
        <w:jc w:val="both"/>
        <w:rPr>
          <w:szCs w:val="18"/>
        </w:rPr>
      </w:pPr>
      <w:r w:rsidRPr="00F50B7F">
        <w:rPr>
          <w:szCs w:val="18"/>
        </w:rPr>
        <w:t>When a</w:t>
      </w:r>
      <w:r w:rsidR="009C3954" w:rsidRPr="00F50B7F">
        <w:rPr>
          <w:szCs w:val="18"/>
        </w:rPr>
        <w:t xml:space="preserve">n AP MLD </w:t>
      </w:r>
      <w:ins w:id="32" w:author="Author">
        <w:r w:rsidR="00470581">
          <w:rPr>
            <w:szCs w:val="18"/>
          </w:rPr>
          <w:t xml:space="preserve">simultaneously </w:t>
        </w:r>
      </w:ins>
      <w:r w:rsidRPr="00F50B7F">
        <w:rPr>
          <w:szCs w:val="18"/>
        </w:rPr>
        <w:t xml:space="preserve">solicits one or more TB PPDUs </w:t>
      </w:r>
      <w:ins w:id="33" w:author="Author">
        <w:r w:rsidR="00470581">
          <w:rPr>
            <w:szCs w:val="18"/>
          </w:rPr>
          <w:t xml:space="preserve">on different links </w:t>
        </w:r>
      </w:ins>
      <w:del w:id="34" w:author="Author">
        <w:r w:rsidR="00EF40CD" w:rsidDel="00470581">
          <w:rPr>
            <w:szCs w:val="18"/>
          </w:rPr>
          <w:delText xml:space="preserve">simultaenoulsy </w:delText>
        </w:r>
      </w:del>
      <w:r w:rsidRPr="00F50B7F">
        <w:rPr>
          <w:szCs w:val="18"/>
        </w:rPr>
        <w:t xml:space="preserve">from </w:t>
      </w:r>
      <w:r w:rsidR="009C3954" w:rsidRPr="00F50B7F">
        <w:rPr>
          <w:szCs w:val="18"/>
        </w:rPr>
        <w:t>the same non-STR non-AP MLD</w:t>
      </w:r>
      <w:r w:rsidRPr="00F50B7F">
        <w:rPr>
          <w:szCs w:val="18"/>
        </w:rPr>
        <w:t>, each AP affili</w:t>
      </w:r>
      <w:del w:id="35" w:author="Author">
        <w:r w:rsidRPr="00F50B7F" w:rsidDel="00B4501C">
          <w:rPr>
            <w:szCs w:val="18"/>
          </w:rPr>
          <w:delText>c</w:delText>
        </w:r>
      </w:del>
      <w:r w:rsidRPr="00F50B7F">
        <w:rPr>
          <w:szCs w:val="18"/>
        </w:rPr>
        <w:t xml:space="preserve">ated to the AP MLD that transmits a Trigger frame or frame carrying a TRS Control field </w:t>
      </w:r>
      <w:r w:rsidR="00F50B7F" w:rsidRPr="00F50B7F">
        <w:rPr>
          <w:szCs w:val="18"/>
        </w:rPr>
        <w:t xml:space="preserve">shall </w:t>
      </w:r>
      <w:r w:rsidR="009A6506" w:rsidRPr="00F50B7F">
        <w:rPr>
          <w:szCs w:val="18"/>
        </w:rPr>
        <w:t>indep</w:t>
      </w:r>
      <w:del w:id="36" w:author="Author">
        <w:r w:rsidR="009A6506" w:rsidRPr="00F50B7F" w:rsidDel="00B4501C">
          <w:rPr>
            <w:szCs w:val="18"/>
          </w:rPr>
          <w:delText>t</w:delText>
        </w:r>
      </w:del>
      <w:r w:rsidR="009A6506" w:rsidRPr="00F50B7F">
        <w:rPr>
          <w:szCs w:val="18"/>
        </w:rPr>
        <w:t>ende</w:t>
      </w:r>
      <w:ins w:id="37" w:author="Author">
        <w:r w:rsidR="00B4501C">
          <w:rPr>
            <w:szCs w:val="18"/>
          </w:rPr>
          <w:t>n</w:t>
        </w:r>
      </w:ins>
      <w:r w:rsidR="009A6506" w:rsidRPr="00F50B7F">
        <w:rPr>
          <w:szCs w:val="18"/>
        </w:rPr>
        <w:t xml:space="preserve">tly </w:t>
      </w:r>
      <w:r w:rsidR="00F50B7F" w:rsidRPr="00F50B7F">
        <w:rPr>
          <w:szCs w:val="18"/>
        </w:rPr>
        <w:t xml:space="preserve">set the Trigger frame fields and TRS Control subfield </w:t>
      </w:r>
      <w:r w:rsidR="009A6506" w:rsidRPr="009A6506">
        <w:rPr>
          <w:szCs w:val="18"/>
        </w:rPr>
        <w:t>following the rules defined in 26.5.2.2.4 (Allowed settings of the Trigger frame fields and TRS Control subfield)</w:t>
      </w:r>
      <w:r w:rsidR="009A6506">
        <w:rPr>
          <w:sz w:val="20"/>
        </w:rPr>
        <w:t xml:space="preserve"> </w:t>
      </w:r>
      <w:r w:rsidR="00F50B7F" w:rsidRPr="00F50B7F">
        <w:rPr>
          <w:szCs w:val="18"/>
        </w:rPr>
        <w:t>with the following exceptions:</w:t>
      </w:r>
      <w:r w:rsidR="00F50B7F">
        <w:rPr>
          <w:b/>
          <w:bCs/>
          <w:sz w:val="20"/>
        </w:rPr>
        <w:t xml:space="preserve"> </w:t>
      </w:r>
      <w:r w:rsidRPr="00F50B7F">
        <w:rPr>
          <w:szCs w:val="18"/>
        </w:rPr>
        <w:t xml:space="preserve">  </w:t>
      </w:r>
    </w:p>
    <w:p w14:paraId="3AB60060" w14:textId="06E1677A" w:rsidR="009C3954" w:rsidRDefault="009C3954" w:rsidP="00DD3B35">
      <w:pPr>
        <w:pStyle w:val="ListParagraph"/>
        <w:numPr>
          <w:ilvl w:val="0"/>
          <w:numId w:val="12"/>
        </w:numPr>
        <w:ind w:leftChars="0"/>
        <w:contextualSpacing/>
        <w:jc w:val="both"/>
      </w:pPr>
      <w:r>
        <w:t xml:space="preserve">An AP affiliated to the AP MLD </w:t>
      </w:r>
      <w:r w:rsidR="009A6506">
        <w:t xml:space="preserve">that transmits a Trigger frame to a STA in a non-STR non-AP MLD </w:t>
      </w:r>
      <w:r>
        <w:t xml:space="preserve">shall not </w:t>
      </w:r>
      <w:r w:rsidR="009A6506">
        <w:t xml:space="preserve">set </w:t>
      </w:r>
      <w:r>
        <w:t xml:space="preserve">the CS Required subfield </w:t>
      </w:r>
      <w:r w:rsidR="009A6506">
        <w:t xml:space="preserve">in the Trigger frame </w:t>
      </w:r>
      <w:r>
        <w:t xml:space="preserve">to 1, when at least one PPDU from other STAs affiliated to the same non-STR non-AP MLD is scheduled for transmission before </w:t>
      </w:r>
      <w:r w:rsidR="007D4EE9">
        <w:t>12 μs (see NOTE</w:t>
      </w:r>
      <w:r w:rsidR="00C9272E">
        <w:t>4</w:t>
      </w:r>
      <w:r w:rsidR="007D4EE9">
        <w:t xml:space="preserve">) </w:t>
      </w:r>
      <w:r>
        <w:t>has expired after the PPDU containing the Trigger frame.</w:t>
      </w:r>
    </w:p>
    <w:p w14:paraId="59F65FC5" w14:textId="4437250D" w:rsidR="009C3954" w:rsidRDefault="00FE02DE" w:rsidP="00DD3B35">
      <w:pPr>
        <w:pStyle w:val="ListParagraph"/>
        <w:numPr>
          <w:ilvl w:val="0"/>
          <w:numId w:val="12"/>
        </w:numPr>
        <w:ind w:leftChars="0"/>
        <w:contextualSpacing/>
        <w:jc w:val="both"/>
      </w:pPr>
      <w:r>
        <w:t xml:space="preserve">When </w:t>
      </w:r>
      <w:r w:rsidR="00EF40CD">
        <w:t xml:space="preserve">the </w:t>
      </w:r>
      <w:r>
        <w:t>AP MLD allows the frames in the TB PPDUs to solicit control response frames from the AP MLD, then the UL Length subfield values in the soliciting Trigger frames shall be set to the same value.</w:t>
      </w:r>
    </w:p>
    <w:p w14:paraId="10A87F0D" w14:textId="77777777" w:rsidR="00F50B7F" w:rsidRDefault="00F50B7F" w:rsidP="00DD3B35">
      <w:pPr>
        <w:contextualSpacing/>
        <w:jc w:val="both"/>
      </w:pPr>
    </w:p>
    <w:p w14:paraId="3AB007CC" w14:textId="18C5BFF4" w:rsidR="009C3954" w:rsidRDefault="007D4EE9" w:rsidP="00DD3B35">
      <w:pPr>
        <w:contextualSpacing/>
        <w:jc w:val="both"/>
      </w:pPr>
      <w:r>
        <w:t>NOTE</w:t>
      </w:r>
      <w:r w:rsidR="00C9272E">
        <w:t>4</w:t>
      </w:r>
      <w:r>
        <w:t>- 1</w:t>
      </w:r>
      <w:r w:rsidR="00890F14">
        <w:t>2</w:t>
      </w:r>
      <w:r>
        <w:t xml:space="preserve"> μs is derived from aSIFSTime + aSignalExtention – aRxTxTurnaroundTime, where aRxTxTurnaroundTime is 4 μs. </w:t>
      </w:r>
    </w:p>
    <w:p w14:paraId="3DC9ADB5" w14:textId="77777777" w:rsidR="00A866B6" w:rsidRDefault="00A866B6" w:rsidP="00DD3B35">
      <w:pPr>
        <w:contextualSpacing/>
        <w:jc w:val="both"/>
      </w:pPr>
    </w:p>
    <w:p w14:paraId="7ED8B720" w14:textId="32ECDD06" w:rsidR="007C6D34" w:rsidRDefault="007C6D34" w:rsidP="00DD3B35">
      <w:pPr>
        <w:contextualSpacing/>
        <w:jc w:val="both"/>
      </w:pPr>
      <w:r w:rsidRPr="007C6D34">
        <w:lastRenderedPageBreak/>
        <w:t xml:space="preserve">An example showing the relationship between the ending times of </w:t>
      </w:r>
      <w:ins w:id="38" w:author="Author">
        <w:r w:rsidR="0038326C">
          <w:t xml:space="preserve">DL </w:t>
        </w:r>
      </w:ins>
      <w:r w:rsidRPr="007C6D34">
        <w:t xml:space="preserve">PPDUs sent over </w:t>
      </w:r>
      <w:del w:id="39" w:author="Author">
        <w:r w:rsidRPr="007C6D34" w:rsidDel="0038326C">
          <w:delText xml:space="preserve">three </w:delText>
        </w:r>
      </w:del>
      <w:ins w:id="40" w:author="Author">
        <w:del w:id="41" w:author="Author">
          <w:r w:rsidR="0038326C" w:rsidDel="00F21B40">
            <w:delText xml:space="preserve"> </w:delText>
          </w:r>
        </w:del>
        <w:r w:rsidR="0038326C">
          <w:t>link 1</w:t>
        </w:r>
      </w:ins>
      <w:del w:id="42" w:author="Author">
        <w:r w:rsidRPr="007C6D34" w:rsidDel="0038326C">
          <w:delText>2.4 GHz</w:delText>
        </w:r>
      </w:del>
      <w:r w:rsidRPr="007C6D34">
        <w:t xml:space="preserve">, </w:t>
      </w:r>
      <w:ins w:id="43" w:author="Author">
        <w:r w:rsidR="0038326C">
          <w:t>link 2</w:t>
        </w:r>
      </w:ins>
      <w:del w:id="44" w:author="Author">
        <w:r w:rsidRPr="007C6D34" w:rsidDel="0038326C">
          <w:delText>5 GHz</w:delText>
        </w:r>
      </w:del>
      <w:r w:rsidRPr="007C6D34">
        <w:t xml:space="preserve">, and </w:t>
      </w:r>
      <w:ins w:id="45" w:author="Author">
        <w:r w:rsidR="0038326C">
          <w:t>link 3</w:t>
        </w:r>
      </w:ins>
      <w:del w:id="46" w:author="Author">
        <w:r w:rsidRPr="007C6D34" w:rsidDel="0038326C">
          <w:delText>6 GHz</w:delText>
        </w:r>
      </w:del>
      <w:r w:rsidRPr="007C6D34">
        <w:t xml:space="preserve"> </w:t>
      </w:r>
      <w:del w:id="47" w:author="Author">
        <w:r w:rsidRPr="007C6D34" w:rsidDel="0038326C">
          <w:delText xml:space="preserve">links </w:delText>
        </w:r>
      </w:del>
      <w:r w:rsidRPr="007C6D34">
        <w:t xml:space="preserve">between an AP MLD and a STA MLD is shown in Figure 33-xy (PPDU ending time alignment timing relationships). </w:t>
      </w:r>
      <w:r w:rsidR="007D166B">
        <w:t>A</w:t>
      </w:r>
      <w:r w:rsidR="007D166B" w:rsidRPr="007D166B">
        <w:t xml:space="preserve">n AP in the AP MLD </w:t>
      </w:r>
      <w:r w:rsidR="007D166B">
        <w:t xml:space="preserve">operating </w:t>
      </w:r>
      <w:ins w:id="48" w:author="Author">
        <w:r w:rsidR="00E43B70">
          <w:t xml:space="preserve">on link 1 </w:t>
        </w:r>
      </w:ins>
      <w:del w:id="49" w:author="Author">
        <w:r w:rsidR="007D166B" w:rsidDel="00E43B70">
          <w:delText>in</w:delText>
        </w:r>
        <w:r w:rsidR="007D166B" w:rsidDel="00C14FC0">
          <w:delText xml:space="preserve"> </w:delText>
        </w:r>
        <w:r w:rsidR="007D166B" w:rsidDel="00E43B70">
          <w:delText>2.</w:delText>
        </w:r>
        <w:r w:rsidR="007D166B" w:rsidDel="0038326C">
          <w:delText>4 GHz</w:delText>
        </w:r>
        <w:r w:rsidR="007D166B" w:rsidDel="009F579C">
          <w:delText xml:space="preserve"> </w:delText>
        </w:r>
      </w:del>
      <w:r w:rsidR="007D166B">
        <w:t xml:space="preserve">solicits </w:t>
      </w:r>
      <w:r w:rsidR="007D166B" w:rsidRPr="007D166B">
        <w:t xml:space="preserve">a TB PPDU requiring the carrier sense from a STA in the </w:t>
      </w:r>
      <w:r w:rsidR="007D166B">
        <w:t xml:space="preserve">STA MLD. In such case </w:t>
      </w:r>
      <w:r w:rsidR="007D166B" w:rsidRPr="007D166B">
        <w:t xml:space="preserve">the difference between the ending time of the soliciting PPDU and the starting time of the first solicited PPDU </w:t>
      </w:r>
      <w:r w:rsidR="007D166B">
        <w:t xml:space="preserve">(in the figure, ACK </w:t>
      </w:r>
      <w:r w:rsidR="00B83A0A">
        <w:t xml:space="preserve">on </w:t>
      </w:r>
      <w:ins w:id="50" w:author="Author">
        <w:r w:rsidR="0038326C">
          <w:t>link 2</w:t>
        </w:r>
      </w:ins>
      <w:del w:id="51" w:author="Author">
        <w:r w:rsidR="007D166B" w:rsidDel="0038326C">
          <w:delText>5 GHz link</w:delText>
        </w:r>
      </w:del>
      <w:r w:rsidR="007D166B">
        <w:t xml:space="preserve">) </w:t>
      </w:r>
      <w:r w:rsidR="007D166B" w:rsidRPr="007D166B">
        <w:t xml:space="preserve">that is sent from any STA in the same </w:t>
      </w:r>
      <w:del w:id="52" w:author="Author">
        <w:r w:rsidR="007D166B" w:rsidRPr="007D166B" w:rsidDel="00F21B40">
          <w:delText xml:space="preserve">non-STR </w:delText>
        </w:r>
      </w:del>
      <w:ins w:id="53" w:author="Author">
        <w:r w:rsidR="00F21B40">
          <w:t xml:space="preserve">STA </w:t>
        </w:r>
      </w:ins>
      <w:r w:rsidR="007D166B" w:rsidRPr="007D166B">
        <w:t xml:space="preserve">MLD immediately after the soliciting DL PPDU is greater than or equal to </w:t>
      </w:r>
      <w:r w:rsidR="007D166B">
        <w:t xml:space="preserve">12 μs. </w:t>
      </w:r>
      <w:r w:rsidR="00476A4C">
        <w:t>Accordingly, t</w:t>
      </w:r>
      <w:r w:rsidR="00476A4C" w:rsidRPr="00476A4C">
        <w:t xml:space="preserve">he ending time of </w:t>
      </w:r>
      <w:r w:rsidR="00476A4C">
        <w:t xml:space="preserve">PPDU sent on </w:t>
      </w:r>
      <w:ins w:id="54" w:author="Author">
        <w:r w:rsidR="0038326C">
          <w:t>link 2</w:t>
        </w:r>
      </w:ins>
      <w:del w:id="55" w:author="Author">
        <w:r w:rsidR="00476A4C" w:rsidDel="0038326C">
          <w:delText>5 GHz link</w:delText>
        </w:r>
      </w:del>
      <w:r w:rsidR="00476A4C">
        <w:t xml:space="preserve"> </w:t>
      </w:r>
      <w:r w:rsidR="00476A4C" w:rsidRPr="00476A4C">
        <w:t xml:space="preserve">cannot </w:t>
      </w:r>
      <w:r w:rsidR="00E15FEB">
        <w:t xml:space="preserve">be </w:t>
      </w:r>
      <w:r w:rsidR="00476A4C" w:rsidRPr="00476A4C">
        <w:t xml:space="preserve">earlier more than </w:t>
      </w:r>
      <w:r w:rsidR="00476A4C">
        <w:t>4 μs</w:t>
      </w:r>
      <w:r w:rsidR="00476A4C" w:rsidRPr="00476A4C">
        <w:t xml:space="preserve"> </w:t>
      </w:r>
      <w:r w:rsidR="00476A4C">
        <w:t>of the ending time of the</w:t>
      </w:r>
      <w:r w:rsidR="00476A4C" w:rsidRPr="00476A4C">
        <w:t xml:space="preserve"> </w:t>
      </w:r>
      <w:r w:rsidR="000E446C">
        <w:t xml:space="preserve">soliciting </w:t>
      </w:r>
      <w:r w:rsidR="00476A4C" w:rsidRPr="00476A4C">
        <w:t>PPDU</w:t>
      </w:r>
      <w:r w:rsidR="00476A4C">
        <w:t xml:space="preserve"> sent on </w:t>
      </w:r>
      <w:ins w:id="56" w:author="Author">
        <w:r w:rsidR="0038326C">
          <w:t>link 1</w:t>
        </w:r>
      </w:ins>
      <w:del w:id="57" w:author="Author">
        <w:r w:rsidR="00476A4C" w:rsidDel="0038326C">
          <w:delText>2.4 GHz</w:delText>
        </w:r>
      </w:del>
      <w:r w:rsidR="00476A4C">
        <w:t>. To avoid overlap</w:t>
      </w:r>
      <w:r w:rsidR="000E446C">
        <w:t>p</w:t>
      </w:r>
      <w:r w:rsidR="00E15FEB">
        <w:t>ing in time</w:t>
      </w:r>
      <w:r w:rsidR="00476A4C">
        <w:t xml:space="preserve"> between any of the DL PPDU</w:t>
      </w:r>
      <w:r w:rsidR="000E446C">
        <w:t>s</w:t>
      </w:r>
      <w:r w:rsidR="00476A4C">
        <w:t xml:space="preserve"> and the response PPDU to any of the DL PPDUs, the difference between the ending times of the </w:t>
      </w:r>
      <w:r w:rsidR="000E446C">
        <w:t xml:space="preserve">DL </w:t>
      </w:r>
      <w:r w:rsidR="00476A4C">
        <w:t xml:space="preserve">PPDUs on </w:t>
      </w:r>
      <w:ins w:id="58" w:author="Author">
        <w:r w:rsidR="0038326C">
          <w:t xml:space="preserve">link 2 </w:t>
        </w:r>
      </w:ins>
      <w:del w:id="59" w:author="Author">
        <w:r w:rsidR="00476A4C" w:rsidDel="0038326C">
          <w:delText xml:space="preserve">5 GHz link </w:delText>
        </w:r>
      </w:del>
      <w:r w:rsidR="00476A4C">
        <w:t xml:space="preserve">and </w:t>
      </w:r>
      <w:ins w:id="60" w:author="Author">
        <w:r w:rsidR="0038326C">
          <w:t xml:space="preserve">link 3 </w:t>
        </w:r>
      </w:ins>
      <w:del w:id="61" w:author="Author">
        <w:r w:rsidR="00E15FEB" w:rsidDel="0038326C">
          <w:delText xml:space="preserve">6 GHz link </w:delText>
        </w:r>
      </w:del>
      <w:r w:rsidR="00E15FEB">
        <w:t>cannot be greater than 8 μs.</w:t>
      </w:r>
    </w:p>
    <w:p w14:paraId="648F1757" w14:textId="3210CD90" w:rsidR="00F13F76" w:rsidRDefault="00F13F76" w:rsidP="00F13F76">
      <w:pPr>
        <w:contextualSpacing/>
        <w:jc w:val="both"/>
      </w:pPr>
    </w:p>
    <w:p w14:paraId="66DABD43" w14:textId="40293A6D" w:rsidR="00F50B7F" w:rsidRPr="007C6D34" w:rsidRDefault="00C172D4" w:rsidP="007C6D34">
      <w:pPr>
        <w:keepNext/>
        <w:jc w:val="center"/>
      </w:pPr>
      <w:del w:id="62" w:author="Author">
        <w:r w:rsidDel="00D40CB1">
          <w:rPr>
            <w:noProof/>
            <w:lang w:val="en-US" w:eastAsia="ko-KR"/>
          </w:rPr>
          <w:drawing>
            <wp:inline distT="0" distB="0" distL="0" distR="0" wp14:anchorId="02F58C06" wp14:editId="61F647B1">
              <wp:extent cx="5943600" cy="2114550"/>
              <wp:effectExtent l="0" t="0" r="0" b="0"/>
              <wp:docPr id="457863881" name="Picture 4578638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5943600" cy="2114550"/>
                      </a:xfrm>
                      <a:prstGeom prst="rect">
                        <a:avLst/>
                      </a:prstGeom>
                    </pic:spPr>
                  </pic:pic>
                </a:graphicData>
              </a:graphic>
            </wp:inline>
          </w:drawing>
        </w:r>
      </w:del>
      <w:ins w:id="63" w:author="Author">
        <w:r w:rsidR="00D40CB1">
          <w:rPr>
            <w:noProof/>
            <w:lang w:val="en-US" w:eastAsia="ko-KR"/>
          </w:rPr>
          <w:drawing>
            <wp:inline distT="0" distB="0" distL="0" distR="0" wp14:anchorId="08B33B5F" wp14:editId="5EF961D5">
              <wp:extent cx="5943600" cy="2124075"/>
              <wp:effectExtent l="0" t="0" r="0" b="0"/>
              <wp:docPr id="804237212" name="Picture 804237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5943600" cy="2124075"/>
                      </a:xfrm>
                      <a:prstGeom prst="rect">
                        <a:avLst/>
                      </a:prstGeom>
                    </pic:spPr>
                  </pic:pic>
                </a:graphicData>
              </a:graphic>
            </wp:inline>
          </w:drawing>
        </w:r>
      </w:ins>
      <w:r w:rsidR="00F13F76" w:rsidRPr="007C6D34">
        <w:rPr>
          <w:b/>
        </w:rPr>
        <w:t xml:space="preserve">Figure </w:t>
      </w:r>
      <w:r w:rsidR="00F13F76">
        <w:rPr>
          <w:b/>
        </w:rPr>
        <w:t>33-xy</w:t>
      </w:r>
      <w:r w:rsidR="00F13F76" w:rsidRPr="007C6D34">
        <w:rPr>
          <w:b/>
        </w:rPr>
        <w:t>—</w:t>
      </w:r>
      <w:r w:rsidR="00F13F76" w:rsidRPr="00F13F76">
        <w:rPr>
          <w:b/>
        </w:rPr>
        <w:t>P</w:t>
      </w:r>
      <w:r w:rsidR="00F13F76">
        <w:rPr>
          <w:b/>
        </w:rPr>
        <w:t>PDU e</w:t>
      </w:r>
      <w:r w:rsidR="00F13F76" w:rsidRPr="00F13F76">
        <w:rPr>
          <w:b/>
        </w:rPr>
        <w:t>nding time alignment timing relationships</w:t>
      </w:r>
    </w:p>
    <w:p w14:paraId="443AE191" w14:textId="0EEFE3B6" w:rsidR="00F50B7F" w:rsidRDefault="00F50B7F" w:rsidP="00F50B7F">
      <w:pPr>
        <w:pStyle w:val="SP7147688"/>
        <w:spacing w:before="360" w:after="240"/>
        <w:jc w:val="both"/>
        <w:rPr>
          <w:rStyle w:val="SC7204809"/>
          <w:sz w:val="20"/>
          <w:szCs w:val="20"/>
        </w:rPr>
      </w:pPr>
      <w:r>
        <w:rPr>
          <w:rStyle w:val="SC7204809"/>
          <w:sz w:val="20"/>
          <w:szCs w:val="20"/>
        </w:rPr>
        <w:t>9.3.1.22 Trigger frame format</w:t>
      </w:r>
    </w:p>
    <w:p w14:paraId="1FBF731F" w14:textId="29616CF9" w:rsidR="00F50B7F" w:rsidRDefault="00F50B7F" w:rsidP="00C9272E">
      <w:pPr>
        <w:pStyle w:val="SP7147688"/>
        <w:spacing w:before="360" w:after="240"/>
        <w:jc w:val="both"/>
        <w:rPr>
          <w:rStyle w:val="SC7204809"/>
          <w:sz w:val="20"/>
          <w:szCs w:val="20"/>
        </w:rPr>
      </w:pPr>
      <w:r>
        <w:rPr>
          <w:rStyle w:val="SC7204809"/>
          <w:sz w:val="20"/>
          <w:szCs w:val="20"/>
        </w:rPr>
        <w:t xml:space="preserve">9.3.1.22.1 General </w:t>
      </w:r>
    </w:p>
    <w:p w14:paraId="043AFA0C" w14:textId="1D59FCBD" w:rsidR="00A43AD8" w:rsidRPr="00C9272E" w:rsidRDefault="00A43AD8" w:rsidP="00C9272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eastAsia="Times New Roman"/>
          <w:b/>
          <w:i/>
          <w:color w:val="000000"/>
          <w:sz w:val="20"/>
          <w:lang w:val="en-US"/>
        </w:rPr>
      </w:pPr>
      <w:r>
        <w:rPr>
          <w:rFonts w:eastAsia="Times New Roman"/>
          <w:b/>
          <w:i/>
          <w:color w:val="000000"/>
          <w:sz w:val="20"/>
          <w:highlight w:val="yellow"/>
          <w:lang w:val="en-US"/>
        </w:rPr>
        <w:t xml:space="preserve">Change the last paragraph as </w:t>
      </w:r>
      <w:r w:rsidR="00FF29E1">
        <w:rPr>
          <w:rFonts w:eastAsia="Times New Roman"/>
          <w:b/>
          <w:i/>
          <w:color w:val="000000"/>
          <w:sz w:val="20"/>
          <w:highlight w:val="yellow"/>
          <w:lang w:val="en-US"/>
        </w:rPr>
        <w:t>follows</w:t>
      </w:r>
      <w:r>
        <w:rPr>
          <w:rFonts w:eastAsia="Times New Roman"/>
          <w:b/>
          <w:i/>
          <w:color w:val="000000"/>
          <w:sz w:val="20"/>
          <w:highlight w:val="yellow"/>
          <w:lang w:val="en-US"/>
        </w:rPr>
        <w:t>:</w:t>
      </w:r>
      <w:r w:rsidRPr="00AA5F92">
        <w:rPr>
          <w:rFonts w:eastAsia="Times New Roman"/>
          <w:b/>
          <w:i/>
          <w:color w:val="000000"/>
          <w:sz w:val="20"/>
          <w:highlight w:val="yellow"/>
          <w:lang w:val="en-US"/>
        </w:rPr>
        <w:t xml:space="preserve"> </w:t>
      </w:r>
    </w:p>
    <w:p w14:paraId="17D7FE93" w14:textId="67344212" w:rsidR="00A43AD8" w:rsidRDefault="00F50B7F" w:rsidP="008C0D7E">
      <w:pPr>
        <w:jc w:val="both"/>
        <w:rPr>
          <w:szCs w:val="18"/>
        </w:rPr>
      </w:pPr>
      <w:r w:rsidRPr="00C9272E">
        <w:rPr>
          <w:szCs w:val="18"/>
        </w:rPr>
        <w:t xml:space="preserve">The Padding field is optionally present in a Trigger frame to extend the frame length </w:t>
      </w:r>
      <w:r w:rsidR="00A43AD8" w:rsidRPr="00C9272E">
        <w:rPr>
          <w:szCs w:val="18"/>
          <w:u w:val="single"/>
        </w:rPr>
        <w:t>for the follo</w:t>
      </w:r>
      <w:ins w:id="64" w:author="Author">
        <w:r w:rsidR="00B4501C">
          <w:rPr>
            <w:szCs w:val="18"/>
            <w:u w:val="single"/>
          </w:rPr>
          <w:t>w</w:t>
        </w:r>
      </w:ins>
      <w:r w:rsidR="00A43AD8" w:rsidRPr="00C9272E">
        <w:rPr>
          <w:szCs w:val="18"/>
          <w:u w:val="single"/>
        </w:rPr>
        <w:t xml:space="preserve">ing purposes: </w:t>
      </w:r>
    </w:p>
    <w:p w14:paraId="37ED7610" w14:textId="77777777" w:rsidR="00A43AD8" w:rsidRDefault="00A43AD8" w:rsidP="00C9272E">
      <w:pPr>
        <w:pStyle w:val="ListParagraph"/>
        <w:numPr>
          <w:ilvl w:val="0"/>
          <w:numId w:val="13"/>
        </w:numPr>
        <w:ind w:leftChars="0"/>
        <w:jc w:val="both"/>
        <w:rPr>
          <w:szCs w:val="18"/>
        </w:rPr>
      </w:pPr>
      <w:r w:rsidRPr="00C9272E">
        <w:rPr>
          <w:szCs w:val="18"/>
          <w:u w:val="single"/>
        </w:rPr>
        <w:t>T</w:t>
      </w:r>
      <w:r>
        <w:rPr>
          <w:szCs w:val="18"/>
          <w:u w:val="single"/>
        </w:rPr>
        <w:t>o</w:t>
      </w:r>
      <w:r w:rsidRPr="00C9272E">
        <w:rPr>
          <w:strike/>
          <w:szCs w:val="18"/>
        </w:rPr>
        <w:t>t</w:t>
      </w:r>
      <w:r w:rsidR="00F50B7F" w:rsidRPr="00C9272E">
        <w:rPr>
          <w:strike/>
          <w:szCs w:val="18"/>
        </w:rPr>
        <w:t>o</w:t>
      </w:r>
      <w:r w:rsidR="00F50B7F" w:rsidRPr="00C9272E">
        <w:rPr>
          <w:szCs w:val="18"/>
        </w:rPr>
        <w:t xml:space="preserve"> give the recipient STAs enough time to prepare a response for transmission a SIFS after the frame is received. </w:t>
      </w:r>
    </w:p>
    <w:p w14:paraId="2465CE8B" w14:textId="75D5D9A3" w:rsidR="00A43AD8" w:rsidRPr="00C9272E" w:rsidRDefault="00A43AD8" w:rsidP="00C9272E">
      <w:pPr>
        <w:pStyle w:val="ListParagraph"/>
        <w:numPr>
          <w:ilvl w:val="0"/>
          <w:numId w:val="13"/>
        </w:numPr>
        <w:ind w:leftChars="0"/>
        <w:jc w:val="both"/>
        <w:rPr>
          <w:u w:val="single"/>
        </w:rPr>
      </w:pPr>
      <w:r w:rsidRPr="00C9272E">
        <w:rPr>
          <w:u w:val="single"/>
        </w:rPr>
        <w:t xml:space="preserve">To align </w:t>
      </w:r>
      <w:r w:rsidRPr="00C9272E">
        <w:rPr>
          <w:szCs w:val="18"/>
          <w:u w:val="single"/>
        </w:rPr>
        <w:t xml:space="preserve">the ending time of </w:t>
      </w:r>
      <w:ins w:id="65" w:author="Author">
        <w:r w:rsidR="000066EE">
          <w:rPr>
            <w:szCs w:val="18"/>
            <w:u w:val="single"/>
          </w:rPr>
          <w:t xml:space="preserve">simultaneously </w:t>
        </w:r>
      </w:ins>
      <w:r w:rsidRPr="00C9272E">
        <w:rPr>
          <w:szCs w:val="18"/>
          <w:u w:val="single"/>
        </w:rPr>
        <w:t>transmitting PPDU</w:t>
      </w:r>
      <w:del w:id="66" w:author="Author">
        <w:r w:rsidRPr="00C9272E" w:rsidDel="000066EE">
          <w:rPr>
            <w:u w:val="single"/>
          </w:rPr>
          <w:delText xml:space="preserve"> carrying a Trigger frame in the multi-link chan</w:delText>
        </w:r>
        <w:r w:rsidDel="000066EE">
          <w:rPr>
            <w:u w:val="single"/>
          </w:rPr>
          <w:delText>n</w:delText>
        </w:r>
        <w:r w:rsidRPr="00C9272E" w:rsidDel="000066EE">
          <w:rPr>
            <w:u w:val="single"/>
          </w:rPr>
          <w:delText>el access</w:delText>
        </w:r>
      </w:del>
      <w:r w:rsidRPr="00C9272E">
        <w:rPr>
          <w:u w:val="single"/>
        </w:rPr>
        <w:t xml:space="preserve"> as described in 33.x.y</w:t>
      </w:r>
      <w:r w:rsidR="00A040EF">
        <w:rPr>
          <w:u w:val="single"/>
        </w:rPr>
        <w:t>1</w:t>
      </w:r>
      <w:r w:rsidRPr="00C9272E">
        <w:rPr>
          <w:u w:val="single"/>
        </w:rPr>
        <w:t xml:space="preserve"> </w:t>
      </w:r>
      <w:r w:rsidRPr="00C9272E">
        <w:rPr>
          <w:szCs w:val="18"/>
          <w:u w:val="single"/>
        </w:rPr>
        <w:t>(</w:t>
      </w:r>
      <w:r w:rsidRPr="00C9272E">
        <w:rPr>
          <w:rStyle w:val="SC7204809"/>
          <w:b w:val="0"/>
          <w:sz w:val="18"/>
          <w:szCs w:val="18"/>
          <w:u w:val="single"/>
        </w:rPr>
        <w:t>PPDU ending time align</w:t>
      </w:r>
      <w:del w:id="67" w:author="Author">
        <w:r w:rsidRPr="00C9272E" w:rsidDel="00B4501C">
          <w:rPr>
            <w:rStyle w:val="SC7204809"/>
            <w:b w:val="0"/>
            <w:sz w:val="18"/>
            <w:szCs w:val="18"/>
            <w:u w:val="single"/>
          </w:rPr>
          <w:delText>e</w:delText>
        </w:r>
      </w:del>
      <w:r w:rsidRPr="00C9272E">
        <w:rPr>
          <w:rStyle w:val="SC7204809"/>
          <w:b w:val="0"/>
          <w:sz w:val="18"/>
          <w:szCs w:val="18"/>
          <w:u w:val="single"/>
        </w:rPr>
        <w:t>ment)</w:t>
      </w:r>
      <w:r w:rsidRPr="00C9272E">
        <w:rPr>
          <w:szCs w:val="18"/>
          <w:u w:val="single"/>
        </w:rPr>
        <w:t>.</w:t>
      </w:r>
      <w:r w:rsidRPr="00C9272E">
        <w:rPr>
          <w:u w:val="single"/>
        </w:rPr>
        <w:t xml:space="preserve"> </w:t>
      </w:r>
    </w:p>
    <w:p w14:paraId="55D8DB43" w14:textId="2BD706A6" w:rsidR="00F50B7F" w:rsidRPr="00C9272E" w:rsidRDefault="00F50B7F" w:rsidP="00C9272E">
      <w:pPr>
        <w:jc w:val="both"/>
        <w:rPr>
          <w:szCs w:val="18"/>
        </w:rPr>
      </w:pPr>
      <w:r w:rsidRPr="00C9272E">
        <w:rPr>
          <w:szCs w:val="18"/>
        </w:rPr>
        <w:t xml:space="preserve">The Padding field, if present, is at least two octets in length and is set to all 1s. If the Padding field is present in a Trigger frame, its length is computed as described in 26.5.2.2.3 (Padding for Trigger frame or frame containing TRS Control subfield). </w:t>
      </w:r>
    </w:p>
    <w:p w14:paraId="5FF1419B" w14:textId="7174E5F8" w:rsidR="009B0D82" w:rsidRDefault="008C0D7E" w:rsidP="00024800">
      <w:pPr>
        <w:jc w:val="both"/>
        <w:rPr>
          <w:rFonts w:eastAsiaTheme="minorEastAsia"/>
          <w:sz w:val="20"/>
          <w:lang w:eastAsia="ko-KR"/>
        </w:rPr>
      </w:pPr>
      <w:bookmarkStart w:id="68" w:name="_GoBack"/>
      <w:bookmarkEnd w:id="68"/>
      <w:del w:id="69" w:author="Author">
        <w:r w:rsidDel="005F2202">
          <w:delText xml:space="preserve"> </w:delText>
        </w:r>
      </w:del>
    </w:p>
    <w:p w14:paraId="456ED317" w14:textId="27F5413D" w:rsidR="009B0D82" w:rsidRPr="0005449D" w:rsidRDefault="009B0D82" w:rsidP="00024800">
      <w:pPr>
        <w:jc w:val="both"/>
        <w:rPr>
          <w:rFonts w:eastAsiaTheme="minorEastAsia"/>
          <w:b/>
          <w:color w:val="FF0000"/>
          <w:sz w:val="20"/>
          <w:lang w:eastAsia="ko-KR"/>
        </w:rPr>
      </w:pPr>
      <w:r w:rsidRPr="0005449D">
        <w:rPr>
          <w:rFonts w:eastAsiaTheme="minorEastAsia"/>
          <w:b/>
          <w:color w:val="FF0000"/>
          <w:sz w:val="20"/>
          <w:lang w:eastAsia="ko-KR"/>
        </w:rPr>
        <w:t xml:space="preserve">Straw Poll: Do you support to incorporate the proposed </w:t>
      </w:r>
      <w:r w:rsidR="00C9272E">
        <w:rPr>
          <w:rFonts w:eastAsiaTheme="minorEastAsia"/>
          <w:b/>
          <w:color w:val="FF0000"/>
          <w:sz w:val="20"/>
          <w:lang w:eastAsia="ko-KR"/>
        </w:rPr>
        <w:t xml:space="preserve">draft text </w:t>
      </w:r>
      <w:r w:rsidRPr="0005449D">
        <w:rPr>
          <w:rFonts w:eastAsiaTheme="minorEastAsia"/>
          <w:b/>
          <w:color w:val="FF0000"/>
          <w:sz w:val="20"/>
          <w:lang w:eastAsia="ko-KR"/>
        </w:rPr>
        <w:t>in this document 11-</w:t>
      </w:r>
      <w:r w:rsidR="00C9272E">
        <w:rPr>
          <w:rFonts w:eastAsiaTheme="minorEastAsia"/>
          <w:b/>
          <w:color w:val="FF0000"/>
          <w:sz w:val="20"/>
          <w:lang w:eastAsia="ko-KR"/>
        </w:rPr>
        <w:t>20</w:t>
      </w:r>
      <w:r w:rsidRPr="0005449D">
        <w:rPr>
          <w:rFonts w:eastAsiaTheme="minorEastAsia"/>
          <w:b/>
          <w:color w:val="FF0000"/>
          <w:sz w:val="20"/>
          <w:lang w:eastAsia="ko-KR"/>
        </w:rPr>
        <w:t>/</w:t>
      </w:r>
      <w:r w:rsidR="00A040EF">
        <w:rPr>
          <w:rFonts w:eastAsiaTheme="minorEastAsia"/>
          <w:b/>
          <w:color w:val="FF0000"/>
          <w:sz w:val="20"/>
          <w:lang w:eastAsia="ko-KR"/>
        </w:rPr>
        <w:t>1271</w:t>
      </w:r>
      <w:r w:rsidRPr="0005449D">
        <w:rPr>
          <w:rFonts w:eastAsiaTheme="minorEastAsia"/>
          <w:b/>
          <w:color w:val="FF0000"/>
          <w:sz w:val="20"/>
          <w:lang w:eastAsia="ko-KR"/>
        </w:rPr>
        <w:t>r</w:t>
      </w:r>
      <w:r w:rsidR="00C9272E">
        <w:rPr>
          <w:rFonts w:eastAsiaTheme="minorEastAsia"/>
          <w:b/>
          <w:color w:val="FF0000"/>
          <w:sz w:val="20"/>
          <w:lang w:eastAsia="ko-KR"/>
        </w:rPr>
        <w:t>0</w:t>
      </w:r>
      <w:r w:rsidRPr="0005449D">
        <w:rPr>
          <w:rFonts w:eastAsiaTheme="minorEastAsia"/>
          <w:b/>
          <w:color w:val="FF0000"/>
          <w:sz w:val="20"/>
          <w:lang w:eastAsia="ko-KR"/>
        </w:rPr>
        <w:t xml:space="preserve"> to the TGb</w:t>
      </w:r>
      <w:r w:rsidR="00C9272E">
        <w:rPr>
          <w:rFonts w:eastAsiaTheme="minorEastAsia"/>
          <w:b/>
          <w:color w:val="FF0000"/>
          <w:sz w:val="20"/>
          <w:lang w:eastAsia="ko-KR"/>
        </w:rPr>
        <w:t>e</w:t>
      </w:r>
      <w:r w:rsidRPr="0005449D">
        <w:rPr>
          <w:rFonts w:eastAsiaTheme="minorEastAsia"/>
          <w:b/>
          <w:color w:val="FF0000"/>
          <w:sz w:val="20"/>
          <w:lang w:eastAsia="ko-KR"/>
        </w:rPr>
        <w:t xml:space="preserve"> Draft 0.</w:t>
      </w:r>
      <w:r w:rsidR="00C9272E">
        <w:rPr>
          <w:rFonts w:eastAsiaTheme="minorEastAsia"/>
          <w:b/>
          <w:color w:val="FF0000"/>
          <w:sz w:val="20"/>
          <w:lang w:eastAsia="ko-KR"/>
        </w:rPr>
        <w:t>1</w:t>
      </w:r>
      <w:r w:rsidRPr="0005449D">
        <w:rPr>
          <w:rFonts w:eastAsiaTheme="minorEastAsia"/>
          <w:b/>
          <w:color w:val="FF0000"/>
          <w:sz w:val="20"/>
          <w:lang w:eastAsia="ko-KR"/>
        </w:rPr>
        <w:t>?</w:t>
      </w:r>
    </w:p>
    <w:p w14:paraId="2E47AFEB" w14:textId="0C164D66" w:rsidR="0011197E" w:rsidRPr="0005449D" w:rsidRDefault="0011197E" w:rsidP="00024800">
      <w:pPr>
        <w:jc w:val="both"/>
        <w:rPr>
          <w:rFonts w:eastAsiaTheme="minorEastAsia"/>
          <w:b/>
          <w:color w:val="FF0000"/>
          <w:sz w:val="20"/>
          <w:lang w:eastAsia="ko-KR"/>
        </w:rPr>
      </w:pPr>
      <w:r w:rsidRPr="0005449D">
        <w:rPr>
          <w:rFonts w:eastAsiaTheme="minorEastAsia"/>
          <w:b/>
          <w:color w:val="FF0000"/>
          <w:sz w:val="20"/>
          <w:lang w:eastAsia="ko-KR"/>
        </w:rPr>
        <w:t xml:space="preserve">Result: </w:t>
      </w:r>
      <w:r w:rsidR="00C9272E">
        <w:rPr>
          <w:rFonts w:eastAsiaTheme="minorEastAsia"/>
          <w:b/>
          <w:color w:val="FF0000"/>
          <w:sz w:val="20"/>
          <w:lang w:eastAsia="ko-KR"/>
        </w:rPr>
        <w:t xml:space="preserve">Yes/No/Abstain </w:t>
      </w:r>
    </w:p>
    <w:p w14:paraId="5F1B4CAA" w14:textId="77777777" w:rsidR="009B0D82" w:rsidRPr="00353BD6" w:rsidRDefault="009B0D82" w:rsidP="00024800">
      <w:pPr>
        <w:jc w:val="both"/>
        <w:rPr>
          <w:rFonts w:eastAsiaTheme="minorEastAsia"/>
          <w:sz w:val="20"/>
          <w:lang w:eastAsia="ko-KR"/>
        </w:rPr>
      </w:pPr>
    </w:p>
    <w:sectPr w:rsidR="009B0D82" w:rsidRPr="00353BD6" w:rsidSect="00996772">
      <w:headerReference w:type="default" r:id="rId11"/>
      <w:footerReference w:type="default" r:id="rId12"/>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B42B60" w14:textId="77777777" w:rsidR="00FD7A67" w:rsidRDefault="00FD7A67">
      <w:r>
        <w:separator/>
      </w:r>
    </w:p>
  </w:endnote>
  <w:endnote w:type="continuationSeparator" w:id="0">
    <w:p w14:paraId="65EBEC14" w14:textId="77777777" w:rsidR="00FD7A67" w:rsidRDefault="00FD7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E6C219" w14:textId="449AD522" w:rsidR="00DF0FE1" w:rsidRDefault="00FD7A67">
    <w:pPr>
      <w:pStyle w:val="Footer"/>
      <w:tabs>
        <w:tab w:val="clear" w:pos="6480"/>
        <w:tab w:val="center" w:pos="4680"/>
        <w:tab w:val="right" w:pos="9360"/>
      </w:tabs>
    </w:pPr>
    <w:r>
      <w:fldChar w:fldCharType="begin"/>
    </w:r>
    <w:r>
      <w:instrText xml:space="preserve"> SUBJECT  \* MERGEFORMAT </w:instrText>
    </w:r>
    <w:r>
      <w:fldChar w:fldCharType="separate"/>
    </w:r>
    <w:r w:rsidR="00DF0FE1">
      <w:t>Submission</w:t>
    </w:r>
    <w:r>
      <w:fldChar w:fldCharType="end"/>
    </w:r>
    <w:r w:rsidR="00DF0FE1">
      <w:tab/>
      <w:t xml:space="preserve">page </w:t>
    </w:r>
    <w:r w:rsidR="00DF0FE1">
      <w:fldChar w:fldCharType="begin"/>
    </w:r>
    <w:r w:rsidR="00DF0FE1">
      <w:instrText xml:space="preserve">page </w:instrText>
    </w:r>
    <w:r w:rsidR="00DF0FE1">
      <w:fldChar w:fldCharType="separate"/>
    </w:r>
    <w:r w:rsidR="005F2202">
      <w:rPr>
        <w:noProof/>
      </w:rPr>
      <w:t>4</w:t>
    </w:r>
    <w:r w:rsidR="00DF0FE1">
      <w:rPr>
        <w:noProof/>
      </w:rPr>
      <w:fldChar w:fldCharType="end"/>
    </w:r>
    <w:r w:rsidR="00DF0FE1">
      <w:tab/>
      <w:t>Yongho Seok, Mediatek Inc.</w:t>
    </w:r>
  </w:p>
  <w:p w14:paraId="78B10FFF" w14:textId="77777777" w:rsidR="00DF0FE1" w:rsidRDefault="00DF0FE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9CEB8F" w14:textId="77777777" w:rsidR="00FD7A67" w:rsidRDefault="00FD7A67">
      <w:r>
        <w:separator/>
      </w:r>
    </w:p>
  </w:footnote>
  <w:footnote w:type="continuationSeparator" w:id="0">
    <w:p w14:paraId="52A6F815" w14:textId="77777777" w:rsidR="00FD7A67" w:rsidRDefault="00FD7A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1CD84" w14:textId="16C7A9CD" w:rsidR="00DF0FE1" w:rsidRDefault="007D38EA">
    <w:pPr>
      <w:pStyle w:val="Header"/>
      <w:tabs>
        <w:tab w:val="clear" w:pos="6480"/>
        <w:tab w:val="center" w:pos="4680"/>
        <w:tab w:val="right" w:pos="9360"/>
      </w:tabs>
    </w:pPr>
    <w:r>
      <w:rPr>
        <w:lang w:eastAsia="ko-KR"/>
      </w:rPr>
      <w:t>August</w:t>
    </w:r>
    <w:r w:rsidR="00DF0FE1">
      <w:rPr>
        <w:lang w:eastAsia="ko-KR"/>
      </w:rPr>
      <w:t xml:space="preserve"> 20</w:t>
    </w:r>
    <w:r>
      <w:rPr>
        <w:lang w:eastAsia="ko-KR"/>
      </w:rPr>
      <w:t>20</w:t>
    </w:r>
    <w:r w:rsidR="00DF0FE1">
      <w:tab/>
    </w:r>
    <w:r w:rsidR="00DF0FE1">
      <w:tab/>
    </w:r>
    <w:r w:rsidR="00DF0FE1">
      <w:fldChar w:fldCharType="begin"/>
    </w:r>
    <w:r w:rsidR="00DF0FE1">
      <w:instrText xml:space="preserve"> TITLE  \* MERGEFORMAT </w:instrText>
    </w:r>
    <w:r w:rsidR="00DF0FE1">
      <w:fldChar w:fldCharType="end"/>
    </w:r>
    <w:r w:rsidR="00FD7A67">
      <w:fldChar w:fldCharType="begin"/>
    </w:r>
    <w:r w:rsidR="00FD7A67">
      <w:instrText xml:space="preserve"> TITLE  \* MERGEFORMAT </w:instrText>
    </w:r>
    <w:r w:rsidR="00FD7A67">
      <w:fldChar w:fldCharType="separate"/>
    </w:r>
    <w:r w:rsidR="00DF0FE1">
      <w:t>doc.: IEEE 802.11-</w:t>
    </w:r>
    <w:r>
      <w:t>20</w:t>
    </w:r>
    <w:r w:rsidR="00DF0FE1">
      <w:t>/</w:t>
    </w:r>
    <w:r w:rsidR="007E078C">
      <w:t>1271</w:t>
    </w:r>
    <w:r w:rsidR="00DF0FE1">
      <w:rPr>
        <w:lang w:eastAsia="ko-KR"/>
      </w:rPr>
      <w:t>r</w:t>
    </w:r>
    <w:r w:rsidR="00FD7A67">
      <w:rPr>
        <w:lang w:eastAsia="ko-KR"/>
      </w:rPr>
      <w:fldChar w:fldCharType="end"/>
    </w:r>
    <w:r w:rsidR="003F42D3">
      <w:rPr>
        <w:lang w:eastAsia="ko-KR"/>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EA3DBC"/>
    <w:multiLevelType w:val="multilevel"/>
    <w:tmpl w:val="1D7C79DA"/>
    <w:lvl w:ilvl="0">
      <w:start w:val="33"/>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46CA7A55"/>
    <w:multiLevelType w:val="hybridMultilevel"/>
    <w:tmpl w:val="D2BCF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4C830D4F"/>
    <w:multiLevelType w:val="hybridMultilevel"/>
    <w:tmpl w:val="48402FA0"/>
    <w:lvl w:ilvl="0" w:tplc="04090017">
      <w:start w:val="1"/>
      <w:numFmt w:val="lowerLetter"/>
      <w:lvlText w:val="%1)"/>
      <w:lvlJc w:val="left"/>
      <w:pPr>
        <w:ind w:left="360" w:hanging="360"/>
      </w:pPr>
      <w:rPr>
        <w:rFonts w:hint="default"/>
      </w:rPr>
    </w:lvl>
    <w:lvl w:ilvl="1" w:tplc="04090011">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4BD2238"/>
    <w:multiLevelType w:val="hybridMultilevel"/>
    <w:tmpl w:val="622A6686"/>
    <w:lvl w:ilvl="0" w:tplc="5240E82C">
      <w:start w:val="1"/>
      <w:numFmt w:val="decimal"/>
      <w:lvlText w:val="%1."/>
      <w:lvlJc w:val="left"/>
      <w:pPr>
        <w:ind w:left="360" w:hanging="360"/>
      </w:pPr>
      <w:rPr>
        <w:rFonts w:hint="default"/>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8770C80"/>
    <w:multiLevelType w:val="hybridMultilevel"/>
    <w:tmpl w:val="6CE04A66"/>
    <w:lvl w:ilvl="0" w:tplc="9424B5E4">
      <w:start w:val="1"/>
      <w:numFmt w:val="bullet"/>
      <w:lvlText w:val="•"/>
      <w:lvlJc w:val="left"/>
      <w:pPr>
        <w:tabs>
          <w:tab w:val="num" w:pos="720"/>
        </w:tabs>
        <w:ind w:left="720" w:hanging="360"/>
      </w:pPr>
      <w:rPr>
        <w:rFonts w:ascii="Times New Roman" w:hAnsi="Times New Roman" w:hint="default"/>
      </w:rPr>
    </w:lvl>
    <w:lvl w:ilvl="1" w:tplc="A3B6F60E">
      <w:numFmt w:val="bullet"/>
      <w:lvlText w:val="–"/>
      <w:lvlJc w:val="left"/>
      <w:pPr>
        <w:tabs>
          <w:tab w:val="num" w:pos="1440"/>
        </w:tabs>
        <w:ind w:left="1440" w:hanging="360"/>
      </w:pPr>
      <w:rPr>
        <w:rFonts w:ascii="Times New Roman" w:hAnsi="Times New Roman" w:hint="default"/>
      </w:rPr>
    </w:lvl>
    <w:lvl w:ilvl="2" w:tplc="20444AA2" w:tentative="1">
      <w:start w:val="1"/>
      <w:numFmt w:val="bullet"/>
      <w:lvlText w:val="•"/>
      <w:lvlJc w:val="left"/>
      <w:pPr>
        <w:tabs>
          <w:tab w:val="num" w:pos="2160"/>
        </w:tabs>
        <w:ind w:left="2160" w:hanging="360"/>
      </w:pPr>
      <w:rPr>
        <w:rFonts w:ascii="Times New Roman" w:hAnsi="Times New Roman" w:hint="default"/>
      </w:rPr>
    </w:lvl>
    <w:lvl w:ilvl="3" w:tplc="8938B194" w:tentative="1">
      <w:start w:val="1"/>
      <w:numFmt w:val="bullet"/>
      <w:lvlText w:val="•"/>
      <w:lvlJc w:val="left"/>
      <w:pPr>
        <w:tabs>
          <w:tab w:val="num" w:pos="2880"/>
        </w:tabs>
        <w:ind w:left="2880" w:hanging="360"/>
      </w:pPr>
      <w:rPr>
        <w:rFonts w:ascii="Times New Roman" w:hAnsi="Times New Roman" w:hint="default"/>
      </w:rPr>
    </w:lvl>
    <w:lvl w:ilvl="4" w:tplc="1130AC1C" w:tentative="1">
      <w:start w:val="1"/>
      <w:numFmt w:val="bullet"/>
      <w:lvlText w:val="•"/>
      <w:lvlJc w:val="left"/>
      <w:pPr>
        <w:tabs>
          <w:tab w:val="num" w:pos="3600"/>
        </w:tabs>
        <w:ind w:left="3600" w:hanging="360"/>
      </w:pPr>
      <w:rPr>
        <w:rFonts w:ascii="Times New Roman" w:hAnsi="Times New Roman" w:hint="default"/>
      </w:rPr>
    </w:lvl>
    <w:lvl w:ilvl="5" w:tplc="3D5E8AC8" w:tentative="1">
      <w:start w:val="1"/>
      <w:numFmt w:val="bullet"/>
      <w:lvlText w:val="•"/>
      <w:lvlJc w:val="left"/>
      <w:pPr>
        <w:tabs>
          <w:tab w:val="num" w:pos="4320"/>
        </w:tabs>
        <w:ind w:left="4320" w:hanging="360"/>
      </w:pPr>
      <w:rPr>
        <w:rFonts w:ascii="Times New Roman" w:hAnsi="Times New Roman" w:hint="default"/>
      </w:rPr>
    </w:lvl>
    <w:lvl w:ilvl="6" w:tplc="C40C7D84" w:tentative="1">
      <w:start w:val="1"/>
      <w:numFmt w:val="bullet"/>
      <w:lvlText w:val="•"/>
      <w:lvlJc w:val="left"/>
      <w:pPr>
        <w:tabs>
          <w:tab w:val="num" w:pos="5040"/>
        </w:tabs>
        <w:ind w:left="5040" w:hanging="360"/>
      </w:pPr>
      <w:rPr>
        <w:rFonts w:ascii="Times New Roman" w:hAnsi="Times New Roman" w:hint="default"/>
      </w:rPr>
    </w:lvl>
    <w:lvl w:ilvl="7" w:tplc="AA4C8F52" w:tentative="1">
      <w:start w:val="1"/>
      <w:numFmt w:val="bullet"/>
      <w:lvlText w:val="•"/>
      <w:lvlJc w:val="left"/>
      <w:pPr>
        <w:tabs>
          <w:tab w:val="num" w:pos="5760"/>
        </w:tabs>
        <w:ind w:left="5760" w:hanging="360"/>
      </w:pPr>
      <w:rPr>
        <w:rFonts w:ascii="Times New Roman" w:hAnsi="Times New Roman" w:hint="default"/>
      </w:rPr>
    </w:lvl>
    <w:lvl w:ilvl="8" w:tplc="BAA027CC"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0A4F36"/>
    <w:multiLevelType w:val="hybridMultilevel"/>
    <w:tmpl w:val="2A0EADB0"/>
    <w:lvl w:ilvl="0" w:tplc="DC8A1404">
      <w:start w:val="33"/>
      <w:numFmt w:val="bullet"/>
      <w:lvlText w:val="—"/>
      <w:lvlJc w:val="left"/>
      <w:pPr>
        <w:ind w:left="360" w:hanging="360"/>
      </w:pPr>
      <w:rPr>
        <w:rFonts w:ascii="Times New Roman" w:eastAsia="Malgun Gothic"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BF05A9C"/>
    <w:multiLevelType w:val="hybridMultilevel"/>
    <w:tmpl w:val="EB1E605C"/>
    <w:lvl w:ilvl="0" w:tplc="38C899D0">
      <w:start w:val="1"/>
      <w:numFmt w:val="bullet"/>
      <w:lvlText w:val="–"/>
      <w:lvlJc w:val="left"/>
      <w:pPr>
        <w:tabs>
          <w:tab w:val="num" w:pos="360"/>
        </w:tabs>
        <w:ind w:left="360" w:hanging="360"/>
      </w:pPr>
      <w:rPr>
        <w:rFonts w:ascii="Times New Roman" w:hAnsi="Times New Roman" w:hint="default"/>
      </w:rPr>
    </w:lvl>
    <w:lvl w:ilvl="1" w:tplc="636CA696">
      <w:numFmt w:val="bullet"/>
      <w:lvlText w:val="–"/>
      <w:lvlJc w:val="left"/>
      <w:pPr>
        <w:tabs>
          <w:tab w:val="num" w:pos="1080"/>
        </w:tabs>
        <w:ind w:left="1080" w:hanging="360"/>
      </w:pPr>
      <w:rPr>
        <w:rFonts w:ascii="Times New Roman" w:hAnsi="Times New Roman" w:hint="default"/>
      </w:rPr>
    </w:lvl>
    <w:lvl w:ilvl="2" w:tplc="5A70DBEA">
      <w:numFmt w:val="bullet"/>
      <w:lvlText w:val="•"/>
      <w:lvlJc w:val="left"/>
      <w:pPr>
        <w:tabs>
          <w:tab w:val="num" w:pos="1800"/>
        </w:tabs>
        <w:ind w:left="1800" w:hanging="360"/>
      </w:pPr>
      <w:rPr>
        <w:rFonts w:ascii="Times New Roman" w:hAnsi="Times New Roman" w:hint="default"/>
      </w:rPr>
    </w:lvl>
    <w:lvl w:ilvl="3" w:tplc="6366A186" w:tentative="1">
      <w:start w:val="1"/>
      <w:numFmt w:val="bullet"/>
      <w:lvlText w:val="•"/>
      <w:lvlJc w:val="left"/>
      <w:pPr>
        <w:tabs>
          <w:tab w:val="num" w:pos="2520"/>
        </w:tabs>
        <w:ind w:left="2520" w:hanging="360"/>
      </w:pPr>
      <w:rPr>
        <w:rFonts w:ascii="Times New Roman" w:hAnsi="Times New Roman" w:hint="default"/>
      </w:rPr>
    </w:lvl>
    <w:lvl w:ilvl="4" w:tplc="0242FE10" w:tentative="1">
      <w:start w:val="1"/>
      <w:numFmt w:val="bullet"/>
      <w:lvlText w:val="•"/>
      <w:lvlJc w:val="left"/>
      <w:pPr>
        <w:tabs>
          <w:tab w:val="num" w:pos="3240"/>
        </w:tabs>
        <w:ind w:left="3240" w:hanging="360"/>
      </w:pPr>
      <w:rPr>
        <w:rFonts w:ascii="Times New Roman" w:hAnsi="Times New Roman" w:hint="default"/>
      </w:rPr>
    </w:lvl>
    <w:lvl w:ilvl="5" w:tplc="5290C0E6" w:tentative="1">
      <w:start w:val="1"/>
      <w:numFmt w:val="bullet"/>
      <w:lvlText w:val="•"/>
      <w:lvlJc w:val="left"/>
      <w:pPr>
        <w:tabs>
          <w:tab w:val="num" w:pos="3960"/>
        </w:tabs>
        <w:ind w:left="3960" w:hanging="360"/>
      </w:pPr>
      <w:rPr>
        <w:rFonts w:ascii="Times New Roman" w:hAnsi="Times New Roman" w:hint="default"/>
      </w:rPr>
    </w:lvl>
    <w:lvl w:ilvl="6" w:tplc="C65084FA" w:tentative="1">
      <w:start w:val="1"/>
      <w:numFmt w:val="bullet"/>
      <w:lvlText w:val="•"/>
      <w:lvlJc w:val="left"/>
      <w:pPr>
        <w:tabs>
          <w:tab w:val="num" w:pos="4680"/>
        </w:tabs>
        <w:ind w:left="4680" w:hanging="360"/>
      </w:pPr>
      <w:rPr>
        <w:rFonts w:ascii="Times New Roman" w:hAnsi="Times New Roman" w:hint="default"/>
      </w:rPr>
    </w:lvl>
    <w:lvl w:ilvl="7" w:tplc="E5C8AC4A" w:tentative="1">
      <w:start w:val="1"/>
      <w:numFmt w:val="bullet"/>
      <w:lvlText w:val="•"/>
      <w:lvlJc w:val="left"/>
      <w:pPr>
        <w:tabs>
          <w:tab w:val="num" w:pos="5400"/>
        </w:tabs>
        <w:ind w:left="5400" w:hanging="360"/>
      </w:pPr>
      <w:rPr>
        <w:rFonts w:ascii="Times New Roman" w:hAnsi="Times New Roman" w:hint="default"/>
      </w:rPr>
    </w:lvl>
    <w:lvl w:ilvl="8" w:tplc="09B23F56" w:tentative="1">
      <w:start w:val="1"/>
      <w:numFmt w:val="bullet"/>
      <w:lvlText w:val="•"/>
      <w:lvlJc w:val="left"/>
      <w:pPr>
        <w:tabs>
          <w:tab w:val="num" w:pos="6120"/>
        </w:tabs>
        <w:ind w:left="6120" w:hanging="360"/>
      </w:pPr>
      <w:rPr>
        <w:rFonts w:ascii="Times New Roman" w:hAnsi="Times New Roman" w:hint="default"/>
      </w:rPr>
    </w:lvl>
  </w:abstractNum>
  <w:abstractNum w:abstractNumId="9" w15:restartNumberingAfterBreak="0">
    <w:nsid w:val="5E094A24"/>
    <w:multiLevelType w:val="hybridMultilevel"/>
    <w:tmpl w:val="6F0C813A"/>
    <w:lvl w:ilvl="0" w:tplc="89980894">
      <w:start w:val="1"/>
      <w:numFmt w:val="upperLetter"/>
      <w:suff w:val="space"/>
      <w:lvlText w:val="R.3.5.%1:"/>
      <w:lvlJc w:val="left"/>
      <w:pPr>
        <w:ind w:left="0" w:firstLine="0"/>
      </w:pPr>
      <w:rPr>
        <w:rFonts w:hint="default"/>
        <w:b w:val="0"/>
      </w:rPr>
    </w:lvl>
    <w:lvl w:ilvl="1" w:tplc="04090019">
      <w:start w:val="1"/>
      <w:numFmt w:val="lowerLetter"/>
      <w:lvlText w:val="%2."/>
      <w:lvlJc w:val="left"/>
      <w:pPr>
        <w:ind w:left="540" w:hanging="360"/>
      </w:pPr>
    </w:lvl>
    <w:lvl w:ilvl="2" w:tplc="0409001B">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0" w15:restartNumberingAfterBreak="0">
    <w:nsid w:val="7053671A"/>
    <w:multiLevelType w:val="hybridMultilevel"/>
    <w:tmpl w:val="718C9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72FF02F0"/>
    <w:multiLevelType w:val="hybridMultilevel"/>
    <w:tmpl w:val="336C2F3A"/>
    <w:lvl w:ilvl="0" w:tplc="53EAB102">
      <w:start w:val="1"/>
      <w:numFmt w:val="low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8"/>
  </w:num>
  <w:num w:numId="3">
    <w:abstractNumId w:val="9"/>
  </w:num>
  <w:num w:numId="4">
    <w:abstractNumId w:val="0"/>
    <w:lvlOverride w:ilvl="0">
      <w:lvl w:ilvl="0">
        <w:start w:val="1"/>
        <w:numFmt w:val="bullet"/>
        <w:lvlText w:val="9.4.2.26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lvlText w:val="Table 9-262c—"/>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lvlText w:val="Table 9-262d—"/>
        <w:legacy w:legacy="1" w:legacySpace="0" w:legacyIndent="0"/>
        <w:lvlJc w:val="center"/>
        <w:pPr>
          <w:ind w:left="0" w:firstLine="0"/>
        </w:pPr>
        <w:rPr>
          <w:rFonts w:ascii="Arial" w:hAnsi="Arial" w:cs="Arial" w:hint="default"/>
          <w:b/>
          <w:i w:val="0"/>
          <w:strike w:val="0"/>
          <w:color w:val="000000"/>
          <w:sz w:val="20"/>
          <w:u w:val="none"/>
        </w:rPr>
      </w:lvl>
    </w:lvlOverride>
  </w:num>
  <w:num w:numId="7">
    <w:abstractNumId w:val="3"/>
  </w:num>
  <w:num w:numId="8">
    <w:abstractNumId w:val="2"/>
  </w:num>
  <w:num w:numId="9">
    <w:abstractNumId w:val="10"/>
  </w:num>
  <w:num w:numId="10">
    <w:abstractNumId w:val="4"/>
  </w:num>
  <w:num w:numId="11">
    <w:abstractNumId w:val="1"/>
  </w:num>
  <w:num w:numId="12">
    <w:abstractNumId w:val="7"/>
  </w:num>
  <w:num w:numId="13">
    <w:abstractNumId w:val="11"/>
  </w:num>
  <w:num w:numId="14">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removePersonalInformation/>
  <w:removeDateAndTime/>
  <w:printFractionalCharacterWidth/>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40B"/>
    <w:rsid w:val="0000030D"/>
    <w:rsid w:val="000013EC"/>
    <w:rsid w:val="000027A5"/>
    <w:rsid w:val="000045FA"/>
    <w:rsid w:val="00006454"/>
    <w:rsid w:val="000066EE"/>
    <w:rsid w:val="000067AA"/>
    <w:rsid w:val="00006DBB"/>
    <w:rsid w:val="0000743C"/>
    <w:rsid w:val="0000765C"/>
    <w:rsid w:val="0001027F"/>
    <w:rsid w:val="00011FEA"/>
    <w:rsid w:val="00013196"/>
    <w:rsid w:val="0001376E"/>
    <w:rsid w:val="00013F87"/>
    <w:rsid w:val="00014031"/>
    <w:rsid w:val="000157CC"/>
    <w:rsid w:val="00016D9C"/>
    <w:rsid w:val="00017692"/>
    <w:rsid w:val="00017B2B"/>
    <w:rsid w:val="00017D25"/>
    <w:rsid w:val="00021A27"/>
    <w:rsid w:val="000222C3"/>
    <w:rsid w:val="00023CD8"/>
    <w:rsid w:val="00024344"/>
    <w:rsid w:val="00024487"/>
    <w:rsid w:val="00024800"/>
    <w:rsid w:val="00027D05"/>
    <w:rsid w:val="00031E68"/>
    <w:rsid w:val="00033B0A"/>
    <w:rsid w:val="00034E6F"/>
    <w:rsid w:val="000358B3"/>
    <w:rsid w:val="000405C4"/>
    <w:rsid w:val="00041AC4"/>
    <w:rsid w:val="000438DD"/>
    <w:rsid w:val="00044DC0"/>
    <w:rsid w:val="000478EE"/>
    <w:rsid w:val="0005127A"/>
    <w:rsid w:val="00052123"/>
    <w:rsid w:val="00053519"/>
    <w:rsid w:val="0005449D"/>
    <w:rsid w:val="000567DA"/>
    <w:rsid w:val="0006215B"/>
    <w:rsid w:val="000642FC"/>
    <w:rsid w:val="0006469A"/>
    <w:rsid w:val="00066421"/>
    <w:rsid w:val="00067151"/>
    <w:rsid w:val="0006732A"/>
    <w:rsid w:val="00070B0E"/>
    <w:rsid w:val="00071971"/>
    <w:rsid w:val="00073BB4"/>
    <w:rsid w:val="00075C3C"/>
    <w:rsid w:val="00075E1E"/>
    <w:rsid w:val="00076773"/>
    <w:rsid w:val="00076885"/>
    <w:rsid w:val="00077C25"/>
    <w:rsid w:val="00080ACC"/>
    <w:rsid w:val="00080E1A"/>
    <w:rsid w:val="00081436"/>
    <w:rsid w:val="000815C7"/>
    <w:rsid w:val="00081E62"/>
    <w:rsid w:val="000823C8"/>
    <w:rsid w:val="0008290D"/>
    <w:rsid w:val="000829FF"/>
    <w:rsid w:val="00082B8A"/>
    <w:rsid w:val="0008302D"/>
    <w:rsid w:val="00084297"/>
    <w:rsid w:val="000865AA"/>
    <w:rsid w:val="00086780"/>
    <w:rsid w:val="00090640"/>
    <w:rsid w:val="00091349"/>
    <w:rsid w:val="00092971"/>
    <w:rsid w:val="00092AC6"/>
    <w:rsid w:val="00093AD2"/>
    <w:rsid w:val="00094FFA"/>
    <w:rsid w:val="00095986"/>
    <w:rsid w:val="0009661D"/>
    <w:rsid w:val="0009713F"/>
    <w:rsid w:val="000A1C31"/>
    <w:rsid w:val="000A1F25"/>
    <w:rsid w:val="000A671D"/>
    <w:rsid w:val="000A7680"/>
    <w:rsid w:val="000B041A"/>
    <w:rsid w:val="000B083E"/>
    <w:rsid w:val="000B0DAF"/>
    <w:rsid w:val="000B59FE"/>
    <w:rsid w:val="000B7EF5"/>
    <w:rsid w:val="000C02BC"/>
    <w:rsid w:val="000C27D0"/>
    <w:rsid w:val="000C54F3"/>
    <w:rsid w:val="000C6989"/>
    <w:rsid w:val="000C6A2F"/>
    <w:rsid w:val="000D174A"/>
    <w:rsid w:val="000D1AD4"/>
    <w:rsid w:val="000D276A"/>
    <w:rsid w:val="000D298D"/>
    <w:rsid w:val="000D2F1B"/>
    <w:rsid w:val="000D4A8F"/>
    <w:rsid w:val="000D5EBD"/>
    <w:rsid w:val="000D674F"/>
    <w:rsid w:val="000E0494"/>
    <w:rsid w:val="000E1C37"/>
    <w:rsid w:val="000E1D7B"/>
    <w:rsid w:val="000E446C"/>
    <w:rsid w:val="000E4B82"/>
    <w:rsid w:val="000E6539"/>
    <w:rsid w:val="000E720C"/>
    <w:rsid w:val="000E752D"/>
    <w:rsid w:val="000E79A6"/>
    <w:rsid w:val="000F00EE"/>
    <w:rsid w:val="000F16B9"/>
    <w:rsid w:val="000F238C"/>
    <w:rsid w:val="000F4937"/>
    <w:rsid w:val="000F4B24"/>
    <w:rsid w:val="000F5088"/>
    <w:rsid w:val="000F685B"/>
    <w:rsid w:val="000F6BB9"/>
    <w:rsid w:val="00100E3B"/>
    <w:rsid w:val="001015F8"/>
    <w:rsid w:val="0010469F"/>
    <w:rsid w:val="00105918"/>
    <w:rsid w:val="001101C2"/>
    <w:rsid w:val="001109AA"/>
    <w:rsid w:val="0011197E"/>
    <w:rsid w:val="00112C6A"/>
    <w:rsid w:val="0011391B"/>
    <w:rsid w:val="00113B5F"/>
    <w:rsid w:val="00114FCA"/>
    <w:rsid w:val="00115A75"/>
    <w:rsid w:val="00115B7B"/>
    <w:rsid w:val="0011640B"/>
    <w:rsid w:val="0011640D"/>
    <w:rsid w:val="00117299"/>
    <w:rsid w:val="00120298"/>
    <w:rsid w:val="00120690"/>
    <w:rsid w:val="00120BD6"/>
    <w:rsid w:val="001215C0"/>
    <w:rsid w:val="00122191"/>
    <w:rsid w:val="00122D51"/>
    <w:rsid w:val="00124E27"/>
    <w:rsid w:val="00126052"/>
    <w:rsid w:val="001274A8"/>
    <w:rsid w:val="001275D7"/>
    <w:rsid w:val="001276ED"/>
    <w:rsid w:val="00127723"/>
    <w:rsid w:val="00130101"/>
    <w:rsid w:val="001323DB"/>
    <w:rsid w:val="00134114"/>
    <w:rsid w:val="00135032"/>
    <w:rsid w:val="00135B4B"/>
    <w:rsid w:val="0013699E"/>
    <w:rsid w:val="001448D8"/>
    <w:rsid w:val="001450BB"/>
    <w:rsid w:val="001459E7"/>
    <w:rsid w:val="00145C98"/>
    <w:rsid w:val="00146D19"/>
    <w:rsid w:val="00147EDF"/>
    <w:rsid w:val="00150F68"/>
    <w:rsid w:val="00151851"/>
    <w:rsid w:val="00151BBE"/>
    <w:rsid w:val="00153350"/>
    <w:rsid w:val="00154791"/>
    <w:rsid w:val="00154B26"/>
    <w:rsid w:val="001557CB"/>
    <w:rsid w:val="001559BB"/>
    <w:rsid w:val="00155E97"/>
    <w:rsid w:val="00160700"/>
    <w:rsid w:val="0016428D"/>
    <w:rsid w:val="00165BE6"/>
    <w:rsid w:val="00166984"/>
    <w:rsid w:val="00172489"/>
    <w:rsid w:val="001727EA"/>
    <w:rsid w:val="00172DD9"/>
    <w:rsid w:val="001738FD"/>
    <w:rsid w:val="00175CDF"/>
    <w:rsid w:val="0017659B"/>
    <w:rsid w:val="00177BCE"/>
    <w:rsid w:val="001805C6"/>
    <w:rsid w:val="001812B0"/>
    <w:rsid w:val="00181423"/>
    <w:rsid w:val="0018277A"/>
    <w:rsid w:val="00183698"/>
    <w:rsid w:val="00183F4C"/>
    <w:rsid w:val="00186A48"/>
    <w:rsid w:val="00187129"/>
    <w:rsid w:val="0019164F"/>
    <w:rsid w:val="00192C6E"/>
    <w:rsid w:val="00193B0A"/>
    <w:rsid w:val="00193C39"/>
    <w:rsid w:val="001943F7"/>
    <w:rsid w:val="00197B92"/>
    <w:rsid w:val="001A0CEC"/>
    <w:rsid w:val="001A0EDB"/>
    <w:rsid w:val="001A1B7C"/>
    <w:rsid w:val="001A2240"/>
    <w:rsid w:val="001A2CDE"/>
    <w:rsid w:val="001A77FD"/>
    <w:rsid w:val="001A7C55"/>
    <w:rsid w:val="001B0001"/>
    <w:rsid w:val="001B252D"/>
    <w:rsid w:val="001B2904"/>
    <w:rsid w:val="001B5283"/>
    <w:rsid w:val="001B63BC"/>
    <w:rsid w:val="001C501D"/>
    <w:rsid w:val="001C7CCE"/>
    <w:rsid w:val="001D15ED"/>
    <w:rsid w:val="001D2A6C"/>
    <w:rsid w:val="001D31A9"/>
    <w:rsid w:val="001D328B"/>
    <w:rsid w:val="001D3820"/>
    <w:rsid w:val="001D3B12"/>
    <w:rsid w:val="001D3CA6"/>
    <w:rsid w:val="001D4A93"/>
    <w:rsid w:val="001D5F28"/>
    <w:rsid w:val="001D5FC3"/>
    <w:rsid w:val="001D6348"/>
    <w:rsid w:val="001D7529"/>
    <w:rsid w:val="001D7948"/>
    <w:rsid w:val="001E0946"/>
    <w:rsid w:val="001E1001"/>
    <w:rsid w:val="001E15F8"/>
    <w:rsid w:val="001E23C0"/>
    <w:rsid w:val="001E349E"/>
    <w:rsid w:val="001E6267"/>
    <w:rsid w:val="001E6D92"/>
    <w:rsid w:val="001E7C32"/>
    <w:rsid w:val="001F0210"/>
    <w:rsid w:val="001F10F7"/>
    <w:rsid w:val="001F13CA"/>
    <w:rsid w:val="001F24B0"/>
    <w:rsid w:val="001F35EA"/>
    <w:rsid w:val="001F3DB9"/>
    <w:rsid w:val="001F45A4"/>
    <w:rsid w:val="001F464A"/>
    <w:rsid w:val="001F491C"/>
    <w:rsid w:val="001F4B15"/>
    <w:rsid w:val="001F4BA8"/>
    <w:rsid w:val="001F5AE6"/>
    <w:rsid w:val="001F5C29"/>
    <w:rsid w:val="001F5D16"/>
    <w:rsid w:val="001F61C1"/>
    <w:rsid w:val="001F620B"/>
    <w:rsid w:val="0020013A"/>
    <w:rsid w:val="002002A6"/>
    <w:rsid w:val="0020058A"/>
    <w:rsid w:val="002035EE"/>
    <w:rsid w:val="0020462A"/>
    <w:rsid w:val="002046A1"/>
    <w:rsid w:val="0020501A"/>
    <w:rsid w:val="00206D24"/>
    <w:rsid w:val="00210DDD"/>
    <w:rsid w:val="002125D6"/>
    <w:rsid w:val="00212E2A"/>
    <w:rsid w:val="00212E81"/>
    <w:rsid w:val="002141B2"/>
    <w:rsid w:val="00214B50"/>
    <w:rsid w:val="00214BA3"/>
    <w:rsid w:val="00215A82"/>
    <w:rsid w:val="00215E32"/>
    <w:rsid w:val="00215F36"/>
    <w:rsid w:val="00216771"/>
    <w:rsid w:val="00217089"/>
    <w:rsid w:val="00217C41"/>
    <w:rsid w:val="002208B9"/>
    <w:rsid w:val="0022139A"/>
    <w:rsid w:val="00221F01"/>
    <w:rsid w:val="00222261"/>
    <w:rsid w:val="002239F2"/>
    <w:rsid w:val="00224133"/>
    <w:rsid w:val="00225508"/>
    <w:rsid w:val="00225570"/>
    <w:rsid w:val="00227097"/>
    <w:rsid w:val="00227A76"/>
    <w:rsid w:val="00231F3B"/>
    <w:rsid w:val="002323FE"/>
    <w:rsid w:val="00234C13"/>
    <w:rsid w:val="002369FD"/>
    <w:rsid w:val="00236A7E"/>
    <w:rsid w:val="0023760F"/>
    <w:rsid w:val="00237985"/>
    <w:rsid w:val="00240895"/>
    <w:rsid w:val="00241AD7"/>
    <w:rsid w:val="00244F8F"/>
    <w:rsid w:val="002470AC"/>
    <w:rsid w:val="0024720B"/>
    <w:rsid w:val="00247B04"/>
    <w:rsid w:val="002508C6"/>
    <w:rsid w:val="00252D47"/>
    <w:rsid w:val="002539AB"/>
    <w:rsid w:val="002545F7"/>
    <w:rsid w:val="00255A8B"/>
    <w:rsid w:val="00262D56"/>
    <w:rsid w:val="00263002"/>
    <w:rsid w:val="00263092"/>
    <w:rsid w:val="002662A5"/>
    <w:rsid w:val="002674D1"/>
    <w:rsid w:val="00270171"/>
    <w:rsid w:val="00270F98"/>
    <w:rsid w:val="00272D83"/>
    <w:rsid w:val="00273257"/>
    <w:rsid w:val="00273FA9"/>
    <w:rsid w:val="00274A4A"/>
    <w:rsid w:val="002773F1"/>
    <w:rsid w:val="00280A8B"/>
    <w:rsid w:val="00281013"/>
    <w:rsid w:val="00281648"/>
    <w:rsid w:val="00281A5D"/>
    <w:rsid w:val="00281CFD"/>
    <w:rsid w:val="00282053"/>
    <w:rsid w:val="00282EFB"/>
    <w:rsid w:val="00284C5E"/>
    <w:rsid w:val="00287B9F"/>
    <w:rsid w:val="00291688"/>
    <w:rsid w:val="00291A10"/>
    <w:rsid w:val="00292CE9"/>
    <w:rsid w:val="00292DF9"/>
    <w:rsid w:val="0029309B"/>
    <w:rsid w:val="00294B37"/>
    <w:rsid w:val="00294BBE"/>
    <w:rsid w:val="00295369"/>
    <w:rsid w:val="00296722"/>
    <w:rsid w:val="00297F3F"/>
    <w:rsid w:val="002A195C"/>
    <w:rsid w:val="002A251F"/>
    <w:rsid w:val="002A3AAB"/>
    <w:rsid w:val="002A4A61"/>
    <w:rsid w:val="002A4C48"/>
    <w:rsid w:val="002A55B1"/>
    <w:rsid w:val="002A7011"/>
    <w:rsid w:val="002B0983"/>
    <w:rsid w:val="002B31AE"/>
    <w:rsid w:val="002B5901"/>
    <w:rsid w:val="002B5973"/>
    <w:rsid w:val="002B6A98"/>
    <w:rsid w:val="002C271D"/>
    <w:rsid w:val="002C2A2B"/>
    <w:rsid w:val="002C49D8"/>
    <w:rsid w:val="002C4FE6"/>
    <w:rsid w:val="002C5DF0"/>
    <w:rsid w:val="002C6B4F"/>
    <w:rsid w:val="002C6CFB"/>
    <w:rsid w:val="002C72E1"/>
    <w:rsid w:val="002D001B"/>
    <w:rsid w:val="002D1D40"/>
    <w:rsid w:val="002D3073"/>
    <w:rsid w:val="002D518F"/>
    <w:rsid w:val="002D5D5C"/>
    <w:rsid w:val="002D6F6A"/>
    <w:rsid w:val="002D7746"/>
    <w:rsid w:val="002D7ED5"/>
    <w:rsid w:val="002E1B18"/>
    <w:rsid w:val="002E2017"/>
    <w:rsid w:val="002E340A"/>
    <w:rsid w:val="002E4D5E"/>
    <w:rsid w:val="002E699F"/>
    <w:rsid w:val="002E6FF6"/>
    <w:rsid w:val="002F0915"/>
    <w:rsid w:val="002F1269"/>
    <w:rsid w:val="002F25B2"/>
    <w:rsid w:val="002F2BC5"/>
    <w:rsid w:val="002F376B"/>
    <w:rsid w:val="002F47F4"/>
    <w:rsid w:val="002F499D"/>
    <w:rsid w:val="002F4C38"/>
    <w:rsid w:val="002F50E3"/>
    <w:rsid w:val="002F5C8C"/>
    <w:rsid w:val="002F7199"/>
    <w:rsid w:val="002F7D11"/>
    <w:rsid w:val="0030081B"/>
    <w:rsid w:val="00301FB5"/>
    <w:rsid w:val="003024ED"/>
    <w:rsid w:val="0030268D"/>
    <w:rsid w:val="0030382C"/>
    <w:rsid w:val="00304FB7"/>
    <w:rsid w:val="00305D6E"/>
    <w:rsid w:val="0030782E"/>
    <w:rsid w:val="00307F5F"/>
    <w:rsid w:val="00310EA5"/>
    <w:rsid w:val="00313A31"/>
    <w:rsid w:val="00315B52"/>
    <w:rsid w:val="00315D5C"/>
    <w:rsid w:val="00315DE7"/>
    <w:rsid w:val="00317A7D"/>
    <w:rsid w:val="00320149"/>
    <w:rsid w:val="00320ED2"/>
    <w:rsid w:val="003214E2"/>
    <w:rsid w:val="003222DD"/>
    <w:rsid w:val="003248C9"/>
    <w:rsid w:val="00324BB2"/>
    <w:rsid w:val="0032540C"/>
    <w:rsid w:val="00325AB6"/>
    <w:rsid w:val="00326126"/>
    <w:rsid w:val="003267C0"/>
    <w:rsid w:val="0033057A"/>
    <w:rsid w:val="003308A8"/>
    <w:rsid w:val="00331749"/>
    <w:rsid w:val="00332A81"/>
    <w:rsid w:val="003348BC"/>
    <w:rsid w:val="00334DEA"/>
    <w:rsid w:val="00336F5F"/>
    <w:rsid w:val="00343554"/>
    <w:rsid w:val="003449F9"/>
    <w:rsid w:val="00344DA5"/>
    <w:rsid w:val="0034581F"/>
    <w:rsid w:val="0034592B"/>
    <w:rsid w:val="00346E79"/>
    <w:rsid w:val="003479E4"/>
    <w:rsid w:val="00347C43"/>
    <w:rsid w:val="0035002F"/>
    <w:rsid w:val="00350CA7"/>
    <w:rsid w:val="00350D39"/>
    <w:rsid w:val="0035213C"/>
    <w:rsid w:val="00352DC1"/>
    <w:rsid w:val="00353BD6"/>
    <w:rsid w:val="00355254"/>
    <w:rsid w:val="0035591D"/>
    <w:rsid w:val="00356265"/>
    <w:rsid w:val="00356419"/>
    <w:rsid w:val="00357F36"/>
    <w:rsid w:val="0036032B"/>
    <w:rsid w:val="00360C87"/>
    <w:rsid w:val="00361F5C"/>
    <w:rsid w:val="003622ED"/>
    <w:rsid w:val="00362C5B"/>
    <w:rsid w:val="00362FDE"/>
    <w:rsid w:val="00366AF0"/>
    <w:rsid w:val="00367005"/>
    <w:rsid w:val="003713CA"/>
    <w:rsid w:val="0037201A"/>
    <w:rsid w:val="003729FC"/>
    <w:rsid w:val="00372FCA"/>
    <w:rsid w:val="00374C87"/>
    <w:rsid w:val="00374CBC"/>
    <w:rsid w:val="0037645F"/>
    <w:rsid w:val="003766B9"/>
    <w:rsid w:val="0037711C"/>
    <w:rsid w:val="00381C86"/>
    <w:rsid w:val="00381F98"/>
    <w:rsid w:val="00382C54"/>
    <w:rsid w:val="0038326C"/>
    <w:rsid w:val="00383766"/>
    <w:rsid w:val="00383C03"/>
    <w:rsid w:val="0038516A"/>
    <w:rsid w:val="00385654"/>
    <w:rsid w:val="00385D77"/>
    <w:rsid w:val="00385FD6"/>
    <w:rsid w:val="0038601E"/>
    <w:rsid w:val="0039069E"/>
    <w:rsid w:val="003906A1"/>
    <w:rsid w:val="00391845"/>
    <w:rsid w:val="003924F8"/>
    <w:rsid w:val="003945E3"/>
    <w:rsid w:val="00395A50"/>
    <w:rsid w:val="0039787F"/>
    <w:rsid w:val="003A161F"/>
    <w:rsid w:val="003A1693"/>
    <w:rsid w:val="003A1CC7"/>
    <w:rsid w:val="003A22E2"/>
    <w:rsid w:val="003A29E6"/>
    <w:rsid w:val="003A3196"/>
    <w:rsid w:val="003A36DB"/>
    <w:rsid w:val="003A478D"/>
    <w:rsid w:val="003A5BFF"/>
    <w:rsid w:val="003A6244"/>
    <w:rsid w:val="003A6AC1"/>
    <w:rsid w:val="003A74EB"/>
    <w:rsid w:val="003A7B64"/>
    <w:rsid w:val="003B03CE"/>
    <w:rsid w:val="003B4DAD"/>
    <w:rsid w:val="003B52F2"/>
    <w:rsid w:val="003B6329"/>
    <w:rsid w:val="003B6F60"/>
    <w:rsid w:val="003B76BD"/>
    <w:rsid w:val="003B798E"/>
    <w:rsid w:val="003C0452"/>
    <w:rsid w:val="003C2B82"/>
    <w:rsid w:val="003C315D"/>
    <w:rsid w:val="003C32E2"/>
    <w:rsid w:val="003C47A5"/>
    <w:rsid w:val="003C47D1"/>
    <w:rsid w:val="003C56D8"/>
    <w:rsid w:val="003C58AE"/>
    <w:rsid w:val="003C7267"/>
    <w:rsid w:val="003C74FF"/>
    <w:rsid w:val="003C7B46"/>
    <w:rsid w:val="003D1D90"/>
    <w:rsid w:val="003D220E"/>
    <w:rsid w:val="003D26A5"/>
    <w:rsid w:val="003D2CC1"/>
    <w:rsid w:val="003D3623"/>
    <w:rsid w:val="003D3F93"/>
    <w:rsid w:val="003D4734"/>
    <w:rsid w:val="003D4FEF"/>
    <w:rsid w:val="003D5013"/>
    <w:rsid w:val="003D5390"/>
    <w:rsid w:val="003D559C"/>
    <w:rsid w:val="003D5F14"/>
    <w:rsid w:val="003D664E"/>
    <w:rsid w:val="003D77A3"/>
    <w:rsid w:val="003D78F7"/>
    <w:rsid w:val="003D7BFD"/>
    <w:rsid w:val="003E32DF"/>
    <w:rsid w:val="003E3FAD"/>
    <w:rsid w:val="003E416D"/>
    <w:rsid w:val="003E4403"/>
    <w:rsid w:val="003E4E6C"/>
    <w:rsid w:val="003E5916"/>
    <w:rsid w:val="003E5CD9"/>
    <w:rsid w:val="003E5DE7"/>
    <w:rsid w:val="003E667C"/>
    <w:rsid w:val="003E7414"/>
    <w:rsid w:val="003E7F99"/>
    <w:rsid w:val="003F0DE6"/>
    <w:rsid w:val="003F1281"/>
    <w:rsid w:val="003F156F"/>
    <w:rsid w:val="003F1EAF"/>
    <w:rsid w:val="003F2B96"/>
    <w:rsid w:val="003F2D6C"/>
    <w:rsid w:val="003F42D3"/>
    <w:rsid w:val="003F4633"/>
    <w:rsid w:val="003F64C8"/>
    <w:rsid w:val="003F6B76"/>
    <w:rsid w:val="003F773E"/>
    <w:rsid w:val="0040083C"/>
    <w:rsid w:val="004010D0"/>
    <w:rsid w:val="004014AE"/>
    <w:rsid w:val="0040235D"/>
    <w:rsid w:val="00403271"/>
    <w:rsid w:val="00403645"/>
    <w:rsid w:val="00403B13"/>
    <w:rsid w:val="004051EE"/>
    <w:rsid w:val="00407C5B"/>
    <w:rsid w:val="004110BE"/>
    <w:rsid w:val="0041147F"/>
    <w:rsid w:val="00411A99"/>
    <w:rsid w:val="00411C03"/>
    <w:rsid w:val="00411E59"/>
    <w:rsid w:val="004123D8"/>
    <w:rsid w:val="004136BE"/>
    <w:rsid w:val="0041562C"/>
    <w:rsid w:val="00415C55"/>
    <w:rsid w:val="00417EE7"/>
    <w:rsid w:val="004209D5"/>
    <w:rsid w:val="00421159"/>
    <w:rsid w:val="00421A46"/>
    <w:rsid w:val="00422546"/>
    <w:rsid w:val="00422D5C"/>
    <w:rsid w:val="00423116"/>
    <w:rsid w:val="00423634"/>
    <w:rsid w:val="00423AC3"/>
    <w:rsid w:val="00430648"/>
    <w:rsid w:val="00430E74"/>
    <w:rsid w:val="00431EBF"/>
    <w:rsid w:val="00432069"/>
    <w:rsid w:val="00432BF8"/>
    <w:rsid w:val="004339CB"/>
    <w:rsid w:val="00435208"/>
    <w:rsid w:val="00437814"/>
    <w:rsid w:val="004378DC"/>
    <w:rsid w:val="004402C9"/>
    <w:rsid w:val="00440FF1"/>
    <w:rsid w:val="004410F5"/>
    <w:rsid w:val="004417F2"/>
    <w:rsid w:val="00442799"/>
    <w:rsid w:val="00443FBF"/>
    <w:rsid w:val="004452DF"/>
    <w:rsid w:val="004507E7"/>
    <w:rsid w:val="00450CC0"/>
    <w:rsid w:val="0045288D"/>
    <w:rsid w:val="00453A44"/>
    <w:rsid w:val="00453E8C"/>
    <w:rsid w:val="00457028"/>
    <w:rsid w:val="00457E3B"/>
    <w:rsid w:val="00457FA3"/>
    <w:rsid w:val="0046086C"/>
    <w:rsid w:val="00461C2E"/>
    <w:rsid w:val="00462172"/>
    <w:rsid w:val="00466206"/>
    <w:rsid w:val="00466B33"/>
    <w:rsid w:val="00466EEB"/>
    <w:rsid w:val="00470581"/>
    <w:rsid w:val="004721EF"/>
    <w:rsid w:val="0047267B"/>
    <w:rsid w:val="00472EA0"/>
    <w:rsid w:val="004731B3"/>
    <w:rsid w:val="00473D5B"/>
    <w:rsid w:val="00475A71"/>
    <w:rsid w:val="00475D9E"/>
    <w:rsid w:val="00476A4C"/>
    <w:rsid w:val="00476F40"/>
    <w:rsid w:val="004804A4"/>
    <w:rsid w:val="004821A5"/>
    <w:rsid w:val="004828D5"/>
    <w:rsid w:val="00482AD0"/>
    <w:rsid w:val="00482AF6"/>
    <w:rsid w:val="00484651"/>
    <w:rsid w:val="00486EB3"/>
    <w:rsid w:val="00487778"/>
    <w:rsid w:val="00491CAF"/>
    <w:rsid w:val="00492A82"/>
    <w:rsid w:val="00492D28"/>
    <w:rsid w:val="004943BA"/>
    <w:rsid w:val="0049468A"/>
    <w:rsid w:val="00495DAB"/>
    <w:rsid w:val="00495F26"/>
    <w:rsid w:val="004967AA"/>
    <w:rsid w:val="004A0AF4"/>
    <w:rsid w:val="004A0FC9"/>
    <w:rsid w:val="004A2C34"/>
    <w:rsid w:val="004A3A00"/>
    <w:rsid w:val="004A3C8E"/>
    <w:rsid w:val="004A4816"/>
    <w:rsid w:val="004A5537"/>
    <w:rsid w:val="004A7240"/>
    <w:rsid w:val="004A7935"/>
    <w:rsid w:val="004B2117"/>
    <w:rsid w:val="004B493F"/>
    <w:rsid w:val="004B50D6"/>
    <w:rsid w:val="004B7780"/>
    <w:rsid w:val="004C0BD8"/>
    <w:rsid w:val="004C0F0A"/>
    <w:rsid w:val="004C3C2A"/>
    <w:rsid w:val="004C695B"/>
    <w:rsid w:val="004C6C29"/>
    <w:rsid w:val="004C7CE0"/>
    <w:rsid w:val="004D03A1"/>
    <w:rsid w:val="004D071D"/>
    <w:rsid w:val="004D0F1C"/>
    <w:rsid w:val="004D2D75"/>
    <w:rsid w:val="004D5F1F"/>
    <w:rsid w:val="004D6AB7"/>
    <w:rsid w:val="004D6BE8"/>
    <w:rsid w:val="004D6ED8"/>
    <w:rsid w:val="004D7188"/>
    <w:rsid w:val="004E0097"/>
    <w:rsid w:val="004E0209"/>
    <w:rsid w:val="004E040B"/>
    <w:rsid w:val="004E19B8"/>
    <w:rsid w:val="004E2A0B"/>
    <w:rsid w:val="004E4538"/>
    <w:rsid w:val="004E46DF"/>
    <w:rsid w:val="004E4B5B"/>
    <w:rsid w:val="004E552C"/>
    <w:rsid w:val="004E66C3"/>
    <w:rsid w:val="004E7E34"/>
    <w:rsid w:val="004F0CB7"/>
    <w:rsid w:val="004F1091"/>
    <w:rsid w:val="004F28D5"/>
    <w:rsid w:val="004F4564"/>
    <w:rsid w:val="004F48F4"/>
    <w:rsid w:val="004F4BBB"/>
    <w:rsid w:val="004F5A90"/>
    <w:rsid w:val="004F74F8"/>
    <w:rsid w:val="005004EC"/>
    <w:rsid w:val="00500EC6"/>
    <w:rsid w:val="0050128F"/>
    <w:rsid w:val="00501E52"/>
    <w:rsid w:val="005023E3"/>
    <w:rsid w:val="00502F8D"/>
    <w:rsid w:val="005031F6"/>
    <w:rsid w:val="00503796"/>
    <w:rsid w:val="00503BF1"/>
    <w:rsid w:val="00504958"/>
    <w:rsid w:val="00504AA2"/>
    <w:rsid w:val="00505103"/>
    <w:rsid w:val="005065EB"/>
    <w:rsid w:val="00506863"/>
    <w:rsid w:val="005072B6"/>
    <w:rsid w:val="00507500"/>
    <w:rsid w:val="0050752C"/>
    <w:rsid w:val="00507B1D"/>
    <w:rsid w:val="0051035D"/>
    <w:rsid w:val="00511873"/>
    <w:rsid w:val="00513528"/>
    <w:rsid w:val="0051588E"/>
    <w:rsid w:val="0051673C"/>
    <w:rsid w:val="00517ED6"/>
    <w:rsid w:val="00520559"/>
    <w:rsid w:val="00520B8C"/>
    <w:rsid w:val="0052151C"/>
    <w:rsid w:val="00522A49"/>
    <w:rsid w:val="005235B6"/>
    <w:rsid w:val="00523B85"/>
    <w:rsid w:val="005243B4"/>
    <w:rsid w:val="00525A98"/>
    <w:rsid w:val="00525FEE"/>
    <w:rsid w:val="00527489"/>
    <w:rsid w:val="00527BB3"/>
    <w:rsid w:val="00531734"/>
    <w:rsid w:val="0053254A"/>
    <w:rsid w:val="0053422A"/>
    <w:rsid w:val="0053566B"/>
    <w:rsid w:val="00540657"/>
    <w:rsid w:val="005406D1"/>
    <w:rsid w:val="00540A28"/>
    <w:rsid w:val="0054235E"/>
    <w:rsid w:val="00543A77"/>
    <w:rsid w:val="0054425D"/>
    <w:rsid w:val="005442D3"/>
    <w:rsid w:val="00544B61"/>
    <w:rsid w:val="00553B4F"/>
    <w:rsid w:val="00553C7D"/>
    <w:rsid w:val="0055459B"/>
    <w:rsid w:val="005546A4"/>
    <w:rsid w:val="00554995"/>
    <w:rsid w:val="00554EEF"/>
    <w:rsid w:val="00555215"/>
    <w:rsid w:val="00555486"/>
    <w:rsid w:val="005555B2"/>
    <w:rsid w:val="00561ADD"/>
    <w:rsid w:val="00562627"/>
    <w:rsid w:val="0056327A"/>
    <w:rsid w:val="00563B85"/>
    <w:rsid w:val="005671F7"/>
    <w:rsid w:val="00567934"/>
    <w:rsid w:val="005702B6"/>
    <w:rsid w:val="005703A1"/>
    <w:rsid w:val="0057046A"/>
    <w:rsid w:val="005712BF"/>
    <w:rsid w:val="00571574"/>
    <w:rsid w:val="00571583"/>
    <w:rsid w:val="00572BF3"/>
    <w:rsid w:val="00572E7A"/>
    <w:rsid w:val="00574757"/>
    <w:rsid w:val="00583212"/>
    <w:rsid w:val="00584338"/>
    <w:rsid w:val="00585D8F"/>
    <w:rsid w:val="00586072"/>
    <w:rsid w:val="0058644C"/>
    <w:rsid w:val="005868C2"/>
    <w:rsid w:val="00587F10"/>
    <w:rsid w:val="00590A65"/>
    <w:rsid w:val="00591351"/>
    <w:rsid w:val="00595AFA"/>
    <w:rsid w:val="00596243"/>
    <w:rsid w:val="00596413"/>
    <w:rsid w:val="00596B6A"/>
    <w:rsid w:val="00597696"/>
    <w:rsid w:val="005A16CF"/>
    <w:rsid w:val="005A1A3D"/>
    <w:rsid w:val="005A1D61"/>
    <w:rsid w:val="005A23DB"/>
    <w:rsid w:val="005A2ECA"/>
    <w:rsid w:val="005A4504"/>
    <w:rsid w:val="005A69C4"/>
    <w:rsid w:val="005A6BC3"/>
    <w:rsid w:val="005B03DA"/>
    <w:rsid w:val="005B151D"/>
    <w:rsid w:val="005B2BA0"/>
    <w:rsid w:val="005B31EA"/>
    <w:rsid w:val="005B34A6"/>
    <w:rsid w:val="005B53A0"/>
    <w:rsid w:val="005B55BC"/>
    <w:rsid w:val="005B55FB"/>
    <w:rsid w:val="005B6C67"/>
    <w:rsid w:val="005B727A"/>
    <w:rsid w:val="005C0CBC"/>
    <w:rsid w:val="005C4204"/>
    <w:rsid w:val="005C45E7"/>
    <w:rsid w:val="005C6389"/>
    <w:rsid w:val="005C6823"/>
    <w:rsid w:val="005D0C43"/>
    <w:rsid w:val="005D1461"/>
    <w:rsid w:val="005D17BE"/>
    <w:rsid w:val="005D33B5"/>
    <w:rsid w:val="005D397D"/>
    <w:rsid w:val="005D3F28"/>
    <w:rsid w:val="005D5C6E"/>
    <w:rsid w:val="005D74B0"/>
    <w:rsid w:val="005D7951"/>
    <w:rsid w:val="005E2305"/>
    <w:rsid w:val="005E3E49"/>
    <w:rsid w:val="005E4E9C"/>
    <w:rsid w:val="005E58D3"/>
    <w:rsid w:val="005E768D"/>
    <w:rsid w:val="005E7B13"/>
    <w:rsid w:val="005F00B1"/>
    <w:rsid w:val="005F00E7"/>
    <w:rsid w:val="005F19DD"/>
    <w:rsid w:val="005F2202"/>
    <w:rsid w:val="005F23B2"/>
    <w:rsid w:val="005F4AD8"/>
    <w:rsid w:val="005F5ADA"/>
    <w:rsid w:val="005F695C"/>
    <w:rsid w:val="005F71B8"/>
    <w:rsid w:val="005F72AE"/>
    <w:rsid w:val="005F7C51"/>
    <w:rsid w:val="00600A10"/>
    <w:rsid w:val="00610293"/>
    <w:rsid w:val="006104BB"/>
    <w:rsid w:val="006111B6"/>
    <w:rsid w:val="006117D4"/>
    <w:rsid w:val="00612605"/>
    <w:rsid w:val="00615E8C"/>
    <w:rsid w:val="00616084"/>
    <w:rsid w:val="00616288"/>
    <w:rsid w:val="00620F63"/>
    <w:rsid w:val="00621286"/>
    <w:rsid w:val="0062254C"/>
    <w:rsid w:val="0062298E"/>
    <w:rsid w:val="00622A67"/>
    <w:rsid w:val="00622D08"/>
    <w:rsid w:val="0062350A"/>
    <w:rsid w:val="0062440B"/>
    <w:rsid w:val="00624F1A"/>
    <w:rsid w:val="006254B0"/>
    <w:rsid w:val="00625C33"/>
    <w:rsid w:val="00626D26"/>
    <w:rsid w:val="006302F7"/>
    <w:rsid w:val="006307C2"/>
    <w:rsid w:val="00630EC2"/>
    <w:rsid w:val="00631EB7"/>
    <w:rsid w:val="00633A8F"/>
    <w:rsid w:val="006346CB"/>
    <w:rsid w:val="00635200"/>
    <w:rsid w:val="006362D2"/>
    <w:rsid w:val="00636633"/>
    <w:rsid w:val="0063727C"/>
    <w:rsid w:val="00637D47"/>
    <w:rsid w:val="006416FF"/>
    <w:rsid w:val="00644E29"/>
    <w:rsid w:val="0064617E"/>
    <w:rsid w:val="00646871"/>
    <w:rsid w:val="00651442"/>
    <w:rsid w:val="00651FCD"/>
    <w:rsid w:val="006548B7"/>
    <w:rsid w:val="00654B3B"/>
    <w:rsid w:val="00655B03"/>
    <w:rsid w:val="00656413"/>
    <w:rsid w:val="00656882"/>
    <w:rsid w:val="00657061"/>
    <w:rsid w:val="00657363"/>
    <w:rsid w:val="00657539"/>
    <w:rsid w:val="00657DBD"/>
    <w:rsid w:val="006600CB"/>
    <w:rsid w:val="00660ACE"/>
    <w:rsid w:val="00660F53"/>
    <w:rsid w:val="00662343"/>
    <w:rsid w:val="0066479C"/>
    <w:rsid w:val="0066483B"/>
    <w:rsid w:val="00664888"/>
    <w:rsid w:val="00664CCC"/>
    <w:rsid w:val="0067069C"/>
    <w:rsid w:val="00671F29"/>
    <w:rsid w:val="00672466"/>
    <w:rsid w:val="00672DFA"/>
    <w:rsid w:val="0067305F"/>
    <w:rsid w:val="00673E73"/>
    <w:rsid w:val="0067546C"/>
    <w:rsid w:val="0067737F"/>
    <w:rsid w:val="00680308"/>
    <w:rsid w:val="00681357"/>
    <w:rsid w:val="006813E4"/>
    <w:rsid w:val="0068276E"/>
    <w:rsid w:val="006833D8"/>
    <w:rsid w:val="0068429C"/>
    <w:rsid w:val="00685816"/>
    <w:rsid w:val="006861D2"/>
    <w:rsid w:val="0068737C"/>
    <w:rsid w:val="00687476"/>
    <w:rsid w:val="0069038E"/>
    <w:rsid w:val="00690EB5"/>
    <w:rsid w:val="006925B5"/>
    <w:rsid w:val="0069501E"/>
    <w:rsid w:val="006976B8"/>
    <w:rsid w:val="00697E1B"/>
    <w:rsid w:val="006A3117"/>
    <w:rsid w:val="006A3A0E"/>
    <w:rsid w:val="006A3EB3"/>
    <w:rsid w:val="006A4F60"/>
    <w:rsid w:val="006A503E"/>
    <w:rsid w:val="006A59BC"/>
    <w:rsid w:val="006A67EB"/>
    <w:rsid w:val="006A6A83"/>
    <w:rsid w:val="006A7C3D"/>
    <w:rsid w:val="006A7F86"/>
    <w:rsid w:val="006B3918"/>
    <w:rsid w:val="006C0178"/>
    <w:rsid w:val="006C063A"/>
    <w:rsid w:val="006C1785"/>
    <w:rsid w:val="006C1FA8"/>
    <w:rsid w:val="006C2C97"/>
    <w:rsid w:val="006C3C41"/>
    <w:rsid w:val="006C41F1"/>
    <w:rsid w:val="006C4292"/>
    <w:rsid w:val="006C5695"/>
    <w:rsid w:val="006C7DF9"/>
    <w:rsid w:val="006D3377"/>
    <w:rsid w:val="006D3E5E"/>
    <w:rsid w:val="006D4C00"/>
    <w:rsid w:val="006D5362"/>
    <w:rsid w:val="006D580D"/>
    <w:rsid w:val="006D6995"/>
    <w:rsid w:val="006D6DCA"/>
    <w:rsid w:val="006D7007"/>
    <w:rsid w:val="006E181A"/>
    <w:rsid w:val="006E21CA"/>
    <w:rsid w:val="006E2A5A"/>
    <w:rsid w:val="006E2D44"/>
    <w:rsid w:val="006E618D"/>
    <w:rsid w:val="006E753D"/>
    <w:rsid w:val="006F14CD"/>
    <w:rsid w:val="006F358B"/>
    <w:rsid w:val="006F36A8"/>
    <w:rsid w:val="006F3DD4"/>
    <w:rsid w:val="006F6E4C"/>
    <w:rsid w:val="006F7984"/>
    <w:rsid w:val="00700354"/>
    <w:rsid w:val="00702CA2"/>
    <w:rsid w:val="007045BD"/>
    <w:rsid w:val="00711472"/>
    <w:rsid w:val="00711E05"/>
    <w:rsid w:val="007121E9"/>
    <w:rsid w:val="00714DE0"/>
    <w:rsid w:val="00715091"/>
    <w:rsid w:val="007164A7"/>
    <w:rsid w:val="00716DFF"/>
    <w:rsid w:val="00717211"/>
    <w:rsid w:val="00717549"/>
    <w:rsid w:val="00721A60"/>
    <w:rsid w:val="007220CF"/>
    <w:rsid w:val="00723821"/>
    <w:rsid w:val="00724275"/>
    <w:rsid w:val="00724942"/>
    <w:rsid w:val="00727341"/>
    <w:rsid w:val="00727C63"/>
    <w:rsid w:val="00727E1D"/>
    <w:rsid w:val="00730B92"/>
    <w:rsid w:val="00734AC1"/>
    <w:rsid w:val="00734C35"/>
    <w:rsid w:val="00734F1A"/>
    <w:rsid w:val="00736065"/>
    <w:rsid w:val="00736C8F"/>
    <w:rsid w:val="0074006F"/>
    <w:rsid w:val="00741D75"/>
    <w:rsid w:val="007421CA"/>
    <w:rsid w:val="0074621F"/>
    <w:rsid w:val="007463FB"/>
    <w:rsid w:val="007468A0"/>
    <w:rsid w:val="007513CD"/>
    <w:rsid w:val="00751F14"/>
    <w:rsid w:val="00752D8F"/>
    <w:rsid w:val="0075419F"/>
    <w:rsid w:val="007546E8"/>
    <w:rsid w:val="00755D22"/>
    <w:rsid w:val="007571C4"/>
    <w:rsid w:val="00760099"/>
    <w:rsid w:val="0076096A"/>
    <w:rsid w:val="00760E8D"/>
    <w:rsid w:val="0076196C"/>
    <w:rsid w:val="00766B1A"/>
    <w:rsid w:val="00766DFE"/>
    <w:rsid w:val="00772027"/>
    <w:rsid w:val="007724D5"/>
    <w:rsid w:val="007740C0"/>
    <w:rsid w:val="0077583A"/>
    <w:rsid w:val="0077584D"/>
    <w:rsid w:val="0077797F"/>
    <w:rsid w:val="00780B5D"/>
    <w:rsid w:val="007828FA"/>
    <w:rsid w:val="00783B46"/>
    <w:rsid w:val="00784800"/>
    <w:rsid w:val="00786A15"/>
    <w:rsid w:val="00790DCF"/>
    <w:rsid w:val="007914E4"/>
    <w:rsid w:val="007914F3"/>
    <w:rsid w:val="00791F2A"/>
    <w:rsid w:val="00792041"/>
    <w:rsid w:val="007926D8"/>
    <w:rsid w:val="00792720"/>
    <w:rsid w:val="0079373D"/>
    <w:rsid w:val="00794BC4"/>
    <w:rsid w:val="00794F1E"/>
    <w:rsid w:val="0079538C"/>
    <w:rsid w:val="007955EB"/>
    <w:rsid w:val="007957FB"/>
    <w:rsid w:val="00795C50"/>
    <w:rsid w:val="007A098E"/>
    <w:rsid w:val="007A149D"/>
    <w:rsid w:val="007A5765"/>
    <w:rsid w:val="007A5B89"/>
    <w:rsid w:val="007A77FC"/>
    <w:rsid w:val="007B058E"/>
    <w:rsid w:val="007B0864"/>
    <w:rsid w:val="007B0E05"/>
    <w:rsid w:val="007B2BDF"/>
    <w:rsid w:val="007B5965"/>
    <w:rsid w:val="007B5DB4"/>
    <w:rsid w:val="007C0795"/>
    <w:rsid w:val="007C08C4"/>
    <w:rsid w:val="007C13AC"/>
    <w:rsid w:val="007C14AD"/>
    <w:rsid w:val="007C58A5"/>
    <w:rsid w:val="007C6C61"/>
    <w:rsid w:val="007C6D34"/>
    <w:rsid w:val="007C75A0"/>
    <w:rsid w:val="007D08BB"/>
    <w:rsid w:val="007D0EF9"/>
    <w:rsid w:val="007D1085"/>
    <w:rsid w:val="007D166B"/>
    <w:rsid w:val="007D1926"/>
    <w:rsid w:val="007D38EA"/>
    <w:rsid w:val="007D3C15"/>
    <w:rsid w:val="007D4A62"/>
    <w:rsid w:val="007D4D44"/>
    <w:rsid w:val="007D4EE9"/>
    <w:rsid w:val="007D50FF"/>
    <w:rsid w:val="007D58A9"/>
    <w:rsid w:val="007D592F"/>
    <w:rsid w:val="007D5BA9"/>
    <w:rsid w:val="007D6B5D"/>
    <w:rsid w:val="007D7FFC"/>
    <w:rsid w:val="007E078C"/>
    <w:rsid w:val="007E21DF"/>
    <w:rsid w:val="007E3F48"/>
    <w:rsid w:val="007E41CB"/>
    <w:rsid w:val="007E5479"/>
    <w:rsid w:val="007E5F8E"/>
    <w:rsid w:val="007E79A4"/>
    <w:rsid w:val="007F0543"/>
    <w:rsid w:val="007F072E"/>
    <w:rsid w:val="007F1A4E"/>
    <w:rsid w:val="007F2366"/>
    <w:rsid w:val="007F3B61"/>
    <w:rsid w:val="007F6EC7"/>
    <w:rsid w:val="007F75A8"/>
    <w:rsid w:val="007F7EA7"/>
    <w:rsid w:val="008024A1"/>
    <w:rsid w:val="008027EC"/>
    <w:rsid w:val="00802FC5"/>
    <w:rsid w:val="0080335B"/>
    <w:rsid w:val="008077DC"/>
    <w:rsid w:val="0081078F"/>
    <w:rsid w:val="008117FD"/>
    <w:rsid w:val="00812782"/>
    <w:rsid w:val="008138C1"/>
    <w:rsid w:val="008143CA"/>
    <w:rsid w:val="00815DA5"/>
    <w:rsid w:val="00816255"/>
    <w:rsid w:val="00816B48"/>
    <w:rsid w:val="00817C21"/>
    <w:rsid w:val="00820432"/>
    <w:rsid w:val="008204A2"/>
    <w:rsid w:val="008208CB"/>
    <w:rsid w:val="00820B60"/>
    <w:rsid w:val="00821363"/>
    <w:rsid w:val="0082174C"/>
    <w:rsid w:val="00822070"/>
    <w:rsid w:val="00822142"/>
    <w:rsid w:val="00822EA3"/>
    <w:rsid w:val="00822F3F"/>
    <w:rsid w:val="0082426B"/>
    <w:rsid w:val="0082437A"/>
    <w:rsid w:val="0082502E"/>
    <w:rsid w:val="00830ACB"/>
    <w:rsid w:val="0083127F"/>
    <w:rsid w:val="008312B9"/>
    <w:rsid w:val="00831EDC"/>
    <w:rsid w:val="00832700"/>
    <w:rsid w:val="00832898"/>
    <w:rsid w:val="008332BC"/>
    <w:rsid w:val="0083420E"/>
    <w:rsid w:val="008350AF"/>
    <w:rsid w:val="00835499"/>
    <w:rsid w:val="00835A0A"/>
    <w:rsid w:val="00835ECD"/>
    <w:rsid w:val="008369E5"/>
    <w:rsid w:val="008377E3"/>
    <w:rsid w:val="008378E7"/>
    <w:rsid w:val="00840667"/>
    <w:rsid w:val="00842C5E"/>
    <w:rsid w:val="00843219"/>
    <w:rsid w:val="00845E60"/>
    <w:rsid w:val="00850365"/>
    <w:rsid w:val="00850566"/>
    <w:rsid w:val="00852B3C"/>
    <w:rsid w:val="008532E6"/>
    <w:rsid w:val="00853FF2"/>
    <w:rsid w:val="008558D5"/>
    <w:rsid w:val="00855910"/>
    <w:rsid w:val="0085795D"/>
    <w:rsid w:val="00862936"/>
    <w:rsid w:val="0086745D"/>
    <w:rsid w:val="00870875"/>
    <w:rsid w:val="00870AE4"/>
    <w:rsid w:val="00870BF0"/>
    <w:rsid w:val="008716D8"/>
    <w:rsid w:val="0087408A"/>
    <w:rsid w:val="00874E09"/>
    <w:rsid w:val="00875ABA"/>
    <w:rsid w:val="00876EAC"/>
    <w:rsid w:val="008771D6"/>
    <w:rsid w:val="008776B0"/>
    <w:rsid w:val="00880098"/>
    <w:rsid w:val="0088012D"/>
    <w:rsid w:val="00881C47"/>
    <w:rsid w:val="008831D9"/>
    <w:rsid w:val="00884237"/>
    <w:rsid w:val="00885F96"/>
    <w:rsid w:val="00887583"/>
    <w:rsid w:val="008909A8"/>
    <w:rsid w:val="00890F14"/>
    <w:rsid w:val="00891445"/>
    <w:rsid w:val="00892781"/>
    <w:rsid w:val="008939BF"/>
    <w:rsid w:val="00895A28"/>
    <w:rsid w:val="00897183"/>
    <w:rsid w:val="008A2992"/>
    <w:rsid w:val="008A5AFD"/>
    <w:rsid w:val="008A6CD4"/>
    <w:rsid w:val="008A788A"/>
    <w:rsid w:val="008B47B4"/>
    <w:rsid w:val="008B4925"/>
    <w:rsid w:val="008B5396"/>
    <w:rsid w:val="008B581F"/>
    <w:rsid w:val="008C0D7E"/>
    <w:rsid w:val="008C0FD0"/>
    <w:rsid w:val="008C16CC"/>
    <w:rsid w:val="008C31E7"/>
    <w:rsid w:val="008C3418"/>
    <w:rsid w:val="008C4913"/>
    <w:rsid w:val="008C4AB5"/>
    <w:rsid w:val="008C4B46"/>
    <w:rsid w:val="008C5478"/>
    <w:rsid w:val="008C57E5"/>
    <w:rsid w:val="008C5AD6"/>
    <w:rsid w:val="008C5D4E"/>
    <w:rsid w:val="008C607E"/>
    <w:rsid w:val="008C7A4B"/>
    <w:rsid w:val="008D0C05"/>
    <w:rsid w:val="008D3AFB"/>
    <w:rsid w:val="008D668D"/>
    <w:rsid w:val="008D6CB2"/>
    <w:rsid w:val="008D70B8"/>
    <w:rsid w:val="008D71CE"/>
    <w:rsid w:val="008E0383"/>
    <w:rsid w:val="008E0E94"/>
    <w:rsid w:val="008E1234"/>
    <w:rsid w:val="008E18A5"/>
    <w:rsid w:val="008E197A"/>
    <w:rsid w:val="008E444B"/>
    <w:rsid w:val="008E5787"/>
    <w:rsid w:val="008F039B"/>
    <w:rsid w:val="008F1C67"/>
    <w:rsid w:val="008F238D"/>
    <w:rsid w:val="008F2611"/>
    <w:rsid w:val="008F4312"/>
    <w:rsid w:val="008F5784"/>
    <w:rsid w:val="009008D2"/>
    <w:rsid w:val="00904ED4"/>
    <w:rsid w:val="009057D2"/>
    <w:rsid w:val="00905A7F"/>
    <w:rsid w:val="00905B52"/>
    <w:rsid w:val="00906247"/>
    <w:rsid w:val="009064A2"/>
    <w:rsid w:val="009075E5"/>
    <w:rsid w:val="009107F3"/>
    <w:rsid w:val="00910F8F"/>
    <w:rsid w:val="0091118D"/>
    <w:rsid w:val="009120AC"/>
    <w:rsid w:val="0091261A"/>
    <w:rsid w:val="009128D3"/>
    <w:rsid w:val="00912ABC"/>
    <w:rsid w:val="00914B92"/>
    <w:rsid w:val="00915758"/>
    <w:rsid w:val="00917176"/>
    <w:rsid w:val="00920771"/>
    <w:rsid w:val="00920C8A"/>
    <w:rsid w:val="009218C3"/>
    <w:rsid w:val="009225A7"/>
    <w:rsid w:val="0092303E"/>
    <w:rsid w:val="00924D34"/>
    <w:rsid w:val="009278D5"/>
    <w:rsid w:val="00927FEB"/>
    <w:rsid w:val="00932F94"/>
    <w:rsid w:val="00934BB2"/>
    <w:rsid w:val="00936D66"/>
    <w:rsid w:val="00937A90"/>
    <w:rsid w:val="0094033A"/>
    <w:rsid w:val="0094091B"/>
    <w:rsid w:val="009409F4"/>
    <w:rsid w:val="00940EA4"/>
    <w:rsid w:val="00941581"/>
    <w:rsid w:val="00943027"/>
    <w:rsid w:val="009441DB"/>
    <w:rsid w:val="00944591"/>
    <w:rsid w:val="00944CAA"/>
    <w:rsid w:val="00944EF3"/>
    <w:rsid w:val="009459D6"/>
    <w:rsid w:val="00945D55"/>
    <w:rsid w:val="009460BB"/>
    <w:rsid w:val="00946444"/>
    <w:rsid w:val="00947FF8"/>
    <w:rsid w:val="0095165A"/>
    <w:rsid w:val="00951CE8"/>
    <w:rsid w:val="0095229D"/>
    <w:rsid w:val="00952D70"/>
    <w:rsid w:val="00953565"/>
    <w:rsid w:val="00954C90"/>
    <w:rsid w:val="00955A8E"/>
    <w:rsid w:val="0095758E"/>
    <w:rsid w:val="009578EA"/>
    <w:rsid w:val="00961347"/>
    <w:rsid w:val="00962377"/>
    <w:rsid w:val="00962886"/>
    <w:rsid w:val="00963830"/>
    <w:rsid w:val="00963FE2"/>
    <w:rsid w:val="00964681"/>
    <w:rsid w:val="00967FC7"/>
    <w:rsid w:val="009704BC"/>
    <w:rsid w:val="009723A1"/>
    <w:rsid w:val="00972E97"/>
    <w:rsid w:val="00973614"/>
    <w:rsid w:val="00973CC2"/>
    <w:rsid w:val="009742AB"/>
    <w:rsid w:val="009749B1"/>
    <w:rsid w:val="00975FBA"/>
    <w:rsid w:val="0097724C"/>
    <w:rsid w:val="00980866"/>
    <w:rsid w:val="00980D24"/>
    <w:rsid w:val="00982037"/>
    <w:rsid w:val="009824DF"/>
    <w:rsid w:val="0098358E"/>
    <w:rsid w:val="0098405A"/>
    <w:rsid w:val="0098426F"/>
    <w:rsid w:val="009865C0"/>
    <w:rsid w:val="009877D2"/>
    <w:rsid w:val="00987845"/>
    <w:rsid w:val="00991A93"/>
    <w:rsid w:val="00994683"/>
    <w:rsid w:val="009948C1"/>
    <w:rsid w:val="0099614E"/>
    <w:rsid w:val="00996772"/>
    <w:rsid w:val="00996DB7"/>
    <w:rsid w:val="00997A7D"/>
    <w:rsid w:val="009A0E5E"/>
    <w:rsid w:val="009A0F09"/>
    <w:rsid w:val="009A12F2"/>
    <w:rsid w:val="009A18A2"/>
    <w:rsid w:val="009A1B36"/>
    <w:rsid w:val="009A3C10"/>
    <w:rsid w:val="009A44FA"/>
    <w:rsid w:val="009A4689"/>
    <w:rsid w:val="009A49F0"/>
    <w:rsid w:val="009A4F06"/>
    <w:rsid w:val="009A6136"/>
    <w:rsid w:val="009A6506"/>
    <w:rsid w:val="009B09CD"/>
    <w:rsid w:val="009B0D82"/>
    <w:rsid w:val="009B2383"/>
    <w:rsid w:val="009B2392"/>
    <w:rsid w:val="009B4356"/>
    <w:rsid w:val="009C0566"/>
    <w:rsid w:val="009C23A8"/>
    <w:rsid w:val="009C2AC9"/>
    <w:rsid w:val="009C30AA"/>
    <w:rsid w:val="009C3954"/>
    <w:rsid w:val="009C3E86"/>
    <w:rsid w:val="009C43D1"/>
    <w:rsid w:val="009C5608"/>
    <w:rsid w:val="009C59A6"/>
    <w:rsid w:val="009C6A52"/>
    <w:rsid w:val="009D0A30"/>
    <w:rsid w:val="009D0AB2"/>
    <w:rsid w:val="009D3276"/>
    <w:rsid w:val="009D444C"/>
    <w:rsid w:val="009D4525"/>
    <w:rsid w:val="009D473A"/>
    <w:rsid w:val="009D4B14"/>
    <w:rsid w:val="009D789D"/>
    <w:rsid w:val="009E10B3"/>
    <w:rsid w:val="009E1533"/>
    <w:rsid w:val="009E2715"/>
    <w:rsid w:val="009E2785"/>
    <w:rsid w:val="009E4C1F"/>
    <w:rsid w:val="009E5718"/>
    <w:rsid w:val="009E5870"/>
    <w:rsid w:val="009F08F6"/>
    <w:rsid w:val="009F0CDB"/>
    <w:rsid w:val="009F17CA"/>
    <w:rsid w:val="009F379B"/>
    <w:rsid w:val="009F39CB"/>
    <w:rsid w:val="009F3F07"/>
    <w:rsid w:val="009F4C42"/>
    <w:rsid w:val="009F5117"/>
    <w:rsid w:val="009F579C"/>
    <w:rsid w:val="00A00A1F"/>
    <w:rsid w:val="00A00EE5"/>
    <w:rsid w:val="00A037A7"/>
    <w:rsid w:val="00A040EF"/>
    <w:rsid w:val="00A049E2"/>
    <w:rsid w:val="00A06AE1"/>
    <w:rsid w:val="00A070C0"/>
    <w:rsid w:val="00A07292"/>
    <w:rsid w:val="00A077D4"/>
    <w:rsid w:val="00A1134E"/>
    <w:rsid w:val="00A11F0B"/>
    <w:rsid w:val="00A1344B"/>
    <w:rsid w:val="00A13908"/>
    <w:rsid w:val="00A17B98"/>
    <w:rsid w:val="00A20076"/>
    <w:rsid w:val="00A219E7"/>
    <w:rsid w:val="00A2266F"/>
    <w:rsid w:val="00A2290B"/>
    <w:rsid w:val="00A229E4"/>
    <w:rsid w:val="00A2417A"/>
    <w:rsid w:val="00A246C2"/>
    <w:rsid w:val="00A26D8D"/>
    <w:rsid w:val="00A27692"/>
    <w:rsid w:val="00A31647"/>
    <w:rsid w:val="00A3560F"/>
    <w:rsid w:val="00A35D4E"/>
    <w:rsid w:val="00A35DD1"/>
    <w:rsid w:val="00A36DC1"/>
    <w:rsid w:val="00A40884"/>
    <w:rsid w:val="00A40A07"/>
    <w:rsid w:val="00A42C28"/>
    <w:rsid w:val="00A42DF3"/>
    <w:rsid w:val="00A43AD8"/>
    <w:rsid w:val="00A43B6B"/>
    <w:rsid w:val="00A445D9"/>
    <w:rsid w:val="00A45C7E"/>
    <w:rsid w:val="00A46AF0"/>
    <w:rsid w:val="00A477E6"/>
    <w:rsid w:val="00A4790E"/>
    <w:rsid w:val="00A47929"/>
    <w:rsid w:val="00A47C1B"/>
    <w:rsid w:val="00A51BD6"/>
    <w:rsid w:val="00A5337D"/>
    <w:rsid w:val="00A55079"/>
    <w:rsid w:val="00A5564B"/>
    <w:rsid w:val="00A57C2D"/>
    <w:rsid w:val="00A57CE8"/>
    <w:rsid w:val="00A61F48"/>
    <w:rsid w:val="00A6270B"/>
    <w:rsid w:val="00A62DE2"/>
    <w:rsid w:val="00A6389A"/>
    <w:rsid w:val="00A63DC8"/>
    <w:rsid w:val="00A66CBC"/>
    <w:rsid w:val="00A7025D"/>
    <w:rsid w:val="00A70990"/>
    <w:rsid w:val="00A717AC"/>
    <w:rsid w:val="00A73F17"/>
    <w:rsid w:val="00A8091D"/>
    <w:rsid w:val="00A809AC"/>
    <w:rsid w:val="00A80E2F"/>
    <w:rsid w:val="00A81018"/>
    <w:rsid w:val="00A841CC"/>
    <w:rsid w:val="00A844CE"/>
    <w:rsid w:val="00A84FE2"/>
    <w:rsid w:val="00A866B6"/>
    <w:rsid w:val="00A869D2"/>
    <w:rsid w:val="00A878E8"/>
    <w:rsid w:val="00A90385"/>
    <w:rsid w:val="00A903F3"/>
    <w:rsid w:val="00A9061B"/>
    <w:rsid w:val="00A91EAA"/>
    <w:rsid w:val="00A9264B"/>
    <w:rsid w:val="00A95E21"/>
    <w:rsid w:val="00A963A4"/>
    <w:rsid w:val="00A96DCC"/>
    <w:rsid w:val="00AA188F"/>
    <w:rsid w:val="00AA2B9C"/>
    <w:rsid w:val="00AA39EA"/>
    <w:rsid w:val="00AA3B7A"/>
    <w:rsid w:val="00AA3C3D"/>
    <w:rsid w:val="00AA53B0"/>
    <w:rsid w:val="00AA5F92"/>
    <w:rsid w:val="00AA63A9"/>
    <w:rsid w:val="00AA63DE"/>
    <w:rsid w:val="00AA6F19"/>
    <w:rsid w:val="00AA7E07"/>
    <w:rsid w:val="00AB0B3D"/>
    <w:rsid w:val="00AB1112"/>
    <w:rsid w:val="00AB1607"/>
    <w:rsid w:val="00AB17F6"/>
    <w:rsid w:val="00AB4292"/>
    <w:rsid w:val="00AB4E03"/>
    <w:rsid w:val="00AB7D26"/>
    <w:rsid w:val="00AC0237"/>
    <w:rsid w:val="00AC1B7C"/>
    <w:rsid w:val="00AC221D"/>
    <w:rsid w:val="00AC3A4B"/>
    <w:rsid w:val="00AC60C2"/>
    <w:rsid w:val="00AC76C6"/>
    <w:rsid w:val="00AD268D"/>
    <w:rsid w:val="00AD3749"/>
    <w:rsid w:val="00AD3F85"/>
    <w:rsid w:val="00AD6723"/>
    <w:rsid w:val="00AD6AE6"/>
    <w:rsid w:val="00AE1BE6"/>
    <w:rsid w:val="00AE7BCF"/>
    <w:rsid w:val="00AE7D6D"/>
    <w:rsid w:val="00AF1262"/>
    <w:rsid w:val="00AF1B15"/>
    <w:rsid w:val="00AF1C91"/>
    <w:rsid w:val="00AF1D18"/>
    <w:rsid w:val="00AF298F"/>
    <w:rsid w:val="00AF476B"/>
    <w:rsid w:val="00AF4966"/>
    <w:rsid w:val="00AF6033"/>
    <w:rsid w:val="00AF794B"/>
    <w:rsid w:val="00B0051A"/>
    <w:rsid w:val="00B00CD6"/>
    <w:rsid w:val="00B02797"/>
    <w:rsid w:val="00B02952"/>
    <w:rsid w:val="00B03DB7"/>
    <w:rsid w:val="00B04699"/>
    <w:rsid w:val="00B04957"/>
    <w:rsid w:val="00B04CB8"/>
    <w:rsid w:val="00B05435"/>
    <w:rsid w:val="00B073D5"/>
    <w:rsid w:val="00B07822"/>
    <w:rsid w:val="00B07F24"/>
    <w:rsid w:val="00B1077A"/>
    <w:rsid w:val="00B116A0"/>
    <w:rsid w:val="00B11981"/>
    <w:rsid w:val="00B15372"/>
    <w:rsid w:val="00B16515"/>
    <w:rsid w:val="00B17F46"/>
    <w:rsid w:val="00B20519"/>
    <w:rsid w:val="00B205C7"/>
    <w:rsid w:val="00B226B5"/>
    <w:rsid w:val="00B22C00"/>
    <w:rsid w:val="00B22FEF"/>
    <w:rsid w:val="00B2361F"/>
    <w:rsid w:val="00B2552B"/>
    <w:rsid w:val="00B25D0E"/>
    <w:rsid w:val="00B2692B"/>
    <w:rsid w:val="00B2718B"/>
    <w:rsid w:val="00B27871"/>
    <w:rsid w:val="00B3040A"/>
    <w:rsid w:val="00B32585"/>
    <w:rsid w:val="00B348D8"/>
    <w:rsid w:val="00B34F98"/>
    <w:rsid w:val="00B350FD"/>
    <w:rsid w:val="00B35209"/>
    <w:rsid w:val="00B35ECD"/>
    <w:rsid w:val="00B40221"/>
    <w:rsid w:val="00B41FC5"/>
    <w:rsid w:val="00B422A1"/>
    <w:rsid w:val="00B447D8"/>
    <w:rsid w:val="00B4501C"/>
    <w:rsid w:val="00B45A5E"/>
    <w:rsid w:val="00B51003"/>
    <w:rsid w:val="00B51194"/>
    <w:rsid w:val="00B52374"/>
    <w:rsid w:val="00B5292B"/>
    <w:rsid w:val="00B52A96"/>
    <w:rsid w:val="00B5499F"/>
    <w:rsid w:val="00B54BCB"/>
    <w:rsid w:val="00B56B13"/>
    <w:rsid w:val="00B5776D"/>
    <w:rsid w:val="00B60DD2"/>
    <w:rsid w:val="00B6166F"/>
    <w:rsid w:val="00B626F0"/>
    <w:rsid w:val="00B62B65"/>
    <w:rsid w:val="00B636A7"/>
    <w:rsid w:val="00B637F9"/>
    <w:rsid w:val="00B63974"/>
    <w:rsid w:val="00B63977"/>
    <w:rsid w:val="00B63F1C"/>
    <w:rsid w:val="00B65F8D"/>
    <w:rsid w:val="00B661D7"/>
    <w:rsid w:val="00B7006B"/>
    <w:rsid w:val="00B714BA"/>
    <w:rsid w:val="00B71596"/>
    <w:rsid w:val="00B73C63"/>
    <w:rsid w:val="00B74E3D"/>
    <w:rsid w:val="00B753D1"/>
    <w:rsid w:val="00B75E20"/>
    <w:rsid w:val="00B76815"/>
    <w:rsid w:val="00B77BB8"/>
    <w:rsid w:val="00B77D70"/>
    <w:rsid w:val="00B80376"/>
    <w:rsid w:val="00B8242B"/>
    <w:rsid w:val="00B83455"/>
    <w:rsid w:val="00B83A0A"/>
    <w:rsid w:val="00B844E8"/>
    <w:rsid w:val="00B859CE"/>
    <w:rsid w:val="00B904CC"/>
    <w:rsid w:val="00B916DC"/>
    <w:rsid w:val="00B92315"/>
    <w:rsid w:val="00B9272C"/>
    <w:rsid w:val="00B93239"/>
    <w:rsid w:val="00B936F0"/>
    <w:rsid w:val="00B94B98"/>
    <w:rsid w:val="00B94CAC"/>
    <w:rsid w:val="00B9516D"/>
    <w:rsid w:val="00B96C04"/>
    <w:rsid w:val="00B97339"/>
    <w:rsid w:val="00BA06B3"/>
    <w:rsid w:val="00BA06F9"/>
    <w:rsid w:val="00BA0824"/>
    <w:rsid w:val="00BA0880"/>
    <w:rsid w:val="00BA32BA"/>
    <w:rsid w:val="00BA32CA"/>
    <w:rsid w:val="00BA36B0"/>
    <w:rsid w:val="00BA477A"/>
    <w:rsid w:val="00BA6C7C"/>
    <w:rsid w:val="00BA7016"/>
    <w:rsid w:val="00BA787B"/>
    <w:rsid w:val="00BB20F2"/>
    <w:rsid w:val="00BB5178"/>
    <w:rsid w:val="00BB67AE"/>
    <w:rsid w:val="00BB728B"/>
    <w:rsid w:val="00BB7702"/>
    <w:rsid w:val="00BB7718"/>
    <w:rsid w:val="00BC049F"/>
    <w:rsid w:val="00BC3609"/>
    <w:rsid w:val="00BC465F"/>
    <w:rsid w:val="00BC5869"/>
    <w:rsid w:val="00BC5A9C"/>
    <w:rsid w:val="00BC62F7"/>
    <w:rsid w:val="00BC6B01"/>
    <w:rsid w:val="00BC757F"/>
    <w:rsid w:val="00BD003A"/>
    <w:rsid w:val="00BD1D45"/>
    <w:rsid w:val="00BD2C6A"/>
    <w:rsid w:val="00BD3099"/>
    <w:rsid w:val="00BD3E62"/>
    <w:rsid w:val="00BD4283"/>
    <w:rsid w:val="00BD5277"/>
    <w:rsid w:val="00BD52D4"/>
    <w:rsid w:val="00BD686B"/>
    <w:rsid w:val="00BD73E6"/>
    <w:rsid w:val="00BE21A9"/>
    <w:rsid w:val="00BE2561"/>
    <w:rsid w:val="00BE263E"/>
    <w:rsid w:val="00BE3F11"/>
    <w:rsid w:val="00BE438D"/>
    <w:rsid w:val="00BE603A"/>
    <w:rsid w:val="00BE6CB3"/>
    <w:rsid w:val="00BE7D3E"/>
    <w:rsid w:val="00BF04B7"/>
    <w:rsid w:val="00BF2436"/>
    <w:rsid w:val="00BF321B"/>
    <w:rsid w:val="00BF36A4"/>
    <w:rsid w:val="00BF3773"/>
    <w:rsid w:val="00BF3E14"/>
    <w:rsid w:val="00BF4644"/>
    <w:rsid w:val="00BF6269"/>
    <w:rsid w:val="00BF63AA"/>
    <w:rsid w:val="00C00D18"/>
    <w:rsid w:val="00C03B8D"/>
    <w:rsid w:val="00C0428C"/>
    <w:rsid w:val="00C04532"/>
    <w:rsid w:val="00C06081"/>
    <w:rsid w:val="00C06D1A"/>
    <w:rsid w:val="00C078F3"/>
    <w:rsid w:val="00C11262"/>
    <w:rsid w:val="00C11CDA"/>
    <w:rsid w:val="00C12A01"/>
    <w:rsid w:val="00C12AEB"/>
    <w:rsid w:val="00C1356B"/>
    <w:rsid w:val="00C14B31"/>
    <w:rsid w:val="00C14DBF"/>
    <w:rsid w:val="00C14FC0"/>
    <w:rsid w:val="00C151D0"/>
    <w:rsid w:val="00C172D4"/>
    <w:rsid w:val="00C17C1B"/>
    <w:rsid w:val="00C20366"/>
    <w:rsid w:val="00C206E5"/>
    <w:rsid w:val="00C237F5"/>
    <w:rsid w:val="00C24241"/>
    <w:rsid w:val="00C247D2"/>
    <w:rsid w:val="00C24A70"/>
    <w:rsid w:val="00C317AA"/>
    <w:rsid w:val="00C31FDD"/>
    <w:rsid w:val="00C325C5"/>
    <w:rsid w:val="00C328F2"/>
    <w:rsid w:val="00C33F1C"/>
    <w:rsid w:val="00C34A7D"/>
    <w:rsid w:val="00C34B1A"/>
    <w:rsid w:val="00C3596F"/>
    <w:rsid w:val="00C35CD7"/>
    <w:rsid w:val="00C36247"/>
    <w:rsid w:val="00C3671A"/>
    <w:rsid w:val="00C373F2"/>
    <w:rsid w:val="00C40424"/>
    <w:rsid w:val="00C4276C"/>
    <w:rsid w:val="00C4329D"/>
    <w:rsid w:val="00C43374"/>
    <w:rsid w:val="00C45A69"/>
    <w:rsid w:val="00C46AA2"/>
    <w:rsid w:val="00C46C48"/>
    <w:rsid w:val="00C50BCF"/>
    <w:rsid w:val="00C5217A"/>
    <w:rsid w:val="00C542F0"/>
    <w:rsid w:val="00C546E9"/>
    <w:rsid w:val="00C55D14"/>
    <w:rsid w:val="00C55F0E"/>
    <w:rsid w:val="00C5709A"/>
    <w:rsid w:val="00C57CDB"/>
    <w:rsid w:val="00C60A9B"/>
    <w:rsid w:val="00C60F8E"/>
    <w:rsid w:val="00C6108B"/>
    <w:rsid w:val="00C6588D"/>
    <w:rsid w:val="00C66970"/>
    <w:rsid w:val="00C66B2F"/>
    <w:rsid w:val="00C7106C"/>
    <w:rsid w:val="00C7233D"/>
    <w:rsid w:val="00C723BC"/>
    <w:rsid w:val="00C72795"/>
    <w:rsid w:val="00C73810"/>
    <w:rsid w:val="00C73F85"/>
    <w:rsid w:val="00C7480A"/>
    <w:rsid w:val="00C76888"/>
    <w:rsid w:val="00C80C9F"/>
    <w:rsid w:val="00C80D03"/>
    <w:rsid w:val="00C80D37"/>
    <w:rsid w:val="00C8151A"/>
    <w:rsid w:val="00C81770"/>
    <w:rsid w:val="00C81C99"/>
    <w:rsid w:val="00C82355"/>
    <w:rsid w:val="00C824CE"/>
    <w:rsid w:val="00C82609"/>
    <w:rsid w:val="00C82804"/>
    <w:rsid w:val="00C83730"/>
    <w:rsid w:val="00C84802"/>
    <w:rsid w:val="00C85C0F"/>
    <w:rsid w:val="00C87821"/>
    <w:rsid w:val="00C8795F"/>
    <w:rsid w:val="00C92726"/>
    <w:rsid w:val="00C9272E"/>
    <w:rsid w:val="00C933E8"/>
    <w:rsid w:val="00C9365B"/>
    <w:rsid w:val="00C93BCA"/>
    <w:rsid w:val="00C94642"/>
    <w:rsid w:val="00C94AEE"/>
    <w:rsid w:val="00C95FF7"/>
    <w:rsid w:val="00C96AF0"/>
    <w:rsid w:val="00C975ED"/>
    <w:rsid w:val="00CA1130"/>
    <w:rsid w:val="00CA1F8F"/>
    <w:rsid w:val="00CA2591"/>
    <w:rsid w:val="00CA5C32"/>
    <w:rsid w:val="00CA6689"/>
    <w:rsid w:val="00CA7E6D"/>
    <w:rsid w:val="00CB147A"/>
    <w:rsid w:val="00CB22A1"/>
    <w:rsid w:val="00CB285C"/>
    <w:rsid w:val="00CB43D1"/>
    <w:rsid w:val="00CB6234"/>
    <w:rsid w:val="00CB62CB"/>
    <w:rsid w:val="00CB7A46"/>
    <w:rsid w:val="00CC021A"/>
    <w:rsid w:val="00CC3806"/>
    <w:rsid w:val="00CC4281"/>
    <w:rsid w:val="00CC6087"/>
    <w:rsid w:val="00CC648A"/>
    <w:rsid w:val="00CC76CE"/>
    <w:rsid w:val="00CC7C82"/>
    <w:rsid w:val="00CD0ABD"/>
    <w:rsid w:val="00CD0F66"/>
    <w:rsid w:val="00CD259C"/>
    <w:rsid w:val="00CD6BAD"/>
    <w:rsid w:val="00CD7B08"/>
    <w:rsid w:val="00CE09AE"/>
    <w:rsid w:val="00CE0C92"/>
    <w:rsid w:val="00CE0DE0"/>
    <w:rsid w:val="00CE3B09"/>
    <w:rsid w:val="00CE3DDC"/>
    <w:rsid w:val="00CE3F65"/>
    <w:rsid w:val="00CE3FFA"/>
    <w:rsid w:val="00CE49CE"/>
    <w:rsid w:val="00CE4A80"/>
    <w:rsid w:val="00CE4BAA"/>
    <w:rsid w:val="00CE63EE"/>
    <w:rsid w:val="00CE7EE1"/>
    <w:rsid w:val="00CF16FB"/>
    <w:rsid w:val="00CF2295"/>
    <w:rsid w:val="00CF3BDE"/>
    <w:rsid w:val="00CF6654"/>
    <w:rsid w:val="00CF6F66"/>
    <w:rsid w:val="00CF7E12"/>
    <w:rsid w:val="00D020F4"/>
    <w:rsid w:val="00D04391"/>
    <w:rsid w:val="00D05F32"/>
    <w:rsid w:val="00D07ABE"/>
    <w:rsid w:val="00D10338"/>
    <w:rsid w:val="00D10F21"/>
    <w:rsid w:val="00D13972"/>
    <w:rsid w:val="00D145C4"/>
    <w:rsid w:val="00D152E1"/>
    <w:rsid w:val="00D15DEC"/>
    <w:rsid w:val="00D17833"/>
    <w:rsid w:val="00D20214"/>
    <w:rsid w:val="00D202C0"/>
    <w:rsid w:val="00D21EDF"/>
    <w:rsid w:val="00D22352"/>
    <w:rsid w:val="00D23748"/>
    <w:rsid w:val="00D2694A"/>
    <w:rsid w:val="00D277CF"/>
    <w:rsid w:val="00D30761"/>
    <w:rsid w:val="00D307A6"/>
    <w:rsid w:val="00D312F2"/>
    <w:rsid w:val="00D331A8"/>
    <w:rsid w:val="00D33C85"/>
    <w:rsid w:val="00D36C35"/>
    <w:rsid w:val="00D40CB1"/>
    <w:rsid w:val="00D41C47"/>
    <w:rsid w:val="00D42073"/>
    <w:rsid w:val="00D448AA"/>
    <w:rsid w:val="00D44CF3"/>
    <w:rsid w:val="00D469E0"/>
    <w:rsid w:val="00D472B8"/>
    <w:rsid w:val="00D474A4"/>
    <w:rsid w:val="00D5198F"/>
    <w:rsid w:val="00D528F4"/>
    <w:rsid w:val="00D52AAA"/>
    <w:rsid w:val="00D52C42"/>
    <w:rsid w:val="00D53033"/>
    <w:rsid w:val="00D53161"/>
    <w:rsid w:val="00D5432B"/>
    <w:rsid w:val="00D5494D"/>
    <w:rsid w:val="00D5612D"/>
    <w:rsid w:val="00D574CA"/>
    <w:rsid w:val="00D57819"/>
    <w:rsid w:val="00D60332"/>
    <w:rsid w:val="00D6072C"/>
    <w:rsid w:val="00D60767"/>
    <w:rsid w:val="00D615EB"/>
    <w:rsid w:val="00D618A3"/>
    <w:rsid w:val="00D62195"/>
    <w:rsid w:val="00D62544"/>
    <w:rsid w:val="00D65117"/>
    <w:rsid w:val="00D65620"/>
    <w:rsid w:val="00D65FF8"/>
    <w:rsid w:val="00D660E4"/>
    <w:rsid w:val="00D6710D"/>
    <w:rsid w:val="00D709AA"/>
    <w:rsid w:val="00D71B3B"/>
    <w:rsid w:val="00D72906"/>
    <w:rsid w:val="00D72BC8"/>
    <w:rsid w:val="00D72BCE"/>
    <w:rsid w:val="00D73E07"/>
    <w:rsid w:val="00D74A52"/>
    <w:rsid w:val="00D74DE9"/>
    <w:rsid w:val="00D7511F"/>
    <w:rsid w:val="00D7707D"/>
    <w:rsid w:val="00D77E65"/>
    <w:rsid w:val="00D826B4"/>
    <w:rsid w:val="00D828A5"/>
    <w:rsid w:val="00D84566"/>
    <w:rsid w:val="00D857E5"/>
    <w:rsid w:val="00D8746E"/>
    <w:rsid w:val="00D87EE0"/>
    <w:rsid w:val="00D92951"/>
    <w:rsid w:val="00D9485C"/>
    <w:rsid w:val="00D94B05"/>
    <w:rsid w:val="00D95BEB"/>
    <w:rsid w:val="00D9667F"/>
    <w:rsid w:val="00D97DF1"/>
    <w:rsid w:val="00DA122F"/>
    <w:rsid w:val="00DA3576"/>
    <w:rsid w:val="00DA3D06"/>
    <w:rsid w:val="00DA3D0C"/>
    <w:rsid w:val="00DA3EDB"/>
    <w:rsid w:val="00DA63CC"/>
    <w:rsid w:val="00DA68FE"/>
    <w:rsid w:val="00DA7631"/>
    <w:rsid w:val="00DA7F0D"/>
    <w:rsid w:val="00DB222D"/>
    <w:rsid w:val="00DB28AE"/>
    <w:rsid w:val="00DB29A8"/>
    <w:rsid w:val="00DB4DB4"/>
    <w:rsid w:val="00DB5542"/>
    <w:rsid w:val="00DB5AD9"/>
    <w:rsid w:val="00DB6034"/>
    <w:rsid w:val="00DB6B0C"/>
    <w:rsid w:val="00DB6FA2"/>
    <w:rsid w:val="00DB7D1B"/>
    <w:rsid w:val="00DC0CA2"/>
    <w:rsid w:val="00DC176F"/>
    <w:rsid w:val="00DC1C04"/>
    <w:rsid w:val="00DC2B1D"/>
    <w:rsid w:val="00DC40E8"/>
    <w:rsid w:val="00DC57A5"/>
    <w:rsid w:val="00DC77AA"/>
    <w:rsid w:val="00DD1563"/>
    <w:rsid w:val="00DD369B"/>
    <w:rsid w:val="00DD3B35"/>
    <w:rsid w:val="00DD3BCC"/>
    <w:rsid w:val="00DD3BD5"/>
    <w:rsid w:val="00DD4535"/>
    <w:rsid w:val="00DD64AA"/>
    <w:rsid w:val="00DD6EB7"/>
    <w:rsid w:val="00DD70FA"/>
    <w:rsid w:val="00DE0022"/>
    <w:rsid w:val="00DE2E19"/>
    <w:rsid w:val="00DE3143"/>
    <w:rsid w:val="00DE35F8"/>
    <w:rsid w:val="00DE385C"/>
    <w:rsid w:val="00DE584F"/>
    <w:rsid w:val="00DE6B23"/>
    <w:rsid w:val="00DE6B30"/>
    <w:rsid w:val="00DE710B"/>
    <w:rsid w:val="00DE780F"/>
    <w:rsid w:val="00DE79F5"/>
    <w:rsid w:val="00DF0FE1"/>
    <w:rsid w:val="00DF15D7"/>
    <w:rsid w:val="00DF3527"/>
    <w:rsid w:val="00DF36A7"/>
    <w:rsid w:val="00DF3E12"/>
    <w:rsid w:val="00DF69A3"/>
    <w:rsid w:val="00DF6CC2"/>
    <w:rsid w:val="00E006E4"/>
    <w:rsid w:val="00E02800"/>
    <w:rsid w:val="00E02AAD"/>
    <w:rsid w:val="00E02D4E"/>
    <w:rsid w:val="00E032AE"/>
    <w:rsid w:val="00E03A4B"/>
    <w:rsid w:val="00E03C85"/>
    <w:rsid w:val="00E04621"/>
    <w:rsid w:val="00E051FD"/>
    <w:rsid w:val="00E0769B"/>
    <w:rsid w:val="00E07E4A"/>
    <w:rsid w:val="00E10549"/>
    <w:rsid w:val="00E11083"/>
    <w:rsid w:val="00E11C34"/>
    <w:rsid w:val="00E14AFB"/>
    <w:rsid w:val="00E15FEB"/>
    <w:rsid w:val="00E16539"/>
    <w:rsid w:val="00E16650"/>
    <w:rsid w:val="00E21034"/>
    <w:rsid w:val="00E245D5"/>
    <w:rsid w:val="00E30F65"/>
    <w:rsid w:val="00E31C35"/>
    <w:rsid w:val="00E31EFC"/>
    <w:rsid w:val="00E330D2"/>
    <w:rsid w:val="00E332E8"/>
    <w:rsid w:val="00E33B8F"/>
    <w:rsid w:val="00E3655E"/>
    <w:rsid w:val="00E374A3"/>
    <w:rsid w:val="00E40624"/>
    <w:rsid w:val="00E408BF"/>
    <w:rsid w:val="00E410E9"/>
    <w:rsid w:val="00E4329F"/>
    <w:rsid w:val="00E43B70"/>
    <w:rsid w:val="00E46CC2"/>
    <w:rsid w:val="00E46D15"/>
    <w:rsid w:val="00E5241C"/>
    <w:rsid w:val="00E53C1B"/>
    <w:rsid w:val="00E544C1"/>
    <w:rsid w:val="00E547F7"/>
    <w:rsid w:val="00E54D26"/>
    <w:rsid w:val="00E55DFC"/>
    <w:rsid w:val="00E5708C"/>
    <w:rsid w:val="00E57F35"/>
    <w:rsid w:val="00E610D6"/>
    <w:rsid w:val="00E62A4F"/>
    <w:rsid w:val="00E65013"/>
    <w:rsid w:val="00E651DE"/>
    <w:rsid w:val="00E654B6"/>
    <w:rsid w:val="00E7064A"/>
    <w:rsid w:val="00E71C91"/>
    <w:rsid w:val="00E72D22"/>
    <w:rsid w:val="00E7468D"/>
    <w:rsid w:val="00E74E87"/>
    <w:rsid w:val="00E80182"/>
    <w:rsid w:val="00E8027B"/>
    <w:rsid w:val="00E806D2"/>
    <w:rsid w:val="00E80883"/>
    <w:rsid w:val="00E80D29"/>
    <w:rsid w:val="00E8132C"/>
    <w:rsid w:val="00E81437"/>
    <w:rsid w:val="00E827FE"/>
    <w:rsid w:val="00E83067"/>
    <w:rsid w:val="00E83338"/>
    <w:rsid w:val="00E840E7"/>
    <w:rsid w:val="00E86A5A"/>
    <w:rsid w:val="00E873C2"/>
    <w:rsid w:val="00E920E1"/>
    <w:rsid w:val="00E94720"/>
    <w:rsid w:val="00E94A6B"/>
    <w:rsid w:val="00E9535F"/>
    <w:rsid w:val="00E9537A"/>
    <w:rsid w:val="00E95B0F"/>
    <w:rsid w:val="00E95CC4"/>
    <w:rsid w:val="00E95D42"/>
    <w:rsid w:val="00E95E72"/>
    <w:rsid w:val="00E96E8E"/>
    <w:rsid w:val="00E97C0E"/>
    <w:rsid w:val="00EA0BB5"/>
    <w:rsid w:val="00EA12F0"/>
    <w:rsid w:val="00EA2CE4"/>
    <w:rsid w:val="00EA48D0"/>
    <w:rsid w:val="00EA6A6E"/>
    <w:rsid w:val="00EA6DCB"/>
    <w:rsid w:val="00EB5ADB"/>
    <w:rsid w:val="00EB6218"/>
    <w:rsid w:val="00EB69EF"/>
    <w:rsid w:val="00EB7706"/>
    <w:rsid w:val="00EC0949"/>
    <w:rsid w:val="00EC13E8"/>
    <w:rsid w:val="00EC4F39"/>
    <w:rsid w:val="00EC6022"/>
    <w:rsid w:val="00EC6BBE"/>
    <w:rsid w:val="00EC70E0"/>
    <w:rsid w:val="00EC7772"/>
    <w:rsid w:val="00EC79C5"/>
    <w:rsid w:val="00ED3E1B"/>
    <w:rsid w:val="00ED5F52"/>
    <w:rsid w:val="00ED6046"/>
    <w:rsid w:val="00ED6892"/>
    <w:rsid w:val="00ED6FC5"/>
    <w:rsid w:val="00EE13AE"/>
    <w:rsid w:val="00EE25EA"/>
    <w:rsid w:val="00EE276D"/>
    <w:rsid w:val="00EE2AF3"/>
    <w:rsid w:val="00EE34B6"/>
    <w:rsid w:val="00EE3A65"/>
    <w:rsid w:val="00EE45C5"/>
    <w:rsid w:val="00EE4B98"/>
    <w:rsid w:val="00EE55B2"/>
    <w:rsid w:val="00EE5CD0"/>
    <w:rsid w:val="00EE7DA9"/>
    <w:rsid w:val="00EF214A"/>
    <w:rsid w:val="00EF34D3"/>
    <w:rsid w:val="00EF38CF"/>
    <w:rsid w:val="00EF3C89"/>
    <w:rsid w:val="00EF40CD"/>
    <w:rsid w:val="00EF6B9E"/>
    <w:rsid w:val="00EF6C91"/>
    <w:rsid w:val="00EF715C"/>
    <w:rsid w:val="00F00C62"/>
    <w:rsid w:val="00F01E89"/>
    <w:rsid w:val="00F02F18"/>
    <w:rsid w:val="00F0330B"/>
    <w:rsid w:val="00F047A1"/>
    <w:rsid w:val="00F04926"/>
    <w:rsid w:val="00F04FF6"/>
    <w:rsid w:val="00F0504C"/>
    <w:rsid w:val="00F06FC4"/>
    <w:rsid w:val="00F100D0"/>
    <w:rsid w:val="00F109FC"/>
    <w:rsid w:val="00F13D95"/>
    <w:rsid w:val="00F13F76"/>
    <w:rsid w:val="00F154AA"/>
    <w:rsid w:val="00F16057"/>
    <w:rsid w:val="00F16324"/>
    <w:rsid w:val="00F21B40"/>
    <w:rsid w:val="00F233C0"/>
    <w:rsid w:val="00F2375B"/>
    <w:rsid w:val="00F24F93"/>
    <w:rsid w:val="00F2561F"/>
    <w:rsid w:val="00F2637D"/>
    <w:rsid w:val="00F31334"/>
    <w:rsid w:val="00F31E36"/>
    <w:rsid w:val="00F33998"/>
    <w:rsid w:val="00F342FD"/>
    <w:rsid w:val="00F34E9E"/>
    <w:rsid w:val="00F351F5"/>
    <w:rsid w:val="00F365C8"/>
    <w:rsid w:val="00F36DC0"/>
    <w:rsid w:val="00F400A1"/>
    <w:rsid w:val="00F41684"/>
    <w:rsid w:val="00F418ED"/>
    <w:rsid w:val="00F42EFD"/>
    <w:rsid w:val="00F44755"/>
    <w:rsid w:val="00F451CD"/>
    <w:rsid w:val="00F455E0"/>
    <w:rsid w:val="00F45E7C"/>
    <w:rsid w:val="00F46C2E"/>
    <w:rsid w:val="00F4702A"/>
    <w:rsid w:val="00F50B7F"/>
    <w:rsid w:val="00F518B9"/>
    <w:rsid w:val="00F51DC1"/>
    <w:rsid w:val="00F53375"/>
    <w:rsid w:val="00F5458D"/>
    <w:rsid w:val="00F54F3A"/>
    <w:rsid w:val="00F55028"/>
    <w:rsid w:val="00F5670E"/>
    <w:rsid w:val="00F5693B"/>
    <w:rsid w:val="00F60892"/>
    <w:rsid w:val="00F61E6F"/>
    <w:rsid w:val="00F6485C"/>
    <w:rsid w:val="00F653A1"/>
    <w:rsid w:val="00F659E1"/>
    <w:rsid w:val="00F668FF"/>
    <w:rsid w:val="00F670F7"/>
    <w:rsid w:val="00F71FAA"/>
    <w:rsid w:val="00F73385"/>
    <w:rsid w:val="00F74A50"/>
    <w:rsid w:val="00F7677E"/>
    <w:rsid w:val="00F76F3C"/>
    <w:rsid w:val="00F808C5"/>
    <w:rsid w:val="00F81D0E"/>
    <w:rsid w:val="00F8313C"/>
    <w:rsid w:val="00F832E1"/>
    <w:rsid w:val="00F85369"/>
    <w:rsid w:val="00F858DD"/>
    <w:rsid w:val="00F86F5C"/>
    <w:rsid w:val="00F87842"/>
    <w:rsid w:val="00F92E2A"/>
    <w:rsid w:val="00F93DC9"/>
    <w:rsid w:val="00F94872"/>
    <w:rsid w:val="00F9547F"/>
    <w:rsid w:val="00F965B1"/>
    <w:rsid w:val="00F967E0"/>
    <w:rsid w:val="00F96A6A"/>
    <w:rsid w:val="00F97C20"/>
    <w:rsid w:val="00FA0362"/>
    <w:rsid w:val="00FA08AC"/>
    <w:rsid w:val="00FA156D"/>
    <w:rsid w:val="00FA28B0"/>
    <w:rsid w:val="00FA352D"/>
    <w:rsid w:val="00FA3E7D"/>
    <w:rsid w:val="00FA43B6"/>
    <w:rsid w:val="00FA4C14"/>
    <w:rsid w:val="00FA5D88"/>
    <w:rsid w:val="00FA5D9B"/>
    <w:rsid w:val="00FA6D0A"/>
    <w:rsid w:val="00FA751A"/>
    <w:rsid w:val="00FA7AEE"/>
    <w:rsid w:val="00FB0152"/>
    <w:rsid w:val="00FB1482"/>
    <w:rsid w:val="00FB1A63"/>
    <w:rsid w:val="00FB29A4"/>
    <w:rsid w:val="00FB331F"/>
    <w:rsid w:val="00FB33E4"/>
    <w:rsid w:val="00FB3858"/>
    <w:rsid w:val="00FB5641"/>
    <w:rsid w:val="00FB6A36"/>
    <w:rsid w:val="00FB6C2B"/>
    <w:rsid w:val="00FC11FE"/>
    <w:rsid w:val="00FC18E0"/>
    <w:rsid w:val="00FC19AE"/>
    <w:rsid w:val="00FC1B19"/>
    <w:rsid w:val="00FC20C3"/>
    <w:rsid w:val="00FC29BA"/>
    <w:rsid w:val="00FC3B63"/>
    <w:rsid w:val="00FC3E02"/>
    <w:rsid w:val="00FC5CFA"/>
    <w:rsid w:val="00FC6202"/>
    <w:rsid w:val="00FC64E4"/>
    <w:rsid w:val="00FC7D8B"/>
    <w:rsid w:val="00FD4CB5"/>
    <w:rsid w:val="00FD522B"/>
    <w:rsid w:val="00FD554D"/>
    <w:rsid w:val="00FD5B24"/>
    <w:rsid w:val="00FD7A67"/>
    <w:rsid w:val="00FE02DE"/>
    <w:rsid w:val="00FE1231"/>
    <w:rsid w:val="00FE29AA"/>
    <w:rsid w:val="00FE30C5"/>
    <w:rsid w:val="00FE31E9"/>
    <w:rsid w:val="00FE362B"/>
    <w:rsid w:val="00FE37EF"/>
    <w:rsid w:val="00FE5C16"/>
    <w:rsid w:val="00FE7189"/>
    <w:rsid w:val="00FF0D93"/>
    <w:rsid w:val="00FF2314"/>
    <w:rsid w:val="00FF29E1"/>
    <w:rsid w:val="00FF322C"/>
    <w:rsid w:val="00FF32B1"/>
    <w:rsid w:val="00FF373C"/>
    <w:rsid w:val="00FF42CB"/>
    <w:rsid w:val="00FF5406"/>
    <w:rsid w:val="00FF6A30"/>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588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L"/>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L1">
    <w:name w:val="L1"/>
    <w:aliases w:val="LetteredList1"/>
    <w:next w:val="L2"/>
    <w:uiPriority w:val="99"/>
    <w:rsid w:val="00EE45C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US"/>
    </w:rPr>
  </w:style>
  <w:style w:type="paragraph" w:customStyle="1" w:styleId="SP9266430">
    <w:name w:val="SP.9.266430"/>
    <w:basedOn w:val="Default"/>
    <w:next w:val="Default"/>
    <w:uiPriority w:val="99"/>
    <w:rsid w:val="00212E81"/>
    <w:rPr>
      <w:rFonts w:ascii="Arial" w:hAnsi="Arial" w:cs="Arial"/>
      <w:color w:val="auto"/>
    </w:rPr>
  </w:style>
  <w:style w:type="paragraph" w:customStyle="1" w:styleId="SP9266472">
    <w:name w:val="SP.9.266472"/>
    <w:basedOn w:val="Default"/>
    <w:next w:val="Default"/>
    <w:uiPriority w:val="99"/>
    <w:rsid w:val="00212E81"/>
    <w:rPr>
      <w:rFonts w:ascii="Arial" w:hAnsi="Arial" w:cs="Arial"/>
      <w:color w:val="auto"/>
    </w:rPr>
  </w:style>
  <w:style w:type="character" w:customStyle="1" w:styleId="SC9204816">
    <w:name w:val="SC.9.204816"/>
    <w:uiPriority w:val="99"/>
    <w:rsid w:val="00212E81"/>
    <w:rPr>
      <w:b/>
      <w:bCs/>
      <w:color w:val="000000"/>
      <w:sz w:val="20"/>
      <w:szCs w:val="20"/>
    </w:rPr>
  </w:style>
  <w:style w:type="paragraph" w:customStyle="1" w:styleId="SP9266450">
    <w:name w:val="SP.9.266450"/>
    <w:basedOn w:val="Default"/>
    <w:next w:val="Default"/>
    <w:uiPriority w:val="99"/>
    <w:rsid w:val="004967AA"/>
    <w:rPr>
      <w:color w:val="auto"/>
    </w:rPr>
  </w:style>
  <w:style w:type="paragraph" w:customStyle="1" w:styleId="SP9266407">
    <w:name w:val="SP.9.266407"/>
    <w:basedOn w:val="Default"/>
    <w:next w:val="Default"/>
    <w:uiPriority w:val="99"/>
    <w:rsid w:val="004967AA"/>
    <w:rPr>
      <w:color w:val="auto"/>
    </w:rPr>
  </w:style>
  <w:style w:type="paragraph" w:customStyle="1" w:styleId="SP9266459">
    <w:name w:val="SP.9.266459"/>
    <w:basedOn w:val="Default"/>
    <w:next w:val="Default"/>
    <w:uiPriority w:val="99"/>
    <w:rsid w:val="004967AA"/>
    <w:rPr>
      <w:color w:val="auto"/>
    </w:rPr>
  </w:style>
  <w:style w:type="paragraph" w:customStyle="1" w:styleId="Bulleted">
    <w:name w:val="Bulleted"/>
    <w:rsid w:val="00353BD6"/>
    <w:pPr>
      <w:tabs>
        <w:tab w:val="left" w:pos="360"/>
      </w:tabs>
      <w:autoSpaceDE w:val="0"/>
      <w:autoSpaceDN w:val="0"/>
      <w:adjustRightInd w:val="0"/>
      <w:spacing w:line="280" w:lineRule="atLeast"/>
      <w:ind w:left="360" w:hanging="360"/>
    </w:pPr>
    <w:rPr>
      <w:color w:val="000000"/>
      <w:w w:val="0"/>
      <w:sz w:val="24"/>
      <w:szCs w:val="24"/>
    </w:rPr>
  </w:style>
  <w:style w:type="paragraph" w:customStyle="1" w:styleId="SP7147633">
    <w:name w:val="SP.7.147633"/>
    <w:basedOn w:val="Default"/>
    <w:next w:val="Default"/>
    <w:uiPriority w:val="99"/>
    <w:rsid w:val="00AA5F92"/>
    <w:rPr>
      <w:rFonts w:ascii="Arial" w:hAnsi="Arial" w:cs="Arial"/>
      <w:color w:val="auto"/>
    </w:rPr>
  </w:style>
  <w:style w:type="paragraph" w:customStyle="1" w:styleId="SP7147688">
    <w:name w:val="SP.7.147688"/>
    <w:basedOn w:val="Default"/>
    <w:next w:val="Default"/>
    <w:uiPriority w:val="99"/>
    <w:rsid w:val="00AA5F92"/>
    <w:rPr>
      <w:rFonts w:ascii="Arial" w:hAnsi="Arial" w:cs="Arial"/>
      <w:color w:val="auto"/>
    </w:rPr>
  </w:style>
  <w:style w:type="character" w:customStyle="1" w:styleId="SC7204809">
    <w:name w:val="SC.7.204809"/>
    <w:uiPriority w:val="99"/>
    <w:rsid w:val="00AA5F92"/>
    <w:rPr>
      <w:b/>
      <w:bCs/>
      <w:color w:val="000000"/>
      <w:sz w:val="22"/>
      <w:szCs w:val="22"/>
    </w:rPr>
  </w:style>
  <w:style w:type="paragraph" w:customStyle="1" w:styleId="SP11200885">
    <w:name w:val="SP.11.200885"/>
    <w:basedOn w:val="Default"/>
    <w:next w:val="Default"/>
    <w:uiPriority w:val="99"/>
    <w:rsid w:val="00272D83"/>
    <w:rPr>
      <w:rFonts w:ascii="Arial" w:hAnsi="Arial" w:cs="Arial"/>
      <w:color w:val="auto"/>
    </w:rPr>
  </w:style>
  <w:style w:type="paragraph" w:customStyle="1" w:styleId="SP11200927">
    <w:name w:val="SP.11.200927"/>
    <w:basedOn w:val="Default"/>
    <w:next w:val="Default"/>
    <w:uiPriority w:val="99"/>
    <w:rsid w:val="00272D83"/>
    <w:rPr>
      <w:rFonts w:ascii="Arial" w:hAnsi="Arial" w:cs="Arial"/>
      <w:color w:val="auto"/>
    </w:rPr>
  </w:style>
  <w:style w:type="character" w:customStyle="1" w:styleId="SC11204811">
    <w:name w:val="SC.11.204811"/>
    <w:uiPriority w:val="99"/>
    <w:rsid w:val="00272D83"/>
    <w:rPr>
      <w:b/>
      <w:bCs/>
      <w:color w:val="000000"/>
      <w:sz w:val="22"/>
      <w:szCs w:val="22"/>
    </w:rPr>
  </w:style>
  <w:style w:type="character" w:customStyle="1" w:styleId="SC11204809">
    <w:name w:val="SC.11.204809"/>
    <w:uiPriority w:val="99"/>
    <w:rsid w:val="00272D83"/>
    <w:rPr>
      <w:rFonts w:ascii="Times New Roman" w:hAnsi="Times New Roman" w:cs="Times New Roman"/>
      <w:color w:val="000000"/>
      <w:sz w:val="20"/>
      <w:szCs w:val="20"/>
    </w:rPr>
  </w:style>
  <w:style w:type="paragraph" w:customStyle="1" w:styleId="SP11200914">
    <w:name w:val="SP.11.200914"/>
    <w:basedOn w:val="Default"/>
    <w:next w:val="Default"/>
    <w:uiPriority w:val="99"/>
    <w:rsid w:val="00315D5C"/>
    <w:rPr>
      <w:rFonts w:ascii="Arial" w:hAnsi="Arial" w:cs="Arial"/>
      <w:color w:val="auto"/>
    </w:rPr>
  </w:style>
  <w:style w:type="character" w:customStyle="1" w:styleId="SC11204802">
    <w:name w:val="SC.11.204802"/>
    <w:uiPriority w:val="99"/>
    <w:rsid w:val="00315D5C"/>
    <w:rPr>
      <w:rFonts w:ascii="Times New Roman" w:hAnsi="Times New Roman" w:cs="Times New Roman"/>
      <w:color w:val="000000"/>
      <w:sz w:val="20"/>
      <w:szCs w:val="20"/>
    </w:rPr>
  </w:style>
  <w:style w:type="paragraph" w:styleId="Caption">
    <w:name w:val="caption"/>
    <w:basedOn w:val="Normal"/>
    <w:next w:val="Normal"/>
    <w:unhideWhenUsed/>
    <w:qFormat/>
    <w:rsid w:val="00F13F76"/>
    <w:pPr>
      <w:spacing w:after="200"/>
    </w:pPr>
    <w:rPr>
      <w:i/>
      <w:iCs/>
      <w:color w:val="1F497D" w:themeColor="text2"/>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0862434">
      <w:bodyDiv w:val="1"/>
      <w:marLeft w:val="0"/>
      <w:marRight w:val="0"/>
      <w:marTop w:val="0"/>
      <w:marBottom w:val="0"/>
      <w:divBdr>
        <w:top w:val="none" w:sz="0" w:space="0" w:color="auto"/>
        <w:left w:val="none" w:sz="0" w:space="0" w:color="auto"/>
        <w:bottom w:val="none" w:sz="0" w:space="0" w:color="auto"/>
        <w:right w:val="none" w:sz="0" w:space="0" w:color="auto"/>
      </w:divBdr>
      <w:divsChild>
        <w:div w:id="1103496993">
          <w:marLeft w:val="547"/>
          <w:marRight w:val="0"/>
          <w:marTop w:val="120"/>
          <w:marBottom w:val="0"/>
          <w:divBdr>
            <w:top w:val="none" w:sz="0" w:space="0" w:color="auto"/>
            <w:left w:val="none" w:sz="0" w:space="0" w:color="auto"/>
            <w:bottom w:val="none" w:sz="0" w:space="0" w:color="auto"/>
            <w:right w:val="none" w:sz="0" w:space="0" w:color="auto"/>
          </w:divBdr>
        </w:div>
        <w:div w:id="1903127700">
          <w:marLeft w:val="1166"/>
          <w:marRight w:val="0"/>
          <w:marTop w:val="100"/>
          <w:marBottom w:val="0"/>
          <w:divBdr>
            <w:top w:val="none" w:sz="0" w:space="0" w:color="auto"/>
            <w:left w:val="none" w:sz="0" w:space="0" w:color="auto"/>
            <w:bottom w:val="none" w:sz="0" w:space="0" w:color="auto"/>
            <w:right w:val="none" w:sz="0" w:space="0" w:color="auto"/>
          </w:divBdr>
        </w:div>
        <w:div w:id="1743870790">
          <w:marLeft w:val="1800"/>
          <w:marRight w:val="0"/>
          <w:marTop w:val="90"/>
          <w:marBottom w:val="0"/>
          <w:divBdr>
            <w:top w:val="none" w:sz="0" w:space="0" w:color="auto"/>
            <w:left w:val="none" w:sz="0" w:space="0" w:color="auto"/>
            <w:bottom w:val="none" w:sz="0" w:space="0" w:color="auto"/>
            <w:right w:val="none" w:sz="0" w:space="0" w:color="auto"/>
          </w:divBdr>
        </w:div>
        <w:div w:id="118695769">
          <w:marLeft w:val="2520"/>
          <w:marRight w:val="0"/>
          <w:marTop w:val="80"/>
          <w:marBottom w:val="0"/>
          <w:divBdr>
            <w:top w:val="none" w:sz="0" w:space="0" w:color="auto"/>
            <w:left w:val="none" w:sz="0" w:space="0" w:color="auto"/>
            <w:bottom w:val="none" w:sz="0" w:space="0" w:color="auto"/>
            <w:right w:val="none" w:sz="0" w:space="0" w:color="auto"/>
          </w:divBdr>
        </w:div>
        <w:div w:id="747192328">
          <w:marLeft w:val="2520"/>
          <w:marRight w:val="0"/>
          <w:marTop w:val="80"/>
          <w:marBottom w:val="0"/>
          <w:divBdr>
            <w:top w:val="none" w:sz="0" w:space="0" w:color="auto"/>
            <w:left w:val="none" w:sz="0" w:space="0" w:color="auto"/>
            <w:bottom w:val="none" w:sz="0" w:space="0" w:color="auto"/>
            <w:right w:val="none" w:sz="0" w:space="0" w:color="auto"/>
          </w:divBdr>
        </w:div>
      </w:divsChild>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49180233">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59145747">
      <w:bodyDiv w:val="1"/>
      <w:marLeft w:val="0"/>
      <w:marRight w:val="0"/>
      <w:marTop w:val="0"/>
      <w:marBottom w:val="0"/>
      <w:divBdr>
        <w:top w:val="none" w:sz="0" w:space="0" w:color="auto"/>
        <w:left w:val="none" w:sz="0" w:space="0" w:color="auto"/>
        <w:bottom w:val="none" w:sz="0" w:space="0" w:color="auto"/>
        <w:right w:val="none" w:sz="0" w:space="0" w:color="auto"/>
      </w:divBdr>
      <w:divsChild>
        <w:div w:id="201555487">
          <w:marLeft w:val="1166"/>
          <w:marRight w:val="0"/>
          <w:marTop w:val="100"/>
          <w:marBottom w:val="0"/>
          <w:divBdr>
            <w:top w:val="none" w:sz="0" w:space="0" w:color="auto"/>
            <w:left w:val="none" w:sz="0" w:space="0" w:color="auto"/>
            <w:bottom w:val="none" w:sz="0" w:space="0" w:color="auto"/>
            <w:right w:val="none" w:sz="0" w:space="0" w:color="auto"/>
          </w:divBdr>
        </w:div>
        <w:div w:id="661784430">
          <w:marLeft w:val="1886"/>
          <w:marRight w:val="0"/>
          <w:marTop w:val="90"/>
          <w:marBottom w:val="0"/>
          <w:divBdr>
            <w:top w:val="none" w:sz="0" w:space="0" w:color="auto"/>
            <w:left w:val="none" w:sz="0" w:space="0" w:color="auto"/>
            <w:bottom w:val="none" w:sz="0" w:space="0" w:color="auto"/>
            <w:right w:val="none" w:sz="0" w:space="0" w:color="auto"/>
          </w:divBdr>
        </w:div>
      </w:divsChild>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61896593">
      <w:bodyDiv w:val="1"/>
      <w:marLeft w:val="0"/>
      <w:marRight w:val="0"/>
      <w:marTop w:val="0"/>
      <w:marBottom w:val="0"/>
      <w:divBdr>
        <w:top w:val="none" w:sz="0" w:space="0" w:color="auto"/>
        <w:left w:val="none" w:sz="0" w:space="0" w:color="auto"/>
        <w:bottom w:val="none" w:sz="0" w:space="0" w:color="auto"/>
        <w:right w:val="none" w:sz="0" w:space="0" w:color="auto"/>
      </w:divBdr>
      <w:divsChild>
        <w:div w:id="1477334510">
          <w:marLeft w:val="547"/>
          <w:marRight w:val="0"/>
          <w:marTop w:val="120"/>
          <w:marBottom w:val="0"/>
          <w:divBdr>
            <w:top w:val="none" w:sz="0" w:space="0" w:color="auto"/>
            <w:left w:val="none" w:sz="0" w:space="0" w:color="auto"/>
            <w:bottom w:val="none" w:sz="0" w:space="0" w:color="auto"/>
            <w:right w:val="none" w:sz="0" w:space="0" w:color="auto"/>
          </w:divBdr>
        </w:div>
      </w:divsChild>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9613087">
      <w:bodyDiv w:val="1"/>
      <w:marLeft w:val="0"/>
      <w:marRight w:val="0"/>
      <w:marTop w:val="0"/>
      <w:marBottom w:val="0"/>
      <w:divBdr>
        <w:top w:val="none" w:sz="0" w:space="0" w:color="auto"/>
        <w:left w:val="none" w:sz="0" w:space="0" w:color="auto"/>
        <w:bottom w:val="none" w:sz="0" w:space="0" w:color="auto"/>
        <w:right w:val="none" w:sz="0" w:space="0" w:color="auto"/>
      </w:divBdr>
      <w:divsChild>
        <w:div w:id="480536394">
          <w:marLeft w:val="547"/>
          <w:marRight w:val="0"/>
          <w:marTop w:val="115"/>
          <w:marBottom w:val="0"/>
          <w:divBdr>
            <w:top w:val="none" w:sz="0" w:space="0" w:color="auto"/>
            <w:left w:val="none" w:sz="0" w:space="0" w:color="auto"/>
            <w:bottom w:val="none" w:sz="0" w:space="0" w:color="auto"/>
            <w:right w:val="none" w:sz="0" w:space="0" w:color="auto"/>
          </w:divBdr>
        </w:div>
        <w:div w:id="358623994">
          <w:marLeft w:val="1166"/>
          <w:marRight w:val="0"/>
          <w:marTop w:val="96"/>
          <w:marBottom w:val="0"/>
          <w:divBdr>
            <w:top w:val="none" w:sz="0" w:space="0" w:color="auto"/>
            <w:left w:val="none" w:sz="0" w:space="0" w:color="auto"/>
            <w:bottom w:val="none" w:sz="0" w:space="0" w:color="auto"/>
            <w:right w:val="none" w:sz="0" w:space="0" w:color="auto"/>
          </w:divBdr>
        </w:div>
      </w:divsChild>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1348609">
      <w:bodyDiv w:val="1"/>
      <w:marLeft w:val="0"/>
      <w:marRight w:val="0"/>
      <w:marTop w:val="0"/>
      <w:marBottom w:val="0"/>
      <w:divBdr>
        <w:top w:val="none" w:sz="0" w:space="0" w:color="auto"/>
        <w:left w:val="none" w:sz="0" w:space="0" w:color="auto"/>
        <w:bottom w:val="none" w:sz="0" w:space="0" w:color="auto"/>
        <w:right w:val="none" w:sz="0" w:space="0" w:color="auto"/>
      </w:divBdr>
      <w:divsChild>
        <w:div w:id="2052076157">
          <w:marLeft w:val="547"/>
          <w:marRight w:val="0"/>
          <w:marTop w:val="115"/>
          <w:marBottom w:val="0"/>
          <w:divBdr>
            <w:top w:val="none" w:sz="0" w:space="0" w:color="auto"/>
            <w:left w:val="none" w:sz="0" w:space="0" w:color="auto"/>
            <w:bottom w:val="none" w:sz="0" w:space="0" w:color="auto"/>
            <w:right w:val="none" w:sz="0" w:space="0" w:color="auto"/>
          </w:divBdr>
        </w:div>
      </w:divsChild>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ongho.seok@mediatek.comnewracom.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Lei2</b:Tag>
    <b:SourceType>ConferenceProceedings</b:SourceType>
    <b:Guid>{1DEA5495-0EFB-497D-8B71-B2447A584971}</b:Guid>
    <b:Author>
      <b:Author>
        <b:Corporate>Leif Wilhelmsson (Ericsson)</b:Corporate>
      </b:Author>
    </b:Author>
    <b:Title>17/1522r2 Meeting Minutes Sep 2017</b:Title>
    <b:RefOrder>4</b:RefOrder>
  </b:Source>
  <b:Source>
    <b:Tag>Placeholder2</b:Tag>
    <b:SourceType>ConferenceProceedings</b:SourceType>
    <b:Guid>{E1339103-6AA9-4A13-B68B-E3E7E441218D}</b:Guid>
    <b:Author>
      <b:Author>
        <b:Corporate>Alfred Asterjadhi (Qualcomm)</b:Corporate>
      </b:Author>
    </b:Author>
    <b:Title>17/1004r4 Considerations on WUR frame format</b:Title>
    <b:RefOrder>37</b:RefOrder>
  </b:Source>
  <b:Source>
    <b:Tag>Lei3</b:Tag>
    <b:SourceType>ConferenceProceedings</b:SourceType>
    <b:Guid>{DE2D767B-83C2-428A-ADD8-DC905BB8A65D}</b:Guid>
    <b:Author>
      <b:Author>
        <b:Corporate>Leif Wilhelmsson (Ericsson)</b:Corporate>
      </b:Author>
    </b:Author>
    <b:Title>17/1800r0 Meeting Minutes Nov 2017</b:Title>
    <b:RefOrder>6</b:RefOrder>
  </b:Source>
  <b:Source>
    <b:Tag>Alf</b:Tag>
    <b:SourceType>ConferenceProceedings</b:SourceType>
    <b:Guid>{F5059380-3BF0-4F65-8577-F3D4A0491E4D}</b:Guid>
    <b:Author>
      <b:Author>
        <b:Corporate>Alfred Asterjadhi (Qualcomm Inc.)</b:Corporate>
      </b:Author>
    </b:Author>
    <b:Title>17/1645r3 WUR frame format-follow up</b:Title>
    <b:RefOrder>48</b:RefOrder>
  </b:Source>
  <b:Source>
    <b:Tag>Jeo3</b:Tag>
    <b:SourceType>ConferenceProceedings</b:SourceType>
    <b:Guid>{7718303C-8981-4FFF-97B2-CD0EC9550300}</b:Guid>
    <b:Author>
      <b:Author>
        <b:Corporate>Jeongki Kim (LG Electronics)</b:Corporate>
      </b:Author>
    </b:Author>
    <b:Title>17/1638r6 WUR Frame format follow-up</b:Title>
    <b:RefOrder>31</b:RefOrder>
  </b:Source>
  <b:Source>
    <b:Tag>Guo</b:Tag>
    <b:SourceType>ConferenceProceedings</b:SourceType>
    <b:Guid>{C80FDA54-CA59-4397-81FA-130F445D867A}</b:Guid>
    <b:Author>
      <b:Author>
        <b:Corporate>Guoqing Li (Apple Inc.)</b:Corporate>
      </b:Author>
    </b:Author>
    <b:Title>16/1608r7 WUR Discovery Frame for Smart Scanning</b:Title>
    <b:RefOrder>47</b:RefOrder>
  </b:Source>
  <b:Source>
    <b:Tag>Lei5</b:Tag>
    <b:SourceType>ConferenceProceedings</b:SourceType>
    <b:Guid>{82EC6DEF-3A87-4E4C-A6F3-234D4ECDB26D}</b:Guid>
    <b:Author>
      <b:Author>
        <b:Corporate>Leif Wilhelmsson (Ericsson)</b:Corporate>
      </b:Author>
    </b:Author>
    <b:Title>18/270r0 Meeting Minutes Jan 2018</b:Title>
    <b:RefOrder>7</b:RefOrder>
  </b:Source>
  <b:Source>
    <b:Tag>Alf1</b:Tag>
    <b:SourceType>ConferenceProceedings</b:SourceType>
    <b:Guid>{8B364A51-227D-455F-8A5B-5DE776E925D2}</b:Guid>
    <b:Author>
      <b:Author>
        <b:Corporate>Alfred Asterjadhi (Qualcomm Inc.)</b:Corporate>
      </b:Author>
    </b:Author>
    <b:Title>18/94r1 Fixing TBDs in WUR frames</b:Title>
    <b:RefOrder>53</b:RefOrder>
  </b:Source>
  <b:Source>
    <b:Tag>Lei6</b:Tag>
    <b:SourceType>ConferenceProceedings</b:SourceType>
    <b:Guid>{F08C7342-FAEC-408E-B97D-70005FEF042E}</b:Guid>
    <b:Author>
      <b:Author>
        <b:Corporate>Leif Wilhelmsson (Ericsson)</b:Corporate>
      </b:Author>
    </b:Author>
    <b:Title>18/0607r0 Meeting Minutes March 2018</b:Title>
    <b:RefOrder>8</b:RefOrder>
  </b:Source>
  <b:Source>
    <b:Tag>Jia3</b:Tag>
    <b:SourceType>ConferenceProceedings</b:SourceType>
    <b:Guid>{D54BEB16-B40F-4A0E-9F63-06A87269EBE8}</b:Guid>
    <b:Author>
      <b:Author>
        <b:Corporate> Jianhan Liu (Mediatek)</b:Corporate>
      </b:Author>
    </b:Author>
    <b:Title>17/1625r6 Efficient FDMA MU Transmission Schemes for WUR WLAN</b:Title>
    <b:RefOrder>28</b:RefOrder>
  </b:Source>
</b:Sources>
</file>

<file path=customXml/itemProps1.xml><?xml version="1.0" encoding="utf-8"?>
<ds:datastoreItem xmlns:ds="http://schemas.openxmlformats.org/officeDocument/2006/customXml" ds:itemID="{75BD3B7F-3DE3-4577-9508-AC079E223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1563</Words>
  <Characters>8910</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10453</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CTPClassification=CTP_NT</cp:keywords>
  <dc:description/>
  <cp:lastModifiedBy/>
  <cp:revision>1</cp:revision>
  <dcterms:created xsi:type="dcterms:W3CDTF">2018-05-02T12:17:00Z</dcterms:created>
  <dcterms:modified xsi:type="dcterms:W3CDTF">2020-08-26T08:34:00Z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0600427a-acea-4d3c-a74b-c8542fe4558b</vt:lpwstr>
  </property>
  <property fmtid="{D5CDD505-2E9C-101B-9397-08002B2CF9AE}" pid="3" name="CTP_TimeStamp">
    <vt:lpwstr>2018-05-02 12:19:41Z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