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B5DC75" w14:textId="070B055B" w:rsidR="00CA09B2" w:rsidRPr="00E13124" w:rsidRDefault="00CA09B2">
      <w:pPr>
        <w:pStyle w:val="T1"/>
        <w:pBdr>
          <w:bottom w:val="single" w:sz="6" w:space="0" w:color="auto"/>
        </w:pBdr>
        <w:spacing w:after="240"/>
        <w:rPr>
          <w:sz w:val="20"/>
        </w:rPr>
      </w:pPr>
      <w:r w:rsidRPr="00E13124">
        <w:rPr>
          <w:sz w:val="20"/>
        </w:rPr>
        <w:t>IEEE P802.11</w:t>
      </w:r>
      <w:r w:rsidRPr="00E13124">
        <w:rPr>
          <w:sz w:val="20"/>
        </w:rPr>
        <w:br/>
        <w:t>Wirel</w:t>
      </w:r>
      <w:r w:rsidR="006224C2" w:rsidRPr="00E13124">
        <w:rPr>
          <w:sz w:val="20"/>
        </w:rPr>
        <w:t>ess</w:t>
      </w:r>
      <w:r w:rsidRPr="00E13124">
        <w:rPr>
          <w:sz w:val="20"/>
        </w:rPr>
        <w:t xml:space="preserve">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35"/>
        <w:gridCol w:w="1620"/>
        <w:gridCol w:w="1800"/>
        <w:gridCol w:w="1260"/>
        <w:gridCol w:w="2561"/>
      </w:tblGrid>
      <w:tr w:rsidR="00B6527E" w:rsidRPr="0038212E" w14:paraId="3CBA909A" w14:textId="77777777" w:rsidTr="001968A8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60D73FE1" w14:textId="40B5F1FD" w:rsidR="00B6527E" w:rsidRPr="0038212E" w:rsidRDefault="00010414" w:rsidP="003E4ABA">
            <w:pPr>
              <w:pStyle w:val="T2"/>
              <w:rPr>
                <w:sz w:val="18"/>
                <w:szCs w:val="18"/>
              </w:rPr>
            </w:pPr>
            <w:r w:rsidRPr="0038212E">
              <w:rPr>
                <w:sz w:val="18"/>
                <w:szCs w:val="18"/>
              </w:rPr>
              <w:t xml:space="preserve">11be Spec text for </w:t>
            </w:r>
            <w:r w:rsidR="00E729A7" w:rsidRPr="0038212E">
              <w:rPr>
                <w:sz w:val="18"/>
                <w:szCs w:val="18"/>
              </w:rPr>
              <w:t xml:space="preserve">MLO </w:t>
            </w:r>
            <w:r w:rsidR="00CB61DE" w:rsidRPr="0038212E">
              <w:rPr>
                <w:sz w:val="18"/>
                <w:szCs w:val="18"/>
              </w:rPr>
              <w:t>Power-save</w:t>
            </w:r>
            <w:r w:rsidR="00E729A7" w:rsidRPr="0038212E">
              <w:rPr>
                <w:sz w:val="18"/>
                <w:szCs w:val="18"/>
              </w:rPr>
              <w:t xml:space="preserve"> Procedure</w:t>
            </w:r>
          </w:p>
        </w:tc>
      </w:tr>
      <w:tr w:rsidR="00B6527E" w:rsidRPr="0038212E" w14:paraId="25960C30" w14:textId="77777777" w:rsidTr="001968A8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5C4A3311" w14:textId="40659000" w:rsidR="00B6527E" w:rsidRPr="0038212E" w:rsidRDefault="00B6527E" w:rsidP="00911648">
            <w:pPr>
              <w:pStyle w:val="T2"/>
              <w:ind w:left="0"/>
              <w:rPr>
                <w:sz w:val="18"/>
                <w:szCs w:val="18"/>
              </w:rPr>
            </w:pPr>
            <w:r w:rsidRPr="0038212E">
              <w:rPr>
                <w:sz w:val="18"/>
                <w:szCs w:val="18"/>
              </w:rPr>
              <w:t>Date:</w:t>
            </w:r>
            <w:r w:rsidR="00215CE5" w:rsidRPr="0038212E">
              <w:rPr>
                <w:b w:val="0"/>
                <w:sz w:val="18"/>
                <w:szCs w:val="18"/>
              </w:rPr>
              <w:t xml:space="preserve">  </w:t>
            </w:r>
            <w:r w:rsidR="00CB61DE" w:rsidRPr="0038212E">
              <w:rPr>
                <w:b w:val="0"/>
                <w:sz w:val="18"/>
                <w:szCs w:val="18"/>
              </w:rPr>
              <w:t>2020-08-20</w:t>
            </w:r>
          </w:p>
        </w:tc>
      </w:tr>
      <w:tr w:rsidR="00B6527E" w:rsidRPr="0038212E" w14:paraId="24EFAB88" w14:textId="77777777" w:rsidTr="001968A8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085E4E54" w14:textId="77777777" w:rsidR="00B6527E" w:rsidRPr="0038212E" w:rsidRDefault="00B6527E" w:rsidP="007E52C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38212E">
              <w:rPr>
                <w:sz w:val="18"/>
                <w:szCs w:val="18"/>
              </w:rPr>
              <w:t>Author(s):</w:t>
            </w:r>
          </w:p>
        </w:tc>
      </w:tr>
      <w:tr w:rsidR="00B6527E" w:rsidRPr="0038212E" w14:paraId="0AA99FD7" w14:textId="77777777" w:rsidTr="00590F0D">
        <w:trPr>
          <w:jc w:val="center"/>
        </w:trPr>
        <w:tc>
          <w:tcPr>
            <w:tcW w:w="2335" w:type="dxa"/>
            <w:vAlign w:val="center"/>
          </w:tcPr>
          <w:p w14:paraId="19945108" w14:textId="77777777" w:rsidR="00B6527E" w:rsidRPr="0038212E" w:rsidRDefault="00B6527E" w:rsidP="007E52C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38212E">
              <w:rPr>
                <w:sz w:val="18"/>
                <w:szCs w:val="18"/>
              </w:rPr>
              <w:t>Name</w:t>
            </w:r>
          </w:p>
        </w:tc>
        <w:tc>
          <w:tcPr>
            <w:tcW w:w="1620" w:type="dxa"/>
            <w:vAlign w:val="center"/>
          </w:tcPr>
          <w:p w14:paraId="69F56477" w14:textId="77777777" w:rsidR="00B6527E" w:rsidRPr="0038212E" w:rsidRDefault="00B6527E" w:rsidP="007E52C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38212E">
              <w:rPr>
                <w:sz w:val="18"/>
                <w:szCs w:val="18"/>
              </w:rPr>
              <w:t>Affiliation</w:t>
            </w:r>
          </w:p>
        </w:tc>
        <w:tc>
          <w:tcPr>
            <w:tcW w:w="1800" w:type="dxa"/>
            <w:vAlign w:val="center"/>
          </w:tcPr>
          <w:p w14:paraId="061C0ACA" w14:textId="26721EDF" w:rsidR="00B6527E" w:rsidRPr="0038212E" w:rsidRDefault="00AE1931" w:rsidP="007E52C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38212E">
              <w:rPr>
                <w:sz w:val="18"/>
                <w:szCs w:val="18"/>
              </w:rPr>
              <w:t>Address</w:t>
            </w:r>
          </w:p>
        </w:tc>
        <w:tc>
          <w:tcPr>
            <w:tcW w:w="1260" w:type="dxa"/>
            <w:vAlign w:val="center"/>
          </w:tcPr>
          <w:p w14:paraId="7CD6ADE3" w14:textId="77777777" w:rsidR="00B6527E" w:rsidRPr="0038212E" w:rsidRDefault="00B6527E" w:rsidP="007E52C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38212E">
              <w:rPr>
                <w:sz w:val="18"/>
                <w:szCs w:val="18"/>
              </w:rPr>
              <w:t>Phone</w:t>
            </w:r>
          </w:p>
        </w:tc>
        <w:tc>
          <w:tcPr>
            <w:tcW w:w="2561" w:type="dxa"/>
            <w:vAlign w:val="center"/>
          </w:tcPr>
          <w:p w14:paraId="52D9DABE" w14:textId="77777777" w:rsidR="00B6527E" w:rsidRPr="0038212E" w:rsidRDefault="00B6527E" w:rsidP="007E52C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38212E">
              <w:rPr>
                <w:sz w:val="18"/>
                <w:szCs w:val="18"/>
              </w:rPr>
              <w:t>email</w:t>
            </w:r>
          </w:p>
        </w:tc>
      </w:tr>
      <w:tr w:rsidR="00B6527E" w:rsidRPr="0038212E" w14:paraId="2A56A94E" w14:textId="77777777" w:rsidTr="00590F0D">
        <w:trPr>
          <w:jc w:val="center"/>
        </w:trPr>
        <w:tc>
          <w:tcPr>
            <w:tcW w:w="2335" w:type="dxa"/>
            <w:vAlign w:val="center"/>
          </w:tcPr>
          <w:p w14:paraId="2865B567" w14:textId="482E702A" w:rsidR="00B6527E" w:rsidRPr="0038212E" w:rsidRDefault="00E729A7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38212E">
              <w:rPr>
                <w:b w:val="0"/>
                <w:kern w:val="24"/>
                <w:sz w:val="18"/>
                <w:szCs w:val="18"/>
              </w:rPr>
              <w:t>Abhishek Patil</w:t>
            </w:r>
          </w:p>
        </w:tc>
        <w:tc>
          <w:tcPr>
            <w:tcW w:w="1620" w:type="dxa"/>
            <w:vAlign w:val="center"/>
          </w:tcPr>
          <w:p w14:paraId="60ECF008" w14:textId="77777777" w:rsidR="00B6527E" w:rsidRPr="0038212E" w:rsidRDefault="00B6527E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14:paraId="7CC144E9" w14:textId="77777777" w:rsidR="00B6527E" w:rsidRPr="0038212E" w:rsidRDefault="00B6527E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14:paraId="1D7D8EF7" w14:textId="77777777" w:rsidR="00B6527E" w:rsidRPr="0038212E" w:rsidRDefault="00B6527E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561" w:type="dxa"/>
            <w:vAlign w:val="center"/>
          </w:tcPr>
          <w:p w14:paraId="74E257FE" w14:textId="75590EB2" w:rsidR="00B6527E" w:rsidRPr="0038212E" w:rsidRDefault="00E729A7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38212E">
              <w:rPr>
                <w:b w:val="0"/>
                <w:kern w:val="24"/>
                <w:sz w:val="18"/>
                <w:szCs w:val="18"/>
              </w:rPr>
              <w:t>appatil@qti.qualcomm.com</w:t>
            </w:r>
          </w:p>
        </w:tc>
      </w:tr>
      <w:tr w:rsidR="00E729A7" w:rsidRPr="0038212E" w14:paraId="2E73E7FE" w14:textId="77777777" w:rsidTr="00590F0D">
        <w:trPr>
          <w:jc w:val="center"/>
        </w:trPr>
        <w:tc>
          <w:tcPr>
            <w:tcW w:w="2335" w:type="dxa"/>
            <w:vAlign w:val="center"/>
          </w:tcPr>
          <w:p w14:paraId="36BE3AB8" w14:textId="36DAE687" w:rsidR="00E729A7" w:rsidRPr="0038212E" w:rsidRDefault="001E10A2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  <w:r w:rsidRPr="0038212E">
              <w:rPr>
                <w:b w:val="0"/>
                <w:kern w:val="24"/>
                <w:sz w:val="18"/>
                <w:szCs w:val="18"/>
              </w:rPr>
              <w:t>George Cherian</w:t>
            </w:r>
          </w:p>
        </w:tc>
        <w:tc>
          <w:tcPr>
            <w:tcW w:w="1620" w:type="dxa"/>
            <w:vAlign w:val="center"/>
          </w:tcPr>
          <w:p w14:paraId="3ADF85E0" w14:textId="77777777" w:rsidR="00E729A7" w:rsidRPr="0038212E" w:rsidRDefault="00E729A7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14:paraId="2C1FC4D5" w14:textId="77777777" w:rsidR="00E729A7" w:rsidRPr="0038212E" w:rsidRDefault="00E729A7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14:paraId="59CEECC7" w14:textId="77777777" w:rsidR="00E729A7" w:rsidRPr="0038212E" w:rsidRDefault="00E729A7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561" w:type="dxa"/>
            <w:vAlign w:val="center"/>
          </w:tcPr>
          <w:p w14:paraId="725E807B" w14:textId="77777777" w:rsidR="00E729A7" w:rsidRPr="0038212E" w:rsidRDefault="00E729A7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</w:p>
        </w:tc>
      </w:tr>
      <w:tr w:rsidR="00E729A7" w:rsidRPr="0038212E" w14:paraId="368C47D6" w14:textId="77777777" w:rsidTr="00590F0D">
        <w:trPr>
          <w:jc w:val="center"/>
        </w:trPr>
        <w:tc>
          <w:tcPr>
            <w:tcW w:w="2335" w:type="dxa"/>
            <w:vAlign w:val="center"/>
          </w:tcPr>
          <w:p w14:paraId="131900E2" w14:textId="6FBCE752" w:rsidR="00E729A7" w:rsidRPr="0038212E" w:rsidRDefault="001E10A2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  <w:r w:rsidRPr="0038212E">
              <w:rPr>
                <w:b w:val="0"/>
                <w:kern w:val="24"/>
                <w:sz w:val="18"/>
                <w:szCs w:val="18"/>
              </w:rPr>
              <w:t>Alfred Asterjadhi</w:t>
            </w:r>
          </w:p>
        </w:tc>
        <w:tc>
          <w:tcPr>
            <w:tcW w:w="1620" w:type="dxa"/>
            <w:vAlign w:val="center"/>
          </w:tcPr>
          <w:p w14:paraId="4143A522" w14:textId="77777777" w:rsidR="00E729A7" w:rsidRPr="0038212E" w:rsidRDefault="00E729A7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14:paraId="5B22EAAF" w14:textId="77777777" w:rsidR="00E729A7" w:rsidRPr="0038212E" w:rsidRDefault="00E729A7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14:paraId="6592138A" w14:textId="77777777" w:rsidR="00E729A7" w:rsidRPr="0038212E" w:rsidRDefault="00E729A7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561" w:type="dxa"/>
            <w:vAlign w:val="center"/>
          </w:tcPr>
          <w:p w14:paraId="3004786A" w14:textId="77777777" w:rsidR="00E729A7" w:rsidRPr="0038212E" w:rsidRDefault="00E729A7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</w:p>
        </w:tc>
      </w:tr>
      <w:tr w:rsidR="00E729A7" w:rsidRPr="0038212E" w14:paraId="5A794202" w14:textId="77777777" w:rsidTr="00590F0D">
        <w:trPr>
          <w:jc w:val="center"/>
        </w:trPr>
        <w:tc>
          <w:tcPr>
            <w:tcW w:w="2335" w:type="dxa"/>
            <w:vAlign w:val="center"/>
          </w:tcPr>
          <w:p w14:paraId="49A7FD8D" w14:textId="45535671" w:rsidR="00E729A7" w:rsidRPr="0038212E" w:rsidRDefault="001E10A2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  <w:r w:rsidRPr="0038212E">
              <w:rPr>
                <w:b w:val="0"/>
                <w:kern w:val="24"/>
                <w:sz w:val="18"/>
                <w:szCs w:val="18"/>
              </w:rPr>
              <w:t>Duncan Ho</w:t>
            </w:r>
          </w:p>
        </w:tc>
        <w:tc>
          <w:tcPr>
            <w:tcW w:w="1620" w:type="dxa"/>
            <w:vAlign w:val="center"/>
          </w:tcPr>
          <w:p w14:paraId="4CB6F6CB" w14:textId="77777777" w:rsidR="00E729A7" w:rsidRPr="0038212E" w:rsidRDefault="00E729A7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14:paraId="2226AB28" w14:textId="77777777" w:rsidR="00E729A7" w:rsidRPr="0038212E" w:rsidRDefault="00E729A7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14:paraId="4080D61A" w14:textId="77777777" w:rsidR="00E729A7" w:rsidRPr="0038212E" w:rsidRDefault="00E729A7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561" w:type="dxa"/>
            <w:vAlign w:val="center"/>
          </w:tcPr>
          <w:p w14:paraId="29A2829B" w14:textId="77777777" w:rsidR="00E729A7" w:rsidRPr="0038212E" w:rsidRDefault="00E729A7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</w:p>
        </w:tc>
      </w:tr>
      <w:tr w:rsidR="00E729A7" w:rsidRPr="0038212E" w14:paraId="66E4EDE7" w14:textId="77777777" w:rsidTr="00590F0D">
        <w:trPr>
          <w:jc w:val="center"/>
        </w:trPr>
        <w:tc>
          <w:tcPr>
            <w:tcW w:w="2335" w:type="dxa"/>
            <w:vAlign w:val="center"/>
          </w:tcPr>
          <w:p w14:paraId="001534EF" w14:textId="3581CF36" w:rsidR="00E729A7" w:rsidRPr="0038212E" w:rsidRDefault="001E10A2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  <w:r w:rsidRPr="0038212E">
              <w:rPr>
                <w:b w:val="0"/>
                <w:kern w:val="24"/>
                <w:sz w:val="18"/>
                <w:szCs w:val="18"/>
              </w:rPr>
              <w:t>Yanjun Sun</w:t>
            </w:r>
          </w:p>
        </w:tc>
        <w:tc>
          <w:tcPr>
            <w:tcW w:w="1620" w:type="dxa"/>
            <w:vAlign w:val="center"/>
          </w:tcPr>
          <w:p w14:paraId="489C6D65" w14:textId="77777777" w:rsidR="00E729A7" w:rsidRPr="0038212E" w:rsidRDefault="00E729A7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14:paraId="341D9ADA" w14:textId="77777777" w:rsidR="00E729A7" w:rsidRPr="0038212E" w:rsidRDefault="00E729A7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14:paraId="6ECA7888" w14:textId="77777777" w:rsidR="00E729A7" w:rsidRPr="0038212E" w:rsidRDefault="00E729A7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561" w:type="dxa"/>
            <w:vAlign w:val="center"/>
          </w:tcPr>
          <w:p w14:paraId="687EE35A" w14:textId="77777777" w:rsidR="00E729A7" w:rsidRPr="0038212E" w:rsidRDefault="00E729A7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</w:p>
        </w:tc>
      </w:tr>
      <w:tr w:rsidR="00E729A7" w:rsidRPr="0038212E" w14:paraId="2DAB4388" w14:textId="77777777" w:rsidTr="00590F0D">
        <w:trPr>
          <w:jc w:val="center"/>
        </w:trPr>
        <w:tc>
          <w:tcPr>
            <w:tcW w:w="2335" w:type="dxa"/>
            <w:vAlign w:val="center"/>
          </w:tcPr>
          <w:p w14:paraId="122DEC80" w14:textId="72B123DB" w:rsidR="00E729A7" w:rsidRPr="0038212E" w:rsidRDefault="00451DA3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  <w:r>
              <w:rPr>
                <w:b w:val="0"/>
                <w:kern w:val="24"/>
                <w:sz w:val="18"/>
                <w:szCs w:val="18"/>
              </w:rPr>
              <w:t>Menzo Wentink</w:t>
            </w:r>
          </w:p>
        </w:tc>
        <w:tc>
          <w:tcPr>
            <w:tcW w:w="1620" w:type="dxa"/>
            <w:vAlign w:val="center"/>
          </w:tcPr>
          <w:p w14:paraId="06D6997C" w14:textId="77777777" w:rsidR="00E729A7" w:rsidRPr="0038212E" w:rsidRDefault="00E729A7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14:paraId="71CAD940" w14:textId="77777777" w:rsidR="00E729A7" w:rsidRPr="0038212E" w:rsidRDefault="00E729A7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14:paraId="0DFD56BA" w14:textId="77777777" w:rsidR="00E729A7" w:rsidRPr="0038212E" w:rsidRDefault="00E729A7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561" w:type="dxa"/>
            <w:vAlign w:val="center"/>
          </w:tcPr>
          <w:p w14:paraId="4AF4D564" w14:textId="77777777" w:rsidR="00E729A7" w:rsidRPr="0038212E" w:rsidRDefault="00E729A7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</w:p>
        </w:tc>
      </w:tr>
      <w:tr w:rsidR="00E729A7" w:rsidRPr="0038212E" w14:paraId="59FD3F39" w14:textId="77777777" w:rsidTr="00590F0D">
        <w:trPr>
          <w:jc w:val="center"/>
        </w:trPr>
        <w:tc>
          <w:tcPr>
            <w:tcW w:w="2335" w:type="dxa"/>
            <w:vAlign w:val="center"/>
          </w:tcPr>
          <w:p w14:paraId="08E82AC1" w14:textId="77777777" w:rsidR="00E729A7" w:rsidRPr="0038212E" w:rsidRDefault="00E729A7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4DBCD201" w14:textId="77777777" w:rsidR="00E729A7" w:rsidRPr="0038212E" w:rsidRDefault="00E729A7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14:paraId="5FD14A6D" w14:textId="77777777" w:rsidR="00E729A7" w:rsidRPr="0038212E" w:rsidRDefault="00E729A7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14:paraId="7B211E2C" w14:textId="77777777" w:rsidR="00E729A7" w:rsidRPr="0038212E" w:rsidRDefault="00E729A7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561" w:type="dxa"/>
            <w:vAlign w:val="center"/>
          </w:tcPr>
          <w:p w14:paraId="408F7160" w14:textId="77777777" w:rsidR="00E729A7" w:rsidRPr="0038212E" w:rsidRDefault="00E729A7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</w:p>
        </w:tc>
      </w:tr>
    </w:tbl>
    <w:p w14:paraId="0D50F160" w14:textId="1174D42D" w:rsidR="00CA09B2" w:rsidRPr="00E13124" w:rsidRDefault="00CA09B2">
      <w:pPr>
        <w:pStyle w:val="T1"/>
        <w:spacing w:after="120"/>
        <w:rPr>
          <w:sz w:val="16"/>
        </w:rPr>
      </w:pPr>
    </w:p>
    <w:p w14:paraId="15797E59" w14:textId="77777777" w:rsidR="00440001" w:rsidRDefault="00440001" w:rsidP="00440001">
      <w:pPr>
        <w:pStyle w:val="T1"/>
        <w:spacing w:after="120"/>
      </w:pPr>
      <w:r>
        <w:t>Abstract</w:t>
      </w:r>
    </w:p>
    <w:p w14:paraId="70F0E589" w14:textId="4DAF90E2" w:rsidR="00440001" w:rsidRDefault="00440001" w:rsidP="00440001">
      <w:pPr>
        <w:rPr>
          <w:lang w:eastAsia="ko-KR"/>
        </w:rPr>
      </w:pPr>
      <w:r>
        <w:rPr>
          <w:lang w:eastAsia="ko-KR"/>
        </w:rPr>
        <w:t xml:space="preserve">We propose the draft specification skeleton for MLD to help the creation of </w:t>
      </w:r>
      <w:proofErr w:type="spellStart"/>
      <w:r>
        <w:rPr>
          <w:lang w:eastAsia="ko-KR"/>
        </w:rPr>
        <w:t>TGbe</w:t>
      </w:r>
      <w:proofErr w:type="spellEnd"/>
      <w:r>
        <w:rPr>
          <w:lang w:eastAsia="ko-KR"/>
        </w:rPr>
        <w:t xml:space="preserve"> draft D0.1.</w:t>
      </w:r>
    </w:p>
    <w:p w14:paraId="07A5D030" w14:textId="77777777" w:rsidR="00440001" w:rsidRDefault="00440001" w:rsidP="00440001"/>
    <w:p w14:paraId="79165C37" w14:textId="5397F52E" w:rsidR="00440001" w:rsidRDefault="00440001" w:rsidP="00440001">
      <w:r>
        <w:t>Revisions:</w:t>
      </w:r>
    </w:p>
    <w:p w14:paraId="69DCACBA" w14:textId="77777777" w:rsidR="00440001" w:rsidRDefault="00440001" w:rsidP="00440001"/>
    <w:p w14:paraId="51DB5A6C" w14:textId="77777777" w:rsidR="00440001" w:rsidRDefault="00440001" w:rsidP="00470ED0">
      <w:pPr>
        <w:pStyle w:val="ListParagraph"/>
        <w:numPr>
          <w:ilvl w:val="0"/>
          <w:numId w:val="5"/>
        </w:numPr>
        <w:contextualSpacing w:val="0"/>
      </w:pPr>
      <w:r>
        <w:t>Rev 0: Initial version of the document.</w:t>
      </w:r>
    </w:p>
    <w:p w14:paraId="63561952" w14:textId="7F30792E" w:rsidR="00440001" w:rsidRDefault="00440001">
      <w:pPr>
        <w:jc w:val="left"/>
        <w:rPr>
          <w:lang w:eastAsia="ko-KR"/>
        </w:rPr>
      </w:pPr>
      <w:r>
        <w:rPr>
          <w:lang w:eastAsia="ko-KR"/>
        </w:rPr>
        <w:br w:type="page"/>
      </w:r>
    </w:p>
    <w:p w14:paraId="64A2A45D" w14:textId="77777777" w:rsidR="00440001" w:rsidRDefault="00440001" w:rsidP="00440001"/>
    <w:p w14:paraId="36F714D1" w14:textId="28E53029" w:rsidR="00824BE9" w:rsidRPr="00440001" w:rsidRDefault="00440001" w:rsidP="00440001">
      <w:pPr>
        <w:rPr>
          <w:sz w:val="16"/>
        </w:rPr>
      </w:pPr>
      <w:r>
        <w:t>The texts is prepared for the following motions.</w:t>
      </w:r>
    </w:p>
    <w:tbl>
      <w:tblPr>
        <w:tblStyle w:val="TableGrid"/>
        <w:tblpPr w:leftFromText="180" w:rightFromText="180" w:vertAnchor="text" w:horzAnchor="margin" w:tblpXSpec="center" w:tblpY="439"/>
        <w:tblW w:w="9805" w:type="dxa"/>
        <w:tblLook w:val="04A0" w:firstRow="1" w:lastRow="0" w:firstColumn="1" w:lastColumn="0" w:noHBand="0" w:noVBand="1"/>
      </w:tblPr>
      <w:tblGrid>
        <w:gridCol w:w="625"/>
        <w:gridCol w:w="1260"/>
        <w:gridCol w:w="1015"/>
        <w:gridCol w:w="3845"/>
        <w:gridCol w:w="990"/>
        <w:gridCol w:w="2070"/>
      </w:tblGrid>
      <w:tr w:rsidR="00690EDB" w14:paraId="215747EC" w14:textId="77777777" w:rsidTr="00D334ED">
        <w:trPr>
          <w:trHeight w:val="257"/>
        </w:trPr>
        <w:tc>
          <w:tcPr>
            <w:tcW w:w="625" w:type="dxa"/>
          </w:tcPr>
          <w:p w14:paraId="57A0ECE2" w14:textId="77777777" w:rsidR="00690EDB" w:rsidRPr="00FE5AC0" w:rsidRDefault="00690EDB" w:rsidP="00690EDB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260" w:type="dxa"/>
          </w:tcPr>
          <w:p w14:paraId="53AC8AB8" w14:textId="77777777" w:rsidR="00690EDB" w:rsidRPr="00FE5AC0" w:rsidRDefault="00690EDB" w:rsidP="00690EDB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MLO-Power save: General and other procedures</w:t>
            </w:r>
          </w:p>
        </w:tc>
        <w:tc>
          <w:tcPr>
            <w:tcW w:w="1015" w:type="dxa"/>
            <w:shd w:val="clear" w:color="auto" w:fill="auto"/>
          </w:tcPr>
          <w:p w14:paraId="1D528EE9" w14:textId="77777777" w:rsidR="00690EDB" w:rsidRPr="00FE5AC0" w:rsidRDefault="00690EDB" w:rsidP="00690EDB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Abhishek Patil</w:t>
            </w:r>
          </w:p>
        </w:tc>
        <w:tc>
          <w:tcPr>
            <w:tcW w:w="3845" w:type="dxa"/>
          </w:tcPr>
          <w:p w14:paraId="034140DD" w14:textId="77777777" w:rsidR="00690EDB" w:rsidRPr="00FE5AC0" w:rsidRDefault="00690EDB" w:rsidP="00690EDB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Minyoung Park, Ming Gan, Laurent Cariou, Young Hoon Kwon, Yongho Seok, Jarkko Kneckt,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Sharan Naribole, Matthew Fischer, PEYUSH Agarwal, Jay Yang, Jason Yuchen Guo, Jason Yuchen Guo, Xiaofei Wang 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Gabor Bajko, Chunyu Hu, Yonggang Fang,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990" w:type="dxa"/>
          </w:tcPr>
          <w:p w14:paraId="796204F2" w14:textId="77777777" w:rsidR="00690EDB" w:rsidRDefault="00690EDB" w:rsidP="00690EDB">
            <w:pPr>
              <w:rPr>
                <w:sz w:val="20"/>
              </w:rPr>
            </w:pPr>
            <w:r>
              <w:rPr>
                <w:sz w:val="20"/>
              </w:rPr>
              <w:t>Basics in R1 (see note).</w:t>
            </w:r>
          </w:p>
          <w:p w14:paraId="4064ADA1" w14:textId="77777777" w:rsidR="00690EDB" w:rsidRPr="000B20DC" w:rsidRDefault="00690EDB" w:rsidP="00690EDB">
            <w:pPr>
              <w:rPr>
                <w:sz w:val="20"/>
              </w:rPr>
            </w:pPr>
          </w:p>
        </w:tc>
        <w:tc>
          <w:tcPr>
            <w:tcW w:w="2070" w:type="dxa"/>
          </w:tcPr>
          <w:p w14:paraId="7165D1AD" w14:textId="77777777" w:rsidR="00690EDB" w:rsidRDefault="00690EDB" w:rsidP="00690EDB">
            <w:pPr>
              <w:rPr>
                <w:sz w:val="20"/>
              </w:rPr>
            </w:pPr>
            <w:r>
              <w:rPr>
                <w:sz w:val="20"/>
              </w:rPr>
              <w:t>Motion 51</w:t>
            </w:r>
          </w:p>
          <w:p w14:paraId="6A29D208" w14:textId="77777777" w:rsidR="00690EDB" w:rsidRDefault="00690EDB" w:rsidP="00690EDB">
            <w:pPr>
              <w:rPr>
                <w:sz w:val="20"/>
              </w:rPr>
            </w:pPr>
            <w:r>
              <w:rPr>
                <w:sz w:val="20"/>
              </w:rPr>
              <w:t>Motion 104</w:t>
            </w:r>
          </w:p>
          <w:p w14:paraId="616B643B" w14:textId="77777777" w:rsidR="00690EDB" w:rsidRDefault="00690EDB" w:rsidP="00690EDB">
            <w:pPr>
              <w:rPr>
                <w:sz w:val="20"/>
              </w:rPr>
            </w:pPr>
            <w:r>
              <w:rPr>
                <w:sz w:val="20"/>
              </w:rPr>
              <w:t>Motion 110</w:t>
            </w:r>
          </w:p>
          <w:p w14:paraId="6FF117C7" w14:textId="77777777" w:rsidR="00690EDB" w:rsidRDefault="00690EDB" w:rsidP="00690EDB">
            <w:pPr>
              <w:rPr>
                <w:sz w:val="20"/>
              </w:rPr>
            </w:pPr>
            <w:r w:rsidRPr="004D4B76">
              <w:rPr>
                <w:sz w:val="20"/>
              </w:rPr>
              <w:t>Mo</w:t>
            </w:r>
            <w:r>
              <w:rPr>
                <w:sz w:val="20"/>
              </w:rPr>
              <w:t>tion 112, #SP55</w:t>
            </w:r>
          </w:p>
          <w:p w14:paraId="0F2A2029" w14:textId="77777777" w:rsidR="00690EDB" w:rsidRPr="00AD6BB1" w:rsidRDefault="00690EDB" w:rsidP="00690EDB">
            <w:pPr>
              <w:rPr>
                <w:color w:val="FF0000"/>
                <w:sz w:val="20"/>
              </w:rPr>
            </w:pPr>
            <w:r w:rsidRPr="00AD6BB1">
              <w:rPr>
                <w:color w:val="FF0000"/>
                <w:sz w:val="20"/>
              </w:rPr>
              <w:t>Motion 115, #SP62</w:t>
            </w:r>
          </w:p>
          <w:p w14:paraId="5E2089E7" w14:textId="77777777" w:rsidR="00690EDB" w:rsidRPr="000B20DC" w:rsidRDefault="00690EDB" w:rsidP="00690EDB">
            <w:pPr>
              <w:rPr>
                <w:sz w:val="20"/>
              </w:rPr>
            </w:pPr>
            <w:r w:rsidRPr="004D4B76">
              <w:rPr>
                <w:sz w:val="20"/>
              </w:rPr>
              <w:t>Motion 115, #SP100</w:t>
            </w:r>
          </w:p>
        </w:tc>
      </w:tr>
    </w:tbl>
    <w:p w14:paraId="266EA9C3" w14:textId="13688B4E" w:rsidR="00824BE9" w:rsidRDefault="00824BE9" w:rsidP="00824BE9">
      <w:pPr>
        <w:rPr>
          <w:b/>
          <w:sz w:val="20"/>
        </w:rPr>
      </w:pPr>
    </w:p>
    <w:p w14:paraId="53D46FCE" w14:textId="77777777" w:rsidR="00824BE9" w:rsidRDefault="00824BE9" w:rsidP="00824BE9">
      <w:pPr>
        <w:rPr>
          <w:szCs w:val="22"/>
        </w:rPr>
      </w:pPr>
    </w:p>
    <w:p w14:paraId="2CB4F386" w14:textId="6FC80D2E" w:rsidR="00824BE9" w:rsidRDefault="00824BE9" w:rsidP="00824BE9">
      <w:pPr>
        <w:rPr>
          <w:b/>
          <w:sz w:val="20"/>
        </w:rPr>
      </w:pPr>
    </w:p>
    <w:p w14:paraId="0A6EF3E7" w14:textId="77777777" w:rsidR="006F4526" w:rsidRPr="00451DA3" w:rsidRDefault="006F4526" w:rsidP="006F4526">
      <w:pPr>
        <w:pStyle w:val="ListParagraph"/>
        <w:ind w:left="0"/>
      </w:pPr>
      <w:r w:rsidRPr="00451DA3">
        <w:t>For each of the enabled links, frame exchanges are possible when the corresponding non-AP STA of the enabled link is in the awake state.</w:t>
      </w:r>
    </w:p>
    <w:p w14:paraId="5D8FA79A" w14:textId="77777777" w:rsidR="006F4526" w:rsidRPr="00451DA3" w:rsidRDefault="006F4526" w:rsidP="006F4526">
      <w:pPr>
        <w:pStyle w:val="ListParagraph"/>
        <w:ind w:left="0"/>
      </w:pPr>
      <w:r w:rsidRPr="00451DA3">
        <w:t>NOTE 1 – A link is enabled when that link can be used to exchange frames subject to STA power states.</w:t>
      </w:r>
    </w:p>
    <w:p w14:paraId="6B1DB21C" w14:textId="77777777" w:rsidR="006F4526" w:rsidRPr="00451DA3" w:rsidRDefault="006F4526" w:rsidP="006F4526">
      <w:pPr>
        <w:pStyle w:val="ListParagraph"/>
        <w:ind w:left="0"/>
      </w:pPr>
      <w:r w:rsidRPr="00451DA3">
        <w:t>NOTE 2 – When a link is disabled (i.e., not enabled) by an MLD the frame exchanges are not possible.</w:t>
      </w:r>
    </w:p>
    <w:p w14:paraId="6D46BCFA" w14:textId="77777777" w:rsidR="006F4526" w:rsidRPr="00451DA3" w:rsidRDefault="006F4526" w:rsidP="006F4526">
      <w:pPr>
        <w:pStyle w:val="ListParagraph"/>
        <w:ind w:left="0"/>
      </w:pPr>
      <w:r w:rsidRPr="00451DA3">
        <w:t xml:space="preserve">[Motion 51, </w:t>
      </w:r>
      <w:sdt>
        <w:sdtPr>
          <w:id w:val="-1986009718"/>
          <w:citation/>
        </w:sdtPr>
        <w:sdtEndPr/>
        <w:sdtContent>
          <w:r w:rsidRPr="00451DA3">
            <w:fldChar w:fldCharType="begin"/>
          </w:r>
          <w:r w:rsidRPr="00451DA3">
            <w:rPr>
              <w:lang w:val="en-US"/>
            </w:rPr>
            <w:instrText xml:space="preserve"> CITATION 19_1755r2 \l 1033 </w:instrText>
          </w:r>
          <w:r w:rsidRPr="00451DA3">
            <w:fldChar w:fldCharType="separate"/>
          </w:r>
          <w:r w:rsidRPr="00451DA3">
            <w:rPr>
              <w:noProof/>
              <w:lang w:val="en-US"/>
            </w:rPr>
            <w:t>[21]</w:t>
          </w:r>
          <w:r w:rsidRPr="00451DA3">
            <w:fldChar w:fldCharType="end"/>
          </w:r>
        </w:sdtContent>
      </w:sdt>
      <w:r w:rsidRPr="00451DA3">
        <w:t xml:space="preserve"> and </w:t>
      </w:r>
      <w:sdt>
        <w:sdtPr>
          <w:id w:val="201610030"/>
          <w:citation/>
        </w:sdtPr>
        <w:sdtEndPr/>
        <w:sdtContent>
          <w:r w:rsidRPr="00451DA3">
            <w:fldChar w:fldCharType="begin"/>
          </w:r>
          <w:r w:rsidRPr="00451DA3">
            <w:rPr>
              <w:lang w:val="en-US"/>
            </w:rPr>
            <w:instrText xml:space="preserve"> CITATION 19_1544r5 \l 1033 </w:instrText>
          </w:r>
          <w:r w:rsidRPr="00451DA3">
            <w:fldChar w:fldCharType="separate"/>
          </w:r>
          <w:r w:rsidRPr="00451DA3">
            <w:rPr>
              <w:noProof/>
              <w:lang w:val="en-US"/>
            </w:rPr>
            <w:t>[133]</w:t>
          </w:r>
          <w:r w:rsidRPr="00451DA3">
            <w:fldChar w:fldCharType="end"/>
          </w:r>
        </w:sdtContent>
      </w:sdt>
      <w:r w:rsidRPr="00451DA3">
        <w:t>]</w:t>
      </w:r>
    </w:p>
    <w:p w14:paraId="68AE869C" w14:textId="21928217" w:rsidR="006F4526" w:rsidRPr="00451DA3" w:rsidRDefault="006F4526" w:rsidP="00824BE9">
      <w:pPr>
        <w:rPr>
          <w:b/>
          <w:sz w:val="20"/>
        </w:rPr>
      </w:pPr>
    </w:p>
    <w:p w14:paraId="5ECB8386" w14:textId="77777777" w:rsidR="00682A34" w:rsidRPr="00451DA3" w:rsidRDefault="00682A34" w:rsidP="00682A34">
      <w:pPr>
        <w:pStyle w:val="ListParagraph"/>
        <w:ind w:left="0"/>
      </w:pPr>
      <w:r w:rsidRPr="00451DA3">
        <w:t>A non-AP MLD monitors and performs basic operations (such as traffic indication, BSS parameter updates, etc.) on one or more link(s).</w:t>
      </w:r>
    </w:p>
    <w:p w14:paraId="4081A0F1" w14:textId="77777777" w:rsidR="00682A34" w:rsidRPr="00451DA3" w:rsidRDefault="00682A34" w:rsidP="00682A34">
      <w:pPr>
        <w:pStyle w:val="ListParagraph"/>
        <w:ind w:left="0"/>
      </w:pPr>
      <w:r w:rsidRPr="00451DA3">
        <w:t xml:space="preserve">[Motion 104, </w:t>
      </w:r>
      <w:sdt>
        <w:sdtPr>
          <w:id w:val="-1225143834"/>
          <w:citation/>
        </w:sdtPr>
        <w:sdtEndPr/>
        <w:sdtContent>
          <w:r w:rsidRPr="00451DA3">
            <w:fldChar w:fldCharType="begin"/>
          </w:r>
          <w:r w:rsidRPr="00451DA3">
            <w:rPr>
              <w:lang w:val="en-US"/>
            </w:rPr>
            <w:instrText xml:space="preserve"> CITATION 19_1755r2 \l 1033 </w:instrText>
          </w:r>
          <w:r w:rsidRPr="00451DA3">
            <w:fldChar w:fldCharType="separate"/>
          </w:r>
          <w:r w:rsidRPr="00451DA3">
            <w:rPr>
              <w:noProof/>
              <w:lang w:val="en-US"/>
            </w:rPr>
            <w:t>[21]</w:t>
          </w:r>
          <w:r w:rsidRPr="00451DA3">
            <w:fldChar w:fldCharType="end"/>
          </w:r>
        </w:sdtContent>
      </w:sdt>
      <w:r w:rsidRPr="00451DA3">
        <w:t xml:space="preserve"> and </w:t>
      </w:r>
      <w:sdt>
        <w:sdtPr>
          <w:id w:val="-1974896962"/>
          <w:citation/>
        </w:sdtPr>
        <w:sdtEndPr/>
        <w:sdtContent>
          <w:r w:rsidRPr="00451DA3">
            <w:fldChar w:fldCharType="begin"/>
          </w:r>
          <w:r w:rsidRPr="00451DA3">
            <w:rPr>
              <w:lang w:val="en-US"/>
            </w:rPr>
            <w:instrText xml:space="preserve"> CITATION 19_1526r3 \l 1033 </w:instrText>
          </w:r>
          <w:r w:rsidRPr="00451DA3">
            <w:fldChar w:fldCharType="separate"/>
          </w:r>
          <w:r w:rsidRPr="00451DA3">
            <w:rPr>
              <w:noProof/>
              <w:lang w:val="en-US"/>
            </w:rPr>
            <w:t>[137]</w:t>
          </w:r>
          <w:r w:rsidRPr="00451DA3">
            <w:fldChar w:fldCharType="end"/>
          </w:r>
        </w:sdtContent>
      </w:sdt>
      <w:r w:rsidRPr="00451DA3">
        <w:t>]</w:t>
      </w:r>
    </w:p>
    <w:p w14:paraId="0C9582E7" w14:textId="77777777" w:rsidR="00682A34" w:rsidRPr="00451DA3" w:rsidRDefault="00682A34" w:rsidP="00824BE9">
      <w:pPr>
        <w:rPr>
          <w:b/>
          <w:sz w:val="20"/>
        </w:rPr>
      </w:pPr>
    </w:p>
    <w:p w14:paraId="1E271315" w14:textId="77777777" w:rsidR="00DC1050" w:rsidRPr="00451DA3" w:rsidRDefault="00DC1050" w:rsidP="00DC1050">
      <w:pPr>
        <w:pStyle w:val="ListParagraph"/>
        <w:ind w:left="0"/>
      </w:pPr>
      <w:r w:rsidRPr="00451DA3">
        <w:t>Each non-AP STA affiliated with a non-AP MLD that is operating on an enabled link maintains its own power state/mode.</w:t>
      </w:r>
    </w:p>
    <w:p w14:paraId="5C13E14C" w14:textId="77777777" w:rsidR="00DC1050" w:rsidRPr="00451DA3" w:rsidRDefault="00DC1050" w:rsidP="00DC1050">
      <w:pPr>
        <w:pStyle w:val="ListParagraph"/>
        <w:ind w:left="0"/>
      </w:pPr>
      <w:r w:rsidRPr="00451DA3">
        <w:t xml:space="preserve">[Motion 110, </w:t>
      </w:r>
      <w:sdt>
        <w:sdtPr>
          <w:id w:val="1027611033"/>
          <w:citation/>
        </w:sdtPr>
        <w:sdtEndPr/>
        <w:sdtContent>
          <w:r w:rsidRPr="00451DA3">
            <w:fldChar w:fldCharType="begin"/>
          </w:r>
          <w:r w:rsidRPr="00451DA3">
            <w:rPr>
              <w:lang w:val="en-US"/>
            </w:rPr>
            <w:instrText xml:space="preserve"> CITATION 19_1755r2 \l 1033 </w:instrText>
          </w:r>
          <w:r w:rsidRPr="00451DA3">
            <w:fldChar w:fldCharType="separate"/>
          </w:r>
          <w:r w:rsidRPr="00451DA3">
            <w:rPr>
              <w:noProof/>
              <w:lang w:val="en-US"/>
            </w:rPr>
            <w:t>[21]</w:t>
          </w:r>
          <w:r w:rsidRPr="00451DA3">
            <w:fldChar w:fldCharType="end"/>
          </w:r>
        </w:sdtContent>
      </w:sdt>
      <w:r w:rsidRPr="00451DA3">
        <w:t xml:space="preserve"> and </w:t>
      </w:r>
      <w:sdt>
        <w:sdtPr>
          <w:id w:val="1538551547"/>
          <w:citation/>
        </w:sdtPr>
        <w:sdtEndPr/>
        <w:sdtContent>
          <w:r w:rsidRPr="00451DA3">
            <w:fldChar w:fldCharType="begin"/>
          </w:r>
          <w:r w:rsidRPr="00451DA3">
            <w:rPr>
              <w:lang w:val="en-US"/>
            </w:rPr>
            <w:instrText xml:space="preserve"> CITATION 19_1528r5 \l 1033 </w:instrText>
          </w:r>
          <w:r w:rsidRPr="00451DA3">
            <w:fldChar w:fldCharType="separate"/>
          </w:r>
          <w:r w:rsidRPr="00451DA3">
            <w:rPr>
              <w:noProof/>
              <w:lang w:val="en-US"/>
            </w:rPr>
            <w:t>[117]</w:t>
          </w:r>
          <w:r w:rsidRPr="00451DA3">
            <w:fldChar w:fldCharType="end"/>
          </w:r>
        </w:sdtContent>
      </w:sdt>
      <w:r w:rsidRPr="00451DA3">
        <w:t>]</w:t>
      </w:r>
    </w:p>
    <w:p w14:paraId="01B70431" w14:textId="77777777" w:rsidR="00DC1050" w:rsidRPr="00451DA3" w:rsidRDefault="00DC1050" w:rsidP="00DC1050">
      <w:pPr>
        <w:rPr>
          <w:szCs w:val="22"/>
        </w:rPr>
      </w:pPr>
    </w:p>
    <w:p w14:paraId="65288EA3" w14:textId="77777777" w:rsidR="00DC1050" w:rsidRPr="00451DA3" w:rsidRDefault="00DC1050" w:rsidP="00DC1050">
      <w:pPr>
        <w:rPr>
          <w:szCs w:val="22"/>
        </w:rPr>
      </w:pPr>
      <w:r w:rsidRPr="00451DA3">
        <w:rPr>
          <w:szCs w:val="22"/>
        </w:rPr>
        <w:t>Not every STA operating in PS mode in a non-AP MLD is required to receive the beacon frames periodically.</w:t>
      </w:r>
    </w:p>
    <w:p w14:paraId="5FF4DDF4" w14:textId="77777777" w:rsidR="00DC1050" w:rsidRPr="00451DA3" w:rsidRDefault="00DC1050" w:rsidP="00470ED0">
      <w:pPr>
        <w:pStyle w:val="ListParagraph"/>
        <w:numPr>
          <w:ilvl w:val="0"/>
          <w:numId w:val="2"/>
        </w:numPr>
        <w:rPr>
          <w:szCs w:val="22"/>
        </w:rPr>
      </w:pPr>
      <w:r w:rsidRPr="00451DA3">
        <w:rPr>
          <w:szCs w:val="22"/>
        </w:rPr>
        <w:t xml:space="preserve">This is an exemption besides the existing ones, such as individual TWT agreement, WNM sleep mode and </w:t>
      </w:r>
      <w:proofErr w:type="spellStart"/>
      <w:r w:rsidRPr="00451DA3">
        <w:rPr>
          <w:szCs w:val="22"/>
        </w:rPr>
        <w:t>NonTIM</w:t>
      </w:r>
      <w:proofErr w:type="spellEnd"/>
      <w:r w:rsidRPr="00451DA3">
        <w:rPr>
          <w:szCs w:val="22"/>
        </w:rPr>
        <w:t xml:space="preserve"> mode.</w:t>
      </w:r>
    </w:p>
    <w:p w14:paraId="4FF3C935" w14:textId="77777777" w:rsidR="00DC1050" w:rsidRPr="00451DA3" w:rsidRDefault="00DC1050" w:rsidP="00DC1050">
      <w:pPr>
        <w:rPr>
          <w:szCs w:val="22"/>
        </w:rPr>
      </w:pPr>
      <w:r w:rsidRPr="00451DA3">
        <w:rPr>
          <w:szCs w:val="22"/>
        </w:rPr>
        <w:t xml:space="preserve">[Motion 112, #SP55, </w:t>
      </w:r>
      <w:sdt>
        <w:sdtPr>
          <w:rPr>
            <w:szCs w:val="22"/>
          </w:rPr>
          <w:id w:val="728496816"/>
          <w:citation/>
        </w:sdtPr>
        <w:sdtEndPr/>
        <w:sdtContent>
          <w:r w:rsidRPr="00451DA3">
            <w:rPr>
              <w:szCs w:val="22"/>
            </w:rPr>
            <w:fldChar w:fldCharType="begin"/>
          </w:r>
          <w:r w:rsidRPr="00451DA3">
            <w:rPr>
              <w:szCs w:val="22"/>
              <w:lang w:val="en-US"/>
            </w:rPr>
            <w:instrText xml:space="preserve"> CITATION 19_1755r4 \l 1033 </w:instrText>
          </w:r>
          <w:r w:rsidRPr="00451DA3">
            <w:rPr>
              <w:szCs w:val="22"/>
            </w:rPr>
            <w:fldChar w:fldCharType="separate"/>
          </w:r>
          <w:r w:rsidRPr="00451DA3">
            <w:rPr>
              <w:noProof/>
              <w:szCs w:val="22"/>
              <w:lang w:val="en-US"/>
            </w:rPr>
            <w:t>[13]</w:t>
          </w:r>
          <w:r w:rsidRPr="00451DA3">
            <w:rPr>
              <w:szCs w:val="22"/>
            </w:rPr>
            <w:fldChar w:fldCharType="end"/>
          </w:r>
        </w:sdtContent>
      </w:sdt>
      <w:r w:rsidRPr="00451DA3">
        <w:rPr>
          <w:szCs w:val="22"/>
        </w:rPr>
        <w:t xml:space="preserve"> and </w:t>
      </w:r>
      <w:sdt>
        <w:sdtPr>
          <w:rPr>
            <w:szCs w:val="22"/>
          </w:rPr>
          <w:id w:val="-2113667944"/>
          <w:citation/>
        </w:sdtPr>
        <w:sdtEndPr/>
        <w:sdtContent>
          <w:r w:rsidRPr="00451DA3">
            <w:rPr>
              <w:szCs w:val="22"/>
            </w:rPr>
            <w:fldChar w:fldCharType="begin"/>
          </w:r>
          <w:r w:rsidRPr="00451DA3">
            <w:rPr>
              <w:szCs w:val="22"/>
              <w:lang w:val="en-US"/>
            </w:rPr>
            <w:instrText xml:space="preserve"> CITATION 19_1988r2 \l 1033 </w:instrText>
          </w:r>
          <w:r w:rsidRPr="00451DA3">
            <w:rPr>
              <w:szCs w:val="22"/>
            </w:rPr>
            <w:fldChar w:fldCharType="separate"/>
          </w:r>
          <w:r w:rsidRPr="00451DA3">
            <w:rPr>
              <w:noProof/>
              <w:szCs w:val="22"/>
              <w:lang w:val="en-US"/>
            </w:rPr>
            <w:t>[141]</w:t>
          </w:r>
          <w:r w:rsidRPr="00451DA3">
            <w:rPr>
              <w:szCs w:val="22"/>
            </w:rPr>
            <w:fldChar w:fldCharType="end"/>
          </w:r>
        </w:sdtContent>
      </w:sdt>
      <w:r w:rsidRPr="00451DA3">
        <w:rPr>
          <w:szCs w:val="22"/>
        </w:rPr>
        <w:t>]</w:t>
      </w:r>
    </w:p>
    <w:p w14:paraId="0B9432A6" w14:textId="77777777" w:rsidR="00DC1050" w:rsidRPr="00451DA3" w:rsidRDefault="00DC1050">
      <w:pPr>
        <w:jc w:val="left"/>
        <w:rPr>
          <w:b/>
          <w:sz w:val="20"/>
        </w:rPr>
      </w:pPr>
    </w:p>
    <w:p w14:paraId="4F67D083" w14:textId="77777777" w:rsidR="00DC1050" w:rsidRPr="00451DA3" w:rsidRDefault="00DC1050" w:rsidP="00DC1050">
      <w:pPr>
        <w:rPr>
          <w:szCs w:val="22"/>
        </w:rPr>
      </w:pPr>
      <w:bookmarkStart w:id="0" w:name="_Hlk48909012"/>
      <w:r w:rsidRPr="00451DA3">
        <w:rPr>
          <w:szCs w:val="22"/>
        </w:rPr>
        <w:t xml:space="preserve">The MLD Max Idle Period of an AP MLD applies at the MLD level and not at the STA level.  </w:t>
      </w:r>
    </w:p>
    <w:p w14:paraId="5CB712FF" w14:textId="77777777" w:rsidR="00DC1050" w:rsidRPr="00451DA3" w:rsidRDefault="00DC1050" w:rsidP="00DC1050">
      <w:pPr>
        <w:rPr>
          <w:szCs w:val="22"/>
        </w:rPr>
      </w:pPr>
      <w:r w:rsidRPr="00451DA3">
        <w:rPr>
          <w:szCs w:val="22"/>
        </w:rPr>
        <w:t xml:space="preserve">The MLD Max Idle Period of an AP MLD indicates, for a non-AP MLD, the time period during which a non-AP MLD can be inactive (i.e., refrain from transmitting frames to the AP MLD on any of the setup links) without the Multi-link setup to be torn down. </w:t>
      </w:r>
    </w:p>
    <w:p w14:paraId="76609F91" w14:textId="77777777" w:rsidR="00DC1050" w:rsidRPr="00451DA3" w:rsidRDefault="00DC1050" w:rsidP="00DC1050">
      <w:pPr>
        <w:rPr>
          <w:szCs w:val="22"/>
        </w:rPr>
      </w:pPr>
      <w:r w:rsidRPr="00451DA3">
        <w:rPr>
          <w:szCs w:val="22"/>
        </w:rPr>
        <w:t xml:space="preserve">A non-AP MLD is considered inactive if none of the APs of the AP MLD have received a Data frame, PS-Poll frame, or Management frame (protected or unprotected) of a frame exchange sequence initiated by a STA from the non-AP MLD for a time period greater than or equal to the time specified by the MLD Max Idle Period of the AP MLD.  </w:t>
      </w:r>
    </w:p>
    <w:p w14:paraId="73D68332" w14:textId="00AE283B" w:rsidR="00DC1050" w:rsidRPr="00451DA3" w:rsidRDefault="00DC1050" w:rsidP="00DC1050">
      <w:pPr>
        <w:rPr>
          <w:szCs w:val="22"/>
        </w:rPr>
      </w:pPr>
      <w:r w:rsidRPr="00451DA3">
        <w:rPr>
          <w:szCs w:val="22"/>
        </w:rPr>
        <w:t xml:space="preserve">If the non-AP MLD is inactive for a duration greater than the MLD Max Idle Period, then the AP MLD may </w:t>
      </w:r>
      <w:r w:rsidR="00FB3F30" w:rsidRPr="00451DA3">
        <w:rPr>
          <w:szCs w:val="22"/>
        </w:rPr>
        <w:t>tear down</w:t>
      </w:r>
      <w:r w:rsidRPr="00451DA3">
        <w:rPr>
          <w:szCs w:val="22"/>
        </w:rPr>
        <w:t xml:space="preserve"> the multi-link setup for that non-AP MLD. </w:t>
      </w:r>
    </w:p>
    <w:p w14:paraId="07740962" w14:textId="77777777" w:rsidR="00DC1050" w:rsidRPr="007164C3" w:rsidRDefault="00DC1050" w:rsidP="00DC1050">
      <w:pPr>
        <w:rPr>
          <w:szCs w:val="22"/>
        </w:rPr>
      </w:pPr>
      <w:r w:rsidRPr="00451DA3">
        <w:rPr>
          <w:szCs w:val="22"/>
        </w:rPr>
        <w:t xml:space="preserve">[Motion 115, #SP100, </w:t>
      </w:r>
      <w:sdt>
        <w:sdtPr>
          <w:rPr>
            <w:szCs w:val="22"/>
          </w:rPr>
          <w:id w:val="767895223"/>
          <w:citation/>
        </w:sdtPr>
        <w:sdtEndPr/>
        <w:sdtContent>
          <w:r w:rsidRPr="00451DA3">
            <w:rPr>
              <w:szCs w:val="22"/>
            </w:rPr>
            <w:fldChar w:fldCharType="begin"/>
          </w:r>
          <w:r w:rsidRPr="00451DA3">
            <w:rPr>
              <w:szCs w:val="22"/>
              <w:lang w:val="en-US"/>
            </w:rPr>
            <w:instrText xml:space="preserve"> CITATION 19_1755r5 \l 1033 </w:instrText>
          </w:r>
          <w:r w:rsidRPr="00451DA3">
            <w:rPr>
              <w:szCs w:val="22"/>
            </w:rPr>
            <w:fldChar w:fldCharType="separate"/>
          </w:r>
          <w:r w:rsidRPr="00451DA3">
            <w:rPr>
              <w:noProof/>
              <w:szCs w:val="22"/>
              <w:lang w:val="en-US"/>
            </w:rPr>
            <w:t>[10]</w:t>
          </w:r>
          <w:r w:rsidRPr="00451DA3">
            <w:rPr>
              <w:szCs w:val="22"/>
            </w:rPr>
            <w:fldChar w:fldCharType="end"/>
          </w:r>
        </w:sdtContent>
      </w:sdt>
      <w:r w:rsidRPr="00451DA3">
        <w:rPr>
          <w:szCs w:val="22"/>
        </w:rPr>
        <w:t xml:space="preserve"> and </w:t>
      </w:r>
      <w:sdt>
        <w:sdtPr>
          <w:rPr>
            <w:szCs w:val="22"/>
          </w:rPr>
          <w:id w:val="1673070696"/>
          <w:citation/>
        </w:sdtPr>
        <w:sdtEndPr/>
        <w:sdtContent>
          <w:r w:rsidRPr="00451DA3">
            <w:rPr>
              <w:szCs w:val="22"/>
            </w:rPr>
            <w:fldChar w:fldCharType="begin"/>
          </w:r>
          <w:r w:rsidRPr="00451DA3">
            <w:rPr>
              <w:szCs w:val="22"/>
              <w:lang w:val="en-US"/>
            </w:rPr>
            <w:instrText xml:space="preserve"> CITATION 20_0392r2 \l 1033 </w:instrText>
          </w:r>
          <w:r w:rsidRPr="00451DA3">
            <w:rPr>
              <w:szCs w:val="22"/>
            </w:rPr>
            <w:fldChar w:fldCharType="separate"/>
          </w:r>
          <w:r w:rsidRPr="00451DA3">
            <w:rPr>
              <w:noProof/>
              <w:szCs w:val="22"/>
              <w:lang w:val="en-US"/>
            </w:rPr>
            <w:t>[142]</w:t>
          </w:r>
          <w:r w:rsidRPr="00451DA3">
            <w:rPr>
              <w:szCs w:val="22"/>
            </w:rPr>
            <w:fldChar w:fldCharType="end"/>
          </w:r>
        </w:sdtContent>
      </w:sdt>
      <w:r w:rsidRPr="00451DA3">
        <w:rPr>
          <w:szCs w:val="22"/>
        </w:rPr>
        <w:t>]</w:t>
      </w:r>
    </w:p>
    <w:bookmarkEnd w:id="0"/>
    <w:p w14:paraId="0F3CAC43" w14:textId="3010B248" w:rsidR="00824BE9" w:rsidRDefault="00824BE9">
      <w:pPr>
        <w:jc w:val="left"/>
        <w:rPr>
          <w:b/>
          <w:sz w:val="20"/>
        </w:rPr>
      </w:pPr>
      <w:r>
        <w:rPr>
          <w:b/>
          <w:sz w:val="20"/>
        </w:rPr>
        <w:br w:type="page"/>
      </w:r>
    </w:p>
    <w:p w14:paraId="539F1C11" w14:textId="2FB78846" w:rsidR="000E12C8" w:rsidRDefault="008D0543" w:rsidP="00A141E0">
      <w:pPr>
        <w:rPr>
          <w:b/>
          <w:sz w:val="20"/>
        </w:rPr>
      </w:pPr>
      <w:r>
        <w:rPr>
          <w:b/>
          <w:sz w:val="20"/>
        </w:rPr>
        <w:lastRenderedPageBreak/>
        <w:t>Proposed spec text:</w:t>
      </w:r>
    </w:p>
    <w:p w14:paraId="244BB5E5" w14:textId="77777777" w:rsidR="003B029D" w:rsidRDefault="003B029D" w:rsidP="003B029D">
      <w:pPr>
        <w:jc w:val="left"/>
        <w:rPr>
          <w:bCs/>
          <w:sz w:val="20"/>
        </w:rPr>
      </w:pPr>
    </w:p>
    <w:p w14:paraId="5490E191" w14:textId="2108B81F" w:rsidR="003B029D" w:rsidRDefault="003B029D" w:rsidP="003B029D">
      <w:pPr>
        <w:jc w:val="left"/>
        <w:rPr>
          <w:bCs/>
          <w:sz w:val="20"/>
        </w:rPr>
      </w:pPr>
      <w:r>
        <w:rPr>
          <w:bCs/>
          <w:sz w:val="20"/>
        </w:rPr>
        <w:t xml:space="preserve">The baseline for this text is 802.11 </w:t>
      </w:r>
      <w:proofErr w:type="spellStart"/>
      <w:r>
        <w:rPr>
          <w:bCs/>
          <w:sz w:val="20"/>
        </w:rPr>
        <w:t>REVmd</w:t>
      </w:r>
      <w:proofErr w:type="spellEnd"/>
      <w:r>
        <w:rPr>
          <w:bCs/>
          <w:sz w:val="20"/>
        </w:rPr>
        <w:t xml:space="preserve"> draft 3.4.</w:t>
      </w:r>
    </w:p>
    <w:p w14:paraId="2EF3A86B" w14:textId="77777777" w:rsidR="003B029D" w:rsidRDefault="003B029D" w:rsidP="00A141E0">
      <w:pPr>
        <w:rPr>
          <w:b/>
          <w:sz w:val="20"/>
        </w:rPr>
      </w:pPr>
    </w:p>
    <w:p w14:paraId="4862654D" w14:textId="03F7432D" w:rsidR="00943557" w:rsidRDefault="00943557">
      <w:pPr>
        <w:jc w:val="left"/>
        <w:rPr>
          <w:b/>
          <w:sz w:val="20"/>
        </w:rPr>
      </w:pPr>
      <w:r>
        <w:rPr>
          <w:b/>
          <w:sz w:val="20"/>
        </w:rPr>
        <w:br w:type="page"/>
      </w:r>
    </w:p>
    <w:p w14:paraId="5D4FA3D3" w14:textId="77777777" w:rsidR="00AC5BA4" w:rsidRPr="00AC5BA4" w:rsidRDefault="00AC5BA4" w:rsidP="00470ED0">
      <w:pPr>
        <w:keepNext/>
        <w:numPr>
          <w:ilvl w:val="0"/>
          <w:numId w:val="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after="240" w:line="240" w:lineRule="atLeast"/>
        <w:jc w:val="left"/>
        <w:rPr>
          <w:rFonts w:ascii="Arial" w:eastAsia="Times New Roman" w:hAnsi="Arial" w:cs="Arial"/>
          <w:b/>
          <w:bCs/>
          <w:color w:val="000000"/>
          <w:sz w:val="20"/>
          <w:lang w:val="en-US"/>
        </w:rPr>
      </w:pPr>
      <w:r w:rsidRPr="00AC5BA4">
        <w:rPr>
          <w:rFonts w:ascii="Arial" w:eastAsia="Times New Roman" w:hAnsi="Arial" w:cs="Arial"/>
          <w:b/>
          <w:bCs/>
          <w:color w:val="000000"/>
          <w:sz w:val="20"/>
          <w:lang w:val="en-US"/>
        </w:rPr>
        <w:lastRenderedPageBreak/>
        <w:t>Wireless network management</w:t>
      </w:r>
    </w:p>
    <w:p w14:paraId="0130C6BE" w14:textId="51BB9832" w:rsidR="00AC5BA4" w:rsidRDefault="00AC5BA4" w:rsidP="00470ED0">
      <w:pPr>
        <w:keepNext/>
        <w:numPr>
          <w:ilvl w:val="0"/>
          <w:numId w:val="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after="240" w:line="240" w:lineRule="atLeast"/>
        <w:jc w:val="left"/>
        <w:rPr>
          <w:rFonts w:ascii="Arial" w:eastAsia="Times New Roman" w:hAnsi="Arial" w:cs="Arial"/>
          <w:b/>
          <w:bCs/>
          <w:color w:val="000000"/>
          <w:sz w:val="20"/>
          <w:lang w:val="en-US"/>
        </w:rPr>
      </w:pPr>
      <w:r w:rsidRPr="00AC5BA4">
        <w:rPr>
          <w:rFonts w:ascii="Arial" w:eastAsia="Times New Roman" w:hAnsi="Arial" w:cs="Arial"/>
          <w:b/>
          <w:bCs/>
          <w:color w:val="000000"/>
          <w:sz w:val="20"/>
          <w:lang w:val="en-US"/>
        </w:rPr>
        <w:t>BSS max idle period management</w:t>
      </w:r>
    </w:p>
    <w:p w14:paraId="07F145CB" w14:textId="77777777" w:rsidR="006B1A76" w:rsidRPr="00A36C69" w:rsidRDefault="006B1A76" w:rsidP="006B1A76">
      <w:pPr>
        <w:pStyle w:val="T"/>
        <w:rPr>
          <w:i/>
          <w:iCs/>
          <w:w w:val="100"/>
        </w:rPr>
      </w:pPr>
      <w:proofErr w:type="spellStart"/>
      <w:r w:rsidRPr="00A36C69">
        <w:rPr>
          <w:b/>
          <w:i/>
          <w:iCs/>
          <w:highlight w:val="yellow"/>
        </w:rPr>
        <w:t>TGbe</w:t>
      </w:r>
      <w:proofErr w:type="spellEnd"/>
      <w:r w:rsidRPr="00A36C69">
        <w:rPr>
          <w:b/>
          <w:i/>
          <w:iCs/>
          <w:highlight w:val="yellow"/>
        </w:rPr>
        <w:t xml:space="preserve"> editor: Modify the following subclause as follows</w:t>
      </w:r>
    </w:p>
    <w:p w14:paraId="3AECE16E" w14:textId="15F8486F" w:rsidR="003D4B46" w:rsidRDefault="00AC5BA4" w:rsidP="00AC5BA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0"/>
          <w:lang w:val="en-US"/>
        </w:rPr>
      </w:pPr>
      <w:r w:rsidRPr="00AC5BA4">
        <w:rPr>
          <w:rFonts w:eastAsia="Times New Roman"/>
          <w:color w:val="000000"/>
          <w:sz w:val="20"/>
          <w:lang w:val="en-US"/>
        </w:rPr>
        <w:t xml:space="preserve">BSS max idle period management </w:t>
      </w:r>
      <w:ins w:id="1" w:author="Abhishek Patil" w:date="2020-08-19T18:10:00Z">
        <w:r w:rsidR="00FC7934">
          <w:rPr>
            <w:rFonts w:eastAsia="Times New Roman"/>
            <w:color w:val="000000"/>
            <w:sz w:val="20"/>
            <w:lang w:val="en-US"/>
          </w:rPr>
          <w:t xml:space="preserve">service is applicable when either the AP or </w:t>
        </w:r>
      </w:ins>
      <w:ins w:id="2" w:author="Abhishek Patil" w:date="2020-08-24T18:49:00Z">
        <w:r w:rsidR="00792538">
          <w:rPr>
            <w:rFonts w:eastAsia="Times New Roman"/>
            <w:color w:val="000000"/>
            <w:sz w:val="20"/>
            <w:lang w:val="en-US"/>
          </w:rPr>
          <w:t xml:space="preserve">the </w:t>
        </w:r>
      </w:ins>
      <w:ins w:id="3" w:author="Abhishek Patil" w:date="2020-08-19T18:10:00Z">
        <w:r w:rsidR="00FC7934">
          <w:rPr>
            <w:rFonts w:eastAsia="Times New Roman"/>
            <w:color w:val="000000"/>
            <w:sz w:val="20"/>
            <w:lang w:val="en-US"/>
          </w:rPr>
          <w:t>non-AP STA or both</w:t>
        </w:r>
      </w:ins>
      <w:ins w:id="4" w:author="Abhishek Patil" w:date="2020-08-21T11:06:00Z">
        <w:r w:rsidR="0005531C">
          <w:rPr>
            <w:rFonts w:eastAsia="Times New Roman"/>
            <w:color w:val="000000"/>
            <w:sz w:val="20"/>
            <w:lang w:val="en-US"/>
          </w:rPr>
          <w:t xml:space="preserve"> have </w:t>
        </w:r>
      </w:ins>
      <w:ins w:id="5" w:author="Abhishek Patil" w:date="2020-08-24T18:49:00Z">
        <w:r w:rsidR="00792538">
          <w:rPr>
            <w:rFonts w:eastAsia="Times New Roman"/>
            <w:color w:val="000000"/>
            <w:sz w:val="20"/>
            <w:lang w:val="en-US"/>
          </w:rPr>
          <w:t xml:space="preserve">are not affiliated with an </w:t>
        </w:r>
      </w:ins>
      <w:ins w:id="6" w:author="Abhishek Patil" w:date="2020-08-24T18:50:00Z">
        <w:r w:rsidR="00792538">
          <w:rPr>
            <w:rFonts w:eastAsia="Times New Roman"/>
            <w:color w:val="000000"/>
            <w:sz w:val="20"/>
            <w:lang w:val="en-US"/>
          </w:rPr>
          <w:t>MLD</w:t>
        </w:r>
      </w:ins>
      <w:ins w:id="7" w:author="Abhishek Patil" w:date="2020-08-19T18:10:00Z">
        <w:r w:rsidR="00FC7934">
          <w:rPr>
            <w:rFonts w:eastAsia="Times New Roman"/>
            <w:color w:val="000000"/>
            <w:sz w:val="20"/>
            <w:lang w:val="en-US"/>
          </w:rPr>
          <w:t xml:space="preserve">. </w:t>
        </w:r>
      </w:ins>
      <w:ins w:id="8" w:author="Abhishek Patil" w:date="2020-08-19T18:11:00Z">
        <w:r w:rsidR="008D6FBD">
          <w:rPr>
            <w:rFonts w:eastAsia="Times New Roman"/>
            <w:color w:val="000000"/>
            <w:sz w:val="20"/>
            <w:lang w:val="en-US"/>
          </w:rPr>
          <w:t xml:space="preserve">This service </w:t>
        </w:r>
      </w:ins>
      <w:r w:rsidRPr="00AC5BA4">
        <w:rPr>
          <w:rFonts w:eastAsia="Times New Roman"/>
          <w:color w:val="000000"/>
          <w:sz w:val="20"/>
          <w:lang w:val="en-US"/>
        </w:rPr>
        <w:t>enables an AP to indicate a time period during which the AP does not disassociate a STA due to nonreceipt of frames from the STA. This supports improved STA power saving and AP resource management.</w:t>
      </w:r>
    </w:p>
    <w:p w14:paraId="18D0227F" w14:textId="29358256" w:rsidR="00792538" w:rsidRPr="00A36C69" w:rsidRDefault="00792538" w:rsidP="00792538">
      <w:pPr>
        <w:pStyle w:val="T"/>
        <w:rPr>
          <w:i/>
          <w:iCs/>
          <w:w w:val="100"/>
        </w:rPr>
      </w:pPr>
      <w:proofErr w:type="spellStart"/>
      <w:r w:rsidRPr="00A36C69">
        <w:rPr>
          <w:b/>
          <w:i/>
          <w:iCs/>
          <w:highlight w:val="yellow"/>
        </w:rPr>
        <w:t>TGbe</w:t>
      </w:r>
      <w:proofErr w:type="spellEnd"/>
      <w:r w:rsidRPr="00A36C69">
        <w:rPr>
          <w:b/>
          <w:i/>
          <w:iCs/>
          <w:highlight w:val="yellow"/>
        </w:rPr>
        <w:t xml:space="preserve"> editor: </w:t>
      </w:r>
      <w:r>
        <w:rPr>
          <w:b/>
          <w:i/>
          <w:iCs/>
          <w:highlight w:val="yellow"/>
        </w:rPr>
        <w:t>Please add a new subclause as the last subclause of 4.3.19</w:t>
      </w:r>
      <w:r w:rsidRPr="00A36C69">
        <w:rPr>
          <w:b/>
          <w:i/>
          <w:iCs/>
          <w:highlight w:val="yellow"/>
        </w:rPr>
        <w:t xml:space="preserve"> as follows</w:t>
      </w:r>
    </w:p>
    <w:p w14:paraId="3FA8EA53" w14:textId="40479A53" w:rsidR="00792538" w:rsidRDefault="00792538" w:rsidP="00792538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after="240" w:line="240" w:lineRule="atLeast"/>
        <w:jc w:val="left"/>
        <w:rPr>
          <w:rFonts w:ascii="Arial" w:eastAsia="Times New Roman" w:hAnsi="Arial" w:cs="Arial"/>
          <w:b/>
          <w:bCs/>
          <w:color w:val="000000"/>
          <w:sz w:val="20"/>
          <w:lang w:val="en-US"/>
        </w:rPr>
      </w:pPr>
      <w:r>
        <w:rPr>
          <w:rFonts w:ascii="Arial" w:eastAsia="Times New Roman" w:hAnsi="Arial" w:cs="Arial"/>
          <w:b/>
          <w:bCs/>
          <w:color w:val="000000"/>
          <w:sz w:val="20"/>
          <w:lang w:val="en-US"/>
        </w:rPr>
        <w:t>4.3.19.x MLD</w:t>
      </w:r>
      <w:r w:rsidRPr="00AC5BA4">
        <w:rPr>
          <w:rFonts w:ascii="Arial" w:eastAsia="Times New Roman" w:hAnsi="Arial" w:cs="Arial"/>
          <w:b/>
          <w:bCs/>
          <w:color w:val="000000"/>
          <w:sz w:val="20"/>
          <w:lang w:val="en-US"/>
        </w:rPr>
        <w:t xml:space="preserve"> max idle period management</w:t>
      </w:r>
    </w:p>
    <w:p w14:paraId="474519AD" w14:textId="2A54765C" w:rsidR="00AC5BA4" w:rsidRPr="00AC5BA4" w:rsidRDefault="003D4B46" w:rsidP="00AC5BA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0"/>
          <w:lang w:val="en-US"/>
        </w:rPr>
      </w:pPr>
      <w:ins w:id="9" w:author="Abhishek Patil" w:date="2020-08-21T13:21:00Z">
        <w:r>
          <w:rPr>
            <w:rFonts w:eastAsia="Times New Roman"/>
            <w:color w:val="000000"/>
            <w:sz w:val="20"/>
            <w:lang w:val="en-US"/>
          </w:rPr>
          <w:t>MLD max idle period</w:t>
        </w:r>
      </w:ins>
      <w:ins w:id="10" w:author="Abhishek Patil" w:date="2020-08-21T13:22:00Z">
        <w:r>
          <w:rPr>
            <w:rFonts w:eastAsia="Times New Roman"/>
            <w:color w:val="000000"/>
            <w:sz w:val="20"/>
            <w:lang w:val="en-US"/>
          </w:rPr>
          <w:t xml:space="preserve"> management service is applicable when </w:t>
        </w:r>
      </w:ins>
      <w:ins w:id="11" w:author="Abhishek Patil" w:date="2020-08-19T22:02:00Z">
        <w:r w:rsidR="00541100">
          <w:rPr>
            <w:rFonts w:eastAsia="Times New Roman"/>
            <w:color w:val="000000"/>
            <w:sz w:val="20"/>
            <w:lang w:val="en-US"/>
          </w:rPr>
          <w:t xml:space="preserve">both AP and non-AP STA </w:t>
        </w:r>
      </w:ins>
      <w:ins w:id="12" w:author="Abhishek Patil" w:date="2020-08-24T18:50:00Z">
        <w:r w:rsidR="00792538">
          <w:rPr>
            <w:rFonts w:eastAsia="Times New Roman"/>
            <w:color w:val="000000"/>
            <w:sz w:val="20"/>
            <w:lang w:val="en-US"/>
          </w:rPr>
          <w:t>are affiliated with their respective MLDs</w:t>
        </w:r>
      </w:ins>
      <w:ins w:id="13" w:author="Abhishek Patil" w:date="2020-08-21T13:26:00Z">
        <w:r>
          <w:rPr>
            <w:rFonts w:eastAsia="Times New Roman"/>
            <w:color w:val="000000"/>
            <w:sz w:val="20"/>
            <w:lang w:val="en-US"/>
          </w:rPr>
          <w:t xml:space="preserve">. This service </w:t>
        </w:r>
        <w:r w:rsidRPr="00AC5BA4">
          <w:rPr>
            <w:rFonts w:eastAsia="Times New Roman"/>
            <w:color w:val="000000"/>
            <w:sz w:val="20"/>
            <w:lang w:val="en-US"/>
          </w:rPr>
          <w:t xml:space="preserve">enables </w:t>
        </w:r>
        <w:r>
          <w:rPr>
            <w:rFonts w:eastAsia="Times New Roman"/>
            <w:color w:val="000000"/>
            <w:sz w:val="20"/>
            <w:lang w:val="en-US"/>
          </w:rPr>
          <w:t>an</w:t>
        </w:r>
        <w:r w:rsidRPr="00AC5BA4">
          <w:rPr>
            <w:rFonts w:eastAsia="Times New Roman"/>
            <w:color w:val="000000"/>
            <w:sz w:val="20"/>
            <w:lang w:val="en-US"/>
          </w:rPr>
          <w:t xml:space="preserve"> AP</w:t>
        </w:r>
        <w:r>
          <w:rPr>
            <w:rFonts w:eastAsia="Times New Roman"/>
            <w:color w:val="000000"/>
            <w:sz w:val="20"/>
            <w:lang w:val="en-US"/>
          </w:rPr>
          <w:t xml:space="preserve"> MLD</w:t>
        </w:r>
        <w:r w:rsidRPr="00AC5BA4">
          <w:rPr>
            <w:rFonts w:eastAsia="Times New Roman"/>
            <w:color w:val="000000"/>
            <w:sz w:val="20"/>
            <w:lang w:val="en-US"/>
          </w:rPr>
          <w:t xml:space="preserve"> to indicate a time period during which the AP </w:t>
        </w:r>
      </w:ins>
      <w:ins w:id="14" w:author="Abhishek Patil" w:date="2020-08-24T18:51:00Z">
        <w:r w:rsidR="00792538">
          <w:rPr>
            <w:rFonts w:eastAsia="Times New Roman"/>
            <w:color w:val="000000"/>
            <w:sz w:val="20"/>
            <w:lang w:val="en-US"/>
          </w:rPr>
          <w:t xml:space="preserve">MLD </w:t>
        </w:r>
      </w:ins>
      <w:ins w:id="15" w:author="Abhishek Patil" w:date="2020-08-21T13:26:00Z">
        <w:r w:rsidRPr="00AC5BA4">
          <w:rPr>
            <w:rFonts w:eastAsia="Times New Roman"/>
            <w:color w:val="000000"/>
            <w:sz w:val="20"/>
            <w:lang w:val="en-US"/>
          </w:rPr>
          <w:t xml:space="preserve">does not </w:t>
        </w:r>
      </w:ins>
      <w:ins w:id="16" w:author="Abhishek Patil" w:date="2020-08-21T23:41:00Z">
        <w:r w:rsidR="00FB3F30">
          <w:rPr>
            <w:rFonts w:eastAsia="Times New Roman"/>
            <w:color w:val="000000"/>
            <w:sz w:val="20"/>
            <w:lang w:val="en-US"/>
          </w:rPr>
          <w:t xml:space="preserve">tear-down </w:t>
        </w:r>
      </w:ins>
      <w:ins w:id="17" w:author="Abhishek Patil" w:date="2020-08-21T13:34:00Z">
        <w:r w:rsidR="001C6A70">
          <w:rPr>
            <w:rFonts w:eastAsia="Times New Roman"/>
            <w:color w:val="000000"/>
            <w:sz w:val="20"/>
            <w:lang w:val="en-US"/>
          </w:rPr>
          <w:t xml:space="preserve">the multi-link setup </w:t>
        </w:r>
      </w:ins>
      <w:ins w:id="18" w:author="Abhishek Patil" w:date="2020-08-21T13:26:00Z">
        <w:r w:rsidRPr="00AC5BA4">
          <w:rPr>
            <w:rFonts w:eastAsia="Times New Roman"/>
            <w:color w:val="000000"/>
            <w:sz w:val="20"/>
            <w:lang w:val="en-US"/>
          </w:rPr>
          <w:t xml:space="preserve">due to nonreceipt of frames from the </w:t>
        </w:r>
      </w:ins>
      <w:ins w:id="19" w:author="Abhishek Patil" w:date="2020-08-21T13:34:00Z">
        <w:r w:rsidR="001C6A70">
          <w:rPr>
            <w:rFonts w:eastAsia="Times New Roman"/>
            <w:color w:val="000000"/>
            <w:sz w:val="20"/>
            <w:lang w:val="en-US"/>
          </w:rPr>
          <w:t>non-AP MLD on any setup link</w:t>
        </w:r>
      </w:ins>
      <w:ins w:id="20" w:author="Abhishek Patil" w:date="2020-08-21T13:26:00Z">
        <w:r w:rsidRPr="00AC5BA4">
          <w:rPr>
            <w:rFonts w:eastAsia="Times New Roman"/>
            <w:color w:val="000000"/>
            <w:sz w:val="20"/>
            <w:lang w:val="en-US"/>
          </w:rPr>
          <w:t xml:space="preserve">. This supports improved power saving </w:t>
        </w:r>
      </w:ins>
      <w:ins w:id="21" w:author="Abhishek Patil" w:date="2020-08-21T13:34:00Z">
        <w:r w:rsidR="001C6A70">
          <w:rPr>
            <w:rFonts w:eastAsia="Times New Roman"/>
            <w:color w:val="000000"/>
            <w:sz w:val="20"/>
            <w:lang w:val="en-US"/>
          </w:rPr>
          <w:t xml:space="preserve">at the non-AP MLD </w:t>
        </w:r>
      </w:ins>
      <w:ins w:id="22" w:author="Abhishek Patil" w:date="2020-08-21T13:26:00Z">
        <w:r w:rsidRPr="00AC5BA4">
          <w:rPr>
            <w:rFonts w:eastAsia="Times New Roman"/>
            <w:color w:val="000000"/>
            <w:sz w:val="20"/>
            <w:lang w:val="en-US"/>
          </w:rPr>
          <w:t>and resource management</w:t>
        </w:r>
      </w:ins>
      <w:ins w:id="23" w:author="Abhishek Patil" w:date="2020-08-21T13:34:00Z">
        <w:r w:rsidR="001C6A70">
          <w:rPr>
            <w:rFonts w:eastAsia="Times New Roman"/>
            <w:color w:val="000000"/>
            <w:sz w:val="20"/>
            <w:lang w:val="en-US"/>
          </w:rPr>
          <w:t xml:space="preserve"> at the AP MLD</w:t>
        </w:r>
      </w:ins>
      <w:ins w:id="24" w:author="Abhishek Patil" w:date="2020-08-21T13:26:00Z">
        <w:r w:rsidRPr="00AC5BA4">
          <w:rPr>
            <w:rFonts w:eastAsia="Times New Roman"/>
            <w:color w:val="000000"/>
            <w:sz w:val="20"/>
            <w:lang w:val="en-US"/>
          </w:rPr>
          <w:t>.</w:t>
        </w:r>
      </w:ins>
      <w:ins w:id="25" w:author="Abhishek Patil" w:date="2020-08-19T18:06:00Z">
        <w:r w:rsidR="00AC5BA4">
          <w:rPr>
            <w:rFonts w:eastAsia="Times New Roman"/>
            <w:color w:val="000000"/>
            <w:sz w:val="20"/>
            <w:lang w:val="en-US"/>
          </w:rPr>
          <w:t xml:space="preserve"> </w:t>
        </w:r>
      </w:ins>
    </w:p>
    <w:p w14:paraId="1BFEFA93" w14:textId="31E6DEE2" w:rsidR="00B438BB" w:rsidRDefault="00B438BB" w:rsidP="00802890">
      <w:pPr>
        <w:pStyle w:val="T"/>
        <w:rPr>
          <w:b/>
        </w:rPr>
      </w:pPr>
    </w:p>
    <w:p w14:paraId="5F8D2812" w14:textId="77777777" w:rsidR="00782CC1" w:rsidRDefault="00782CC1" w:rsidP="00470ED0">
      <w:pPr>
        <w:pStyle w:val="H5"/>
        <w:numPr>
          <w:ilvl w:val="0"/>
          <w:numId w:val="14"/>
        </w:numPr>
        <w:rPr>
          <w:w w:val="100"/>
        </w:rPr>
      </w:pPr>
      <w:r>
        <w:rPr>
          <w:w w:val="100"/>
        </w:rPr>
        <w:t>Semantics of the service primitive</w:t>
      </w:r>
    </w:p>
    <w:p w14:paraId="585B2064" w14:textId="77777777" w:rsidR="006B1A76" w:rsidRPr="00A36C69" w:rsidRDefault="006B1A76" w:rsidP="006B1A76">
      <w:pPr>
        <w:pStyle w:val="T"/>
        <w:rPr>
          <w:i/>
          <w:iCs/>
          <w:w w:val="100"/>
        </w:rPr>
      </w:pPr>
      <w:proofErr w:type="spellStart"/>
      <w:r w:rsidRPr="00A36C69">
        <w:rPr>
          <w:b/>
          <w:i/>
          <w:iCs/>
          <w:highlight w:val="yellow"/>
        </w:rPr>
        <w:t>TGbe</w:t>
      </w:r>
      <w:proofErr w:type="spellEnd"/>
      <w:r w:rsidRPr="00A36C69">
        <w:rPr>
          <w:b/>
          <w:i/>
          <w:iCs/>
          <w:highlight w:val="yellow"/>
        </w:rPr>
        <w:t xml:space="preserve"> editor: Modify the following subclause as follows</w:t>
      </w:r>
    </w:p>
    <w:p w14:paraId="45471FB1" w14:textId="4E0F2AE7" w:rsidR="00782CC1" w:rsidRDefault="00782CC1" w:rsidP="00782CC1">
      <w:pPr>
        <w:pStyle w:val="T"/>
        <w:rPr>
          <w:w w:val="100"/>
        </w:rPr>
      </w:pPr>
      <w:r>
        <w:rPr>
          <w:w w:val="100"/>
        </w:rPr>
        <w:t>The primitive parameters are as follows:</w:t>
      </w:r>
    </w:p>
    <w:p w14:paraId="5497AB62" w14:textId="37AD8983" w:rsidR="00782CC1" w:rsidRDefault="00782CC1" w:rsidP="00782CC1">
      <w:pPr>
        <w:pStyle w:val="H6"/>
        <w:rPr>
          <w:w w:val="100"/>
        </w:rPr>
      </w:pPr>
      <w:r>
        <w:rPr>
          <w:w w:val="100"/>
        </w:rPr>
        <w:t>MLME-</w:t>
      </w:r>
      <w:proofErr w:type="spellStart"/>
      <w:r>
        <w:rPr>
          <w:w w:val="100"/>
        </w:rPr>
        <w:t>ASSOCIATE.confirm</w:t>
      </w:r>
      <w:proofErr w:type="spellEnd"/>
      <w:r>
        <w:rPr>
          <w:w w:val="100"/>
        </w:rPr>
        <w:t>( …</w:t>
      </w:r>
    </w:p>
    <w:p w14:paraId="17812A1A" w14:textId="59732710" w:rsidR="00782CC1" w:rsidRDefault="00E210A7" w:rsidP="00782CC1">
      <w:pPr>
        <w:pStyle w:val="Prim2"/>
        <w:rPr>
          <w:w w:val="100"/>
        </w:rPr>
      </w:pPr>
      <w:proofErr w:type="spellStart"/>
      <w:ins w:id="26" w:author="Abhishek Patil" w:date="2020-08-19T23:50:00Z">
        <w:r>
          <w:rPr>
            <w:w w:val="100"/>
          </w:rPr>
          <w:t>MLDMaxIdlePeriod</w:t>
        </w:r>
        <w:proofErr w:type="spellEnd"/>
        <w:r>
          <w:rPr>
            <w:w w:val="100"/>
          </w:rPr>
          <w:t>,</w:t>
        </w:r>
      </w:ins>
    </w:p>
    <w:p w14:paraId="01016510" w14:textId="5EBC7510" w:rsidR="00782CC1" w:rsidRDefault="00782CC1" w:rsidP="00782CC1">
      <w:pPr>
        <w:pStyle w:val="Prim2"/>
        <w:rPr>
          <w:w w:val="100"/>
        </w:rPr>
      </w:pPr>
      <w:proofErr w:type="spellStart"/>
      <w:r>
        <w:rPr>
          <w:w w:val="100"/>
        </w:rPr>
        <w:t>VendorSpecificInfo</w:t>
      </w:r>
      <w:proofErr w:type="spellEnd"/>
      <w:r>
        <w:rPr>
          <w:w w:val="100"/>
        </w:rPr>
        <w:t>)</w:t>
      </w:r>
    </w:p>
    <w:p w14:paraId="01E13E2A" w14:textId="77777777" w:rsidR="007059A9" w:rsidRPr="00602236" w:rsidRDefault="007059A9" w:rsidP="007059A9">
      <w:pPr>
        <w:pStyle w:val="T"/>
        <w:rPr>
          <w:i/>
          <w:iCs/>
          <w:w w:val="100"/>
        </w:rPr>
      </w:pPr>
      <w:proofErr w:type="spellStart"/>
      <w:r w:rsidRPr="00602236">
        <w:rPr>
          <w:b/>
          <w:i/>
          <w:iCs/>
          <w:highlight w:val="yellow"/>
        </w:rPr>
        <w:t>TGbe</w:t>
      </w:r>
      <w:proofErr w:type="spellEnd"/>
      <w:r w:rsidRPr="00602236">
        <w:rPr>
          <w:b/>
          <w:i/>
          <w:iCs/>
          <w:highlight w:val="yellow"/>
        </w:rPr>
        <w:t xml:space="preserve"> editor: Please add a new row as follows</w:t>
      </w:r>
    </w:p>
    <w:tbl>
      <w:tblPr>
        <w:tblW w:w="0" w:type="auto"/>
        <w:jc w:val="center"/>
        <w:tblLayout w:type="fixed"/>
        <w:tblCellMar>
          <w:top w:w="60" w:type="dxa"/>
          <w:left w:w="120" w:type="dxa"/>
          <w:bottom w:w="20" w:type="dxa"/>
          <w:right w:w="120" w:type="dxa"/>
        </w:tblCellMar>
        <w:tblLook w:val="0000" w:firstRow="0" w:lastRow="0" w:firstColumn="0" w:lastColumn="0" w:noHBand="0" w:noVBand="0"/>
      </w:tblPr>
      <w:tblGrid>
        <w:gridCol w:w="1787"/>
        <w:gridCol w:w="1890"/>
        <w:gridCol w:w="1350"/>
        <w:gridCol w:w="3673"/>
      </w:tblGrid>
      <w:tr w:rsidR="00782CC1" w14:paraId="6CF90A1B" w14:textId="77777777" w:rsidTr="00CD52CD">
        <w:trPr>
          <w:trHeight w:val="19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1C9CA143" w14:textId="77777777" w:rsidR="00782CC1" w:rsidRDefault="00782CC1" w:rsidP="0031562F">
            <w:pPr>
              <w:pStyle w:val="CellHeading"/>
            </w:pPr>
            <w:r>
              <w:rPr>
                <w:w w:val="100"/>
              </w:rPr>
              <w:t>Name</w:t>
            </w:r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3FE340E3" w14:textId="77777777" w:rsidR="00782CC1" w:rsidRDefault="00782CC1" w:rsidP="0031562F">
            <w:pPr>
              <w:pStyle w:val="CellHeading"/>
            </w:pPr>
            <w:r>
              <w:rPr>
                <w:w w:val="100"/>
              </w:rPr>
              <w:t>Type</w:t>
            </w:r>
          </w:p>
        </w:tc>
        <w:tc>
          <w:tcPr>
            <w:tcW w:w="135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0C3D0B20" w14:textId="77777777" w:rsidR="00782CC1" w:rsidRDefault="00782CC1" w:rsidP="0031562F">
            <w:pPr>
              <w:pStyle w:val="CellHeading"/>
            </w:pPr>
            <w:r>
              <w:rPr>
                <w:w w:val="100"/>
              </w:rPr>
              <w:t>Valid range</w:t>
            </w: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1CE0891E" w14:textId="77777777" w:rsidR="00782CC1" w:rsidRDefault="00782CC1" w:rsidP="0031562F">
            <w:pPr>
              <w:pStyle w:val="CellHeading"/>
            </w:pPr>
            <w:r>
              <w:rPr>
                <w:w w:val="100"/>
              </w:rPr>
              <w:t>Description</w:t>
            </w:r>
          </w:p>
        </w:tc>
      </w:tr>
      <w:tr w:rsidR="002A42B4" w:rsidRPr="007059A9" w14:paraId="547B4114" w14:textId="77777777" w:rsidTr="00CD52CD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28BB8FB9" w14:textId="4CD85CFA" w:rsidR="002A42B4" w:rsidRPr="007059A9" w:rsidRDefault="002A42B4" w:rsidP="002A42B4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r>
              <w:rPr>
                <w:b w:val="0"/>
                <w:bCs w:val="0"/>
                <w:w w:val="100"/>
              </w:rPr>
              <w:t>MLD</w:t>
            </w:r>
            <w:r w:rsidRPr="007059A9">
              <w:rPr>
                <w:b w:val="0"/>
                <w:bCs w:val="0"/>
                <w:w w:val="100"/>
              </w:rPr>
              <w:t>MaxIdlePeriod</w:t>
            </w:r>
            <w:proofErr w:type="spellEnd"/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3E8576FC" w14:textId="34AADAB3" w:rsidR="002A42B4" w:rsidRPr="007059A9" w:rsidRDefault="002A42B4" w:rsidP="002A42B4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7059A9">
              <w:rPr>
                <w:b w:val="0"/>
                <w:bCs w:val="0"/>
                <w:w w:val="100"/>
              </w:rPr>
              <w:t xml:space="preserve">As defined in </w:t>
            </w:r>
            <w:r>
              <w:rPr>
                <w:b w:val="0"/>
                <w:bCs w:val="0"/>
                <w:w w:val="100"/>
              </w:rPr>
              <w:t>MLD</w:t>
            </w:r>
            <w:r w:rsidRPr="007059A9">
              <w:rPr>
                <w:b w:val="0"/>
                <w:bCs w:val="0"/>
                <w:w w:val="100"/>
              </w:rPr>
              <w:t xml:space="preserve"> Max Idle Period </w:t>
            </w:r>
            <w:r w:rsidR="00CD52CD">
              <w:rPr>
                <w:b w:val="0"/>
                <w:bCs w:val="0"/>
                <w:w w:val="100"/>
              </w:rPr>
              <w:t>field of Multi-Link element</w:t>
            </w:r>
          </w:p>
        </w:tc>
        <w:tc>
          <w:tcPr>
            <w:tcW w:w="135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21328607" w14:textId="773FA1C3" w:rsidR="002A42B4" w:rsidRPr="007059A9" w:rsidRDefault="002A42B4" w:rsidP="002A42B4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7059A9">
              <w:rPr>
                <w:b w:val="0"/>
                <w:bCs w:val="0"/>
                <w:w w:val="100"/>
              </w:rPr>
              <w:t>As defined in 9.4.2.</w:t>
            </w:r>
            <w:r>
              <w:rPr>
                <w:b w:val="0"/>
                <w:bCs w:val="0"/>
                <w:w w:val="100"/>
              </w:rPr>
              <w:t>xx</w:t>
            </w:r>
            <w:r w:rsidRPr="007059A9">
              <w:rPr>
                <w:b w:val="0"/>
                <w:bCs w:val="0"/>
                <w:w w:val="100"/>
              </w:rPr>
              <w:t xml:space="preserve"> (</w:t>
            </w:r>
            <w:r w:rsidR="00CD52CD">
              <w:rPr>
                <w:b w:val="0"/>
                <w:bCs w:val="0"/>
                <w:w w:val="100"/>
              </w:rPr>
              <w:t>Multi-Link element</w:t>
            </w:r>
            <w:r w:rsidRPr="007059A9">
              <w:rPr>
                <w:b w:val="0"/>
                <w:bCs w:val="0"/>
                <w:w w:val="100"/>
              </w:rPr>
              <w:t>)</w:t>
            </w: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2A4C8446" w14:textId="5FBF52C1" w:rsidR="002A42B4" w:rsidRPr="007059A9" w:rsidRDefault="002A42B4" w:rsidP="002A42B4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7059A9">
              <w:rPr>
                <w:b w:val="0"/>
                <w:bCs w:val="0"/>
                <w:w w:val="100"/>
              </w:rPr>
              <w:t xml:space="preserve">Indicates the </w:t>
            </w:r>
            <w:r>
              <w:rPr>
                <w:b w:val="0"/>
                <w:bCs w:val="0"/>
                <w:w w:val="100"/>
              </w:rPr>
              <w:t>MLD</w:t>
            </w:r>
            <w:r w:rsidRPr="007059A9">
              <w:rPr>
                <w:b w:val="0"/>
                <w:bCs w:val="0"/>
                <w:w w:val="100"/>
              </w:rPr>
              <w:t xml:space="preserve"> max idle period parameters of the AP </w:t>
            </w:r>
            <w:r>
              <w:rPr>
                <w:b w:val="0"/>
                <w:bCs w:val="0"/>
                <w:w w:val="100"/>
              </w:rPr>
              <w:t>MLD.</w:t>
            </w:r>
            <w:r w:rsidRPr="007059A9">
              <w:rPr>
                <w:b w:val="0"/>
                <w:bCs w:val="0"/>
                <w:w w:val="100"/>
              </w:rPr>
              <w:t xml:space="preserve"> This parameter is present if</w:t>
            </w:r>
            <w:r>
              <w:rPr>
                <w:b w:val="0"/>
                <w:bCs w:val="0"/>
                <w:w w:val="100"/>
              </w:rPr>
              <w:t xml:space="preserve"> the transmitting AP is affiliated with an AP MLD and</w:t>
            </w:r>
            <w:r w:rsidRPr="007059A9">
              <w:rPr>
                <w:b w:val="0"/>
                <w:bCs w:val="0"/>
                <w:w w:val="100"/>
              </w:rPr>
              <w:t xml:space="preserve"> </w:t>
            </w:r>
            <w:r w:rsidRPr="00AE514F">
              <w:rPr>
                <w:b w:val="0"/>
                <w:bCs w:val="0"/>
                <w:w w:val="100"/>
              </w:rPr>
              <w:t xml:space="preserve">dot11MultiLinkActivated </w:t>
            </w:r>
            <w:r>
              <w:rPr>
                <w:b w:val="0"/>
                <w:bCs w:val="0"/>
                <w:w w:val="100"/>
              </w:rPr>
              <w:t>is</w:t>
            </w:r>
            <w:r w:rsidRPr="007059A9">
              <w:rPr>
                <w:b w:val="0"/>
                <w:bCs w:val="0"/>
                <w:w w:val="100"/>
              </w:rPr>
              <w:t xml:space="preserve"> true</w:t>
            </w:r>
            <w:r>
              <w:rPr>
                <w:b w:val="0"/>
                <w:bCs w:val="0"/>
                <w:w w:val="100"/>
              </w:rPr>
              <w:t xml:space="preserve">; Otherwise </w:t>
            </w:r>
            <w:r w:rsidRPr="007059A9">
              <w:rPr>
                <w:b w:val="0"/>
                <w:bCs w:val="0"/>
                <w:w w:val="100"/>
              </w:rPr>
              <w:t>not present.</w:t>
            </w:r>
          </w:p>
        </w:tc>
      </w:tr>
    </w:tbl>
    <w:p w14:paraId="2CED09C5" w14:textId="38AE82D0" w:rsidR="00782CC1" w:rsidRDefault="00782CC1" w:rsidP="00802890">
      <w:pPr>
        <w:pStyle w:val="T"/>
        <w:rPr>
          <w:b/>
        </w:rPr>
      </w:pPr>
    </w:p>
    <w:p w14:paraId="467F253E" w14:textId="77777777" w:rsidR="006E20A1" w:rsidRDefault="006E20A1" w:rsidP="00470ED0">
      <w:pPr>
        <w:pStyle w:val="H5"/>
        <w:numPr>
          <w:ilvl w:val="0"/>
          <w:numId w:val="15"/>
        </w:numPr>
        <w:rPr>
          <w:w w:val="100"/>
        </w:rPr>
      </w:pPr>
      <w:bookmarkStart w:id="27" w:name="RTF39303937323a2048352c312e"/>
      <w:r>
        <w:rPr>
          <w:w w:val="100"/>
        </w:rPr>
        <w:t>Semantics of the service primitive</w:t>
      </w:r>
      <w:bookmarkEnd w:id="27"/>
    </w:p>
    <w:p w14:paraId="7E9AA712" w14:textId="77777777" w:rsidR="00A5309E" w:rsidRPr="00A36C69" w:rsidRDefault="00A5309E" w:rsidP="00A5309E">
      <w:pPr>
        <w:pStyle w:val="T"/>
        <w:rPr>
          <w:i/>
          <w:iCs/>
          <w:w w:val="100"/>
        </w:rPr>
      </w:pPr>
      <w:proofErr w:type="spellStart"/>
      <w:r w:rsidRPr="00A36C69">
        <w:rPr>
          <w:b/>
          <w:i/>
          <w:iCs/>
          <w:highlight w:val="yellow"/>
        </w:rPr>
        <w:t>TGbe</w:t>
      </w:r>
      <w:proofErr w:type="spellEnd"/>
      <w:r w:rsidRPr="00A36C69">
        <w:rPr>
          <w:b/>
          <w:i/>
          <w:iCs/>
          <w:highlight w:val="yellow"/>
        </w:rPr>
        <w:t xml:space="preserve"> editor: Modify the following subclause as follows</w:t>
      </w:r>
    </w:p>
    <w:p w14:paraId="0E085CFF" w14:textId="77777777" w:rsidR="00A5309E" w:rsidRDefault="00A5309E" w:rsidP="00A5309E">
      <w:pPr>
        <w:pStyle w:val="T"/>
        <w:rPr>
          <w:w w:val="100"/>
        </w:rPr>
      </w:pPr>
      <w:r>
        <w:rPr>
          <w:w w:val="100"/>
        </w:rPr>
        <w:t>The primitive parameters are as follows:</w:t>
      </w:r>
    </w:p>
    <w:p w14:paraId="71E45510" w14:textId="53B0FFB8" w:rsidR="00A5309E" w:rsidRDefault="00A5309E" w:rsidP="00A5309E">
      <w:pPr>
        <w:pStyle w:val="H6"/>
        <w:rPr>
          <w:w w:val="100"/>
        </w:rPr>
      </w:pPr>
      <w:r>
        <w:rPr>
          <w:w w:val="100"/>
        </w:rPr>
        <w:t>MLME-</w:t>
      </w:r>
      <w:proofErr w:type="spellStart"/>
      <w:r>
        <w:rPr>
          <w:w w:val="100"/>
        </w:rPr>
        <w:t>ASSOCIATE.</w:t>
      </w:r>
      <w:r w:rsidR="006E20A1">
        <w:rPr>
          <w:w w:val="100"/>
        </w:rPr>
        <w:t>response</w:t>
      </w:r>
      <w:proofErr w:type="spellEnd"/>
      <w:r w:rsidR="006E20A1">
        <w:rPr>
          <w:w w:val="100"/>
        </w:rPr>
        <w:t xml:space="preserve"> </w:t>
      </w:r>
      <w:r>
        <w:rPr>
          <w:w w:val="100"/>
        </w:rPr>
        <w:t>( …</w:t>
      </w:r>
    </w:p>
    <w:p w14:paraId="5FA02A04" w14:textId="77777777" w:rsidR="00A5309E" w:rsidRDefault="00A5309E" w:rsidP="00A5309E">
      <w:pPr>
        <w:pStyle w:val="Prim2"/>
        <w:rPr>
          <w:w w:val="100"/>
        </w:rPr>
      </w:pPr>
      <w:proofErr w:type="spellStart"/>
      <w:ins w:id="28" w:author="Abhishek Patil" w:date="2020-08-19T23:50:00Z">
        <w:r>
          <w:rPr>
            <w:w w:val="100"/>
          </w:rPr>
          <w:t>MLDMaxIdlePeriod</w:t>
        </w:r>
        <w:proofErr w:type="spellEnd"/>
        <w:r>
          <w:rPr>
            <w:w w:val="100"/>
          </w:rPr>
          <w:t>,</w:t>
        </w:r>
      </w:ins>
    </w:p>
    <w:p w14:paraId="1E78C82D" w14:textId="77777777" w:rsidR="00A5309E" w:rsidRDefault="00A5309E" w:rsidP="00A5309E">
      <w:pPr>
        <w:pStyle w:val="Prim2"/>
        <w:rPr>
          <w:w w:val="100"/>
        </w:rPr>
      </w:pPr>
      <w:proofErr w:type="spellStart"/>
      <w:r>
        <w:rPr>
          <w:w w:val="100"/>
        </w:rPr>
        <w:t>VendorSpecificInfo</w:t>
      </w:r>
      <w:proofErr w:type="spellEnd"/>
      <w:r>
        <w:rPr>
          <w:w w:val="100"/>
        </w:rPr>
        <w:t>)</w:t>
      </w:r>
    </w:p>
    <w:p w14:paraId="1AA42F55" w14:textId="77777777" w:rsidR="00A5309E" w:rsidRPr="00602236" w:rsidRDefault="00A5309E" w:rsidP="00A5309E">
      <w:pPr>
        <w:pStyle w:val="T"/>
        <w:rPr>
          <w:i/>
          <w:iCs/>
          <w:w w:val="100"/>
        </w:rPr>
      </w:pPr>
      <w:proofErr w:type="spellStart"/>
      <w:r w:rsidRPr="00602236">
        <w:rPr>
          <w:b/>
          <w:i/>
          <w:iCs/>
          <w:highlight w:val="yellow"/>
        </w:rPr>
        <w:t>TGbe</w:t>
      </w:r>
      <w:proofErr w:type="spellEnd"/>
      <w:r w:rsidRPr="00602236">
        <w:rPr>
          <w:b/>
          <w:i/>
          <w:iCs/>
          <w:highlight w:val="yellow"/>
        </w:rPr>
        <w:t xml:space="preserve"> editor: Please add a new row as follows</w:t>
      </w:r>
    </w:p>
    <w:tbl>
      <w:tblPr>
        <w:tblW w:w="0" w:type="auto"/>
        <w:jc w:val="center"/>
        <w:tblLayout w:type="fixed"/>
        <w:tblCellMar>
          <w:top w:w="60" w:type="dxa"/>
          <w:left w:w="120" w:type="dxa"/>
          <w:bottom w:w="20" w:type="dxa"/>
          <w:right w:w="120" w:type="dxa"/>
        </w:tblCellMar>
        <w:tblLook w:val="0000" w:firstRow="0" w:lastRow="0" w:firstColumn="0" w:lastColumn="0" w:noHBand="0" w:noVBand="0"/>
      </w:tblPr>
      <w:tblGrid>
        <w:gridCol w:w="1787"/>
        <w:gridCol w:w="1890"/>
        <w:gridCol w:w="1350"/>
        <w:gridCol w:w="3673"/>
      </w:tblGrid>
      <w:tr w:rsidR="00A5309E" w14:paraId="5550B370" w14:textId="77777777" w:rsidTr="00CD52CD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27B88036" w14:textId="77777777" w:rsidR="00A5309E" w:rsidRDefault="00A5309E" w:rsidP="0031562F">
            <w:pPr>
              <w:pStyle w:val="CellHeading"/>
            </w:pPr>
            <w:r>
              <w:rPr>
                <w:w w:val="100"/>
              </w:rPr>
              <w:lastRenderedPageBreak/>
              <w:t>Name</w:t>
            </w:r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6C1B5129" w14:textId="77777777" w:rsidR="00A5309E" w:rsidRDefault="00A5309E" w:rsidP="0031562F">
            <w:pPr>
              <w:pStyle w:val="CellHeading"/>
            </w:pPr>
            <w:r>
              <w:rPr>
                <w:w w:val="100"/>
              </w:rPr>
              <w:t>Type</w:t>
            </w:r>
          </w:p>
        </w:tc>
        <w:tc>
          <w:tcPr>
            <w:tcW w:w="135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6F057EEA" w14:textId="77777777" w:rsidR="00A5309E" w:rsidRDefault="00A5309E" w:rsidP="0031562F">
            <w:pPr>
              <w:pStyle w:val="CellHeading"/>
            </w:pPr>
            <w:r>
              <w:rPr>
                <w:w w:val="100"/>
              </w:rPr>
              <w:t>Valid range</w:t>
            </w: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40E2BBF0" w14:textId="77777777" w:rsidR="00A5309E" w:rsidRDefault="00A5309E" w:rsidP="0031562F">
            <w:pPr>
              <w:pStyle w:val="CellHeading"/>
            </w:pPr>
            <w:r>
              <w:rPr>
                <w:w w:val="100"/>
              </w:rPr>
              <w:t>Description</w:t>
            </w:r>
          </w:p>
        </w:tc>
      </w:tr>
      <w:tr w:rsidR="00CD52CD" w:rsidRPr="007059A9" w14:paraId="6EC8F733" w14:textId="77777777" w:rsidTr="00CD52CD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1400B3F2" w14:textId="77777777" w:rsidR="00CD52CD" w:rsidRPr="007059A9" w:rsidRDefault="00CD52CD" w:rsidP="00CD52CD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r>
              <w:rPr>
                <w:b w:val="0"/>
                <w:bCs w:val="0"/>
                <w:w w:val="100"/>
              </w:rPr>
              <w:t>MLD</w:t>
            </w:r>
            <w:r w:rsidRPr="007059A9">
              <w:rPr>
                <w:b w:val="0"/>
                <w:bCs w:val="0"/>
                <w:w w:val="100"/>
              </w:rPr>
              <w:t>MaxIdlePeriod</w:t>
            </w:r>
            <w:proofErr w:type="spellEnd"/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7A03FFBC" w14:textId="2AAD4D4A" w:rsidR="00CD52CD" w:rsidRPr="007059A9" w:rsidRDefault="00CD52CD" w:rsidP="00CD52CD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7059A9">
              <w:rPr>
                <w:b w:val="0"/>
                <w:bCs w:val="0"/>
                <w:w w:val="100"/>
              </w:rPr>
              <w:t xml:space="preserve">As defined in </w:t>
            </w:r>
            <w:r>
              <w:rPr>
                <w:b w:val="0"/>
                <w:bCs w:val="0"/>
                <w:w w:val="100"/>
              </w:rPr>
              <w:t>MLD</w:t>
            </w:r>
            <w:r w:rsidRPr="007059A9">
              <w:rPr>
                <w:b w:val="0"/>
                <w:bCs w:val="0"/>
                <w:w w:val="100"/>
              </w:rPr>
              <w:t xml:space="preserve"> Max Idle Period </w:t>
            </w:r>
            <w:r>
              <w:rPr>
                <w:b w:val="0"/>
                <w:bCs w:val="0"/>
                <w:w w:val="100"/>
              </w:rPr>
              <w:t>field of Multi-Link element</w:t>
            </w:r>
          </w:p>
        </w:tc>
        <w:tc>
          <w:tcPr>
            <w:tcW w:w="135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0676D1AD" w14:textId="66CCD6BB" w:rsidR="00CD52CD" w:rsidRPr="007059A9" w:rsidRDefault="00CD52CD" w:rsidP="00CD52CD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7059A9">
              <w:rPr>
                <w:b w:val="0"/>
                <w:bCs w:val="0"/>
                <w:w w:val="100"/>
              </w:rPr>
              <w:t>As defined in 9.4.2.</w:t>
            </w:r>
            <w:r>
              <w:rPr>
                <w:b w:val="0"/>
                <w:bCs w:val="0"/>
                <w:w w:val="100"/>
              </w:rPr>
              <w:t>xx</w:t>
            </w:r>
            <w:r w:rsidRPr="007059A9">
              <w:rPr>
                <w:b w:val="0"/>
                <w:bCs w:val="0"/>
                <w:w w:val="100"/>
              </w:rPr>
              <w:t xml:space="preserve"> (</w:t>
            </w:r>
            <w:r>
              <w:rPr>
                <w:b w:val="0"/>
                <w:bCs w:val="0"/>
                <w:w w:val="100"/>
              </w:rPr>
              <w:t>Multi-Link element</w:t>
            </w:r>
            <w:r w:rsidRPr="007059A9">
              <w:rPr>
                <w:b w:val="0"/>
                <w:bCs w:val="0"/>
                <w:w w:val="100"/>
              </w:rPr>
              <w:t>)</w:t>
            </w: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17568F6D" w14:textId="49A2AE43" w:rsidR="00CD52CD" w:rsidRPr="007059A9" w:rsidRDefault="00CD52CD" w:rsidP="00CD52CD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7059A9">
              <w:rPr>
                <w:b w:val="0"/>
                <w:bCs w:val="0"/>
                <w:w w:val="100"/>
              </w:rPr>
              <w:t xml:space="preserve">Indicates the </w:t>
            </w:r>
            <w:r>
              <w:rPr>
                <w:b w:val="0"/>
                <w:bCs w:val="0"/>
                <w:w w:val="100"/>
              </w:rPr>
              <w:t>MLD</w:t>
            </w:r>
            <w:r w:rsidRPr="007059A9">
              <w:rPr>
                <w:b w:val="0"/>
                <w:bCs w:val="0"/>
                <w:w w:val="100"/>
              </w:rPr>
              <w:t xml:space="preserve"> max idle period parameters of the AP </w:t>
            </w:r>
            <w:r>
              <w:rPr>
                <w:b w:val="0"/>
                <w:bCs w:val="0"/>
                <w:w w:val="100"/>
              </w:rPr>
              <w:t>MLD.</w:t>
            </w:r>
            <w:r w:rsidRPr="007059A9">
              <w:rPr>
                <w:b w:val="0"/>
                <w:bCs w:val="0"/>
                <w:w w:val="100"/>
              </w:rPr>
              <w:t xml:space="preserve"> This parameter is present if</w:t>
            </w:r>
            <w:r>
              <w:rPr>
                <w:b w:val="0"/>
                <w:bCs w:val="0"/>
                <w:w w:val="100"/>
              </w:rPr>
              <w:t xml:space="preserve"> the transmitting AP is affiliated with an AP MLD and</w:t>
            </w:r>
            <w:r w:rsidRPr="007059A9">
              <w:rPr>
                <w:b w:val="0"/>
                <w:bCs w:val="0"/>
                <w:w w:val="100"/>
              </w:rPr>
              <w:t xml:space="preserve"> </w:t>
            </w:r>
            <w:r w:rsidRPr="00AE514F">
              <w:rPr>
                <w:b w:val="0"/>
                <w:bCs w:val="0"/>
                <w:w w:val="100"/>
              </w:rPr>
              <w:t xml:space="preserve">dot11MultiLinkActivated </w:t>
            </w:r>
            <w:r>
              <w:rPr>
                <w:b w:val="0"/>
                <w:bCs w:val="0"/>
                <w:w w:val="100"/>
              </w:rPr>
              <w:t>is</w:t>
            </w:r>
            <w:r w:rsidRPr="007059A9">
              <w:rPr>
                <w:b w:val="0"/>
                <w:bCs w:val="0"/>
                <w:w w:val="100"/>
              </w:rPr>
              <w:t xml:space="preserve"> true</w:t>
            </w:r>
            <w:r>
              <w:rPr>
                <w:b w:val="0"/>
                <w:bCs w:val="0"/>
                <w:w w:val="100"/>
              </w:rPr>
              <w:t xml:space="preserve">; Otherwise </w:t>
            </w:r>
            <w:r w:rsidRPr="007059A9">
              <w:rPr>
                <w:b w:val="0"/>
                <w:bCs w:val="0"/>
                <w:w w:val="100"/>
              </w:rPr>
              <w:t>not present.</w:t>
            </w:r>
          </w:p>
        </w:tc>
      </w:tr>
    </w:tbl>
    <w:p w14:paraId="2EC05EFB" w14:textId="77777777" w:rsidR="00A5309E" w:rsidRDefault="00A5309E" w:rsidP="00A5309E">
      <w:pPr>
        <w:pStyle w:val="T"/>
        <w:rPr>
          <w:b/>
        </w:rPr>
      </w:pPr>
    </w:p>
    <w:p w14:paraId="153897DC" w14:textId="77777777" w:rsidR="00213460" w:rsidRDefault="00213460" w:rsidP="00470ED0">
      <w:pPr>
        <w:pStyle w:val="H5"/>
        <w:numPr>
          <w:ilvl w:val="0"/>
          <w:numId w:val="16"/>
        </w:numPr>
        <w:rPr>
          <w:w w:val="100"/>
        </w:rPr>
      </w:pPr>
      <w:r>
        <w:rPr>
          <w:w w:val="100"/>
        </w:rPr>
        <w:t>Semantics of the service primitive</w:t>
      </w:r>
    </w:p>
    <w:p w14:paraId="2E9F38C3" w14:textId="77777777" w:rsidR="00466FE1" w:rsidRPr="00A36C69" w:rsidRDefault="00466FE1" w:rsidP="00466FE1">
      <w:pPr>
        <w:pStyle w:val="T"/>
        <w:rPr>
          <w:i/>
          <w:iCs/>
          <w:w w:val="100"/>
        </w:rPr>
      </w:pPr>
      <w:proofErr w:type="spellStart"/>
      <w:r w:rsidRPr="00A36C69">
        <w:rPr>
          <w:b/>
          <w:i/>
          <w:iCs/>
          <w:highlight w:val="yellow"/>
        </w:rPr>
        <w:t>TGbe</w:t>
      </w:r>
      <w:proofErr w:type="spellEnd"/>
      <w:r w:rsidRPr="00A36C69">
        <w:rPr>
          <w:b/>
          <w:i/>
          <w:iCs/>
          <w:highlight w:val="yellow"/>
        </w:rPr>
        <w:t xml:space="preserve"> editor: Modify the following subclause as follows</w:t>
      </w:r>
    </w:p>
    <w:p w14:paraId="5DAFB821" w14:textId="444060F9" w:rsidR="00D36C51" w:rsidRDefault="00D36C51" w:rsidP="00D36C51">
      <w:pPr>
        <w:pStyle w:val="T"/>
        <w:rPr>
          <w:w w:val="100"/>
        </w:rPr>
      </w:pPr>
      <w:r>
        <w:rPr>
          <w:w w:val="100"/>
        </w:rPr>
        <w:t>The primitive parameters are as follows:</w:t>
      </w:r>
    </w:p>
    <w:p w14:paraId="3937A540" w14:textId="49CB6ECC" w:rsidR="00D36C51" w:rsidRDefault="00D36C51" w:rsidP="00D36C51">
      <w:pPr>
        <w:pStyle w:val="H6"/>
        <w:rPr>
          <w:w w:val="100"/>
        </w:rPr>
      </w:pPr>
      <w:r>
        <w:rPr>
          <w:w w:val="100"/>
        </w:rPr>
        <w:t>MLME-</w:t>
      </w:r>
      <w:proofErr w:type="spellStart"/>
      <w:r w:rsidR="0075197F">
        <w:rPr>
          <w:w w:val="100"/>
        </w:rPr>
        <w:t>REASSOCIATE</w:t>
      </w:r>
      <w:r>
        <w:rPr>
          <w:w w:val="100"/>
        </w:rPr>
        <w:t>.</w:t>
      </w:r>
      <w:r w:rsidR="0075197F">
        <w:rPr>
          <w:w w:val="100"/>
        </w:rPr>
        <w:t>confirm</w:t>
      </w:r>
      <w:proofErr w:type="spellEnd"/>
      <w:r>
        <w:rPr>
          <w:w w:val="100"/>
        </w:rPr>
        <w:t>( …</w:t>
      </w:r>
    </w:p>
    <w:p w14:paraId="26CB6B3B" w14:textId="77777777" w:rsidR="00D36C51" w:rsidRDefault="00D36C51" w:rsidP="00D36C51">
      <w:pPr>
        <w:pStyle w:val="Prim2"/>
        <w:rPr>
          <w:w w:val="100"/>
        </w:rPr>
      </w:pPr>
      <w:proofErr w:type="spellStart"/>
      <w:ins w:id="29" w:author="Abhishek Patil" w:date="2020-08-19T23:50:00Z">
        <w:r>
          <w:rPr>
            <w:w w:val="100"/>
          </w:rPr>
          <w:t>MLDMaxIdlePeriod</w:t>
        </w:r>
        <w:proofErr w:type="spellEnd"/>
        <w:r>
          <w:rPr>
            <w:w w:val="100"/>
          </w:rPr>
          <w:t>,</w:t>
        </w:r>
      </w:ins>
    </w:p>
    <w:p w14:paraId="64DD8E3F" w14:textId="77777777" w:rsidR="00D36C51" w:rsidRDefault="00D36C51" w:rsidP="00D36C51">
      <w:pPr>
        <w:pStyle w:val="Prim2"/>
        <w:rPr>
          <w:w w:val="100"/>
        </w:rPr>
      </w:pPr>
      <w:proofErr w:type="spellStart"/>
      <w:r>
        <w:rPr>
          <w:w w:val="100"/>
        </w:rPr>
        <w:t>VendorSpecificInfo</w:t>
      </w:r>
      <w:proofErr w:type="spellEnd"/>
      <w:r>
        <w:rPr>
          <w:w w:val="100"/>
        </w:rPr>
        <w:t>)</w:t>
      </w:r>
    </w:p>
    <w:p w14:paraId="22A70298" w14:textId="77777777" w:rsidR="00D36C51" w:rsidRPr="00602236" w:rsidRDefault="00D36C51" w:rsidP="00D36C51">
      <w:pPr>
        <w:pStyle w:val="T"/>
        <w:rPr>
          <w:i/>
          <w:iCs/>
          <w:w w:val="100"/>
        </w:rPr>
      </w:pPr>
      <w:proofErr w:type="spellStart"/>
      <w:r w:rsidRPr="00602236">
        <w:rPr>
          <w:b/>
          <w:i/>
          <w:iCs/>
          <w:highlight w:val="yellow"/>
        </w:rPr>
        <w:t>TGbe</w:t>
      </w:r>
      <w:proofErr w:type="spellEnd"/>
      <w:r w:rsidRPr="00602236">
        <w:rPr>
          <w:b/>
          <w:i/>
          <w:iCs/>
          <w:highlight w:val="yellow"/>
        </w:rPr>
        <w:t xml:space="preserve"> editor: Please add a new row as follows</w:t>
      </w:r>
    </w:p>
    <w:tbl>
      <w:tblPr>
        <w:tblW w:w="0" w:type="auto"/>
        <w:jc w:val="center"/>
        <w:tblLayout w:type="fixed"/>
        <w:tblCellMar>
          <w:top w:w="60" w:type="dxa"/>
          <w:left w:w="120" w:type="dxa"/>
          <w:bottom w:w="20" w:type="dxa"/>
          <w:right w:w="120" w:type="dxa"/>
        </w:tblCellMar>
        <w:tblLook w:val="0000" w:firstRow="0" w:lastRow="0" w:firstColumn="0" w:lastColumn="0" w:noHBand="0" w:noVBand="0"/>
      </w:tblPr>
      <w:tblGrid>
        <w:gridCol w:w="1787"/>
        <w:gridCol w:w="1890"/>
        <w:gridCol w:w="1350"/>
        <w:gridCol w:w="3673"/>
      </w:tblGrid>
      <w:tr w:rsidR="00D36C51" w14:paraId="3A2324CD" w14:textId="77777777" w:rsidTr="00CD52CD">
        <w:trPr>
          <w:trHeight w:val="19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7C1B56C9" w14:textId="77777777" w:rsidR="00D36C51" w:rsidRDefault="00D36C51" w:rsidP="0031562F">
            <w:pPr>
              <w:pStyle w:val="CellHeading"/>
            </w:pPr>
            <w:r>
              <w:rPr>
                <w:w w:val="100"/>
              </w:rPr>
              <w:t>Name</w:t>
            </w:r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3FDD477E" w14:textId="77777777" w:rsidR="00D36C51" w:rsidRDefault="00D36C51" w:rsidP="0031562F">
            <w:pPr>
              <w:pStyle w:val="CellHeading"/>
            </w:pPr>
            <w:r>
              <w:rPr>
                <w:w w:val="100"/>
              </w:rPr>
              <w:t>Type</w:t>
            </w:r>
          </w:p>
        </w:tc>
        <w:tc>
          <w:tcPr>
            <w:tcW w:w="135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270C8AF6" w14:textId="77777777" w:rsidR="00D36C51" w:rsidRDefault="00D36C51" w:rsidP="0031562F">
            <w:pPr>
              <w:pStyle w:val="CellHeading"/>
            </w:pPr>
            <w:r>
              <w:rPr>
                <w:w w:val="100"/>
              </w:rPr>
              <w:t>Valid range</w:t>
            </w: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273BBF35" w14:textId="77777777" w:rsidR="00D36C51" w:rsidRDefault="00D36C51" w:rsidP="0031562F">
            <w:pPr>
              <w:pStyle w:val="CellHeading"/>
            </w:pPr>
            <w:r>
              <w:rPr>
                <w:w w:val="100"/>
              </w:rPr>
              <w:t>Description</w:t>
            </w:r>
          </w:p>
        </w:tc>
      </w:tr>
      <w:tr w:rsidR="00CD52CD" w:rsidRPr="007059A9" w14:paraId="4ED542B7" w14:textId="77777777" w:rsidTr="00CD52CD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7147B06D" w14:textId="77777777" w:rsidR="00CD52CD" w:rsidRPr="007059A9" w:rsidRDefault="00CD52CD" w:rsidP="00CD52CD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r>
              <w:rPr>
                <w:b w:val="0"/>
                <w:bCs w:val="0"/>
                <w:w w:val="100"/>
              </w:rPr>
              <w:t>MLD</w:t>
            </w:r>
            <w:r w:rsidRPr="007059A9">
              <w:rPr>
                <w:b w:val="0"/>
                <w:bCs w:val="0"/>
                <w:w w:val="100"/>
              </w:rPr>
              <w:t>MaxIdlePeriod</w:t>
            </w:r>
            <w:proofErr w:type="spellEnd"/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66482B46" w14:textId="3CE0A152" w:rsidR="00CD52CD" w:rsidRPr="007059A9" w:rsidRDefault="00CD52CD" w:rsidP="00CD52CD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7059A9">
              <w:rPr>
                <w:b w:val="0"/>
                <w:bCs w:val="0"/>
                <w:w w:val="100"/>
              </w:rPr>
              <w:t xml:space="preserve">As defined in </w:t>
            </w:r>
            <w:r>
              <w:rPr>
                <w:b w:val="0"/>
                <w:bCs w:val="0"/>
                <w:w w:val="100"/>
              </w:rPr>
              <w:t>MLD</w:t>
            </w:r>
            <w:r w:rsidRPr="007059A9">
              <w:rPr>
                <w:b w:val="0"/>
                <w:bCs w:val="0"/>
                <w:w w:val="100"/>
              </w:rPr>
              <w:t xml:space="preserve"> Max Idle Period </w:t>
            </w:r>
            <w:r>
              <w:rPr>
                <w:b w:val="0"/>
                <w:bCs w:val="0"/>
                <w:w w:val="100"/>
              </w:rPr>
              <w:t>field of Multi-Link element</w:t>
            </w:r>
          </w:p>
        </w:tc>
        <w:tc>
          <w:tcPr>
            <w:tcW w:w="135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79B108FF" w14:textId="7015F945" w:rsidR="00CD52CD" w:rsidRPr="007059A9" w:rsidRDefault="00CD52CD" w:rsidP="00CD52CD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7059A9">
              <w:rPr>
                <w:b w:val="0"/>
                <w:bCs w:val="0"/>
                <w:w w:val="100"/>
              </w:rPr>
              <w:t>As defined in 9.4.2.</w:t>
            </w:r>
            <w:r>
              <w:rPr>
                <w:b w:val="0"/>
                <w:bCs w:val="0"/>
                <w:w w:val="100"/>
              </w:rPr>
              <w:t>xx</w:t>
            </w:r>
            <w:r w:rsidRPr="007059A9">
              <w:rPr>
                <w:b w:val="0"/>
                <w:bCs w:val="0"/>
                <w:w w:val="100"/>
              </w:rPr>
              <w:t xml:space="preserve"> (</w:t>
            </w:r>
            <w:r>
              <w:rPr>
                <w:b w:val="0"/>
                <w:bCs w:val="0"/>
                <w:w w:val="100"/>
              </w:rPr>
              <w:t>Multi-Link element</w:t>
            </w:r>
            <w:r w:rsidRPr="007059A9">
              <w:rPr>
                <w:b w:val="0"/>
                <w:bCs w:val="0"/>
                <w:w w:val="100"/>
              </w:rPr>
              <w:t>)</w:t>
            </w: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17B32669" w14:textId="1B1EDE69" w:rsidR="00CD52CD" w:rsidRPr="007059A9" w:rsidRDefault="00CD52CD" w:rsidP="00CD52CD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7059A9">
              <w:rPr>
                <w:b w:val="0"/>
                <w:bCs w:val="0"/>
                <w:w w:val="100"/>
              </w:rPr>
              <w:t xml:space="preserve">Indicates the </w:t>
            </w:r>
            <w:r>
              <w:rPr>
                <w:b w:val="0"/>
                <w:bCs w:val="0"/>
                <w:w w:val="100"/>
              </w:rPr>
              <w:t>MLD</w:t>
            </w:r>
            <w:r w:rsidRPr="007059A9">
              <w:rPr>
                <w:b w:val="0"/>
                <w:bCs w:val="0"/>
                <w:w w:val="100"/>
              </w:rPr>
              <w:t xml:space="preserve"> max idle period parameters of the AP </w:t>
            </w:r>
            <w:r>
              <w:rPr>
                <w:b w:val="0"/>
                <w:bCs w:val="0"/>
                <w:w w:val="100"/>
              </w:rPr>
              <w:t>MLD.</w:t>
            </w:r>
            <w:r w:rsidRPr="007059A9">
              <w:rPr>
                <w:b w:val="0"/>
                <w:bCs w:val="0"/>
                <w:w w:val="100"/>
              </w:rPr>
              <w:t xml:space="preserve"> This parameter is present if</w:t>
            </w:r>
            <w:r>
              <w:rPr>
                <w:b w:val="0"/>
                <w:bCs w:val="0"/>
                <w:w w:val="100"/>
              </w:rPr>
              <w:t xml:space="preserve"> the transmitting AP is affiliated with an AP MLD and</w:t>
            </w:r>
            <w:r w:rsidRPr="007059A9">
              <w:rPr>
                <w:b w:val="0"/>
                <w:bCs w:val="0"/>
                <w:w w:val="100"/>
              </w:rPr>
              <w:t xml:space="preserve"> </w:t>
            </w:r>
            <w:r w:rsidRPr="00AE514F">
              <w:rPr>
                <w:b w:val="0"/>
                <w:bCs w:val="0"/>
                <w:w w:val="100"/>
              </w:rPr>
              <w:t xml:space="preserve">dot11MultiLinkActivated </w:t>
            </w:r>
            <w:r>
              <w:rPr>
                <w:b w:val="0"/>
                <w:bCs w:val="0"/>
                <w:w w:val="100"/>
              </w:rPr>
              <w:t>is</w:t>
            </w:r>
            <w:r w:rsidRPr="007059A9">
              <w:rPr>
                <w:b w:val="0"/>
                <w:bCs w:val="0"/>
                <w:w w:val="100"/>
              </w:rPr>
              <w:t xml:space="preserve"> true</w:t>
            </w:r>
            <w:r>
              <w:rPr>
                <w:b w:val="0"/>
                <w:bCs w:val="0"/>
                <w:w w:val="100"/>
              </w:rPr>
              <w:t xml:space="preserve">; Otherwise </w:t>
            </w:r>
            <w:r w:rsidRPr="007059A9">
              <w:rPr>
                <w:b w:val="0"/>
                <w:bCs w:val="0"/>
                <w:w w:val="100"/>
              </w:rPr>
              <w:t>not present.</w:t>
            </w:r>
          </w:p>
        </w:tc>
      </w:tr>
    </w:tbl>
    <w:p w14:paraId="666D45A3" w14:textId="77777777" w:rsidR="00D36C51" w:rsidRDefault="00D36C51" w:rsidP="00D36C51">
      <w:pPr>
        <w:pStyle w:val="T"/>
        <w:rPr>
          <w:b/>
        </w:rPr>
      </w:pPr>
    </w:p>
    <w:p w14:paraId="2FC3B907" w14:textId="77777777" w:rsidR="00347581" w:rsidRDefault="00347581" w:rsidP="00470ED0">
      <w:pPr>
        <w:pStyle w:val="H5"/>
        <w:numPr>
          <w:ilvl w:val="0"/>
          <w:numId w:val="17"/>
        </w:numPr>
        <w:rPr>
          <w:w w:val="100"/>
        </w:rPr>
      </w:pPr>
      <w:r>
        <w:rPr>
          <w:w w:val="100"/>
        </w:rPr>
        <w:t>Semantics of the service primitive</w:t>
      </w:r>
    </w:p>
    <w:p w14:paraId="3780D8E0" w14:textId="77777777" w:rsidR="00347581" w:rsidRPr="00A36C69" w:rsidRDefault="00347581" w:rsidP="00347581">
      <w:pPr>
        <w:pStyle w:val="T"/>
        <w:rPr>
          <w:i/>
          <w:iCs/>
          <w:w w:val="100"/>
        </w:rPr>
      </w:pPr>
      <w:proofErr w:type="spellStart"/>
      <w:r w:rsidRPr="00A36C69">
        <w:rPr>
          <w:b/>
          <w:i/>
          <w:iCs/>
          <w:highlight w:val="yellow"/>
        </w:rPr>
        <w:t>TGbe</w:t>
      </w:r>
      <w:proofErr w:type="spellEnd"/>
      <w:r w:rsidRPr="00A36C69">
        <w:rPr>
          <w:b/>
          <w:i/>
          <w:iCs/>
          <w:highlight w:val="yellow"/>
        </w:rPr>
        <w:t xml:space="preserve"> editor: Modify the following subclause as follows</w:t>
      </w:r>
    </w:p>
    <w:p w14:paraId="029E02F6" w14:textId="69C6D705" w:rsidR="00347581" w:rsidRDefault="00347581" w:rsidP="00347581">
      <w:pPr>
        <w:pStyle w:val="T"/>
        <w:rPr>
          <w:w w:val="100"/>
        </w:rPr>
      </w:pPr>
      <w:r>
        <w:rPr>
          <w:w w:val="100"/>
        </w:rPr>
        <w:t>The primitive parameters are as follows:</w:t>
      </w:r>
    </w:p>
    <w:p w14:paraId="4FD62D54" w14:textId="6A0FDB08" w:rsidR="00A03758" w:rsidRDefault="00347581" w:rsidP="00A03758">
      <w:pPr>
        <w:pStyle w:val="H6"/>
        <w:rPr>
          <w:w w:val="100"/>
        </w:rPr>
      </w:pPr>
      <w:r>
        <w:rPr>
          <w:w w:val="100"/>
        </w:rPr>
        <w:t>MLME-</w:t>
      </w:r>
      <w:proofErr w:type="spellStart"/>
      <w:r>
        <w:rPr>
          <w:w w:val="100"/>
        </w:rPr>
        <w:t>REASSOCIATE.response</w:t>
      </w:r>
      <w:proofErr w:type="spellEnd"/>
      <w:r>
        <w:rPr>
          <w:w w:val="100"/>
        </w:rPr>
        <w:t>(</w:t>
      </w:r>
      <w:r w:rsidR="00A03758">
        <w:rPr>
          <w:w w:val="100"/>
        </w:rPr>
        <w:t xml:space="preserve"> …</w:t>
      </w:r>
    </w:p>
    <w:p w14:paraId="6695D963" w14:textId="77777777" w:rsidR="00A03758" w:rsidRDefault="00A03758" w:rsidP="00A03758">
      <w:pPr>
        <w:pStyle w:val="Prim2"/>
        <w:rPr>
          <w:w w:val="100"/>
        </w:rPr>
      </w:pPr>
      <w:proofErr w:type="spellStart"/>
      <w:ins w:id="30" w:author="Abhishek Patil" w:date="2020-08-19T23:50:00Z">
        <w:r>
          <w:rPr>
            <w:w w:val="100"/>
          </w:rPr>
          <w:t>MLDMaxIdlePeriod</w:t>
        </w:r>
        <w:proofErr w:type="spellEnd"/>
        <w:r>
          <w:rPr>
            <w:w w:val="100"/>
          </w:rPr>
          <w:t>,</w:t>
        </w:r>
      </w:ins>
    </w:p>
    <w:p w14:paraId="1DC19E0F" w14:textId="77777777" w:rsidR="00A03758" w:rsidRDefault="00A03758" w:rsidP="00A03758">
      <w:pPr>
        <w:pStyle w:val="Prim2"/>
        <w:rPr>
          <w:w w:val="100"/>
        </w:rPr>
      </w:pPr>
      <w:proofErr w:type="spellStart"/>
      <w:r>
        <w:rPr>
          <w:w w:val="100"/>
        </w:rPr>
        <w:t>VendorSpecificInfo</w:t>
      </w:r>
      <w:proofErr w:type="spellEnd"/>
      <w:r>
        <w:rPr>
          <w:w w:val="100"/>
        </w:rPr>
        <w:t>)</w:t>
      </w:r>
    </w:p>
    <w:p w14:paraId="27D958ED" w14:textId="77777777" w:rsidR="00A03758" w:rsidRPr="00602236" w:rsidRDefault="00A03758" w:rsidP="00A03758">
      <w:pPr>
        <w:pStyle w:val="T"/>
        <w:rPr>
          <w:i/>
          <w:iCs/>
          <w:w w:val="100"/>
        </w:rPr>
      </w:pPr>
      <w:proofErr w:type="spellStart"/>
      <w:r w:rsidRPr="00602236">
        <w:rPr>
          <w:b/>
          <w:i/>
          <w:iCs/>
          <w:highlight w:val="yellow"/>
        </w:rPr>
        <w:t>TGbe</w:t>
      </w:r>
      <w:proofErr w:type="spellEnd"/>
      <w:r w:rsidRPr="00602236">
        <w:rPr>
          <w:b/>
          <w:i/>
          <w:iCs/>
          <w:highlight w:val="yellow"/>
        </w:rPr>
        <w:t xml:space="preserve"> editor: Please add a new row as follows</w:t>
      </w:r>
    </w:p>
    <w:tbl>
      <w:tblPr>
        <w:tblW w:w="0" w:type="auto"/>
        <w:jc w:val="center"/>
        <w:tblLayout w:type="fixed"/>
        <w:tblCellMar>
          <w:top w:w="60" w:type="dxa"/>
          <w:left w:w="120" w:type="dxa"/>
          <w:bottom w:w="20" w:type="dxa"/>
          <w:right w:w="120" w:type="dxa"/>
        </w:tblCellMar>
        <w:tblLook w:val="0000" w:firstRow="0" w:lastRow="0" w:firstColumn="0" w:lastColumn="0" w:noHBand="0" w:noVBand="0"/>
      </w:tblPr>
      <w:tblGrid>
        <w:gridCol w:w="1787"/>
        <w:gridCol w:w="1890"/>
        <w:gridCol w:w="1350"/>
        <w:gridCol w:w="3673"/>
      </w:tblGrid>
      <w:tr w:rsidR="00A03758" w14:paraId="7CF75469" w14:textId="77777777" w:rsidTr="00CD52CD">
        <w:trPr>
          <w:trHeight w:val="19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58354DC5" w14:textId="77777777" w:rsidR="00A03758" w:rsidRDefault="00A03758" w:rsidP="0031562F">
            <w:pPr>
              <w:pStyle w:val="CellHeading"/>
            </w:pPr>
            <w:r>
              <w:rPr>
                <w:w w:val="100"/>
              </w:rPr>
              <w:t>Name</w:t>
            </w:r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0FF557F6" w14:textId="77777777" w:rsidR="00A03758" w:rsidRDefault="00A03758" w:rsidP="0031562F">
            <w:pPr>
              <w:pStyle w:val="CellHeading"/>
            </w:pPr>
            <w:r>
              <w:rPr>
                <w:w w:val="100"/>
              </w:rPr>
              <w:t>Type</w:t>
            </w:r>
          </w:p>
        </w:tc>
        <w:tc>
          <w:tcPr>
            <w:tcW w:w="135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523C203A" w14:textId="77777777" w:rsidR="00A03758" w:rsidRDefault="00A03758" w:rsidP="0031562F">
            <w:pPr>
              <w:pStyle w:val="CellHeading"/>
            </w:pPr>
            <w:r>
              <w:rPr>
                <w:w w:val="100"/>
              </w:rPr>
              <w:t>Valid range</w:t>
            </w: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67AD432F" w14:textId="77777777" w:rsidR="00A03758" w:rsidRDefault="00A03758" w:rsidP="0031562F">
            <w:pPr>
              <w:pStyle w:val="CellHeading"/>
            </w:pPr>
            <w:r>
              <w:rPr>
                <w:w w:val="100"/>
              </w:rPr>
              <w:t>Description</w:t>
            </w:r>
          </w:p>
        </w:tc>
      </w:tr>
      <w:tr w:rsidR="00CD52CD" w:rsidRPr="007059A9" w14:paraId="3F360B52" w14:textId="77777777" w:rsidTr="00CD52CD">
        <w:trPr>
          <w:trHeight w:val="340"/>
          <w:jc w:val="center"/>
        </w:trPr>
        <w:tc>
          <w:tcPr>
            <w:tcW w:w="178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376E4764" w14:textId="77777777" w:rsidR="00CD52CD" w:rsidRPr="007059A9" w:rsidRDefault="00CD52CD" w:rsidP="00CD52CD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proofErr w:type="spellStart"/>
            <w:r>
              <w:rPr>
                <w:b w:val="0"/>
                <w:bCs w:val="0"/>
                <w:w w:val="100"/>
              </w:rPr>
              <w:t>MLD</w:t>
            </w:r>
            <w:r w:rsidRPr="007059A9">
              <w:rPr>
                <w:b w:val="0"/>
                <w:bCs w:val="0"/>
                <w:w w:val="100"/>
              </w:rPr>
              <w:t>MaxIdlePeriod</w:t>
            </w:r>
            <w:proofErr w:type="spellEnd"/>
          </w:p>
        </w:tc>
        <w:tc>
          <w:tcPr>
            <w:tcW w:w="189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1CB59BED" w14:textId="248A2864" w:rsidR="00CD52CD" w:rsidRPr="007059A9" w:rsidRDefault="00CD52CD" w:rsidP="00CD52CD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7059A9">
              <w:rPr>
                <w:b w:val="0"/>
                <w:bCs w:val="0"/>
                <w:w w:val="100"/>
              </w:rPr>
              <w:t xml:space="preserve">As defined in </w:t>
            </w:r>
            <w:r>
              <w:rPr>
                <w:b w:val="0"/>
                <w:bCs w:val="0"/>
                <w:w w:val="100"/>
              </w:rPr>
              <w:t>MLD</w:t>
            </w:r>
            <w:r w:rsidRPr="007059A9">
              <w:rPr>
                <w:b w:val="0"/>
                <w:bCs w:val="0"/>
                <w:w w:val="100"/>
              </w:rPr>
              <w:t xml:space="preserve"> Max Idle Period </w:t>
            </w:r>
            <w:r>
              <w:rPr>
                <w:b w:val="0"/>
                <w:bCs w:val="0"/>
                <w:w w:val="100"/>
              </w:rPr>
              <w:t>field of Multi-Link element</w:t>
            </w:r>
          </w:p>
        </w:tc>
        <w:tc>
          <w:tcPr>
            <w:tcW w:w="135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7E2B8958" w14:textId="1D48F10E" w:rsidR="00CD52CD" w:rsidRPr="007059A9" w:rsidRDefault="00CD52CD" w:rsidP="00CD52CD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7059A9">
              <w:rPr>
                <w:b w:val="0"/>
                <w:bCs w:val="0"/>
                <w:w w:val="100"/>
              </w:rPr>
              <w:t>As defined in 9.4.2.</w:t>
            </w:r>
            <w:r>
              <w:rPr>
                <w:b w:val="0"/>
                <w:bCs w:val="0"/>
                <w:w w:val="100"/>
              </w:rPr>
              <w:t>xx</w:t>
            </w:r>
            <w:r w:rsidRPr="007059A9">
              <w:rPr>
                <w:b w:val="0"/>
                <w:bCs w:val="0"/>
                <w:w w:val="100"/>
              </w:rPr>
              <w:t xml:space="preserve"> (</w:t>
            </w:r>
            <w:r>
              <w:rPr>
                <w:b w:val="0"/>
                <w:bCs w:val="0"/>
                <w:w w:val="100"/>
              </w:rPr>
              <w:t>Multi-Link element</w:t>
            </w:r>
            <w:r w:rsidRPr="007059A9">
              <w:rPr>
                <w:b w:val="0"/>
                <w:bCs w:val="0"/>
                <w:w w:val="100"/>
              </w:rPr>
              <w:t>)</w:t>
            </w:r>
          </w:p>
        </w:tc>
        <w:tc>
          <w:tcPr>
            <w:tcW w:w="367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60" w:type="dxa"/>
              <w:right w:w="120" w:type="dxa"/>
            </w:tcMar>
            <w:vAlign w:val="center"/>
          </w:tcPr>
          <w:p w14:paraId="6740E249" w14:textId="71EA7678" w:rsidR="00CD52CD" w:rsidRPr="007059A9" w:rsidRDefault="00CD52CD" w:rsidP="00CD52CD">
            <w:pPr>
              <w:pStyle w:val="CellHeading"/>
              <w:jc w:val="left"/>
              <w:rPr>
                <w:b w:val="0"/>
                <w:bCs w:val="0"/>
                <w:w w:val="100"/>
              </w:rPr>
            </w:pPr>
            <w:r w:rsidRPr="007059A9">
              <w:rPr>
                <w:b w:val="0"/>
                <w:bCs w:val="0"/>
                <w:w w:val="100"/>
              </w:rPr>
              <w:t xml:space="preserve">Indicates the </w:t>
            </w:r>
            <w:r>
              <w:rPr>
                <w:b w:val="0"/>
                <w:bCs w:val="0"/>
                <w:w w:val="100"/>
              </w:rPr>
              <w:t>MLD</w:t>
            </w:r>
            <w:r w:rsidRPr="007059A9">
              <w:rPr>
                <w:b w:val="0"/>
                <w:bCs w:val="0"/>
                <w:w w:val="100"/>
              </w:rPr>
              <w:t xml:space="preserve"> max idle period parameters of the AP </w:t>
            </w:r>
            <w:r>
              <w:rPr>
                <w:b w:val="0"/>
                <w:bCs w:val="0"/>
                <w:w w:val="100"/>
              </w:rPr>
              <w:t>MLD.</w:t>
            </w:r>
            <w:r w:rsidRPr="007059A9">
              <w:rPr>
                <w:b w:val="0"/>
                <w:bCs w:val="0"/>
                <w:w w:val="100"/>
              </w:rPr>
              <w:t xml:space="preserve"> This parameter is present if</w:t>
            </w:r>
            <w:r>
              <w:rPr>
                <w:b w:val="0"/>
                <w:bCs w:val="0"/>
                <w:w w:val="100"/>
              </w:rPr>
              <w:t xml:space="preserve"> the transmitting AP is affiliated with an AP MLD and</w:t>
            </w:r>
            <w:r w:rsidRPr="007059A9">
              <w:rPr>
                <w:b w:val="0"/>
                <w:bCs w:val="0"/>
                <w:w w:val="100"/>
              </w:rPr>
              <w:t xml:space="preserve"> </w:t>
            </w:r>
            <w:r w:rsidRPr="00AE514F">
              <w:rPr>
                <w:b w:val="0"/>
                <w:bCs w:val="0"/>
                <w:w w:val="100"/>
              </w:rPr>
              <w:t xml:space="preserve">dot11MultiLinkActivated </w:t>
            </w:r>
            <w:r>
              <w:rPr>
                <w:b w:val="0"/>
                <w:bCs w:val="0"/>
                <w:w w:val="100"/>
              </w:rPr>
              <w:t>is</w:t>
            </w:r>
            <w:r w:rsidRPr="007059A9">
              <w:rPr>
                <w:b w:val="0"/>
                <w:bCs w:val="0"/>
                <w:w w:val="100"/>
              </w:rPr>
              <w:t xml:space="preserve"> true</w:t>
            </w:r>
            <w:r>
              <w:rPr>
                <w:b w:val="0"/>
                <w:bCs w:val="0"/>
                <w:w w:val="100"/>
              </w:rPr>
              <w:t xml:space="preserve">; Otherwise </w:t>
            </w:r>
            <w:r w:rsidRPr="007059A9">
              <w:rPr>
                <w:b w:val="0"/>
                <w:bCs w:val="0"/>
                <w:w w:val="100"/>
              </w:rPr>
              <w:t>not present.</w:t>
            </w:r>
          </w:p>
        </w:tc>
      </w:tr>
    </w:tbl>
    <w:p w14:paraId="1ABA9189" w14:textId="2DBCFD38" w:rsidR="003C6A6E" w:rsidRDefault="003C6A6E" w:rsidP="00802890">
      <w:pPr>
        <w:pStyle w:val="T"/>
        <w:rPr>
          <w:b/>
        </w:rPr>
      </w:pPr>
    </w:p>
    <w:p w14:paraId="464B17F9" w14:textId="49E38200" w:rsidR="00C0412A" w:rsidRDefault="00C0412A" w:rsidP="00802890">
      <w:pPr>
        <w:pStyle w:val="T"/>
        <w:rPr>
          <w:b/>
        </w:rPr>
      </w:pPr>
    </w:p>
    <w:p w14:paraId="37FF0BF9" w14:textId="77777777" w:rsidR="00C0412A" w:rsidRDefault="00C0412A" w:rsidP="00802890">
      <w:pPr>
        <w:pStyle w:val="T"/>
        <w:rPr>
          <w:b/>
        </w:rPr>
      </w:pPr>
    </w:p>
    <w:p w14:paraId="5972CEAD" w14:textId="5C3A65F6" w:rsidR="00A51014" w:rsidRDefault="00A51014" w:rsidP="00A51014">
      <w:pPr>
        <w:pStyle w:val="H4"/>
        <w:rPr>
          <w:w w:val="100"/>
        </w:rPr>
      </w:pPr>
      <w:bookmarkStart w:id="31" w:name="RTF35303437313a2048342c312e"/>
      <w:r w:rsidRPr="00826B82">
        <w:rPr>
          <w:w w:val="100"/>
        </w:rPr>
        <w:lastRenderedPageBreak/>
        <w:t xml:space="preserve">9.4.2.x </w:t>
      </w:r>
      <w:r w:rsidR="00826B82" w:rsidRPr="00826B82">
        <w:rPr>
          <w:w w:val="100"/>
        </w:rPr>
        <w:t>Multi-Link</w:t>
      </w:r>
      <w:r w:rsidRPr="00826B82">
        <w:rPr>
          <w:w w:val="100"/>
        </w:rPr>
        <w:t xml:space="preserve"> element</w:t>
      </w:r>
      <w:bookmarkEnd w:id="31"/>
    </w:p>
    <w:p w14:paraId="61E9686A" w14:textId="33A956DC" w:rsidR="00826B82" w:rsidRPr="00CC7D68" w:rsidRDefault="00826B82" w:rsidP="00826B82">
      <w:pPr>
        <w:pStyle w:val="T"/>
        <w:rPr>
          <w:i/>
          <w:iCs/>
          <w:w w:val="100"/>
        </w:rPr>
      </w:pPr>
      <w:proofErr w:type="spellStart"/>
      <w:r w:rsidRPr="00CC7D68">
        <w:rPr>
          <w:b/>
          <w:i/>
          <w:iCs/>
          <w:highlight w:val="yellow"/>
        </w:rPr>
        <w:t>TGbe</w:t>
      </w:r>
      <w:proofErr w:type="spellEnd"/>
      <w:r w:rsidRPr="00CC7D68">
        <w:rPr>
          <w:b/>
          <w:i/>
          <w:iCs/>
          <w:highlight w:val="yellow"/>
        </w:rPr>
        <w:t xml:space="preserve"> editor: Please </w:t>
      </w:r>
      <w:r>
        <w:rPr>
          <w:b/>
          <w:i/>
          <w:iCs/>
          <w:highlight w:val="yellow"/>
        </w:rPr>
        <w:t xml:space="preserve">update </w:t>
      </w:r>
      <w:r w:rsidR="004B734F">
        <w:rPr>
          <w:b/>
          <w:i/>
          <w:iCs/>
          <w:highlight w:val="yellow"/>
        </w:rPr>
        <w:t>the following figures in this</w:t>
      </w:r>
      <w:r>
        <w:rPr>
          <w:b/>
          <w:i/>
          <w:iCs/>
          <w:highlight w:val="yellow"/>
        </w:rPr>
        <w:t xml:space="preserve"> subclause</w:t>
      </w:r>
      <w:r w:rsidRPr="00CC7D68">
        <w:rPr>
          <w:b/>
          <w:i/>
          <w:iCs/>
          <w:highlight w:val="yellow"/>
        </w:rPr>
        <w:t xml:space="preserve"> as </w:t>
      </w:r>
      <w:r w:rsidR="00A81059">
        <w:rPr>
          <w:b/>
          <w:i/>
          <w:iCs/>
          <w:highlight w:val="yellow"/>
        </w:rPr>
        <w:t>shown below</w:t>
      </w:r>
    </w:p>
    <w:p w14:paraId="24ED6B66" w14:textId="77777777" w:rsidR="003E18F8" w:rsidRDefault="003E18F8" w:rsidP="00A51014">
      <w:pPr>
        <w:pStyle w:val="T"/>
        <w:rPr>
          <w:w w:val="100"/>
        </w:rPr>
      </w:pPr>
    </w:p>
    <w:tbl>
      <w:tblPr>
        <w:tblW w:w="10890" w:type="dxa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4A0" w:firstRow="1" w:lastRow="0" w:firstColumn="1" w:lastColumn="0" w:noHBand="0" w:noVBand="1"/>
      </w:tblPr>
      <w:tblGrid>
        <w:gridCol w:w="810"/>
        <w:gridCol w:w="180"/>
        <w:gridCol w:w="900"/>
        <w:gridCol w:w="810"/>
        <w:gridCol w:w="990"/>
        <w:gridCol w:w="990"/>
        <w:gridCol w:w="900"/>
        <w:gridCol w:w="990"/>
        <w:gridCol w:w="720"/>
        <w:gridCol w:w="1080"/>
        <w:gridCol w:w="630"/>
        <w:gridCol w:w="630"/>
        <w:gridCol w:w="1260"/>
      </w:tblGrid>
      <w:tr w:rsidR="00233ABF" w14:paraId="7321D854" w14:textId="77777777" w:rsidTr="00233ABF">
        <w:trPr>
          <w:trHeight w:val="440"/>
          <w:jc w:val="center"/>
        </w:trPr>
        <w:tc>
          <w:tcPr>
            <w:tcW w:w="810" w:type="dxa"/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5DDB6A58" w14:textId="77777777" w:rsidR="00233ABF" w:rsidRDefault="00233ABF" w:rsidP="00233ABF">
            <w:pPr>
              <w:pStyle w:val="figuretext"/>
              <w:rPr>
                <w:w w:val="1"/>
              </w:rPr>
            </w:pPr>
          </w:p>
        </w:tc>
        <w:tc>
          <w:tcPr>
            <w:tcW w:w="108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458BAB6D" w14:textId="77777777" w:rsidR="00233ABF" w:rsidRDefault="00233ABF" w:rsidP="00233ABF">
            <w:pPr>
              <w:pStyle w:val="figuretext"/>
            </w:pPr>
            <w:r>
              <w:rPr>
                <w:w w:val="100"/>
              </w:rPr>
              <w:t>Element ID</w:t>
            </w:r>
          </w:p>
        </w:tc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1A3C5F4C" w14:textId="77777777" w:rsidR="00233ABF" w:rsidRDefault="00233ABF" w:rsidP="00233ABF">
            <w:pPr>
              <w:pStyle w:val="figuretext"/>
            </w:pPr>
            <w:r>
              <w:rPr>
                <w:w w:val="100"/>
              </w:rPr>
              <w:t>Length</w:t>
            </w:r>
          </w:p>
        </w:tc>
        <w:tc>
          <w:tcPr>
            <w:tcW w:w="9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920B344" w14:textId="77777777" w:rsidR="00233ABF" w:rsidRDefault="00233ABF" w:rsidP="00233ABF">
            <w:pPr>
              <w:pStyle w:val="figuretext"/>
              <w:rPr>
                <w:w w:val="100"/>
              </w:rPr>
            </w:pPr>
            <w:r>
              <w:rPr>
                <w:w w:val="100"/>
              </w:rPr>
              <w:t>Element ID Extension</w:t>
            </w:r>
          </w:p>
        </w:tc>
        <w:tc>
          <w:tcPr>
            <w:tcW w:w="9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1689E437" w14:textId="77777777" w:rsidR="00233ABF" w:rsidRDefault="00233ABF" w:rsidP="00233ABF">
            <w:pPr>
              <w:pStyle w:val="figuretext"/>
            </w:pPr>
            <w:r>
              <w:rPr>
                <w:w w:val="100"/>
              </w:rPr>
              <w:t>Multi-Link Control</w:t>
            </w:r>
          </w:p>
        </w:tc>
        <w:tc>
          <w:tcPr>
            <w:tcW w:w="9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4304C169" w14:textId="5AF91C80" w:rsidR="00233ABF" w:rsidRDefault="00233ABF" w:rsidP="00233ABF">
            <w:pPr>
              <w:pStyle w:val="figuretext"/>
            </w:pPr>
            <w:r>
              <w:rPr>
                <w:w w:val="100"/>
              </w:rPr>
              <w:t xml:space="preserve">MLD </w:t>
            </w:r>
            <w:r w:rsidR="004C683A">
              <w:rPr>
                <w:w w:val="100"/>
              </w:rPr>
              <w:t>MAC A</w:t>
            </w:r>
            <w:r>
              <w:rPr>
                <w:w w:val="100"/>
              </w:rPr>
              <w:t>ddress</w:t>
            </w:r>
          </w:p>
        </w:tc>
        <w:tc>
          <w:tcPr>
            <w:tcW w:w="9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87CB229" w14:textId="09BB0617" w:rsidR="00233ABF" w:rsidRDefault="00233ABF" w:rsidP="00233ABF">
            <w:pPr>
              <w:pStyle w:val="figuretext"/>
              <w:rPr>
                <w:w w:val="100"/>
              </w:rPr>
            </w:pPr>
            <w:r>
              <w:rPr>
                <w:w w:val="100"/>
              </w:rPr>
              <w:t xml:space="preserve">STR Capability </w:t>
            </w:r>
          </w:p>
        </w:tc>
        <w:tc>
          <w:tcPr>
            <w:tcW w:w="7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71EC30A" w14:textId="6E984A90" w:rsidR="00233ABF" w:rsidRDefault="00233ABF" w:rsidP="00233ABF">
            <w:pPr>
              <w:pStyle w:val="figuretext"/>
              <w:rPr>
                <w:w w:val="100"/>
              </w:rPr>
            </w:pPr>
            <w:r>
              <w:t>Tx Link ID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B2412C8" w14:textId="5B725155" w:rsidR="00233ABF" w:rsidRDefault="00233ABF" w:rsidP="00233ABF">
            <w:pPr>
              <w:pStyle w:val="figuretext"/>
              <w:rPr>
                <w:w w:val="100"/>
              </w:rPr>
            </w:pPr>
            <w:ins w:id="32" w:author="Abhishek Patil" w:date="2020-08-21T18:01:00Z">
              <w:r>
                <w:rPr>
                  <w:w w:val="100"/>
                </w:rPr>
                <w:t>MLD Idle Period</w:t>
              </w:r>
            </w:ins>
            <w:ins w:id="33" w:author="Abhishek Patil" w:date="2020-08-24T18:53:00Z">
              <w:r w:rsidR="007B0DC1">
                <w:rPr>
                  <w:w w:val="100"/>
                </w:rPr>
                <w:t xml:space="preserve"> Information</w:t>
              </w:r>
            </w:ins>
            <w:ins w:id="34" w:author="Abhishek Patil" w:date="2020-08-21T18:07:00Z">
              <w:r>
                <w:rPr>
                  <w:w w:val="100"/>
                </w:rPr>
                <w:t xml:space="preserve"> </w:t>
              </w:r>
            </w:ins>
          </w:p>
          <w:p w14:paraId="52CBA0A4" w14:textId="33A34F40" w:rsidR="00233ABF" w:rsidRDefault="00233ABF" w:rsidP="00233ABF">
            <w:pPr>
              <w:pStyle w:val="figuretext"/>
              <w:rPr>
                <w:w w:val="100"/>
              </w:rPr>
            </w:pPr>
            <w:del w:id="35" w:author="Abhishek Patil" w:date="2020-08-21T18:01:00Z">
              <w:r w:rsidDel="00EF463B">
                <w:rPr>
                  <w:w w:val="100"/>
                </w:rPr>
                <w:delText>TBD</w:delText>
              </w:r>
            </w:del>
          </w:p>
        </w:tc>
        <w:tc>
          <w:tcPr>
            <w:tcW w:w="6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E93EF" w14:textId="77777777" w:rsidR="00233ABF" w:rsidRDefault="00233ABF" w:rsidP="00233ABF">
            <w:pPr>
              <w:pStyle w:val="figuretext"/>
              <w:rPr>
                <w:w w:val="100"/>
              </w:rPr>
            </w:pPr>
            <w:r>
              <w:rPr>
                <w:w w:val="100"/>
              </w:rPr>
              <w:t>TBD</w:t>
            </w:r>
          </w:p>
        </w:tc>
        <w:tc>
          <w:tcPr>
            <w:tcW w:w="6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DDE284B" w14:textId="77777777" w:rsidR="00233ABF" w:rsidRDefault="00233ABF" w:rsidP="00233ABF">
            <w:pPr>
              <w:pStyle w:val="figuretext"/>
              <w:rPr>
                <w:w w:val="100"/>
              </w:rPr>
            </w:pPr>
            <w:r>
              <w:rPr>
                <w:w w:val="100"/>
              </w:rPr>
              <w:t>TBD</w:t>
            </w:r>
          </w:p>
        </w:tc>
        <w:tc>
          <w:tcPr>
            <w:tcW w:w="12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EBC9160" w14:textId="77777777" w:rsidR="00233ABF" w:rsidRDefault="00233ABF" w:rsidP="00233ABF">
            <w:pPr>
              <w:pStyle w:val="figuretext"/>
              <w:rPr>
                <w:w w:val="100"/>
              </w:rPr>
            </w:pPr>
            <w:r>
              <w:rPr>
                <w:w w:val="100"/>
              </w:rPr>
              <w:t xml:space="preserve">Optional </w:t>
            </w:r>
            <w:proofErr w:type="spellStart"/>
            <w:r>
              <w:rPr>
                <w:w w:val="100"/>
              </w:rPr>
              <w:t>Subelements</w:t>
            </w:r>
            <w:proofErr w:type="spellEnd"/>
          </w:p>
        </w:tc>
      </w:tr>
      <w:tr w:rsidR="00233ABF" w14:paraId="0FB57C6A" w14:textId="77777777" w:rsidTr="0068320C">
        <w:trPr>
          <w:trHeight w:val="17"/>
          <w:jc w:val="center"/>
        </w:trPr>
        <w:tc>
          <w:tcPr>
            <w:tcW w:w="810" w:type="dxa"/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74750127" w14:textId="77777777" w:rsidR="00233ABF" w:rsidRDefault="00233ABF" w:rsidP="00233ABF">
            <w:pPr>
              <w:pStyle w:val="figuretext"/>
            </w:pPr>
            <w:r>
              <w:rPr>
                <w:w w:val="100"/>
              </w:rPr>
              <w:t>Octets:</w:t>
            </w:r>
          </w:p>
        </w:tc>
        <w:tc>
          <w:tcPr>
            <w:tcW w:w="1080" w:type="dxa"/>
            <w:gridSpan w:val="2"/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47BA3213" w14:textId="77777777" w:rsidR="00233ABF" w:rsidRDefault="00233ABF" w:rsidP="00233ABF">
            <w:pPr>
              <w:pStyle w:val="figuretext"/>
            </w:pPr>
            <w:r>
              <w:rPr>
                <w:w w:val="100"/>
              </w:rPr>
              <w:t>1</w:t>
            </w:r>
          </w:p>
        </w:tc>
        <w:tc>
          <w:tcPr>
            <w:tcW w:w="810" w:type="dxa"/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4D1FD4F3" w14:textId="77777777" w:rsidR="00233ABF" w:rsidRDefault="00233ABF" w:rsidP="00233ABF">
            <w:pPr>
              <w:pStyle w:val="figuretext"/>
            </w:pPr>
            <w:r>
              <w:rPr>
                <w:w w:val="100"/>
              </w:rPr>
              <w:t>1</w:t>
            </w:r>
          </w:p>
        </w:tc>
        <w:tc>
          <w:tcPr>
            <w:tcW w:w="990" w:type="dxa"/>
            <w:vAlign w:val="center"/>
          </w:tcPr>
          <w:p w14:paraId="59394425" w14:textId="77777777" w:rsidR="00233ABF" w:rsidRDefault="00233ABF" w:rsidP="00233ABF">
            <w:pPr>
              <w:pStyle w:val="figuretext"/>
              <w:rPr>
                <w:w w:val="100"/>
              </w:rPr>
            </w:pPr>
            <w:r>
              <w:rPr>
                <w:w w:val="100"/>
              </w:rPr>
              <w:t>1</w:t>
            </w:r>
          </w:p>
        </w:tc>
        <w:tc>
          <w:tcPr>
            <w:tcW w:w="990" w:type="dxa"/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04F81F6E" w14:textId="77777777" w:rsidR="00233ABF" w:rsidRDefault="00233ABF" w:rsidP="00233ABF">
            <w:pPr>
              <w:pStyle w:val="figuretext"/>
            </w:pPr>
            <w:r>
              <w:rPr>
                <w:w w:val="100"/>
              </w:rPr>
              <w:t>2</w:t>
            </w:r>
          </w:p>
        </w:tc>
        <w:tc>
          <w:tcPr>
            <w:tcW w:w="900" w:type="dxa"/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3DDA6639" w14:textId="77777777" w:rsidR="00233ABF" w:rsidRDefault="00233ABF" w:rsidP="00233ABF">
            <w:pPr>
              <w:pStyle w:val="figuretext"/>
            </w:pPr>
            <w:r>
              <w:rPr>
                <w:w w:val="100"/>
              </w:rPr>
              <w:t>0 or 6</w:t>
            </w:r>
          </w:p>
        </w:tc>
        <w:tc>
          <w:tcPr>
            <w:tcW w:w="990" w:type="dxa"/>
            <w:vAlign w:val="center"/>
          </w:tcPr>
          <w:p w14:paraId="7E907970" w14:textId="05A8B13F" w:rsidR="00233ABF" w:rsidRDefault="00233ABF" w:rsidP="00233ABF">
            <w:pPr>
              <w:pStyle w:val="figuretext"/>
              <w:rPr>
                <w:w w:val="100"/>
              </w:rPr>
            </w:pPr>
            <w:r>
              <w:rPr>
                <w:w w:val="100"/>
              </w:rPr>
              <w:t>0 or TBD</w:t>
            </w:r>
          </w:p>
        </w:tc>
        <w:tc>
          <w:tcPr>
            <w:tcW w:w="720" w:type="dxa"/>
            <w:vAlign w:val="center"/>
          </w:tcPr>
          <w:p w14:paraId="53237A47" w14:textId="63716FC5" w:rsidR="00233ABF" w:rsidRDefault="00233ABF" w:rsidP="00233ABF">
            <w:pPr>
              <w:pStyle w:val="figuretext"/>
              <w:rPr>
                <w:w w:val="100"/>
              </w:rPr>
            </w:pPr>
            <w:r>
              <w:rPr>
                <w:w w:val="100"/>
              </w:rPr>
              <w:t>0 or 1</w:t>
            </w:r>
          </w:p>
        </w:tc>
        <w:tc>
          <w:tcPr>
            <w:tcW w:w="1080" w:type="dxa"/>
            <w:vAlign w:val="center"/>
          </w:tcPr>
          <w:p w14:paraId="0E98B03E" w14:textId="422CFE45" w:rsidR="00233ABF" w:rsidRDefault="00233ABF" w:rsidP="00233ABF">
            <w:pPr>
              <w:pStyle w:val="figuretext"/>
              <w:rPr>
                <w:w w:val="100"/>
              </w:rPr>
            </w:pPr>
            <w:ins w:id="36" w:author="Abhishek Patil" w:date="2020-08-21T18:01:00Z">
              <w:r>
                <w:rPr>
                  <w:w w:val="100"/>
                </w:rPr>
                <w:t>0 or 3</w:t>
              </w:r>
            </w:ins>
          </w:p>
          <w:p w14:paraId="078FAAA3" w14:textId="732C8935" w:rsidR="00233ABF" w:rsidRDefault="00233ABF" w:rsidP="00233ABF">
            <w:pPr>
              <w:pStyle w:val="figuretext"/>
              <w:rPr>
                <w:w w:val="100"/>
              </w:rPr>
            </w:pPr>
            <w:del w:id="37" w:author="Abhishek Patil" w:date="2020-08-21T18:01:00Z">
              <w:r w:rsidDel="00EF463B">
                <w:rPr>
                  <w:w w:val="100"/>
                </w:rPr>
                <w:delText>TBD</w:delText>
              </w:r>
            </w:del>
          </w:p>
        </w:tc>
        <w:tc>
          <w:tcPr>
            <w:tcW w:w="630" w:type="dxa"/>
            <w:vAlign w:val="center"/>
          </w:tcPr>
          <w:p w14:paraId="2D91E6E3" w14:textId="77777777" w:rsidR="00233ABF" w:rsidRDefault="00233ABF" w:rsidP="00233ABF">
            <w:pPr>
              <w:pStyle w:val="figuretext"/>
              <w:rPr>
                <w:w w:val="100"/>
              </w:rPr>
            </w:pPr>
            <w:r>
              <w:rPr>
                <w:w w:val="100"/>
              </w:rPr>
              <w:t>TBD</w:t>
            </w:r>
          </w:p>
        </w:tc>
        <w:tc>
          <w:tcPr>
            <w:tcW w:w="630" w:type="dxa"/>
            <w:vAlign w:val="center"/>
          </w:tcPr>
          <w:p w14:paraId="51536ABB" w14:textId="77777777" w:rsidR="00233ABF" w:rsidRDefault="00233ABF" w:rsidP="00233ABF">
            <w:pPr>
              <w:pStyle w:val="figuretext"/>
              <w:rPr>
                <w:w w:val="100"/>
              </w:rPr>
            </w:pPr>
            <w:r>
              <w:rPr>
                <w:w w:val="100"/>
              </w:rPr>
              <w:t>TBD</w:t>
            </w:r>
          </w:p>
        </w:tc>
        <w:tc>
          <w:tcPr>
            <w:tcW w:w="1260" w:type="dxa"/>
            <w:vAlign w:val="center"/>
          </w:tcPr>
          <w:p w14:paraId="083260BA" w14:textId="77777777" w:rsidR="00233ABF" w:rsidRDefault="00233ABF" w:rsidP="00233ABF">
            <w:pPr>
              <w:pStyle w:val="figuretext"/>
              <w:rPr>
                <w:w w:val="100"/>
              </w:rPr>
            </w:pPr>
            <w:r>
              <w:rPr>
                <w:w w:val="100"/>
              </w:rPr>
              <w:t>variable</w:t>
            </w:r>
          </w:p>
        </w:tc>
      </w:tr>
      <w:tr w:rsidR="00233ABF" w14:paraId="0B9171A2" w14:textId="77777777" w:rsidTr="00233ABF">
        <w:trPr>
          <w:trHeight w:val="24"/>
          <w:jc w:val="center"/>
        </w:trPr>
        <w:tc>
          <w:tcPr>
            <w:tcW w:w="990" w:type="dxa"/>
            <w:gridSpan w:val="2"/>
          </w:tcPr>
          <w:p w14:paraId="6CEECE1C" w14:textId="77777777" w:rsidR="00233ABF" w:rsidRDefault="00233ABF" w:rsidP="00CF1C96">
            <w:pPr>
              <w:pStyle w:val="FigTitle"/>
              <w:rPr>
                <w:w w:val="100"/>
              </w:rPr>
            </w:pPr>
          </w:p>
        </w:tc>
        <w:tc>
          <w:tcPr>
            <w:tcW w:w="9900" w:type="dxa"/>
            <w:gridSpan w:val="11"/>
          </w:tcPr>
          <w:p w14:paraId="4072B4DE" w14:textId="1316CE23" w:rsidR="00233ABF" w:rsidRDefault="00233ABF" w:rsidP="00CF1C96">
            <w:pPr>
              <w:pStyle w:val="FigTitle"/>
              <w:rPr>
                <w:w w:val="100"/>
              </w:rPr>
            </w:pPr>
            <w:r>
              <w:rPr>
                <w:w w:val="100"/>
              </w:rPr>
              <w:t>Figure 9-xxx1 – Multi-Link element format</w:t>
            </w:r>
          </w:p>
        </w:tc>
      </w:tr>
    </w:tbl>
    <w:p w14:paraId="38CA389F" w14:textId="77777777" w:rsidR="003E18F8" w:rsidRDefault="003E18F8" w:rsidP="003E18F8">
      <w:pPr>
        <w:pStyle w:val="T"/>
        <w:rPr>
          <w:w w:val="100"/>
        </w:rPr>
      </w:pPr>
    </w:p>
    <w:tbl>
      <w:tblPr>
        <w:tblW w:w="8550" w:type="dxa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4A0" w:firstRow="1" w:lastRow="0" w:firstColumn="1" w:lastColumn="0" w:noHBand="0" w:noVBand="1"/>
      </w:tblPr>
      <w:tblGrid>
        <w:gridCol w:w="810"/>
        <w:gridCol w:w="437"/>
        <w:gridCol w:w="733"/>
        <w:gridCol w:w="1170"/>
        <w:gridCol w:w="990"/>
        <w:gridCol w:w="810"/>
        <w:gridCol w:w="1440"/>
        <w:gridCol w:w="720"/>
        <w:gridCol w:w="720"/>
        <w:gridCol w:w="720"/>
      </w:tblGrid>
      <w:tr w:rsidR="000F1357" w14:paraId="26C441D1" w14:textId="77777777" w:rsidTr="00233ABF">
        <w:trPr>
          <w:trHeight w:val="82"/>
          <w:jc w:val="center"/>
        </w:trPr>
        <w:tc>
          <w:tcPr>
            <w:tcW w:w="810" w:type="dxa"/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40EAF26B" w14:textId="77777777" w:rsidR="000F1357" w:rsidRDefault="000F1357" w:rsidP="000F1357">
            <w:pPr>
              <w:pStyle w:val="figuretext"/>
              <w:rPr>
                <w:w w:val="1"/>
              </w:rPr>
            </w:pPr>
          </w:p>
        </w:tc>
        <w:tc>
          <w:tcPr>
            <w:tcW w:w="1170" w:type="dxa"/>
            <w:gridSpan w:val="2"/>
            <w:tcBorders>
              <w:bottom w:val="single" w:sz="4" w:space="0" w:color="auto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1062D7BA" w14:textId="77777777" w:rsidR="000F1357" w:rsidRDefault="000F1357" w:rsidP="000F1357">
            <w:pPr>
              <w:pStyle w:val="figuretext"/>
              <w:rPr>
                <w:w w:val="100"/>
              </w:rPr>
            </w:pPr>
            <w:r>
              <w:rPr>
                <w:w w:val="100"/>
              </w:rPr>
              <w:t>B0 – B2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3AFAC0C7" w14:textId="77777777" w:rsidR="000F1357" w:rsidRDefault="000F1357" w:rsidP="000F1357">
            <w:pPr>
              <w:pStyle w:val="figuretext"/>
              <w:rPr>
                <w:w w:val="100"/>
              </w:rPr>
            </w:pPr>
            <w:r>
              <w:rPr>
                <w:w w:val="100"/>
              </w:rPr>
              <w:t>B3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40C273B3" w14:textId="77777777" w:rsidR="000F1357" w:rsidRDefault="000F1357" w:rsidP="000F1357">
            <w:pPr>
              <w:pStyle w:val="figuretext"/>
              <w:rPr>
                <w:w w:val="100"/>
              </w:rPr>
            </w:pPr>
            <w:r>
              <w:rPr>
                <w:w w:val="100"/>
              </w:rPr>
              <w:t>B4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4309F629" w14:textId="2D91A9EE" w:rsidR="000F1357" w:rsidRDefault="000F1357" w:rsidP="000F1357">
            <w:pPr>
              <w:pStyle w:val="figuretext"/>
              <w:rPr>
                <w:w w:val="100"/>
              </w:rPr>
            </w:pPr>
            <w:r>
              <w:rPr>
                <w:w w:val="100"/>
              </w:rPr>
              <w:t>B5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7EDD78F5" w14:textId="10D7D4C3" w:rsidR="000F1357" w:rsidRDefault="000F1357" w:rsidP="000F1357">
            <w:pPr>
              <w:pStyle w:val="figuretext"/>
              <w:rPr>
                <w:w w:val="100"/>
              </w:rPr>
            </w:pPr>
            <w:ins w:id="38" w:author="Abhishek Patil" w:date="2020-08-21T18:02:00Z">
              <w:r>
                <w:rPr>
                  <w:w w:val="100"/>
                </w:rPr>
                <w:t>B5</w:t>
              </w:r>
            </w:ins>
            <w:del w:id="39" w:author="Abhishek Patil" w:date="2020-08-21T18:02:00Z">
              <w:r w:rsidDel="00BC0B99">
                <w:rPr>
                  <w:w w:val="100"/>
                </w:rPr>
                <w:delText>TBD</w:delText>
              </w:r>
            </w:del>
          </w:p>
        </w:tc>
        <w:tc>
          <w:tcPr>
            <w:tcW w:w="720" w:type="dxa"/>
            <w:tcBorders>
              <w:bottom w:val="single" w:sz="4" w:space="0" w:color="auto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11765488" w14:textId="77777777" w:rsidR="000F1357" w:rsidRDefault="000F1357" w:rsidP="000F1357">
            <w:pPr>
              <w:pStyle w:val="figuretext"/>
              <w:rPr>
                <w:w w:val="100"/>
              </w:rPr>
            </w:pPr>
            <w:r>
              <w:rPr>
                <w:w w:val="100"/>
              </w:rPr>
              <w:t>TBD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14:paraId="03958CE6" w14:textId="77777777" w:rsidR="000F1357" w:rsidRDefault="000F1357" w:rsidP="000F1357">
            <w:pPr>
              <w:pStyle w:val="figuretext"/>
              <w:rPr>
                <w:w w:val="100"/>
              </w:rPr>
            </w:pPr>
            <w:r>
              <w:rPr>
                <w:w w:val="100"/>
              </w:rPr>
              <w:t>TBD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14:paraId="1B4AFC78" w14:textId="77777777" w:rsidR="000F1357" w:rsidRDefault="000F1357" w:rsidP="000F1357">
            <w:pPr>
              <w:pStyle w:val="figuretext"/>
              <w:rPr>
                <w:w w:val="100"/>
              </w:rPr>
            </w:pPr>
            <w:r>
              <w:rPr>
                <w:w w:val="100"/>
              </w:rPr>
              <w:t>TBD</w:t>
            </w:r>
          </w:p>
        </w:tc>
      </w:tr>
      <w:tr w:rsidR="000F1357" w14:paraId="138DBF41" w14:textId="77777777" w:rsidTr="00233ABF">
        <w:trPr>
          <w:trHeight w:val="201"/>
          <w:jc w:val="center"/>
        </w:trPr>
        <w:tc>
          <w:tcPr>
            <w:tcW w:w="810" w:type="dxa"/>
            <w:tcBorders>
              <w:right w:val="single" w:sz="4" w:space="0" w:color="auto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521DA792" w14:textId="77777777" w:rsidR="000F1357" w:rsidRDefault="000F1357" w:rsidP="000F1357">
            <w:pPr>
              <w:pStyle w:val="figuretext"/>
              <w:rPr>
                <w:w w:val="1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56B2722A" w14:textId="77777777" w:rsidR="000F1357" w:rsidRDefault="000F1357" w:rsidP="000F1357">
            <w:pPr>
              <w:pStyle w:val="figuretext"/>
            </w:pPr>
            <w:r>
              <w:rPr>
                <w:w w:val="100"/>
              </w:rPr>
              <w:t>Number Of Link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16D2A534" w14:textId="77777777" w:rsidR="000F1357" w:rsidRDefault="000F1357" w:rsidP="000F1357">
            <w:pPr>
              <w:pStyle w:val="figuretext"/>
            </w:pPr>
            <w:r>
              <w:rPr>
                <w:w w:val="100"/>
              </w:rPr>
              <w:t>MLD MAC Address Present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87D9B" w14:textId="4FDB4A14" w:rsidR="000F1357" w:rsidRDefault="000F1357" w:rsidP="000F1357">
            <w:pPr>
              <w:pStyle w:val="figuretext"/>
              <w:rPr>
                <w:w w:val="100"/>
              </w:rPr>
            </w:pPr>
            <w:r>
              <w:rPr>
                <w:w w:val="100"/>
              </w:rPr>
              <w:t xml:space="preserve">STR Capability Present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14CF1" w14:textId="4830E6D4" w:rsidR="000F1357" w:rsidRDefault="000F1357" w:rsidP="000F1357">
            <w:pPr>
              <w:pStyle w:val="figuretext"/>
              <w:rPr>
                <w:w w:val="100"/>
              </w:rPr>
            </w:pPr>
            <w:r>
              <w:t>Tx Link ID Present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32795131" w14:textId="10F3D03E" w:rsidR="000F1357" w:rsidRDefault="007B0DC1" w:rsidP="000F1357">
            <w:pPr>
              <w:pStyle w:val="figuretext"/>
              <w:rPr>
                <w:w w:val="100"/>
              </w:rPr>
            </w:pPr>
            <w:ins w:id="40" w:author="Abhishek Patil" w:date="2020-08-24T18:53:00Z">
              <w:r>
                <w:rPr>
                  <w:w w:val="100"/>
                </w:rPr>
                <w:t>MLD</w:t>
              </w:r>
            </w:ins>
            <w:ins w:id="41" w:author="Abhishek Patil" w:date="2020-08-21T18:02:00Z">
              <w:r w:rsidR="000F1357">
                <w:rPr>
                  <w:w w:val="100"/>
                </w:rPr>
                <w:t xml:space="preserve"> Idle Period </w:t>
              </w:r>
            </w:ins>
            <w:ins w:id="42" w:author="Abhishek Patil" w:date="2020-08-24T18:53:00Z">
              <w:r>
                <w:rPr>
                  <w:w w:val="100"/>
                </w:rPr>
                <w:t xml:space="preserve">Information </w:t>
              </w:r>
            </w:ins>
            <w:ins w:id="43" w:author="Abhishek Patil" w:date="2020-08-21T18:02:00Z">
              <w:r w:rsidR="000F1357">
                <w:rPr>
                  <w:w w:val="100"/>
                </w:rPr>
                <w:t>Present</w:t>
              </w:r>
            </w:ins>
          </w:p>
          <w:p w14:paraId="08976241" w14:textId="51F155E7" w:rsidR="000F1357" w:rsidRDefault="000F1357" w:rsidP="000F1357">
            <w:pPr>
              <w:pStyle w:val="figuretext"/>
            </w:pPr>
            <w:del w:id="44" w:author="Abhishek Patil" w:date="2020-08-21T18:02:00Z">
              <w:r w:rsidDel="00BC0B99">
                <w:rPr>
                  <w:w w:val="100"/>
                </w:rPr>
                <w:delText>TBD</w:delText>
              </w:r>
            </w:del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0FAE8" w14:textId="77777777" w:rsidR="000F1357" w:rsidRDefault="000F1357" w:rsidP="000F1357">
            <w:pPr>
              <w:pStyle w:val="figuretext"/>
              <w:rPr>
                <w:w w:val="100"/>
              </w:rPr>
            </w:pPr>
            <w:r>
              <w:rPr>
                <w:w w:val="100"/>
              </w:rPr>
              <w:t>TBD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65EF6" w14:textId="77777777" w:rsidR="000F1357" w:rsidRDefault="000F1357" w:rsidP="000F1357">
            <w:pPr>
              <w:pStyle w:val="figuretext"/>
              <w:rPr>
                <w:w w:val="100"/>
              </w:rPr>
            </w:pPr>
            <w:r>
              <w:rPr>
                <w:w w:val="100"/>
              </w:rPr>
              <w:t>TBD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5E48D" w14:textId="77777777" w:rsidR="000F1357" w:rsidRDefault="000F1357" w:rsidP="000F1357">
            <w:pPr>
              <w:pStyle w:val="figuretext"/>
              <w:rPr>
                <w:w w:val="100"/>
              </w:rPr>
            </w:pPr>
            <w:r>
              <w:rPr>
                <w:w w:val="100"/>
              </w:rPr>
              <w:t>TBD</w:t>
            </w:r>
          </w:p>
        </w:tc>
      </w:tr>
      <w:tr w:rsidR="000F1357" w14:paraId="20D4672E" w14:textId="77777777" w:rsidTr="00233ABF">
        <w:trPr>
          <w:trHeight w:val="19"/>
          <w:jc w:val="center"/>
        </w:trPr>
        <w:tc>
          <w:tcPr>
            <w:tcW w:w="810" w:type="dxa"/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3FEEE5C6" w14:textId="77777777" w:rsidR="000F1357" w:rsidRDefault="000F1357" w:rsidP="000F1357">
            <w:pPr>
              <w:pStyle w:val="figuretext"/>
            </w:pPr>
            <w:r>
              <w:rPr>
                <w:w w:val="100"/>
              </w:rPr>
              <w:t>Bits: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4AF1A982" w14:textId="77777777" w:rsidR="000F1357" w:rsidRDefault="000F1357" w:rsidP="000F1357">
            <w:pPr>
              <w:pStyle w:val="figuretext"/>
            </w:pPr>
            <w:r>
              <w:rPr>
                <w:w w:val="100"/>
              </w:rPr>
              <w:t>3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3400AC21" w14:textId="77777777" w:rsidR="000F1357" w:rsidRDefault="000F1357" w:rsidP="000F1357">
            <w:pPr>
              <w:pStyle w:val="figuretext"/>
            </w:pPr>
            <w:r>
              <w:rPr>
                <w:w w:val="100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18D847E8" w14:textId="77777777" w:rsidR="000F1357" w:rsidRDefault="000F1357" w:rsidP="000F1357">
            <w:pPr>
              <w:pStyle w:val="figuretext"/>
              <w:rPr>
                <w:w w:val="100"/>
              </w:rPr>
            </w:pPr>
            <w:r>
              <w:rPr>
                <w:w w:val="100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2AC6967B" w14:textId="171424EA" w:rsidR="000F1357" w:rsidRDefault="000F1357" w:rsidP="000F1357">
            <w:pPr>
              <w:pStyle w:val="figuretext"/>
              <w:rPr>
                <w:w w:val="100"/>
              </w:rPr>
            </w:pPr>
            <w:r>
              <w:rPr>
                <w:w w:val="100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3C4B418F" w14:textId="4921A513" w:rsidR="000F1357" w:rsidRDefault="000F1357" w:rsidP="000F1357">
            <w:pPr>
              <w:pStyle w:val="figuretext"/>
            </w:pPr>
            <w:ins w:id="45" w:author="Abhishek Patil" w:date="2020-08-21T18:02:00Z">
              <w:r>
                <w:rPr>
                  <w:w w:val="100"/>
                </w:rPr>
                <w:t>1</w:t>
              </w:r>
            </w:ins>
            <w:del w:id="46" w:author="Abhishek Patil" w:date="2020-08-21T18:02:00Z">
              <w:r w:rsidDel="00BC0B99">
                <w:rPr>
                  <w:w w:val="100"/>
                </w:rPr>
                <w:delText>TBD</w:delText>
              </w:r>
            </w:del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2E1EE038" w14:textId="77777777" w:rsidR="000F1357" w:rsidRDefault="000F1357" w:rsidP="000F1357">
            <w:pPr>
              <w:pStyle w:val="figuretext"/>
              <w:rPr>
                <w:w w:val="100"/>
              </w:rPr>
            </w:pPr>
            <w:r>
              <w:rPr>
                <w:w w:val="100"/>
              </w:rPr>
              <w:t>TBD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718C92F1" w14:textId="77777777" w:rsidR="000F1357" w:rsidRDefault="000F1357" w:rsidP="000F1357">
            <w:pPr>
              <w:pStyle w:val="figuretext"/>
              <w:rPr>
                <w:w w:val="100"/>
              </w:rPr>
            </w:pPr>
            <w:r>
              <w:rPr>
                <w:w w:val="100"/>
              </w:rPr>
              <w:t>TBD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38EE1625" w14:textId="77777777" w:rsidR="000F1357" w:rsidRDefault="000F1357" w:rsidP="000F1357">
            <w:pPr>
              <w:pStyle w:val="figuretext"/>
              <w:rPr>
                <w:w w:val="100"/>
              </w:rPr>
            </w:pPr>
            <w:r>
              <w:rPr>
                <w:w w:val="100"/>
              </w:rPr>
              <w:t>TBD</w:t>
            </w:r>
          </w:p>
        </w:tc>
      </w:tr>
      <w:tr w:rsidR="000F1357" w14:paraId="4AE82AB8" w14:textId="77777777" w:rsidTr="00233ABF">
        <w:trPr>
          <w:trHeight w:val="24"/>
          <w:jc w:val="center"/>
        </w:trPr>
        <w:tc>
          <w:tcPr>
            <w:tcW w:w="1247" w:type="dxa"/>
            <w:gridSpan w:val="2"/>
          </w:tcPr>
          <w:p w14:paraId="34C12C68" w14:textId="77777777" w:rsidR="000F1357" w:rsidRDefault="000F1357" w:rsidP="00CF1C96">
            <w:pPr>
              <w:pStyle w:val="FigTitle"/>
              <w:rPr>
                <w:w w:val="100"/>
              </w:rPr>
            </w:pPr>
          </w:p>
        </w:tc>
        <w:tc>
          <w:tcPr>
            <w:tcW w:w="7303" w:type="dxa"/>
            <w:gridSpan w:val="8"/>
          </w:tcPr>
          <w:p w14:paraId="0F870C1B" w14:textId="1F87B897" w:rsidR="000F1357" w:rsidRDefault="000F1357" w:rsidP="00CF1C96">
            <w:pPr>
              <w:pStyle w:val="FigTitle"/>
              <w:rPr>
                <w:w w:val="100"/>
              </w:rPr>
            </w:pPr>
            <w:r>
              <w:rPr>
                <w:w w:val="100"/>
              </w:rPr>
              <w:t>Figure 9-xxx2 – Multi-Link Control field format</w:t>
            </w:r>
          </w:p>
        </w:tc>
      </w:tr>
    </w:tbl>
    <w:p w14:paraId="5907ED8A" w14:textId="75577B25" w:rsidR="00EC2669" w:rsidRPr="00CC7D68" w:rsidRDefault="00EC2669" w:rsidP="00EC2669">
      <w:pPr>
        <w:pStyle w:val="T"/>
        <w:rPr>
          <w:i/>
          <w:iCs/>
          <w:w w:val="100"/>
        </w:rPr>
      </w:pPr>
      <w:proofErr w:type="spellStart"/>
      <w:r w:rsidRPr="00CC7D68">
        <w:rPr>
          <w:b/>
          <w:i/>
          <w:iCs/>
          <w:highlight w:val="yellow"/>
        </w:rPr>
        <w:t>TGbe</w:t>
      </w:r>
      <w:proofErr w:type="spellEnd"/>
      <w:r w:rsidRPr="00CC7D68">
        <w:rPr>
          <w:b/>
          <w:i/>
          <w:iCs/>
          <w:highlight w:val="yellow"/>
        </w:rPr>
        <w:t xml:space="preserve"> editor: Please </w:t>
      </w:r>
      <w:r>
        <w:rPr>
          <w:b/>
          <w:i/>
          <w:iCs/>
          <w:highlight w:val="yellow"/>
        </w:rPr>
        <w:t>add the following paragraph</w:t>
      </w:r>
      <w:r w:rsidR="00DD0B1A">
        <w:rPr>
          <w:b/>
          <w:i/>
          <w:iCs/>
          <w:highlight w:val="yellow"/>
        </w:rPr>
        <w:t xml:space="preserve"> after</w:t>
      </w:r>
      <w:r>
        <w:rPr>
          <w:b/>
          <w:i/>
          <w:iCs/>
          <w:highlight w:val="yellow"/>
        </w:rPr>
        <w:t xml:space="preserve"> the paragraph describing</w:t>
      </w:r>
      <w:r w:rsidR="007B0DC1">
        <w:rPr>
          <w:b/>
          <w:i/>
          <w:iCs/>
          <w:highlight w:val="yellow"/>
        </w:rPr>
        <w:t xml:space="preserve"> the</w:t>
      </w:r>
      <w:r>
        <w:rPr>
          <w:b/>
          <w:i/>
          <w:iCs/>
          <w:highlight w:val="yellow"/>
        </w:rPr>
        <w:t xml:space="preserve"> </w:t>
      </w:r>
      <w:r w:rsidR="00DD0B1A">
        <w:rPr>
          <w:b/>
          <w:i/>
          <w:iCs/>
          <w:highlight w:val="yellow"/>
        </w:rPr>
        <w:t>‘</w:t>
      </w:r>
      <w:r w:rsidR="00B610CD">
        <w:rPr>
          <w:b/>
          <w:i/>
          <w:iCs/>
          <w:highlight w:val="yellow"/>
        </w:rPr>
        <w:t>Tx Link ID</w:t>
      </w:r>
      <w:r>
        <w:rPr>
          <w:b/>
          <w:i/>
          <w:iCs/>
          <w:highlight w:val="yellow"/>
        </w:rPr>
        <w:t xml:space="preserve"> Present</w:t>
      </w:r>
      <w:r w:rsidR="00DD0B1A">
        <w:rPr>
          <w:b/>
          <w:i/>
          <w:iCs/>
          <w:highlight w:val="yellow"/>
        </w:rPr>
        <w:t>’</w:t>
      </w:r>
      <w:r>
        <w:rPr>
          <w:b/>
          <w:i/>
          <w:iCs/>
          <w:highlight w:val="yellow"/>
        </w:rPr>
        <w:t xml:space="preserve"> subfield</w:t>
      </w:r>
      <w:r w:rsidRPr="00CC7D68">
        <w:rPr>
          <w:b/>
          <w:i/>
          <w:iCs/>
          <w:highlight w:val="yellow"/>
        </w:rPr>
        <w:t xml:space="preserve"> as </w:t>
      </w:r>
      <w:r>
        <w:rPr>
          <w:b/>
          <w:i/>
          <w:iCs/>
          <w:highlight w:val="yellow"/>
        </w:rPr>
        <w:t>shown below</w:t>
      </w:r>
    </w:p>
    <w:p w14:paraId="06CF6828" w14:textId="60F954CE" w:rsidR="003E18F8" w:rsidRDefault="003E18F8" w:rsidP="00A51014">
      <w:pPr>
        <w:pStyle w:val="T"/>
        <w:rPr>
          <w:w w:val="100"/>
        </w:rPr>
      </w:pPr>
      <w:ins w:id="47" w:author="Abhishek Patil" w:date="2020-08-21T18:03:00Z">
        <w:r>
          <w:rPr>
            <w:w w:val="100"/>
          </w:rPr>
          <w:t>The</w:t>
        </w:r>
      </w:ins>
      <w:ins w:id="48" w:author="Abhishek Patil" w:date="2020-08-21T18:06:00Z">
        <w:r>
          <w:rPr>
            <w:w w:val="100"/>
          </w:rPr>
          <w:t xml:space="preserve"> </w:t>
        </w:r>
      </w:ins>
      <w:ins w:id="49" w:author="Abhishek Patil" w:date="2020-08-24T18:53:00Z">
        <w:r w:rsidR="006D524A">
          <w:rPr>
            <w:w w:val="100"/>
          </w:rPr>
          <w:t xml:space="preserve">MLD </w:t>
        </w:r>
      </w:ins>
      <w:ins w:id="50" w:author="Abhishek Patil" w:date="2020-08-21T18:04:00Z">
        <w:r>
          <w:rPr>
            <w:w w:val="100"/>
          </w:rPr>
          <w:t xml:space="preserve">Idle Period </w:t>
        </w:r>
      </w:ins>
      <w:proofErr w:type="spellStart"/>
      <w:ins w:id="51" w:author="Abhishek Patil" w:date="2020-08-24T18:54:00Z">
        <w:r w:rsidR="006D524A">
          <w:rPr>
            <w:w w:val="100"/>
          </w:rPr>
          <w:t>Informataion</w:t>
        </w:r>
        <w:proofErr w:type="spellEnd"/>
        <w:r w:rsidR="006D524A">
          <w:rPr>
            <w:w w:val="100"/>
          </w:rPr>
          <w:t xml:space="preserve"> </w:t>
        </w:r>
      </w:ins>
      <w:ins w:id="52" w:author="Abhishek Patil" w:date="2020-08-21T18:04:00Z">
        <w:r>
          <w:rPr>
            <w:w w:val="100"/>
          </w:rPr>
          <w:t xml:space="preserve">Present subfield in The Multi-Link Control field is set to 1 </w:t>
        </w:r>
      </w:ins>
      <w:ins w:id="53" w:author="Abhishek Patil" w:date="2020-08-24T19:00:00Z">
        <w:r w:rsidR="00AD3B12">
          <w:rPr>
            <w:w w:val="100"/>
          </w:rPr>
          <w:t>if</w:t>
        </w:r>
      </w:ins>
      <w:ins w:id="54" w:author="Abhishek Patil" w:date="2020-08-21T18:05:00Z">
        <w:r>
          <w:rPr>
            <w:w w:val="100"/>
          </w:rPr>
          <w:t xml:space="preserve"> the</w:t>
        </w:r>
      </w:ins>
      <w:ins w:id="55" w:author="Abhishek Patil" w:date="2020-08-21T18:11:00Z">
        <w:r w:rsidR="000E547E">
          <w:rPr>
            <w:w w:val="100"/>
          </w:rPr>
          <w:t xml:space="preserve"> MLD Idle Period </w:t>
        </w:r>
      </w:ins>
      <w:ins w:id="56" w:author="Abhishek Patil" w:date="2020-08-24T19:00:00Z">
        <w:r w:rsidR="00AD3B12">
          <w:rPr>
            <w:w w:val="100"/>
          </w:rPr>
          <w:t>Information</w:t>
        </w:r>
      </w:ins>
      <w:ins w:id="57" w:author="Abhishek Patil" w:date="2020-08-24T18:54:00Z">
        <w:r w:rsidR="00F96C08">
          <w:rPr>
            <w:w w:val="100"/>
          </w:rPr>
          <w:t xml:space="preserve"> field </w:t>
        </w:r>
      </w:ins>
      <w:ins w:id="58" w:author="Abhishek Patil" w:date="2020-08-21T18:11:00Z">
        <w:r w:rsidR="000E547E">
          <w:rPr>
            <w:w w:val="100"/>
          </w:rPr>
          <w:t xml:space="preserve">is </w:t>
        </w:r>
      </w:ins>
      <w:ins w:id="59" w:author="Abhishek Patil" w:date="2020-08-21T18:12:00Z">
        <w:r w:rsidR="000E547E">
          <w:rPr>
            <w:w w:val="100"/>
          </w:rPr>
          <w:t xml:space="preserve">present in the Multi-Link element and </w:t>
        </w:r>
      </w:ins>
      <w:ins w:id="60" w:author="Abhishek Patil" w:date="2020-08-24T19:00:00Z">
        <w:r w:rsidR="00AD3B12">
          <w:rPr>
            <w:w w:val="100"/>
          </w:rPr>
          <w:t xml:space="preserve">is </w:t>
        </w:r>
      </w:ins>
      <w:ins w:id="61" w:author="Abhishek Patil" w:date="2020-08-21T18:12:00Z">
        <w:r w:rsidR="000E547E">
          <w:rPr>
            <w:w w:val="100"/>
          </w:rPr>
          <w:t>set to 0 otherwise. The</w:t>
        </w:r>
      </w:ins>
      <w:ins w:id="62" w:author="Abhishek Patil" w:date="2020-08-22T16:54:00Z">
        <w:r w:rsidR="00FC5A1B">
          <w:rPr>
            <w:w w:val="100"/>
          </w:rPr>
          <w:t xml:space="preserve"> conditions </w:t>
        </w:r>
      </w:ins>
      <w:ins w:id="63" w:author="Abhishek Patil" w:date="2020-08-24T19:00:00Z">
        <w:r w:rsidR="00AD3B12">
          <w:rPr>
            <w:w w:val="100"/>
          </w:rPr>
          <w:t xml:space="preserve">for which </w:t>
        </w:r>
      </w:ins>
      <w:ins w:id="64" w:author="Abhishek Patil" w:date="2020-08-22T16:54:00Z">
        <w:r w:rsidR="00FC5A1B">
          <w:rPr>
            <w:w w:val="100"/>
          </w:rPr>
          <w:t xml:space="preserve">the </w:t>
        </w:r>
      </w:ins>
      <w:ins w:id="65" w:author="Abhishek Patil" w:date="2020-08-22T16:53:00Z">
        <w:r w:rsidR="00FC5A1B">
          <w:rPr>
            <w:w w:val="100"/>
          </w:rPr>
          <w:t>MLD Idle Period</w:t>
        </w:r>
      </w:ins>
      <w:ins w:id="66" w:author="Abhishek Patil" w:date="2020-08-21T18:13:00Z">
        <w:r w:rsidR="000E547E">
          <w:rPr>
            <w:w w:val="100"/>
          </w:rPr>
          <w:t xml:space="preserve"> </w:t>
        </w:r>
      </w:ins>
      <w:ins w:id="67" w:author="Abhishek Patil" w:date="2020-08-24T19:01:00Z">
        <w:r w:rsidR="00AD3B12">
          <w:rPr>
            <w:w w:val="100"/>
          </w:rPr>
          <w:t xml:space="preserve">Information </w:t>
        </w:r>
      </w:ins>
      <w:ins w:id="68" w:author="Abhishek Patil" w:date="2020-08-22T16:54:00Z">
        <w:r w:rsidR="00FC5A1B">
          <w:rPr>
            <w:w w:val="100"/>
          </w:rPr>
          <w:t xml:space="preserve">field is present </w:t>
        </w:r>
      </w:ins>
      <w:ins w:id="69" w:author="Abhishek Patil" w:date="2020-08-24T19:01:00Z">
        <w:r w:rsidR="00AD3B12">
          <w:rPr>
            <w:w w:val="100"/>
          </w:rPr>
          <w:t xml:space="preserve">are </w:t>
        </w:r>
      </w:ins>
      <w:ins w:id="70" w:author="Abhishek Patil" w:date="2020-08-21T18:13:00Z">
        <w:r w:rsidR="000E547E">
          <w:rPr>
            <w:w w:val="100"/>
          </w:rPr>
          <w:t>defined in 33.x.</w:t>
        </w:r>
      </w:ins>
      <w:ins w:id="71" w:author="Abhishek Patil" w:date="2020-08-24T19:01:00Z">
        <w:r w:rsidR="00AD3B12">
          <w:rPr>
            <w:w w:val="100"/>
          </w:rPr>
          <w:t>y</w:t>
        </w:r>
      </w:ins>
      <w:ins w:id="72" w:author="Abhishek Patil" w:date="2020-08-21T18:13:00Z">
        <w:r w:rsidR="000E547E">
          <w:rPr>
            <w:w w:val="100"/>
          </w:rPr>
          <w:t>.3</w:t>
        </w:r>
        <w:r w:rsidR="000E547E">
          <w:rPr>
            <w:w w:val="100"/>
          </w:rPr>
          <w:fldChar w:fldCharType="begin"/>
        </w:r>
        <w:r w:rsidR="000E547E">
          <w:rPr>
            <w:w w:val="100"/>
          </w:rPr>
          <w:instrText xml:space="preserve"> REF _Ref48768225 \n \h </w:instrText>
        </w:r>
      </w:ins>
      <w:r w:rsidR="000E547E">
        <w:rPr>
          <w:w w:val="100"/>
        </w:rPr>
      </w:r>
      <w:ins w:id="73" w:author="Abhishek Patil" w:date="2020-08-21T18:13:00Z">
        <w:r w:rsidR="000E547E">
          <w:rPr>
            <w:w w:val="100"/>
          </w:rPr>
          <w:fldChar w:fldCharType="end"/>
        </w:r>
        <w:r w:rsidR="000E547E">
          <w:rPr>
            <w:w w:val="100"/>
          </w:rPr>
          <w:t xml:space="preserve"> (MLD Max Idle Period Management).</w:t>
        </w:r>
      </w:ins>
    </w:p>
    <w:p w14:paraId="24F0920C" w14:textId="3C1F9167" w:rsidR="00D0591E" w:rsidRDefault="00D0591E" w:rsidP="00A51014">
      <w:pPr>
        <w:pStyle w:val="T"/>
        <w:rPr>
          <w:w w:val="100"/>
        </w:rPr>
      </w:pPr>
    </w:p>
    <w:p w14:paraId="59CC8ADA" w14:textId="6CF3599B" w:rsidR="00D0591E" w:rsidRPr="00CC7D68" w:rsidRDefault="00D0591E" w:rsidP="00D0591E">
      <w:pPr>
        <w:pStyle w:val="T"/>
        <w:rPr>
          <w:i/>
          <w:iCs/>
          <w:w w:val="100"/>
        </w:rPr>
      </w:pPr>
      <w:proofErr w:type="spellStart"/>
      <w:r w:rsidRPr="00CC7D68">
        <w:rPr>
          <w:b/>
          <w:i/>
          <w:iCs/>
          <w:highlight w:val="yellow"/>
        </w:rPr>
        <w:t>TGbe</w:t>
      </w:r>
      <w:proofErr w:type="spellEnd"/>
      <w:r w:rsidRPr="00CC7D68">
        <w:rPr>
          <w:b/>
          <w:i/>
          <w:iCs/>
          <w:highlight w:val="yellow"/>
        </w:rPr>
        <w:t xml:space="preserve"> editor: Please </w:t>
      </w:r>
      <w:r>
        <w:rPr>
          <w:b/>
          <w:i/>
          <w:iCs/>
          <w:highlight w:val="yellow"/>
        </w:rPr>
        <w:t>add the following paragraphs and figures after the paragraph describing</w:t>
      </w:r>
      <w:r w:rsidR="007B0DC1">
        <w:rPr>
          <w:b/>
          <w:i/>
          <w:iCs/>
          <w:highlight w:val="yellow"/>
        </w:rPr>
        <w:t xml:space="preserve"> the</w:t>
      </w:r>
      <w:r>
        <w:rPr>
          <w:b/>
          <w:i/>
          <w:iCs/>
          <w:highlight w:val="yellow"/>
        </w:rPr>
        <w:t xml:space="preserve"> ‘</w:t>
      </w:r>
      <w:r w:rsidR="00B610CD">
        <w:rPr>
          <w:b/>
          <w:i/>
          <w:iCs/>
          <w:highlight w:val="yellow"/>
        </w:rPr>
        <w:t>Tx Link ID</w:t>
      </w:r>
      <w:r>
        <w:rPr>
          <w:b/>
          <w:i/>
          <w:iCs/>
          <w:highlight w:val="yellow"/>
        </w:rPr>
        <w:t>’ field</w:t>
      </w:r>
      <w:r w:rsidRPr="00CC7D68">
        <w:rPr>
          <w:b/>
          <w:i/>
          <w:iCs/>
          <w:highlight w:val="yellow"/>
        </w:rPr>
        <w:t xml:space="preserve"> as </w:t>
      </w:r>
      <w:r>
        <w:rPr>
          <w:b/>
          <w:i/>
          <w:iCs/>
          <w:highlight w:val="yellow"/>
        </w:rPr>
        <w:t>shown below</w:t>
      </w:r>
    </w:p>
    <w:p w14:paraId="246FB1E5" w14:textId="6BD51C57" w:rsidR="00A51014" w:rsidRDefault="00A51014" w:rsidP="00A51014">
      <w:pPr>
        <w:pStyle w:val="T"/>
        <w:rPr>
          <w:w w:val="100"/>
        </w:rPr>
      </w:pPr>
      <w:r>
        <w:rPr>
          <w:w w:val="100"/>
        </w:rPr>
        <w:t>The MLD Idle Period</w:t>
      </w:r>
      <w:r w:rsidR="004E07C0">
        <w:rPr>
          <w:w w:val="100"/>
        </w:rPr>
        <w:t xml:space="preserve"> Information</w:t>
      </w:r>
      <w:r>
        <w:rPr>
          <w:w w:val="100"/>
        </w:rPr>
        <w:t xml:space="preserve"> </w:t>
      </w:r>
      <w:r w:rsidR="00B01C29">
        <w:rPr>
          <w:w w:val="100"/>
        </w:rPr>
        <w:t>field</w:t>
      </w:r>
      <w:r>
        <w:rPr>
          <w:w w:val="100"/>
        </w:rPr>
        <w:t xml:space="preserve"> contains the time period a non-AP MLD can refrain from transmitting frames to the AP MLD on any of the setup links before the AP MLD tears</w:t>
      </w:r>
      <w:r w:rsidR="00FB3F30">
        <w:rPr>
          <w:w w:val="100"/>
        </w:rPr>
        <w:t xml:space="preserve"> </w:t>
      </w:r>
      <w:r>
        <w:rPr>
          <w:w w:val="100"/>
        </w:rPr>
        <w:t xml:space="preserve">down the </w:t>
      </w:r>
      <w:r w:rsidR="00A72BF6">
        <w:rPr>
          <w:w w:val="100"/>
        </w:rPr>
        <w:t>multi-link</w:t>
      </w:r>
      <w:r>
        <w:rPr>
          <w:w w:val="100"/>
        </w:rPr>
        <w:t xml:space="preserve"> setup with the non-AP MLD due to inactivity. The format of the MLD Max Idle Period </w:t>
      </w:r>
      <w:r w:rsidR="00B01C29">
        <w:rPr>
          <w:w w:val="100"/>
        </w:rPr>
        <w:t>field</w:t>
      </w:r>
      <w:r>
        <w:rPr>
          <w:w w:val="100"/>
        </w:rPr>
        <w:t xml:space="preserve"> is shown in Figure 9-xxx (MLD Max Idle Period </w:t>
      </w:r>
      <w:r w:rsidR="00B01C29">
        <w:rPr>
          <w:w w:val="100"/>
        </w:rPr>
        <w:t>field</w:t>
      </w:r>
      <w:r>
        <w:rPr>
          <w:w w:val="100"/>
        </w:rPr>
        <w:t xml:space="preserve"> format).</w:t>
      </w:r>
    </w:p>
    <w:tbl>
      <w:tblPr>
        <w:tblW w:w="8010" w:type="dxa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4A0" w:firstRow="1" w:lastRow="0" w:firstColumn="1" w:lastColumn="0" w:noHBand="0" w:noVBand="1"/>
      </w:tblPr>
      <w:tblGrid>
        <w:gridCol w:w="1000"/>
        <w:gridCol w:w="2333"/>
        <w:gridCol w:w="2334"/>
        <w:gridCol w:w="2334"/>
        <w:gridCol w:w="9"/>
      </w:tblGrid>
      <w:tr w:rsidR="00551057" w14:paraId="0BBD4EA2" w14:textId="7E8821A1" w:rsidTr="00FB3F30">
        <w:trPr>
          <w:gridAfter w:val="1"/>
          <w:wAfter w:w="9" w:type="dxa"/>
          <w:trHeight w:val="20"/>
          <w:jc w:val="center"/>
        </w:trPr>
        <w:tc>
          <w:tcPr>
            <w:tcW w:w="1000" w:type="dxa"/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36E4B0B6" w14:textId="77777777" w:rsidR="00551057" w:rsidRDefault="00551057">
            <w:pPr>
              <w:pStyle w:val="figuretext"/>
              <w:rPr>
                <w:w w:val="1"/>
              </w:rPr>
            </w:pPr>
          </w:p>
        </w:tc>
        <w:tc>
          <w:tcPr>
            <w:tcW w:w="2333" w:type="dxa"/>
            <w:tcBorders>
              <w:bottom w:val="single" w:sz="4" w:space="0" w:color="auto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7E5C0277" w14:textId="63E00BDC" w:rsidR="00551057" w:rsidRDefault="00551057">
            <w:pPr>
              <w:pStyle w:val="figuretext"/>
              <w:rPr>
                <w:w w:val="100"/>
              </w:rPr>
            </w:pPr>
            <w:r>
              <w:rPr>
                <w:w w:val="100"/>
              </w:rPr>
              <w:t>B0 – B15</w:t>
            </w:r>
          </w:p>
        </w:tc>
        <w:tc>
          <w:tcPr>
            <w:tcW w:w="2334" w:type="dxa"/>
            <w:tcBorders>
              <w:bottom w:val="single" w:sz="4" w:space="0" w:color="auto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2B2D8112" w14:textId="5AD71FFF" w:rsidR="00551057" w:rsidRDefault="00551057">
            <w:pPr>
              <w:pStyle w:val="figuretext"/>
              <w:rPr>
                <w:w w:val="100"/>
              </w:rPr>
            </w:pPr>
            <w:r>
              <w:rPr>
                <w:w w:val="100"/>
              </w:rPr>
              <w:t>B16</w:t>
            </w:r>
          </w:p>
        </w:tc>
        <w:tc>
          <w:tcPr>
            <w:tcW w:w="2334" w:type="dxa"/>
            <w:tcBorders>
              <w:bottom w:val="single" w:sz="4" w:space="0" w:color="auto"/>
            </w:tcBorders>
          </w:tcPr>
          <w:p w14:paraId="477F0663" w14:textId="6D40F6E4" w:rsidR="00551057" w:rsidRDefault="00551057">
            <w:pPr>
              <w:pStyle w:val="figuretext"/>
              <w:rPr>
                <w:w w:val="100"/>
              </w:rPr>
            </w:pPr>
            <w:r>
              <w:rPr>
                <w:w w:val="100"/>
              </w:rPr>
              <w:t>B17 – B23</w:t>
            </w:r>
          </w:p>
        </w:tc>
      </w:tr>
      <w:tr w:rsidR="00551057" w14:paraId="2168C126" w14:textId="6F24E931" w:rsidTr="00FB3F30">
        <w:trPr>
          <w:gridAfter w:val="1"/>
          <w:wAfter w:w="9" w:type="dxa"/>
          <w:trHeight w:val="20"/>
          <w:jc w:val="center"/>
        </w:trPr>
        <w:tc>
          <w:tcPr>
            <w:tcW w:w="1000" w:type="dxa"/>
            <w:tcBorders>
              <w:right w:val="single" w:sz="4" w:space="0" w:color="auto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6C085902" w14:textId="77777777" w:rsidR="00551057" w:rsidRDefault="00551057">
            <w:pPr>
              <w:pStyle w:val="figuretext"/>
              <w:rPr>
                <w:w w:val="1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4A0294B7" w14:textId="369C6A8A" w:rsidR="00551057" w:rsidRDefault="004D3922">
            <w:pPr>
              <w:pStyle w:val="figuretext"/>
              <w:rPr>
                <w:w w:val="100"/>
              </w:rPr>
            </w:pPr>
            <w:r>
              <w:rPr>
                <w:w w:val="100"/>
              </w:rPr>
              <w:t xml:space="preserve">MLD </w:t>
            </w:r>
            <w:r w:rsidR="00551057">
              <w:rPr>
                <w:w w:val="100"/>
              </w:rPr>
              <w:t>Max Idle Period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486D3A77" w14:textId="678A97B3" w:rsidR="00551057" w:rsidRDefault="00551057">
            <w:pPr>
              <w:pStyle w:val="figuretext"/>
            </w:pPr>
            <w:r>
              <w:rPr>
                <w:w w:val="100"/>
              </w:rPr>
              <w:t>MLD Idle Options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2E5D9" w14:textId="7FD8CA61" w:rsidR="00551057" w:rsidRDefault="00551057">
            <w:pPr>
              <w:pStyle w:val="figuretext"/>
              <w:rPr>
                <w:w w:val="100"/>
              </w:rPr>
            </w:pPr>
            <w:r>
              <w:rPr>
                <w:w w:val="100"/>
              </w:rPr>
              <w:t>Reserved</w:t>
            </w:r>
          </w:p>
        </w:tc>
      </w:tr>
      <w:tr w:rsidR="00551057" w14:paraId="2D5B433C" w14:textId="4E08A925" w:rsidTr="00FB3F30">
        <w:trPr>
          <w:gridAfter w:val="1"/>
          <w:wAfter w:w="9" w:type="dxa"/>
          <w:trHeight w:val="18"/>
          <w:jc w:val="center"/>
        </w:trPr>
        <w:tc>
          <w:tcPr>
            <w:tcW w:w="1000" w:type="dxa"/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4AC68115" w14:textId="39AB6FE4" w:rsidR="00551057" w:rsidRDefault="00551057">
            <w:pPr>
              <w:pStyle w:val="figuretext"/>
            </w:pPr>
            <w:r>
              <w:rPr>
                <w:w w:val="100"/>
              </w:rPr>
              <w:t>Bits:</w:t>
            </w:r>
          </w:p>
        </w:tc>
        <w:tc>
          <w:tcPr>
            <w:tcW w:w="2333" w:type="dxa"/>
            <w:tcBorders>
              <w:top w:val="single" w:sz="4" w:space="0" w:color="auto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626E7D33" w14:textId="3AD3A0CA" w:rsidR="00551057" w:rsidRDefault="00551057">
            <w:pPr>
              <w:pStyle w:val="figuretext"/>
              <w:rPr>
                <w:w w:val="100"/>
              </w:rPr>
            </w:pPr>
            <w:r>
              <w:rPr>
                <w:w w:val="100"/>
              </w:rPr>
              <w:t>16</w:t>
            </w:r>
          </w:p>
        </w:tc>
        <w:tc>
          <w:tcPr>
            <w:tcW w:w="2334" w:type="dxa"/>
            <w:tcBorders>
              <w:top w:val="single" w:sz="4" w:space="0" w:color="auto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4DC22D93" w14:textId="77777777" w:rsidR="00551057" w:rsidRDefault="00551057">
            <w:pPr>
              <w:pStyle w:val="figuretext"/>
            </w:pPr>
            <w:r>
              <w:rPr>
                <w:w w:val="100"/>
              </w:rPr>
              <w:t>1</w:t>
            </w:r>
          </w:p>
        </w:tc>
        <w:tc>
          <w:tcPr>
            <w:tcW w:w="2334" w:type="dxa"/>
            <w:tcBorders>
              <w:top w:val="single" w:sz="4" w:space="0" w:color="auto"/>
            </w:tcBorders>
          </w:tcPr>
          <w:p w14:paraId="3D4DDF43" w14:textId="3AD8FA5A" w:rsidR="00551057" w:rsidRDefault="00551057">
            <w:pPr>
              <w:pStyle w:val="figuretext"/>
              <w:rPr>
                <w:w w:val="100"/>
              </w:rPr>
            </w:pPr>
            <w:r>
              <w:rPr>
                <w:w w:val="100"/>
              </w:rPr>
              <w:t>7</w:t>
            </w:r>
          </w:p>
        </w:tc>
      </w:tr>
      <w:tr w:rsidR="00551057" w14:paraId="27B8B06F" w14:textId="6F7AD99D" w:rsidTr="00FB3F30">
        <w:trPr>
          <w:trHeight w:val="19"/>
          <w:jc w:val="center"/>
        </w:trPr>
        <w:tc>
          <w:tcPr>
            <w:tcW w:w="8010" w:type="dxa"/>
            <w:gridSpan w:val="5"/>
          </w:tcPr>
          <w:p w14:paraId="56FB58CA" w14:textId="5CA98296" w:rsidR="00551057" w:rsidRDefault="00551057" w:rsidP="00A07484">
            <w:pPr>
              <w:pStyle w:val="FigTitle"/>
              <w:rPr>
                <w:w w:val="100"/>
              </w:rPr>
            </w:pPr>
            <w:bookmarkStart w:id="74" w:name="RTF32373632313a204669677572"/>
            <w:r>
              <w:rPr>
                <w:w w:val="100"/>
              </w:rPr>
              <w:t>Figure 9-xxx3 – MLD Max Idle Period field format</w:t>
            </w:r>
            <w:bookmarkEnd w:id="74"/>
          </w:p>
        </w:tc>
      </w:tr>
    </w:tbl>
    <w:p w14:paraId="1DA9C541" w14:textId="3D59FA5E" w:rsidR="00A51014" w:rsidRPr="00551057" w:rsidRDefault="00BC7D0E" w:rsidP="00A51014">
      <w:pPr>
        <w:pStyle w:val="T"/>
        <w:rPr>
          <w:w w:val="100"/>
        </w:rPr>
      </w:pPr>
      <w:r w:rsidRPr="00551057">
        <w:rPr>
          <w:w w:val="100"/>
        </w:rPr>
        <w:lastRenderedPageBreak/>
        <w:t xml:space="preserve">The </w:t>
      </w:r>
      <w:r w:rsidR="00B14A8B">
        <w:rPr>
          <w:w w:val="100"/>
        </w:rPr>
        <w:t xml:space="preserve">MLD </w:t>
      </w:r>
      <w:r w:rsidR="00A51014" w:rsidRPr="00551057">
        <w:rPr>
          <w:w w:val="100"/>
        </w:rPr>
        <w:t xml:space="preserve">Max Idle Period </w:t>
      </w:r>
      <w:r w:rsidR="00551057">
        <w:rPr>
          <w:w w:val="100"/>
        </w:rPr>
        <w:t>sub</w:t>
      </w:r>
      <w:r w:rsidR="00A51014" w:rsidRPr="00551057">
        <w:rPr>
          <w:w w:val="100"/>
        </w:rPr>
        <w:t xml:space="preserve">field is an unsigned integer that contains the value of the parameter </w:t>
      </w:r>
      <w:proofErr w:type="spellStart"/>
      <w:r w:rsidRPr="00551057">
        <w:rPr>
          <w:w w:val="100"/>
        </w:rPr>
        <w:t>MLD</w:t>
      </w:r>
      <w:r w:rsidR="00A51014" w:rsidRPr="00551057">
        <w:rPr>
          <w:w w:val="100"/>
        </w:rPr>
        <w:t>MaxIdlePeriod</w:t>
      </w:r>
      <w:proofErr w:type="spellEnd"/>
      <w:r w:rsidR="00A51014" w:rsidRPr="00551057">
        <w:rPr>
          <w:w w:val="100"/>
        </w:rPr>
        <w:t>.</w:t>
      </w:r>
      <w:r w:rsidR="009606DE" w:rsidRPr="009606DE">
        <w:rPr>
          <w:w w:val="100"/>
        </w:rPr>
        <w:t xml:space="preserve"> </w:t>
      </w:r>
      <w:r w:rsidR="009606DE" w:rsidRPr="00551057">
        <w:rPr>
          <w:w w:val="100"/>
        </w:rPr>
        <w:t>The time period is specified in units of 1000 TUs.</w:t>
      </w:r>
      <w:r w:rsidR="009606DE" w:rsidRPr="009606DE">
        <w:rPr>
          <w:w w:val="100"/>
        </w:rPr>
        <w:t xml:space="preserve"> </w:t>
      </w:r>
      <w:r w:rsidR="009606DE" w:rsidRPr="00551057">
        <w:rPr>
          <w:w w:val="100"/>
        </w:rPr>
        <w:t>The value of 0 is reserved.</w:t>
      </w:r>
    </w:p>
    <w:p w14:paraId="15010AB5" w14:textId="49E8F4DF" w:rsidR="00A51014" w:rsidRDefault="00A51014" w:rsidP="00A51014">
      <w:pPr>
        <w:pStyle w:val="T"/>
        <w:rPr>
          <w:w w:val="100"/>
        </w:rPr>
      </w:pPr>
      <w:r>
        <w:rPr>
          <w:w w:val="100"/>
        </w:rPr>
        <w:t xml:space="preserve">The </w:t>
      </w:r>
      <w:r w:rsidR="002411BE">
        <w:rPr>
          <w:w w:val="100"/>
        </w:rPr>
        <w:t xml:space="preserve">MLD </w:t>
      </w:r>
      <w:r>
        <w:rPr>
          <w:w w:val="100"/>
        </w:rPr>
        <w:t xml:space="preserve">Idle Options </w:t>
      </w:r>
      <w:r w:rsidR="00551057">
        <w:rPr>
          <w:w w:val="100"/>
        </w:rPr>
        <w:t>sub</w:t>
      </w:r>
      <w:r>
        <w:rPr>
          <w:w w:val="100"/>
        </w:rPr>
        <w:t xml:space="preserve">field indicates the options associated with the </w:t>
      </w:r>
      <w:r w:rsidR="00D53300">
        <w:rPr>
          <w:w w:val="100"/>
        </w:rPr>
        <w:t>MLD</w:t>
      </w:r>
      <w:r>
        <w:rPr>
          <w:w w:val="100"/>
        </w:rPr>
        <w:t xml:space="preserve"> Idle capability. The </w:t>
      </w:r>
      <w:r w:rsidR="00990507">
        <w:rPr>
          <w:w w:val="100"/>
        </w:rPr>
        <w:t xml:space="preserve">MLD </w:t>
      </w:r>
      <w:r>
        <w:rPr>
          <w:w w:val="100"/>
        </w:rPr>
        <w:t xml:space="preserve">Idle Options </w:t>
      </w:r>
      <w:r w:rsidR="00027385">
        <w:rPr>
          <w:w w:val="100"/>
        </w:rPr>
        <w:t>sub</w:t>
      </w:r>
      <w:r>
        <w:rPr>
          <w:w w:val="100"/>
        </w:rPr>
        <w:t>field is shown in Figure 9-</w:t>
      </w:r>
      <w:r w:rsidR="00D53300">
        <w:rPr>
          <w:w w:val="100"/>
        </w:rPr>
        <w:t>xxx2</w:t>
      </w:r>
      <w:r>
        <w:rPr>
          <w:w w:val="100"/>
        </w:rPr>
        <w:t xml:space="preserve"> (</w:t>
      </w:r>
      <w:r w:rsidR="00D53300">
        <w:rPr>
          <w:w w:val="100"/>
        </w:rPr>
        <w:t xml:space="preserve">MLD </w:t>
      </w:r>
      <w:r>
        <w:rPr>
          <w:w w:val="100"/>
        </w:rPr>
        <w:t xml:space="preserve">Idle Options </w:t>
      </w:r>
      <w:r w:rsidR="00027385">
        <w:rPr>
          <w:w w:val="100"/>
        </w:rPr>
        <w:t>sub</w:t>
      </w:r>
      <w:r>
        <w:rPr>
          <w:w w:val="100"/>
        </w:rPr>
        <w:t>field format).</w:t>
      </w: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4A0" w:firstRow="1" w:lastRow="0" w:firstColumn="1" w:lastColumn="0" w:noHBand="0" w:noVBand="1"/>
      </w:tblPr>
      <w:tblGrid>
        <w:gridCol w:w="1000"/>
        <w:gridCol w:w="1610"/>
        <w:gridCol w:w="2430"/>
      </w:tblGrid>
      <w:tr w:rsidR="00A51014" w14:paraId="1E9F03E9" w14:textId="77777777" w:rsidTr="00551057">
        <w:trPr>
          <w:trHeight w:val="18"/>
          <w:jc w:val="center"/>
        </w:trPr>
        <w:tc>
          <w:tcPr>
            <w:tcW w:w="1000" w:type="dxa"/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64048F27" w14:textId="77777777" w:rsidR="00A51014" w:rsidRDefault="00A51014">
            <w:pPr>
              <w:pStyle w:val="figuretext"/>
              <w:rPr>
                <w:w w:val="1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1DF4BD5C" w14:textId="77777777" w:rsidR="00A51014" w:rsidRDefault="00A51014">
            <w:pPr>
              <w:pStyle w:val="figuretext"/>
              <w:tabs>
                <w:tab w:val="right" w:pos="760"/>
              </w:tabs>
            </w:pPr>
            <w:r>
              <w:rPr>
                <w:w w:val="100"/>
              </w:rPr>
              <w:t>B0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5111455E" w14:textId="77777777" w:rsidR="00A51014" w:rsidRDefault="00A51014">
            <w:pPr>
              <w:pStyle w:val="figuretext"/>
              <w:tabs>
                <w:tab w:val="right" w:pos="760"/>
              </w:tabs>
              <w:jc w:val="left"/>
            </w:pPr>
            <w:r>
              <w:rPr>
                <w:w w:val="100"/>
              </w:rPr>
              <w:t>B1</w:t>
            </w:r>
            <w:r>
              <w:rPr>
                <w:w w:val="100"/>
              </w:rPr>
              <w:tab/>
              <w:t>B7</w:t>
            </w:r>
          </w:p>
        </w:tc>
      </w:tr>
      <w:tr w:rsidR="00A51014" w14:paraId="722AB7A3" w14:textId="77777777" w:rsidTr="00551057">
        <w:trPr>
          <w:trHeight w:val="20"/>
          <w:jc w:val="center"/>
        </w:trPr>
        <w:tc>
          <w:tcPr>
            <w:tcW w:w="1000" w:type="dxa"/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5565D68A" w14:textId="77777777" w:rsidR="00A51014" w:rsidRDefault="00A51014">
            <w:pPr>
              <w:pStyle w:val="figuretext"/>
            </w:pPr>
          </w:p>
        </w:tc>
        <w:tc>
          <w:tcPr>
            <w:tcW w:w="16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3EE43E41" w14:textId="6937A507" w:rsidR="00A51014" w:rsidRDefault="00FB6240">
            <w:pPr>
              <w:pStyle w:val="figuretext"/>
            </w:pPr>
            <w:r>
              <w:rPr>
                <w:w w:val="100"/>
              </w:rPr>
              <w:t xml:space="preserve">MLD </w:t>
            </w:r>
            <w:r w:rsidR="00A51014">
              <w:rPr>
                <w:w w:val="100"/>
              </w:rPr>
              <w:t xml:space="preserve">Protected </w:t>
            </w:r>
            <w:r w:rsidR="00A51014">
              <w:rPr>
                <w:w w:val="100"/>
              </w:rPr>
              <w:br/>
              <w:t>Keep-Alive Required</w:t>
            </w:r>
          </w:p>
        </w:tc>
        <w:tc>
          <w:tcPr>
            <w:tcW w:w="24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55352073" w14:textId="77777777" w:rsidR="00A51014" w:rsidRDefault="00A51014">
            <w:pPr>
              <w:pStyle w:val="figuretext"/>
            </w:pPr>
            <w:r>
              <w:rPr>
                <w:w w:val="100"/>
              </w:rPr>
              <w:t>Reserved</w:t>
            </w:r>
          </w:p>
        </w:tc>
      </w:tr>
      <w:tr w:rsidR="00A51014" w14:paraId="78452769" w14:textId="77777777" w:rsidTr="00551057">
        <w:trPr>
          <w:trHeight w:val="18"/>
          <w:jc w:val="center"/>
        </w:trPr>
        <w:tc>
          <w:tcPr>
            <w:tcW w:w="1000" w:type="dxa"/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6BD3DC93" w14:textId="77777777" w:rsidR="00A51014" w:rsidRDefault="00A51014">
            <w:pPr>
              <w:pStyle w:val="figuretext"/>
            </w:pPr>
            <w:r>
              <w:rPr>
                <w:w w:val="100"/>
              </w:rPr>
              <w:t>Bits:</w:t>
            </w:r>
          </w:p>
        </w:tc>
        <w:tc>
          <w:tcPr>
            <w:tcW w:w="1610" w:type="dxa"/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39C1F70D" w14:textId="77777777" w:rsidR="00A51014" w:rsidRDefault="00A51014">
            <w:pPr>
              <w:pStyle w:val="figuretext"/>
            </w:pPr>
            <w:r>
              <w:rPr>
                <w:w w:val="100"/>
              </w:rPr>
              <w:t>1</w:t>
            </w:r>
          </w:p>
        </w:tc>
        <w:tc>
          <w:tcPr>
            <w:tcW w:w="2430" w:type="dxa"/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612F8D1B" w14:textId="77777777" w:rsidR="00A51014" w:rsidRDefault="00A51014">
            <w:pPr>
              <w:pStyle w:val="figuretext"/>
            </w:pPr>
            <w:r>
              <w:rPr>
                <w:w w:val="100"/>
              </w:rPr>
              <w:t>7</w:t>
            </w:r>
          </w:p>
        </w:tc>
      </w:tr>
      <w:tr w:rsidR="00A51014" w14:paraId="4DC2907E" w14:textId="77777777" w:rsidTr="00551057">
        <w:trPr>
          <w:trHeight w:val="19"/>
          <w:jc w:val="center"/>
        </w:trPr>
        <w:tc>
          <w:tcPr>
            <w:tcW w:w="5040" w:type="dxa"/>
            <w:gridSpan w:val="3"/>
            <w:vAlign w:val="center"/>
            <w:hideMark/>
          </w:tcPr>
          <w:p w14:paraId="1005E8D9" w14:textId="00038F56" w:rsidR="00A51014" w:rsidRDefault="003B4033" w:rsidP="003B4033">
            <w:pPr>
              <w:pStyle w:val="FigTitle"/>
            </w:pPr>
            <w:bookmarkStart w:id="75" w:name="RTF37343138373a204669677572"/>
            <w:r>
              <w:rPr>
                <w:w w:val="100"/>
              </w:rPr>
              <w:t>Figure 9-xxx</w:t>
            </w:r>
            <w:r w:rsidR="00270266">
              <w:rPr>
                <w:w w:val="100"/>
              </w:rPr>
              <w:t>2</w:t>
            </w:r>
            <w:r>
              <w:rPr>
                <w:w w:val="100"/>
              </w:rPr>
              <w:t xml:space="preserve"> – MLD </w:t>
            </w:r>
            <w:r w:rsidR="00A51014">
              <w:rPr>
                <w:w w:val="100"/>
              </w:rPr>
              <w:t xml:space="preserve">Idle Options </w:t>
            </w:r>
            <w:r w:rsidR="00551057">
              <w:rPr>
                <w:w w:val="100"/>
              </w:rPr>
              <w:t>sub</w:t>
            </w:r>
            <w:r w:rsidR="00A51014">
              <w:rPr>
                <w:w w:val="100"/>
              </w:rPr>
              <w:t>field format</w:t>
            </w:r>
            <w:bookmarkEnd w:id="75"/>
          </w:p>
        </w:tc>
      </w:tr>
    </w:tbl>
    <w:p w14:paraId="4D9FF649" w14:textId="718FFE00" w:rsidR="00A51014" w:rsidRDefault="00A51014" w:rsidP="00A51014">
      <w:pPr>
        <w:pStyle w:val="T"/>
        <w:rPr>
          <w:w w:val="100"/>
        </w:rPr>
      </w:pPr>
      <w:r>
        <w:rPr>
          <w:w w:val="100"/>
        </w:rPr>
        <w:t xml:space="preserve">The </w:t>
      </w:r>
      <w:r w:rsidR="00FB6240">
        <w:rPr>
          <w:w w:val="100"/>
        </w:rPr>
        <w:t xml:space="preserve">MLD </w:t>
      </w:r>
      <w:r>
        <w:rPr>
          <w:w w:val="100"/>
        </w:rPr>
        <w:t xml:space="preserve">Protected Keep-Alive Required subfield is set to 1 to indicate that only a protected frame </w:t>
      </w:r>
      <w:r w:rsidR="0000701A">
        <w:rPr>
          <w:w w:val="100"/>
        </w:rPr>
        <w:t xml:space="preserve">transmitted by a STA of the non-AP MLD on any setup link </w:t>
      </w:r>
      <w:r>
        <w:rPr>
          <w:w w:val="100"/>
        </w:rPr>
        <w:t xml:space="preserve">indicates activity. The </w:t>
      </w:r>
      <w:r w:rsidR="00FB6240">
        <w:rPr>
          <w:w w:val="100"/>
        </w:rPr>
        <w:t xml:space="preserve">MLD </w:t>
      </w:r>
      <w:r>
        <w:rPr>
          <w:w w:val="100"/>
        </w:rPr>
        <w:t xml:space="preserve">Protected Keep-Alive Required subfield is set to 0 to indicate that either an unprotected or a protected frame </w:t>
      </w:r>
      <w:r w:rsidR="0000701A">
        <w:rPr>
          <w:w w:val="100"/>
        </w:rPr>
        <w:t xml:space="preserve">transmitted by a STA of the non-AP MLD on any setup link </w:t>
      </w:r>
      <w:r>
        <w:rPr>
          <w:w w:val="100"/>
        </w:rPr>
        <w:t>indicates activity.</w:t>
      </w:r>
    </w:p>
    <w:p w14:paraId="0CB820F2" w14:textId="41834F4F" w:rsidR="00A51014" w:rsidRDefault="00A51014" w:rsidP="00A51014">
      <w:pPr>
        <w:pStyle w:val="T"/>
        <w:rPr>
          <w:w w:val="100"/>
        </w:rPr>
      </w:pPr>
      <w:r w:rsidRPr="00027385">
        <w:rPr>
          <w:w w:val="100"/>
        </w:rPr>
        <w:t xml:space="preserve">The use of the </w:t>
      </w:r>
      <w:r w:rsidR="00FB6240" w:rsidRPr="00027385">
        <w:rPr>
          <w:w w:val="100"/>
        </w:rPr>
        <w:t>MLD</w:t>
      </w:r>
      <w:r w:rsidRPr="00027385">
        <w:rPr>
          <w:w w:val="100"/>
        </w:rPr>
        <w:t xml:space="preserve"> Max Idle Period </w:t>
      </w:r>
      <w:r w:rsidR="00D803B4">
        <w:rPr>
          <w:w w:val="100"/>
        </w:rPr>
        <w:t>sub</w:t>
      </w:r>
      <w:r w:rsidR="009606DE">
        <w:rPr>
          <w:w w:val="100"/>
        </w:rPr>
        <w:t>field</w:t>
      </w:r>
      <w:r w:rsidRPr="00027385">
        <w:rPr>
          <w:w w:val="100"/>
        </w:rPr>
        <w:t xml:space="preserve"> and </w:t>
      </w:r>
      <w:r w:rsidR="009606DE">
        <w:rPr>
          <w:w w:val="100"/>
        </w:rPr>
        <w:t xml:space="preserve">the </w:t>
      </w:r>
      <w:r w:rsidRPr="00027385">
        <w:rPr>
          <w:w w:val="100"/>
        </w:rPr>
        <w:t xml:space="preserve">frames </w:t>
      </w:r>
      <w:r w:rsidR="009606DE">
        <w:rPr>
          <w:w w:val="100"/>
        </w:rPr>
        <w:t xml:space="preserve">that include </w:t>
      </w:r>
      <w:r w:rsidR="00D803B4">
        <w:rPr>
          <w:w w:val="100"/>
        </w:rPr>
        <w:t xml:space="preserve">MLD Idle Period Information </w:t>
      </w:r>
      <w:r w:rsidR="009606DE">
        <w:rPr>
          <w:w w:val="100"/>
        </w:rPr>
        <w:t xml:space="preserve">field </w:t>
      </w:r>
      <w:r w:rsidR="00D803B4">
        <w:rPr>
          <w:w w:val="100"/>
        </w:rPr>
        <w:t>are</w:t>
      </w:r>
      <w:r w:rsidRPr="00027385">
        <w:rPr>
          <w:w w:val="100"/>
        </w:rPr>
        <w:t xml:space="preserve"> described in </w:t>
      </w:r>
      <w:r w:rsidR="0088394D" w:rsidRPr="00027385">
        <w:rPr>
          <w:w w:val="100"/>
        </w:rPr>
        <w:t>33.x.</w:t>
      </w:r>
      <w:r w:rsidR="00B35447">
        <w:rPr>
          <w:w w:val="100"/>
        </w:rPr>
        <w:t>y</w:t>
      </w:r>
      <w:r w:rsidR="0088394D" w:rsidRPr="00027385">
        <w:rPr>
          <w:w w:val="100"/>
        </w:rPr>
        <w:t>.3</w:t>
      </w:r>
      <w:r w:rsidR="008E37C8" w:rsidRPr="00027385">
        <w:rPr>
          <w:w w:val="100"/>
        </w:rPr>
        <w:t xml:space="preserve"> (MLD Max Idle Period Management).</w:t>
      </w:r>
    </w:p>
    <w:p w14:paraId="662D8A89" w14:textId="452149D5" w:rsidR="00A51014" w:rsidRDefault="00A51014" w:rsidP="00802890">
      <w:pPr>
        <w:pStyle w:val="T"/>
        <w:rPr>
          <w:b/>
        </w:rPr>
      </w:pPr>
    </w:p>
    <w:p w14:paraId="7C78FDAA" w14:textId="77777777" w:rsidR="009E5D4B" w:rsidRDefault="009E5D4B" w:rsidP="009E5D4B">
      <w:pPr>
        <w:pStyle w:val="H4"/>
        <w:rPr>
          <w:w w:val="100"/>
        </w:rPr>
      </w:pPr>
      <w:r w:rsidRPr="00594207">
        <w:rPr>
          <w:w w:val="100"/>
        </w:rPr>
        <w:t>3</w:t>
      </w:r>
      <w:r>
        <w:rPr>
          <w:w w:val="100"/>
        </w:rPr>
        <w:t>3</w:t>
      </w:r>
      <w:r w:rsidRPr="00594207">
        <w:rPr>
          <w:w w:val="100"/>
        </w:rPr>
        <w:t>. Extreme High Throughput (EHT) MAC specification</w:t>
      </w:r>
    </w:p>
    <w:p w14:paraId="48A85B3E" w14:textId="34E16471" w:rsidR="009E5D4B" w:rsidRDefault="009E5D4B" w:rsidP="009E5D4B">
      <w:pPr>
        <w:pStyle w:val="T"/>
        <w:rPr>
          <w:b/>
          <w:bCs/>
        </w:rPr>
      </w:pPr>
      <w:r w:rsidRPr="00FB6808">
        <w:rPr>
          <w:b/>
          <w:bCs/>
        </w:rPr>
        <w:t>3</w:t>
      </w:r>
      <w:r>
        <w:rPr>
          <w:b/>
          <w:bCs/>
        </w:rPr>
        <w:t>3</w:t>
      </w:r>
      <w:r w:rsidRPr="00FB6808">
        <w:rPr>
          <w:b/>
          <w:bCs/>
        </w:rPr>
        <w:t>.</w:t>
      </w:r>
      <w:r>
        <w:rPr>
          <w:b/>
          <w:bCs/>
        </w:rPr>
        <w:t>x</w:t>
      </w:r>
      <w:r w:rsidRPr="00FB6808">
        <w:rPr>
          <w:b/>
          <w:bCs/>
        </w:rPr>
        <w:t xml:space="preserve"> Multi-link operation </w:t>
      </w:r>
    </w:p>
    <w:p w14:paraId="6AC127DE" w14:textId="7D2451EB" w:rsidR="00AF7FE5" w:rsidRPr="00594207" w:rsidRDefault="00AF7FE5" w:rsidP="00AF7FE5">
      <w:pPr>
        <w:pStyle w:val="T"/>
        <w:rPr>
          <w:b/>
          <w:bCs/>
          <w:i/>
          <w:iCs/>
          <w:w w:val="100"/>
          <w:highlight w:val="yellow"/>
        </w:rPr>
      </w:pPr>
      <w:proofErr w:type="spellStart"/>
      <w:r w:rsidRPr="001D7D58">
        <w:rPr>
          <w:b/>
          <w:bCs/>
          <w:i/>
          <w:iCs/>
          <w:w w:val="100"/>
          <w:highlight w:val="yellow"/>
        </w:rPr>
        <w:t>TGbe</w:t>
      </w:r>
      <w:proofErr w:type="spellEnd"/>
      <w:r w:rsidRPr="001D7D58">
        <w:rPr>
          <w:b/>
          <w:bCs/>
          <w:i/>
          <w:iCs/>
          <w:w w:val="100"/>
          <w:highlight w:val="yellow"/>
        </w:rPr>
        <w:t xml:space="preserve"> editor: </w:t>
      </w:r>
      <w:r>
        <w:rPr>
          <w:b/>
          <w:bCs/>
          <w:i/>
          <w:iCs/>
          <w:w w:val="100"/>
          <w:highlight w:val="yellow"/>
        </w:rPr>
        <w:t>Add new a subclause 33.x.</w:t>
      </w:r>
      <w:r w:rsidR="00284973">
        <w:rPr>
          <w:b/>
          <w:bCs/>
          <w:i/>
          <w:iCs/>
          <w:w w:val="100"/>
          <w:highlight w:val="yellow"/>
        </w:rPr>
        <w:t>y</w:t>
      </w:r>
      <w:r>
        <w:rPr>
          <w:b/>
          <w:bCs/>
          <w:i/>
          <w:iCs/>
          <w:w w:val="100"/>
          <w:highlight w:val="yellow"/>
        </w:rPr>
        <w:t xml:space="preserve"> (Multi-link Power Management) under clause 33 </w:t>
      </w:r>
      <w:r w:rsidRPr="00594207">
        <w:rPr>
          <w:b/>
          <w:bCs/>
          <w:i/>
          <w:iCs/>
          <w:w w:val="100"/>
          <w:highlight w:val="yellow"/>
        </w:rPr>
        <w:t>as follows:</w:t>
      </w:r>
    </w:p>
    <w:p w14:paraId="52E184DD" w14:textId="1AB4C836" w:rsidR="009E5D4B" w:rsidRDefault="009E5D4B" w:rsidP="009E5D4B">
      <w:pPr>
        <w:pStyle w:val="T"/>
        <w:spacing w:after="0"/>
        <w:rPr>
          <w:b/>
          <w:bCs/>
        </w:rPr>
      </w:pPr>
      <w:r>
        <w:rPr>
          <w:b/>
          <w:bCs/>
        </w:rPr>
        <w:t>33.x.</w:t>
      </w:r>
      <w:r w:rsidR="00284973">
        <w:rPr>
          <w:b/>
          <w:bCs/>
        </w:rPr>
        <w:t>y</w:t>
      </w:r>
      <w:r>
        <w:rPr>
          <w:b/>
          <w:bCs/>
        </w:rPr>
        <w:t xml:space="preserve"> Multi-link </w:t>
      </w:r>
      <w:r w:rsidR="005666FD">
        <w:rPr>
          <w:b/>
          <w:bCs/>
        </w:rPr>
        <w:t>p</w:t>
      </w:r>
      <w:r>
        <w:rPr>
          <w:b/>
          <w:bCs/>
        </w:rPr>
        <w:t xml:space="preserve">ower </w:t>
      </w:r>
      <w:r w:rsidR="005666FD">
        <w:rPr>
          <w:b/>
          <w:bCs/>
        </w:rPr>
        <w:t>m</w:t>
      </w:r>
      <w:r w:rsidR="003A5B42">
        <w:rPr>
          <w:b/>
          <w:bCs/>
        </w:rPr>
        <w:t>anagement</w:t>
      </w:r>
    </w:p>
    <w:p w14:paraId="667F2E8B" w14:textId="2BCEA61B" w:rsidR="009E5D4B" w:rsidRDefault="00284973" w:rsidP="00284973">
      <w:pPr>
        <w:pStyle w:val="T"/>
        <w:spacing w:after="0"/>
        <w:rPr>
          <w:b/>
          <w:bCs/>
        </w:rPr>
      </w:pPr>
      <w:r>
        <w:rPr>
          <w:b/>
          <w:bCs/>
        </w:rPr>
        <w:t xml:space="preserve">33.x.y.1 </w:t>
      </w:r>
      <w:r w:rsidR="00185BD1">
        <w:rPr>
          <w:b/>
          <w:bCs/>
        </w:rPr>
        <w:t>General</w:t>
      </w:r>
    </w:p>
    <w:p w14:paraId="273D83DE" w14:textId="6C73B8FF" w:rsidR="00A039FD" w:rsidRDefault="00386A19" w:rsidP="00D7220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0"/>
          <w:lang w:val="en-US"/>
        </w:rPr>
      </w:pPr>
      <w:r>
        <w:rPr>
          <w:rFonts w:eastAsia="Times New Roman"/>
          <w:color w:val="000000"/>
          <w:sz w:val="20"/>
          <w:lang w:val="en-US"/>
        </w:rPr>
        <w:t xml:space="preserve">Each STA of a non-AP MLD that is operating on an enabled link shall independently maintain its own power management mode and power states </w:t>
      </w:r>
      <w:r w:rsidR="00C83859">
        <w:rPr>
          <w:rFonts w:eastAsia="Times New Roman"/>
          <w:color w:val="000000"/>
          <w:sz w:val="20"/>
          <w:lang w:val="en-US"/>
        </w:rPr>
        <w:t xml:space="preserve">as </w:t>
      </w:r>
      <w:r w:rsidR="009245AD">
        <w:rPr>
          <w:rFonts w:eastAsia="Times New Roman"/>
          <w:color w:val="000000"/>
          <w:sz w:val="20"/>
          <w:lang w:val="en-US"/>
        </w:rPr>
        <w:t>defined</w:t>
      </w:r>
      <w:r w:rsidR="00C83859">
        <w:rPr>
          <w:rFonts w:eastAsia="Times New Roman"/>
          <w:color w:val="000000"/>
          <w:sz w:val="20"/>
          <w:lang w:val="en-US"/>
        </w:rPr>
        <w:t xml:space="preserve"> in </w:t>
      </w:r>
      <w:r w:rsidR="002519E5">
        <w:rPr>
          <w:rFonts w:eastAsia="Times New Roman"/>
          <w:color w:val="000000"/>
          <w:sz w:val="20"/>
          <w:lang w:val="en-US"/>
        </w:rPr>
        <w:t xml:space="preserve">11.2 (Power </w:t>
      </w:r>
      <w:r w:rsidR="0027589B">
        <w:rPr>
          <w:rFonts w:eastAsia="Times New Roman"/>
          <w:color w:val="000000"/>
          <w:sz w:val="20"/>
          <w:lang w:val="en-US"/>
        </w:rPr>
        <w:t>m</w:t>
      </w:r>
      <w:r w:rsidR="002519E5">
        <w:rPr>
          <w:rFonts w:eastAsia="Times New Roman"/>
          <w:color w:val="000000"/>
          <w:sz w:val="20"/>
          <w:lang w:val="en-US"/>
        </w:rPr>
        <w:t>anagement)</w:t>
      </w:r>
      <w:r w:rsidR="006F1BC2">
        <w:rPr>
          <w:rFonts w:eastAsia="Times New Roman"/>
          <w:color w:val="000000"/>
          <w:sz w:val="20"/>
          <w:lang w:val="en-US"/>
        </w:rPr>
        <w:t xml:space="preserve"> and </w:t>
      </w:r>
      <w:r w:rsidR="006F1BC2" w:rsidRPr="00462451">
        <w:rPr>
          <w:rFonts w:eastAsia="Times New Roman"/>
          <w:color w:val="000000"/>
          <w:sz w:val="20"/>
          <w:lang w:val="en-US"/>
        </w:rPr>
        <w:t>10.47 (T</w:t>
      </w:r>
      <w:r w:rsidR="00462451" w:rsidRPr="00462451">
        <w:rPr>
          <w:rFonts w:eastAsia="Times New Roman"/>
          <w:color w:val="000000"/>
          <w:sz w:val="20"/>
          <w:lang w:val="en-US"/>
        </w:rPr>
        <w:t xml:space="preserve">arget </w:t>
      </w:r>
      <w:r w:rsidR="0027589B">
        <w:rPr>
          <w:rFonts w:eastAsia="Times New Roman"/>
          <w:color w:val="000000"/>
          <w:sz w:val="20"/>
          <w:lang w:val="en-US"/>
        </w:rPr>
        <w:t>w</w:t>
      </w:r>
      <w:r w:rsidR="00462451" w:rsidRPr="00462451">
        <w:rPr>
          <w:rFonts w:eastAsia="Times New Roman"/>
          <w:color w:val="000000"/>
          <w:sz w:val="20"/>
          <w:lang w:val="en-US"/>
        </w:rPr>
        <w:t xml:space="preserve">ake </w:t>
      </w:r>
      <w:r w:rsidR="0027589B">
        <w:rPr>
          <w:rFonts w:eastAsia="Times New Roman"/>
          <w:color w:val="000000"/>
          <w:sz w:val="20"/>
          <w:lang w:val="en-US"/>
        </w:rPr>
        <w:t>t</w:t>
      </w:r>
      <w:r w:rsidR="00462451" w:rsidRPr="00462451">
        <w:rPr>
          <w:rFonts w:eastAsia="Times New Roman"/>
          <w:color w:val="000000"/>
          <w:sz w:val="20"/>
          <w:lang w:val="en-US"/>
        </w:rPr>
        <w:t>ime</w:t>
      </w:r>
      <w:r w:rsidR="0027589B">
        <w:rPr>
          <w:rFonts w:eastAsia="Times New Roman"/>
          <w:color w:val="000000"/>
          <w:sz w:val="20"/>
          <w:lang w:val="en-US"/>
        </w:rPr>
        <w:t xml:space="preserve"> (TWT)</w:t>
      </w:r>
      <w:r w:rsidR="006F1BC2" w:rsidRPr="00462451">
        <w:rPr>
          <w:rFonts w:eastAsia="Times New Roman"/>
          <w:color w:val="000000"/>
          <w:sz w:val="20"/>
          <w:lang w:val="en-US"/>
        </w:rPr>
        <w:t>)</w:t>
      </w:r>
      <w:r w:rsidR="002519E5" w:rsidRPr="00462451">
        <w:rPr>
          <w:rFonts w:eastAsia="Times New Roman"/>
          <w:color w:val="000000"/>
          <w:sz w:val="20"/>
          <w:lang w:val="en-US"/>
        </w:rPr>
        <w:t>.</w:t>
      </w:r>
      <w:r w:rsidR="00CE6FE1">
        <w:rPr>
          <w:rFonts w:eastAsia="Times New Roman"/>
          <w:color w:val="000000"/>
          <w:sz w:val="20"/>
          <w:lang w:val="en-US"/>
        </w:rPr>
        <w:t xml:space="preserve"> </w:t>
      </w:r>
      <w:r w:rsidR="00147E5D">
        <w:rPr>
          <w:rFonts w:eastAsia="Times New Roman"/>
          <w:color w:val="000000"/>
          <w:sz w:val="20"/>
          <w:lang w:val="en-US"/>
        </w:rPr>
        <w:t>F</w:t>
      </w:r>
      <w:r w:rsidR="00A039FD" w:rsidRPr="00DB3A00">
        <w:rPr>
          <w:rFonts w:eastAsia="Times New Roman"/>
          <w:color w:val="000000"/>
          <w:sz w:val="20"/>
          <w:lang w:val="en-US"/>
        </w:rPr>
        <w:t xml:space="preserve">rame exchanges on </w:t>
      </w:r>
      <w:r w:rsidR="00147E5D">
        <w:rPr>
          <w:rFonts w:eastAsia="Times New Roman"/>
          <w:color w:val="000000"/>
          <w:sz w:val="20"/>
          <w:lang w:val="en-US"/>
        </w:rPr>
        <w:t>an enabled</w:t>
      </w:r>
      <w:r w:rsidR="00A039FD" w:rsidRPr="00DB3A00">
        <w:rPr>
          <w:rFonts w:eastAsia="Times New Roman"/>
          <w:color w:val="000000"/>
          <w:sz w:val="20"/>
          <w:lang w:val="en-US"/>
        </w:rPr>
        <w:t xml:space="preserve"> link are possible when the STA of the non-AP MLD operating on that link is in </w:t>
      </w:r>
      <w:r w:rsidR="00352BD8">
        <w:rPr>
          <w:rFonts w:eastAsia="Times New Roman"/>
          <w:color w:val="000000"/>
          <w:sz w:val="20"/>
          <w:lang w:val="en-US"/>
        </w:rPr>
        <w:t xml:space="preserve">the </w:t>
      </w:r>
      <w:r w:rsidR="00A039FD" w:rsidRPr="00DB3A00">
        <w:rPr>
          <w:rFonts w:eastAsia="Times New Roman"/>
          <w:color w:val="000000"/>
          <w:sz w:val="20"/>
          <w:lang w:val="en-US"/>
        </w:rPr>
        <w:t xml:space="preserve">awake state </w:t>
      </w:r>
      <w:r w:rsidR="00410732">
        <w:rPr>
          <w:rFonts w:eastAsia="Times New Roman"/>
          <w:color w:val="000000"/>
          <w:sz w:val="20"/>
          <w:lang w:val="en-US"/>
        </w:rPr>
        <w:t xml:space="preserve">(see </w:t>
      </w:r>
      <w:r w:rsidR="00A039FD" w:rsidRPr="00DB3A00">
        <w:rPr>
          <w:rFonts w:eastAsia="Times New Roman"/>
          <w:color w:val="000000"/>
          <w:sz w:val="20"/>
          <w:lang w:val="en-US"/>
        </w:rPr>
        <w:t>11.2.3</w:t>
      </w:r>
      <w:r w:rsidR="00410732">
        <w:rPr>
          <w:rFonts w:eastAsia="Times New Roman"/>
          <w:color w:val="000000"/>
          <w:sz w:val="20"/>
          <w:lang w:val="en-US"/>
        </w:rPr>
        <w:t xml:space="preserve"> (</w:t>
      </w:r>
      <w:r w:rsidR="00410732" w:rsidRPr="00410732">
        <w:rPr>
          <w:rFonts w:eastAsia="Times New Roman"/>
          <w:color w:val="000000"/>
          <w:sz w:val="20"/>
          <w:lang w:val="en-US"/>
        </w:rPr>
        <w:t>Power management in a non-DMG infrastructure network</w:t>
      </w:r>
      <w:r w:rsidR="00410732">
        <w:rPr>
          <w:rFonts w:eastAsia="Times New Roman"/>
          <w:color w:val="000000"/>
          <w:sz w:val="20"/>
          <w:lang w:val="en-US"/>
        </w:rPr>
        <w:t>)</w:t>
      </w:r>
      <w:r w:rsidR="00A039FD" w:rsidRPr="00DB3A00">
        <w:rPr>
          <w:rFonts w:eastAsia="Times New Roman"/>
          <w:color w:val="000000"/>
          <w:sz w:val="20"/>
          <w:lang w:val="en-US"/>
        </w:rPr>
        <w:t>).</w:t>
      </w:r>
    </w:p>
    <w:p w14:paraId="54F28D22" w14:textId="21174D82" w:rsidR="00386A19" w:rsidRDefault="00386A19" w:rsidP="00E4100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line="240" w:lineRule="atLeast"/>
        <w:rPr>
          <w:sz w:val="18"/>
          <w:szCs w:val="16"/>
        </w:rPr>
      </w:pPr>
      <w:r w:rsidRPr="00386A19">
        <w:rPr>
          <w:rFonts w:eastAsia="Times New Roman"/>
          <w:color w:val="000000"/>
          <w:sz w:val="18"/>
          <w:szCs w:val="18"/>
          <w:lang w:val="en-US"/>
        </w:rPr>
        <w:t>NOTE</w:t>
      </w:r>
      <w:r w:rsidR="00D262D0">
        <w:rPr>
          <w:rFonts w:eastAsia="Times New Roman"/>
          <w:color w:val="000000"/>
          <w:sz w:val="18"/>
          <w:szCs w:val="18"/>
          <w:lang w:val="en-US"/>
        </w:rPr>
        <w:t xml:space="preserve"> </w:t>
      </w:r>
      <w:r w:rsidRPr="00386A19">
        <w:rPr>
          <w:rFonts w:eastAsia="Times New Roman"/>
          <w:color w:val="000000"/>
          <w:sz w:val="18"/>
          <w:szCs w:val="18"/>
          <w:lang w:val="en-US"/>
        </w:rPr>
        <w:t xml:space="preserve">– </w:t>
      </w:r>
      <w:r w:rsidRPr="00386A19">
        <w:rPr>
          <w:sz w:val="18"/>
          <w:szCs w:val="16"/>
        </w:rPr>
        <w:t>A setup link is defined as enabled if at least one TID is mapped to that link and is defined as disabled if no TIDs are mapped to that link</w:t>
      </w:r>
      <w:r>
        <w:rPr>
          <w:sz w:val="18"/>
          <w:szCs w:val="16"/>
        </w:rPr>
        <w:t xml:space="preserve"> (see </w:t>
      </w:r>
      <w:r w:rsidRPr="00386A19">
        <w:rPr>
          <w:sz w:val="18"/>
          <w:szCs w:val="16"/>
        </w:rPr>
        <w:t>33.</w:t>
      </w:r>
      <w:r>
        <w:rPr>
          <w:sz w:val="18"/>
          <w:szCs w:val="16"/>
        </w:rPr>
        <w:t>x</w:t>
      </w:r>
      <w:r w:rsidRPr="00386A19">
        <w:rPr>
          <w:sz w:val="18"/>
          <w:szCs w:val="16"/>
        </w:rPr>
        <w:t>.</w:t>
      </w:r>
      <w:r w:rsidR="00455886">
        <w:rPr>
          <w:sz w:val="18"/>
          <w:szCs w:val="16"/>
        </w:rPr>
        <w:t>p</w:t>
      </w:r>
      <w:r w:rsidRPr="00386A19">
        <w:rPr>
          <w:sz w:val="18"/>
          <w:szCs w:val="16"/>
        </w:rPr>
        <w:t>.</w:t>
      </w:r>
      <w:r w:rsidR="00455886">
        <w:rPr>
          <w:sz w:val="18"/>
          <w:szCs w:val="16"/>
        </w:rPr>
        <w:t>q</w:t>
      </w:r>
      <w:r w:rsidRPr="00386A19">
        <w:rPr>
          <w:sz w:val="18"/>
          <w:szCs w:val="16"/>
        </w:rPr>
        <w:t xml:space="preserve"> </w:t>
      </w:r>
      <w:r>
        <w:rPr>
          <w:sz w:val="18"/>
          <w:szCs w:val="16"/>
        </w:rPr>
        <w:t>(</w:t>
      </w:r>
      <w:r w:rsidRPr="00386A19">
        <w:rPr>
          <w:sz w:val="18"/>
          <w:szCs w:val="16"/>
        </w:rPr>
        <w:t>TID-to-link mapping</w:t>
      </w:r>
      <w:r>
        <w:rPr>
          <w:sz w:val="18"/>
          <w:szCs w:val="16"/>
        </w:rPr>
        <w:t>))</w:t>
      </w:r>
      <w:r w:rsidRPr="00386A19">
        <w:rPr>
          <w:sz w:val="18"/>
          <w:szCs w:val="16"/>
        </w:rPr>
        <w:t>.</w:t>
      </w:r>
    </w:p>
    <w:p w14:paraId="1EF8EE60" w14:textId="57740ABB" w:rsidR="00D72205" w:rsidRDefault="004D61B0" w:rsidP="001E4A2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jc w:val="center"/>
      </w:pPr>
      <w:r>
        <w:object w:dxaOrig="12377" w:dyaOrig="4980" w14:anchorId="643B63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1pt;height:181.5pt" o:ole="">
            <v:imagedata r:id="rId8" o:title=""/>
          </v:shape>
          <o:OLEObject Type="Embed" ProgID="Visio.Drawing.11" ShapeID="_x0000_i1025" DrawAspect="Content" ObjectID="_1659806459" r:id="rId9"/>
        </w:object>
      </w:r>
    </w:p>
    <w:p w14:paraId="224FB1EC" w14:textId="0E92DCF1" w:rsidR="00D451B4" w:rsidRPr="001E4A26" w:rsidRDefault="001E4A26" w:rsidP="001E4A2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jc w:val="center"/>
        <w:rPr>
          <w:rFonts w:eastAsia="Times New Roman"/>
          <w:color w:val="000000"/>
          <w:sz w:val="18"/>
          <w:szCs w:val="18"/>
          <w:lang w:val="en-US"/>
        </w:rPr>
      </w:pPr>
      <w:r>
        <w:rPr>
          <w:rFonts w:eastAsia="Times New Roman"/>
          <w:color w:val="000000"/>
          <w:sz w:val="18"/>
          <w:szCs w:val="18"/>
          <w:lang w:val="en-US"/>
        </w:rPr>
        <w:t xml:space="preserve">Figure 33-xxx – Each non-AP STA of a non-AP </w:t>
      </w:r>
      <w:r w:rsidRPr="009E5F7C">
        <w:rPr>
          <w:rFonts w:eastAsia="Times New Roman"/>
          <w:color w:val="000000"/>
          <w:sz w:val="18"/>
          <w:szCs w:val="18"/>
          <w:lang w:val="en-US"/>
        </w:rPr>
        <w:t>MLD</w:t>
      </w:r>
      <w:r>
        <w:rPr>
          <w:rFonts w:eastAsia="Times New Roman"/>
          <w:color w:val="000000"/>
          <w:sz w:val="18"/>
          <w:szCs w:val="18"/>
          <w:lang w:val="en-US"/>
        </w:rPr>
        <w:t xml:space="preserve"> maintains its own power state</w:t>
      </w:r>
    </w:p>
    <w:p w14:paraId="5067424A" w14:textId="571297C2" w:rsidR="00F06A34" w:rsidRDefault="00F06A34" w:rsidP="00F06A34">
      <w:pPr>
        <w:pStyle w:val="T"/>
        <w:rPr>
          <w:b/>
        </w:rPr>
      </w:pPr>
      <w:proofErr w:type="spellStart"/>
      <w:r w:rsidRPr="001D7D58">
        <w:rPr>
          <w:b/>
          <w:bCs/>
          <w:i/>
          <w:iCs/>
          <w:w w:val="100"/>
          <w:highlight w:val="yellow"/>
        </w:rPr>
        <w:t>TGbe</w:t>
      </w:r>
      <w:proofErr w:type="spellEnd"/>
      <w:r w:rsidRPr="001D7D58">
        <w:rPr>
          <w:b/>
          <w:bCs/>
          <w:i/>
          <w:iCs/>
          <w:w w:val="100"/>
          <w:highlight w:val="yellow"/>
        </w:rPr>
        <w:t xml:space="preserve"> editor:</w:t>
      </w:r>
      <w:r>
        <w:rPr>
          <w:b/>
          <w:bCs/>
          <w:i/>
          <w:iCs/>
          <w:w w:val="100"/>
          <w:highlight w:val="yellow"/>
        </w:rPr>
        <w:t xml:space="preserve"> doc 11-2</w:t>
      </w:r>
      <w:r w:rsidRPr="002E7875">
        <w:rPr>
          <w:b/>
          <w:bCs/>
          <w:i/>
          <w:iCs/>
          <w:w w:val="100"/>
          <w:highlight w:val="yellow"/>
        </w:rPr>
        <w:t>0/128</w:t>
      </w:r>
      <w:r w:rsidR="00E60CEB">
        <w:rPr>
          <w:b/>
          <w:bCs/>
          <w:i/>
          <w:iCs/>
          <w:w w:val="100"/>
          <w:highlight w:val="yellow"/>
        </w:rPr>
        <w:t>9</w:t>
      </w:r>
      <w:r w:rsidRPr="002E7875">
        <w:rPr>
          <w:b/>
          <w:bCs/>
          <w:i/>
          <w:iCs/>
          <w:w w:val="100"/>
          <w:highlight w:val="yellow"/>
        </w:rPr>
        <w:t xml:space="preserve"> provide</w:t>
      </w:r>
      <w:r>
        <w:rPr>
          <w:b/>
          <w:bCs/>
          <w:i/>
          <w:iCs/>
          <w:w w:val="100"/>
          <w:highlight w:val="yellow"/>
        </w:rPr>
        <w:t>s</w:t>
      </w:r>
      <w:r w:rsidRPr="002E7875">
        <w:rPr>
          <w:b/>
          <w:bCs/>
          <w:i/>
          <w:iCs/>
          <w:w w:val="100"/>
          <w:highlight w:val="yellow"/>
        </w:rPr>
        <w:t xml:space="preserve"> the Visio file for </w:t>
      </w:r>
      <w:r>
        <w:rPr>
          <w:b/>
          <w:bCs/>
          <w:i/>
          <w:iCs/>
          <w:w w:val="100"/>
          <w:highlight w:val="yellow"/>
        </w:rPr>
        <w:t xml:space="preserve">the above </w:t>
      </w:r>
      <w:r w:rsidRPr="002E7875">
        <w:rPr>
          <w:b/>
          <w:bCs/>
          <w:i/>
          <w:iCs/>
          <w:w w:val="100"/>
          <w:highlight w:val="yellow"/>
        </w:rPr>
        <w:t xml:space="preserve">Figures </w:t>
      </w:r>
      <w:r>
        <w:rPr>
          <w:b/>
          <w:bCs/>
          <w:i/>
          <w:iCs/>
          <w:w w:val="100"/>
          <w:highlight w:val="yellow"/>
        </w:rPr>
        <w:t>33-xxx</w:t>
      </w:r>
    </w:p>
    <w:p w14:paraId="2F00FD60" w14:textId="77777777" w:rsidR="0031562F" w:rsidRDefault="0031562F" w:rsidP="00D7220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0"/>
          <w:lang w:val="en-US"/>
        </w:rPr>
      </w:pPr>
    </w:p>
    <w:p w14:paraId="46DBAA1E" w14:textId="56FF01EA" w:rsidR="0055496E" w:rsidRDefault="00284973" w:rsidP="00284973">
      <w:pPr>
        <w:pStyle w:val="T"/>
        <w:spacing w:after="0"/>
        <w:rPr>
          <w:b/>
          <w:bCs/>
        </w:rPr>
      </w:pPr>
      <w:bookmarkStart w:id="76" w:name="_Ref48768225"/>
      <w:r>
        <w:rPr>
          <w:b/>
          <w:bCs/>
        </w:rPr>
        <w:t xml:space="preserve">33.x.y.2 </w:t>
      </w:r>
      <w:r w:rsidR="00A6154E">
        <w:rPr>
          <w:b/>
          <w:bCs/>
        </w:rPr>
        <w:t>Basic BSS Operation</w:t>
      </w:r>
    </w:p>
    <w:p w14:paraId="6BC3176C" w14:textId="3F2810FE" w:rsidR="006B03F6" w:rsidRDefault="00070706" w:rsidP="0055496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0"/>
          <w:lang w:val="en-US"/>
        </w:rPr>
      </w:pPr>
      <w:r>
        <w:rPr>
          <w:rFonts w:eastAsia="Times New Roman"/>
          <w:color w:val="000000"/>
          <w:sz w:val="20"/>
          <w:lang w:val="en-US"/>
        </w:rPr>
        <w:t>A</w:t>
      </w:r>
      <w:r w:rsidR="006B03F6">
        <w:rPr>
          <w:rFonts w:eastAsia="Times New Roman"/>
          <w:color w:val="000000"/>
          <w:sz w:val="20"/>
          <w:lang w:val="en-US"/>
        </w:rPr>
        <w:t xml:space="preserve"> non-AP</w:t>
      </w:r>
      <w:r w:rsidR="008F07D1">
        <w:rPr>
          <w:rFonts w:eastAsia="Times New Roman"/>
          <w:color w:val="000000"/>
          <w:sz w:val="20"/>
          <w:lang w:val="en-US"/>
        </w:rPr>
        <w:t xml:space="preserve"> MLD may perform basic operations </w:t>
      </w:r>
      <w:r w:rsidR="00A16207">
        <w:rPr>
          <w:rFonts w:eastAsia="Times New Roman"/>
          <w:color w:val="000000"/>
          <w:sz w:val="20"/>
          <w:lang w:val="en-US"/>
        </w:rPr>
        <w:t xml:space="preserve">(such as receiving </w:t>
      </w:r>
      <w:r w:rsidR="00EA026F">
        <w:rPr>
          <w:rFonts w:eastAsia="Times New Roman"/>
          <w:color w:val="000000"/>
          <w:sz w:val="20"/>
          <w:lang w:val="en-US"/>
        </w:rPr>
        <w:t xml:space="preserve">a </w:t>
      </w:r>
      <w:r w:rsidR="00A16207">
        <w:rPr>
          <w:rFonts w:eastAsia="Times New Roman"/>
          <w:color w:val="000000"/>
          <w:sz w:val="20"/>
          <w:lang w:val="en-US"/>
        </w:rPr>
        <w:t xml:space="preserve">traffic indication, time synchronization, receiving BSS parameter updates </w:t>
      </w:r>
      <w:proofErr w:type="spellStart"/>
      <w:r w:rsidR="00A16207">
        <w:rPr>
          <w:rFonts w:eastAsia="Times New Roman"/>
          <w:color w:val="000000"/>
          <w:sz w:val="20"/>
          <w:lang w:val="en-US"/>
        </w:rPr>
        <w:t>etc</w:t>
      </w:r>
      <w:proofErr w:type="spellEnd"/>
      <w:r w:rsidR="00A16207">
        <w:rPr>
          <w:rFonts w:eastAsia="Times New Roman"/>
          <w:color w:val="000000"/>
          <w:sz w:val="20"/>
          <w:lang w:val="en-US"/>
        </w:rPr>
        <w:t xml:space="preserve">) </w:t>
      </w:r>
      <w:r w:rsidR="008F07D1">
        <w:rPr>
          <w:rFonts w:eastAsia="Times New Roman"/>
          <w:color w:val="000000"/>
          <w:sz w:val="20"/>
          <w:lang w:val="en-US"/>
        </w:rPr>
        <w:t xml:space="preserve">by monitoring </w:t>
      </w:r>
      <w:r w:rsidR="00A41793">
        <w:rPr>
          <w:rFonts w:eastAsia="Times New Roman"/>
          <w:color w:val="000000"/>
          <w:sz w:val="20"/>
          <w:lang w:val="en-US"/>
        </w:rPr>
        <w:t>B</w:t>
      </w:r>
      <w:r w:rsidR="00D262D0">
        <w:rPr>
          <w:rFonts w:eastAsia="Times New Roman"/>
          <w:color w:val="000000"/>
          <w:sz w:val="20"/>
          <w:lang w:val="en-US"/>
        </w:rPr>
        <w:t>eacon</w:t>
      </w:r>
      <w:r w:rsidR="00A41793">
        <w:rPr>
          <w:rFonts w:eastAsia="Times New Roman"/>
          <w:color w:val="000000"/>
          <w:sz w:val="20"/>
          <w:lang w:val="en-US"/>
        </w:rPr>
        <w:t xml:space="preserve"> frame</w:t>
      </w:r>
      <w:r w:rsidR="00D262D0">
        <w:rPr>
          <w:rFonts w:eastAsia="Times New Roman"/>
          <w:color w:val="000000"/>
          <w:sz w:val="20"/>
          <w:lang w:val="en-US"/>
        </w:rPr>
        <w:t xml:space="preserve">s on </w:t>
      </w:r>
      <w:r w:rsidR="008F07D1">
        <w:rPr>
          <w:rFonts w:eastAsia="Times New Roman"/>
          <w:color w:val="000000"/>
          <w:sz w:val="20"/>
          <w:lang w:val="en-US"/>
        </w:rPr>
        <w:t xml:space="preserve">a single </w:t>
      </w:r>
      <w:r w:rsidR="00D262D0">
        <w:rPr>
          <w:rFonts w:eastAsia="Times New Roman"/>
          <w:color w:val="000000"/>
          <w:sz w:val="20"/>
          <w:lang w:val="en-US"/>
        </w:rPr>
        <w:t>setup link</w:t>
      </w:r>
      <w:r w:rsidR="00A41793">
        <w:rPr>
          <w:rFonts w:eastAsia="Times New Roman"/>
          <w:color w:val="000000"/>
          <w:sz w:val="20"/>
          <w:lang w:val="en-US"/>
        </w:rPr>
        <w:t xml:space="preserve"> while </w:t>
      </w:r>
      <w:r w:rsidR="00A16207">
        <w:rPr>
          <w:rFonts w:eastAsia="Times New Roman"/>
          <w:color w:val="000000"/>
          <w:sz w:val="20"/>
          <w:lang w:val="en-US"/>
        </w:rPr>
        <w:t xml:space="preserve">the other </w:t>
      </w:r>
      <w:r w:rsidR="00A41793">
        <w:rPr>
          <w:rFonts w:eastAsia="Times New Roman"/>
          <w:color w:val="000000"/>
          <w:sz w:val="20"/>
          <w:lang w:val="en-US"/>
        </w:rPr>
        <w:t>STA</w:t>
      </w:r>
      <w:r w:rsidR="00A16207">
        <w:rPr>
          <w:rFonts w:eastAsia="Times New Roman"/>
          <w:color w:val="000000"/>
          <w:sz w:val="20"/>
          <w:lang w:val="en-US"/>
        </w:rPr>
        <w:t>(s)</w:t>
      </w:r>
      <w:r w:rsidR="00A41793">
        <w:rPr>
          <w:rFonts w:eastAsia="Times New Roman"/>
          <w:color w:val="000000"/>
          <w:sz w:val="20"/>
          <w:lang w:val="en-US"/>
        </w:rPr>
        <w:t xml:space="preserve"> of the non-AP MLD operating on </w:t>
      </w:r>
      <w:r w:rsidR="00D87D10">
        <w:rPr>
          <w:rFonts w:eastAsia="Times New Roman"/>
          <w:color w:val="000000"/>
          <w:sz w:val="20"/>
          <w:lang w:val="en-US"/>
        </w:rPr>
        <w:t>other</w:t>
      </w:r>
      <w:r w:rsidR="00A41793">
        <w:rPr>
          <w:rFonts w:eastAsia="Times New Roman"/>
          <w:color w:val="000000"/>
          <w:sz w:val="20"/>
          <w:lang w:val="en-US"/>
        </w:rPr>
        <w:t xml:space="preserve"> setup links </w:t>
      </w:r>
      <w:r w:rsidR="00A16207">
        <w:rPr>
          <w:rFonts w:eastAsia="Times New Roman"/>
          <w:color w:val="000000"/>
          <w:sz w:val="20"/>
          <w:lang w:val="en-US"/>
        </w:rPr>
        <w:t>are</w:t>
      </w:r>
      <w:r w:rsidR="00A41793">
        <w:rPr>
          <w:rFonts w:eastAsia="Times New Roman"/>
          <w:color w:val="000000"/>
          <w:sz w:val="20"/>
          <w:lang w:val="en-US"/>
        </w:rPr>
        <w:t xml:space="preserve"> </w:t>
      </w:r>
      <w:r w:rsidR="00A50C8A">
        <w:rPr>
          <w:rFonts w:eastAsia="Times New Roman"/>
          <w:color w:val="000000"/>
          <w:sz w:val="20"/>
          <w:lang w:val="en-US"/>
        </w:rPr>
        <w:t xml:space="preserve">expected to be </w:t>
      </w:r>
      <w:r w:rsidR="00A41793">
        <w:rPr>
          <w:rFonts w:eastAsia="Times New Roman"/>
          <w:color w:val="000000"/>
          <w:sz w:val="20"/>
          <w:lang w:val="en-US"/>
        </w:rPr>
        <w:t xml:space="preserve">in </w:t>
      </w:r>
      <w:r w:rsidR="00A50C8A">
        <w:rPr>
          <w:rFonts w:eastAsia="Times New Roman"/>
          <w:color w:val="000000"/>
          <w:sz w:val="20"/>
          <w:lang w:val="en-US"/>
        </w:rPr>
        <w:t>doze</w:t>
      </w:r>
      <w:r w:rsidR="00BB3E2E">
        <w:rPr>
          <w:rFonts w:eastAsia="Times New Roman"/>
          <w:color w:val="000000"/>
          <w:sz w:val="20"/>
          <w:lang w:val="en-US"/>
        </w:rPr>
        <w:t xml:space="preserve"> </w:t>
      </w:r>
      <w:r w:rsidR="00A50C8A">
        <w:rPr>
          <w:rFonts w:eastAsia="Times New Roman"/>
          <w:color w:val="000000"/>
          <w:sz w:val="20"/>
          <w:lang w:val="en-US"/>
        </w:rPr>
        <w:t>state</w:t>
      </w:r>
      <w:r w:rsidR="00A41793">
        <w:rPr>
          <w:rFonts w:eastAsia="Times New Roman"/>
          <w:color w:val="000000"/>
          <w:sz w:val="20"/>
          <w:lang w:val="en-US"/>
        </w:rPr>
        <w:t>.</w:t>
      </w:r>
      <w:r>
        <w:rPr>
          <w:rFonts w:eastAsia="Times New Roman"/>
          <w:color w:val="000000"/>
          <w:sz w:val="20"/>
          <w:lang w:val="en-US"/>
        </w:rPr>
        <w:t xml:space="preserve"> With this mechanism, a non-AP MLD can </w:t>
      </w:r>
      <w:r w:rsidR="001008DC">
        <w:rPr>
          <w:rFonts w:eastAsia="Times New Roman"/>
          <w:color w:val="000000"/>
          <w:sz w:val="20"/>
          <w:lang w:val="en-US"/>
        </w:rPr>
        <w:t>save</w:t>
      </w:r>
      <w:r>
        <w:rPr>
          <w:rFonts w:eastAsia="Times New Roman"/>
          <w:color w:val="000000"/>
          <w:sz w:val="20"/>
          <w:lang w:val="en-US"/>
        </w:rPr>
        <w:t xml:space="preserve"> power by operating on a single link </w:t>
      </w:r>
      <w:r w:rsidR="001008DC">
        <w:rPr>
          <w:rFonts w:eastAsia="Times New Roman"/>
          <w:color w:val="000000"/>
          <w:sz w:val="20"/>
          <w:lang w:val="en-US"/>
        </w:rPr>
        <w:t>while</w:t>
      </w:r>
      <w:r>
        <w:rPr>
          <w:rFonts w:eastAsia="Times New Roman"/>
          <w:color w:val="000000"/>
          <w:sz w:val="20"/>
          <w:lang w:val="en-US"/>
        </w:rPr>
        <w:t xml:space="preserve"> receiv</w:t>
      </w:r>
      <w:r w:rsidR="001008DC">
        <w:rPr>
          <w:rFonts w:eastAsia="Times New Roman"/>
          <w:color w:val="000000"/>
          <w:sz w:val="20"/>
          <w:lang w:val="en-US"/>
        </w:rPr>
        <w:t>ing</w:t>
      </w:r>
      <w:r>
        <w:rPr>
          <w:rFonts w:eastAsia="Times New Roman"/>
          <w:color w:val="000000"/>
          <w:sz w:val="20"/>
          <w:lang w:val="en-US"/>
        </w:rPr>
        <w:t xml:space="preserve"> information</w:t>
      </w:r>
      <w:r w:rsidR="001008DC">
        <w:rPr>
          <w:rFonts w:eastAsia="Times New Roman"/>
          <w:color w:val="000000"/>
          <w:sz w:val="20"/>
          <w:lang w:val="en-US"/>
        </w:rPr>
        <w:t xml:space="preserve"> about</w:t>
      </w:r>
      <w:r>
        <w:rPr>
          <w:rFonts w:eastAsia="Times New Roman"/>
          <w:color w:val="000000"/>
          <w:sz w:val="20"/>
          <w:lang w:val="en-US"/>
        </w:rPr>
        <w:t xml:space="preserve"> the AP MLD and all the APs of the AP MLD.</w:t>
      </w:r>
    </w:p>
    <w:p w14:paraId="142FBBBF" w14:textId="6BEF175D" w:rsidR="00756CF3" w:rsidRDefault="00756CF3" w:rsidP="00756CF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line="240" w:lineRule="atLeast"/>
        <w:rPr>
          <w:sz w:val="18"/>
          <w:szCs w:val="16"/>
        </w:rPr>
      </w:pPr>
      <w:r w:rsidRPr="00386A19">
        <w:rPr>
          <w:rFonts w:eastAsia="Times New Roman"/>
          <w:color w:val="000000"/>
          <w:sz w:val="18"/>
          <w:szCs w:val="18"/>
          <w:lang w:val="en-US"/>
        </w:rPr>
        <w:t>NOTE</w:t>
      </w:r>
      <w:r>
        <w:rPr>
          <w:rFonts w:eastAsia="Times New Roman"/>
          <w:color w:val="000000"/>
          <w:sz w:val="18"/>
          <w:szCs w:val="18"/>
          <w:lang w:val="en-US"/>
        </w:rPr>
        <w:t xml:space="preserve"> </w:t>
      </w:r>
      <w:r w:rsidR="00C8416E">
        <w:rPr>
          <w:rFonts w:eastAsia="Times New Roman"/>
          <w:color w:val="000000"/>
          <w:sz w:val="18"/>
          <w:szCs w:val="18"/>
          <w:lang w:val="en-US"/>
        </w:rPr>
        <w:t xml:space="preserve">1 </w:t>
      </w:r>
      <w:r w:rsidRPr="00386A19">
        <w:rPr>
          <w:rFonts w:eastAsia="Times New Roman"/>
          <w:color w:val="000000"/>
          <w:sz w:val="18"/>
          <w:szCs w:val="18"/>
          <w:lang w:val="en-US"/>
        </w:rPr>
        <w:t xml:space="preserve">– </w:t>
      </w:r>
      <w:r w:rsidR="00F75FD4">
        <w:rPr>
          <w:sz w:val="18"/>
          <w:szCs w:val="16"/>
        </w:rPr>
        <w:t>A single AID is assigned to a non-AP MLD during multi-link setup (see 33.x.</w:t>
      </w:r>
      <w:r w:rsidR="000E2524">
        <w:rPr>
          <w:sz w:val="18"/>
          <w:szCs w:val="16"/>
        </w:rPr>
        <w:t>e</w:t>
      </w:r>
      <w:r w:rsidR="00F75FD4">
        <w:rPr>
          <w:sz w:val="18"/>
          <w:szCs w:val="16"/>
        </w:rPr>
        <w:t>.</w:t>
      </w:r>
      <w:r w:rsidR="000E2524">
        <w:rPr>
          <w:sz w:val="18"/>
          <w:szCs w:val="16"/>
        </w:rPr>
        <w:t>f</w:t>
      </w:r>
      <w:r w:rsidR="00F75FD4">
        <w:rPr>
          <w:sz w:val="18"/>
          <w:szCs w:val="16"/>
        </w:rPr>
        <w:t xml:space="preserve"> (Multi-link </w:t>
      </w:r>
      <w:r w:rsidR="000E2524">
        <w:rPr>
          <w:sz w:val="18"/>
          <w:szCs w:val="16"/>
        </w:rPr>
        <w:t xml:space="preserve">Discovery and ML </w:t>
      </w:r>
      <w:r w:rsidR="00F75FD4">
        <w:rPr>
          <w:sz w:val="18"/>
          <w:szCs w:val="16"/>
        </w:rPr>
        <w:t>Setup Procedure))</w:t>
      </w:r>
      <w:r w:rsidR="001008DC">
        <w:rPr>
          <w:sz w:val="18"/>
          <w:szCs w:val="16"/>
        </w:rPr>
        <w:t>. Therefore,</w:t>
      </w:r>
      <w:r w:rsidR="00F75FD4">
        <w:rPr>
          <w:sz w:val="18"/>
          <w:szCs w:val="16"/>
        </w:rPr>
        <w:t xml:space="preserve"> the traffic indication for the non-AP MLD is consistent across Beacon frames transmitted by different APs of the same AP MLD.</w:t>
      </w:r>
    </w:p>
    <w:p w14:paraId="2F5D2244" w14:textId="2B127A19" w:rsidR="00C8416E" w:rsidRDefault="00C8416E" w:rsidP="00756CF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line="240" w:lineRule="atLeast"/>
        <w:rPr>
          <w:sz w:val="18"/>
          <w:szCs w:val="16"/>
        </w:rPr>
      </w:pPr>
      <w:r>
        <w:rPr>
          <w:sz w:val="18"/>
          <w:szCs w:val="16"/>
        </w:rPr>
        <w:t xml:space="preserve">NOTE 2 – Each AP of an AP MLD provides a </w:t>
      </w:r>
      <w:r w:rsidR="007540D8">
        <w:rPr>
          <w:sz w:val="18"/>
          <w:szCs w:val="16"/>
        </w:rPr>
        <w:t>C</w:t>
      </w:r>
      <w:r>
        <w:rPr>
          <w:sz w:val="18"/>
          <w:szCs w:val="16"/>
        </w:rPr>
        <w:t xml:space="preserve">ritical </w:t>
      </w:r>
      <w:r w:rsidR="007540D8">
        <w:rPr>
          <w:sz w:val="18"/>
          <w:szCs w:val="16"/>
        </w:rPr>
        <w:t>U</w:t>
      </w:r>
      <w:r>
        <w:rPr>
          <w:sz w:val="18"/>
          <w:szCs w:val="16"/>
        </w:rPr>
        <w:t xml:space="preserve">pdates </w:t>
      </w:r>
      <w:r w:rsidR="007540D8">
        <w:rPr>
          <w:sz w:val="18"/>
          <w:szCs w:val="16"/>
        </w:rPr>
        <w:t>I</w:t>
      </w:r>
      <w:r>
        <w:rPr>
          <w:sz w:val="18"/>
          <w:szCs w:val="16"/>
        </w:rPr>
        <w:t>ndication when there is an update to the BSS parameters for another AP of the AP MLD (see 33.x.</w:t>
      </w:r>
      <w:r w:rsidR="000E2524">
        <w:rPr>
          <w:sz w:val="18"/>
          <w:szCs w:val="16"/>
        </w:rPr>
        <w:t>a</w:t>
      </w:r>
      <w:r>
        <w:rPr>
          <w:sz w:val="18"/>
          <w:szCs w:val="16"/>
        </w:rPr>
        <w:t>.</w:t>
      </w:r>
      <w:r w:rsidR="000E2524">
        <w:rPr>
          <w:sz w:val="18"/>
          <w:szCs w:val="16"/>
        </w:rPr>
        <w:t>b</w:t>
      </w:r>
      <w:r>
        <w:rPr>
          <w:sz w:val="18"/>
          <w:szCs w:val="16"/>
        </w:rPr>
        <w:t xml:space="preserve"> (Critical Updates Indication)).</w:t>
      </w:r>
    </w:p>
    <w:p w14:paraId="4A0DF995" w14:textId="77777777" w:rsidR="00640E74" w:rsidRPr="00D72205" w:rsidRDefault="00640E74" w:rsidP="0055496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0"/>
          <w:lang w:val="en-US"/>
        </w:rPr>
      </w:pPr>
    </w:p>
    <w:p w14:paraId="65FA6DC2" w14:textId="449BB340" w:rsidR="005624AC" w:rsidRDefault="00284973" w:rsidP="00284973">
      <w:pPr>
        <w:pStyle w:val="T"/>
        <w:spacing w:after="0"/>
        <w:rPr>
          <w:b/>
          <w:bCs/>
        </w:rPr>
      </w:pPr>
      <w:r>
        <w:rPr>
          <w:b/>
          <w:bCs/>
        </w:rPr>
        <w:t xml:space="preserve">33.x.y.3 </w:t>
      </w:r>
      <w:r w:rsidR="005624AC" w:rsidRPr="005624AC">
        <w:rPr>
          <w:b/>
          <w:bCs/>
        </w:rPr>
        <w:t xml:space="preserve">MLD </w:t>
      </w:r>
      <w:r w:rsidR="00C66E2E">
        <w:rPr>
          <w:b/>
          <w:bCs/>
        </w:rPr>
        <w:t>m</w:t>
      </w:r>
      <w:r w:rsidR="005624AC" w:rsidRPr="005624AC">
        <w:rPr>
          <w:b/>
          <w:bCs/>
        </w:rPr>
        <w:t xml:space="preserve">ax </w:t>
      </w:r>
      <w:r w:rsidR="00C66E2E">
        <w:rPr>
          <w:b/>
          <w:bCs/>
        </w:rPr>
        <w:t>i</w:t>
      </w:r>
      <w:r w:rsidR="005624AC" w:rsidRPr="005624AC">
        <w:rPr>
          <w:b/>
          <w:bCs/>
        </w:rPr>
        <w:t xml:space="preserve">dle </w:t>
      </w:r>
      <w:r w:rsidR="00C66E2E">
        <w:rPr>
          <w:b/>
          <w:bCs/>
        </w:rPr>
        <w:t>p</w:t>
      </w:r>
      <w:r w:rsidR="005624AC" w:rsidRPr="005624AC">
        <w:rPr>
          <w:b/>
          <w:bCs/>
        </w:rPr>
        <w:t>eriod</w:t>
      </w:r>
      <w:bookmarkEnd w:id="76"/>
      <w:r w:rsidR="00AE469D">
        <w:rPr>
          <w:b/>
          <w:bCs/>
        </w:rPr>
        <w:t xml:space="preserve"> </w:t>
      </w:r>
      <w:r w:rsidR="00C66E2E">
        <w:rPr>
          <w:b/>
          <w:bCs/>
        </w:rPr>
        <w:t>m</w:t>
      </w:r>
      <w:r w:rsidR="00AE469D">
        <w:rPr>
          <w:b/>
          <w:bCs/>
        </w:rPr>
        <w:t>anagement</w:t>
      </w:r>
    </w:p>
    <w:p w14:paraId="46D6674A" w14:textId="43A50312" w:rsidR="00E134E4" w:rsidRDefault="00E134E4" w:rsidP="00756CF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0"/>
          <w:lang w:val="en-US"/>
        </w:rPr>
      </w:pPr>
      <w:r w:rsidRPr="00980CF7">
        <w:rPr>
          <w:rFonts w:eastAsia="Times New Roman"/>
          <w:color w:val="000000"/>
          <w:sz w:val="20"/>
          <w:lang w:val="en-US"/>
        </w:rPr>
        <w:t>If dot11</w:t>
      </w:r>
      <w:r w:rsidR="00345CD0" w:rsidRPr="00980CF7">
        <w:rPr>
          <w:rFonts w:eastAsia="Times New Roman"/>
          <w:color w:val="000000"/>
          <w:sz w:val="20"/>
          <w:lang w:val="en-US"/>
        </w:rPr>
        <w:t>Mld</w:t>
      </w:r>
      <w:r w:rsidRPr="00980CF7">
        <w:rPr>
          <w:rFonts w:eastAsia="Times New Roman"/>
          <w:color w:val="000000"/>
          <w:sz w:val="20"/>
          <w:lang w:val="en-US"/>
        </w:rPr>
        <w:t xml:space="preserve">MaxIdlePeriod is nonzero, an AP of an AP MLD shall include the MLD Max Idle Period </w:t>
      </w:r>
      <w:r w:rsidR="00980CF7">
        <w:rPr>
          <w:rFonts w:eastAsia="Times New Roman"/>
          <w:color w:val="000000"/>
          <w:sz w:val="20"/>
          <w:lang w:val="en-US"/>
        </w:rPr>
        <w:t>field in the Multi-Link element carried</w:t>
      </w:r>
      <w:r w:rsidRPr="00980CF7">
        <w:rPr>
          <w:rFonts w:eastAsia="Times New Roman"/>
          <w:color w:val="000000"/>
          <w:sz w:val="20"/>
          <w:lang w:val="en-US"/>
        </w:rPr>
        <w:t xml:space="preserve"> in the Association Response frame or the Reassociation Response frame that it transmits. Otherwise, the AP</w:t>
      </w:r>
      <w:r w:rsidR="004E4331" w:rsidRPr="00980CF7">
        <w:rPr>
          <w:rFonts w:eastAsia="Times New Roman"/>
          <w:color w:val="000000"/>
          <w:sz w:val="20"/>
          <w:lang w:val="en-US"/>
        </w:rPr>
        <w:t xml:space="preserve"> of an AP MLD</w:t>
      </w:r>
      <w:r w:rsidRPr="00980CF7">
        <w:rPr>
          <w:rFonts w:eastAsia="Times New Roman"/>
          <w:color w:val="000000"/>
          <w:sz w:val="20"/>
          <w:lang w:val="en-US"/>
        </w:rPr>
        <w:t xml:space="preserve"> shall not include the MLD Max Idle Period </w:t>
      </w:r>
      <w:r w:rsidR="00980CF7">
        <w:rPr>
          <w:rFonts w:eastAsia="Times New Roman"/>
          <w:color w:val="000000"/>
          <w:sz w:val="20"/>
          <w:lang w:val="en-US"/>
        </w:rPr>
        <w:t>field in the Multi-Link element carried</w:t>
      </w:r>
      <w:r w:rsidR="00980CF7" w:rsidRPr="00980CF7">
        <w:rPr>
          <w:rFonts w:eastAsia="Times New Roman"/>
          <w:color w:val="000000"/>
          <w:sz w:val="20"/>
          <w:lang w:val="en-US"/>
        </w:rPr>
        <w:t xml:space="preserve"> </w:t>
      </w:r>
      <w:r w:rsidRPr="00980CF7">
        <w:rPr>
          <w:rFonts w:eastAsia="Times New Roman"/>
          <w:color w:val="000000"/>
          <w:sz w:val="20"/>
          <w:lang w:val="en-US"/>
        </w:rPr>
        <w:t>in the Association Response frame or the Reassociation Response frame that it transmits.</w:t>
      </w:r>
      <w:r w:rsidRPr="00756CF3">
        <w:rPr>
          <w:rFonts w:eastAsia="Times New Roman"/>
          <w:color w:val="000000"/>
          <w:sz w:val="20"/>
          <w:lang w:val="en-US"/>
        </w:rPr>
        <w:t xml:space="preserve"> </w:t>
      </w:r>
    </w:p>
    <w:p w14:paraId="2C73AC4C" w14:textId="067993EB" w:rsidR="00050BA8" w:rsidRDefault="00050BA8" w:rsidP="00756CF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0"/>
          <w:lang w:val="en-US"/>
        </w:rPr>
      </w:pPr>
      <w:r>
        <w:rPr>
          <w:rFonts w:eastAsia="Times New Roman"/>
          <w:color w:val="000000"/>
          <w:sz w:val="20"/>
          <w:lang w:val="en-US"/>
        </w:rPr>
        <w:t xml:space="preserve">The value of </w:t>
      </w:r>
      <w:proofErr w:type="spellStart"/>
      <w:r>
        <w:rPr>
          <w:rFonts w:eastAsia="Times New Roman"/>
          <w:color w:val="000000"/>
          <w:sz w:val="20"/>
          <w:lang w:val="en-US"/>
        </w:rPr>
        <w:t>BSS</w:t>
      </w:r>
      <w:r w:rsidRPr="00756CF3">
        <w:rPr>
          <w:rFonts w:eastAsia="Times New Roman"/>
          <w:color w:val="000000"/>
          <w:sz w:val="20"/>
          <w:lang w:val="en-US"/>
        </w:rPr>
        <w:t>MaxIdlePeriod</w:t>
      </w:r>
      <w:proofErr w:type="spellEnd"/>
      <w:r>
        <w:rPr>
          <w:rFonts w:eastAsia="Times New Roman"/>
          <w:color w:val="000000"/>
          <w:sz w:val="20"/>
          <w:lang w:val="en-US"/>
        </w:rPr>
        <w:t xml:space="preserve"> parameter for each AP of an AP MLD may be same or different as the </w:t>
      </w:r>
      <w:proofErr w:type="spellStart"/>
      <w:r w:rsidRPr="00756CF3">
        <w:rPr>
          <w:rFonts w:eastAsia="Times New Roman"/>
          <w:color w:val="000000"/>
          <w:sz w:val="20"/>
          <w:lang w:val="en-US"/>
        </w:rPr>
        <w:t>MLDMaxIdlePeriod</w:t>
      </w:r>
      <w:proofErr w:type="spellEnd"/>
      <w:r>
        <w:rPr>
          <w:rFonts w:eastAsia="Times New Roman"/>
          <w:color w:val="000000"/>
          <w:sz w:val="20"/>
          <w:lang w:val="en-US"/>
        </w:rPr>
        <w:t>.</w:t>
      </w:r>
    </w:p>
    <w:p w14:paraId="42441539" w14:textId="703B3F88" w:rsidR="00E134E4" w:rsidRPr="00756CF3" w:rsidRDefault="00E134E4" w:rsidP="00756CF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0"/>
          <w:lang w:val="en-US"/>
        </w:rPr>
      </w:pPr>
      <w:r w:rsidRPr="00756CF3">
        <w:rPr>
          <w:rFonts w:eastAsia="Times New Roman"/>
          <w:color w:val="000000"/>
          <w:sz w:val="20"/>
          <w:lang w:val="en-US"/>
        </w:rPr>
        <w:t xml:space="preserve">A STA of a non-AP MLD may send at least one protected or unprotected keepalive frame per </w:t>
      </w:r>
      <w:proofErr w:type="spellStart"/>
      <w:r w:rsidR="000B0EAF" w:rsidRPr="00756CF3">
        <w:rPr>
          <w:rFonts w:eastAsia="Times New Roman"/>
          <w:color w:val="000000"/>
          <w:sz w:val="20"/>
          <w:lang w:val="en-US"/>
        </w:rPr>
        <w:t>MLD</w:t>
      </w:r>
      <w:r w:rsidRPr="00756CF3">
        <w:rPr>
          <w:rFonts w:eastAsia="Times New Roman"/>
          <w:color w:val="000000"/>
          <w:sz w:val="20"/>
          <w:lang w:val="en-US"/>
        </w:rPr>
        <w:t>MaxIdlePeriod</w:t>
      </w:r>
      <w:proofErr w:type="spellEnd"/>
      <w:r w:rsidRPr="00756CF3">
        <w:rPr>
          <w:rFonts w:eastAsia="Times New Roman"/>
          <w:color w:val="000000"/>
          <w:sz w:val="20"/>
          <w:lang w:val="en-US"/>
        </w:rPr>
        <w:t xml:space="preserve">, as indicated in the </w:t>
      </w:r>
      <w:r w:rsidR="000B0EAF" w:rsidRPr="00756CF3">
        <w:rPr>
          <w:rFonts w:eastAsia="Times New Roman"/>
          <w:color w:val="000000"/>
          <w:sz w:val="20"/>
          <w:lang w:val="en-US"/>
        </w:rPr>
        <w:t xml:space="preserve">MLD </w:t>
      </w:r>
      <w:r w:rsidRPr="00756CF3">
        <w:rPr>
          <w:rFonts w:eastAsia="Times New Roman"/>
          <w:color w:val="000000"/>
          <w:sz w:val="20"/>
          <w:lang w:val="en-US"/>
        </w:rPr>
        <w:t xml:space="preserve">Idle Options </w:t>
      </w:r>
      <w:r w:rsidR="0098495D">
        <w:rPr>
          <w:rFonts w:eastAsia="Times New Roman"/>
          <w:color w:val="000000"/>
          <w:sz w:val="20"/>
          <w:lang w:val="en-US"/>
        </w:rPr>
        <w:t>sub</w:t>
      </w:r>
      <w:r w:rsidRPr="00756CF3">
        <w:rPr>
          <w:rFonts w:eastAsia="Times New Roman"/>
          <w:color w:val="000000"/>
          <w:sz w:val="20"/>
          <w:lang w:val="en-US"/>
        </w:rPr>
        <w:t xml:space="preserve">field. When a STA </w:t>
      </w:r>
      <w:r w:rsidR="000B0EAF" w:rsidRPr="00756CF3">
        <w:rPr>
          <w:rFonts w:eastAsia="Times New Roman"/>
          <w:color w:val="000000"/>
          <w:sz w:val="20"/>
          <w:lang w:val="en-US"/>
        </w:rPr>
        <w:t xml:space="preserve">of a non-AP MLD </w:t>
      </w:r>
      <w:r w:rsidRPr="00756CF3">
        <w:rPr>
          <w:rFonts w:eastAsia="Times New Roman"/>
          <w:color w:val="000000"/>
          <w:sz w:val="20"/>
          <w:lang w:val="en-US"/>
        </w:rPr>
        <w:t xml:space="preserve">transmits an unprotected keepalive frame, it shall use a frame that has 48-bit TA and RA fields. </w:t>
      </w:r>
    </w:p>
    <w:p w14:paraId="48EF0A31" w14:textId="49533B3F" w:rsidR="00E134E4" w:rsidRPr="00756CF3" w:rsidRDefault="00E134E4" w:rsidP="00756CF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0"/>
          <w:lang w:val="en-US"/>
        </w:rPr>
      </w:pPr>
      <w:r w:rsidRPr="00756CF3">
        <w:rPr>
          <w:rFonts w:eastAsia="Times New Roman"/>
          <w:color w:val="000000"/>
          <w:sz w:val="20"/>
          <w:lang w:val="en-US"/>
        </w:rPr>
        <w:t xml:space="preserve">The </w:t>
      </w:r>
      <w:r w:rsidR="00162EFA">
        <w:rPr>
          <w:rFonts w:eastAsia="Times New Roman"/>
          <w:color w:val="000000"/>
          <w:sz w:val="20"/>
          <w:lang w:val="en-US"/>
        </w:rPr>
        <w:t xml:space="preserve">MLD </w:t>
      </w:r>
      <w:r w:rsidRPr="00756CF3">
        <w:rPr>
          <w:rFonts w:eastAsia="Times New Roman"/>
          <w:color w:val="000000"/>
          <w:sz w:val="20"/>
          <w:lang w:val="en-US"/>
        </w:rPr>
        <w:t xml:space="preserve">Max Idle Period </w:t>
      </w:r>
      <w:r w:rsidR="007B1A27">
        <w:rPr>
          <w:rFonts w:eastAsia="Times New Roman"/>
          <w:color w:val="000000"/>
          <w:sz w:val="20"/>
          <w:lang w:val="en-US"/>
        </w:rPr>
        <w:t>sub</w:t>
      </w:r>
      <w:r w:rsidRPr="00756CF3">
        <w:rPr>
          <w:rFonts w:eastAsia="Times New Roman"/>
          <w:color w:val="000000"/>
          <w:sz w:val="20"/>
          <w:lang w:val="en-US"/>
        </w:rPr>
        <w:t xml:space="preserve">field of the </w:t>
      </w:r>
      <w:r w:rsidR="00F52D10" w:rsidRPr="00756CF3">
        <w:rPr>
          <w:rFonts w:eastAsia="Times New Roman"/>
          <w:color w:val="000000"/>
          <w:sz w:val="20"/>
          <w:lang w:val="en-US"/>
        </w:rPr>
        <w:t>MLD</w:t>
      </w:r>
      <w:r w:rsidRPr="00756CF3">
        <w:rPr>
          <w:rFonts w:eastAsia="Times New Roman"/>
          <w:color w:val="000000"/>
          <w:sz w:val="20"/>
          <w:lang w:val="en-US"/>
        </w:rPr>
        <w:t xml:space="preserve"> Idle Period </w:t>
      </w:r>
      <w:r w:rsidR="00162EFA">
        <w:rPr>
          <w:rFonts w:eastAsia="Times New Roman"/>
          <w:color w:val="000000"/>
          <w:sz w:val="20"/>
          <w:lang w:val="en-US"/>
        </w:rPr>
        <w:t xml:space="preserve">Information </w:t>
      </w:r>
      <w:r w:rsidR="007B1A27">
        <w:rPr>
          <w:rFonts w:eastAsia="Times New Roman"/>
          <w:color w:val="000000"/>
          <w:sz w:val="20"/>
          <w:lang w:val="en-US"/>
        </w:rPr>
        <w:t>field</w:t>
      </w:r>
      <w:r w:rsidRPr="00756CF3">
        <w:rPr>
          <w:rFonts w:eastAsia="Times New Roman"/>
          <w:color w:val="000000"/>
          <w:sz w:val="20"/>
          <w:lang w:val="en-US"/>
        </w:rPr>
        <w:t xml:space="preserve"> indicates the time period during which a </w:t>
      </w:r>
      <w:r w:rsidR="001B55C8" w:rsidRPr="00756CF3">
        <w:rPr>
          <w:rFonts w:eastAsia="Times New Roman"/>
          <w:color w:val="000000"/>
          <w:sz w:val="20"/>
          <w:lang w:val="en-US"/>
        </w:rPr>
        <w:t>non-AP MLD</w:t>
      </w:r>
      <w:r w:rsidRPr="00756CF3">
        <w:rPr>
          <w:rFonts w:eastAsia="Times New Roman"/>
          <w:color w:val="000000"/>
          <w:sz w:val="20"/>
          <w:lang w:val="en-US"/>
        </w:rPr>
        <w:t xml:space="preserve"> can refrain from transmitting frames </w:t>
      </w:r>
      <w:r w:rsidR="004E4331" w:rsidRPr="00756CF3">
        <w:rPr>
          <w:rFonts w:eastAsia="Times New Roman"/>
          <w:color w:val="000000"/>
          <w:sz w:val="20"/>
          <w:lang w:val="en-US"/>
        </w:rPr>
        <w:t xml:space="preserve">on any setup link </w:t>
      </w:r>
      <w:r w:rsidRPr="00756CF3">
        <w:rPr>
          <w:rFonts w:eastAsia="Times New Roman"/>
          <w:color w:val="000000"/>
          <w:sz w:val="20"/>
          <w:lang w:val="en-US"/>
        </w:rPr>
        <w:t xml:space="preserve">to </w:t>
      </w:r>
      <w:r w:rsidR="001B55C8" w:rsidRPr="00756CF3">
        <w:rPr>
          <w:rFonts w:eastAsia="Times New Roman"/>
          <w:color w:val="000000"/>
          <w:sz w:val="20"/>
          <w:lang w:val="en-US"/>
        </w:rPr>
        <w:t xml:space="preserve">the AP MLD, with whom it has perform multi-link setup, without causing a </w:t>
      </w:r>
      <w:r w:rsidR="00FB3F30">
        <w:rPr>
          <w:rFonts w:eastAsia="Times New Roman"/>
          <w:color w:val="000000"/>
          <w:sz w:val="20"/>
          <w:lang w:val="en-US"/>
        </w:rPr>
        <w:t>tear-down</w:t>
      </w:r>
      <w:r w:rsidR="001B55C8" w:rsidRPr="00756CF3">
        <w:rPr>
          <w:rFonts w:eastAsia="Times New Roman"/>
          <w:color w:val="000000"/>
          <w:sz w:val="20"/>
          <w:lang w:val="en-US"/>
        </w:rPr>
        <w:t xml:space="preserve"> of the multi-link setup.</w:t>
      </w:r>
      <w:r w:rsidRPr="00756CF3">
        <w:rPr>
          <w:rFonts w:eastAsia="Times New Roman"/>
          <w:color w:val="000000"/>
          <w:sz w:val="20"/>
          <w:lang w:val="en-US"/>
        </w:rPr>
        <w:t xml:space="preserve"> A non-AP </w:t>
      </w:r>
      <w:r w:rsidR="00F11436" w:rsidRPr="00756CF3">
        <w:rPr>
          <w:rFonts w:eastAsia="Times New Roman"/>
          <w:color w:val="000000"/>
          <w:sz w:val="20"/>
          <w:lang w:val="en-US"/>
        </w:rPr>
        <w:t xml:space="preserve">MLD </w:t>
      </w:r>
      <w:r w:rsidRPr="00756CF3">
        <w:rPr>
          <w:rFonts w:eastAsia="Times New Roman"/>
          <w:color w:val="000000"/>
          <w:sz w:val="20"/>
          <w:lang w:val="en-US"/>
        </w:rPr>
        <w:t xml:space="preserve">is considered inactive if the AP </w:t>
      </w:r>
      <w:r w:rsidR="003827B1" w:rsidRPr="00756CF3">
        <w:rPr>
          <w:rFonts w:eastAsia="Times New Roman"/>
          <w:color w:val="000000"/>
          <w:sz w:val="20"/>
          <w:lang w:val="en-US"/>
        </w:rPr>
        <w:t xml:space="preserve">MLD </w:t>
      </w:r>
      <w:r w:rsidRPr="00756CF3">
        <w:rPr>
          <w:rFonts w:eastAsia="Times New Roman"/>
          <w:color w:val="000000"/>
          <w:sz w:val="20"/>
          <w:lang w:val="en-US"/>
        </w:rPr>
        <w:t xml:space="preserve">has not received a Data frame, PS-Poll frame, or Management frame (protected or unprotected as specified in this paragraph) of a frame exchange sequence initiated by the </w:t>
      </w:r>
      <w:r w:rsidR="003827B1" w:rsidRPr="00756CF3">
        <w:rPr>
          <w:rFonts w:eastAsia="Times New Roman"/>
          <w:color w:val="000000"/>
          <w:sz w:val="20"/>
          <w:lang w:val="en-US"/>
        </w:rPr>
        <w:t>non-AP MLD</w:t>
      </w:r>
      <w:r w:rsidRPr="00756CF3">
        <w:rPr>
          <w:rFonts w:eastAsia="Times New Roman"/>
          <w:color w:val="000000"/>
          <w:sz w:val="20"/>
          <w:lang w:val="en-US"/>
        </w:rPr>
        <w:t xml:space="preserve"> </w:t>
      </w:r>
      <w:r w:rsidR="007674F6" w:rsidRPr="00756CF3">
        <w:rPr>
          <w:rFonts w:eastAsia="Times New Roman"/>
          <w:color w:val="000000"/>
          <w:sz w:val="20"/>
          <w:lang w:val="en-US"/>
        </w:rPr>
        <w:t xml:space="preserve">on any setup link </w:t>
      </w:r>
      <w:r w:rsidRPr="00756CF3">
        <w:rPr>
          <w:rFonts w:eastAsia="Times New Roman"/>
          <w:color w:val="000000"/>
          <w:sz w:val="20"/>
          <w:lang w:val="en-US"/>
        </w:rPr>
        <w:t xml:space="preserve">for a time period greater than or equal to the time specified by the </w:t>
      </w:r>
      <w:r w:rsidR="00C67874">
        <w:rPr>
          <w:rFonts w:eastAsia="Times New Roman"/>
          <w:color w:val="000000"/>
          <w:sz w:val="20"/>
          <w:lang w:val="en-US"/>
        </w:rPr>
        <w:t xml:space="preserve">MLD </w:t>
      </w:r>
      <w:r w:rsidRPr="00756CF3">
        <w:rPr>
          <w:rFonts w:eastAsia="Times New Roman"/>
          <w:color w:val="000000"/>
          <w:sz w:val="20"/>
          <w:lang w:val="en-US"/>
        </w:rPr>
        <w:t xml:space="preserve">Max Idle Period </w:t>
      </w:r>
      <w:r w:rsidR="00817A27">
        <w:rPr>
          <w:rFonts w:eastAsia="Times New Roman"/>
          <w:color w:val="000000"/>
          <w:sz w:val="20"/>
          <w:lang w:val="en-US"/>
        </w:rPr>
        <w:t>sub</w:t>
      </w:r>
      <w:r w:rsidRPr="00756CF3">
        <w:rPr>
          <w:rFonts w:eastAsia="Times New Roman"/>
          <w:color w:val="000000"/>
          <w:sz w:val="20"/>
          <w:lang w:val="en-US"/>
        </w:rPr>
        <w:t>field. If the</w:t>
      </w:r>
      <w:r w:rsidR="00943FD6" w:rsidRPr="00756CF3">
        <w:rPr>
          <w:rFonts w:eastAsia="Times New Roman"/>
          <w:color w:val="000000"/>
          <w:sz w:val="20"/>
          <w:lang w:val="en-US"/>
        </w:rPr>
        <w:t xml:space="preserve"> MLD</w:t>
      </w:r>
      <w:r w:rsidRPr="00756CF3">
        <w:rPr>
          <w:rFonts w:eastAsia="Times New Roman"/>
          <w:color w:val="000000"/>
          <w:sz w:val="20"/>
          <w:lang w:val="en-US"/>
        </w:rPr>
        <w:t xml:space="preserve"> Idle Options </w:t>
      </w:r>
      <w:r w:rsidR="00817A27">
        <w:rPr>
          <w:rFonts w:eastAsia="Times New Roman"/>
          <w:color w:val="000000"/>
          <w:sz w:val="20"/>
          <w:lang w:val="en-US"/>
        </w:rPr>
        <w:t>sub</w:t>
      </w:r>
      <w:r w:rsidRPr="00756CF3">
        <w:rPr>
          <w:rFonts w:eastAsia="Times New Roman"/>
          <w:color w:val="000000"/>
          <w:sz w:val="20"/>
          <w:lang w:val="en-US"/>
        </w:rPr>
        <w:t xml:space="preserve">field requires </w:t>
      </w:r>
      <w:r w:rsidRPr="00756CF3">
        <w:rPr>
          <w:rFonts w:eastAsia="Times New Roman"/>
          <w:color w:val="000000"/>
          <w:sz w:val="20"/>
          <w:lang w:val="en-US"/>
        </w:rPr>
        <w:lastRenderedPageBreak/>
        <w:t xml:space="preserve">protected keepalive frames, then the AP </w:t>
      </w:r>
      <w:r w:rsidR="00943FD6" w:rsidRPr="00756CF3">
        <w:rPr>
          <w:rFonts w:eastAsia="Times New Roman"/>
          <w:color w:val="000000"/>
          <w:sz w:val="20"/>
          <w:lang w:val="en-US"/>
        </w:rPr>
        <w:t xml:space="preserve">MLD </w:t>
      </w:r>
      <w:r w:rsidRPr="00756CF3">
        <w:rPr>
          <w:rFonts w:eastAsia="Times New Roman"/>
          <w:color w:val="000000"/>
          <w:sz w:val="20"/>
          <w:lang w:val="en-US"/>
        </w:rPr>
        <w:t xml:space="preserve">may </w:t>
      </w:r>
      <w:r w:rsidR="00FB3F30">
        <w:rPr>
          <w:rFonts w:eastAsia="Times New Roman"/>
          <w:color w:val="000000"/>
          <w:sz w:val="20"/>
          <w:lang w:val="en-US"/>
        </w:rPr>
        <w:t>tear-down</w:t>
      </w:r>
      <w:r w:rsidR="00943FD6" w:rsidRPr="00756CF3">
        <w:rPr>
          <w:rFonts w:eastAsia="Times New Roman"/>
          <w:color w:val="000000"/>
          <w:sz w:val="20"/>
          <w:lang w:val="en-US"/>
        </w:rPr>
        <w:t xml:space="preserve"> the multi-link setup with the non-AP MLD</w:t>
      </w:r>
      <w:r w:rsidRPr="00756CF3">
        <w:rPr>
          <w:rFonts w:eastAsia="Times New Roman"/>
          <w:color w:val="000000"/>
          <w:sz w:val="20"/>
          <w:lang w:val="en-US"/>
        </w:rPr>
        <w:t xml:space="preserve"> if no protected frames are received from </w:t>
      </w:r>
      <w:r w:rsidR="00943FD6" w:rsidRPr="00756CF3">
        <w:rPr>
          <w:rFonts w:eastAsia="Times New Roman"/>
          <w:color w:val="000000"/>
          <w:sz w:val="20"/>
          <w:lang w:val="en-US"/>
        </w:rPr>
        <w:t>any</w:t>
      </w:r>
      <w:r w:rsidRPr="00756CF3">
        <w:rPr>
          <w:rFonts w:eastAsia="Times New Roman"/>
          <w:color w:val="000000"/>
          <w:sz w:val="20"/>
          <w:lang w:val="en-US"/>
        </w:rPr>
        <w:t xml:space="preserve"> STA </w:t>
      </w:r>
      <w:r w:rsidR="00943FD6" w:rsidRPr="00756CF3">
        <w:rPr>
          <w:rFonts w:eastAsia="Times New Roman"/>
          <w:color w:val="000000"/>
          <w:sz w:val="20"/>
          <w:lang w:val="en-US"/>
        </w:rPr>
        <w:t xml:space="preserve">of the non-AP MLD </w:t>
      </w:r>
      <w:r w:rsidRPr="00756CF3">
        <w:rPr>
          <w:rFonts w:eastAsia="Times New Roman"/>
          <w:color w:val="000000"/>
          <w:sz w:val="20"/>
          <w:lang w:val="en-US"/>
        </w:rPr>
        <w:t xml:space="preserve">for a duration of </w:t>
      </w:r>
      <w:proofErr w:type="spellStart"/>
      <w:r w:rsidR="00943FD6" w:rsidRPr="00756CF3">
        <w:rPr>
          <w:rFonts w:eastAsia="Times New Roman"/>
          <w:color w:val="000000"/>
          <w:sz w:val="20"/>
          <w:lang w:val="en-US"/>
        </w:rPr>
        <w:t>MLD</w:t>
      </w:r>
      <w:r w:rsidRPr="00756CF3">
        <w:rPr>
          <w:rFonts w:eastAsia="Times New Roman"/>
          <w:color w:val="000000"/>
          <w:sz w:val="20"/>
          <w:lang w:val="en-US"/>
        </w:rPr>
        <w:t>MaxIdlePeriod</w:t>
      </w:r>
      <w:proofErr w:type="spellEnd"/>
      <w:r w:rsidRPr="00756CF3">
        <w:rPr>
          <w:rFonts w:eastAsia="Times New Roman"/>
          <w:color w:val="000000"/>
          <w:sz w:val="20"/>
          <w:lang w:val="en-US"/>
        </w:rPr>
        <w:t xml:space="preserve">. If the </w:t>
      </w:r>
      <w:r w:rsidR="00943FD6" w:rsidRPr="00756CF3">
        <w:rPr>
          <w:rFonts w:eastAsia="Times New Roman"/>
          <w:color w:val="000000"/>
          <w:sz w:val="20"/>
          <w:lang w:val="en-US"/>
        </w:rPr>
        <w:t xml:space="preserve">MLD </w:t>
      </w:r>
      <w:r w:rsidRPr="00756CF3">
        <w:rPr>
          <w:rFonts w:eastAsia="Times New Roman"/>
          <w:color w:val="000000"/>
          <w:sz w:val="20"/>
          <w:lang w:val="en-US"/>
        </w:rPr>
        <w:t xml:space="preserve">Idle Options </w:t>
      </w:r>
      <w:r w:rsidR="00817A27">
        <w:rPr>
          <w:rFonts w:eastAsia="Times New Roman"/>
          <w:color w:val="000000"/>
          <w:sz w:val="20"/>
          <w:lang w:val="en-US"/>
        </w:rPr>
        <w:t>sub</w:t>
      </w:r>
      <w:r w:rsidRPr="00756CF3">
        <w:rPr>
          <w:rFonts w:eastAsia="Times New Roman"/>
          <w:color w:val="000000"/>
          <w:sz w:val="20"/>
          <w:lang w:val="en-US"/>
        </w:rPr>
        <w:t xml:space="preserve">field allows unprotected or protected keepalive frames, then the AP </w:t>
      </w:r>
      <w:r w:rsidR="00943FD6" w:rsidRPr="00756CF3">
        <w:rPr>
          <w:rFonts w:eastAsia="Times New Roman"/>
          <w:color w:val="000000"/>
          <w:sz w:val="20"/>
          <w:lang w:val="en-US"/>
        </w:rPr>
        <w:t xml:space="preserve">MLD </w:t>
      </w:r>
      <w:r w:rsidRPr="00756CF3">
        <w:rPr>
          <w:rFonts w:eastAsia="Times New Roman"/>
          <w:color w:val="000000"/>
          <w:sz w:val="20"/>
          <w:lang w:val="en-US"/>
        </w:rPr>
        <w:t xml:space="preserve">may </w:t>
      </w:r>
      <w:r w:rsidR="00FB3F30">
        <w:rPr>
          <w:rFonts w:eastAsia="Times New Roman"/>
          <w:color w:val="000000"/>
          <w:sz w:val="20"/>
          <w:lang w:val="en-US"/>
        </w:rPr>
        <w:t>tear-down</w:t>
      </w:r>
      <w:r w:rsidR="00943FD6" w:rsidRPr="00756CF3">
        <w:rPr>
          <w:rFonts w:eastAsia="Times New Roman"/>
          <w:color w:val="000000"/>
          <w:sz w:val="20"/>
          <w:lang w:val="en-US"/>
        </w:rPr>
        <w:t xml:space="preserve"> the multi-link setup with </w:t>
      </w:r>
      <w:r w:rsidRPr="00756CF3">
        <w:rPr>
          <w:rFonts w:eastAsia="Times New Roman"/>
          <w:color w:val="000000"/>
          <w:sz w:val="20"/>
          <w:lang w:val="en-US"/>
        </w:rPr>
        <w:t xml:space="preserve">the </w:t>
      </w:r>
      <w:r w:rsidR="00943FD6" w:rsidRPr="00756CF3">
        <w:rPr>
          <w:rFonts w:eastAsia="Times New Roman"/>
          <w:color w:val="000000"/>
          <w:sz w:val="20"/>
          <w:lang w:val="en-US"/>
        </w:rPr>
        <w:t xml:space="preserve">non-AP MLD </w:t>
      </w:r>
      <w:r w:rsidRPr="00756CF3">
        <w:rPr>
          <w:rFonts w:eastAsia="Times New Roman"/>
          <w:color w:val="000000"/>
          <w:sz w:val="20"/>
          <w:lang w:val="en-US"/>
        </w:rPr>
        <w:t xml:space="preserve">if no protected or unprotected frames with 48-bit TA and RA fields are received from </w:t>
      </w:r>
      <w:r w:rsidR="00943FD6" w:rsidRPr="00756CF3">
        <w:rPr>
          <w:rFonts w:eastAsia="Times New Roman"/>
          <w:color w:val="000000"/>
          <w:sz w:val="20"/>
          <w:lang w:val="en-US"/>
        </w:rPr>
        <w:t xml:space="preserve">any </w:t>
      </w:r>
      <w:r w:rsidRPr="00756CF3">
        <w:rPr>
          <w:rFonts w:eastAsia="Times New Roman"/>
          <w:color w:val="000000"/>
          <w:sz w:val="20"/>
          <w:lang w:val="en-US"/>
        </w:rPr>
        <w:t xml:space="preserve">STA </w:t>
      </w:r>
      <w:r w:rsidR="00943FD6" w:rsidRPr="00756CF3">
        <w:rPr>
          <w:rFonts w:eastAsia="Times New Roman"/>
          <w:color w:val="000000"/>
          <w:sz w:val="20"/>
          <w:lang w:val="en-US"/>
        </w:rPr>
        <w:t xml:space="preserve">of the non-AP MLD </w:t>
      </w:r>
      <w:r w:rsidRPr="00756CF3">
        <w:rPr>
          <w:rFonts w:eastAsia="Times New Roman"/>
          <w:color w:val="000000"/>
          <w:sz w:val="20"/>
          <w:lang w:val="en-US"/>
        </w:rPr>
        <w:t xml:space="preserve">for a duration of </w:t>
      </w:r>
      <w:proofErr w:type="spellStart"/>
      <w:r w:rsidR="00943FD6" w:rsidRPr="00756CF3">
        <w:rPr>
          <w:rFonts w:eastAsia="Times New Roman"/>
          <w:color w:val="000000"/>
          <w:sz w:val="20"/>
          <w:lang w:val="en-US"/>
        </w:rPr>
        <w:t>MLD</w:t>
      </w:r>
      <w:r w:rsidRPr="00756CF3">
        <w:rPr>
          <w:rFonts w:eastAsia="Times New Roman"/>
          <w:color w:val="000000"/>
          <w:sz w:val="20"/>
          <w:lang w:val="en-US"/>
        </w:rPr>
        <w:t>MaxIdlePeriod</w:t>
      </w:r>
      <w:proofErr w:type="spellEnd"/>
      <w:r w:rsidRPr="00756CF3">
        <w:rPr>
          <w:rFonts w:eastAsia="Times New Roman"/>
          <w:color w:val="000000"/>
          <w:sz w:val="20"/>
          <w:lang w:val="en-US"/>
        </w:rPr>
        <w:t>.</w:t>
      </w:r>
    </w:p>
    <w:p w14:paraId="4F7977F6" w14:textId="1E7D1E20" w:rsidR="0002756A" w:rsidRPr="00756CF3" w:rsidRDefault="00E134E4" w:rsidP="00756CF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line="240" w:lineRule="atLeast"/>
        <w:rPr>
          <w:rFonts w:eastAsia="Times New Roman"/>
          <w:color w:val="000000"/>
          <w:sz w:val="18"/>
          <w:szCs w:val="18"/>
          <w:lang w:val="en-US"/>
        </w:rPr>
      </w:pPr>
      <w:r w:rsidRPr="00756CF3">
        <w:rPr>
          <w:rFonts w:eastAsia="Times New Roman"/>
          <w:color w:val="000000"/>
          <w:sz w:val="18"/>
          <w:szCs w:val="18"/>
          <w:lang w:val="en-US"/>
        </w:rPr>
        <w:t xml:space="preserve">NOTE—The AP </w:t>
      </w:r>
      <w:r w:rsidR="00943FD6" w:rsidRPr="00756CF3">
        <w:rPr>
          <w:rFonts w:eastAsia="Times New Roman"/>
          <w:color w:val="000000"/>
          <w:sz w:val="18"/>
          <w:szCs w:val="18"/>
          <w:lang w:val="en-US"/>
        </w:rPr>
        <w:t xml:space="preserve">MLD </w:t>
      </w:r>
      <w:r w:rsidRPr="00756CF3">
        <w:rPr>
          <w:rFonts w:eastAsia="Times New Roman"/>
          <w:color w:val="000000"/>
          <w:sz w:val="18"/>
          <w:szCs w:val="18"/>
          <w:lang w:val="en-US"/>
        </w:rPr>
        <w:t xml:space="preserve">can </w:t>
      </w:r>
      <w:r w:rsidR="00FB3F30">
        <w:rPr>
          <w:rFonts w:eastAsia="Times New Roman"/>
          <w:color w:val="000000"/>
          <w:sz w:val="18"/>
          <w:szCs w:val="18"/>
          <w:lang w:val="en-US"/>
        </w:rPr>
        <w:t>tear-down</w:t>
      </w:r>
      <w:r w:rsidRPr="00756CF3">
        <w:rPr>
          <w:rFonts w:eastAsia="Times New Roman"/>
          <w:color w:val="000000"/>
          <w:sz w:val="18"/>
          <w:szCs w:val="18"/>
          <w:lang w:val="en-US"/>
        </w:rPr>
        <w:t xml:space="preserve"> or </w:t>
      </w:r>
      <w:proofErr w:type="spellStart"/>
      <w:r w:rsidRPr="00756CF3">
        <w:rPr>
          <w:rFonts w:eastAsia="Times New Roman"/>
          <w:color w:val="000000"/>
          <w:sz w:val="18"/>
          <w:szCs w:val="18"/>
          <w:lang w:val="en-US"/>
        </w:rPr>
        <w:t>deauthenticate</w:t>
      </w:r>
      <w:proofErr w:type="spellEnd"/>
      <w:r w:rsidRPr="00756CF3">
        <w:rPr>
          <w:rFonts w:eastAsia="Times New Roman"/>
          <w:color w:val="000000"/>
          <w:sz w:val="18"/>
          <w:szCs w:val="18"/>
          <w:lang w:val="en-US"/>
        </w:rPr>
        <w:t xml:space="preserve"> the </w:t>
      </w:r>
      <w:r w:rsidR="00943FD6" w:rsidRPr="00756CF3">
        <w:rPr>
          <w:rFonts w:eastAsia="Times New Roman"/>
          <w:color w:val="000000"/>
          <w:sz w:val="18"/>
          <w:szCs w:val="18"/>
          <w:lang w:val="en-US"/>
        </w:rPr>
        <w:t xml:space="preserve">non-AP MLD </w:t>
      </w:r>
      <w:r w:rsidRPr="00756CF3">
        <w:rPr>
          <w:rFonts w:eastAsia="Times New Roman"/>
          <w:color w:val="000000"/>
          <w:sz w:val="18"/>
          <w:szCs w:val="18"/>
          <w:lang w:val="en-US"/>
        </w:rPr>
        <w:t xml:space="preserve">at any time for other reasons even if the </w:t>
      </w:r>
      <w:r w:rsidR="00756A51" w:rsidRPr="00756CF3">
        <w:rPr>
          <w:rFonts w:eastAsia="Times New Roman"/>
          <w:color w:val="000000"/>
          <w:sz w:val="18"/>
          <w:szCs w:val="18"/>
          <w:lang w:val="en-US"/>
        </w:rPr>
        <w:t>non-AP MLD</w:t>
      </w:r>
      <w:r w:rsidRPr="00756CF3">
        <w:rPr>
          <w:rFonts w:eastAsia="Times New Roman"/>
          <w:color w:val="000000"/>
          <w:sz w:val="18"/>
          <w:szCs w:val="18"/>
          <w:lang w:val="en-US"/>
        </w:rPr>
        <w:t xml:space="preserve"> satisfies the keep-alive frame transmission requirements.</w:t>
      </w:r>
    </w:p>
    <w:sectPr w:rsidR="0002756A" w:rsidRPr="00756CF3" w:rsidSect="00F04F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907" w:right="1080" w:bottom="1166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CBACD6" w14:textId="77777777" w:rsidR="009E781B" w:rsidRDefault="009E781B">
      <w:r>
        <w:separator/>
      </w:r>
    </w:p>
  </w:endnote>
  <w:endnote w:type="continuationSeparator" w:id="0">
    <w:p w14:paraId="20F45D04" w14:textId="77777777" w:rsidR="009E781B" w:rsidRDefault="009E7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556B38" w14:textId="77777777" w:rsidR="00754453" w:rsidRDefault="0075445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CB0861" w14:textId="3C341E3C" w:rsidR="0031562F" w:rsidRPr="00DF3474" w:rsidRDefault="0031562F" w:rsidP="004C6531">
    <w:pPr>
      <w:pStyle w:val="Footer"/>
      <w:tabs>
        <w:tab w:val="clear" w:pos="6480"/>
        <w:tab w:val="center" w:pos="4680"/>
        <w:tab w:val="right" w:pos="9360"/>
      </w:tabs>
      <w:rPr>
        <w:lang w:val="fr-FR"/>
      </w:rPr>
    </w:pPr>
    <w:r>
      <w:fldChar w:fldCharType="begin"/>
    </w:r>
    <w:r w:rsidRPr="00DF3474">
      <w:rPr>
        <w:lang w:val="fr-FR"/>
      </w:rPr>
      <w:instrText xml:space="preserve"> SUBJECT  \* MERGEFORMAT </w:instrText>
    </w:r>
    <w:r>
      <w:fldChar w:fldCharType="separate"/>
    </w:r>
    <w:proofErr w:type="spellStart"/>
    <w:r w:rsidRPr="00DF3474">
      <w:rPr>
        <w:lang w:val="fr-FR"/>
      </w:rPr>
      <w:t>Submission</w:t>
    </w:r>
    <w:proofErr w:type="spellEnd"/>
    <w:r>
      <w:fldChar w:fldCharType="end"/>
    </w:r>
    <w:r w:rsidRPr="00DF3474">
      <w:rPr>
        <w:lang w:val="fr-FR"/>
      </w:rPr>
      <w:tab/>
      <w:t xml:space="preserve">page </w:t>
    </w:r>
    <w:r>
      <w:fldChar w:fldCharType="begin"/>
    </w:r>
    <w:r w:rsidRPr="00DF3474">
      <w:rPr>
        <w:lang w:val="fr-FR"/>
      </w:rPr>
      <w:instrText xml:space="preserve">page </w:instrText>
    </w:r>
    <w:r>
      <w:fldChar w:fldCharType="separate"/>
    </w:r>
    <w:r>
      <w:rPr>
        <w:noProof/>
        <w:lang w:val="fr-FR"/>
      </w:rPr>
      <w:t>10</w:t>
    </w:r>
    <w:r>
      <w:rPr>
        <w:noProof/>
      </w:rPr>
      <w:fldChar w:fldCharType="end"/>
    </w:r>
    <w:r w:rsidRPr="00DF3474">
      <w:rPr>
        <w:lang w:val="fr-FR"/>
      </w:rPr>
      <w:tab/>
    </w:r>
    <w:r w:rsidR="004C6531">
      <w:rPr>
        <w:noProof/>
      </w:rPr>
      <w:t>Abhishek Patil (Qualcomm)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B7204C" w14:textId="77777777" w:rsidR="00754453" w:rsidRDefault="007544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8C575C" w14:textId="77777777" w:rsidR="009E781B" w:rsidRDefault="009E781B">
      <w:r>
        <w:separator/>
      </w:r>
    </w:p>
  </w:footnote>
  <w:footnote w:type="continuationSeparator" w:id="0">
    <w:p w14:paraId="19071587" w14:textId="77777777" w:rsidR="009E781B" w:rsidRDefault="009E78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C8D83" w14:textId="77777777" w:rsidR="00754453" w:rsidRDefault="0075445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CF78D2" w14:textId="41DD2949" w:rsidR="0031562F" w:rsidRDefault="0031562F">
    <w:pPr>
      <w:pStyle w:val="Head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DATE  \@ "MMMM yyyy"  \* MERGEFORMAT </w:instrText>
    </w:r>
    <w:r>
      <w:fldChar w:fldCharType="separate"/>
    </w:r>
    <w:r w:rsidR="00F06A34">
      <w:rPr>
        <w:noProof/>
      </w:rPr>
      <w:t>August 2020</w:t>
    </w:r>
    <w:r>
      <w:fldChar w:fldCharType="end"/>
    </w:r>
    <w:r>
      <w:tab/>
    </w:r>
    <w:r>
      <w:tab/>
    </w:r>
    <w:fldSimple w:instr=" TITLE  \* MERGEFORMAT ">
      <w:r>
        <w:t>doc.: IEEE 802.11-20/</w:t>
      </w:r>
      <w:r w:rsidR="00754453">
        <w:t>1270</w:t>
      </w:r>
      <w:r>
        <w:t>r</w:t>
      </w:r>
    </w:fldSimple>
    <w:r>
      <w:t>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D9DEA" w14:textId="77777777" w:rsidR="00754453" w:rsidRDefault="0075445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1AB60BF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70DAC6C6"/>
    <w:lvl w:ilvl="0">
      <w:numFmt w:val="bullet"/>
      <w:lvlText w:val="*"/>
      <w:lvlJc w:val="left"/>
    </w:lvl>
  </w:abstractNum>
  <w:abstractNum w:abstractNumId="2" w15:restartNumberingAfterBreak="0">
    <w:nsid w:val="496F5AC0"/>
    <w:multiLevelType w:val="hybridMultilevel"/>
    <w:tmpl w:val="5D96BB48"/>
    <w:lvl w:ilvl="0" w:tplc="765C44B4">
      <w:start w:val="1"/>
      <w:numFmt w:val="decimal"/>
      <w:lvlText w:val="33.x.x.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52B2782"/>
    <w:multiLevelType w:val="hybridMultilevel"/>
    <w:tmpl w:val="AF283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CD7239"/>
    <w:multiLevelType w:val="hybridMultilevel"/>
    <w:tmpl w:val="E110B32A"/>
    <w:lvl w:ilvl="0" w:tplc="A3AC9A9C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  <w:lvlOverride w:ilvl="0">
      <w:lvl w:ilvl="0">
        <w:start w:val="1"/>
        <w:numFmt w:val="bullet"/>
        <w:lvlText w:val="4.3.19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">
    <w:abstractNumId w:val="1"/>
    <w:lvlOverride w:ilvl="0">
      <w:lvl w:ilvl="0">
        <w:start w:val="1"/>
        <w:numFmt w:val="bullet"/>
        <w:lvlText w:val="4.3.19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">
    <w:abstractNumId w:val="4"/>
  </w:num>
  <w:num w:numId="6">
    <w:abstractNumId w:val="2"/>
  </w:num>
  <w:num w:numId="7">
    <w:abstractNumId w:val="1"/>
    <w:lvlOverride w:ilvl="0">
      <w:lvl w:ilvl="0">
        <w:start w:val="1"/>
        <w:numFmt w:val="bullet"/>
        <w:lvlText w:val="9.4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1"/>
    <w:lvlOverride w:ilvl="0">
      <w:lvl w:ilvl="0">
        <w:start w:val="1"/>
        <w:numFmt w:val="bullet"/>
        <w:lvlText w:val="9.4.2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9">
    <w:abstractNumId w:val="1"/>
    <w:lvlOverride w:ilvl="0">
      <w:lvl w:ilvl="0">
        <w:start w:val="1"/>
        <w:numFmt w:val="bullet"/>
        <w:lvlText w:val="Table 9-9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0">
    <w:abstractNumId w:val="1"/>
    <w:lvlOverride w:ilvl="0">
      <w:lvl w:ilvl="0">
        <w:numFmt w:val="decimal"/>
        <w:lvlText w:val="9.3.3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1">
    <w:abstractNumId w:val="1"/>
    <w:lvlOverride w:ilvl="0">
      <w:lvl w:ilvl="0">
        <w:numFmt w:val="decimal"/>
        <w:lvlText w:val="Table 9-3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2">
    <w:abstractNumId w:val="1"/>
    <w:lvlOverride w:ilvl="0">
      <w:lvl w:ilvl="0">
        <w:numFmt w:val="decimal"/>
        <w:lvlText w:val="9.3.3.8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3">
    <w:abstractNumId w:val="1"/>
    <w:lvlOverride w:ilvl="0">
      <w:lvl w:ilvl="0">
        <w:numFmt w:val="decimal"/>
        <w:lvlText w:val="Table 9-3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4">
    <w:abstractNumId w:val="1"/>
    <w:lvlOverride w:ilvl="0">
      <w:lvl w:ilvl="0">
        <w:start w:val="1"/>
        <w:numFmt w:val="bullet"/>
        <w:lvlText w:val="6.3.7.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5">
    <w:abstractNumId w:val="1"/>
    <w:lvlOverride w:ilvl="0">
      <w:lvl w:ilvl="0">
        <w:start w:val="1"/>
        <w:numFmt w:val="bullet"/>
        <w:lvlText w:val="6.3.7.5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6">
    <w:abstractNumId w:val="1"/>
    <w:lvlOverride w:ilvl="0">
      <w:lvl w:ilvl="0">
        <w:start w:val="1"/>
        <w:numFmt w:val="bullet"/>
        <w:lvlText w:val="6.3.8.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7">
    <w:abstractNumId w:val="1"/>
    <w:lvlOverride w:ilvl="0">
      <w:lvl w:ilvl="0">
        <w:start w:val="1"/>
        <w:numFmt w:val="bullet"/>
        <w:lvlText w:val="6.3.8.5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IdMacAtCleanup w:val="1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bhishek Patil">
    <w15:presenceInfo w15:providerId="AD" w15:userId="S::appatil@qti.qualcomm.com::4a57f103-40b4-4474-a113-d3340a5396d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intFractionalCharacterWidth/>
  <w:bordersDoNotSurroundHeader/>
  <w:bordersDoNotSurroundFooter/>
  <w:hideSpelling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2AA7"/>
    <w:rsid w:val="00002781"/>
    <w:rsid w:val="00002B6A"/>
    <w:rsid w:val="000053CF"/>
    <w:rsid w:val="00005903"/>
    <w:rsid w:val="0000701A"/>
    <w:rsid w:val="00007917"/>
    <w:rsid w:val="00007C9B"/>
    <w:rsid w:val="00010414"/>
    <w:rsid w:val="00013A38"/>
    <w:rsid w:val="00013F2D"/>
    <w:rsid w:val="00015EE0"/>
    <w:rsid w:val="00016100"/>
    <w:rsid w:val="00017168"/>
    <w:rsid w:val="00021324"/>
    <w:rsid w:val="000225F0"/>
    <w:rsid w:val="000229C4"/>
    <w:rsid w:val="000233A6"/>
    <w:rsid w:val="00025D3B"/>
    <w:rsid w:val="0002651F"/>
    <w:rsid w:val="00026850"/>
    <w:rsid w:val="0002714F"/>
    <w:rsid w:val="00027385"/>
    <w:rsid w:val="0002756A"/>
    <w:rsid w:val="000308AB"/>
    <w:rsid w:val="00035667"/>
    <w:rsid w:val="00035D4D"/>
    <w:rsid w:val="000371D3"/>
    <w:rsid w:val="000374C2"/>
    <w:rsid w:val="00037685"/>
    <w:rsid w:val="0003771E"/>
    <w:rsid w:val="000423B2"/>
    <w:rsid w:val="00042854"/>
    <w:rsid w:val="0004439F"/>
    <w:rsid w:val="00045515"/>
    <w:rsid w:val="0004587C"/>
    <w:rsid w:val="00050BA8"/>
    <w:rsid w:val="00051832"/>
    <w:rsid w:val="000552BF"/>
    <w:rsid w:val="0005531C"/>
    <w:rsid w:val="000567FC"/>
    <w:rsid w:val="000568B0"/>
    <w:rsid w:val="0005694E"/>
    <w:rsid w:val="00061C3D"/>
    <w:rsid w:val="0006290F"/>
    <w:rsid w:val="0006639B"/>
    <w:rsid w:val="00066D8A"/>
    <w:rsid w:val="00070706"/>
    <w:rsid w:val="000707D3"/>
    <w:rsid w:val="00071F86"/>
    <w:rsid w:val="00072045"/>
    <w:rsid w:val="00072EAC"/>
    <w:rsid w:val="00073B29"/>
    <w:rsid w:val="00074C9D"/>
    <w:rsid w:val="000763E2"/>
    <w:rsid w:val="00077F6C"/>
    <w:rsid w:val="000804D5"/>
    <w:rsid w:val="000818A3"/>
    <w:rsid w:val="00083668"/>
    <w:rsid w:val="000845A2"/>
    <w:rsid w:val="000846C1"/>
    <w:rsid w:val="000862E6"/>
    <w:rsid w:val="00086987"/>
    <w:rsid w:val="00086BBE"/>
    <w:rsid w:val="00093ED9"/>
    <w:rsid w:val="000946B8"/>
    <w:rsid w:val="00094C78"/>
    <w:rsid w:val="000969A1"/>
    <w:rsid w:val="0009756B"/>
    <w:rsid w:val="000979D0"/>
    <w:rsid w:val="000A1955"/>
    <w:rsid w:val="000A1B13"/>
    <w:rsid w:val="000A2445"/>
    <w:rsid w:val="000A2B3F"/>
    <w:rsid w:val="000A4F79"/>
    <w:rsid w:val="000A6647"/>
    <w:rsid w:val="000A6B90"/>
    <w:rsid w:val="000A6C58"/>
    <w:rsid w:val="000B0EAF"/>
    <w:rsid w:val="000B2409"/>
    <w:rsid w:val="000B784B"/>
    <w:rsid w:val="000B79CD"/>
    <w:rsid w:val="000C2EF6"/>
    <w:rsid w:val="000C4C38"/>
    <w:rsid w:val="000C5F3E"/>
    <w:rsid w:val="000D01A8"/>
    <w:rsid w:val="000D380E"/>
    <w:rsid w:val="000D4ACF"/>
    <w:rsid w:val="000D4ED7"/>
    <w:rsid w:val="000D5894"/>
    <w:rsid w:val="000D70BB"/>
    <w:rsid w:val="000E0050"/>
    <w:rsid w:val="000E109B"/>
    <w:rsid w:val="000E12C8"/>
    <w:rsid w:val="000E1361"/>
    <w:rsid w:val="000E233B"/>
    <w:rsid w:val="000E2524"/>
    <w:rsid w:val="000E2CA6"/>
    <w:rsid w:val="000E3163"/>
    <w:rsid w:val="000E4DD1"/>
    <w:rsid w:val="000E547E"/>
    <w:rsid w:val="000E6714"/>
    <w:rsid w:val="000F09C1"/>
    <w:rsid w:val="000F1357"/>
    <w:rsid w:val="000F3652"/>
    <w:rsid w:val="000F6CED"/>
    <w:rsid w:val="000F7821"/>
    <w:rsid w:val="000F7838"/>
    <w:rsid w:val="000F7EC8"/>
    <w:rsid w:val="001008DC"/>
    <w:rsid w:val="00101596"/>
    <w:rsid w:val="0010245D"/>
    <w:rsid w:val="0010281E"/>
    <w:rsid w:val="0010363F"/>
    <w:rsid w:val="00103EE3"/>
    <w:rsid w:val="001053BD"/>
    <w:rsid w:val="00106127"/>
    <w:rsid w:val="001072C2"/>
    <w:rsid w:val="001074AE"/>
    <w:rsid w:val="00110B78"/>
    <w:rsid w:val="00111CFA"/>
    <w:rsid w:val="00111F98"/>
    <w:rsid w:val="001171AF"/>
    <w:rsid w:val="00117386"/>
    <w:rsid w:val="00117CC9"/>
    <w:rsid w:val="00121B31"/>
    <w:rsid w:val="00126AF5"/>
    <w:rsid w:val="0012772B"/>
    <w:rsid w:val="00130C0D"/>
    <w:rsid w:val="00132348"/>
    <w:rsid w:val="001323E9"/>
    <w:rsid w:val="00134C55"/>
    <w:rsid w:val="0013617A"/>
    <w:rsid w:val="00136CFC"/>
    <w:rsid w:val="00140AF7"/>
    <w:rsid w:val="00141376"/>
    <w:rsid w:val="00141692"/>
    <w:rsid w:val="001419B6"/>
    <w:rsid w:val="00141CA4"/>
    <w:rsid w:val="00141DFD"/>
    <w:rsid w:val="00141E86"/>
    <w:rsid w:val="0014280C"/>
    <w:rsid w:val="00142F85"/>
    <w:rsid w:val="00143077"/>
    <w:rsid w:val="00143B8C"/>
    <w:rsid w:val="00146B6F"/>
    <w:rsid w:val="00147E5D"/>
    <w:rsid w:val="00151B2B"/>
    <w:rsid w:val="00152359"/>
    <w:rsid w:val="00155F03"/>
    <w:rsid w:val="00157AE7"/>
    <w:rsid w:val="001603D0"/>
    <w:rsid w:val="00160858"/>
    <w:rsid w:val="00160E79"/>
    <w:rsid w:val="001610A7"/>
    <w:rsid w:val="00162976"/>
    <w:rsid w:val="00162EFA"/>
    <w:rsid w:val="00164C75"/>
    <w:rsid w:val="001677BF"/>
    <w:rsid w:val="00167DBE"/>
    <w:rsid w:val="00170A3C"/>
    <w:rsid w:val="00172F06"/>
    <w:rsid w:val="00173E5E"/>
    <w:rsid w:val="0017432E"/>
    <w:rsid w:val="001743FC"/>
    <w:rsid w:val="001747DB"/>
    <w:rsid w:val="00174EAC"/>
    <w:rsid w:val="001757F2"/>
    <w:rsid w:val="00177068"/>
    <w:rsid w:val="00180D46"/>
    <w:rsid w:val="00184827"/>
    <w:rsid w:val="0018534C"/>
    <w:rsid w:val="00185986"/>
    <w:rsid w:val="00185BD1"/>
    <w:rsid w:val="001911EC"/>
    <w:rsid w:val="00192A58"/>
    <w:rsid w:val="00192A5B"/>
    <w:rsid w:val="00195EBE"/>
    <w:rsid w:val="00195F54"/>
    <w:rsid w:val="001968A8"/>
    <w:rsid w:val="001A0178"/>
    <w:rsid w:val="001A0F38"/>
    <w:rsid w:val="001A1A08"/>
    <w:rsid w:val="001A25FA"/>
    <w:rsid w:val="001A3F3D"/>
    <w:rsid w:val="001A51BC"/>
    <w:rsid w:val="001A5286"/>
    <w:rsid w:val="001A597C"/>
    <w:rsid w:val="001A6C05"/>
    <w:rsid w:val="001B1B49"/>
    <w:rsid w:val="001B2A31"/>
    <w:rsid w:val="001B2CC4"/>
    <w:rsid w:val="001B31A6"/>
    <w:rsid w:val="001B3D70"/>
    <w:rsid w:val="001B4FC3"/>
    <w:rsid w:val="001B55C8"/>
    <w:rsid w:val="001B6158"/>
    <w:rsid w:val="001B6471"/>
    <w:rsid w:val="001B76FE"/>
    <w:rsid w:val="001C1ADC"/>
    <w:rsid w:val="001C34F7"/>
    <w:rsid w:val="001C44AC"/>
    <w:rsid w:val="001C5AFD"/>
    <w:rsid w:val="001C6548"/>
    <w:rsid w:val="001C685B"/>
    <w:rsid w:val="001C6A70"/>
    <w:rsid w:val="001C7EAD"/>
    <w:rsid w:val="001D11EB"/>
    <w:rsid w:val="001D39F8"/>
    <w:rsid w:val="001D3C40"/>
    <w:rsid w:val="001D58D1"/>
    <w:rsid w:val="001D6097"/>
    <w:rsid w:val="001D723B"/>
    <w:rsid w:val="001D7BA8"/>
    <w:rsid w:val="001E048B"/>
    <w:rsid w:val="001E0ADE"/>
    <w:rsid w:val="001E10A2"/>
    <w:rsid w:val="001E1245"/>
    <w:rsid w:val="001E2B02"/>
    <w:rsid w:val="001E4107"/>
    <w:rsid w:val="001E4A26"/>
    <w:rsid w:val="001E5896"/>
    <w:rsid w:val="001E6213"/>
    <w:rsid w:val="001E768F"/>
    <w:rsid w:val="001F07B2"/>
    <w:rsid w:val="001F0DC7"/>
    <w:rsid w:val="001F10D9"/>
    <w:rsid w:val="001F1C30"/>
    <w:rsid w:val="001F4C16"/>
    <w:rsid w:val="001F546A"/>
    <w:rsid w:val="001F5B4B"/>
    <w:rsid w:val="001F711E"/>
    <w:rsid w:val="001F75A8"/>
    <w:rsid w:val="00202106"/>
    <w:rsid w:val="002033A3"/>
    <w:rsid w:val="0020516C"/>
    <w:rsid w:val="002056CB"/>
    <w:rsid w:val="0020642D"/>
    <w:rsid w:val="002071F4"/>
    <w:rsid w:val="00210200"/>
    <w:rsid w:val="0021035F"/>
    <w:rsid w:val="00210E83"/>
    <w:rsid w:val="00212A9C"/>
    <w:rsid w:val="00213460"/>
    <w:rsid w:val="002142AE"/>
    <w:rsid w:val="00215CE5"/>
    <w:rsid w:val="00216D1C"/>
    <w:rsid w:val="00216EF4"/>
    <w:rsid w:val="00217BB3"/>
    <w:rsid w:val="002210FF"/>
    <w:rsid w:val="002220B7"/>
    <w:rsid w:val="00222B2D"/>
    <w:rsid w:val="00222EFA"/>
    <w:rsid w:val="00230372"/>
    <w:rsid w:val="0023042E"/>
    <w:rsid w:val="002315E0"/>
    <w:rsid w:val="002322A5"/>
    <w:rsid w:val="00233058"/>
    <w:rsid w:val="00233ABF"/>
    <w:rsid w:val="00236B5B"/>
    <w:rsid w:val="002410DA"/>
    <w:rsid w:val="002411BE"/>
    <w:rsid w:val="0024174B"/>
    <w:rsid w:val="00244006"/>
    <w:rsid w:val="00244CEA"/>
    <w:rsid w:val="0024525A"/>
    <w:rsid w:val="00245E73"/>
    <w:rsid w:val="00250605"/>
    <w:rsid w:val="00250CF0"/>
    <w:rsid w:val="002519E5"/>
    <w:rsid w:val="002545BF"/>
    <w:rsid w:val="0025518D"/>
    <w:rsid w:val="002556CC"/>
    <w:rsid w:val="0025635A"/>
    <w:rsid w:val="002578BB"/>
    <w:rsid w:val="00257D5A"/>
    <w:rsid w:val="00261602"/>
    <w:rsid w:val="00262F96"/>
    <w:rsid w:val="002633B1"/>
    <w:rsid w:val="00264848"/>
    <w:rsid w:val="00264EFE"/>
    <w:rsid w:val="00264F76"/>
    <w:rsid w:val="00267CFE"/>
    <w:rsid w:val="00270266"/>
    <w:rsid w:val="002727FA"/>
    <w:rsid w:val="00273734"/>
    <w:rsid w:val="00273983"/>
    <w:rsid w:val="0027589B"/>
    <w:rsid w:val="00275C0D"/>
    <w:rsid w:val="002769AB"/>
    <w:rsid w:val="00280D2E"/>
    <w:rsid w:val="0028235F"/>
    <w:rsid w:val="0028292F"/>
    <w:rsid w:val="00284973"/>
    <w:rsid w:val="00284C64"/>
    <w:rsid w:val="0028678D"/>
    <w:rsid w:val="0029020B"/>
    <w:rsid w:val="00291334"/>
    <w:rsid w:val="00291DF9"/>
    <w:rsid w:val="002929AC"/>
    <w:rsid w:val="00293A4A"/>
    <w:rsid w:val="00293F73"/>
    <w:rsid w:val="0029410C"/>
    <w:rsid w:val="00294BD0"/>
    <w:rsid w:val="0029575F"/>
    <w:rsid w:val="00297C9A"/>
    <w:rsid w:val="002A0ADD"/>
    <w:rsid w:val="002A0C93"/>
    <w:rsid w:val="002A1C7D"/>
    <w:rsid w:val="002A3512"/>
    <w:rsid w:val="002A390D"/>
    <w:rsid w:val="002A423C"/>
    <w:rsid w:val="002A42B4"/>
    <w:rsid w:val="002A54E2"/>
    <w:rsid w:val="002A7273"/>
    <w:rsid w:val="002B1A82"/>
    <w:rsid w:val="002B1DEB"/>
    <w:rsid w:val="002B3890"/>
    <w:rsid w:val="002B436C"/>
    <w:rsid w:val="002B5FB2"/>
    <w:rsid w:val="002B6510"/>
    <w:rsid w:val="002B6673"/>
    <w:rsid w:val="002C24B0"/>
    <w:rsid w:val="002C522E"/>
    <w:rsid w:val="002C6304"/>
    <w:rsid w:val="002D02D7"/>
    <w:rsid w:val="002D1BA9"/>
    <w:rsid w:val="002D2C4B"/>
    <w:rsid w:val="002D2EA5"/>
    <w:rsid w:val="002D4185"/>
    <w:rsid w:val="002D44BE"/>
    <w:rsid w:val="002D6402"/>
    <w:rsid w:val="002D6B31"/>
    <w:rsid w:val="002D6BA1"/>
    <w:rsid w:val="002D6D2D"/>
    <w:rsid w:val="002E13B4"/>
    <w:rsid w:val="002E18D1"/>
    <w:rsid w:val="002E1D58"/>
    <w:rsid w:val="002E36EB"/>
    <w:rsid w:val="002E3800"/>
    <w:rsid w:val="002E4285"/>
    <w:rsid w:val="002E5B83"/>
    <w:rsid w:val="002E6B14"/>
    <w:rsid w:val="002E7044"/>
    <w:rsid w:val="002E7B37"/>
    <w:rsid w:val="002F0431"/>
    <w:rsid w:val="002F098B"/>
    <w:rsid w:val="002F0D74"/>
    <w:rsid w:val="002F17F0"/>
    <w:rsid w:val="002F1EAA"/>
    <w:rsid w:val="002F2390"/>
    <w:rsid w:val="002F24B1"/>
    <w:rsid w:val="002F33DE"/>
    <w:rsid w:val="002F53CF"/>
    <w:rsid w:val="002F5AB0"/>
    <w:rsid w:val="003009B6"/>
    <w:rsid w:val="003017E1"/>
    <w:rsid w:val="00301855"/>
    <w:rsid w:val="00303AA2"/>
    <w:rsid w:val="003063FB"/>
    <w:rsid w:val="00306C4C"/>
    <w:rsid w:val="00310775"/>
    <w:rsid w:val="003111DF"/>
    <w:rsid w:val="003115A5"/>
    <w:rsid w:val="0031231B"/>
    <w:rsid w:val="00314DE7"/>
    <w:rsid w:val="0031562F"/>
    <w:rsid w:val="003165E2"/>
    <w:rsid w:val="0031742F"/>
    <w:rsid w:val="003177AD"/>
    <w:rsid w:val="00320E15"/>
    <w:rsid w:val="00321A8F"/>
    <w:rsid w:val="003234A6"/>
    <w:rsid w:val="00324C83"/>
    <w:rsid w:val="00325031"/>
    <w:rsid w:val="0032668B"/>
    <w:rsid w:val="00331E45"/>
    <w:rsid w:val="00332263"/>
    <w:rsid w:val="0033263A"/>
    <w:rsid w:val="00333DDF"/>
    <w:rsid w:val="003358E4"/>
    <w:rsid w:val="003368A8"/>
    <w:rsid w:val="003369B1"/>
    <w:rsid w:val="00336CD7"/>
    <w:rsid w:val="003414E1"/>
    <w:rsid w:val="00341C5E"/>
    <w:rsid w:val="00344903"/>
    <w:rsid w:val="00344B05"/>
    <w:rsid w:val="00345CD0"/>
    <w:rsid w:val="00346D99"/>
    <w:rsid w:val="00346FF3"/>
    <w:rsid w:val="003471BA"/>
    <w:rsid w:val="00347581"/>
    <w:rsid w:val="0035042C"/>
    <w:rsid w:val="00352BD8"/>
    <w:rsid w:val="00353808"/>
    <w:rsid w:val="00356FE9"/>
    <w:rsid w:val="0035725E"/>
    <w:rsid w:val="003573D5"/>
    <w:rsid w:val="00357B12"/>
    <w:rsid w:val="00362D39"/>
    <w:rsid w:val="003639EB"/>
    <w:rsid w:val="003642E1"/>
    <w:rsid w:val="00365E37"/>
    <w:rsid w:val="00366056"/>
    <w:rsid w:val="003711EB"/>
    <w:rsid w:val="0037198F"/>
    <w:rsid w:val="00373C00"/>
    <w:rsid w:val="00374DB1"/>
    <w:rsid w:val="00375D98"/>
    <w:rsid w:val="00380B99"/>
    <w:rsid w:val="0038212E"/>
    <w:rsid w:val="003827B1"/>
    <w:rsid w:val="003837F2"/>
    <w:rsid w:val="00383827"/>
    <w:rsid w:val="00386A19"/>
    <w:rsid w:val="00386B58"/>
    <w:rsid w:val="00386FFB"/>
    <w:rsid w:val="00391DF8"/>
    <w:rsid w:val="003929FD"/>
    <w:rsid w:val="0039759D"/>
    <w:rsid w:val="00397A0B"/>
    <w:rsid w:val="003A0A11"/>
    <w:rsid w:val="003A1172"/>
    <w:rsid w:val="003A23BD"/>
    <w:rsid w:val="003A5B42"/>
    <w:rsid w:val="003A60F7"/>
    <w:rsid w:val="003B029D"/>
    <w:rsid w:val="003B051C"/>
    <w:rsid w:val="003B0DBD"/>
    <w:rsid w:val="003B4033"/>
    <w:rsid w:val="003B45F7"/>
    <w:rsid w:val="003B4F97"/>
    <w:rsid w:val="003B5CC8"/>
    <w:rsid w:val="003C1D44"/>
    <w:rsid w:val="003C3DAD"/>
    <w:rsid w:val="003C476F"/>
    <w:rsid w:val="003C6A6E"/>
    <w:rsid w:val="003D0DB8"/>
    <w:rsid w:val="003D1229"/>
    <w:rsid w:val="003D1C3B"/>
    <w:rsid w:val="003D332C"/>
    <w:rsid w:val="003D4B46"/>
    <w:rsid w:val="003D5CB0"/>
    <w:rsid w:val="003D774F"/>
    <w:rsid w:val="003E013D"/>
    <w:rsid w:val="003E01F3"/>
    <w:rsid w:val="003E18F8"/>
    <w:rsid w:val="003E2843"/>
    <w:rsid w:val="003E3832"/>
    <w:rsid w:val="003E4ABA"/>
    <w:rsid w:val="003F074F"/>
    <w:rsid w:val="003F10E4"/>
    <w:rsid w:val="003F11D9"/>
    <w:rsid w:val="003F3CC2"/>
    <w:rsid w:val="003F4755"/>
    <w:rsid w:val="003F4B3C"/>
    <w:rsid w:val="003F5E7C"/>
    <w:rsid w:val="00400645"/>
    <w:rsid w:val="00400A64"/>
    <w:rsid w:val="0040358F"/>
    <w:rsid w:val="00406E7F"/>
    <w:rsid w:val="00407470"/>
    <w:rsid w:val="0040756F"/>
    <w:rsid w:val="00410732"/>
    <w:rsid w:val="0041233C"/>
    <w:rsid w:val="00413373"/>
    <w:rsid w:val="00414100"/>
    <w:rsid w:val="00416503"/>
    <w:rsid w:val="0042004A"/>
    <w:rsid w:val="0042131A"/>
    <w:rsid w:val="00424D2C"/>
    <w:rsid w:val="00425B89"/>
    <w:rsid w:val="00430522"/>
    <w:rsid w:val="00432950"/>
    <w:rsid w:val="00433406"/>
    <w:rsid w:val="00433BF2"/>
    <w:rsid w:val="00434119"/>
    <w:rsid w:val="00435B8B"/>
    <w:rsid w:val="00436CF1"/>
    <w:rsid w:val="00437BE2"/>
    <w:rsid w:val="00440001"/>
    <w:rsid w:val="004406EA"/>
    <w:rsid w:val="00440C98"/>
    <w:rsid w:val="00442037"/>
    <w:rsid w:val="00442856"/>
    <w:rsid w:val="00443B20"/>
    <w:rsid w:val="0044570A"/>
    <w:rsid w:val="00451CDF"/>
    <w:rsid w:val="00451DA3"/>
    <w:rsid w:val="0045431C"/>
    <w:rsid w:val="00454AB3"/>
    <w:rsid w:val="004555A6"/>
    <w:rsid w:val="00455886"/>
    <w:rsid w:val="00455F9B"/>
    <w:rsid w:val="00456014"/>
    <w:rsid w:val="00457333"/>
    <w:rsid w:val="004574B5"/>
    <w:rsid w:val="00457797"/>
    <w:rsid w:val="00457AB0"/>
    <w:rsid w:val="004622B1"/>
    <w:rsid w:val="00462451"/>
    <w:rsid w:val="00463797"/>
    <w:rsid w:val="004655C4"/>
    <w:rsid w:val="00465844"/>
    <w:rsid w:val="00466599"/>
    <w:rsid w:val="00466ECB"/>
    <w:rsid w:val="00466F86"/>
    <w:rsid w:val="00466FE1"/>
    <w:rsid w:val="004701F8"/>
    <w:rsid w:val="00470ED0"/>
    <w:rsid w:val="00474372"/>
    <w:rsid w:val="004754AC"/>
    <w:rsid w:val="004773F2"/>
    <w:rsid w:val="00477B0C"/>
    <w:rsid w:val="004809E5"/>
    <w:rsid w:val="00480B32"/>
    <w:rsid w:val="00482B76"/>
    <w:rsid w:val="00483B39"/>
    <w:rsid w:val="00483C9F"/>
    <w:rsid w:val="00484D2F"/>
    <w:rsid w:val="00487A30"/>
    <w:rsid w:val="00487C22"/>
    <w:rsid w:val="004916EB"/>
    <w:rsid w:val="0049281B"/>
    <w:rsid w:val="0049405F"/>
    <w:rsid w:val="004958C0"/>
    <w:rsid w:val="00496822"/>
    <w:rsid w:val="004A0148"/>
    <w:rsid w:val="004A046D"/>
    <w:rsid w:val="004A5446"/>
    <w:rsid w:val="004A5867"/>
    <w:rsid w:val="004A7932"/>
    <w:rsid w:val="004B064B"/>
    <w:rsid w:val="004B25C6"/>
    <w:rsid w:val="004B2A3C"/>
    <w:rsid w:val="004B36B2"/>
    <w:rsid w:val="004B546D"/>
    <w:rsid w:val="004B616E"/>
    <w:rsid w:val="004B64BE"/>
    <w:rsid w:val="004B7327"/>
    <w:rsid w:val="004B734F"/>
    <w:rsid w:val="004B7979"/>
    <w:rsid w:val="004B7E51"/>
    <w:rsid w:val="004C1C53"/>
    <w:rsid w:val="004C1EFA"/>
    <w:rsid w:val="004C51D1"/>
    <w:rsid w:val="004C5993"/>
    <w:rsid w:val="004C608C"/>
    <w:rsid w:val="004C6531"/>
    <w:rsid w:val="004C683A"/>
    <w:rsid w:val="004D0485"/>
    <w:rsid w:val="004D3125"/>
    <w:rsid w:val="004D3922"/>
    <w:rsid w:val="004D39EA"/>
    <w:rsid w:val="004D3B3F"/>
    <w:rsid w:val="004D5AF9"/>
    <w:rsid w:val="004D5D2D"/>
    <w:rsid w:val="004D5EBB"/>
    <w:rsid w:val="004D61B0"/>
    <w:rsid w:val="004D6850"/>
    <w:rsid w:val="004E07C0"/>
    <w:rsid w:val="004E0917"/>
    <w:rsid w:val="004E13CF"/>
    <w:rsid w:val="004E1DBD"/>
    <w:rsid w:val="004E3374"/>
    <w:rsid w:val="004E4331"/>
    <w:rsid w:val="004E4B12"/>
    <w:rsid w:val="004E4ED4"/>
    <w:rsid w:val="004E5276"/>
    <w:rsid w:val="004E70CC"/>
    <w:rsid w:val="004F10C4"/>
    <w:rsid w:val="004F1BAB"/>
    <w:rsid w:val="004F56A0"/>
    <w:rsid w:val="004F6745"/>
    <w:rsid w:val="0050057C"/>
    <w:rsid w:val="00501840"/>
    <w:rsid w:val="00503EE9"/>
    <w:rsid w:val="00504480"/>
    <w:rsid w:val="00504577"/>
    <w:rsid w:val="005058C1"/>
    <w:rsid w:val="0050776F"/>
    <w:rsid w:val="0051015A"/>
    <w:rsid w:val="005118D6"/>
    <w:rsid w:val="00512AA7"/>
    <w:rsid w:val="0051498D"/>
    <w:rsid w:val="00515CE3"/>
    <w:rsid w:val="00515F3E"/>
    <w:rsid w:val="005162BF"/>
    <w:rsid w:val="00516697"/>
    <w:rsid w:val="00516F06"/>
    <w:rsid w:val="0052071E"/>
    <w:rsid w:val="00520DE2"/>
    <w:rsid w:val="0052116A"/>
    <w:rsid w:val="00523D51"/>
    <w:rsid w:val="005257AB"/>
    <w:rsid w:val="005264E6"/>
    <w:rsid w:val="005352E1"/>
    <w:rsid w:val="00535678"/>
    <w:rsid w:val="005364A1"/>
    <w:rsid w:val="00537403"/>
    <w:rsid w:val="0053793F"/>
    <w:rsid w:val="00541100"/>
    <w:rsid w:val="005413DE"/>
    <w:rsid w:val="00542EE2"/>
    <w:rsid w:val="005438DA"/>
    <w:rsid w:val="00543C2C"/>
    <w:rsid w:val="005452AB"/>
    <w:rsid w:val="00545AAE"/>
    <w:rsid w:val="00547544"/>
    <w:rsid w:val="00547A2F"/>
    <w:rsid w:val="00550228"/>
    <w:rsid w:val="00551057"/>
    <w:rsid w:val="00551162"/>
    <w:rsid w:val="0055267F"/>
    <w:rsid w:val="0055346F"/>
    <w:rsid w:val="00554160"/>
    <w:rsid w:val="0055496E"/>
    <w:rsid w:val="00554C09"/>
    <w:rsid w:val="00556AB3"/>
    <w:rsid w:val="00560B5A"/>
    <w:rsid w:val="005624AC"/>
    <w:rsid w:val="005628B9"/>
    <w:rsid w:val="00563DA8"/>
    <w:rsid w:val="005651A1"/>
    <w:rsid w:val="005653C8"/>
    <w:rsid w:val="005666FD"/>
    <w:rsid w:val="00567E80"/>
    <w:rsid w:val="00570AA6"/>
    <w:rsid w:val="00570B37"/>
    <w:rsid w:val="00571578"/>
    <w:rsid w:val="00571DE6"/>
    <w:rsid w:val="00572580"/>
    <w:rsid w:val="00572898"/>
    <w:rsid w:val="00572C38"/>
    <w:rsid w:val="00572F1B"/>
    <w:rsid w:val="00573E44"/>
    <w:rsid w:val="00574448"/>
    <w:rsid w:val="00574918"/>
    <w:rsid w:val="00575869"/>
    <w:rsid w:val="00576508"/>
    <w:rsid w:val="00576EEC"/>
    <w:rsid w:val="00581754"/>
    <w:rsid w:val="00581C35"/>
    <w:rsid w:val="0058343F"/>
    <w:rsid w:val="00583917"/>
    <w:rsid w:val="00584126"/>
    <w:rsid w:val="005859F6"/>
    <w:rsid w:val="0058671F"/>
    <w:rsid w:val="00590F0D"/>
    <w:rsid w:val="0059472C"/>
    <w:rsid w:val="005979BC"/>
    <w:rsid w:val="005A2B46"/>
    <w:rsid w:val="005A36B9"/>
    <w:rsid w:val="005A3CE6"/>
    <w:rsid w:val="005A52C4"/>
    <w:rsid w:val="005A5DE3"/>
    <w:rsid w:val="005A7953"/>
    <w:rsid w:val="005B02D3"/>
    <w:rsid w:val="005B23EA"/>
    <w:rsid w:val="005B33DA"/>
    <w:rsid w:val="005B341A"/>
    <w:rsid w:val="005B3884"/>
    <w:rsid w:val="005B41FC"/>
    <w:rsid w:val="005B5A9F"/>
    <w:rsid w:val="005B75E2"/>
    <w:rsid w:val="005C0EC6"/>
    <w:rsid w:val="005C11BF"/>
    <w:rsid w:val="005C1485"/>
    <w:rsid w:val="005C436B"/>
    <w:rsid w:val="005C60C1"/>
    <w:rsid w:val="005D0034"/>
    <w:rsid w:val="005D1E21"/>
    <w:rsid w:val="005D2073"/>
    <w:rsid w:val="005D2E21"/>
    <w:rsid w:val="005D5886"/>
    <w:rsid w:val="005D6C33"/>
    <w:rsid w:val="005D743B"/>
    <w:rsid w:val="005E14D1"/>
    <w:rsid w:val="005E2F43"/>
    <w:rsid w:val="005E4B9F"/>
    <w:rsid w:val="005E5B2F"/>
    <w:rsid w:val="005E77EC"/>
    <w:rsid w:val="005F3BED"/>
    <w:rsid w:val="006000E6"/>
    <w:rsid w:val="00601010"/>
    <w:rsid w:val="00602236"/>
    <w:rsid w:val="00602BDA"/>
    <w:rsid w:val="00602DB5"/>
    <w:rsid w:val="00602EBF"/>
    <w:rsid w:val="00604420"/>
    <w:rsid w:val="00605CEB"/>
    <w:rsid w:val="00610C38"/>
    <w:rsid w:val="0061129C"/>
    <w:rsid w:val="00611E65"/>
    <w:rsid w:val="00612629"/>
    <w:rsid w:val="00613220"/>
    <w:rsid w:val="00613553"/>
    <w:rsid w:val="00613E61"/>
    <w:rsid w:val="00614B04"/>
    <w:rsid w:val="00615061"/>
    <w:rsid w:val="006163F8"/>
    <w:rsid w:val="00617076"/>
    <w:rsid w:val="006171E7"/>
    <w:rsid w:val="0061741C"/>
    <w:rsid w:val="006224C2"/>
    <w:rsid w:val="00623EC7"/>
    <w:rsid w:val="0062440B"/>
    <w:rsid w:val="00624795"/>
    <w:rsid w:val="006258DC"/>
    <w:rsid w:val="00625A2B"/>
    <w:rsid w:val="0062675E"/>
    <w:rsid w:val="00627B11"/>
    <w:rsid w:val="0063011F"/>
    <w:rsid w:val="00632B7C"/>
    <w:rsid w:val="00634E7E"/>
    <w:rsid w:val="00635BC9"/>
    <w:rsid w:val="00636C8E"/>
    <w:rsid w:val="00637908"/>
    <w:rsid w:val="00637C35"/>
    <w:rsid w:val="00640E74"/>
    <w:rsid w:val="006429CB"/>
    <w:rsid w:val="006434CC"/>
    <w:rsid w:val="00644578"/>
    <w:rsid w:val="0064496D"/>
    <w:rsid w:val="00644A90"/>
    <w:rsid w:val="00645B64"/>
    <w:rsid w:val="0065045C"/>
    <w:rsid w:val="00652F8C"/>
    <w:rsid w:val="006535EA"/>
    <w:rsid w:val="00653853"/>
    <w:rsid w:val="006540F7"/>
    <w:rsid w:val="00660E4B"/>
    <w:rsid w:val="00661B07"/>
    <w:rsid w:val="00661BC4"/>
    <w:rsid w:val="00661C19"/>
    <w:rsid w:val="006622EC"/>
    <w:rsid w:val="0066471B"/>
    <w:rsid w:val="006650D0"/>
    <w:rsid w:val="00665646"/>
    <w:rsid w:val="00666CEF"/>
    <w:rsid w:val="00667C22"/>
    <w:rsid w:val="00671D22"/>
    <w:rsid w:val="00672AE1"/>
    <w:rsid w:val="0067358E"/>
    <w:rsid w:val="00674B18"/>
    <w:rsid w:val="00675C9C"/>
    <w:rsid w:val="0068017B"/>
    <w:rsid w:val="00680E7D"/>
    <w:rsid w:val="00681C5C"/>
    <w:rsid w:val="0068294F"/>
    <w:rsid w:val="00682A34"/>
    <w:rsid w:val="0068320C"/>
    <w:rsid w:val="006842FC"/>
    <w:rsid w:val="00684D32"/>
    <w:rsid w:val="00685A8E"/>
    <w:rsid w:val="00685F48"/>
    <w:rsid w:val="00690EDB"/>
    <w:rsid w:val="0069130A"/>
    <w:rsid w:val="0069281D"/>
    <w:rsid w:val="00695205"/>
    <w:rsid w:val="006963B9"/>
    <w:rsid w:val="006A054D"/>
    <w:rsid w:val="006A2103"/>
    <w:rsid w:val="006A21ED"/>
    <w:rsid w:val="006A4C8B"/>
    <w:rsid w:val="006A5204"/>
    <w:rsid w:val="006A701A"/>
    <w:rsid w:val="006B01D7"/>
    <w:rsid w:val="006B03F6"/>
    <w:rsid w:val="006B1585"/>
    <w:rsid w:val="006B1A76"/>
    <w:rsid w:val="006B3970"/>
    <w:rsid w:val="006B39E0"/>
    <w:rsid w:val="006B51DC"/>
    <w:rsid w:val="006B5430"/>
    <w:rsid w:val="006B64EF"/>
    <w:rsid w:val="006B7CA1"/>
    <w:rsid w:val="006C05CC"/>
    <w:rsid w:val="006C0727"/>
    <w:rsid w:val="006C0BA7"/>
    <w:rsid w:val="006C166A"/>
    <w:rsid w:val="006C1B47"/>
    <w:rsid w:val="006C2119"/>
    <w:rsid w:val="006C2CFC"/>
    <w:rsid w:val="006C3401"/>
    <w:rsid w:val="006C4C3A"/>
    <w:rsid w:val="006C5602"/>
    <w:rsid w:val="006C6A2E"/>
    <w:rsid w:val="006C720C"/>
    <w:rsid w:val="006C742E"/>
    <w:rsid w:val="006D2312"/>
    <w:rsid w:val="006D524A"/>
    <w:rsid w:val="006D633C"/>
    <w:rsid w:val="006D7079"/>
    <w:rsid w:val="006D7843"/>
    <w:rsid w:val="006E145F"/>
    <w:rsid w:val="006E20A1"/>
    <w:rsid w:val="006E3E56"/>
    <w:rsid w:val="006E3FDC"/>
    <w:rsid w:val="006E4DDB"/>
    <w:rsid w:val="006F1BC2"/>
    <w:rsid w:val="006F318D"/>
    <w:rsid w:val="006F4526"/>
    <w:rsid w:val="006F523F"/>
    <w:rsid w:val="006F62ED"/>
    <w:rsid w:val="0070003D"/>
    <w:rsid w:val="007039C3"/>
    <w:rsid w:val="0070423B"/>
    <w:rsid w:val="007059A9"/>
    <w:rsid w:val="007109B4"/>
    <w:rsid w:val="00710F1C"/>
    <w:rsid w:val="007113CD"/>
    <w:rsid w:val="00711AE2"/>
    <w:rsid w:val="007123FC"/>
    <w:rsid w:val="007143B9"/>
    <w:rsid w:val="007147DC"/>
    <w:rsid w:val="00715DA2"/>
    <w:rsid w:val="0071740E"/>
    <w:rsid w:val="0072297D"/>
    <w:rsid w:val="00722E53"/>
    <w:rsid w:val="00725509"/>
    <w:rsid w:val="0072649D"/>
    <w:rsid w:val="007268DE"/>
    <w:rsid w:val="007276A3"/>
    <w:rsid w:val="00730E97"/>
    <w:rsid w:val="00732253"/>
    <w:rsid w:val="00732A57"/>
    <w:rsid w:val="00733302"/>
    <w:rsid w:val="0073367B"/>
    <w:rsid w:val="00735672"/>
    <w:rsid w:val="00736762"/>
    <w:rsid w:val="00736FFD"/>
    <w:rsid w:val="00737461"/>
    <w:rsid w:val="00737A2D"/>
    <w:rsid w:val="00740BF0"/>
    <w:rsid w:val="00744990"/>
    <w:rsid w:val="0074755A"/>
    <w:rsid w:val="00750393"/>
    <w:rsid w:val="007503F5"/>
    <w:rsid w:val="00750E13"/>
    <w:rsid w:val="0075197F"/>
    <w:rsid w:val="00752005"/>
    <w:rsid w:val="0075228C"/>
    <w:rsid w:val="0075351A"/>
    <w:rsid w:val="00753A97"/>
    <w:rsid w:val="00753D2E"/>
    <w:rsid w:val="00753E18"/>
    <w:rsid w:val="007540D8"/>
    <w:rsid w:val="007541F8"/>
    <w:rsid w:val="00754351"/>
    <w:rsid w:val="00754453"/>
    <w:rsid w:val="0075470F"/>
    <w:rsid w:val="007563B3"/>
    <w:rsid w:val="00756A51"/>
    <w:rsid w:val="00756CF3"/>
    <w:rsid w:val="00761ADC"/>
    <w:rsid w:val="007643A2"/>
    <w:rsid w:val="007646DE"/>
    <w:rsid w:val="00766BE1"/>
    <w:rsid w:val="007674F6"/>
    <w:rsid w:val="00767C0C"/>
    <w:rsid w:val="00770572"/>
    <w:rsid w:val="00775643"/>
    <w:rsid w:val="00776263"/>
    <w:rsid w:val="00782CC1"/>
    <w:rsid w:val="00783913"/>
    <w:rsid w:val="00784353"/>
    <w:rsid w:val="0078553D"/>
    <w:rsid w:val="007870BF"/>
    <w:rsid w:val="00787930"/>
    <w:rsid w:val="00791E38"/>
    <w:rsid w:val="00792538"/>
    <w:rsid w:val="0079279A"/>
    <w:rsid w:val="00792F55"/>
    <w:rsid w:val="0079306F"/>
    <w:rsid w:val="00796DAE"/>
    <w:rsid w:val="007976A4"/>
    <w:rsid w:val="007A1C50"/>
    <w:rsid w:val="007A3B91"/>
    <w:rsid w:val="007A3F63"/>
    <w:rsid w:val="007A4991"/>
    <w:rsid w:val="007A4C75"/>
    <w:rsid w:val="007A6CEE"/>
    <w:rsid w:val="007A761B"/>
    <w:rsid w:val="007B0DC1"/>
    <w:rsid w:val="007B12CE"/>
    <w:rsid w:val="007B1A27"/>
    <w:rsid w:val="007B1F75"/>
    <w:rsid w:val="007B4D64"/>
    <w:rsid w:val="007B600D"/>
    <w:rsid w:val="007B6120"/>
    <w:rsid w:val="007C0CF5"/>
    <w:rsid w:val="007C19F6"/>
    <w:rsid w:val="007C25D1"/>
    <w:rsid w:val="007C2C14"/>
    <w:rsid w:val="007C5A1F"/>
    <w:rsid w:val="007C6872"/>
    <w:rsid w:val="007C7BDC"/>
    <w:rsid w:val="007D0610"/>
    <w:rsid w:val="007D0688"/>
    <w:rsid w:val="007D0A50"/>
    <w:rsid w:val="007D2973"/>
    <w:rsid w:val="007D4358"/>
    <w:rsid w:val="007D5244"/>
    <w:rsid w:val="007D6AB0"/>
    <w:rsid w:val="007D6F59"/>
    <w:rsid w:val="007D784F"/>
    <w:rsid w:val="007E0347"/>
    <w:rsid w:val="007E0666"/>
    <w:rsid w:val="007E19F4"/>
    <w:rsid w:val="007E41B4"/>
    <w:rsid w:val="007E52CB"/>
    <w:rsid w:val="007E71CA"/>
    <w:rsid w:val="007F3D4D"/>
    <w:rsid w:val="007F5A40"/>
    <w:rsid w:val="007F63D3"/>
    <w:rsid w:val="007F66C2"/>
    <w:rsid w:val="007F7304"/>
    <w:rsid w:val="007F73CC"/>
    <w:rsid w:val="0080013D"/>
    <w:rsid w:val="008002E6"/>
    <w:rsid w:val="008005B2"/>
    <w:rsid w:val="00800678"/>
    <w:rsid w:val="00801480"/>
    <w:rsid w:val="00801576"/>
    <w:rsid w:val="00802890"/>
    <w:rsid w:val="0080317F"/>
    <w:rsid w:val="008049D7"/>
    <w:rsid w:val="00805182"/>
    <w:rsid w:val="00805475"/>
    <w:rsid w:val="00807DDE"/>
    <w:rsid w:val="00811660"/>
    <w:rsid w:val="008130FD"/>
    <w:rsid w:val="00813A48"/>
    <w:rsid w:val="008143C4"/>
    <w:rsid w:val="00814BE2"/>
    <w:rsid w:val="00817362"/>
    <w:rsid w:val="0081797D"/>
    <w:rsid w:val="00817A27"/>
    <w:rsid w:val="008202C1"/>
    <w:rsid w:val="008206D3"/>
    <w:rsid w:val="0082074F"/>
    <w:rsid w:val="00824BE9"/>
    <w:rsid w:val="0082532D"/>
    <w:rsid w:val="00826B82"/>
    <w:rsid w:val="00827743"/>
    <w:rsid w:val="0083017D"/>
    <w:rsid w:val="0083034E"/>
    <w:rsid w:val="008335CB"/>
    <w:rsid w:val="00836D3B"/>
    <w:rsid w:val="008401D9"/>
    <w:rsid w:val="00842B40"/>
    <w:rsid w:val="0084628F"/>
    <w:rsid w:val="008463AD"/>
    <w:rsid w:val="00846784"/>
    <w:rsid w:val="00851917"/>
    <w:rsid w:val="00852179"/>
    <w:rsid w:val="0085294B"/>
    <w:rsid w:val="00852ED6"/>
    <w:rsid w:val="00855066"/>
    <w:rsid w:val="00855D2D"/>
    <w:rsid w:val="008561CA"/>
    <w:rsid w:val="00860397"/>
    <w:rsid w:val="008617AA"/>
    <w:rsid w:val="00863195"/>
    <w:rsid w:val="0086646F"/>
    <w:rsid w:val="008676A5"/>
    <w:rsid w:val="00870CA4"/>
    <w:rsid w:val="00870FD9"/>
    <w:rsid w:val="00872093"/>
    <w:rsid w:val="008727C8"/>
    <w:rsid w:val="008728C0"/>
    <w:rsid w:val="00875B30"/>
    <w:rsid w:val="00877E77"/>
    <w:rsid w:val="00880595"/>
    <w:rsid w:val="00880678"/>
    <w:rsid w:val="00881494"/>
    <w:rsid w:val="0088394D"/>
    <w:rsid w:val="0088556F"/>
    <w:rsid w:val="0088560D"/>
    <w:rsid w:val="00886668"/>
    <w:rsid w:val="0089041F"/>
    <w:rsid w:val="00892294"/>
    <w:rsid w:val="00892C49"/>
    <w:rsid w:val="008961B6"/>
    <w:rsid w:val="008966CB"/>
    <w:rsid w:val="0089696C"/>
    <w:rsid w:val="00897087"/>
    <w:rsid w:val="008A003F"/>
    <w:rsid w:val="008A08E1"/>
    <w:rsid w:val="008A0F62"/>
    <w:rsid w:val="008A1939"/>
    <w:rsid w:val="008A717F"/>
    <w:rsid w:val="008B01A0"/>
    <w:rsid w:val="008B204C"/>
    <w:rsid w:val="008B3C1E"/>
    <w:rsid w:val="008B6CCC"/>
    <w:rsid w:val="008C00F5"/>
    <w:rsid w:val="008C13E2"/>
    <w:rsid w:val="008C1AB0"/>
    <w:rsid w:val="008C42D6"/>
    <w:rsid w:val="008C4508"/>
    <w:rsid w:val="008D0042"/>
    <w:rsid w:val="008D029C"/>
    <w:rsid w:val="008D0543"/>
    <w:rsid w:val="008D081F"/>
    <w:rsid w:val="008D085C"/>
    <w:rsid w:val="008D12B5"/>
    <w:rsid w:val="008D2869"/>
    <w:rsid w:val="008D6FBD"/>
    <w:rsid w:val="008D716F"/>
    <w:rsid w:val="008E1AA4"/>
    <w:rsid w:val="008E2714"/>
    <w:rsid w:val="008E3151"/>
    <w:rsid w:val="008E37C8"/>
    <w:rsid w:val="008E3855"/>
    <w:rsid w:val="008E4DA6"/>
    <w:rsid w:val="008E6C62"/>
    <w:rsid w:val="008E6CB5"/>
    <w:rsid w:val="008E77FB"/>
    <w:rsid w:val="008E7B8B"/>
    <w:rsid w:val="008F07D1"/>
    <w:rsid w:val="008F254D"/>
    <w:rsid w:val="008F2B43"/>
    <w:rsid w:val="008F3AF0"/>
    <w:rsid w:val="008F4B97"/>
    <w:rsid w:val="008F7A6B"/>
    <w:rsid w:val="00904CC2"/>
    <w:rsid w:val="00905668"/>
    <w:rsid w:val="00905951"/>
    <w:rsid w:val="00905ADD"/>
    <w:rsid w:val="009069C1"/>
    <w:rsid w:val="00906FAA"/>
    <w:rsid w:val="00907A4C"/>
    <w:rsid w:val="00907C14"/>
    <w:rsid w:val="00907EF9"/>
    <w:rsid w:val="00907F30"/>
    <w:rsid w:val="00911648"/>
    <w:rsid w:val="00913028"/>
    <w:rsid w:val="00913ABF"/>
    <w:rsid w:val="00917C91"/>
    <w:rsid w:val="00922D4C"/>
    <w:rsid w:val="00923796"/>
    <w:rsid w:val="009243BB"/>
    <w:rsid w:val="009245AD"/>
    <w:rsid w:val="00924661"/>
    <w:rsid w:val="00924DDD"/>
    <w:rsid w:val="009267D1"/>
    <w:rsid w:val="00926D2D"/>
    <w:rsid w:val="00927569"/>
    <w:rsid w:val="00930D15"/>
    <w:rsid w:val="00931D42"/>
    <w:rsid w:val="00933C84"/>
    <w:rsid w:val="00934DEF"/>
    <w:rsid w:val="0093524C"/>
    <w:rsid w:val="009352C6"/>
    <w:rsid w:val="009376B5"/>
    <w:rsid w:val="00940284"/>
    <w:rsid w:val="00942A4D"/>
    <w:rsid w:val="0094301D"/>
    <w:rsid w:val="00943557"/>
    <w:rsid w:val="00943A55"/>
    <w:rsid w:val="00943FD6"/>
    <w:rsid w:val="009458AA"/>
    <w:rsid w:val="00947237"/>
    <w:rsid w:val="00950CA3"/>
    <w:rsid w:val="0095278A"/>
    <w:rsid w:val="00952C94"/>
    <w:rsid w:val="00955397"/>
    <w:rsid w:val="00956233"/>
    <w:rsid w:val="009606DE"/>
    <w:rsid w:val="00960BFD"/>
    <w:rsid w:val="0096140C"/>
    <w:rsid w:val="00961F60"/>
    <w:rsid w:val="00962264"/>
    <w:rsid w:val="009625AA"/>
    <w:rsid w:val="009629DC"/>
    <w:rsid w:val="0096400C"/>
    <w:rsid w:val="00964819"/>
    <w:rsid w:val="00965B4F"/>
    <w:rsid w:val="00967441"/>
    <w:rsid w:val="00967C93"/>
    <w:rsid w:val="00971189"/>
    <w:rsid w:val="009728BB"/>
    <w:rsid w:val="00972E37"/>
    <w:rsid w:val="00975242"/>
    <w:rsid w:val="00975AB6"/>
    <w:rsid w:val="00976D68"/>
    <w:rsid w:val="00977FA9"/>
    <w:rsid w:val="009801D5"/>
    <w:rsid w:val="009804D4"/>
    <w:rsid w:val="00980CF7"/>
    <w:rsid w:val="00981749"/>
    <w:rsid w:val="00982161"/>
    <w:rsid w:val="00983EB7"/>
    <w:rsid w:val="0098495D"/>
    <w:rsid w:val="00984B9F"/>
    <w:rsid w:val="009867FE"/>
    <w:rsid w:val="00987FB8"/>
    <w:rsid w:val="00990507"/>
    <w:rsid w:val="0099208A"/>
    <w:rsid w:val="00992113"/>
    <w:rsid w:val="009931FC"/>
    <w:rsid w:val="009941C0"/>
    <w:rsid w:val="009944A2"/>
    <w:rsid w:val="00996581"/>
    <w:rsid w:val="009971E8"/>
    <w:rsid w:val="00997D2E"/>
    <w:rsid w:val="009A01CE"/>
    <w:rsid w:val="009A03D6"/>
    <w:rsid w:val="009A0E12"/>
    <w:rsid w:val="009A2575"/>
    <w:rsid w:val="009A2582"/>
    <w:rsid w:val="009A4ACB"/>
    <w:rsid w:val="009A6B9C"/>
    <w:rsid w:val="009A7336"/>
    <w:rsid w:val="009A776E"/>
    <w:rsid w:val="009B5B5F"/>
    <w:rsid w:val="009B6696"/>
    <w:rsid w:val="009C04C4"/>
    <w:rsid w:val="009C09C6"/>
    <w:rsid w:val="009C15C2"/>
    <w:rsid w:val="009C35D2"/>
    <w:rsid w:val="009C486D"/>
    <w:rsid w:val="009C56EC"/>
    <w:rsid w:val="009D0604"/>
    <w:rsid w:val="009D13E3"/>
    <w:rsid w:val="009D3C3E"/>
    <w:rsid w:val="009D4700"/>
    <w:rsid w:val="009D6187"/>
    <w:rsid w:val="009D6746"/>
    <w:rsid w:val="009E0773"/>
    <w:rsid w:val="009E244A"/>
    <w:rsid w:val="009E41D4"/>
    <w:rsid w:val="009E4CC3"/>
    <w:rsid w:val="009E56E1"/>
    <w:rsid w:val="009E5D4B"/>
    <w:rsid w:val="009E5F7C"/>
    <w:rsid w:val="009E6AF6"/>
    <w:rsid w:val="009E781B"/>
    <w:rsid w:val="009E7B1A"/>
    <w:rsid w:val="009F2A10"/>
    <w:rsid w:val="009F2FBC"/>
    <w:rsid w:val="009F37EE"/>
    <w:rsid w:val="009F38E1"/>
    <w:rsid w:val="009F4C4A"/>
    <w:rsid w:val="00A0210A"/>
    <w:rsid w:val="00A025C8"/>
    <w:rsid w:val="00A027CE"/>
    <w:rsid w:val="00A028C5"/>
    <w:rsid w:val="00A03758"/>
    <w:rsid w:val="00A039FD"/>
    <w:rsid w:val="00A070B3"/>
    <w:rsid w:val="00A07484"/>
    <w:rsid w:val="00A101F9"/>
    <w:rsid w:val="00A103CD"/>
    <w:rsid w:val="00A141E0"/>
    <w:rsid w:val="00A16207"/>
    <w:rsid w:val="00A17E70"/>
    <w:rsid w:val="00A2328B"/>
    <w:rsid w:val="00A24A48"/>
    <w:rsid w:val="00A24DFC"/>
    <w:rsid w:val="00A26D93"/>
    <w:rsid w:val="00A27594"/>
    <w:rsid w:val="00A31489"/>
    <w:rsid w:val="00A31AB1"/>
    <w:rsid w:val="00A34A39"/>
    <w:rsid w:val="00A353C3"/>
    <w:rsid w:val="00A35784"/>
    <w:rsid w:val="00A35A05"/>
    <w:rsid w:val="00A35B6C"/>
    <w:rsid w:val="00A35F6E"/>
    <w:rsid w:val="00A36C69"/>
    <w:rsid w:val="00A4144A"/>
    <w:rsid w:val="00A41793"/>
    <w:rsid w:val="00A42284"/>
    <w:rsid w:val="00A42818"/>
    <w:rsid w:val="00A43398"/>
    <w:rsid w:val="00A459D9"/>
    <w:rsid w:val="00A47169"/>
    <w:rsid w:val="00A47FAA"/>
    <w:rsid w:val="00A5019E"/>
    <w:rsid w:val="00A50BCF"/>
    <w:rsid w:val="00A50C8A"/>
    <w:rsid w:val="00A51014"/>
    <w:rsid w:val="00A51E06"/>
    <w:rsid w:val="00A5309E"/>
    <w:rsid w:val="00A54157"/>
    <w:rsid w:val="00A5580F"/>
    <w:rsid w:val="00A560CD"/>
    <w:rsid w:val="00A57EA7"/>
    <w:rsid w:val="00A60D71"/>
    <w:rsid w:val="00A610D6"/>
    <w:rsid w:val="00A6154E"/>
    <w:rsid w:val="00A61652"/>
    <w:rsid w:val="00A62EDA"/>
    <w:rsid w:val="00A636F8"/>
    <w:rsid w:val="00A65BAD"/>
    <w:rsid w:val="00A65C3B"/>
    <w:rsid w:val="00A70E98"/>
    <w:rsid w:val="00A720B0"/>
    <w:rsid w:val="00A72BF6"/>
    <w:rsid w:val="00A745E1"/>
    <w:rsid w:val="00A75918"/>
    <w:rsid w:val="00A80329"/>
    <w:rsid w:val="00A81059"/>
    <w:rsid w:val="00A83121"/>
    <w:rsid w:val="00A85B88"/>
    <w:rsid w:val="00A85D27"/>
    <w:rsid w:val="00A86621"/>
    <w:rsid w:val="00A87896"/>
    <w:rsid w:val="00A9130D"/>
    <w:rsid w:val="00A92B13"/>
    <w:rsid w:val="00A933DD"/>
    <w:rsid w:val="00A95AD0"/>
    <w:rsid w:val="00A95B70"/>
    <w:rsid w:val="00A96FB0"/>
    <w:rsid w:val="00AA0E90"/>
    <w:rsid w:val="00AA136D"/>
    <w:rsid w:val="00AA18C3"/>
    <w:rsid w:val="00AA427C"/>
    <w:rsid w:val="00AA56F8"/>
    <w:rsid w:val="00AA716D"/>
    <w:rsid w:val="00AB0ECB"/>
    <w:rsid w:val="00AB10E6"/>
    <w:rsid w:val="00AB2177"/>
    <w:rsid w:val="00AB2A02"/>
    <w:rsid w:val="00AB2FAB"/>
    <w:rsid w:val="00AB44BA"/>
    <w:rsid w:val="00AB4E6E"/>
    <w:rsid w:val="00AB696C"/>
    <w:rsid w:val="00AC03FE"/>
    <w:rsid w:val="00AC14EC"/>
    <w:rsid w:val="00AC235A"/>
    <w:rsid w:val="00AC304B"/>
    <w:rsid w:val="00AC328B"/>
    <w:rsid w:val="00AC3B8B"/>
    <w:rsid w:val="00AC3FDA"/>
    <w:rsid w:val="00AC4011"/>
    <w:rsid w:val="00AC4710"/>
    <w:rsid w:val="00AC4DDB"/>
    <w:rsid w:val="00AC55C4"/>
    <w:rsid w:val="00AC5A1F"/>
    <w:rsid w:val="00AC5BA4"/>
    <w:rsid w:val="00AC5FE7"/>
    <w:rsid w:val="00AC62A3"/>
    <w:rsid w:val="00AC7AA6"/>
    <w:rsid w:val="00AD1EB2"/>
    <w:rsid w:val="00AD2FAF"/>
    <w:rsid w:val="00AD3256"/>
    <w:rsid w:val="00AD3B12"/>
    <w:rsid w:val="00AD47E9"/>
    <w:rsid w:val="00AD6BB1"/>
    <w:rsid w:val="00AD76AA"/>
    <w:rsid w:val="00AE00AB"/>
    <w:rsid w:val="00AE0E63"/>
    <w:rsid w:val="00AE1931"/>
    <w:rsid w:val="00AE1989"/>
    <w:rsid w:val="00AE1ABA"/>
    <w:rsid w:val="00AE315F"/>
    <w:rsid w:val="00AE469D"/>
    <w:rsid w:val="00AE514F"/>
    <w:rsid w:val="00AE6FCA"/>
    <w:rsid w:val="00AE7053"/>
    <w:rsid w:val="00AF0BB6"/>
    <w:rsid w:val="00AF0FA4"/>
    <w:rsid w:val="00AF3DA3"/>
    <w:rsid w:val="00AF5BF3"/>
    <w:rsid w:val="00AF70AD"/>
    <w:rsid w:val="00AF7BE7"/>
    <w:rsid w:val="00AF7FE5"/>
    <w:rsid w:val="00B01931"/>
    <w:rsid w:val="00B01AFD"/>
    <w:rsid w:val="00B01C29"/>
    <w:rsid w:val="00B05B33"/>
    <w:rsid w:val="00B05E8D"/>
    <w:rsid w:val="00B063A7"/>
    <w:rsid w:val="00B0665C"/>
    <w:rsid w:val="00B07675"/>
    <w:rsid w:val="00B12332"/>
    <w:rsid w:val="00B12933"/>
    <w:rsid w:val="00B14A8B"/>
    <w:rsid w:val="00B157C7"/>
    <w:rsid w:val="00B178EF"/>
    <w:rsid w:val="00B20DB6"/>
    <w:rsid w:val="00B233D1"/>
    <w:rsid w:val="00B24C1A"/>
    <w:rsid w:val="00B24CA7"/>
    <w:rsid w:val="00B25C5F"/>
    <w:rsid w:val="00B27127"/>
    <w:rsid w:val="00B27E2C"/>
    <w:rsid w:val="00B30E2C"/>
    <w:rsid w:val="00B30F61"/>
    <w:rsid w:val="00B32CAF"/>
    <w:rsid w:val="00B32DE6"/>
    <w:rsid w:val="00B33917"/>
    <w:rsid w:val="00B33925"/>
    <w:rsid w:val="00B35447"/>
    <w:rsid w:val="00B35D90"/>
    <w:rsid w:val="00B35DBC"/>
    <w:rsid w:val="00B36216"/>
    <w:rsid w:val="00B36CD5"/>
    <w:rsid w:val="00B37B67"/>
    <w:rsid w:val="00B40558"/>
    <w:rsid w:val="00B41458"/>
    <w:rsid w:val="00B42CDC"/>
    <w:rsid w:val="00B438BB"/>
    <w:rsid w:val="00B445EB"/>
    <w:rsid w:val="00B46660"/>
    <w:rsid w:val="00B556C7"/>
    <w:rsid w:val="00B56119"/>
    <w:rsid w:val="00B565FF"/>
    <w:rsid w:val="00B57844"/>
    <w:rsid w:val="00B57879"/>
    <w:rsid w:val="00B57890"/>
    <w:rsid w:val="00B602F5"/>
    <w:rsid w:val="00B60DEC"/>
    <w:rsid w:val="00B610CD"/>
    <w:rsid w:val="00B630EE"/>
    <w:rsid w:val="00B631B4"/>
    <w:rsid w:val="00B63F27"/>
    <w:rsid w:val="00B63F6D"/>
    <w:rsid w:val="00B6527E"/>
    <w:rsid w:val="00B65A60"/>
    <w:rsid w:val="00B65C3E"/>
    <w:rsid w:val="00B66E10"/>
    <w:rsid w:val="00B70A24"/>
    <w:rsid w:val="00B70EBF"/>
    <w:rsid w:val="00B721B3"/>
    <w:rsid w:val="00B724C0"/>
    <w:rsid w:val="00B72971"/>
    <w:rsid w:val="00B729CF"/>
    <w:rsid w:val="00B72C5C"/>
    <w:rsid w:val="00B73977"/>
    <w:rsid w:val="00B73A69"/>
    <w:rsid w:val="00B73CCE"/>
    <w:rsid w:val="00B756EC"/>
    <w:rsid w:val="00B75D51"/>
    <w:rsid w:val="00B809CD"/>
    <w:rsid w:val="00B81F88"/>
    <w:rsid w:val="00B846DE"/>
    <w:rsid w:val="00B8555D"/>
    <w:rsid w:val="00B87610"/>
    <w:rsid w:val="00B917AB"/>
    <w:rsid w:val="00B91A6A"/>
    <w:rsid w:val="00B91F88"/>
    <w:rsid w:val="00B94F95"/>
    <w:rsid w:val="00B95121"/>
    <w:rsid w:val="00B968E0"/>
    <w:rsid w:val="00B96C93"/>
    <w:rsid w:val="00BA4084"/>
    <w:rsid w:val="00BA78A5"/>
    <w:rsid w:val="00BB08D8"/>
    <w:rsid w:val="00BB0981"/>
    <w:rsid w:val="00BB1AC6"/>
    <w:rsid w:val="00BB3E2E"/>
    <w:rsid w:val="00BB62E4"/>
    <w:rsid w:val="00BB7243"/>
    <w:rsid w:val="00BC1B4B"/>
    <w:rsid w:val="00BC2F5D"/>
    <w:rsid w:val="00BC31BB"/>
    <w:rsid w:val="00BC445C"/>
    <w:rsid w:val="00BC477F"/>
    <w:rsid w:val="00BC4A77"/>
    <w:rsid w:val="00BC5C20"/>
    <w:rsid w:val="00BC668A"/>
    <w:rsid w:val="00BC6CED"/>
    <w:rsid w:val="00BC7274"/>
    <w:rsid w:val="00BC73F5"/>
    <w:rsid w:val="00BC7917"/>
    <w:rsid w:val="00BC7D0E"/>
    <w:rsid w:val="00BD15F5"/>
    <w:rsid w:val="00BD223A"/>
    <w:rsid w:val="00BD3F44"/>
    <w:rsid w:val="00BD45DA"/>
    <w:rsid w:val="00BD47C6"/>
    <w:rsid w:val="00BD4BBB"/>
    <w:rsid w:val="00BD5501"/>
    <w:rsid w:val="00BD55C0"/>
    <w:rsid w:val="00BD582C"/>
    <w:rsid w:val="00BE137F"/>
    <w:rsid w:val="00BE28DB"/>
    <w:rsid w:val="00BE3F01"/>
    <w:rsid w:val="00BE3F43"/>
    <w:rsid w:val="00BE68C2"/>
    <w:rsid w:val="00BF0445"/>
    <w:rsid w:val="00BF2348"/>
    <w:rsid w:val="00BF2A2B"/>
    <w:rsid w:val="00BF32E4"/>
    <w:rsid w:val="00BF6B6F"/>
    <w:rsid w:val="00BF6FFD"/>
    <w:rsid w:val="00BF7D69"/>
    <w:rsid w:val="00C01A9F"/>
    <w:rsid w:val="00C0412A"/>
    <w:rsid w:val="00C10B72"/>
    <w:rsid w:val="00C126CD"/>
    <w:rsid w:val="00C14144"/>
    <w:rsid w:val="00C142AD"/>
    <w:rsid w:val="00C143E1"/>
    <w:rsid w:val="00C16234"/>
    <w:rsid w:val="00C16999"/>
    <w:rsid w:val="00C2383C"/>
    <w:rsid w:val="00C24F87"/>
    <w:rsid w:val="00C30506"/>
    <w:rsid w:val="00C3404B"/>
    <w:rsid w:val="00C37B5E"/>
    <w:rsid w:val="00C4144F"/>
    <w:rsid w:val="00C42C9D"/>
    <w:rsid w:val="00C43C7D"/>
    <w:rsid w:val="00C45EDA"/>
    <w:rsid w:val="00C473C3"/>
    <w:rsid w:val="00C556BC"/>
    <w:rsid w:val="00C55AB8"/>
    <w:rsid w:val="00C55F00"/>
    <w:rsid w:val="00C55F91"/>
    <w:rsid w:val="00C604D2"/>
    <w:rsid w:val="00C60778"/>
    <w:rsid w:val="00C61759"/>
    <w:rsid w:val="00C61C10"/>
    <w:rsid w:val="00C63928"/>
    <w:rsid w:val="00C63B1E"/>
    <w:rsid w:val="00C6541C"/>
    <w:rsid w:val="00C654D8"/>
    <w:rsid w:val="00C65D74"/>
    <w:rsid w:val="00C66E2E"/>
    <w:rsid w:val="00C677D7"/>
    <w:rsid w:val="00C67874"/>
    <w:rsid w:val="00C702F2"/>
    <w:rsid w:val="00C715E3"/>
    <w:rsid w:val="00C76FB9"/>
    <w:rsid w:val="00C773C4"/>
    <w:rsid w:val="00C775A1"/>
    <w:rsid w:val="00C778A4"/>
    <w:rsid w:val="00C801EB"/>
    <w:rsid w:val="00C80A3A"/>
    <w:rsid w:val="00C80B1C"/>
    <w:rsid w:val="00C82BD6"/>
    <w:rsid w:val="00C83496"/>
    <w:rsid w:val="00C83859"/>
    <w:rsid w:val="00C8416E"/>
    <w:rsid w:val="00C85E1F"/>
    <w:rsid w:val="00C868B8"/>
    <w:rsid w:val="00C86DAD"/>
    <w:rsid w:val="00C87338"/>
    <w:rsid w:val="00C91B69"/>
    <w:rsid w:val="00C93286"/>
    <w:rsid w:val="00C96A1A"/>
    <w:rsid w:val="00C96E20"/>
    <w:rsid w:val="00CA011B"/>
    <w:rsid w:val="00CA028E"/>
    <w:rsid w:val="00CA09B2"/>
    <w:rsid w:val="00CA0A57"/>
    <w:rsid w:val="00CA4E45"/>
    <w:rsid w:val="00CA7DB5"/>
    <w:rsid w:val="00CB0A42"/>
    <w:rsid w:val="00CB3FCB"/>
    <w:rsid w:val="00CB5B4E"/>
    <w:rsid w:val="00CB61DE"/>
    <w:rsid w:val="00CB7359"/>
    <w:rsid w:val="00CB75C5"/>
    <w:rsid w:val="00CC0162"/>
    <w:rsid w:val="00CC022E"/>
    <w:rsid w:val="00CC1CA8"/>
    <w:rsid w:val="00CC2B29"/>
    <w:rsid w:val="00CC3C8B"/>
    <w:rsid w:val="00CC652F"/>
    <w:rsid w:val="00CC6C51"/>
    <w:rsid w:val="00CC72A5"/>
    <w:rsid w:val="00CC7D68"/>
    <w:rsid w:val="00CD0259"/>
    <w:rsid w:val="00CD19D7"/>
    <w:rsid w:val="00CD264E"/>
    <w:rsid w:val="00CD4ACC"/>
    <w:rsid w:val="00CD51FC"/>
    <w:rsid w:val="00CD52CD"/>
    <w:rsid w:val="00CD568A"/>
    <w:rsid w:val="00CD5B7F"/>
    <w:rsid w:val="00CD61C9"/>
    <w:rsid w:val="00CD6382"/>
    <w:rsid w:val="00CD64CE"/>
    <w:rsid w:val="00CD658E"/>
    <w:rsid w:val="00CD7892"/>
    <w:rsid w:val="00CE10E9"/>
    <w:rsid w:val="00CE1444"/>
    <w:rsid w:val="00CE5032"/>
    <w:rsid w:val="00CE6972"/>
    <w:rsid w:val="00CE6FE1"/>
    <w:rsid w:val="00CE7016"/>
    <w:rsid w:val="00CF1147"/>
    <w:rsid w:val="00CF1270"/>
    <w:rsid w:val="00CF1DF8"/>
    <w:rsid w:val="00CF4970"/>
    <w:rsid w:val="00CF6B83"/>
    <w:rsid w:val="00D021BE"/>
    <w:rsid w:val="00D02630"/>
    <w:rsid w:val="00D0591E"/>
    <w:rsid w:val="00D05AA8"/>
    <w:rsid w:val="00D06A2B"/>
    <w:rsid w:val="00D1060A"/>
    <w:rsid w:val="00D11103"/>
    <w:rsid w:val="00D112FD"/>
    <w:rsid w:val="00D1138B"/>
    <w:rsid w:val="00D12945"/>
    <w:rsid w:val="00D15004"/>
    <w:rsid w:val="00D1700E"/>
    <w:rsid w:val="00D218DD"/>
    <w:rsid w:val="00D229B8"/>
    <w:rsid w:val="00D240FC"/>
    <w:rsid w:val="00D243F7"/>
    <w:rsid w:val="00D245CB"/>
    <w:rsid w:val="00D2614C"/>
    <w:rsid w:val="00D262D0"/>
    <w:rsid w:val="00D334ED"/>
    <w:rsid w:val="00D34373"/>
    <w:rsid w:val="00D34C02"/>
    <w:rsid w:val="00D366CB"/>
    <w:rsid w:val="00D36C51"/>
    <w:rsid w:val="00D370BB"/>
    <w:rsid w:val="00D42851"/>
    <w:rsid w:val="00D432E8"/>
    <w:rsid w:val="00D43DF0"/>
    <w:rsid w:val="00D451B4"/>
    <w:rsid w:val="00D46B3B"/>
    <w:rsid w:val="00D5157F"/>
    <w:rsid w:val="00D53300"/>
    <w:rsid w:val="00D53DBA"/>
    <w:rsid w:val="00D57696"/>
    <w:rsid w:val="00D57B6C"/>
    <w:rsid w:val="00D57F5C"/>
    <w:rsid w:val="00D6056D"/>
    <w:rsid w:val="00D60FE6"/>
    <w:rsid w:val="00D61EE3"/>
    <w:rsid w:val="00D61EEC"/>
    <w:rsid w:val="00D63C8C"/>
    <w:rsid w:val="00D6568A"/>
    <w:rsid w:val="00D6751B"/>
    <w:rsid w:val="00D67D45"/>
    <w:rsid w:val="00D7158F"/>
    <w:rsid w:val="00D72205"/>
    <w:rsid w:val="00D7330F"/>
    <w:rsid w:val="00D75714"/>
    <w:rsid w:val="00D803B4"/>
    <w:rsid w:val="00D81227"/>
    <w:rsid w:val="00D81C18"/>
    <w:rsid w:val="00D83001"/>
    <w:rsid w:val="00D833A0"/>
    <w:rsid w:val="00D84DF3"/>
    <w:rsid w:val="00D86006"/>
    <w:rsid w:val="00D871B0"/>
    <w:rsid w:val="00D87ACB"/>
    <w:rsid w:val="00D87D10"/>
    <w:rsid w:val="00D90ED4"/>
    <w:rsid w:val="00D945FD"/>
    <w:rsid w:val="00D94C15"/>
    <w:rsid w:val="00D94E00"/>
    <w:rsid w:val="00D9717C"/>
    <w:rsid w:val="00D97DE8"/>
    <w:rsid w:val="00DA0560"/>
    <w:rsid w:val="00DA0858"/>
    <w:rsid w:val="00DA15D5"/>
    <w:rsid w:val="00DA1A86"/>
    <w:rsid w:val="00DA3D1B"/>
    <w:rsid w:val="00DA45CB"/>
    <w:rsid w:val="00DB2405"/>
    <w:rsid w:val="00DB2CF8"/>
    <w:rsid w:val="00DB3A00"/>
    <w:rsid w:val="00DB463B"/>
    <w:rsid w:val="00DB5A17"/>
    <w:rsid w:val="00DB5DF0"/>
    <w:rsid w:val="00DB7CF9"/>
    <w:rsid w:val="00DC1050"/>
    <w:rsid w:val="00DC1EE1"/>
    <w:rsid w:val="00DC2259"/>
    <w:rsid w:val="00DC23C7"/>
    <w:rsid w:val="00DC38D4"/>
    <w:rsid w:val="00DC5A7B"/>
    <w:rsid w:val="00DC5E0B"/>
    <w:rsid w:val="00DC5F04"/>
    <w:rsid w:val="00DC6554"/>
    <w:rsid w:val="00DC7367"/>
    <w:rsid w:val="00DD0B1A"/>
    <w:rsid w:val="00DD155B"/>
    <w:rsid w:val="00DD2738"/>
    <w:rsid w:val="00DD3EA5"/>
    <w:rsid w:val="00DD4462"/>
    <w:rsid w:val="00DD570D"/>
    <w:rsid w:val="00DE014E"/>
    <w:rsid w:val="00DE1317"/>
    <w:rsid w:val="00DE46B6"/>
    <w:rsid w:val="00DE5798"/>
    <w:rsid w:val="00DE6A26"/>
    <w:rsid w:val="00DF15DA"/>
    <w:rsid w:val="00DF1971"/>
    <w:rsid w:val="00DF3474"/>
    <w:rsid w:val="00E00505"/>
    <w:rsid w:val="00E005FB"/>
    <w:rsid w:val="00E023A9"/>
    <w:rsid w:val="00E037D2"/>
    <w:rsid w:val="00E04941"/>
    <w:rsid w:val="00E05129"/>
    <w:rsid w:val="00E05A5C"/>
    <w:rsid w:val="00E06D40"/>
    <w:rsid w:val="00E07BB6"/>
    <w:rsid w:val="00E10414"/>
    <w:rsid w:val="00E10CAA"/>
    <w:rsid w:val="00E13124"/>
    <w:rsid w:val="00E134E4"/>
    <w:rsid w:val="00E13A7D"/>
    <w:rsid w:val="00E13F8F"/>
    <w:rsid w:val="00E1440D"/>
    <w:rsid w:val="00E14743"/>
    <w:rsid w:val="00E1485D"/>
    <w:rsid w:val="00E15482"/>
    <w:rsid w:val="00E2074D"/>
    <w:rsid w:val="00E210A7"/>
    <w:rsid w:val="00E2168E"/>
    <w:rsid w:val="00E22591"/>
    <w:rsid w:val="00E237BE"/>
    <w:rsid w:val="00E247F3"/>
    <w:rsid w:val="00E25F1F"/>
    <w:rsid w:val="00E26740"/>
    <w:rsid w:val="00E30D2B"/>
    <w:rsid w:val="00E3115F"/>
    <w:rsid w:val="00E31FFC"/>
    <w:rsid w:val="00E35367"/>
    <w:rsid w:val="00E37F19"/>
    <w:rsid w:val="00E4100D"/>
    <w:rsid w:val="00E4127C"/>
    <w:rsid w:val="00E423DE"/>
    <w:rsid w:val="00E427B6"/>
    <w:rsid w:val="00E431C1"/>
    <w:rsid w:val="00E52DD6"/>
    <w:rsid w:val="00E53D8C"/>
    <w:rsid w:val="00E543CC"/>
    <w:rsid w:val="00E55F51"/>
    <w:rsid w:val="00E56331"/>
    <w:rsid w:val="00E56F0D"/>
    <w:rsid w:val="00E60231"/>
    <w:rsid w:val="00E60CEB"/>
    <w:rsid w:val="00E60ED9"/>
    <w:rsid w:val="00E70342"/>
    <w:rsid w:val="00E7149A"/>
    <w:rsid w:val="00E71DC3"/>
    <w:rsid w:val="00E729A7"/>
    <w:rsid w:val="00E72A24"/>
    <w:rsid w:val="00E7301B"/>
    <w:rsid w:val="00E73731"/>
    <w:rsid w:val="00E73DC3"/>
    <w:rsid w:val="00E767B3"/>
    <w:rsid w:val="00E77301"/>
    <w:rsid w:val="00E773D3"/>
    <w:rsid w:val="00E808E1"/>
    <w:rsid w:val="00E831E8"/>
    <w:rsid w:val="00E847A0"/>
    <w:rsid w:val="00E85423"/>
    <w:rsid w:val="00E85DF8"/>
    <w:rsid w:val="00E85E19"/>
    <w:rsid w:val="00E866B3"/>
    <w:rsid w:val="00E86A59"/>
    <w:rsid w:val="00E870A4"/>
    <w:rsid w:val="00E91B82"/>
    <w:rsid w:val="00E92107"/>
    <w:rsid w:val="00E92D8B"/>
    <w:rsid w:val="00E93525"/>
    <w:rsid w:val="00E95D56"/>
    <w:rsid w:val="00EA026F"/>
    <w:rsid w:val="00EA07D3"/>
    <w:rsid w:val="00EA251D"/>
    <w:rsid w:val="00EA30C4"/>
    <w:rsid w:val="00EA35AD"/>
    <w:rsid w:val="00EA49DB"/>
    <w:rsid w:val="00EA4CF9"/>
    <w:rsid w:val="00EA515B"/>
    <w:rsid w:val="00EA55C4"/>
    <w:rsid w:val="00EA56C5"/>
    <w:rsid w:val="00EB33AE"/>
    <w:rsid w:val="00EB4E97"/>
    <w:rsid w:val="00EC131C"/>
    <w:rsid w:val="00EC2669"/>
    <w:rsid w:val="00EC3BA9"/>
    <w:rsid w:val="00EC3DC9"/>
    <w:rsid w:val="00EC58FA"/>
    <w:rsid w:val="00ED2CB3"/>
    <w:rsid w:val="00ED43BD"/>
    <w:rsid w:val="00ED4441"/>
    <w:rsid w:val="00ED5397"/>
    <w:rsid w:val="00ED6BE7"/>
    <w:rsid w:val="00ED79C2"/>
    <w:rsid w:val="00EE1BFE"/>
    <w:rsid w:val="00EE2E31"/>
    <w:rsid w:val="00EE2F0A"/>
    <w:rsid w:val="00EE2FC8"/>
    <w:rsid w:val="00EE7C6C"/>
    <w:rsid w:val="00EF0C81"/>
    <w:rsid w:val="00EF1602"/>
    <w:rsid w:val="00EF1D98"/>
    <w:rsid w:val="00EF4421"/>
    <w:rsid w:val="00EF4F00"/>
    <w:rsid w:val="00F00699"/>
    <w:rsid w:val="00F02E6D"/>
    <w:rsid w:val="00F04F58"/>
    <w:rsid w:val="00F04FA0"/>
    <w:rsid w:val="00F0657E"/>
    <w:rsid w:val="00F06A34"/>
    <w:rsid w:val="00F1055C"/>
    <w:rsid w:val="00F105AC"/>
    <w:rsid w:val="00F10D50"/>
    <w:rsid w:val="00F10D5F"/>
    <w:rsid w:val="00F11436"/>
    <w:rsid w:val="00F118F6"/>
    <w:rsid w:val="00F12814"/>
    <w:rsid w:val="00F12826"/>
    <w:rsid w:val="00F15498"/>
    <w:rsid w:val="00F154DD"/>
    <w:rsid w:val="00F16447"/>
    <w:rsid w:val="00F16FE1"/>
    <w:rsid w:val="00F174C8"/>
    <w:rsid w:val="00F275D5"/>
    <w:rsid w:val="00F32C15"/>
    <w:rsid w:val="00F3394F"/>
    <w:rsid w:val="00F34C32"/>
    <w:rsid w:val="00F35B11"/>
    <w:rsid w:val="00F36A0C"/>
    <w:rsid w:val="00F40440"/>
    <w:rsid w:val="00F4118F"/>
    <w:rsid w:val="00F41944"/>
    <w:rsid w:val="00F4259B"/>
    <w:rsid w:val="00F43E08"/>
    <w:rsid w:val="00F44F02"/>
    <w:rsid w:val="00F45376"/>
    <w:rsid w:val="00F46021"/>
    <w:rsid w:val="00F463A9"/>
    <w:rsid w:val="00F525CC"/>
    <w:rsid w:val="00F52D10"/>
    <w:rsid w:val="00F54059"/>
    <w:rsid w:val="00F54FFC"/>
    <w:rsid w:val="00F5569D"/>
    <w:rsid w:val="00F56DA7"/>
    <w:rsid w:val="00F60E4B"/>
    <w:rsid w:val="00F617F8"/>
    <w:rsid w:val="00F623D7"/>
    <w:rsid w:val="00F6368B"/>
    <w:rsid w:val="00F63D61"/>
    <w:rsid w:val="00F65419"/>
    <w:rsid w:val="00F662E7"/>
    <w:rsid w:val="00F66DC5"/>
    <w:rsid w:val="00F670DA"/>
    <w:rsid w:val="00F701A3"/>
    <w:rsid w:val="00F72890"/>
    <w:rsid w:val="00F73006"/>
    <w:rsid w:val="00F75FD4"/>
    <w:rsid w:val="00F768AA"/>
    <w:rsid w:val="00F80082"/>
    <w:rsid w:val="00F826AD"/>
    <w:rsid w:val="00F83E84"/>
    <w:rsid w:val="00F846B4"/>
    <w:rsid w:val="00F84DE3"/>
    <w:rsid w:val="00F85556"/>
    <w:rsid w:val="00F86E12"/>
    <w:rsid w:val="00F900FD"/>
    <w:rsid w:val="00F9183F"/>
    <w:rsid w:val="00F91DE3"/>
    <w:rsid w:val="00F93266"/>
    <w:rsid w:val="00F93C16"/>
    <w:rsid w:val="00F969E8"/>
    <w:rsid w:val="00F96C08"/>
    <w:rsid w:val="00F9748C"/>
    <w:rsid w:val="00FA0891"/>
    <w:rsid w:val="00FA255B"/>
    <w:rsid w:val="00FA3DF7"/>
    <w:rsid w:val="00FA67E2"/>
    <w:rsid w:val="00FA7007"/>
    <w:rsid w:val="00FA7958"/>
    <w:rsid w:val="00FB0CDC"/>
    <w:rsid w:val="00FB131D"/>
    <w:rsid w:val="00FB1663"/>
    <w:rsid w:val="00FB2A39"/>
    <w:rsid w:val="00FB3F30"/>
    <w:rsid w:val="00FB6240"/>
    <w:rsid w:val="00FB6463"/>
    <w:rsid w:val="00FB7AED"/>
    <w:rsid w:val="00FC0792"/>
    <w:rsid w:val="00FC5A1B"/>
    <w:rsid w:val="00FC707A"/>
    <w:rsid w:val="00FC7934"/>
    <w:rsid w:val="00FD053F"/>
    <w:rsid w:val="00FD072A"/>
    <w:rsid w:val="00FD0AA2"/>
    <w:rsid w:val="00FD16C8"/>
    <w:rsid w:val="00FD217F"/>
    <w:rsid w:val="00FD2B81"/>
    <w:rsid w:val="00FD3534"/>
    <w:rsid w:val="00FD4359"/>
    <w:rsid w:val="00FD46FD"/>
    <w:rsid w:val="00FD63D0"/>
    <w:rsid w:val="00FD709D"/>
    <w:rsid w:val="00FE0D53"/>
    <w:rsid w:val="00FE23AC"/>
    <w:rsid w:val="00FE3BDB"/>
    <w:rsid w:val="00FE5850"/>
    <w:rsid w:val="00FE7E82"/>
    <w:rsid w:val="00FF0336"/>
    <w:rsid w:val="00FF0471"/>
    <w:rsid w:val="00FF1F3B"/>
    <w:rsid w:val="00FF3C77"/>
    <w:rsid w:val="00FF55D7"/>
    <w:rsid w:val="00FF79C8"/>
    <w:rsid w:val="00FF7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F5E6D99"/>
  <w15:docId w15:val="{F881500B-E42D-40B4-8F63-E7D01986B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C1EFA"/>
    <w:pPr>
      <w:jc w:val="both"/>
    </w:pPr>
    <w:rPr>
      <w:sz w:val="22"/>
      <w:lang w:val="en-GB"/>
    </w:rPr>
  </w:style>
  <w:style w:type="paragraph" w:styleId="Heading1">
    <w:name w:val="heading 1"/>
    <w:basedOn w:val="Normal"/>
    <w:next w:val="Normal"/>
    <w:qFormat/>
    <w:rsid w:val="00C01A9F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C01A9F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C01A9F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14307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573E4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semiHidden/>
    <w:rsid w:val="00143077"/>
    <w:rPr>
      <w:rFonts w:asciiTheme="majorHAnsi" w:eastAsiaTheme="majorEastAsia" w:hAnsiTheme="majorHAnsi" w:cstheme="majorBidi"/>
      <w:i/>
      <w:iCs/>
      <w:color w:val="365F91" w:themeColor="accent1" w:themeShade="BF"/>
      <w:sz w:val="22"/>
      <w:lang w:val="en-GB"/>
    </w:rPr>
  </w:style>
  <w:style w:type="character" w:customStyle="1" w:styleId="Heading5Char">
    <w:name w:val="Heading 5 Char"/>
    <w:basedOn w:val="DefaultParagraphFont"/>
    <w:link w:val="Heading5"/>
    <w:semiHidden/>
    <w:rsid w:val="00573E44"/>
    <w:rPr>
      <w:rFonts w:asciiTheme="majorHAnsi" w:eastAsiaTheme="majorEastAsia" w:hAnsiTheme="majorHAnsi" w:cstheme="majorBidi"/>
      <w:color w:val="365F91" w:themeColor="accent1" w:themeShade="BF"/>
      <w:sz w:val="22"/>
      <w:lang w:val="en-GB"/>
    </w:rPr>
  </w:style>
  <w:style w:type="paragraph" w:styleId="Footer">
    <w:name w:val="footer"/>
    <w:basedOn w:val="Normal"/>
    <w:rsid w:val="00C01A9F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C01A9F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C01A9F"/>
    <w:pPr>
      <w:jc w:val="center"/>
    </w:pPr>
    <w:rPr>
      <w:b/>
      <w:sz w:val="28"/>
    </w:rPr>
  </w:style>
  <w:style w:type="paragraph" w:customStyle="1" w:styleId="T2">
    <w:name w:val="T2"/>
    <w:basedOn w:val="T1"/>
    <w:rsid w:val="00C01A9F"/>
    <w:pPr>
      <w:spacing w:after="240"/>
      <w:ind w:left="720" w:right="720"/>
    </w:pPr>
  </w:style>
  <w:style w:type="paragraph" w:customStyle="1" w:styleId="T3">
    <w:name w:val="T3"/>
    <w:basedOn w:val="T1"/>
    <w:rsid w:val="00C01A9F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C01A9F"/>
    <w:pPr>
      <w:ind w:left="720" w:hanging="720"/>
    </w:pPr>
  </w:style>
  <w:style w:type="character" w:styleId="Hyperlink">
    <w:name w:val="Hyperlink"/>
    <w:uiPriority w:val="99"/>
    <w:rsid w:val="00C01A9F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356FE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56FE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</w:pPr>
    <w:rPr>
      <w:rFonts w:eastAsiaTheme="minorEastAsia"/>
      <w:color w:val="000000"/>
      <w:w w:val="0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6FE9"/>
    <w:rPr>
      <w:rFonts w:eastAsiaTheme="minorEastAsia"/>
      <w:color w:val="000000"/>
      <w:w w:val="0"/>
      <w:lang w:val="en-GB"/>
    </w:rPr>
  </w:style>
  <w:style w:type="paragraph" w:styleId="BalloonText">
    <w:name w:val="Balloon Text"/>
    <w:basedOn w:val="Normal"/>
    <w:link w:val="BalloonTextChar"/>
    <w:rsid w:val="00356F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56FE9"/>
    <w:rPr>
      <w:rFonts w:ascii="Tahoma" w:hAnsi="Tahoma" w:cs="Tahoma"/>
      <w:sz w:val="16"/>
      <w:szCs w:val="16"/>
      <w:lang w:val="en-GB"/>
    </w:rPr>
  </w:style>
  <w:style w:type="paragraph" w:customStyle="1" w:styleId="DL">
    <w:name w:val="DL"/>
    <w:aliases w:val="DashedList1,DL2,DashedList2"/>
    <w:uiPriority w:val="99"/>
    <w:rsid w:val="00775643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3">
    <w:name w:val="H3"/>
    <w:aliases w:val="1.1.1"/>
    <w:next w:val="T"/>
    <w:uiPriority w:val="99"/>
    <w:rsid w:val="0077564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T">
    <w:name w:val="T"/>
    <w:aliases w:val="Text"/>
    <w:uiPriority w:val="99"/>
    <w:rsid w:val="0077564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  <w:jc w:val="both"/>
    </w:pPr>
    <w:rPr>
      <w:rFonts w:eastAsiaTheme="minorEastAsia"/>
      <w:color w:val="000000"/>
      <w:w w:val="0"/>
    </w:rPr>
  </w:style>
  <w:style w:type="paragraph" w:styleId="ListParagraph">
    <w:name w:val="List Paragraph"/>
    <w:basedOn w:val="Normal"/>
    <w:uiPriority w:val="34"/>
    <w:qFormat/>
    <w:rsid w:val="00AE1ABA"/>
    <w:pPr>
      <w:ind w:left="720"/>
      <w:contextualSpacing/>
    </w:pPr>
  </w:style>
  <w:style w:type="paragraph" w:customStyle="1" w:styleId="Body">
    <w:name w:val="Body"/>
    <w:rsid w:val="00B729CF"/>
    <w:pPr>
      <w:widowControl w:val="0"/>
      <w:autoSpaceDE w:val="0"/>
      <w:autoSpaceDN w:val="0"/>
      <w:adjustRightInd w:val="0"/>
      <w:spacing w:before="48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CellBody">
    <w:name w:val="CellBody"/>
    <w:uiPriority w:val="99"/>
    <w:rsid w:val="00B729CF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B729CF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FigTitle">
    <w:name w:val="FigTitle"/>
    <w:uiPriority w:val="99"/>
    <w:rsid w:val="00B729CF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4">
    <w:name w:val="H4"/>
    <w:aliases w:val="1.1.1.1"/>
    <w:next w:val="T"/>
    <w:uiPriority w:val="99"/>
    <w:rsid w:val="00B729C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TableTitle">
    <w:name w:val="TableTitle"/>
    <w:next w:val="Normal"/>
    <w:uiPriority w:val="99"/>
    <w:rsid w:val="00B729CF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6">
    <w:name w:val="H6"/>
    <w:aliases w:val="HangingIndent,H"/>
    <w:uiPriority w:val="99"/>
    <w:rsid w:val="00061C3D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h">
    <w:name w:val="Hh"/>
    <w:aliases w:val="HangingIndent2"/>
    <w:uiPriority w:val="99"/>
    <w:rsid w:val="00061C3D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styleId="CommentSubject">
    <w:name w:val="annotation subject"/>
    <w:basedOn w:val="CommentText"/>
    <w:next w:val="CommentText"/>
    <w:link w:val="CommentSubjectChar"/>
    <w:rsid w:val="00141CA4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autoSpaceDE/>
      <w:autoSpaceDN/>
      <w:adjustRightInd/>
    </w:pPr>
    <w:rPr>
      <w:rFonts w:eastAsia="Times New Roman"/>
      <w:b/>
      <w:bCs/>
      <w:color w:val="auto"/>
      <w:w w:val="100"/>
    </w:rPr>
  </w:style>
  <w:style w:type="character" w:customStyle="1" w:styleId="CommentSubjectChar">
    <w:name w:val="Comment Subject Char"/>
    <w:basedOn w:val="CommentTextChar"/>
    <w:link w:val="CommentSubject"/>
    <w:rsid w:val="00141CA4"/>
    <w:rPr>
      <w:rFonts w:eastAsiaTheme="minorEastAsia"/>
      <w:b/>
      <w:bCs/>
      <w:color w:val="000000"/>
      <w:w w:val="0"/>
      <w:lang w:val="en-GB"/>
    </w:rPr>
  </w:style>
  <w:style w:type="paragraph" w:customStyle="1" w:styleId="A1FigTitle">
    <w:name w:val="A1FigTitle"/>
    <w:next w:val="T"/>
    <w:rsid w:val="0062675E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Note">
    <w:name w:val="Note"/>
    <w:uiPriority w:val="99"/>
    <w:rsid w:val="0062675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H5">
    <w:name w:val="H5"/>
    <w:aliases w:val="1.1.1.1.11,1.1.1.1.1"/>
    <w:next w:val="Normal"/>
    <w:uiPriority w:val="99"/>
    <w:rsid w:val="00A43398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1"/>
    </w:rPr>
  </w:style>
  <w:style w:type="paragraph" w:styleId="ListBullet">
    <w:name w:val="List Bullet"/>
    <w:basedOn w:val="Normal"/>
    <w:unhideWhenUsed/>
    <w:rsid w:val="00DC2259"/>
    <w:pPr>
      <w:numPr>
        <w:numId w:val="1"/>
      </w:numPr>
      <w:contextualSpacing/>
    </w:pPr>
  </w:style>
  <w:style w:type="paragraph" w:customStyle="1" w:styleId="Default">
    <w:name w:val="Default"/>
    <w:rsid w:val="0055267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C2213029">
    <w:name w:val="SC.2.213029"/>
    <w:uiPriority w:val="99"/>
    <w:rsid w:val="0055267F"/>
    <w:rPr>
      <w:b/>
      <w:bCs/>
      <w:color w:val="000000"/>
      <w:sz w:val="46"/>
      <w:szCs w:val="46"/>
    </w:rPr>
  </w:style>
  <w:style w:type="character" w:styleId="Strong">
    <w:name w:val="Strong"/>
    <w:basedOn w:val="DefaultParagraphFont"/>
    <w:qFormat/>
    <w:rsid w:val="00CC1CA8"/>
    <w:rPr>
      <w:b/>
      <w:bCs/>
    </w:rPr>
  </w:style>
  <w:style w:type="table" w:styleId="TableGrid">
    <w:name w:val="Table Grid"/>
    <w:basedOn w:val="TableNormal"/>
    <w:uiPriority w:val="39"/>
    <w:rsid w:val="00623EC7"/>
    <w:rPr>
      <w:rFonts w:asciiTheme="majorHAnsi" w:eastAsiaTheme="minorHAnsi" w:hAnsiTheme="maj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link w:val="CaptionChar"/>
    <w:qFormat/>
    <w:rsid w:val="00CF1147"/>
    <w:pPr>
      <w:spacing w:after="200"/>
    </w:pPr>
    <w:rPr>
      <w:rFonts w:ascii="Arial" w:eastAsiaTheme="minorHAnsi" w:hAnsi="Arial" w:cstheme="minorBidi"/>
      <w:b/>
      <w:bCs/>
      <w:sz w:val="22"/>
      <w:szCs w:val="18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CF1147"/>
    <w:rPr>
      <w:rFonts w:ascii="Arial" w:eastAsiaTheme="minorHAnsi" w:hAnsi="Arial" w:cstheme="minorBidi"/>
      <w:b/>
      <w:bCs/>
      <w:sz w:val="22"/>
      <w:szCs w:val="18"/>
    </w:rPr>
  </w:style>
  <w:style w:type="paragraph" w:customStyle="1" w:styleId="TB-TableBody">
    <w:name w:val="TB-Table Body"/>
    <w:qFormat/>
    <w:rsid w:val="00CF1147"/>
    <w:pPr>
      <w:spacing w:before="40" w:after="40" w:line="180" w:lineRule="atLeast"/>
    </w:pPr>
    <w:rPr>
      <w:rFonts w:ascii="Arial" w:hAnsi="Arial" w:cs="Arial"/>
      <w:sz w:val="18"/>
    </w:rPr>
  </w:style>
  <w:style w:type="paragraph" w:customStyle="1" w:styleId="TH-TableHeading">
    <w:name w:val="TH-Table Heading"/>
    <w:link w:val="TH-TableHeadingChar"/>
    <w:qFormat/>
    <w:rsid w:val="00CF1147"/>
    <w:pPr>
      <w:keepNext/>
      <w:spacing w:before="60" w:after="60" w:line="240" w:lineRule="atLeast"/>
      <w:jc w:val="center"/>
    </w:pPr>
    <w:rPr>
      <w:rFonts w:ascii="Arial" w:hAnsi="Arial"/>
      <w:b/>
      <w:sz w:val="18"/>
    </w:rPr>
  </w:style>
  <w:style w:type="character" w:customStyle="1" w:styleId="TH-TableHeadingChar">
    <w:name w:val="TH-Table Heading Char"/>
    <w:basedOn w:val="DefaultParagraphFont"/>
    <w:link w:val="TH-TableHeading"/>
    <w:rsid w:val="00CF1147"/>
    <w:rPr>
      <w:rFonts w:ascii="Arial" w:hAnsi="Arial"/>
      <w:b/>
      <w:sz w:val="18"/>
    </w:rPr>
  </w:style>
  <w:style w:type="paragraph" w:customStyle="1" w:styleId="T-TableTitle">
    <w:name w:val="T-Table Title"/>
    <w:qFormat/>
    <w:rsid w:val="00CF1147"/>
    <w:pPr>
      <w:keepNext/>
      <w:spacing w:before="240" w:after="120"/>
      <w:ind w:left="720"/>
    </w:pPr>
    <w:rPr>
      <w:rFonts w:ascii="Arial" w:hAnsi="Arial"/>
      <w:b/>
      <w:sz w:val="22"/>
    </w:rPr>
  </w:style>
  <w:style w:type="paragraph" w:customStyle="1" w:styleId="CellText">
    <w:name w:val="CellText"/>
    <w:basedOn w:val="Normal"/>
    <w:qFormat/>
    <w:rsid w:val="003D1229"/>
    <w:pPr>
      <w:jc w:val="left"/>
    </w:pPr>
    <w:rPr>
      <w:rFonts w:eastAsia="Batang"/>
      <w:sz w:val="18"/>
      <w:lang w:val="en-US" w:eastAsia="ko-KR"/>
    </w:rPr>
  </w:style>
  <w:style w:type="character" w:styleId="PlaceholderText">
    <w:name w:val="Placeholder Text"/>
    <w:basedOn w:val="DefaultParagraphFont"/>
    <w:uiPriority w:val="99"/>
    <w:semiHidden/>
    <w:rsid w:val="002F33DE"/>
    <w:rPr>
      <w:color w:val="808080"/>
    </w:rPr>
  </w:style>
  <w:style w:type="paragraph" w:customStyle="1" w:styleId="BodyText">
    <w:name w:val="BodyText"/>
    <w:basedOn w:val="Normal"/>
    <w:qFormat/>
    <w:rsid w:val="00DD155B"/>
    <w:pPr>
      <w:spacing w:before="120" w:after="120"/>
    </w:pPr>
    <w:rPr>
      <w:rFonts w:eastAsia="Batang"/>
    </w:rPr>
  </w:style>
  <w:style w:type="paragraph" w:styleId="NormalWeb">
    <w:name w:val="Normal (Web)"/>
    <w:basedOn w:val="Normal"/>
    <w:uiPriority w:val="99"/>
    <w:unhideWhenUsed/>
    <w:rsid w:val="00922D4C"/>
    <w:pPr>
      <w:spacing w:before="100" w:beforeAutospacing="1" w:after="100" w:afterAutospacing="1"/>
      <w:jc w:val="left"/>
    </w:pPr>
    <w:rPr>
      <w:rFonts w:eastAsiaTheme="minorEastAsia"/>
      <w:sz w:val="24"/>
      <w:szCs w:val="24"/>
      <w:lang w:val="en-US"/>
    </w:rPr>
  </w:style>
  <w:style w:type="paragraph" w:customStyle="1" w:styleId="TableText">
    <w:name w:val="TableText"/>
    <w:uiPriority w:val="99"/>
    <w:rsid w:val="00B6527E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  <w:lang w:eastAsia="ko-KR"/>
    </w:rPr>
  </w:style>
  <w:style w:type="character" w:customStyle="1" w:styleId="SC7204821">
    <w:name w:val="SC.7.204821"/>
    <w:uiPriority w:val="99"/>
    <w:rsid w:val="00D871B0"/>
    <w:rPr>
      <w:b/>
      <w:bCs/>
      <w:color w:val="000000"/>
    </w:rPr>
  </w:style>
  <w:style w:type="character" w:customStyle="1" w:styleId="SC7204809">
    <w:name w:val="SC.7.204809"/>
    <w:uiPriority w:val="99"/>
    <w:rsid w:val="00D871B0"/>
    <w:rPr>
      <w:b/>
      <w:bCs/>
      <w:color w:val="000000"/>
      <w:sz w:val="22"/>
      <w:szCs w:val="22"/>
    </w:rPr>
  </w:style>
  <w:style w:type="paragraph" w:customStyle="1" w:styleId="DL1">
    <w:name w:val="DL1"/>
    <w:aliases w:val="DashedList3"/>
    <w:uiPriority w:val="99"/>
    <w:rsid w:val="005D743B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Equation">
    <w:name w:val="Equation"/>
    <w:uiPriority w:val="99"/>
    <w:rsid w:val="005D743B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</w:rPr>
  </w:style>
  <w:style w:type="paragraph" w:customStyle="1" w:styleId="VariableList">
    <w:name w:val="VariableList"/>
    <w:uiPriority w:val="99"/>
    <w:rsid w:val="005D743B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paragraph" w:customStyle="1" w:styleId="D">
    <w:name w:val="D"/>
    <w:aliases w:val="DashedList,DL21"/>
    <w:uiPriority w:val="99"/>
    <w:rsid w:val="00CB5B4E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eastAsiaTheme="minorEastAsia"/>
      <w:color w:val="000000"/>
      <w:w w:val="0"/>
    </w:rPr>
  </w:style>
  <w:style w:type="paragraph" w:customStyle="1" w:styleId="H2">
    <w:name w:val="H2"/>
    <w:aliases w:val="1.1"/>
    <w:next w:val="T"/>
    <w:uiPriority w:val="99"/>
    <w:rsid w:val="00CB5B4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figuretext">
    <w:name w:val="figure text"/>
    <w:uiPriority w:val="99"/>
    <w:rsid w:val="008561CA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EditiingInstruction">
    <w:name w:val="Editiing Instruction"/>
    <w:uiPriority w:val="99"/>
    <w:rsid w:val="00DD3EA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0"/>
    </w:rPr>
  </w:style>
  <w:style w:type="paragraph" w:customStyle="1" w:styleId="CellBodyCentred">
    <w:name w:val="CellBodyCentred"/>
    <w:uiPriority w:val="99"/>
    <w:rsid w:val="0013617A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13617A"/>
    <w:rPr>
      <w:color w:val="800080"/>
      <w:u w:val="single"/>
    </w:rPr>
  </w:style>
  <w:style w:type="paragraph" w:customStyle="1" w:styleId="xl65">
    <w:name w:val="xl65"/>
    <w:basedOn w:val="Normal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66">
    <w:name w:val="xl66"/>
    <w:basedOn w:val="Normal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67">
    <w:name w:val="xl67"/>
    <w:basedOn w:val="Normal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68">
    <w:name w:val="xl68"/>
    <w:basedOn w:val="Normal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69">
    <w:name w:val="xl69"/>
    <w:basedOn w:val="Normal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0">
    <w:name w:val="xl70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1">
    <w:name w:val="xl71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2">
    <w:name w:val="xl72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3">
    <w:name w:val="xl73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4">
    <w:name w:val="xl74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5">
    <w:name w:val="xl75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6">
    <w:name w:val="xl76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7">
    <w:name w:val="xl77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Prim2">
    <w:name w:val="Prim2"/>
    <w:aliases w:val="PrimTag,PrimTag3"/>
    <w:uiPriority w:val="99"/>
    <w:rsid w:val="005C11BF"/>
    <w:pPr>
      <w:autoSpaceDE w:val="0"/>
      <w:autoSpaceDN w:val="0"/>
      <w:adjustRightInd w:val="0"/>
      <w:spacing w:line="240" w:lineRule="atLeast"/>
      <w:ind w:left="3280"/>
      <w:jc w:val="both"/>
    </w:pPr>
    <w:rPr>
      <w:rFonts w:eastAsiaTheme="minorEastAsia"/>
      <w:color w:val="000000"/>
      <w:w w:val="0"/>
    </w:rPr>
  </w:style>
  <w:style w:type="paragraph" w:customStyle="1" w:styleId="L">
    <w:name w:val="L"/>
    <w:aliases w:val="LetteredList"/>
    <w:uiPriority w:val="99"/>
    <w:rsid w:val="00685F48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">
    <w:name w:val="L1"/>
    <w:aliases w:val="LetteredList1"/>
    <w:next w:val="L"/>
    <w:uiPriority w:val="99"/>
    <w:rsid w:val="00685F48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Code">
    <w:name w:val="Code"/>
    <w:uiPriority w:val="99"/>
    <w:rsid w:val="002769AB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line="200" w:lineRule="atLeast"/>
      <w:ind w:left="720" w:hanging="720"/>
    </w:pPr>
    <w:rPr>
      <w:rFonts w:ascii="Courier New" w:eastAsiaTheme="minorEastAsia" w:hAnsi="Courier New" w:cs="Courier New"/>
      <w:color w:val="000000"/>
      <w:w w:val="0"/>
      <w:sz w:val="18"/>
      <w:szCs w:val="18"/>
    </w:rPr>
  </w:style>
  <w:style w:type="paragraph" w:styleId="Revision">
    <w:name w:val="Revision"/>
    <w:hidden/>
    <w:uiPriority w:val="99"/>
    <w:semiHidden/>
    <w:rsid w:val="00DF3474"/>
    <w:rPr>
      <w:sz w:val="22"/>
      <w:lang w:val="en-GB"/>
    </w:rPr>
  </w:style>
  <w:style w:type="character" w:customStyle="1" w:styleId="fontstyle01">
    <w:name w:val="fontstyle01"/>
    <w:basedOn w:val="DefaultParagraphFont"/>
    <w:rsid w:val="00E1485D"/>
    <w:rPr>
      <w:rFonts w:ascii="TimesNewRoman" w:hAnsi="TimesNewRoman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5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00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2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651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3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5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09843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42952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7614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5342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96579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5068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0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7578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0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5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7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7731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37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1337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53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90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7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0407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512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0711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30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895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9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8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663684">
          <w:marLeft w:val="49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966632">
          <w:marLeft w:val="49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02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7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7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22300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7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4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2172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7076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360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8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7455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7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4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1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3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6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88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1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2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0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66076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89576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528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5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63233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26420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61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30542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34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7375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07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5091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\802\14_09_Athens\Working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Jam</b:Tag>
    <b:SourceType>ConferenceProceedings</b:SourceType>
    <b:Guid>{ED8FA102-1206-43EC-887E-5B59F2B8D6F1}</b:Guid>
    <b:Author>
      <b:Author>
        <b:Corporate>James Wang (Mediatek)</b:Corporate>
      </b:Author>
    </b:Author>
    <b:Title>15/1069r3 Adaptive CCA and TPC</b:Title>
    <b:RefOrder>137</b:RefOrder>
  </b:Source>
  <b:Source>
    <b:Tag>19_1755r4</b:Tag>
    <b:SourceType>JournalArticle</b:SourceType>
    <b:Guid>{9CF841AE-A4D0-4C86-974A-4517AB0709DB}</b:Guid>
    <b:Author>
      <b:Author>
        <b:Corporate>TGbe</b:Corporate>
      </b:Author>
    </b:Author>
    <b:Title>Compendium of motions related to the contents of the TGbe specification framework document</b:Title>
    <b:JournalName>19/1755r4</b:JournalName>
    <b:Year>June 2020</b:Year>
    <b:RefOrder>13</b:RefOrder>
  </b:Source>
  <b:Source>
    <b:Tag>20_0024r3</b:Tag>
    <b:SourceType>JournalArticle</b:SourceType>
    <b:Guid>{DFD0FD34-51FE-412D-919A-3F9E03BB619A}</b:Guid>
    <b:Author>
      <b:Author>
        <b:Corporate>Abhishek Patil (Qualcomm)</b:Corporate>
      </b:Author>
    </b:Author>
    <b:Title>MLO: acknowledgement procedure</b:Title>
    <b:JournalName>20/0024r3</b:JournalName>
    <b:Year>May 2020</b:Year>
    <b:RefOrder>127</b:RefOrder>
  </b:Source>
  <b:Source>
    <b:Tag>19_1755r5</b:Tag>
    <b:SourceType>JournalArticle</b:SourceType>
    <b:Guid>{BDEF0059-B0CE-4252-A939-C5763AC11930}</b:Guid>
    <b:Author>
      <b:Author>
        <b:Corporate>TGbe</b:Corporate>
      </b:Author>
    </b:Author>
    <b:Title>Compendium of motions related to the contents of the TGbe specification framework document</b:Title>
    <b:JournalName>19/1755r5</b:JournalName>
    <b:Year>July 2020</b:Year>
    <b:RefOrder>10</b:RefOrder>
  </b:Source>
  <b:Source>
    <b:Tag>20_0061r2</b:Tag>
    <b:SourceType>JournalArticle</b:SourceType>
    <b:Guid>{B7C25181-EFE4-4B54-9A48-0F6029758AD9}</b:Guid>
    <b:Author>
      <b:Author>
        <b:Corporate>Liwen Chu (NXP)</b:Corporate>
      </b:Author>
    </b:Author>
    <b:Title>BA consideration</b:Title>
    <b:JournalName>20/0061r2</b:JournalName>
    <b:Year>June 2020</b:Year>
    <b:RefOrder>125</b:RefOrder>
  </b:Source>
  <b:Source>
    <b:Tag>19_1755r2</b:Tag>
    <b:SourceType>JournalArticle</b:SourceType>
    <b:Guid>{F8748917-E14E-44A2-AC1C-9E00458ECF7B}</b:Guid>
    <b:Author>
      <b:Author>
        <b:Corporate>TGbe</b:Corporate>
      </b:Author>
    </b:Author>
    <b:Title>Compendium of motions related to the contents of the TGbe specification framework</b:Title>
    <b:JournalName>19/1755r2</b:JournalName>
    <b:Year>January 2020</b:Year>
    <b:RefOrder>21</b:RefOrder>
  </b:Source>
  <b:Source>
    <b:Tag>19_1856r3</b:Tag>
    <b:SourceType>JournalArticle</b:SourceType>
    <b:Guid>{2B894995-F1DC-4C0B-B58C-857AAF346E0E}</b:Guid>
    <b:Author>
      <b:Author>
        <b:Corporate>Liwen Chu (NXP)</b:Corporate>
      </b:Author>
    </b:Author>
    <b:Title>A-MPDU and BA</b:Title>
    <b:JournalName>19/1856r3</b:JournalName>
    <b:Year>January 2020</b:Year>
    <b:RefOrder>123</b:RefOrder>
  </b:Source>
  <b:Source>
    <b:Tag>20_0434r3</b:Tag>
    <b:SourceType>JournalArticle</b:SourceType>
    <b:Guid>{AF8CE035-05B1-45DB-AB56-4D1797CE2FFA}</b:Guid>
    <b:Author>
      <b:Author>
        <b:Corporate>Rojan Chitrakar (Panasonic)</b:Corporate>
      </b:Author>
    </b:Author>
    <b:Title>Multi-link secured retransmissions</b:Title>
    <b:JournalName>20/0434r3</b:JournalName>
    <b:Year>June 2020</b:Year>
    <b:RefOrder>124</b:RefOrder>
  </b:Source>
  <b:Source>
    <b:Tag>19_1755r1</b:Tag>
    <b:SourceType>JournalArticle</b:SourceType>
    <b:Guid>{1752F8E7-510E-4AAD-A3EA-4E6E6F5894E8}</b:Guid>
    <b:Author>
      <b:Author>
        <b:Corporate>TGbe</b:Corporate>
      </b:Author>
    </b:Author>
    <b:Title>Compendium of motions related to the contents of the TGbe specification framework</b:Title>
    <b:JournalName>19/1755r1</b:JournalName>
    <b:Year>November 2019</b:Year>
    <b:RefOrder>5</b:RefOrder>
  </b:Source>
  <b:Source>
    <b:Tag>19_1512r6</b:Tag>
    <b:SourceType>JournalArticle</b:SourceType>
    <b:Guid>{CD4E4B37-6167-48A2-B8D7-D1D7D94B3D47}</b:Guid>
    <b:Author>
      <b:Author>
        <b:Corporate>Rojan Chitrakar (Panasonic)</b:Corporate>
      </b:Author>
    </b:Author>
    <b:Title>Multi-link acknowledgment</b:Title>
    <b:JournalName>19/1512r6</b:JournalName>
    <b:Year>November 2019</b:Year>
    <b:RefOrder>121</b:RefOrder>
  </b:Source>
  <b:Source>
    <b:Tag>19_1591r5</b:Tag>
    <b:SourceType>JournalArticle</b:SourceType>
    <b:Guid>{A2845CD3-3AA3-41CC-B53B-EE21316E6A79}</b:Guid>
    <b:Author>
      <b:Author>
        <b:Corporate>Yuchen Guo (Huawei)</b:Corporate>
      </b:Author>
    </b:Author>
    <b:Title>BA setup for multi-link aggregation</b:Title>
    <b:JournalName>19/1591r5</b:JournalName>
    <b:Year>January 2020</b:Year>
    <b:RefOrder>122</b:RefOrder>
  </b:Source>
  <b:Source>
    <b:Tag>20_0024r2</b:Tag>
    <b:SourceType>JournalArticle</b:SourceType>
    <b:Guid>{28642528-97B4-4F74-B82B-6AC4EBEC18F1}</b:Guid>
    <b:Author>
      <b:Author>
        <b:Corporate>Abhishek Patil (Qualcomm)</b:Corporate>
      </b:Author>
    </b:Author>
    <b:Title>MLO: acknowledgement procedure</b:Title>
    <b:JournalName>20/0024r2</b:JournalName>
    <b:Year>April 2020</b:Year>
    <b:RefOrder>126</b:RefOrder>
  </b:Source>
  <b:Source>
    <b:Tag>19_1544r5</b:Tag>
    <b:SourceType>JournalArticle</b:SourceType>
    <b:Guid>{8A08553A-84F6-48D3-8EB0-725C7452BC40}</b:Guid>
    <b:Author>
      <b:Author>
        <b:Corporate>Alexander Min (Intel)</b:Corporate>
      </b:Author>
    </b:Author>
    <b:Title>Multi-link power save operation </b:Title>
    <b:JournalName>19/1544r5</b:JournalName>
    <b:Year>January 2020</b:Year>
    <b:RefOrder>133</b:RefOrder>
  </b:Source>
  <b:Source>
    <b:Tag>19_1528r5</b:Tag>
    <b:SourceType>JournalArticle</b:SourceType>
    <b:Guid>{82A49C18-D4C9-4B2D-9949-CC7AF32C5CD0}</b:Guid>
    <b:Author>
      <b:Author>
        <b:Corporate>Abhishek Patil (Qualcomm)</b:Corporate>
      </b:Author>
    </b:Author>
    <b:Title>Multi-link: link management</b:Title>
    <b:JournalName>19/1528r5</b:JournalName>
    <b:Year>January 2020</b:Year>
    <b:RefOrder>117</b:RefOrder>
  </b:Source>
  <b:Source>
    <b:Tag>19_1988r2</b:Tag>
    <b:SourceType>JournalArticle</b:SourceType>
    <b:Guid>{60CDBB2C-7AEF-401E-91E2-3E14EB45DAF2}</b:Guid>
    <b:Author>
      <b:Author>
        <b:Corporate>Ming Gan (Huawei)</b:Corporate>
      </b:Author>
    </b:Author>
    <b:Title>Power save for multi-link</b:Title>
    <b:JournalName>19/1988r2</b:JournalName>
    <b:Year>May 2020</b:Year>
    <b:RefOrder>141</b:RefOrder>
  </b:Source>
  <b:Source>
    <b:Tag>20_0392r2</b:Tag>
    <b:SourceType>JournalArticle</b:SourceType>
    <b:Guid>{8B2A97BC-29C2-4EBA-AE43-808F7E09F098}</b:Guid>
    <b:Author>
      <b:Author>
        <b:Corporate>Laurent Cariou (Intel)</b:Corporate>
      </b:Author>
    </b:Author>
    <b:Title>MLD max BSS idle period</b:Title>
    <b:JournalName>20/0392r2</b:JournalName>
    <b:Year>March 2020</b:Year>
    <b:RefOrder>142</b:RefOrder>
  </b:Source>
  <b:Source>
    <b:Tag>19_1526r3</b:Tag>
    <b:SourceType>JournalArticle</b:SourceType>
    <b:Guid>{9902F647-CDBF-4721-BE5B-6ED36DCF1BBC}</b:Guid>
    <b:Author>
      <b:Author>
        <b:Corporate>Abhishek Patil (Qualcomm)</b:Corporate>
      </b:Author>
    </b:Author>
    <b:Title>Multi-link operation: anchor channel</b:Title>
    <b:JournalName>19/1526r3</b:JournalName>
    <b:Year>January 2020</b:Year>
    <b:RefOrder>137</b:RefOrder>
  </b:Source>
</b:Sources>
</file>

<file path=customXml/itemProps1.xml><?xml version="1.0" encoding="utf-8"?>
<ds:datastoreItem xmlns:ds="http://schemas.openxmlformats.org/officeDocument/2006/customXml" ds:itemID="{C85100A7-9E4C-41E1-963F-04E32F302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215</TotalTime>
  <Pages>9</Pages>
  <Words>2018</Words>
  <Characters>11507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Qualcomm</Company>
  <LinksUpToDate>false</LinksUpToDate>
  <CharactersWithSpaces>13499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Submission</dc:subject>
  <dc:creator>appatil@qti.qualcomm.com</dc:creator>
  <cp:keywords/>
  <dc:description/>
  <cp:lastModifiedBy>Abhishek Patil</cp:lastModifiedBy>
  <cp:revision>86</cp:revision>
  <cp:lastPrinted>2014-09-06T00:13:00Z</cp:lastPrinted>
  <dcterms:created xsi:type="dcterms:W3CDTF">2020-08-21T22:57:00Z</dcterms:created>
  <dcterms:modified xsi:type="dcterms:W3CDTF">2020-08-25T03:34:00Z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itusGUID">
    <vt:lpwstr>82742520-960f-432f-beb4-5a6938a5c155</vt:lpwstr>
  </property>
  <property fmtid="{D5CDD505-2E9C-101B-9397-08002B2CF9AE}" pid="4" name="CTP_BU">
    <vt:lpwstr>TSCG CENTRAL GROUP</vt:lpwstr>
  </property>
  <property fmtid="{D5CDD505-2E9C-101B-9397-08002B2CF9AE}" pid="5" name="CTP_TimeStamp">
    <vt:lpwstr>2020-08-06 16:11:59Z</vt:lpwstr>
  </property>
  <property fmtid="{D5CDD505-2E9C-101B-9397-08002B2CF9AE}" pid="6" name="_2015_ms_pID_725343">
    <vt:lpwstr>(2)OS+PWi2HDQ2kEUsmCGIvr5+Tn5KtMwWlDyQzolO6c9HqsoyBzhiVhIiZ/++ORga2NWrRsBI5
j+5KJzAq/cMjkkjYkLxC5lj9ofJeo9EQyTAo9CRFhhc95TK4My++tTNgMA4URYq6lnNCTTyp
Niar4uMvubTcS/SehwynpdQHRq+GN/+/cFS8lutJi/sSlsj/dckOyaHuOI6+YGAFASbq1rME
ulW/WQlLMH/oeCQoKb</vt:lpwstr>
  </property>
  <property fmtid="{D5CDD505-2E9C-101B-9397-08002B2CF9AE}" pid="7" name="_2015_ms_pID_7253431">
    <vt:lpwstr>SgyMJdjCOd/FAddT/HXDnGqoouYRIExpPN6IXk9HO3JKFgyizQKti1
b8m5T1DPoa0Sn8ybwOvfw+B8WeOzRvcGpbogHdJj+bEaX5no6VJvra2Y5PkZfIO9mIDLiOrZ
sWYF4/FA86uS5PBsO8Qwz6PX0Alwol4sDOd6hjbTby1lVA==</vt:lpwstr>
  </property>
  <property fmtid="{D5CDD505-2E9C-101B-9397-08002B2CF9AE}" pid="8" name="NSCPROP_SA">
    <vt:lpwstr>C:\Users\mrison\AppData\Local\Microsoft\Windows\INetCache\Content.Outlook\6C4840ZV\11-20-xxxx-00-00ax-CR for MU EDCA (003).docx</vt:lpwstr>
  </property>
  <property fmtid="{D5CDD505-2E9C-101B-9397-08002B2CF9AE}" pid="9" name="CTPClassification">
    <vt:lpwstr>CTP_IC</vt:lpwstr>
  </property>
</Properties>
</file>