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44AA2391" w:rsidR="00F70FF7" w:rsidRDefault="00F70FF7">
                            <w:pPr>
                              <w:jc w:val="both"/>
                            </w:pPr>
                            <w:r>
                              <w:t>This document contains the draft agenda for September to November 2020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0F822649"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70FF7" w:rsidRDefault="00F70FF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70FF7" w:rsidRDefault="00F70FF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70FF7" w:rsidRDefault="00F70FF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70FF7" w:rsidRDefault="00F70FF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70FF7" w:rsidRDefault="00F70FF7" w:rsidP="00F525EA">
                            <w:pPr>
                              <w:pStyle w:val="ListParagraph"/>
                              <w:numPr>
                                <w:ilvl w:val="0"/>
                                <w:numId w:val="1"/>
                              </w:numPr>
                              <w:jc w:val="both"/>
                              <w:rPr>
                                <w:sz w:val="22"/>
                              </w:rPr>
                            </w:pPr>
                            <w:r>
                              <w:rPr>
                                <w:sz w:val="22"/>
                              </w:rPr>
                              <w:t>Rev 6: Added agenda for the third conference call.</w:t>
                            </w:r>
                          </w:p>
                          <w:p w14:paraId="074E42CC" w14:textId="375B4217" w:rsidR="00F70FF7" w:rsidRDefault="00F70FF7" w:rsidP="00F525EA">
                            <w:pPr>
                              <w:pStyle w:val="ListParagraph"/>
                              <w:numPr>
                                <w:ilvl w:val="0"/>
                                <w:numId w:val="1"/>
                              </w:numPr>
                              <w:jc w:val="both"/>
                              <w:rPr>
                                <w:sz w:val="22"/>
                              </w:rPr>
                            </w:pPr>
                            <w:r>
                              <w:rPr>
                                <w:sz w:val="22"/>
                              </w:rPr>
                              <w:t>Rev 7: Added agenda for the fourth conference call.</w:t>
                            </w:r>
                          </w:p>
                          <w:p w14:paraId="43034419" w14:textId="0974CB32" w:rsidR="00F70FF7" w:rsidRDefault="00F70FF7" w:rsidP="00F525EA">
                            <w:pPr>
                              <w:pStyle w:val="ListParagraph"/>
                              <w:numPr>
                                <w:ilvl w:val="0"/>
                                <w:numId w:val="1"/>
                              </w:numPr>
                              <w:jc w:val="both"/>
                              <w:rPr>
                                <w:sz w:val="22"/>
                              </w:rPr>
                            </w:pPr>
                            <w:r>
                              <w:rPr>
                                <w:sz w:val="22"/>
                              </w:rPr>
                              <w:t>Rev 8: Added agenda for the fifth conference calls.</w:t>
                            </w:r>
                          </w:p>
                          <w:p w14:paraId="60A3EC5E" w14:textId="66DAEB73" w:rsidR="00D21D6E" w:rsidRDefault="00D21D6E" w:rsidP="00F525EA">
                            <w:pPr>
                              <w:pStyle w:val="ListParagraph"/>
                              <w:numPr>
                                <w:ilvl w:val="0"/>
                                <w:numId w:val="1"/>
                              </w:numPr>
                              <w:jc w:val="both"/>
                              <w:rPr>
                                <w:sz w:val="22"/>
                              </w:rPr>
                            </w:pPr>
                            <w:r>
                              <w:rPr>
                                <w:sz w:val="22"/>
                              </w:rPr>
                              <w:t>Rev 9</w:t>
                            </w:r>
                            <w:r w:rsidR="00944780">
                              <w:rPr>
                                <w:sz w:val="22"/>
                              </w:rPr>
                              <w:t>-10</w:t>
                            </w:r>
                            <w:r>
                              <w:rPr>
                                <w:sz w:val="22"/>
                              </w:rPr>
                              <w:t>: Added agenda for the sixth conference calls</w:t>
                            </w:r>
                            <w:r w:rsidR="00944780">
                              <w:rPr>
                                <w:sz w:val="22"/>
                              </w:rPr>
                              <w:t>, and some minor updates</w:t>
                            </w:r>
                            <w:r>
                              <w:rPr>
                                <w:sz w:val="22"/>
                              </w:rPr>
                              <w:t>.</w:t>
                            </w:r>
                          </w:p>
                          <w:p w14:paraId="7787931C" w14:textId="6849A521" w:rsidR="009D2847" w:rsidRDefault="009D2847" w:rsidP="00F525EA">
                            <w:pPr>
                              <w:pStyle w:val="ListParagraph"/>
                              <w:numPr>
                                <w:ilvl w:val="0"/>
                                <w:numId w:val="1"/>
                              </w:numPr>
                              <w:jc w:val="both"/>
                              <w:rPr>
                                <w:sz w:val="22"/>
                              </w:rPr>
                            </w:pPr>
                            <w:r>
                              <w:rPr>
                                <w:sz w:val="22"/>
                              </w:rPr>
                              <w:t>Rev 11: Added agenda for the seventh conference call.</w:t>
                            </w:r>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44AA2391" w:rsidR="00F70FF7" w:rsidRDefault="00F70FF7">
                      <w:pPr>
                        <w:jc w:val="both"/>
                      </w:pPr>
                      <w:r>
                        <w:t>This document contains the draft agenda for September to November 2020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0F822649"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70FF7" w:rsidRDefault="00F70FF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70FF7" w:rsidRDefault="00F70FF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70FF7" w:rsidRDefault="00F70FF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70FF7" w:rsidRDefault="00F70FF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70FF7" w:rsidRDefault="00F70FF7" w:rsidP="00F525EA">
                      <w:pPr>
                        <w:pStyle w:val="ListParagraph"/>
                        <w:numPr>
                          <w:ilvl w:val="0"/>
                          <w:numId w:val="1"/>
                        </w:numPr>
                        <w:jc w:val="both"/>
                        <w:rPr>
                          <w:sz w:val="22"/>
                        </w:rPr>
                      </w:pPr>
                      <w:r>
                        <w:rPr>
                          <w:sz w:val="22"/>
                        </w:rPr>
                        <w:t>Rev 6: Added agenda for the third conference call.</w:t>
                      </w:r>
                    </w:p>
                    <w:p w14:paraId="074E42CC" w14:textId="375B4217" w:rsidR="00F70FF7" w:rsidRDefault="00F70FF7" w:rsidP="00F525EA">
                      <w:pPr>
                        <w:pStyle w:val="ListParagraph"/>
                        <w:numPr>
                          <w:ilvl w:val="0"/>
                          <w:numId w:val="1"/>
                        </w:numPr>
                        <w:jc w:val="both"/>
                        <w:rPr>
                          <w:sz w:val="22"/>
                        </w:rPr>
                      </w:pPr>
                      <w:r>
                        <w:rPr>
                          <w:sz w:val="22"/>
                        </w:rPr>
                        <w:t>Rev 7: Added agenda for the fourth conference call.</w:t>
                      </w:r>
                    </w:p>
                    <w:p w14:paraId="43034419" w14:textId="0974CB32" w:rsidR="00F70FF7" w:rsidRDefault="00F70FF7" w:rsidP="00F525EA">
                      <w:pPr>
                        <w:pStyle w:val="ListParagraph"/>
                        <w:numPr>
                          <w:ilvl w:val="0"/>
                          <w:numId w:val="1"/>
                        </w:numPr>
                        <w:jc w:val="both"/>
                        <w:rPr>
                          <w:sz w:val="22"/>
                        </w:rPr>
                      </w:pPr>
                      <w:r>
                        <w:rPr>
                          <w:sz w:val="22"/>
                        </w:rPr>
                        <w:t>Rev 8: Added agenda for the fifth conference calls.</w:t>
                      </w:r>
                    </w:p>
                    <w:p w14:paraId="60A3EC5E" w14:textId="66DAEB73" w:rsidR="00D21D6E" w:rsidRDefault="00D21D6E" w:rsidP="00F525EA">
                      <w:pPr>
                        <w:pStyle w:val="ListParagraph"/>
                        <w:numPr>
                          <w:ilvl w:val="0"/>
                          <w:numId w:val="1"/>
                        </w:numPr>
                        <w:jc w:val="both"/>
                        <w:rPr>
                          <w:sz w:val="22"/>
                        </w:rPr>
                      </w:pPr>
                      <w:r>
                        <w:rPr>
                          <w:sz w:val="22"/>
                        </w:rPr>
                        <w:t>Rev 9</w:t>
                      </w:r>
                      <w:r w:rsidR="00944780">
                        <w:rPr>
                          <w:sz w:val="22"/>
                        </w:rPr>
                        <w:t>-10</w:t>
                      </w:r>
                      <w:r>
                        <w:rPr>
                          <w:sz w:val="22"/>
                        </w:rPr>
                        <w:t>: Added agenda for the sixth conference calls</w:t>
                      </w:r>
                      <w:r w:rsidR="00944780">
                        <w:rPr>
                          <w:sz w:val="22"/>
                        </w:rPr>
                        <w:t>, and some minor updates</w:t>
                      </w:r>
                      <w:r>
                        <w:rPr>
                          <w:sz w:val="22"/>
                        </w:rPr>
                        <w:t>.</w:t>
                      </w:r>
                    </w:p>
                    <w:p w14:paraId="7787931C" w14:textId="6849A521" w:rsidR="009D2847" w:rsidRDefault="009D2847" w:rsidP="00F525EA">
                      <w:pPr>
                        <w:pStyle w:val="ListParagraph"/>
                        <w:numPr>
                          <w:ilvl w:val="0"/>
                          <w:numId w:val="1"/>
                        </w:numPr>
                        <w:jc w:val="both"/>
                        <w:rPr>
                          <w:sz w:val="22"/>
                        </w:rPr>
                      </w:pPr>
                      <w:r>
                        <w:rPr>
                          <w:sz w:val="22"/>
                        </w:rPr>
                        <w:t>Rev 11: Added agenda for the seventh conference call.</w:t>
                      </w:r>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2666B7E2" w:rsidR="008A7896" w:rsidRDefault="008A7896" w:rsidP="008A7896">
      <w:pPr>
        <w:spacing w:before="100" w:beforeAutospacing="1" w:after="240"/>
      </w:pPr>
      <w:r>
        <w:t>TG</w:t>
      </w:r>
      <w:r w:rsidR="00F657FF">
        <w:t>be</w:t>
      </w:r>
      <w:r>
        <w:t xml:space="preserve"> will hold </w:t>
      </w:r>
      <w:r w:rsidR="00B46DF8">
        <w:t>1</w:t>
      </w:r>
      <w:r w:rsidR="00E153EF">
        <w:t>8</w:t>
      </w:r>
      <w:bookmarkStart w:id="0" w:name="_GoBack"/>
      <w:bookmarkEnd w:id="0"/>
      <w:r w:rsidRPr="00EE0424">
        <w:t xml:space="preserve"> </w:t>
      </w:r>
      <w:r w:rsidRPr="00EE0424">
        <w:rPr>
          <w:rStyle w:val="il"/>
        </w:rPr>
        <w:t>teleconferences</w:t>
      </w:r>
      <w:r>
        <w:t xml:space="preserve"> </w:t>
      </w:r>
      <w:r w:rsidR="00525469">
        <w:t xml:space="preserve">up to </w:t>
      </w:r>
      <w:r w:rsidR="00FD441C">
        <w:t>November</w:t>
      </w:r>
      <w:r w:rsidR="00525469">
        <w:t xml:space="preserve"> </w:t>
      </w:r>
      <w:r w:rsidR="00FD441C">
        <w:t>05</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25711D" w:rsidRDefault="00320873" w:rsidP="00320873">
      <w:pPr>
        <w:pStyle w:val="ListParagraph"/>
        <w:numPr>
          <w:ilvl w:val="0"/>
          <w:numId w:val="2"/>
        </w:numPr>
        <w:spacing w:before="100" w:beforeAutospacing="1" w:after="240"/>
        <w:rPr>
          <w:b/>
          <w:bCs/>
          <w:highlight w:val="green"/>
          <w:u w:val="single"/>
          <w:lang w:val="en-US"/>
        </w:rPr>
      </w:pPr>
      <w:r w:rsidRPr="0025711D">
        <w:rPr>
          <w:b/>
          <w:bCs/>
          <w:highlight w:val="green"/>
          <w:u w:val="single"/>
          <w:lang w:val="en-US"/>
        </w:rPr>
        <w:t xml:space="preserve">Sep 17 </w:t>
      </w:r>
      <w:r w:rsidRPr="0025711D">
        <w:rPr>
          <w:b/>
          <w:bCs/>
          <w:highlight w:val="green"/>
          <w:u w:val="single"/>
          <w:lang w:val="en-US"/>
        </w:rPr>
        <w:tab/>
      </w:r>
      <w:r w:rsidRPr="0025711D">
        <w:rPr>
          <w:b/>
          <w:bCs/>
          <w:highlight w:val="green"/>
          <w:u w:val="single"/>
          <w:lang w:val="en-US"/>
        </w:rPr>
        <w:tab/>
      </w:r>
      <w:r w:rsidRPr="0025711D">
        <w:rPr>
          <w:b/>
          <w:bCs/>
          <w:highlight w:val="green"/>
          <w:u w:val="single"/>
          <w:lang w:val="en-US"/>
        </w:rPr>
        <w:tab/>
        <w:t>(Thursday)</w:t>
      </w:r>
      <w:r w:rsidRPr="0025711D">
        <w:rPr>
          <w:b/>
          <w:bCs/>
          <w:highlight w:val="green"/>
          <w:u w:val="single"/>
          <w:lang w:val="en-US"/>
        </w:rPr>
        <w:tab/>
        <w:t>– Joint (Motions)</w:t>
      </w:r>
      <w:r w:rsidRPr="0025711D">
        <w:rPr>
          <w:b/>
          <w:bCs/>
          <w:highlight w:val="green"/>
          <w:u w:val="single"/>
          <w:lang w:val="en-US"/>
        </w:rPr>
        <w:tab/>
      </w:r>
      <w:r w:rsidRPr="0025711D">
        <w:rPr>
          <w:b/>
          <w:bCs/>
          <w:highlight w:val="green"/>
          <w:u w:val="single"/>
          <w:lang w:val="en-US"/>
        </w:rPr>
        <w:tab/>
        <w:t>09:00-1</w:t>
      </w:r>
      <w:r w:rsidR="008244F6" w:rsidRPr="0025711D">
        <w:rPr>
          <w:b/>
          <w:bCs/>
          <w:highlight w:val="green"/>
          <w:u w:val="single"/>
          <w:lang w:val="en-US"/>
        </w:rPr>
        <w:t>0</w:t>
      </w:r>
      <w:r w:rsidRPr="0025711D">
        <w:rPr>
          <w:b/>
          <w:bCs/>
          <w:highlight w:val="green"/>
          <w:u w:val="single"/>
          <w:lang w:val="en-US"/>
        </w:rPr>
        <w:t>:00 ET</w:t>
      </w:r>
    </w:p>
    <w:p w14:paraId="16165819" w14:textId="79D33216" w:rsidR="0078472F" w:rsidRPr="00091172" w:rsidRDefault="00384B66" w:rsidP="0078472F">
      <w:pPr>
        <w:pStyle w:val="ListParagraph"/>
        <w:numPr>
          <w:ilvl w:val="0"/>
          <w:numId w:val="2"/>
        </w:numPr>
        <w:spacing w:before="100" w:beforeAutospacing="1" w:after="240"/>
        <w:rPr>
          <w:b/>
          <w:bCs/>
          <w:highlight w:val="green"/>
          <w:lang w:val="en-US"/>
        </w:rPr>
      </w:pPr>
      <w:r w:rsidRPr="00091172">
        <w:rPr>
          <w:b/>
          <w:bCs/>
          <w:highlight w:val="green"/>
          <w:lang w:val="en-US"/>
        </w:rPr>
        <w:t>Sep</w:t>
      </w:r>
      <w:r w:rsidR="0078472F" w:rsidRPr="00091172">
        <w:rPr>
          <w:b/>
          <w:bCs/>
          <w:highlight w:val="green"/>
          <w:lang w:val="en-US"/>
        </w:rPr>
        <w:t xml:space="preserve"> 2</w:t>
      </w:r>
      <w:r w:rsidRPr="00091172">
        <w:rPr>
          <w:b/>
          <w:bCs/>
          <w:highlight w:val="green"/>
          <w:lang w:val="en-US"/>
        </w:rPr>
        <w:t>1</w:t>
      </w:r>
      <w:r w:rsidR="0078472F" w:rsidRPr="00091172">
        <w:rPr>
          <w:b/>
          <w:bCs/>
          <w:highlight w:val="green"/>
          <w:lang w:val="en-US"/>
        </w:rPr>
        <w:t xml:space="preserve"> </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(Monday)</w:t>
      </w:r>
      <w:r w:rsidR="0078472F" w:rsidRPr="00091172">
        <w:rPr>
          <w:b/>
          <w:bCs/>
          <w:highlight w:val="green"/>
          <w:lang w:val="en-US"/>
        </w:rPr>
        <w:tab/>
        <w:t>– MAC/PHY</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10:00-13:00 ET</w:t>
      </w:r>
    </w:p>
    <w:p w14:paraId="723E6F80" w14:textId="38A700B7" w:rsidR="0078472F" w:rsidRPr="006B2CB3" w:rsidRDefault="00384B66" w:rsidP="0078472F">
      <w:pPr>
        <w:pStyle w:val="ListParagraph"/>
        <w:numPr>
          <w:ilvl w:val="0"/>
          <w:numId w:val="2"/>
        </w:numPr>
        <w:spacing w:before="100" w:beforeAutospacing="1" w:after="240"/>
        <w:rPr>
          <w:b/>
          <w:bCs/>
          <w:highlight w:val="green"/>
          <w:lang w:val="en-US"/>
        </w:rPr>
      </w:pPr>
      <w:r w:rsidRPr="006B2CB3">
        <w:rPr>
          <w:b/>
          <w:bCs/>
          <w:highlight w:val="green"/>
          <w:lang w:val="en-US"/>
        </w:rPr>
        <w:t>Sep</w:t>
      </w:r>
      <w:r w:rsidR="0078472F" w:rsidRPr="006B2CB3">
        <w:rPr>
          <w:b/>
          <w:bCs/>
          <w:highlight w:val="green"/>
          <w:lang w:val="en-US"/>
        </w:rPr>
        <w:t xml:space="preserve"> 2</w:t>
      </w:r>
      <w:r w:rsidRPr="006B2CB3">
        <w:rPr>
          <w:b/>
          <w:bCs/>
          <w:highlight w:val="green"/>
          <w:lang w:val="en-US"/>
        </w:rPr>
        <w:t>3</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 xml:space="preserve">(Wednesday) </w:t>
      </w:r>
      <w:r w:rsidR="0078472F" w:rsidRPr="006B2CB3">
        <w:rPr>
          <w:b/>
          <w:bCs/>
          <w:highlight w:val="green"/>
          <w:lang w:val="en-US"/>
        </w:rPr>
        <w:tab/>
        <w:t>– MAC</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10:00-13:00 ET</w:t>
      </w:r>
    </w:p>
    <w:p w14:paraId="60487915" w14:textId="4E7039E8" w:rsidR="0078472F" w:rsidRPr="006B2CB3" w:rsidRDefault="00384B66" w:rsidP="0078472F">
      <w:pPr>
        <w:pStyle w:val="ListParagraph"/>
        <w:numPr>
          <w:ilvl w:val="0"/>
          <w:numId w:val="2"/>
        </w:numPr>
        <w:spacing w:before="100" w:beforeAutospacing="1" w:after="240"/>
        <w:rPr>
          <w:b/>
          <w:bCs/>
          <w:highlight w:val="yellow"/>
          <w:lang w:val="en-US"/>
        </w:rPr>
      </w:pPr>
      <w:r w:rsidRPr="006B2CB3">
        <w:rPr>
          <w:b/>
          <w:bCs/>
          <w:highlight w:val="yellow"/>
          <w:lang w:val="en-US"/>
        </w:rPr>
        <w:t>Sep</w:t>
      </w:r>
      <w:r w:rsidR="0078472F" w:rsidRPr="006B2CB3">
        <w:rPr>
          <w:b/>
          <w:bCs/>
          <w:highlight w:val="yellow"/>
          <w:lang w:val="en-US"/>
        </w:rPr>
        <w:t xml:space="preserve"> 2</w:t>
      </w:r>
      <w:r w:rsidR="00FC16F6" w:rsidRPr="006B2CB3">
        <w:rPr>
          <w:b/>
          <w:bCs/>
          <w:highlight w:val="yellow"/>
          <w:lang w:val="en-US"/>
        </w:rPr>
        <w:t>4</w:t>
      </w:r>
      <w:r w:rsidR="0078472F" w:rsidRPr="006B2CB3">
        <w:rPr>
          <w:b/>
          <w:bCs/>
          <w:highlight w:val="yellow"/>
          <w:lang w:val="en-US"/>
        </w:rPr>
        <w:tab/>
      </w:r>
      <w:r w:rsidR="0078472F" w:rsidRPr="006B2CB3">
        <w:rPr>
          <w:b/>
          <w:bCs/>
          <w:highlight w:val="yellow"/>
          <w:lang w:val="en-US"/>
        </w:rPr>
        <w:tab/>
      </w:r>
      <w:r w:rsidR="0078472F" w:rsidRPr="006B2CB3">
        <w:rPr>
          <w:b/>
          <w:bCs/>
          <w:highlight w:val="yellow"/>
          <w:lang w:val="en-US"/>
        </w:rPr>
        <w:tab/>
        <w:t>(Thur</w:t>
      </w:r>
      <w:r w:rsidR="00595C64" w:rsidRPr="006B2CB3">
        <w:rPr>
          <w:b/>
          <w:bCs/>
          <w:highlight w:val="yellow"/>
          <w:lang w:val="en-US"/>
        </w:rPr>
        <w:t>s</w:t>
      </w:r>
      <w:r w:rsidR="0078472F" w:rsidRPr="006B2CB3">
        <w:rPr>
          <w:b/>
          <w:bCs/>
          <w:highlight w:val="yellow"/>
          <w:lang w:val="en-US"/>
        </w:rPr>
        <w:t xml:space="preserve">day) </w:t>
      </w:r>
      <w:r w:rsidR="0078472F" w:rsidRPr="006B2CB3">
        <w:rPr>
          <w:b/>
          <w:bCs/>
          <w:highlight w:val="yellow"/>
          <w:lang w:val="en-US"/>
        </w:rPr>
        <w:tab/>
        <w:t>– MAC/PHY</w:t>
      </w:r>
      <w:r w:rsidR="0078472F" w:rsidRPr="006B2CB3">
        <w:rPr>
          <w:b/>
          <w:bCs/>
          <w:highlight w:val="yellow"/>
          <w:lang w:val="en-US"/>
        </w:rPr>
        <w:tab/>
      </w:r>
      <w:r w:rsidR="0078472F" w:rsidRPr="006B2CB3">
        <w:rPr>
          <w:b/>
          <w:bCs/>
          <w:highlight w:val="yellow"/>
          <w:lang w:val="en-US"/>
        </w:rPr>
        <w:tab/>
      </w:r>
      <w:r w:rsidR="0078472F" w:rsidRPr="006B2CB3">
        <w:rPr>
          <w:b/>
          <w:bCs/>
          <w:highlight w:val="yellow"/>
          <w:lang w:val="en-US"/>
        </w:rPr>
        <w:tab/>
        <w:t>19:00-22:00 ET</w:t>
      </w:r>
    </w:p>
    <w:p w14:paraId="047BA111" w14:textId="0FFCDB0C" w:rsidR="0078472F" w:rsidRPr="000A0907" w:rsidRDefault="00DA7D67" w:rsidP="0078472F">
      <w:pPr>
        <w:pStyle w:val="ListParagraph"/>
        <w:numPr>
          <w:ilvl w:val="0"/>
          <w:numId w:val="2"/>
        </w:numPr>
        <w:spacing w:before="100" w:beforeAutospacing="1" w:after="240"/>
        <w:rPr>
          <w:b/>
          <w:bCs/>
          <w:lang w:val="en-US"/>
        </w:rPr>
      </w:pPr>
      <w:r>
        <w:rPr>
          <w:b/>
          <w:bCs/>
          <w:lang w:val="en-US"/>
        </w:rPr>
        <w:t>Sep</w:t>
      </w:r>
      <w:r w:rsidR="0078472F" w:rsidRPr="000A0907">
        <w:rPr>
          <w:b/>
          <w:bCs/>
          <w:lang w:val="en-US"/>
        </w:rPr>
        <w:t xml:space="preserve"> </w:t>
      </w:r>
      <w:r>
        <w:rPr>
          <w:b/>
          <w:bCs/>
          <w:lang w:val="en-US"/>
        </w:rPr>
        <w:t>28</w:t>
      </w:r>
      <w:r w:rsidR="0078472F" w:rsidRPr="000A0907">
        <w:rPr>
          <w:b/>
          <w:bCs/>
          <w:lang w:val="en-US"/>
        </w:rPr>
        <w:t xml:space="preserve"> </w:t>
      </w:r>
      <w:r w:rsidR="0078472F" w:rsidRPr="000A0907">
        <w:rPr>
          <w:b/>
          <w:bCs/>
          <w:lang w:val="en-US"/>
        </w:rPr>
        <w:tab/>
      </w:r>
      <w:r w:rsidR="0078472F" w:rsidRPr="000A0907">
        <w:rPr>
          <w:b/>
          <w:bCs/>
          <w:lang w:val="en-US"/>
        </w:rPr>
        <w:tab/>
      </w:r>
      <w:r w:rsidR="0078472F" w:rsidRPr="000A0907">
        <w:rPr>
          <w:b/>
          <w:bCs/>
          <w:lang w:val="en-US"/>
        </w:rPr>
        <w:tab/>
        <w:t>(Monday)</w:t>
      </w:r>
      <w:r w:rsidR="0078472F" w:rsidRPr="000A0907">
        <w:rPr>
          <w:b/>
          <w:bCs/>
          <w:lang w:val="en-US"/>
        </w:rPr>
        <w:tab/>
        <w:t>– MAC/PHY</w:t>
      </w:r>
      <w:r w:rsidR="0078472F" w:rsidRPr="000A0907">
        <w:rPr>
          <w:b/>
          <w:bCs/>
          <w:lang w:val="en-US"/>
        </w:rPr>
        <w:tab/>
      </w:r>
      <w:r w:rsidR="0078472F" w:rsidRPr="000A0907">
        <w:rPr>
          <w:b/>
          <w:bCs/>
          <w:lang w:val="en-US"/>
        </w:rPr>
        <w:tab/>
      </w:r>
      <w:r w:rsidR="0078472F" w:rsidRPr="000A0907">
        <w:rPr>
          <w:b/>
          <w:bCs/>
          <w:lang w:val="en-US"/>
        </w:rPr>
        <w:tab/>
        <w:t>19:00-22:00 ET</w:t>
      </w:r>
    </w:p>
    <w:p w14:paraId="15DEAF04" w14:textId="4AFADD7A" w:rsidR="0078472F" w:rsidRPr="00F3217C" w:rsidRDefault="00DA7D67"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w:t>
      </w:r>
      <w:r>
        <w:rPr>
          <w:b/>
          <w:bCs/>
          <w:lang w:val="en-US"/>
        </w:rPr>
        <w:t>30</w:t>
      </w:r>
      <w:r w:rsidR="0078472F" w:rsidRPr="00F3217C">
        <w:rPr>
          <w:b/>
          <w:bCs/>
          <w:lang w:val="en-US"/>
        </w:rPr>
        <w:tab/>
      </w:r>
      <w:r w:rsidR="0078472F" w:rsidRPr="00F3217C">
        <w:rPr>
          <w:b/>
          <w:bCs/>
          <w:lang w:val="en-US"/>
        </w:rPr>
        <w:tab/>
      </w:r>
      <w:r w:rsidR="0078472F" w:rsidRPr="00F3217C">
        <w:rPr>
          <w:b/>
          <w:bCs/>
          <w:lang w:val="en-US"/>
        </w:rPr>
        <w:tab/>
        <w:t xml:space="preserve">(Wednesday) </w:t>
      </w:r>
      <w:r w:rsidR="0078472F" w:rsidRPr="00F3217C">
        <w:rPr>
          <w:b/>
          <w:bCs/>
          <w:lang w:val="en-US"/>
        </w:rPr>
        <w:tab/>
        <w:t xml:space="preserve">– </w:t>
      </w:r>
      <w:r w:rsidR="0072691E">
        <w:rPr>
          <w:b/>
          <w:bCs/>
          <w:lang w:val="en-US"/>
        </w:rPr>
        <w:t>Joint</w:t>
      </w:r>
      <w:r w:rsidR="0072691E">
        <w:rPr>
          <w:b/>
          <w:bCs/>
          <w:lang w:val="en-US"/>
        </w:rPr>
        <w:tab/>
      </w:r>
      <w:r w:rsidR="0077272B">
        <w:rPr>
          <w:b/>
          <w:bCs/>
          <w:lang w:val="en-US"/>
        </w:rPr>
        <w:t xml:space="preserve"> </w:t>
      </w:r>
      <w:r w:rsidR="0077272B" w:rsidRPr="00F3217C">
        <w:rPr>
          <w:b/>
          <w:bCs/>
          <w:lang w:val="en-US"/>
        </w:rPr>
        <w:t>(Motions)</w:t>
      </w:r>
      <w:r w:rsidR="0078472F" w:rsidRPr="00F3217C">
        <w:rPr>
          <w:b/>
          <w:bCs/>
          <w:lang w:val="en-US"/>
        </w:rPr>
        <w:tab/>
      </w:r>
      <w:r w:rsidR="0078472F" w:rsidRPr="00F3217C">
        <w:rPr>
          <w:b/>
          <w:bCs/>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F3217C" w:rsidRDefault="0077272B" w:rsidP="0077272B">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B72514">
        <w:rPr>
          <w:b/>
          <w:bCs/>
          <w:lang w:val="en-US"/>
        </w:rPr>
        <w:t>08</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xml:space="preserve">– </w:t>
      </w:r>
      <w:r w:rsidR="00B72514" w:rsidRPr="00F3217C">
        <w:rPr>
          <w:b/>
          <w:bCs/>
          <w:lang w:val="en-US"/>
        </w:rPr>
        <w:t>MAC/PHY</w:t>
      </w:r>
      <w:r w:rsidR="00B72514" w:rsidRPr="00F3217C">
        <w:rPr>
          <w:b/>
          <w:bCs/>
          <w:lang w:val="en-US"/>
        </w:rPr>
        <w:tab/>
      </w:r>
      <w:r w:rsidR="00B72514" w:rsidRPr="00F3217C">
        <w:rPr>
          <w:b/>
          <w:bCs/>
          <w:lang w:val="en-US"/>
        </w:rPr>
        <w:tab/>
      </w:r>
      <w:r w:rsidR="00B72514" w:rsidRPr="00F3217C">
        <w:rPr>
          <w:b/>
          <w:bCs/>
          <w:lang w:val="en-US"/>
        </w:rPr>
        <w:tab/>
        <w:t>1</w:t>
      </w:r>
      <w:r w:rsidR="00987A63">
        <w:rPr>
          <w:b/>
          <w:bCs/>
          <w:lang w:val="en-US"/>
        </w:rPr>
        <w:t>9</w:t>
      </w:r>
      <w:r w:rsidR="00B72514" w:rsidRPr="00F3217C">
        <w:rPr>
          <w:b/>
          <w:bCs/>
          <w:lang w:val="en-US"/>
        </w:rPr>
        <w:t>:00-</w:t>
      </w:r>
      <w:r w:rsidR="00987A63">
        <w:rPr>
          <w:b/>
          <w:bCs/>
          <w:lang w:val="en-US"/>
        </w:rPr>
        <w:t>22</w:t>
      </w:r>
      <w:r w:rsidR="00B72514" w:rsidRPr="00F3217C">
        <w:rPr>
          <w:b/>
          <w:bCs/>
          <w:lang w:val="en-US"/>
        </w:rPr>
        <w:t>:00 ET</w:t>
      </w:r>
    </w:p>
    <w:p w14:paraId="7374150C" w14:textId="2ACEB470" w:rsidR="00DF0BA6" w:rsidRPr="000A0907" w:rsidRDefault="00DF0BA6" w:rsidP="00DF0BA6">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12</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236AC1ED" w14:textId="443A53E5" w:rsidR="00DF0BA6" w:rsidRPr="00F3217C" w:rsidRDefault="00DF0BA6" w:rsidP="00DF0BA6">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EB4EDA">
        <w:rPr>
          <w:b/>
          <w:bCs/>
          <w:lang w:val="en-US"/>
        </w:rPr>
        <w:t>15</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4FDBECB1" w14:textId="591F2973" w:rsidR="00DB0284" w:rsidRPr="00F3217C" w:rsidRDefault="00DB0284" w:rsidP="00DB0284">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19</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1580ECFA" w14:textId="340B297D" w:rsidR="000949C3" w:rsidRDefault="00DB0284" w:rsidP="004D276E">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22</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0928F40D" w14:textId="686BE32D" w:rsidR="000949C3" w:rsidRPr="000A0907" w:rsidRDefault="000949C3" w:rsidP="000949C3">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F3217C" w:rsidRDefault="00E97808" w:rsidP="00E97808">
      <w:pPr>
        <w:pStyle w:val="ListParagraph"/>
        <w:numPr>
          <w:ilvl w:val="0"/>
          <w:numId w:val="2"/>
        </w:numPr>
        <w:spacing w:before="100" w:beforeAutospacing="1" w:after="240"/>
        <w:rPr>
          <w:b/>
          <w:bCs/>
          <w:lang w:val="en-US"/>
        </w:rPr>
      </w:pPr>
      <w:r>
        <w:rPr>
          <w:b/>
          <w:bCs/>
          <w:lang w:val="en-US"/>
        </w:rPr>
        <w:t>Nov</w:t>
      </w:r>
      <w:r w:rsidRPr="00F3217C">
        <w:rPr>
          <w:b/>
          <w:bCs/>
          <w:lang w:val="en-US"/>
        </w:rPr>
        <w:t xml:space="preserve"> </w:t>
      </w:r>
      <w:r w:rsidR="00246AA0">
        <w:rPr>
          <w:b/>
          <w:bCs/>
          <w:lang w:val="en-US"/>
        </w:rPr>
        <w:t>02</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97E5796" w14:textId="58E3D857" w:rsidR="00EF4DB1" w:rsidRPr="006D1B6E" w:rsidRDefault="00246AA0" w:rsidP="002311F4">
      <w:pPr>
        <w:pStyle w:val="ListParagraph"/>
        <w:numPr>
          <w:ilvl w:val="0"/>
          <w:numId w:val="2"/>
        </w:numPr>
        <w:spacing w:before="100" w:beforeAutospacing="1" w:after="240"/>
        <w:rPr>
          <w:b/>
          <w:bCs/>
          <w:lang w:val="en-US"/>
        </w:rPr>
      </w:pPr>
      <w:r>
        <w:rPr>
          <w:b/>
          <w:bCs/>
          <w:lang w:val="en-US"/>
        </w:rPr>
        <w:t>Nov</w:t>
      </w:r>
      <w:r w:rsidR="00E97808" w:rsidRPr="00F3217C">
        <w:rPr>
          <w:b/>
          <w:bCs/>
          <w:lang w:val="en-US"/>
        </w:rPr>
        <w:t xml:space="preserve"> </w:t>
      </w:r>
      <w:r>
        <w:rPr>
          <w:b/>
          <w:bCs/>
          <w:lang w:val="en-US"/>
        </w:rPr>
        <w:t>05</w:t>
      </w:r>
      <w:r w:rsidR="00E97808" w:rsidRPr="00F3217C">
        <w:rPr>
          <w:b/>
          <w:bCs/>
          <w:lang w:val="en-US"/>
        </w:rPr>
        <w:tab/>
      </w:r>
      <w:r w:rsidR="00E97808" w:rsidRPr="00F3217C">
        <w:rPr>
          <w:b/>
          <w:bCs/>
          <w:lang w:val="en-US"/>
        </w:rPr>
        <w:tab/>
      </w:r>
      <w:r w:rsidR="00E97808" w:rsidRPr="00F3217C">
        <w:rPr>
          <w:b/>
          <w:bCs/>
          <w:lang w:val="en-US"/>
        </w:rPr>
        <w:tab/>
        <w:t xml:space="preserve">(Thursday) </w:t>
      </w:r>
      <w:r w:rsidR="00E97808" w:rsidRPr="00F3217C">
        <w:rPr>
          <w:b/>
          <w:bCs/>
          <w:lang w:val="en-US"/>
        </w:rPr>
        <w:tab/>
        <w:t>– MAC/PHY</w:t>
      </w:r>
      <w:r w:rsidR="00E97808" w:rsidRPr="00F3217C">
        <w:rPr>
          <w:b/>
          <w:bCs/>
          <w:lang w:val="en-US"/>
        </w:rPr>
        <w:tab/>
      </w:r>
      <w:r w:rsidR="00E97808" w:rsidRPr="00F3217C">
        <w:rPr>
          <w:b/>
          <w:bCs/>
          <w:lang w:val="en-US"/>
        </w:rPr>
        <w:tab/>
      </w:r>
      <w:r w:rsidR="00E97808" w:rsidRPr="00F3217C">
        <w:rPr>
          <w:b/>
          <w:bCs/>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lastRenderedPageBreak/>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EF97B01" w:rsidR="0061642D" w:rsidRDefault="00472759" w:rsidP="00F525EA">
      <w:pPr>
        <w:pStyle w:val="ListParagraph"/>
        <w:numPr>
          <w:ilvl w:val="0"/>
          <w:numId w:val="4"/>
        </w:numPr>
        <w:rPr>
          <w:color w:val="000000" w:themeColor="text1"/>
        </w:rPr>
      </w:pPr>
      <w:r>
        <w:rPr>
          <w:color w:val="FF0000"/>
        </w:rPr>
        <w:t>14</w:t>
      </w:r>
      <w:r w:rsidR="0061642D">
        <w:rPr>
          <w:color w:val="000000" w:themeColor="text1"/>
        </w:rPr>
        <w:t xml:space="preserve"> submissions in the Joint queue</w:t>
      </w:r>
    </w:p>
    <w:p w14:paraId="502BDCFB" w14:textId="382BB9AB" w:rsidR="0061642D" w:rsidRDefault="00472759" w:rsidP="00F525EA">
      <w:pPr>
        <w:pStyle w:val="ListParagraph"/>
        <w:numPr>
          <w:ilvl w:val="0"/>
          <w:numId w:val="4"/>
        </w:numPr>
        <w:rPr>
          <w:color w:val="000000" w:themeColor="text1"/>
        </w:rPr>
      </w:pPr>
      <w:r>
        <w:rPr>
          <w:color w:val="FF0000"/>
        </w:rPr>
        <w:t>4</w:t>
      </w:r>
      <w:r w:rsidR="00091172">
        <w:rPr>
          <w:color w:val="FF0000"/>
        </w:rPr>
        <w:t>6</w:t>
      </w:r>
      <w:r w:rsidR="0061642D">
        <w:rPr>
          <w:color w:val="000000" w:themeColor="text1"/>
        </w:rPr>
        <w:t xml:space="preserve"> submissions in the MAC queue</w:t>
      </w:r>
    </w:p>
    <w:p w14:paraId="6C1302F5" w14:textId="00FE87A9" w:rsidR="00A43656" w:rsidRDefault="004238B6" w:rsidP="00F525EA">
      <w:pPr>
        <w:pStyle w:val="ListParagraph"/>
        <w:numPr>
          <w:ilvl w:val="0"/>
          <w:numId w:val="4"/>
        </w:numPr>
        <w:rPr>
          <w:color w:val="000000" w:themeColor="text1"/>
        </w:rPr>
      </w:pPr>
      <w:r>
        <w:rPr>
          <w:color w:val="FF0000"/>
        </w:rPr>
        <w:t>23</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160" w:type="dxa"/>
        <w:tblLayout w:type="fixed"/>
        <w:tblCellMar>
          <w:left w:w="0" w:type="dxa"/>
          <w:right w:w="0" w:type="dxa"/>
        </w:tblCellMar>
        <w:tblLook w:val="0420" w:firstRow="1" w:lastRow="0" w:firstColumn="0" w:lastColumn="0" w:noHBand="0" w:noVBand="1"/>
      </w:tblPr>
      <w:tblGrid>
        <w:gridCol w:w="980"/>
        <w:gridCol w:w="4050"/>
        <w:gridCol w:w="1710"/>
        <w:gridCol w:w="990"/>
        <w:gridCol w:w="1710"/>
        <w:gridCol w:w="720"/>
      </w:tblGrid>
      <w:tr w:rsidR="002417B2" w:rsidRPr="008B2433" w14:paraId="047F5169" w14:textId="77777777" w:rsidTr="003C7A7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9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022C33" w:rsidRDefault="00E153EF" w:rsidP="00F70FF7">
            <w:pPr>
              <w:jc w:val="center"/>
              <w:rPr>
                <w:sz w:val="20"/>
              </w:rPr>
            </w:pPr>
            <w:hyperlink r:id="rId11" w:history="1">
              <w:r w:rsidR="00140BE7" w:rsidRPr="00022C33">
                <w:rPr>
                  <w:rStyle w:val="Hyperlink"/>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022C33" w:rsidRDefault="00140BE7" w:rsidP="00F70FF7">
            <w:pPr>
              <w:rPr>
                <w:sz w:val="20"/>
              </w:rPr>
            </w:pPr>
            <w:r w:rsidRPr="00022C33">
              <w:rPr>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022C33" w:rsidRDefault="00140BE7"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022C33" w:rsidRDefault="00140BE7" w:rsidP="00F70FF7">
            <w:pPr>
              <w:jc w:val="center"/>
              <w:rPr>
                <w:sz w:val="20"/>
              </w:rPr>
            </w:pPr>
            <w:r w:rsidRPr="00022C33">
              <w:rPr>
                <w:sz w:val="20"/>
              </w:rPr>
              <w:t>Joint</w:t>
            </w:r>
          </w:p>
        </w:tc>
      </w:tr>
      <w:tr w:rsidR="00022C33" w:rsidRPr="00022C33" w14:paraId="06C131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022C33" w:rsidRDefault="00E153EF" w:rsidP="00F70FF7">
            <w:pPr>
              <w:jc w:val="center"/>
              <w:rPr>
                <w:sz w:val="20"/>
              </w:rPr>
            </w:pPr>
            <w:hyperlink r:id="rId12" w:history="1">
              <w:r w:rsidR="00140BE7" w:rsidRPr="00022C33">
                <w:rPr>
                  <w:rStyle w:val="Hyperlink"/>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022C33" w:rsidRDefault="00140BE7" w:rsidP="00F70FF7">
            <w:pPr>
              <w:rPr>
                <w:sz w:val="20"/>
              </w:rPr>
            </w:pPr>
            <w:r w:rsidRPr="00022C33">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022C33" w:rsidRDefault="00140BE7" w:rsidP="00F70FF7">
            <w:pPr>
              <w:rPr>
                <w:sz w:val="20"/>
              </w:rPr>
            </w:pPr>
            <w:proofErr w:type="spellStart"/>
            <w:r w:rsidRPr="00022C33">
              <w:rPr>
                <w:sz w:val="20"/>
              </w:rPr>
              <w:t>Myeongjin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022C33" w:rsidRDefault="00140BE7" w:rsidP="00F70FF7">
            <w:pPr>
              <w:jc w:val="center"/>
              <w:rPr>
                <w:sz w:val="20"/>
              </w:rPr>
            </w:pPr>
            <w:r w:rsidRPr="00022C33">
              <w:rPr>
                <w:sz w:val="20"/>
              </w:rPr>
              <w:t>Joint</w:t>
            </w:r>
          </w:p>
        </w:tc>
      </w:tr>
      <w:tr w:rsidR="00022C33" w:rsidRPr="00022C33" w14:paraId="5E7E0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022C33" w:rsidRDefault="00E153EF" w:rsidP="00F70FF7">
            <w:pPr>
              <w:jc w:val="center"/>
              <w:rPr>
                <w:sz w:val="20"/>
              </w:rPr>
            </w:pPr>
            <w:hyperlink r:id="rId13" w:history="1">
              <w:r w:rsidR="00140BE7" w:rsidRPr="00022C33">
                <w:rPr>
                  <w:rStyle w:val="Hyperlink"/>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022C33" w:rsidRDefault="00140BE7" w:rsidP="00F70FF7">
            <w:pPr>
              <w:rPr>
                <w:sz w:val="20"/>
              </w:rPr>
            </w:pPr>
            <w:r w:rsidRPr="00022C33">
              <w:rPr>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022C33" w:rsidRDefault="00140BE7" w:rsidP="00F70FF7">
            <w:pPr>
              <w:rPr>
                <w:sz w:val="20"/>
              </w:rPr>
            </w:pPr>
            <w:proofErr w:type="spellStart"/>
            <w:r w:rsidRPr="00022C33">
              <w:rPr>
                <w:sz w:val="20"/>
              </w:rPr>
              <w:t>Jonghun</w:t>
            </w:r>
            <w:proofErr w:type="spellEnd"/>
            <w:r w:rsidRPr="00022C33">
              <w:rPr>
                <w:sz w:val="20"/>
              </w:rPr>
              <w:t xml:space="preserve"> Han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022C33" w:rsidRDefault="00140BE7" w:rsidP="00F70FF7">
            <w:pPr>
              <w:jc w:val="center"/>
              <w:rPr>
                <w:sz w:val="20"/>
              </w:rPr>
            </w:pPr>
            <w:r w:rsidRPr="00022C33">
              <w:rPr>
                <w:sz w:val="20"/>
              </w:rPr>
              <w:t>Joint</w:t>
            </w:r>
          </w:p>
        </w:tc>
      </w:tr>
      <w:tr w:rsidR="00022C33" w:rsidRPr="00022C33" w14:paraId="7473CB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022C33" w:rsidRDefault="00E153EF" w:rsidP="00F70FF7">
            <w:pPr>
              <w:jc w:val="center"/>
              <w:rPr>
                <w:sz w:val="20"/>
              </w:rPr>
            </w:pPr>
            <w:hyperlink r:id="rId14" w:history="1">
              <w:r w:rsidR="00140BE7" w:rsidRPr="00022C33">
                <w:rPr>
                  <w:rStyle w:val="Hyperlink"/>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022C33" w:rsidRDefault="00140BE7" w:rsidP="00F70FF7">
            <w:pPr>
              <w:rPr>
                <w:sz w:val="20"/>
              </w:rPr>
            </w:pPr>
            <w:r w:rsidRPr="00022C33">
              <w:rPr>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022C33" w:rsidRDefault="00140BE7" w:rsidP="00F70FF7">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022C33" w:rsidRDefault="00140BE7" w:rsidP="00F70FF7">
            <w:pPr>
              <w:jc w:val="center"/>
              <w:rPr>
                <w:sz w:val="20"/>
              </w:rPr>
            </w:pPr>
            <w:r w:rsidRPr="00022C33">
              <w:rPr>
                <w:sz w:val="20"/>
              </w:rPr>
              <w:t>Joint</w:t>
            </w:r>
          </w:p>
        </w:tc>
      </w:tr>
      <w:tr w:rsidR="00022C33" w:rsidRPr="00022C33" w14:paraId="34194BB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E153EF" w:rsidP="00F70FF7">
            <w:pPr>
              <w:jc w:val="center"/>
              <w:rPr>
                <w:sz w:val="20"/>
              </w:rPr>
            </w:pPr>
            <w:hyperlink r:id="rId15"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F70FF7">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F70FF7">
            <w:pPr>
              <w:rPr>
                <w:sz w:val="20"/>
              </w:rPr>
            </w:pPr>
            <w:r w:rsidRPr="00022C33">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F70FF7">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F70FF7">
            <w:pPr>
              <w:jc w:val="center"/>
              <w:rPr>
                <w:sz w:val="20"/>
              </w:rPr>
            </w:pPr>
            <w:r w:rsidRPr="00022C33">
              <w:rPr>
                <w:sz w:val="20"/>
              </w:rPr>
              <w:t>Joint</w:t>
            </w:r>
          </w:p>
        </w:tc>
      </w:tr>
      <w:tr w:rsidR="00022C33" w:rsidRPr="00022C33" w14:paraId="5539387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E153EF" w:rsidP="00F70FF7">
            <w:pPr>
              <w:jc w:val="center"/>
              <w:rPr>
                <w:color w:val="4472C4" w:themeColor="accent5"/>
                <w:sz w:val="20"/>
              </w:rPr>
            </w:pPr>
            <w:hyperlink r:id="rId16"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F70FF7">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F70FF7">
            <w:pPr>
              <w:rPr>
                <w:sz w:val="20"/>
              </w:rPr>
            </w:pPr>
            <w:r w:rsidRPr="00022C33">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F70FF7">
            <w:pPr>
              <w:jc w:val="center"/>
              <w:rPr>
                <w:sz w:val="20"/>
              </w:rPr>
            </w:pPr>
            <w:r w:rsidRPr="00022C33">
              <w:rPr>
                <w:sz w:val="20"/>
              </w:rPr>
              <w:t>Joint</w:t>
            </w:r>
          </w:p>
        </w:tc>
      </w:tr>
      <w:tr w:rsidR="00022C33" w:rsidRPr="00022C33" w14:paraId="42DABF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E153EF" w:rsidP="00F70FF7">
            <w:pPr>
              <w:jc w:val="center"/>
              <w:rPr>
                <w:color w:val="FF0000"/>
                <w:sz w:val="20"/>
              </w:rPr>
            </w:pPr>
            <w:hyperlink r:id="rId17"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F70FF7">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F70FF7">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F70FF7">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F70FF7">
            <w:pPr>
              <w:jc w:val="center"/>
              <w:rPr>
                <w:sz w:val="20"/>
              </w:rPr>
            </w:pPr>
            <w:r w:rsidRPr="00022C33">
              <w:rPr>
                <w:sz w:val="20"/>
              </w:rPr>
              <w:t>Joint</w:t>
            </w:r>
          </w:p>
        </w:tc>
      </w:tr>
      <w:tr w:rsidR="00022C33" w:rsidRPr="00CC1135" w14:paraId="1961288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E153EF" w:rsidP="00F70FF7">
            <w:pPr>
              <w:jc w:val="center"/>
              <w:rPr>
                <w:sz w:val="20"/>
              </w:rPr>
            </w:pPr>
            <w:hyperlink r:id="rId18"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F70FF7">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F70FF7">
            <w:pPr>
              <w:rPr>
                <w:sz w:val="20"/>
              </w:rPr>
            </w:pPr>
            <w:proofErr w:type="spellStart"/>
            <w:r w:rsidRPr="00022C33">
              <w:rPr>
                <w:sz w:val="20"/>
              </w:rPr>
              <w:t>Chenchen</w:t>
            </w:r>
            <w:proofErr w:type="spellEnd"/>
            <w:r w:rsidRPr="00022C33">
              <w:rPr>
                <w:sz w:val="20"/>
              </w:rPr>
              <w:t xml:space="preserve">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F70FF7">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F70FF7">
            <w:pPr>
              <w:jc w:val="center"/>
              <w:rPr>
                <w:sz w:val="20"/>
              </w:rPr>
            </w:pPr>
            <w:r w:rsidRPr="00022C33">
              <w:rPr>
                <w:sz w:val="20"/>
              </w:rPr>
              <w:t>Joint</w:t>
            </w:r>
          </w:p>
        </w:tc>
      </w:tr>
      <w:tr w:rsidR="00022C33" w:rsidRPr="00CC1135" w14:paraId="268155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022C33" w:rsidRDefault="00E153EF" w:rsidP="00F70FF7">
            <w:pPr>
              <w:jc w:val="center"/>
              <w:rPr>
                <w:sz w:val="20"/>
              </w:rPr>
            </w:pPr>
            <w:hyperlink r:id="rId19" w:history="1">
              <w:r w:rsidR="00FD6981" w:rsidRPr="00022C33">
                <w:rPr>
                  <w:rStyle w:val="Hyperlink"/>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022C33" w:rsidRDefault="00FD6981" w:rsidP="00F70FF7">
            <w:pPr>
              <w:rPr>
                <w:sz w:val="20"/>
              </w:rPr>
            </w:pPr>
            <w:r w:rsidRPr="00022C33">
              <w:rPr>
                <w:sz w:val="20"/>
              </w:rPr>
              <w:t xml:space="preserve">TB PPDU Format </w:t>
            </w:r>
            <w:proofErr w:type="spellStart"/>
            <w:r w:rsidRPr="00022C33">
              <w:rPr>
                <w:sz w:val="20"/>
              </w:rPr>
              <w:t>Signaling</w:t>
            </w:r>
            <w:proofErr w:type="spellEnd"/>
            <w:r w:rsidRPr="00022C33">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022C33" w:rsidRDefault="00FD6981" w:rsidP="00F70FF7">
            <w:pPr>
              <w:rPr>
                <w:sz w:val="20"/>
              </w:rPr>
            </w:pPr>
            <w:proofErr w:type="spellStart"/>
            <w:r w:rsidRPr="00022C33">
              <w:rPr>
                <w:sz w:val="20"/>
              </w:rPr>
              <w:t>Geonjung</w:t>
            </w:r>
            <w:proofErr w:type="spellEnd"/>
            <w:r w:rsidRPr="00022C33">
              <w:rPr>
                <w:sz w:val="20"/>
              </w:rPr>
              <w:t xml:space="preserve"> Ko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022C33" w:rsidRDefault="009F1002"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022C33" w:rsidRDefault="00FD6981" w:rsidP="00F70FF7">
            <w:pPr>
              <w:jc w:val="center"/>
              <w:rPr>
                <w:sz w:val="20"/>
              </w:rPr>
            </w:pPr>
            <w:r w:rsidRPr="00022C33">
              <w:rPr>
                <w:sz w:val="20"/>
              </w:rPr>
              <w:t>Joint</w:t>
            </w:r>
          </w:p>
        </w:tc>
      </w:tr>
      <w:tr w:rsidR="00022C33" w:rsidRPr="00D445B4" w14:paraId="0592B4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E153EF" w:rsidP="00F70FF7">
            <w:pPr>
              <w:jc w:val="center"/>
              <w:rPr>
                <w:sz w:val="20"/>
              </w:rPr>
            </w:pPr>
            <w:hyperlink r:id="rId20"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F70FF7">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F70FF7">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F70FF7">
            <w:pPr>
              <w:jc w:val="center"/>
              <w:rPr>
                <w:sz w:val="20"/>
              </w:rPr>
            </w:pPr>
            <w:r w:rsidRPr="00022C33">
              <w:rPr>
                <w:sz w:val="20"/>
              </w:rPr>
              <w:t>Joint</w:t>
            </w:r>
          </w:p>
        </w:tc>
      </w:tr>
      <w:tr w:rsidR="00022C33" w:rsidRPr="007A33C2" w14:paraId="0CBAD57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E153EF" w:rsidP="00F70FF7">
            <w:pPr>
              <w:jc w:val="center"/>
              <w:rPr>
                <w:sz w:val="20"/>
              </w:rPr>
            </w:pPr>
            <w:hyperlink r:id="rId21"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F70FF7">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F70FF7">
            <w:pPr>
              <w:rPr>
                <w:sz w:val="20"/>
              </w:rPr>
            </w:pPr>
            <w:r w:rsidRPr="00022C33">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F70FF7">
            <w:pPr>
              <w:jc w:val="center"/>
              <w:rPr>
                <w:sz w:val="20"/>
              </w:rPr>
            </w:pPr>
            <w:r w:rsidRPr="00022C33">
              <w:rPr>
                <w:sz w:val="20"/>
              </w:rPr>
              <w:t>Joint</w:t>
            </w:r>
          </w:p>
        </w:tc>
      </w:tr>
      <w:bookmarkStart w:id="1" w:name="_Hlk51014498"/>
      <w:tr w:rsidR="00022C33" w:rsidRPr="007A33C2" w14:paraId="61BA95C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F70FF7">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F70FF7">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F70FF7">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F70FF7">
            <w:pPr>
              <w:jc w:val="center"/>
              <w:rPr>
                <w:sz w:val="20"/>
              </w:rPr>
            </w:pPr>
            <w:r w:rsidRPr="00022C33">
              <w:rPr>
                <w:sz w:val="20"/>
              </w:rPr>
              <w:t>Joint</w:t>
            </w:r>
          </w:p>
        </w:tc>
      </w:tr>
      <w:tr w:rsidR="00022C33" w:rsidRPr="007A33C2" w14:paraId="5F6CAFD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E153EF" w:rsidP="00F70FF7">
            <w:pPr>
              <w:jc w:val="center"/>
              <w:rPr>
                <w:color w:val="FF0000"/>
                <w:sz w:val="20"/>
              </w:rPr>
            </w:pPr>
            <w:hyperlink r:id="rId22"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F70FF7">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F70FF7">
            <w:pPr>
              <w:rPr>
                <w:sz w:val="20"/>
              </w:rPr>
            </w:pPr>
            <w:r w:rsidRPr="00022C33">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F70FF7">
            <w:pPr>
              <w:jc w:val="center"/>
              <w:rPr>
                <w:sz w:val="20"/>
              </w:rPr>
            </w:pPr>
            <w:r w:rsidRPr="00022C33">
              <w:rPr>
                <w:sz w:val="20"/>
              </w:rPr>
              <w:t>Joint</w:t>
            </w:r>
          </w:p>
        </w:tc>
      </w:tr>
      <w:bookmarkEnd w:id="1"/>
      <w:tr w:rsidR="00022C33" w:rsidRPr="00CC1135" w14:paraId="652C1A5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022C33" w:rsidRDefault="00A9291A" w:rsidP="00F70FF7">
            <w:pPr>
              <w:jc w:val="center"/>
              <w:rPr>
                <w:color w:val="FF0000"/>
                <w:sz w:val="20"/>
              </w:rPr>
            </w:pPr>
            <w:r>
              <w:fldChar w:fldCharType="begin"/>
            </w:r>
            <w:r>
              <w:instrText xml:space="preserve"> HYPERLINK "https://mentor.ieee.org/802.11/dcn/20/11-20-1429-00-00be-enhanced-trigger-frame-for-eht-support.pptx" </w:instrText>
            </w:r>
            <w:r>
              <w:fldChar w:fldCharType="separate"/>
            </w:r>
            <w:r w:rsidR="00FD6981" w:rsidRPr="00022C33">
              <w:rPr>
                <w:rStyle w:val="Hyperlink"/>
                <w:sz w:val="20"/>
              </w:rPr>
              <w:t>1429r0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022C33" w:rsidRDefault="00FD6981" w:rsidP="00F70FF7">
            <w:pPr>
              <w:rPr>
                <w:sz w:val="20"/>
              </w:rPr>
            </w:pPr>
            <w:r w:rsidRPr="00022C33">
              <w:rPr>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022C33" w:rsidRDefault="00FD6981" w:rsidP="00F70FF7">
            <w:pPr>
              <w:rPr>
                <w:sz w:val="20"/>
              </w:rPr>
            </w:pPr>
            <w:r w:rsidRPr="00022C33">
              <w:rPr>
                <w:sz w:val="20"/>
              </w:rPr>
              <w:t>Steve Shellhammer</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77777777" w:rsidR="00FD6981" w:rsidRPr="00022C33" w:rsidRDefault="00FD6981"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022C33" w:rsidRDefault="009F1002"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022C33" w:rsidRDefault="00FD6981" w:rsidP="00F70FF7">
            <w:pPr>
              <w:jc w:val="center"/>
              <w:rPr>
                <w:sz w:val="20"/>
              </w:rPr>
            </w:pPr>
            <w:r w:rsidRPr="00022C33">
              <w:rPr>
                <w:sz w:val="20"/>
              </w:rPr>
              <w:t>Joint</w:t>
            </w:r>
          </w:p>
        </w:tc>
      </w:tr>
      <w:tr w:rsidR="004E6231" w:rsidRPr="00CC1135" w14:paraId="0639158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F70FF7">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F70FF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F70FF7">
            <w:pPr>
              <w:rPr>
                <w:sz w:val="20"/>
              </w:rPr>
            </w:pP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F70FF7">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F70FF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F70FF7">
            <w:pPr>
              <w:jc w:val="center"/>
              <w:rPr>
                <w:sz w:val="20"/>
              </w:rPr>
            </w:pPr>
          </w:p>
        </w:tc>
      </w:tr>
      <w:tr w:rsidR="00785833" w:rsidRPr="00387A4F" w14:paraId="2FB884F8"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022C33" w:rsidRDefault="00E153EF" w:rsidP="00F70FF7">
            <w:pPr>
              <w:jc w:val="center"/>
              <w:rPr>
                <w:color w:val="FF0000"/>
                <w:sz w:val="20"/>
              </w:rPr>
            </w:pPr>
            <w:hyperlink r:id="rId23" w:history="1">
              <w:r w:rsidR="002D0A3A" w:rsidRPr="00022C33">
                <w:rPr>
                  <w:rStyle w:val="Hyperlink"/>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022C33" w:rsidRDefault="002D0A3A" w:rsidP="00F70FF7">
            <w:pPr>
              <w:rPr>
                <w:sz w:val="20"/>
              </w:rPr>
            </w:pPr>
            <w:r w:rsidRPr="00022C33">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022C33" w:rsidRDefault="002D0A3A" w:rsidP="00F70FF7">
            <w:pPr>
              <w:rPr>
                <w:sz w:val="20"/>
              </w:rPr>
            </w:pPr>
            <w:r w:rsidRPr="00022C33">
              <w:rPr>
                <w:sz w:val="20"/>
              </w:rPr>
              <w:t>Liangxiao Xin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022C33" w:rsidRDefault="002D0A3A" w:rsidP="00F70FF7">
            <w:pPr>
              <w:jc w:val="center"/>
              <w:rPr>
                <w:sz w:val="20"/>
              </w:rPr>
            </w:pPr>
            <w:r w:rsidRPr="00022C33">
              <w:rPr>
                <w:sz w:val="20"/>
              </w:rPr>
              <w:t>MAC</w:t>
            </w:r>
          </w:p>
        </w:tc>
      </w:tr>
      <w:tr w:rsidR="00022C33" w:rsidRPr="00CC1135" w14:paraId="008ECB6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022C33" w:rsidRDefault="00E153EF" w:rsidP="00F70FF7">
            <w:pPr>
              <w:jc w:val="center"/>
              <w:rPr>
                <w:color w:val="FF0000"/>
                <w:sz w:val="20"/>
              </w:rPr>
            </w:pPr>
            <w:hyperlink r:id="rId24" w:history="1">
              <w:r w:rsidR="002D0A3A" w:rsidRPr="00640AFA">
                <w:rPr>
                  <w:rStyle w:val="Hyperlink"/>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022C33" w:rsidRDefault="002D0A3A" w:rsidP="00F70FF7">
            <w:pPr>
              <w:rPr>
                <w:sz w:val="20"/>
              </w:rPr>
            </w:pPr>
            <w:r w:rsidRPr="00022C33">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022C33" w:rsidRDefault="002D0A3A" w:rsidP="00F70FF7">
            <w:pPr>
              <w:rPr>
                <w:sz w:val="20"/>
              </w:rPr>
            </w:pPr>
            <w:r w:rsidRPr="00022C33">
              <w:rPr>
                <w:sz w:val="20"/>
              </w:rPr>
              <w:t>Abhishek Patil</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022C33" w:rsidRDefault="002D0A3A" w:rsidP="00F70FF7">
            <w:pPr>
              <w:jc w:val="center"/>
              <w:rPr>
                <w:sz w:val="20"/>
              </w:rPr>
            </w:pPr>
            <w:r w:rsidRPr="00022C33">
              <w:rPr>
                <w:sz w:val="20"/>
              </w:rPr>
              <w:t>MAC</w:t>
            </w:r>
          </w:p>
        </w:tc>
      </w:tr>
      <w:tr w:rsidR="00022C33" w:rsidRPr="00CC1135" w14:paraId="34DBCC2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2D0A3A" w:rsidRPr="00022C33" w:rsidRDefault="002D0A3A" w:rsidP="00F70FF7">
            <w:pPr>
              <w:jc w:val="center"/>
              <w:rPr>
                <w:color w:val="FF0000"/>
                <w:sz w:val="20"/>
              </w:rPr>
            </w:pPr>
            <w:r w:rsidRPr="00022C33">
              <w:rPr>
                <w:color w:val="FF0000"/>
                <w:sz w:val="20"/>
              </w:rPr>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2D0A3A" w:rsidRPr="00022C33" w:rsidRDefault="002D0A3A" w:rsidP="00F70FF7">
            <w:pPr>
              <w:rPr>
                <w:sz w:val="20"/>
              </w:rPr>
            </w:pPr>
            <w:r w:rsidRPr="00022C33">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2D0A3A" w:rsidRPr="00022C33" w:rsidRDefault="002D0A3A" w:rsidP="00F70FF7">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2D0A3A" w:rsidRPr="00022C33" w:rsidRDefault="002D0A3A" w:rsidP="00F70FF7">
            <w:pPr>
              <w:jc w:val="center"/>
              <w:rPr>
                <w:sz w:val="20"/>
              </w:rPr>
            </w:pPr>
            <w:r w:rsidRPr="00022C33">
              <w:rPr>
                <w:sz w:val="20"/>
              </w:rPr>
              <w:t>MAC</w:t>
            </w:r>
          </w:p>
        </w:tc>
      </w:tr>
      <w:tr w:rsidR="00022C33" w:rsidRPr="00CC1135" w14:paraId="5911C69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2D0A3A" w:rsidRPr="00022C33" w:rsidRDefault="002D0A3A" w:rsidP="00F70FF7">
            <w:pPr>
              <w:jc w:val="center"/>
              <w:rPr>
                <w:color w:val="FF0000"/>
                <w:sz w:val="20"/>
              </w:rPr>
            </w:pPr>
            <w:r w:rsidRPr="00022C33">
              <w:rPr>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2D0A3A" w:rsidRPr="00022C33" w:rsidRDefault="002D0A3A" w:rsidP="00F70FF7">
            <w:pPr>
              <w:rPr>
                <w:sz w:val="20"/>
              </w:rPr>
            </w:pPr>
            <w:r w:rsidRPr="00022C33">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2D0A3A" w:rsidRPr="00022C33" w:rsidRDefault="002D0A3A" w:rsidP="00F70FF7">
            <w:pPr>
              <w:rPr>
                <w:sz w:val="20"/>
              </w:rPr>
            </w:pPr>
            <w:r w:rsidRPr="00022C33">
              <w:rPr>
                <w:sz w:val="20"/>
              </w:rPr>
              <w:t>Chunyu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2D0A3A" w:rsidRPr="00022C33" w:rsidRDefault="002D0A3A" w:rsidP="00F70FF7">
            <w:pPr>
              <w:jc w:val="center"/>
              <w:rPr>
                <w:sz w:val="20"/>
              </w:rPr>
            </w:pPr>
            <w:r w:rsidRPr="00022C33">
              <w:rPr>
                <w:sz w:val="20"/>
              </w:rPr>
              <w:t>MAC</w:t>
            </w:r>
          </w:p>
        </w:tc>
      </w:tr>
      <w:tr w:rsidR="00022C33" w:rsidRPr="00CC1135" w14:paraId="0E7ADD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F70FF7">
            <w:pPr>
              <w:jc w:val="center"/>
              <w:rPr>
                <w:color w:val="FF0000"/>
                <w:sz w:val="20"/>
              </w:rPr>
            </w:pPr>
            <w:r w:rsidRPr="00022C33">
              <w:rPr>
                <w:color w:val="FF0000"/>
                <w:sz w:val="20"/>
              </w:rPr>
              <w:lastRenderedPageBreak/>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F70FF7">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F70FF7">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F70FF7">
            <w:pPr>
              <w:jc w:val="center"/>
              <w:rPr>
                <w:sz w:val="20"/>
              </w:rPr>
            </w:pPr>
            <w:r w:rsidRPr="00022C33">
              <w:rPr>
                <w:sz w:val="20"/>
              </w:rPr>
              <w:t>MAC</w:t>
            </w:r>
          </w:p>
        </w:tc>
      </w:tr>
      <w:tr w:rsidR="00022C33" w:rsidRPr="00CC1135" w14:paraId="7F0A14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F70FF7">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F70FF7">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F70FF7">
            <w:pPr>
              <w:rPr>
                <w:sz w:val="20"/>
              </w:rPr>
            </w:pPr>
            <w:r w:rsidRPr="00022C33">
              <w:rPr>
                <w:sz w:val="20"/>
              </w:rPr>
              <w:t>Duncan Ho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F70FF7">
            <w:pPr>
              <w:jc w:val="center"/>
              <w:rPr>
                <w:sz w:val="20"/>
              </w:rPr>
            </w:pPr>
            <w:r w:rsidRPr="00022C33">
              <w:rPr>
                <w:sz w:val="20"/>
              </w:rPr>
              <w:t>MAC</w:t>
            </w:r>
          </w:p>
        </w:tc>
      </w:tr>
      <w:tr w:rsidR="00022C33" w:rsidRPr="00CC1135" w14:paraId="7B97488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E153EF" w:rsidP="00F70FF7">
            <w:pPr>
              <w:jc w:val="center"/>
              <w:rPr>
                <w:sz w:val="20"/>
              </w:rPr>
            </w:pPr>
            <w:hyperlink r:id="rId25"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F70FF7">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F70FF7">
            <w:pPr>
              <w:rPr>
                <w:sz w:val="20"/>
              </w:rPr>
            </w:pPr>
            <w:r w:rsidRPr="00022C33">
              <w:rPr>
                <w:sz w:val="20"/>
              </w:rPr>
              <w:t>Sindhu Verma</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F70FF7">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F70FF7">
            <w:pPr>
              <w:jc w:val="center"/>
              <w:rPr>
                <w:sz w:val="20"/>
              </w:rPr>
            </w:pPr>
            <w:r w:rsidRPr="00022C33">
              <w:rPr>
                <w:sz w:val="20"/>
              </w:rPr>
              <w:t>MAC</w:t>
            </w:r>
          </w:p>
        </w:tc>
      </w:tr>
      <w:tr w:rsidR="00022C33" w:rsidRPr="00CC1135" w14:paraId="1602BA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E153EF" w:rsidP="00F70FF7">
            <w:pPr>
              <w:jc w:val="center"/>
              <w:rPr>
                <w:color w:val="FF0000"/>
                <w:sz w:val="20"/>
              </w:rPr>
            </w:pPr>
            <w:hyperlink r:id="rId26"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F70FF7">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F70FF7">
            <w:pPr>
              <w:jc w:val="center"/>
              <w:rPr>
                <w:sz w:val="20"/>
              </w:rPr>
            </w:pPr>
            <w:r w:rsidRPr="00022C33">
              <w:rPr>
                <w:sz w:val="20"/>
              </w:rPr>
              <w:t>MAC</w:t>
            </w:r>
          </w:p>
        </w:tc>
      </w:tr>
      <w:tr w:rsidR="00022C33" w:rsidRPr="00CC1135" w14:paraId="3AB4111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022C33" w:rsidRDefault="00E153EF" w:rsidP="00F70FF7">
            <w:pPr>
              <w:jc w:val="center"/>
              <w:rPr>
                <w:color w:val="FF0000"/>
                <w:sz w:val="20"/>
              </w:rPr>
            </w:pPr>
            <w:hyperlink r:id="rId27" w:history="1">
              <w:r w:rsidR="002D0A3A" w:rsidRPr="00022C33">
                <w:rPr>
                  <w:rStyle w:val="Hyperlink"/>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022C33" w:rsidRDefault="002D0A3A" w:rsidP="00F70FF7">
            <w:pPr>
              <w:rPr>
                <w:sz w:val="20"/>
              </w:rPr>
            </w:pPr>
            <w:r w:rsidRPr="00022C33">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022C33" w:rsidRDefault="002D0A3A" w:rsidP="00F70FF7">
            <w:pPr>
              <w:rPr>
                <w:sz w:val="20"/>
              </w:rPr>
            </w:pPr>
            <w:r w:rsidRPr="00022C33">
              <w:rPr>
                <w:sz w:val="20"/>
              </w:rPr>
              <w:t>Ming Gan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022C33" w:rsidRDefault="002D0A3A" w:rsidP="00F70FF7">
            <w:pPr>
              <w:jc w:val="center"/>
              <w:rPr>
                <w:sz w:val="20"/>
              </w:rPr>
            </w:pPr>
            <w:r w:rsidRPr="00022C33">
              <w:rPr>
                <w:sz w:val="20"/>
              </w:rPr>
              <w:t>MAC</w:t>
            </w:r>
          </w:p>
        </w:tc>
      </w:tr>
      <w:tr w:rsidR="00022C33" w:rsidRPr="00CC1135" w14:paraId="30AFE41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22C33" w:rsidRDefault="00E153EF" w:rsidP="00F70FF7">
            <w:pPr>
              <w:jc w:val="center"/>
              <w:rPr>
                <w:color w:val="FF0000"/>
                <w:sz w:val="20"/>
              </w:rPr>
            </w:pPr>
            <w:hyperlink r:id="rId28" w:history="1">
              <w:r w:rsidR="002D0A3A" w:rsidRPr="00022C33">
                <w:rPr>
                  <w:rStyle w:val="Hyperlink"/>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22C33" w:rsidRDefault="002D0A3A" w:rsidP="00F70FF7">
            <w:pPr>
              <w:rPr>
                <w:sz w:val="20"/>
              </w:rPr>
            </w:pPr>
            <w:r w:rsidRPr="00022C33">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22C33" w:rsidRDefault="002D0A3A" w:rsidP="00F70FF7">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22C33" w:rsidRDefault="002D0A3A" w:rsidP="00F70FF7">
            <w:pPr>
              <w:jc w:val="center"/>
              <w:rPr>
                <w:sz w:val="20"/>
              </w:rPr>
            </w:pPr>
            <w:r w:rsidRPr="00022C33">
              <w:rPr>
                <w:sz w:val="20"/>
              </w:rPr>
              <w:t>MAC</w:t>
            </w:r>
          </w:p>
        </w:tc>
      </w:tr>
      <w:tr w:rsidR="00022C33" w:rsidRPr="00CC1135" w14:paraId="4D21DF0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77777777" w:rsidR="002D0A3A" w:rsidRPr="00022C33" w:rsidRDefault="002D0A3A" w:rsidP="00F70FF7">
            <w:pPr>
              <w:jc w:val="center"/>
              <w:rPr>
                <w:color w:val="FF0000"/>
                <w:sz w:val="20"/>
              </w:rPr>
            </w:pPr>
            <w:r w:rsidRPr="00022C33">
              <w:rPr>
                <w:color w:val="FF0000"/>
                <w:sz w:val="20"/>
              </w:rPr>
              <w:t>882r0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F70FF7">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F70FF7">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F70FF7">
            <w:pPr>
              <w:jc w:val="center"/>
              <w:rPr>
                <w:sz w:val="20"/>
              </w:rPr>
            </w:pPr>
            <w:r w:rsidRPr="00022C33">
              <w:rPr>
                <w:sz w:val="20"/>
              </w:rPr>
              <w:t>MAC</w:t>
            </w:r>
          </w:p>
        </w:tc>
      </w:tr>
      <w:tr w:rsidR="00022C33" w:rsidRPr="00CC1135" w14:paraId="713CA50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022C33" w:rsidRDefault="00E153EF" w:rsidP="00F70FF7">
            <w:pPr>
              <w:jc w:val="center"/>
              <w:rPr>
                <w:color w:val="FF0000"/>
                <w:sz w:val="20"/>
              </w:rPr>
            </w:pPr>
            <w:hyperlink r:id="rId29" w:history="1">
              <w:r w:rsidR="002D0A3A" w:rsidRPr="00022C33">
                <w:rPr>
                  <w:rStyle w:val="Hyperlink"/>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022C33" w:rsidRDefault="002D0A3A" w:rsidP="00F70FF7">
            <w:pPr>
              <w:rPr>
                <w:sz w:val="20"/>
              </w:rPr>
            </w:pPr>
            <w:r w:rsidRPr="00022C33">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022C33" w:rsidRDefault="002D0A3A" w:rsidP="00F70FF7">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022C33" w:rsidRDefault="002D0A3A" w:rsidP="00F70FF7">
            <w:pPr>
              <w:jc w:val="center"/>
              <w:rPr>
                <w:sz w:val="20"/>
              </w:rPr>
            </w:pPr>
            <w:r w:rsidRPr="00022C33">
              <w:rPr>
                <w:sz w:val="20"/>
              </w:rPr>
              <w:t>MAC</w:t>
            </w:r>
          </w:p>
        </w:tc>
      </w:tr>
      <w:tr w:rsidR="00022C33" w:rsidRPr="00CC1135" w14:paraId="70C9440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E153EF" w:rsidP="00F70FF7">
            <w:pPr>
              <w:jc w:val="center"/>
              <w:rPr>
                <w:color w:val="FF0000"/>
                <w:sz w:val="20"/>
              </w:rPr>
            </w:pPr>
            <w:hyperlink r:id="rId30"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F70FF7">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F70FF7">
            <w:pPr>
              <w:rPr>
                <w:sz w:val="20"/>
              </w:rPr>
            </w:pPr>
            <w:proofErr w:type="spellStart"/>
            <w:r w:rsidRPr="00022C33">
              <w:rPr>
                <w:sz w:val="20"/>
              </w:rPr>
              <w:t>Yiqing</w:t>
            </w:r>
            <w:proofErr w:type="spellEnd"/>
            <w:r w:rsidRPr="00022C33">
              <w:rPr>
                <w:sz w:val="20"/>
              </w:rPr>
              <w:t xml:space="preserve">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F70FF7">
            <w:pPr>
              <w:jc w:val="center"/>
              <w:rPr>
                <w:sz w:val="20"/>
              </w:rPr>
            </w:pPr>
            <w:r w:rsidRPr="00022C33">
              <w:rPr>
                <w:sz w:val="20"/>
              </w:rPr>
              <w:t>MAC</w:t>
            </w:r>
          </w:p>
        </w:tc>
      </w:tr>
      <w:tr w:rsidR="00022C33" w:rsidRPr="00CC1135" w14:paraId="080BFDA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E153EF" w:rsidP="00F70FF7">
            <w:pPr>
              <w:jc w:val="center"/>
              <w:rPr>
                <w:sz w:val="20"/>
              </w:rPr>
            </w:pPr>
            <w:hyperlink r:id="rId31"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F70FF7">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F70FF7">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F70FF7">
            <w:pPr>
              <w:jc w:val="center"/>
              <w:rPr>
                <w:sz w:val="20"/>
              </w:rPr>
            </w:pPr>
            <w:r w:rsidRPr="00022C33">
              <w:rPr>
                <w:sz w:val="20"/>
              </w:rPr>
              <w:t>MAC</w:t>
            </w:r>
          </w:p>
        </w:tc>
      </w:tr>
      <w:tr w:rsidR="00022C33" w:rsidRPr="00CC1135" w14:paraId="2985581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E153EF" w:rsidP="00F70FF7">
            <w:pPr>
              <w:jc w:val="center"/>
              <w:rPr>
                <w:sz w:val="20"/>
              </w:rPr>
            </w:pPr>
            <w:hyperlink r:id="rId32"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F70FF7">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F70FF7">
            <w:pPr>
              <w:rPr>
                <w:sz w:val="20"/>
              </w:rPr>
            </w:pPr>
            <w:r w:rsidRPr="00022C33">
              <w:rPr>
                <w:sz w:val="20"/>
              </w:rPr>
              <w:t>Ronny 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F70FF7">
            <w:pPr>
              <w:jc w:val="center"/>
              <w:rPr>
                <w:sz w:val="20"/>
              </w:rPr>
            </w:pPr>
            <w:r w:rsidRPr="00022C33">
              <w:rPr>
                <w:sz w:val="20"/>
              </w:rPr>
              <w:t>MAC</w:t>
            </w:r>
          </w:p>
        </w:tc>
      </w:tr>
      <w:tr w:rsidR="00022C33" w:rsidRPr="00CC1135" w14:paraId="1A7511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E153EF" w:rsidP="00F70FF7">
            <w:pPr>
              <w:jc w:val="center"/>
              <w:rPr>
                <w:color w:val="FF0000"/>
                <w:sz w:val="20"/>
              </w:rPr>
            </w:pPr>
            <w:hyperlink r:id="rId33"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F70FF7">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F70FF7">
            <w:pPr>
              <w:rPr>
                <w:sz w:val="20"/>
              </w:rPr>
            </w:pPr>
            <w:r w:rsidRPr="00022C33">
              <w:rPr>
                <w:sz w:val="20"/>
              </w:rPr>
              <w:t>Jinjing Jiang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F70FF7">
            <w:pPr>
              <w:jc w:val="center"/>
              <w:rPr>
                <w:sz w:val="20"/>
              </w:rPr>
            </w:pPr>
            <w:r w:rsidRPr="00022C33">
              <w:rPr>
                <w:sz w:val="20"/>
              </w:rPr>
              <w:t>MAC</w:t>
            </w:r>
          </w:p>
        </w:tc>
      </w:tr>
      <w:tr w:rsidR="00022C33" w:rsidRPr="00CC1135" w14:paraId="557F488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E153EF" w:rsidP="00F70FF7">
            <w:pPr>
              <w:jc w:val="center"/>
              <w:rPr>
                <w:color w:val="FF0000"/>
                <w:sz w:val="20"/>
              </w:rPr>
            </w:pPr>
            <w:hyperlink r:id="rId34"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F70FF7">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F70FF7">
            <w:pPr>
              <w:jc w:val="center"/>
              <w:rPr>
                <w:sz w:val="20"/>
              </w:rPr>
            </w:pPr>
            <w:r w:rsidRPr="00022C33">
              <w:rPr>
                <w:sz w:val="20"/>
              </w:rPr>
              <w:t>MAC</w:t>
            </w:r>
          </w:p>
        </w:tc>
      </w:tr>
      <w:tr w:rsidR="00022C33" w:rsidRPr="00CC1135" w14:paraId="2D62627F"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E153EF" w:rsidP="00022C33">
            <w:pPr>
              <w:jc w:val="center"/>
              <w:rPr>
                <w:rStyle w:val="Hyperlink"/>
                <w:sz w:val="20"/>
              </w:rPr>
            </w:pPr>
            <w:hyperlink r:id="rId35"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022C33" w:rsidRDefault="002D0A3A" w:rsidP="00F70FF7">
            <w:pPr>
              <w:jc w:val="center"/>
              <w:rPr>
                <w:color w:val="FF0000"/>
                <w:sz w:val="20"/>
              </w:rPr>
            </w:pPr>
            <w:bookmarkStart w:id="2" w:name="_Hlk50725184"/>
            <w:r w:rsidRPr="00022C33">
              <w:rPr>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022C33" w:rsidRDefault="002D0A3A" w:rsidP="00F70FF7">
            <w:pPr>
              <w:rPr>
                <w:sz w:val="20"/>
              </w:rPr>
            </w:pPr>
            <w:r w:rsidRPr="00022C33">
              <w:rPr>
                <w:sz w:val="20"/>
              </w:rPr>
              <w:t xml:space="preserve">TID-to-link mapping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022C33" w:rsidRDefault="002D0A3A" w:rsidP="00F70FF7">
            <w:pPr>
              <w:rPr>
                <w:sz w:val="20"/>
              </w:rPr>
            </w:pPr>
            <w:r w:rsidRPr="00022C33">
              <w:rPr>
                <w:sz w:val="20"/>
              </w:rPr>
              <w:t>Yongho Seok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022C33" w:rsidRDefault="002D0A3A" w:rsidP="00F70FF7">
            <w:pPr>
              <w:jc w:val="center"/>
              <w:rPr>
                <w:sz w:val="20"/>
              </w:rPr>
            </w:pPr>
            <w:r w:rsidRPr="00022C33">
              <w:rPr>
                <w:sz w:val="20"/>
              </w:rPr>
              <w:t>MAC</w:t>
            </w:r>
          </w:p>
        </w:tc>
      </w:tr>
      <w:bookmarkEnd w:id="2"/>
      <w:tr w:rsidR="00022C33" w:rsidRPr="00CC1135" w14:paraId="7CED825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F70FF7">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F70FF7">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F70FF7">
            <w:pPr>
              <w:jc w:val="center"/>
              <w:rPr>
                <w:sz w:val="20"/>
              </w:rPr>
            </w:pPr>
            <w:r w:rsidRPr="00022C33">
              <w:rPr>
                <w:sz w:val="20"/>
              </w:rPr>
              <w:t>MAC</w:t>
            </w:r>
          </w:p>
        </w:tc>
      </w:tr>
      <w:tr w:rsidR="00022C33" w:rsidRPr="00CC1135" w14:paraId="078071F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022C33" w:rsidRDefault="002D0A3A" w:rsidP="00F70FF7">
            <w:pPr>
              <w:jc w:val="center"/>
              <w:rPr>
                <w:color w:val="FF0000"/>
                <w:sz w:val="20"/>
              </w:rPr>
            </w:pPr>
            <w:r w:rsidRPr="00022C33">
              <w:rPr>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022C33" w:rsidRDefault="002D0A3A" w:rsidP="00F70FF7">
            <w:pPr>
              <w:rPr>
                <w:sz w:val="20"/>
              </w:rPr>
            </w:pPr>
            <w:r w:rsidRPr="00022C33">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022C33" w:rsidRDefault="002D0A3A" w:rsidP="00F70FF7">
            <w:pPr>
              <w:jc w:val="center"/>
              <w:rPr>
                <w:sz w:val="20"/>
              </w:rPr>
            </w:pPr>
            <w:r w:rsidRPr="00022C33">
              <w:rPr>
                <w:sz w:val="20"/>
              </w:rPr>
              <w:t>MAC</w:t>
            </w:r>
          </w:p>
        </w:tc>
      </w:tr>
      <w:tr w:rsidR="00022C33" w:rsidRPr="00CC1135" w14:paraId="098A97F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777777" w:rsidR="002D0A3A" w:rsidRPr="00022C33" w:rsidRDefault="002D0A3A" w:rsidP="00F70FF7">
            <w:pPr>
              <w:jc w:val="center"/>
              <w:rPr>
                <w:color w:val="FF0000"/>
                <w:sz w:val="20"/>
              </w:rPr>
            </w:pPr>
            <w:r w:rsidRPr="00022C33">
              <w:rPr>
                <w:color w:val="FF0000"/>
                <w:sz w:val="20"/>
              </w:rPr>
              <w:t>1058r0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022C33" w:rsidRDefault="002D0A3A" w:rsidP="00F70FF7">
            <w:pPr>
              <w:rPr>
                <w:sz w:val="20"/>
              </w:rPr>
            </w:pPr>
            <w:r w:rsidRPr="00022C33">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022C33" w:rsidRDefault="002D0A3A" w:rsidP="00F70FF7">
            <w:pPr>
              <w:jc w:val="center"/>
              <w:rPr>
                <w:sz w:val="20"/>
              </w:rPr>
            </w:pPr>
            <w:r w:rsidRPr="00022C33">
              <w:rPr>
                <w:sz w:val="20"/>
              </w:rPr>
              <w:t>MAC</w:t>
            </w:r>
          </w:p>
        </w:tc>
      </w:tr>
      <w:tr w:rsidR="00022C33" w:rsidRPr="00CC1135" w14:paraId="1FE8649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F70FF7">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F70FF7">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F70FF7">
            <w:pPr>
              <w:rPr>
                <w:sz w:val="20"/>
              </w:rPr>
            </w:pPr>
            <w:r w:rsidRPr="00022C33">
              <w:rPr>
                <w:sz w:val="20"/>
              </w:rPr>
              <w:t>Liwen Chu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F70FF7">
            <w:pPr>
              <w:jc w:val="center"/>
              <w:rPr>
                <w:sz w:val="20"/>
              </w:rPr>
            </w:pPr>
            <w:r w:rsidRPr="00022C33">
              <w:rPr>
                <w:sz w:val="20"/>
              </w:rPr>
              <w:t>MAC</w:t>
            </w:r>
          </w:p>
        </w:tc>
      </w:tr>
      <w:tr w:rsidR="00022C33" w:rsidRPr="00CC1135" w14:paraId="3B24691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E153EF" w:rsidP="00F70FF7">
            <w:pPr>
              <w:jc w:val="center"/>
              <w:rPr>
                <w:color w:val="FF0000"/>
                <w:sz w:val="20"/>
              </w:rPr>
            </w:pPr>
            <w:hyperlink r:id="rId36"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F70FF7">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F70FF7">
            <w:pPr>
              <w:rPr>
                <w:sz w:val="20"/>
              </w:rPr>
            </w:pPr>
            <w:r w:rsidRPr="00022C33">
              <w:rPr>
                <w:sz w:val="20"/>
              </w:rPr>
              <w:t>Yoshihisa Kondo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F70FF7">
            <w:pPr>
              <w:jc w:val="center"/>
              <w:rPr>
                <w:sz w:val="20"/>
              </w:rPr>
            </w:pPr>
            <w:r w:rsidRPr="00022C33">
              <w:rPr>
                <w:sz w:val="20"/>
              </w:rPr>
              <w:t>MAC</w:t>
            </w:r>
          </w:p>
        </w:tc>
      </w:tr>
      <w:tr w:rsidR="00022C33" w:rsidRPr="00CC1135" w14:paraId="179943E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E153EF" w:rsidP="00F70FF7">
            <w:pPr>
              <w:jc w:val="center"/>
              <w:rPr>
                <w:color w:val="FF0000"/>
                <w:sz w:val="20"/>
              </w:rPr>
            </w:pPr>
            <w:hyperlink r:id="rId37"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F70FF7">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F70FF7">
            <w:pPr>
              <w:rPr>
                <w:sz w:val="20"/>
              </w:rPr>
            </w:pPr>
            <w:r w:rsidRPr="00022C33">
              <w:rPr>
                <w:sz w:val="20"/>
              </w:rPr>
              <w:t>Yunbo Li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F70FF7">
            <w:pPr>
              <w:jc w:val="center"/>
              <w:rPr>
                <w:sz w:val="20"/>
              </w:rPr>
            </w:pPr>
            <w:r w:rsidRPr="00022C33">
              <w:rPr>
                <w:sz w:val="20"/>
              </w:rPr>
              <w:t>MAC</w:t>
            </w:r>
          </w:p>
        </w:tc>
      </w:tr>
      <w:tr w:rsidR="00022C33" w:rsidRPr="00CC1135" w14:paraId="45178DA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022C33" w:rsidRDefault="00E153EF" w:rsidP="00F70FF7">
            <w:pPr>
              <w:jc w:val="center"/>
              <w:rPr>
                <w:color w:val="FF0000"/>
                <w:sz w:val="20"/>
              </w:rPr>
            </w:pPr>
            <w:hyperlink r:id="rId38" w:history="1">
              <w:r w:rsidR="002D0A3A" w:rsidRPr="00022C33">
                <w:rPr>
                  <w:rStyle w:val="Hyperlink"/>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022C33" w:rsidRDefault="002D0A3A" w:rsidP="00F70FF7">
            <w:pPr>
              <w:rPr>
                <w:sz w:val="20"/>
              </w:rPr>
            </w:pPr>
            <w:r w:rsidRPr="00022C33">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022C33" w:rsidRDefault="002D0A3A" w:rsidP="00F70FF7">
            <w:pPr>
              <w:rPr>
                <w:sz w:val="20"/>
              </w:rPr>
            </w:pPr>
            <w:r w:rsidRPr="00022C33">
              <w:rPr>
                <w:sz w:val="20"/>
              </w:rPr>
              <w:t>Frank Hsu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022C33" w:rsidRDefault="002D0A3A" w:rsidP="00F70FF7">
            <w:pPr>
              <w:jc w:val="center"/>
              <w:rPr>
                <w:sz w:val="20"/>
              </w:rPr>
            </w:pPr>
            <w:r w:rsidRPr="00022C33">
              <w:rPr>
                <w:sz w:val="20"/>
              </w:rPr>
              <w:t>MAC</w:t>
            </w:r>
          </w:p>
        </w:tc>
      </w:tr>
      <w:tr w:rsidR="00022C33" w:rsidRPr="00CC1135" w14:paraId="11E79A4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F70FF7">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F70FF7">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F70FF7">
            <w:pPr>
              <w:rPr>
                <w:sz w:val="20"/>
              </w:rPr>
            </w:pPr>
            <w:r w:rsidRPr="00022C33">
              <w:rPr>
                <w:sz w:val="20"/>
              </w:rPr>
              <w:t>Jarkko Kneckt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F70FF7">
            <w:pPr>
              <w:jc w:val="center"/>
              <w:rPr>
                <w:sz w:val="20"/>
              </w:rPr>
            </w:pPr>
            <w:r w:rsidRPr="00022C33">
              <w:rPr>
                <w:sz w:val="20"/>
              </w:rPr>
              <w:t>MAC</w:t>
            </w:r>
          </w:p>
        </w:tc>
      </w:tr>
      <w:tr w:rsidR="00022C33" w:rsidRPr="00CC1135" w14:paraId="10E4F34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E153EF" w:rsidP="00F70FF7">
            <w:pPr>
              <w:jc w:val="center"/>
              <w:rPr>
                <w:color w:val="FF0000"/>
                <w:sz w:val="20"/>
              </w:rPr>
            </w:pPr>
            <w:hyperlink r:id="rId39"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F70FF7">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F70FF7">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F70FF7">
            <w:pPr>
              <w:jc w:val="center"/>
              <w:rPr>
                <w:sz w:val="20"/>
              </w:rPr>
            </w:pPr>
            <w:r w:rsidRPr="00022C33">
              <w:rPr>
                <w:sz w:val="20"/>
              </w:rPr>
              <w:t>MAC</w:t>
            </w:r>
          </w:p>
        </w:tc>
      </w:tr>
      <w:tr w:rsidR="00022C33" w:rsidRPr="00CC1135" w14:paraId="4734FB5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E153EF" w:rsidP="00F70FF7">
            <w:pPr>
              <w:jc w:val="center"/>
              <w:rPr>
                <w:sz w:val="20"/>
              </w:rPr>
            </w:pPr>
            <w:hyperlink r:id="rId40"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F70FF7">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F70FF7">
            <w:pPr>
              <w:rPr>
                <w:sz w:val="20"/>
              </w:rPr>
            </w:pPr>
            <w:r w:rsidRPr="00022C33">
              <w:rPr>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F70FF7">
            <w:pPr>
              <w:jc w:val="center"/>
              <w:rPr>
                <w:sz w:val="20"/>
              </w:rPr>
            </w:pPr>
            <w:r w:rsidRPr="00022C33">
              <w:rPr>
                <w:sz w:val="20"/>
              </w:rPr>
              <w:t>MAC</w:t>
            </w:r>
          </w:p>
        </w:tc>
      </w:tr>
      <w:tr w:rsidR="00022C33" w:rsidRPr="00CC1135" w14:paraId="1F4E8A2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E153EF" w:rsidP="00F70FF7">
            <w:pPr>
              <w:jc w:val="center"/>
              <w:rPr>
                <w:color w:val="FF0000"/>
                <w:sz w:val="20"/>
              </w:rPr>
            </w:pPr>
            <w:hyperlink r:id="rId41"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F70FF7">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F70FF7">
            <w:pPr>
              <w:rPr>
                <w:sz w:val="20"/>
              </w:rPr>
            </w:pPr>
            <w:r w:rsidRPr="00022C33">
              <w:rPr>
                <w:sz w:val="20"/>
              </w:rPr>
              <w:t>Joseph Levy</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F70FF7">
            <w:pPr>
              <w:jc w:val="center"/>
              <w:rPr>
                <w:sz w:val="20"/>
              </w:rPr>
            </w:pPr>
            <w:r w:rsidRPr="00022C33">
              <w:rPr>
                <w:sz w:val="20"/>
              </w:rPr>
              <w:t>MAC</w:t>
            </w:r>
          </w:p>
        </w:tc>
      </w:tr>
      <w:tr w:rsidR="00022C33" w:rsidRPr="00CC1135" w14:paraId="7BEFB8B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22C33" w:rsidRDefault="00E153EF" w:rsidP="00F70FF7">
            <w:pPr>
              <w:jc w:val="center"/>
              <w:rPr>
                <w:sz w:val="20"/>
              </w:rPr>
            </w:pPr>
            <w:hyperlink r:id="rId42" w:history="1">
              <w:r w:rsidR="002D0A3A" w:rsidRPr="00022C33">
                <w:rPr>
                  <w:rStyle w:val="Hyperlink"/>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22C33" w:rsidRDefault="002D0A3A" w:rsidP="00F70FF7">
            <w:pPr>
              <w:rPr>
                <w:sz w:val="20"/>
              </w:rPr>
            </w:pPr>
            <w:proofErr w:type="spellStart"/>
            <w:r w:rsidRPr="00022C33">
              <w:rPr>
                <w:sz w:val="20"/>
              </w:rPr>
              <w:t>Multi link</w:t>
            </w:r>
            <w:proofErr w:type="spellEnd"/>
            <w:r w:rsidRPr="00022C33">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22C33" w:rsidRDefault="002D0A3A" w:rsidP="00F70FF7">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22C33" w:rsidRDefault="002D0A3A" w:rsidP="00F70FF7">
            <w:pPr>
              <w:jc w:val="center"/>
              <w:rPr>
                <w:sz w:val="20"/>
              </w:rPr>
            </w:pPr>
            <w:r w:rsidRPr="00022C33">
              <w:rPr>
                <w:sz w:val="20"/>
              </w:rPr>
              <w:t>MAC</w:t>
            </w:r>
          </w:p>
        </w:tc>
      </w:tr>
      <w:tr w:rsidR="00022C33" w:rsidRPr="00CC1135" w14:paraId="6BF9EDA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022C33" w:rsidRDefault="00E153EF" w:rsidP="00F70FF7">
            <w:pPr>
              <w:jc w:val="center"/>
              <w:rPr>
                <w:color w:val="FF0000"/>
                <w:sz w:val="20"/>
              </w:rPr>
            </w:pPr>
            <w:hyperlink r:id="rId43" w:history="1">
              <w:r w:rsidR="002D0A3A" w:rsidRPr="00F9143F">
                <w:rPr>
                  <w:rStyle w:val="Hyperlink"/>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022C33" w:rsidRDefault="002D0A3A" w:rsidP="00F70FF7">
            <w:pPr>
              <w:rPr>
                <w:sz w:val="20"/>
              </w:rPr>
            </w:pPr>
            <w:r w:rsidRPr="00022C33">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022C33" w:rsidRDefault="002D0A3A" w:rsidP="00F70FF7">
            <w:pPr>
              <w:rPr>
                <w:sz w:val="20"/>
              </w:rPr>
            </w:pPr>
            <w:r w:rsidRPr="00022C33">
              <w:rPr>
                <w:sz w:val="20"/>
              </w:rPr>
              <w:t>Cheng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022C33" w:rsidRDefault="002D0A3A" w:rsidP="00F70FF7">
            <w:pPr>
              <w:jc w:val="center"/>
              <w:rPr>
                <w:sz w:val="20"/>
              </w:rPr>
            </w:pPr>
            <w:r w:rsidRPr="00022C33">
              <w:rPr>
                <w:sz w:val="20"/>
              </w:rPr>
              <w:t>MAC</w:t>
            </w:r>
          </w:p>
        </w:tc>
      </w:tr>
      <w:tr w:rsidR="00022C33" w:rsidRPr="00CC1135" w14:paraId="2172E65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2D0A3A" w:rsidRPr="00022C33" w:rsidRDefault="00E153EF" w:rsidP="00F70FF7">
            <w:pPr>
              <w:jc w:val="center"/>
              <w:rPr>
                <w:sz w:val="20"/>
              </w:rPr>
            </w:pPr>
            <w:hyperlink r:id="rId44" w:history="1">
              <w:r w:rsidR="002D0A3A" w:rsidRPr="00022C33">
                <w:rPr>
                  <w:rStyle w:val="Hyperlink"/>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2D0A3A" w:rsidRPr="00022C33" w:rsidRDefault="002D0A3A" w:rsidP="00F70FF7">
            <w:pPr>
              <w:rPr>
                <w:sz w:val="20"/>
              </w:rPr>
            </w:pPr>
            <w:r w:rsidRPr="00022C33">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2D0A3A" w:rsidRPr="00022C33" w:rsidRDefault="002D0A3A" w:rsidP="00F70FF7">
            <w:pPr>
              <w:rPr>
                <w:sz w:val="20"/>
              </w:rPr>
            </w:pPr>
            <w:r w:rsidRPr="00022C33">
              <w:rPr>
                <w:sz w:val="20"/>
              </w:rPr>
              <w:t>Po-Kai Huang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2D0A3A" w:rsidRPr="00022C33" w:rsidRDefault="002D0A3A" w:rsidP="00F70FF7">
            <w:pPr>
              <w:jc w:val="center"/>
              <w:rPr>
                <w:sz w:val="20"/>
              </w:rPr>
            </w:pPr>
            <w:r w:rsidRPr="00022C33">
              <w:rPr>
                <w:sz w:val="20"/>
              </w:rPr>
              <w:t>MAC</w:t>
            </w:r>
          </w:p>
        </w:tc>
      </w:tr>
      <w:tr w:rsidR="00022C33" w:rsidRPr="00CC1135" w14:paraId="27982D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E153EF" w:rsidP="00F70FF7">
            <w:pPr>
              <w:jc w:val="center"/>
              <w:rPr>
                <w:sz w:val="20"/>
              </w:rPr>
            </w:pPr>
            <w:hyperlink r:id="rId45"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F70FF7">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F70FF7">
            <w:pPr>
              <w:rPr>
                <w:sz w:val="20"/>
              </w:rPr>
            </w:pPr>
            <w:proofErr w:type="spellStart"/>
            <w:r w:rsidRPr="00022C33">
              <w:rPr>
                <w:sz w:val="20"/>
              </w:rPr>
              <w:t>Sanghyun</w:t>
            </w:r>
            <w:proofErr w:type="spellEnd"/>
            <w:r w:rsidRPr="00022C33">
              <w:rPr>
                <w:sz w:val="20"/>
              </w:rPr>
              <w:t xml:space="preserve">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F70FF7">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F70FF7">
            <w:pPr>
              <w:jc w:val="center"/>
              <w:rPr>
                <w:sz w:val="20"/>
              </w:rPr>
            </w:pPr>
            <w:r w:rsidRPr="00022C33">
              <w:rPr>
                <w:sz w:val="20"/>
              </w:rPr>
              <w:t>MAC</w:t>
            </w:r>
          </w:p>
        </w:tc>
      </w:tr>
      <w:tr w:rsidR="00022C33" w:rsidRPr="00CC1135" w14:paraId="739F088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22C33" w:rsidRDefault="00E153EF" w:rsidP="00F70FF7">
            <w:pPr>
              <w:jc w:val="center"/>
              <w:rPr>
                <w:sz w:val="20"/>
              </w:rPr>
            </w:pPr>
            <w:hyperlink r:id="rId46" w:history="1">
              <w:r w:rsidR="002D0A3A" w:rsidRPr="00022C33">
                <w:rPr>
                  <w:rStyle w:val="Hyperlink"/>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22C33" w:rsidRDefault="002D0A3A" w:rsidP="00F70FF7">
            <w:pPr>
              <w:rPr>
                <w:sz w:val="20"/>
              </w:rPr>
            </w:pPr>
            <w:r w:rsidRPr="00022C33">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22C33" w:rsidRDefault="002D0A3A" w:rsidP="00F70FF7">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22C33" w:rsidRDefault="002D0A3A" w:rsidP="00F70FF7">
            <w:pPr>
              <w:jc w:val="center"/>
              <w:rPr>
                <w:sz w:val="20"/>
              </w:rPr>
            </w:pPr>
            <w:r w:rsidRPr="00022C33">
              <w:rPr>
                <w:sz w:val="20"/>
              </w:rPr>
              <w:t>MAC</w:t>
            </w:r>
          </w:p>
        </w:tc>
      </w:tr>
      <w:tr w:rsidR="00022C33" w:rsidRPr="00CC1135" w14:paraId="62043DE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022C33" w:rsidRDefault="00E153EF" w:rsidP="00F70FF7">
            <w:pPr>
              <w:jc w:val="center"/>
              <w:rPr>
                <w:color w:val="FF0000"/>
                <w:sz w:val="20"/>
              </w:rPr>
            </w:pPr>
            <w:hyperlink r:id="rId47" w:history="1">
              <w:r w:rsidR="002D0A3A" w:rsidRPr="00022C33">
                <w:rPr>
                  <w:rStyle w:val="Hyperlink"/>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022C33" w:rsidRDefault="002D0A3A" w:rsidP="00F70FF7">
            <w:pPr>
              <w:rPr>
                <w:sz w:val="20"/>
              </w:rPr>
            </w:pPr>
            <w:r w:rsidRPr="00022C33">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022C33" w:rsidRDefault="002D0A3A" w:rsidP="00F70FF7">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022C33" w:rsidRDefault="002D0A3A" w:rsidP="00F70FF7">
            <w:pPr>
              <w:jc w:val="center"/>
              <w:rPr>
                <w:sz w:val="20"/>
              </w:rPr>
            </w:pPr>
            <w:r w:rsidRPr="00022C33">
              <w:rPr>
                <w:sz w:val="20"/>
              </w:rPr>
              <w:t>MAC</w:t>
            </w:r>
          </w:p>
        </w:tc>
      </w:tr>
      <w:tr w:rsidR="00022C33" w:rsidRPr="00CC1135" w14:paraId="7F3D35E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E153EF" w:rsidP="00F70FF7">
            <w:pPr>
              <w:jc w:val="center"/>
              <w:rPr>
                <w:color w:val="FF0000"/>
                <w:sz w:val="20"/>
              </w:rPr>
            </w:pPr>
            <w:hyperlink r:id="rId48"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F70FF7">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F70FF7">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F70FF7">
            <w:pPr>
              <w:jc w:val="center"/>
              <w:rPr>
                <w:sz w:val="20"/>
              </w:rPr>
            </w:pPr>
            <w:r w:rsidRPr="00022C33">
              <w:rPr>
                <w:sz w:val="20"/>
              </w:rPr>
              <w:t>MAC</w:t>
            </w:r>
          </w:p>
        </w:tc>
      </w:tr>
      <w:tr w:rsidR="00022C33" w:rsidRPr="00CC1135" w14:paraId="1B43469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E153EF" w:rsidP="00F70FF7">
            <w:pPr>
              <w:jc w:val="center"/>
              <w:rPr>
                <w:color w:val="FF0000"/>
                <w:sz w:val="20"/>
              </w:rPr>
            </w:pPr>
            <w:hyperlink r:id="rId49"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F70FF7">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F70FF7">
            <w:pPr>
              <w:rPr>
                <w:sz w:val="20"/>
              </w:rPr>
            </w:pPr>
            <w:r w:rsidRPr="00022C33">
              <w:rPr>
                <w:sz w:val="20"/>
              </w:rPr>
              <w:t>Yonggang Fang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F70FF7">
            <w:pPr>
              <w:jc w:val="center"/>
              <w:rPr>
                <w:sz w:val="20"/>
              </w:rPr>
            </w:pPr>
            <w:r w:rsidRPr="00022C33">
              <w:rPr>
                <w:sz w:val="20"/>
              </w:rPr>
              <w:t>MAC</w:t>
            </w:r>
          </w:p>
        </w:tc>
      </w:tr>
      <w:tr w:rsidR="00022C33" w:rsidRPr="00351746" w14:paraId="55D717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91172" w:rsidRDefault="00E153EF" w:rsidP="00F70FF7">
            <w:pPr>
              <w:jc w:val="center"/>
              <w:rPr>
                <w:strike/>
                <w:color w:val="FF0000"/>
                <w:sz w:val="20"/>
              </w:rPr>
            </w:pPr>
            <w:hyperlink r:id="rId50" w:history="1">
              <w:r w:rsidR="002D0A3A" w:rsidRPr="00091172">
                <w:rPr>
                  <w:rStyle w:val="Hyperlink"/>
                  <w:strike/>
                  <w:color w:val="FF0000"/>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91172" w:rsidRDefault="002D0A3A" w:rsidP="00F70FF7">
            <w:pPr>
              <w:rPr>
                <w:strike/>
                <w:color w:val="FF0000"/>
                <w:sz w:val="20"/>
              </w:rPr>
            </w:pPr>
            <w:r w:rsidRPr="00091172">
              <w:rPr>
                <w:strike/>
                <w:color w:val="FF0000"/>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91172" w:rsidRDefault="002D0A3A" w:rsidP="00F70FF7">
            <w:pPr>
              <w:rPr>
                <w:strike/>
                <w:color w:val="FF0000"/>
                <w:sz w:val="20"/>
              </w:rPr>
            </w:pPr>
            <w:r w:rsidRPr="00091172">
              <w:rPr>
                <w:strike/>
                <w:color w:val="FF0000"/>
                <w:sz w:val="20"/>
              </w:rPr>
              <w:t>Jay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56C7F17D" w:rsidR="002D0A3A" w:rsidRPr="00091172" w:rsidRDefault="00091172" w:rsidP="00F70FF7">
            <w:pPr>
              <w:jc w:val="center"/>
              <w:rPr>
                <w:strike/>
                <w:color w:val="FF0000"/>
                <w:sz w:val="20"/>
              </w:rPr>
            </w:pPr>
            <w:r w:rsidRPr="00091172">
              <w:rPr>
                <w:strike/>
                <w:color w:val="FF0000"/>
                <w:sz w:val="20"/>
              </w:rPr>
              <w:t>Withdrawn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91172" w:rsidRDefault="002D0A3A" w:rsidP="00F70FF7">
            <w:pPr>
              <w:jc w:val="center"/>
              <w:rPr>
                <w:strike/>
                <w:color w:val="FF0000"/>
                <w:sz w:val="20"/>
              </w:rPr>
            </w:pPr>
            <w:r w:rsidRPr="0009117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91172" w:rsidRDefault="002D0A3A" w:rsidP="00F70FF7">
            <w:pPr>
              <w:jc w:val="center"/>
              <w:rPr>
                <w:strike/>
                <w:color w:val="FF0000"/>
                <w:sz w:val="20"/>
              </w:rPr>
            </w:pPr>
            <w:r w:rsidRPr="00091172">
              <w:rPr>
                <w:strike/>
                <w:color w:val="FF0000"/>
                <w:sz w:val="20"/>
              </w:rPr>
              <w:t>MAC</w:t>
            </w:r>
          </w:p>
        </w:tc>
      </w:tr>
      <w:tr w:rsidR="00022C33" w:rsidRPr="00351746" w14:paraId="2E1C6F03"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E153EF" w:rsidP="00F70FF7">
            <w:pPr>
              <w:jc w:val="center"/>
              <w:rPr>
                <w:sz w:val="20"/>
              </w:rPr>
            </w:pPr>
            <w:hyperlink r:id="rId51"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F70FF7">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F70FF7">
            <w:pPr>
              <w:rPr>
                <w:sz w:val="20"/>
              </w:rPr>
            </w:pPr>
            <w:r w:rsidRPr="00022C33">
              <w:rPr>
                <w:sz w:val="20"/>
              </w:rPr>
              <w:t>Sharan Naribole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F70FF7">
            <w:pPr>
              <w:jc w:val="center"/>
              <w:rPr>
                <w:sz w:val="20"/>
              </w:rPr>
            </w:pPr>
            <w:r w:rsidRPr="00022C33">
              <w:rPr>
                <w:sz w:val="20"/>
              </w:rPr>
              <w:t>MAC</w:t>
            </w:r>
          </w:p>
        </w:tc>
      </w:tr>
      <w:tr w:rsidR="00022C33" w:rsidRPr="00351746" w14:paraId="2B1780C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F70FF7">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F70FF7">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F70FF7">
            <w:pPr>
              <w:rPr>
                <w:sz w:val="20"/>
              </w:rPr>
            </w:pPr>
            <w:r w:rsidRPr="00022C33">
              <w:rPr>
                <w:sz w:val="20"/>
              </w:rPr>
              <w:t>Dibakar Das</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F70FF7">
            <w:pPr>
              <w:jc w:val="center"/>
              <w:rPr>
                <w:sz w:val="20"/>
              </w:rPr>
            </w:pPr>
            <w:r w:rsidRPr="00022C33">
              <w:rPr>
                <w:sz w:val="20"/>
              </w:rPr>
              <w:t>MAC</w:t>
            </w:r>
          </w:p>
        </w:tc>
      </w:tr>
      <w:tr w:rsidR="00022C33" w:rsidRPr="00351746" w14:paraId="2E7616D9"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E153EF" w:rsidP="00F70FF7">
            <w:pPr>
              <w:jc w:val="center"/>
              <w:rPr>
                <w:color w:val="FF0000"/>
                <w:sz w:val="20"/>
              </w:rPr>
            </w:pPr>
            <w:hyperlink r:id="rId52"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F70FF7">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F70FF7">
            <w:pPr>
              <w:rPr>
                <w:sz w:val="20"/>
              </w:rPr>
            </w:pPr>
            <w:r w:rsidRPr="00022C33">
              <w:rPr>
                <w:sz w:val="20"/>
              </w:rPr>
              <w:t>Minyoung Park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F70FF7">
            <w:pPr>
              <w:jc w:val="center"/>
              <w:rPr>
                <w:sz w:val="20"/>
              </w:rPr>
            </w:pPr>
            <w:r w:rsidRPr="00022C33">
              <w:rPr>
                <w:sz w:val="20"/>
              </w:rPr>
              <w:t>MAC</w:t>
            </w:r>
          </w:p>
        </w:tc>
      </w:tr>
      <w:tr w:rsidR="00022C33" w:rsidRPr="00351746" w14:paraId="4CC5B80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F70FF7">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F70FF7">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F70FF7">
            <w:pPr>
              <w:rPr>
                <w:sz w:val="20"/>
              </w:rPr>
            </w:pPr>
            <w:r w:rsidRPr="00022C33">
              <w:rPr>
                <w:sz w:val="20"/>
              </w:rPr>
              <w:t>Kaiying Lu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F70FF7">
            <w:pPr>
              <w:jc w:val="center"/>
              <w:rPr>
                <w:sz w:val="20"/>
              </w:rPr>
            </w:pPr>
            <w:r w:rsidRPr="00022C33">
              <w:rPr>
                <w:sz w:val="20"/>
              </w:rPr>
              <w:t>MAC</w:t>
            </w:r>
          </w:p>
        </w:tc>
      </w:tr>
      <w:tr w:rsidR="00022C33" w:rsidRPr="0013493D" w14:paraId="4084313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022C33" w:rsidRDefault="00E153EF" w:rsidP="00F70FF7">
            <w:pPr>
              <w:jc w:val="center"/>
              <w:rPr>
                <w:sz w:val="20"/>
              </w:rPr>
            </w:pPr>
            <w:hyperlink r:id="rId53" w:history="1">
              <w:r w:rsidR="002D0A3A" w:rsidRPr="00022C33">
                <w:rPr>
                  <w:rStyle w:val="Hyperlink"/>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022C33" w:rsidRDefault="002D0A3A" w:rsidP="00F70FF7">
            <w:pPr>
              <w:rPr>
                <w:sz w:val="20"/>
              </w:rPr>
            </w:pPr>
            <w:r w:rsidRPr="00022C33">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022C33" w:rsidRDefault="002D0A3A" w:rsidP="00F70FF7">
            <w:pPr>
              <w:rPr>
                <w:sz w:val="20"/>
              </w:rPr>
            </w:pPr>
            <w:r w:rsidRPr="00022C33">
              <w:rPr>
                <w:sz w:val="20"/>
              </w:rPr>
              <w:t>Dave Cavalcanti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022C33" w:rsidRDefault="002D0A3A" w:rsidP="00F70FF7">
            <w:pPr>
              <w:jc w:val="center"/>
              <w:rPr>
                <w:sz w:val="20"/>
              </w:rPr>
            </w:pPr>
            <w:r w:rsidRPr="00022C33">
              <w:rPr>
                <w:sz w:val="20"/>
              </w:rPr>
              <w:t>MAC</w:t>
            </w:r>
          </w:p>
        </w:tc>
      </w:tr>
      <w:bookmarkStart w:id="3" w:name="_Hlk50957496"/>
      <w:tr w:rsidR="003C7A73" w:rsidRPr="0013493D" w14:paraId="7C0EB7C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Default="003C7A73" w:rsidP="003C7A73">
            <w:pPr>
              <w:jc w:val="center"/>
            </w:pPr>
            <w:r>
              <w:fldChar w:fldCharType="begin"/>
            </w:r>
            <w:r>
              <w:instrText xml:space="preserve"> HYPERLINK "https://mentor.ieee.org/802.11/dcn/20/11-20-1355-02-00be-access-mechanisms-to-meet-the-requirements-of-low-latency-traffics.pptx" </w:instrText>
            </w:r>
            <w:r>
              <w:fldChar w:fldCharType="separate"/>
            </w:r>
            <w:r w:rsidRPr="003C7A73">
              <w:rPr>
                <w:rStyle w:val="Hyperlink"/>
              </w:rPr>
              <w:t>1355r2</w:t>
            </w:r>
            <w: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022C33" w:rsidRDefault="003C7A73" w:rsidP="003C7A73">
            <w:pPr>
              <w:rPr>
                <w:sz w:val="20"/>
              </w:rPr>
            </w:pPr>
            <w:r w:rsidRPr="003C7A73">
              <w:rPr>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022C33" w:rsidRDefault="003C7A73" w:rsidP="003C7A73">
            <w:pPr>
              <w:rPr>
                <w:sz w:val="20"/>
              </w:rPr>
            </w:pPr>
            <w:r w:rsidRPr="003C7A73">
              <w:rPr>
                <w:sz w:val="20"/>
              </w:rPr>
              <w:t>Boyce Bo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3277BFEF" w:rsidR="003C7A73" w:rsidRPr="00022C33" w:rsidRDefault="003C7A73" w:rsidP="003C7A73">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022C33" w:rsidRDefault="003C7A73" w:rsidP="003C7A73">
            <w:pPr>
              <w:jc w:val="center"/>
              <w:rPr>
                <w:sz w:val="20"/>
              </w:rPr>
            </w:pPr>
            <w:r w:rsidRPr="00022C33">
              <w:rPr>
                <w:sz w:val="20"/>
              </w:rPr>
              <w:t>Low</w:t>
            </w:r>
            <w:r>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022C33" w:rsidRDefault="003C7A73" w:rsidP="003C7A73">
            <w:pPr>
              <w:jc w:val="center"/>
              <w:rPr>
                <w:sz w:val="20"/>
              </w:rPr>
            </w:pPr>
            <w:r w:rsidRPr="00022C33">
              <w:rPr>
                <w:sz w:val="20"/>
              </w:rPr>
              <w:t>MAC</w:t>
            </w:r>
          </w:p>
        </w:tc>
      </w:tr>
      <w:bookmarkEnd w:id="3"/>
      <w:tr w:rsidR="00022C33" w:rsidRPr="0013493D" w14:paraId="25DDA9D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77777777" w:rsidR="002D0A3A" w:rsidRPr="00022C33" w:rsidRDefault="002D0A3A" w:rsidP="00F70FF7">
            <w:pPr>
              <w:jc w:val="center"/>
              <w:rPr>
                <w:sz w:val="20"/>
              </w:rPr>
            </w:pPr>
            <w:r w:rsidRPr="00022C33">
              <w:rPr>
                <w:color w:val="FF0000"/>
                <w:sz w:val="20"/>
              </w:rPr>
              <w:t>1396r0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022C33" w:rsidRDefault="002D0A3A" w:rsidP="00F70FF7">
            <w:pPr>
              <w:rPr>
                <w:sz w:val="20"/>
              </w:rPr>
            </w:pPr>
            <w:r w:rsidRPr="00022C33">
              <w:rPr>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022C33" w:rsidRDefault="002D0A3A" w:rsidP="00F70FF7">
            <w:pPr>
              <w:rPr>
                <w:sz w:val="20"/>
              </w:rPr>
            </w:pPr>
            <w:r w:rsidRPr="00022C33">
              <w:rPr>
                <w:sz w:val="20"/>
              </w:rPr>
              <w:t>Jason Guo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022C33" w:rsidRDefault="002D0A3A" w:rsidP="00F70FF7">
            <w:pPr>
              <w:jc w:val="center"/>
              <w:rPr>
                <w:sz w:val="20"/>
              </w:rPr>
            </w:pPr>
            <w:r w:rsidRPr="00022C33">
              <w:rPr>
                <w:sz w:val="20"/>
              </w:rPr>
              <w:t>MAC</w:t>
            </w:r>
          </w:p>
        </w:tc>
      </w:tr>
      <w:tr w:rsidR="00022C33" w:rsidRPr="0013493D" w14:paraId="5E68338C"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022C33" w:rsidRDefault="00E153EF" w:rsidP="00F70FF7">
            <w:pPr>
              <w:jc w:val="center"/>
              <w:rPr>
                <w:color w:val="FF0000"/>
                <w:sz w:val="20"/>
              </w:rPr>
            </w:pPr>
            <w:hyperlink r:id="rId54" w:history="1">
              <w:r w:rsidR="002D0A3A" w:rsidRPr="00022C33">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022C33" w:rsidRDefault="002D0A3A" w:rsidP="00F70FF7">
            <w:pPr>
              <w:rPr>
                <w:sz w:val="20"/>
              </w:rPr>
            </w:pPr>
            <w:r w:rsidRPr="00022C33">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022C33" w:rsidRDefault="002D0A3A" w:rsidP="00F70FF7">
            <w:pPr>
              <w:rPr>
                <w:sz w:val="20"/>
              </w:rPr>
            </w:pPr>
            <w:r w:rsidRPr="00022C33">
              <w:rPr>
                <w:sz w:val="20"/>
              </w:rPr>
              <w:t>Ronny Kim</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022C33" w:rsidRDefault="002D0A3A" w:rsidP="00F70FF7">
            <w:pPr>
              <w:jc w:val="center"/>
              <w:rPr>
                <w:sz w:val="20"/>
              </w:rPr>
            </w:pPr>
            <w:r w:rsidRPr="00022C3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022C33" w:rsidRDefault="002D0A3A" w:rsidP="00F70FF7">
            <w:pPr>
              <w:jc w:val="center"/>
              <w:rPr>
                <w:sz w:val="20"/>
              </w:rPr>
            </w:pPr>
            <w:r w:rsidRPr="00022C33">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022C33" w:rsidRDefault="002D0A3A" w:rsidP="00F70FF7">
            <w:pPr>
              <w:jc w:val="center"/>
              <w:rPr>
                <w:sz w:val="20"/>
              </w:rPr>
            </w:pPr>
            <w:r w:rsidRPr="00022C33">
              <w:rPr>
                <w:sz w:val="20"/>
              </w:rPr>
              <w:t>MAC</w:t>
            </w:r>
          </w:p>
        </w:tc>
      </w:tr>
      <w:tr w:rsidR="00785833" w:rsidRPr="00387A4F" w14:paraId="69289886"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E34C9B" w:rsidRDefault="00E153EF" w:rsidP="00F70FF7">
            <w:pPr>
              <w:jc w:val="center"/>
              <w:rPr>
                <w:sz w:val="20"/>
              </w:rPr>
            </w:pPr>
            <w:hyperlink r:id="rId55" w:history="1">
              <w:r w:rsidR="007D723C" w:rsidRPr="00E34C9B">
                <w:rPr>
                  <w:rStyle w:val="Hyperlink"/>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E34C9B" w:rsidRDefault="007D723C" w:rsidP="00F70FF7">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E34C9B" w:rsidRDefault="007D723C" w:rsidP="00F70FF7">
            <w:pPr>
              <w:rPr>
                <w:sz w:val="20"/>
              </w:rPr>
            </w:pPr>
            <w:r w:rsidRPr="00E34C9B">
              <w:rPr>
                <w:color w:val="000000" w:themeColor="text1"/>
                <w:sz w:val="20"/>
              </w:rPr>
              <w:t>Bin Tian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E34C9B" w:rsidRDefault="007D723C" w:rsidP="00F70FF7">
            <w:pPr>
              <w:jc w:val="center"/>
              <w:rPr>
                <w:sz w:val="20"/>
              </w:rPr>
            </w:pPr>
            <w:r w:rsidRPr="00E34C9B">
              <w:rPr>
                <w:sz w:val="20"/>
              </w:rPr>
              <w:t>PHY</w:t>
            </w:r>
          </w:p>
        </w:tc>
      </w:tr>
      <w:tr w:rsidR="007D723C" w:rsidRPr="00E34C9B" w14:paraId="55AE470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E34C9B" w:rsidRDefault="00E153EF" w:rsidP="00F70FF7">
            <w:pPr>
              <w:jc w:val="center"/>
              <w:rPr>
                <w:sz w:val="20"/>
              </w:rPr>
            </w:pPr>
            <w:hyperlink r:id="rId56" w:history="1">
              <w:r w:rsidR="007D723C" w:rsidRPr="00E34C9B">
                <w:rPr>
                  <w:rStyle w:val="Hyperlink"/>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E34C9B" w:rsidRDefault="007D723C" w:rsidP="00F70FF7">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E34C9B" w:rsidRDefault="007D723C" w:rsidP="00F70FF7">
            <w:pPr>
              <w:rPr>
                <w:sz w:val="20"/>
              </w:rPr>
            </w:pPr>
            <w:r w:rsidRPr="00E34C9B">
              <w:rPr>
                <w:sz w:val="20"/>
              </w:rPr>
              <w:t>Xiaogang Chen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E34C9B" w:rsidRDefault="007D723C" w:rsidP="00F70FF7">
            <w:pPr>
              <w:jc w:val="center"/>
              <w:rPr>
                <w:sz w:val="20"/>
              </w:rPr>
            </w:pPr>
            <w:r w:rsidRPr="00E34C9B">
              <w:rPr>
                <w:sz w:val="20"/>
              </w:rPr>
              <w:t>PHY</w:t>
            </w:r>
          </w:p>
        </w:tc>
      </w:tr>
      <w:tr w:rsidR="007D723C" w:rsidRPr="00E34C9B" w14:paraId="7EFBC55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E34C9B" w:rsidRDefault="00E153EF" w:rsidP="00F70FF7">
            <w:pPr>
              <w:jc w:val="center"/>
              <w:rPr>
                <w:color w:val="FF0000"/>
                <w:sz w:val="20"/>
              </w:rPr>
            </w:pPr>
            <w:hyperlink r:id="rId57" w:history="1">
              <w:r w:rsidR="007D723C" w:rsidRPr="00E34C9B">
                <w:rPr>
                  <w:rStyle w:val="Hyperlink"/>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E34C9B" w:rsidRDefault="007D723C" w:rsidP="00F70FF7">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E34C9B" w:rsidRDefault="007D723C" w:rsidP="00F70FF7">
            <w:pPr>
              <w:rPr>
                <w:sz w:val="20"/>
              </w:rPr>
            </w:pPr>
            <w:r w:rsidRPr="00E34C9B">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E34C9B" w:rsidRDefault="007D723C" w:rsidP="00F70FF7">
            <w:pPr>
              <w:jc w:val="center"/>
              <w:rPr>
                <w:sz w:val="20"/>
              </w:rPr>
            </w:pPr>
            <w:r w:rsidRPr="00E34C9B">
              <w:rPr>
                <w:sz w:val="20"/>
              </w:rPr>
              <w:t>PHY</w:t>
            </w:r>
          </w:p>
        </w:tc>
      </w:tr>
      <w:tr w:rsidR="007D723C" w:rsidRPr="00E34C9B" w14:paraId="14C37C8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E34C9B" w:rsidRDefault="00E153EF" w:rsidP="00F70FF7">
            <w:pPr>
              <w:jc w:val="center"/>
              <w:rPr>
                <w:sz w:val="20"/>
              </w:rPr>
            </w:pPr>
            <w:hyperlink r:id="rId58" w:history="1">
              <w:r w:rsidR="007D723C" w:rsidRPr="00E34C9B">
                <w:rPr>
                  <w:rStyle w:val="Hyperlink"/>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E34C9B" w:rsidRDefault="007D723C" w:rsidP="00F70FF7">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E34C9B" w:rsidRDefault="007D723C" w:rsidP="00F70FF7">
            <w:pPr>
              <w:rPr>
                <w:sz w:val="20"/>
              </w:rPr>
            </w:pPr>
            <w:proofErr w:type="spellStart"/>
            <w:r w:rsidRPr="00E34C9B">
              <w:rPr>
                <w:sz w:val="20"/>
              </w:rPr>
              <w:t>Mengshi</w:t>
            </w:r>
            <w:proofErr w:type="spellEnd"/>
            <w:r w:rsidRPr="00E34C9B">
              <w:rPr>
                <w:sz w:val="20"/>
              </w:rPr>
              <w:t xml:space="preserve"> Hu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E34C9B" w:rsidRDefault="007D723C" w:rsidP="00F70FF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E34C9B" w:rsidRDefault="007D723C" w:rsidP="00F70FF7">
            <w:pPr>
              <w:jc w:val="center"/>
              <w:rPr>
                <w:sz w:val="20"/>
              </w:rPr>
            </w:pPr>
            <w:r w:rsidRPr="00E34C9B">
              <w:rPr>
                <w:sz w:val="20"/>
              </w:rPr>
              <w:t>PHY</w:t>
            </w:r>
          </w:p>
        </w:tc>
      </w:tr>
      <w:tr w:rsidR="007D723C" w:rsidRPr="00E34C9B" w14:paraId="49C9F178"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E34C9B" w:rsidRDefault="00E153EF" w:rsidP="00F70FF7">
            <w:pPr>
              <w:jc w:val="center"/>
              <w:rPr>
                <w:sz w:val="20"/>
              </w:rPr>
            </w:pPr>
            <w:hyperlink r:id="rId59" w:history="1">
              <w:r w:rsidR="007D723C" w:rsidRPr="00E34C9B">
                <w:rPr>
                  <w:rStyle w:val="Hyperlink"/>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E34C9B" w:rsidRDefault="007D723C" w:rsidP="00F70FF7">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E34C9B" w:rsidRDefault="007D723C" w:rsidP="00F70FF7">
            <w:pPr>
              <w:rPr>
                <w:sz w:val="20"/>
              </w:rPr>
            </w:pPr>
            <w:r w:rsidRPr="00E34C9B">
              <w:rPr>
                <w:sz w:val="20"/>
              </w:rPr>
              <w:t>Wook Bong Lee</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E34C9B" w:rsidRDefault="007D723C" w:rsidP="00F70FF7">
            <w:pPr>
              <w:jc w:val="center"/>
              <w:rPr>
                <w:sz w:val="20"/>
              </w:rPr>
            </w:pPr>
            <w:r w:rsidRPr="00E34C9B">
              <w:rPr>
                <w:sz w:val="20"/>
              </w:rPr>
              <w:t>PHY</w:t>
            </w:r>
          </w:p>
        </w:tc>
      </w:tr>
      <w:tr w:rsidR="007D723C" w:rsidRPr="00E34C9B" w14:paraId="19AA90E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E34C9B" w:rsidRDefault="00E153EF" w:rsidP="00F70FF7">
            <w:pPr>
              <w:jc w:val="center"/>
              <w:rPr>
                <w:color w:val="FF0000"/>
                <w:sz w:val="20"/>
              </w:rPr>
            </w:pPr>
            <w:hyperlink r:id="rId60" w:history="1">
              <w:r w:rsidR="007D723C" w:rsidRPr="00E34C9B">
                <w:rPr>
                  <w:rStyle w:val="Hyperlink"/>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E34C9B" w:rsidRDefault="007D723C" w:rsidP="00F70FF7">
            <w:pPr>
              <w:rPr>
                <w:sz w:val="20"/>
              </w:rPr>
            </w:pPr>
            <w:r w:rsidRPr="00E34C9B">
              <w:rPr>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E34C9B" w:rsidRDefault="007D723C" w:rsidP="00F70FF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E34C9B" w:rsidRDefault="007D723C" w:rsidP="00F70FF7">
            <w:pPr>
              <w:jc w:val="center"/>
              <w:rPr>
                <w:sz w:val="20"/>
              </w:rPr>
            </w:pPr>
            <w:r w:rsidRPr="00E34C9B">
              <w:rPr>
                <w:sz w:val="20"/>
              </w:rPr>
              <w:t>PHY</w:t>
            </w:r>
          </w:p>
        </w:tc>
      </w:tr>
      <w:tr w:rsidR="007D723C" w:rsidRPr="00E34C9B" w14:paraId="4B927F72"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E34C9B" w:rsidRDefault="00E153EF" w:rsidP="00F70FF7">
            <w:pPr>
              <w:jc w:val="center"/>
              <w:rPr>
                <w:sz w:val="20"/>
              </w:rPr>
            </w:pPr>
            <w:hyperlink r:id="rId61" w:history="1">
              <w:r w:rsidR="007D723C" w:rsidRPr="00E34C9B">
                <w:rPr>
                  <w:rStyle w:val="Hyperlink"/>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E34C9B" w:rsidRDefault="007D723C" w:rsidP="00F70FF7">
            <w:pPr>
              <w:rPr>
                <w:sz w:val="20"/>
              </w:rPr>
            </w:pPr>
            <w:r w:rsidRPr="00E34C9B">
              <w:rPr>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77777777" w:rsidR="007D723C" w:rsidRPr="00E34C9B" w:rsidRDefault="007D723C" w:rsidP="00F70FF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E34C9B" w:rsidRDefault="007D723C" w:rsidP="00F70FF7">
            <w:pPr>
              <w:jc w:val="center"/>
              <w:rPr>
                <w:sz w:val="20"/>
              </w:rPr>
            </w:pPr>
            <w:r w:rsidRPr="00E34C9B">
              <w:rPr>
                <w:sz w:val="20"/>
              </w:rPr>
              <w:t>PHY</w:t>
            </w:r>
          </w:p>
        </w:tc>
      </w:tr>
      <w:tr w:rsidR="007D723C" w:rsidRPr="00E34C9B" w14:paraId="7EFE50E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E34C9B" w:rsidRDefault="00E153EF" w:rsidP="00F70FF7">
            <w:pPr>
              <w:jc w:val="center"/>
              <w:rPr>
                <w:sz w:val="20"/>
              </w:rPr>
            </w:pPr>
            <w:hyperlink r:id="rId62" w:history="1">
              <w:r w:rsidR="007D723C" w:rsidRPr="00E34C9B">
                <w:rPr>
                  <w:rStyle w:val="Hyperlink"/>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E34C9B" w:rsidRDefault="007D723C" w:rsidP="00F70FF7">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E34C9B" w:rsidRDefault="007D723C" w:rsidP="00F70FF7">
            <w:pPr>
              <w:rPr>
                <w:sz w:val="20"/>
              </w:rPr>
            </w:pPr>
            <w:r w:rsidRPr="00E34C9B">
              <w:rPr>
                <w:sz w:val="20"/>
              </w:rPr>
              <w:t>Eunsung Jeon</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E34C9B" w:rsidRDefault="007D723C" w:rsidP="00F70FF7">
            <w:pPr>
              <w:jc w:val="center"/>
              <w:rPr>
                <w:sz w:val="20"/>
              </w:rPr>
            </w:pPr>
            <w:r w:rsidRPr="00E34C9B">
              <w:rPr>
                <w:sz w:val="20"/>
              </w:rPr>
              <w:t>PHY</w:t>
            </w:r>
          </w:p>
        </w:tc>
      </w:tr>
      <w:tr w:rsidR="007D723C" w:rsidRPr="00E34C9B" w14:paraId="2BA12A1B"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E34C9B" w:rsidRDefault="00E153EF" w:rsidP="00F70FF7">
            <w:pPr>
              <w:jc w:val="center"/>
              <w:rPr>
                <w:sz w:val="20"/>
              </w:rPr>
            </w:pPr>
            <w:hyperlink r:id="rId63" w:history="1">
              <w:r w:rsidR="007D723C" w:rsidRPr="00E34C9B">
                <w:rPr>
                  <w:rStyle w:val="Hyperlink"/>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E34C9B" w:rsidRDefault="007D723C" w:rsidP="00F70FF7">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E34C9B" w:rsidRDefault="007D723C" w:rsidP="00F70FF7">
            <w:pPr>
              <w:rPr>
                <w:sz w:val="20"/>
              </w:rPr>
            </w:pPr>
            <w:r w:rsidRPr="00E34C9B">
              <w:rPr>
                <w:sz w:val="20"/>
              </w:rPr>
              <w:t>Sameer Vermani</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E34C9B" w:rsidRDefault="007D723C" w:rsidP="00F70FF7">
            <w:pPr>
              <w:jc w:val="center"/>
              <w:rPr>
                <w:sz w:val="20"/>
              </w:rPr>
            </w:pPr>
            <w:r w:rsidRPr="00E34C9B">
              <w:rPr>
                <w:sz w:val="20"/>
              </w:rPr>
              <w:t>PHY</w:t>
            </w:r>
          </w:p>
        </w:tc>
      </w:tr>
      <w:tr w:rsidR="007D723C" w:rsidRPr="00E34C9B" w14:paraId="5E2AB02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E153EF" w:rsidP="00F70FF7">
            <w:pPr>
              <w:jc w:val="center"/>
              <w:rPr>
                <w:sz w:val="20"/>
              </w:rPr>
            </w:pPr>
            <w:hyperlink r:id="rId64"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F70FF7">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F70FF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F70FF7">
            <w:pPr>
              <w:jc w:val="center"/>
              <w:rPr>
                <w:sz w:val="20"/>
              </w:rPr>
            </w:pPr>
            <w:r w:rsidRPr="00E34C9B">
              <w:rPr>
                <w:sz w:val="20"/>
              </w:rPr>
              <w:t>PHY</w:t>
            </w:r>
          </w:p>
        </w:tc>
      </w:tr>
      <w:tr w:rsidR="007D723C" w:rsidRPr="00E34C9B" w14:paraId="19B8DF2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E34C9B" w:rsidRDefault="00E153EF" w:rsidP="00F70FF7">
            <w:pPr>
              <w:jc w:val="center"/>
              <w:rPr>
                <w:sz w:val="20"/>
              </w:rPr>
            </w:pPr>
            <w:hyperlink r:id="rId65" w:history="1">
              <w:r w:rsidR="007D723C" w:rsidRPr="00E34C9B">
                <w:rPr>
                  <w:rStyle w:val="Hyperlink"/>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E34C9B" w:rsidRDefault="007D723C" w:rsidP="00F70FF7">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E34C9B" w:rsidRDefault="007D723C" w:rsidP="00F70FF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E34C9B" w:rsidRDefault="007D723C" w:rsidP="00F70FF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E34C9B" w:rsidRDefault="007D723C" w:rsidP="00F70FF7">
            <w:pPr>
              <w:jc w:val="center"/>
              <w:rPr>
                <w:sz w:val="20"/>
              </w:rPr>
            </w:pPr>
            <w:r w:rsidRPr="00E34C9B">
              <w:rPr>
                <w:sz w:val="20"/>
              </w:rPr>
              <w:t>PHY</w:t>
            </w:r>
          </w:p>
        </w:tc>
      </w:tr>
      <w:tr w:rsidR="007D723C" w:rsidRPr="00E34C9B" w14:paraId="2CCB3C7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E34C9B" w:rsidRDefault="00E153EF" w:rsidP="00F70FF7">
            <w:pPr>
              <w:jc w:val="center"/>
              <w:rPr>
                <w:sz w:val="20"/>
              </w:rPr>
            </w:pPr>
            <w:hyperlink r:id="rId66" w:history="1">
              <w:r w:rsidR="007D723C" w:rsidRPr="00E34C9B">
                <w:rPr>
                  <w:rStyle w:val="Hyperlink"/>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E34C9B" w:rsidRDefault="007D723C" w:rsidP="00F70FF7">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E34C9B" w:rsidRDefault="007D723C" w:rsidP="00F70FF7">
            <w:pPr>
              <w:rPr>
                <w:sz w:val="20"/>
              </w:rPr>
            </w:pPr>
            <w:r w:rsidRPr="00E34C9B">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7777777" w:rsidR="007D723C" w:rsidRPr="00E34C9B" w:rsidRDefault="007D723C" w:rsidP="00F70FF7">
            <w:pPr>
              <w:jc w:val="center"/>
              <w:rPr>
                <w:sz w:val="20"/>
              </w:rPr>
            </w:pPr>
            <w:r w:rsidRPr="00E34C9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E34C9B" w:rsidRDefault="007D723C" w:rsidP="00F70FF7">
            <w:pPr>
              <w:jc w:val="center"/>
              <w:rPr>
                <w:sz w:val="20"/>
              </w:rPr>
            </w:pPr>
            <w:r w:rsidRPr="00E34C9B">
              <w:rPr>
                <w:sz w:val="20"/>
              </w:rPr>
              <w:t>PHY</w:t>
            </w:r>
          </w:p>
        </w:tc>
      </w:tr>
      <w:tr w:rsidR="007D723C" w:rsidRPr="00E92BA5" w14:paraId="541CAB2D"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E92BA5" w:rsidRDefault="00E153EF" w:rsidP="00F70FF7">
            <w:pPr>
              <w:jc w:val="center"/>
              <w:rPr>
                <w:sz w:val="20"/>
              </w:rPr>
            </w:pPr>
            <w:hyperlink r:id="rId67" w:history="1">
              <w:r w:rsidR="007D723C" w:rsidRPr="00E92BA5">
                <w:rPr>
                  <w:rStyle w:val="Hyperlink"/>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E92BA5" w:rsidRDefault="007D723C" w:rsidP="00F70FF7">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E92BA5" w:rsidRDefault="007D723C" w:rsidP="00F70FF7">
            <w:pPr>
              <w:rPr>
                <w:sz w:val="20"/>
              </w:rPr>
            </w:pPr>
            <w:r w:rsidRPr="00E92BA5">
              <w:rPr>
                <w:sz w:val="20"/>
              </w:rPr>
              <w:t>Ross Jian Yu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77777777" w:rsidR="007D723C" w:rsidRPr="00E92BA5" w:rsidRDefault="007D723C" w:rsidP="00F70FF7">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E92BA5" w:rsidRDefault="007D723C" w:rsidP="00F70FF7">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E92BA5" w:rsidRDefault="007D723C" w:rsidP="00F70FF7">
            <w:pPr>
              <w:jc w:val="center"/>
              <w:rPr>
                <w:sz w:val="20"/>
              </w:rPr>
            </w:pPr>
            <w:r w:rsidRPr="00E92BA5">
              <w:rPr>
                <w:sz w:val="20"/>
              </w:rPr>
              <w:t>PHY</w:t>
            </w:r>
          </w:p>
        </w:tc>
      </w:tr>
      <w:tr w:rsidR="007D723C" w:rsidRPr="00E92BA5" w14:paraId="10E5399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E92BA5" w:rsidRDefault="00E153EF" w:rsidP="00F70FF7">
            <w:pPr>
              <w:jc w:val="center"/>
              <w:rPr>
                <w:sz w:val="20"/>
              </w:rPr>
            </w:pPr>
            <w:hyperlink r:id="rId68" w:history="1">
              <w:r w:rsidR="007D723C" w:rsidRPr="00E92BA5">
                <w:rPr>
                  <w:rStyle w:val="Hyperlink"/>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E92BA5" w:rsidRDefault="007D723C" w:rsidP="00F70FF7">
            <w:pPr>
              <w:rPr>
                <w:sz w:val="20"/>
              </w:rPr>
            </w:pPr>
            <w:r w:rsidRPr="00E92BA5">
              <w:rPr>
                <w:sz w:val="20"/>
              </w:rPr>
              <w:t xml:space="preserve">PHY </w:t>
            </w:r>
            <w:proofErr w:type="spellStart"/>
            <w:r w:rsidRPr="00E92BA5">
              <w:rPr>
                <w:sz w:val="20"/>
              </w:rPr>
              <w:t>Signaling</w:t>
            </w:r>
            <w:proofErr w:type="spellEnd"/>
            <w:r w:rsidRPr="00E92BA5">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E92BA5" w:rsidRDefault="007D723C" w:rsidP="00F70FF7">
            <w:pPr>
              <w:rPr>
                <w:sz w:val="20"/>
              </w:rPr>
            </w:pPr>
            <w:r w:rsidRPr="00E92BA5">
              <w:rPr>
                <w:sz w:val="20"/>
              </w:rPr>
              <w:t>Rui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77777777" w:rsidR="007D723C" w:rsidRPr="00E92BA5" w:rsidRDefault="007D723C" w:rsidP="00F70FF7">
            <w:pPr>
              <w:jc w:val="center"/>
              <w:rPr>
                <w:sz w:val="20"/>
              </w:rPr>
            </w:pPr>
            <w:r w:rsidRPr="00E92BA5">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E92BA5" w:rsidRDefault="007D723C" w:rsidP="00F70FF7">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E92BA5" w:rsidRDefault="007D723C" w:rsidP="00F70FF7">
            <w:pPr>
              <w:jc w:val="center"/>
              <w:rPr>
                <w:sz w:val="20"/>
              </w:rPr>
            </w:pPr>
            <w:r w:rsidRPr="00E92BA5">
              <w:rPr>
                <w:sz w:val="20"/>
              </w:rPr>
              <w:t>PHY</w:t>
            </w:r>
          </w:p>
        </w:tc>
      </w:tr>
      <w:tr w:rsidR="007D723C" w:rsidRPr="00C8201F" w14:paraId="37C75C96"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60102BA4" w:rsidR="007D723C" w:rsidRPr="00C8201F" w:rsidRDefault="00E153EF" w:rsidP="00F70FF7">
            <w:pPr>
              <w:jc w:val="center"/>
              <w:rPr>
                <w:color w:val="FF0000"/>
                <w:sz w:val="20"/>
              </w:rPr>
            </w:pPr>
            <w:hyperlink r:id="rId69" w:history="1">
              <w:r w:rsidR="007D723C" w:rsidRPr="00C4650E">
                <w:rPr>
                  <w:rStyle w:val="Hyperlink"/>
                  <w:sz w:val="20"/>
                </w:rPr>
                <w:t>1331r0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F70FF7">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F70FF7">
            <w:pPr>
              <w:rPr>
                <w:sz w:val="20"/>
              </w:rPr>
            </w:pPr>
            <w:r w:rsidRPr="00C8201F">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F70FF7">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F70FF7">
            <w:pPr>
              <w:jc w:val="center"/>
              <w:rPr>
                <w:sz w:val="20"/>
              </w:rPr>
            </w:pPr>
            <w:r w:rsidRPr="00C8201F">
              <w:rPr>
                <w:sz w:val="20"/>
              </w:rPr>
              <w:t>PHY</w:t>
            </w:r>
          </w:p>
        </w:tc>
      </w:tr>
      <w:tr w:rsidR="007D723C" w:rsidRPr="00C8201F" w14:paraId="003A505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C8201F" w:rsidRDefault="00E153EF" w:rsidP="00F70FF7">
            <w:pPr>
              <w:jc w:val="center"/>
              <w:rPr>
                <w:sz w:val="20"/>
              </w:rPr>
            </w:pPr>
            <w:hyperlink r:id="rId70" w:history="1">
              <w:r w:rsidR="007D723C" w:rsidRPr="00C8201F">
                <w:rPr>
                  <w:rStyle w:val="Hyperlink"/>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C8201F" w:rsidRDefault="007D723C" w:rsidP="00F70FF7">
            <w:pPr>
              <w:rPr>
                <w:sz w:val="20"/>
              </w:rPr>
            </w:pPr>
            <w:r w:rsidRPr="00C8201F">
              <w:rPr>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C8201F" w:rsidRDefault="007D723C" w:rsidP="00F70FF7">
            <w:pPr>
              <w:rPr>
                <w:sz w:val="20"/>
              </w:rPr>
            </w:pPr>
            <w:r w:rsidRPr="00C8201F">
              <w:rPr>
                <w:sz w:val="20"/>
              </w:rPr>
              <w:t>Genadiy Tsodik</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77777777" w:rsidR="007D723C" w:rsidRPr="00C8201F" w:rsidRDefault="007D723C" w:rsidP="00F70FF7">
            <w:pPr>
              <w:jc w:val="center"/>
              <w:rPr>
                <w:sz w:val="20"/>
              </w:rPr>
            </w:pPr>
            <w:r w:rsidRPr="00C8201F">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C8201F" w:rsidRDefault="007D723C" w:rsidP="00F70FF7">
            <w:pPr>
              <w:jc w:val="center"/>
              <w:rPr>
                <w:sz w:val="20"/>
              </w:rPr>
            </w:pPr>
            <w:r w:rsidRPr="00C8201F">
              <w:rPr>
                <w:sz w:val="20"/>
              </w:rPr>
              <w:t>PHY</w:t>
            </w:r>
          </w:p>
        </w:tc>
      </w:tr>
      <w:tr w:rsidR="007D723C" w:rsidRPr="00C8201F" w14:paraId="4BEE1840"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7D723C" w:rsidRDefault="00E153EF" w:rsidP="00F70FF7">
            <w:pPr>
              <w:jc w:val="center"/>
              <w:rPr>
                <w:sz w:val="20"/>
              </w:rPr>
            </w:pPr>
            <w:hyperlink r:id="rId71" w:history="1">
              <w:r w:rsidR="007D723C" w:rsidRPr="007D723C">
                <w:rPr>
                  <w:rStyle w:val="Hyperlink"/>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7D723C" w:rsidRDefault="007D723C" w:rsidP="00F70FF7">
            <w:pPr>
              <w:rPr>
                <w:sz w:val="20"/>
              </w:rPr>
            </w:pPr>
            <w:r w:rsidRPr="007D723C">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7D723C" w:rsidRDefault="007D723C" w:rsidP="00F70FF7">
            <w:pPr>
              <w:rPr>
                <w:sz w:val="20"/>
              </w:rPr>
            </w:pPr>
            <w:r w:rsidRPr="007D723C">
              <w:rPr>
                <w:sz w:val="20"/>
              </w:rPr>
              <w:t>Junghoon Suh</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7D723C" w:rsidRDefault="007D723C" w:rsidP="00F70FF7">
            <w:pPr>
              <w:jc w:val="center"/>
              <w:rPr>
                <w:sz w:val="20"/>
              </w:rPr>
            </w:pPr>
            <w:r w:rsidRPr="007D723C">
              <w:rPr>
                <w:sz w:val="20"/>
              </w:rPr>
              <w:t>PHY</w:t>
            </w:r>
          </w:p>
        </w:tc>
      </w:tr>
      <w:tr w:rsidR="007D723C" w:rsidRPr="00E92BA5" w14:paraId="4D21E7FA"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7D723C" w:rsidRDefault="00E153EF" w:rsidP="00F70FF7">
            <w:pPr>
              <w:jc w:val="center"/>
              <w:rPr>
                <w:sz w:val="20"/>
              </w:rPr>
            </w:pPr>
            <w:hyperlink r:id="rId72" w:history="1">
              <w:r w:rsidR="007D723C" w:rsidRPr="007D723C">
                <w:rPr>
                  <w:rStyle w:val="Hyperlink"/>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7D723C" w:rsidRDefault="007D723C" w:rsidP="00F70FF7">
            <w:pPr>
              <w:rPr>
                <w:sz w:val="20"/>
              </w:rPr>
            </w:pPr>
            <w:r w:rsidRPr="007D723C">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7D723C" w:rsidRDefault="007D723C" w:rsidP="00F70FF7">
            <w:pPr>
              <w:rPr>
                <w:sz w:val="20"/>
              </w:rPr>
            </w:pPr>
            <w:r w:rsidRPr="007D723C">
              <w:rPr>
                <w:sz w:val="20"/>
              </w:rPr>
              <w:t>Jianhan Liu</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7D723C" w:rsidRDefault="007D723C" w:rsidP="00F70FF7">
            <w:pPr>
              <w:jc w:val="center"/>
              <w:rPr>
                <w:sz w:val="20"/>
              </w:rPr>
            </w:pPr>
            <w:r w:rsidRPr="007D723C">
              <w:rPr>
                <w:sz w:val="20"/>
              </w:rPr>
              <w:t>PHY</w:t>
            </w:r>
          </w:p>
        </w:tc>
      </w:tr>
      <w:tr w:rsidR="007D723C" w:rsidRPr="00E92BA5" w14:paraId="489AD1F4"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0C522F30" w:rsidR="007D723C" w:rsidRPr="007D723C" w:rsidRDefault="00E153EF" w:rsidP="00F70FF7">
            <w:pPr>
              <w:jc w:val="center"/>
              <w:rPr>
                <w:color w:val="FF0000"/>
                <w:sz w:val="20"/>
              </w:rPr>
            </w:pPr>
            <w:hyperlink r:id="rId73" w:history="1">
              <w:r w:rsidR="007D723C" w:rsidRPr="00C4650E">
                <w:rPr>
                  <w:rStyle w:val="Hyperlink"/>
                  <w:sz w:val="20"/>
                </w:rPr>
                <w:t>1375r</w:t>
              </w:r>
              <w:r w:rsidR="00C4650E">
                <w:rPr>
                  <w:rStyle w:val="Hyperlink"/>
                  <w:sz w:val="20"/>
                </w:rPr>
                <w:t>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F70FF7">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F70FF7">
            <w:pPr>
              <w:rPr>
                <w:sz w:val="20"/>
              </w:rPr>
            </w:pPr>
            <w:r w:rsidRPr="007D723C">
              <w:rPr>
                <w:sz w:val="20"/>
              </w:rPr>
              <w:t>Rui Cao</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F70FF7">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F70FF7">
            <w:pPr>
              <w:jc w:val="center"/>
              <w:rPr>
                <w:sz w:val="20"/>
              </w:rPr>
            </w:pPr>
            <w:r w:rsidRPr="007D723C">
              <w:rPr>
                <w:sz w:val="20"/>
              </w:rPr>
              <w:t>PHY</w:t>
            </w:r>
          </w:p>
        </w:tc>
      </w:tr>
      <w:tr w:rsidR="007D723C" w:rsidRPr="00E92BA5" w14:paraId="043967E1"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E153EF" w:rsidP="00F70FF7">
            <w:pPr>
              <w:jc w:val="center"/>
              <w:rPr>
                <w:color w:val="FF0000"/>
                <w:sz w:val="20"/>
              </w:rPr>
            </w:pPr>
            <w:hyperlink r:id="rId74"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F70FF7">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F70FF7">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F70FF7">
            <w:pPr>
              <w:jc w:val="center"/>
              <w:rPr>
                <w:sz w:val="20"/>
              </w:rPr>
            </w:pPr>
            <w:r w:rsidRPr="007D723C">
              <w:rPr>
                <w:sz w:val="20"/>
              </w:rPr>
              <w:t>PHY</w:t>
            </w:r>
          </w:p>
        </w:tc>
      </w:tr>
      <w:tr w:rsidR="007D723C" w:rsidRPr="00E92BA5" w14:paraId="5BD2E585"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E153EF" w:rsidP="00F70FF7">
            <w:pPr>
              <w:jc w:val="center"/>
              <w:rPr>
                <w:color w:val="FF0000"/>
                <w:sz w:val="20"/>
              </w:rPr>
            </w:pPr>
            <w:hyperlink r:id="rId75"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F70FF7">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F70FF7">
            <w:pPr>
              <w:rPr>
                <w:sz w:val="20"/>
              </w:rPr>
            </w:pPr>
            <w:r w:rsidRPr="007D723C">
              <w:rPr>
                <w:sz w:val="20"/>
              </w:rPr>
              <w:t xml:space="preserve">Salah </w:t>
            </w:r>
            <w:proofErr w:type="spellStart"/>
            <w:r w:rsidRPr="007D723C">
              <w:rPr>
                <w:sz w:val="20"/>
              </w:rPr>
              <w:t>Zegrar</w:t>
            </w:r>
            <w:proofErr w:type="spellEnd"/>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F70FF7">
            <w:pPr>
              <w:jc w:val="center"/>
              <w:rPr>
                <w:sz w:val="20"/>
              </w:rPr>
            </w:pPr>
            <w:r w:rsidRPr="007D723C">
              <w:rPr>
                <w:sz w:val="20"/>
              </w:rPr>
              <w:t>PHY</w:t>
            </w:r>
          </w:p>
        </w:tc>
      </w:tr>
      <w:tr w:rsidR="007D723C" w:rsidRPr="00E92BA5" w14:paraId="1C7E7A8E"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77777777" w:rsidR="007D723C" w:rsidRPr="007D723C" w:rsidRDefault="007D723C" w:rsidP="00F70FF7">
            <w:pPr>
              <w:jc w:val="center"/>
              <w:rPr>
                <w:sz w:val="20"/>
              </w:rPr>
            </w:pPr>
            <w:r w:rsidRPr="00495EFB">
              <w:rPr>
                <w:color w:val="FF0000"/>
                <w:sz w:val="20"/>
              </w:rPr>
              <w:t>1439r0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F70FF7">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F70FF7">
            <w:pPr>
              <w:rPr>
                <w:sz w:val="20"/>
              </w:rPr>
            </w:pPr>
            <w:r w:rsidRPr="007D723C">
              <w:rPr>
                <w:sz w:val="20"/>
              </w:rPr>
              <w:t>Lin Yang</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F70FF7">
            <w:pPr>
              <w:jc w:val="center"/>
              <w:rPr>
                <w:sz w:val="20"/>
              </w:rPr>
            </w:pPr>
            <w:r w:rsidRPr="007D723C">
              <w:rPr>
                <w:sz w:val="20"/>
              </w:rPr>
              <w:t>PHY</w:t>
            </w:r>
          </w:p>
        </w:tc>
      </w:tr>
      <w:tr w:rsidR="007D723C" w:rsidRPr="00E92BA5" w14:paraId="4B75BC87" w14:textId="77777777" w:rsidTr="003C7A7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E153EF" w:rsidP="00F70FF7">
            <w:pPr>
              <w:jc w:val="center"/>
              <w:rPr>
                <w:sz w:val="20"/>
              </w:rPr>
            </w:pPr>
            <w:hyperlink r:id="rId76"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F70FF7">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F70FF7">
            <w:pPr>
              <w:rPr>
                <w:sz w:val="20"/>
              </w:rPr>
            </w:pPr>
            <w:r w:rsidRPr="007D723C">
              <w:rPr>
                <w:sz w:val="20"/>
              </w:rPr>
              <w:t>Ron Porat</w:t>
            </w:r>
          </w:p>
        </w:tc>
        <w:tc>
          <w:tcPr>
            <w:tcW w:w="9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F70FF7">
            <w:pPr>
              <w:jc w:val="center"/>
              <w:rPr>
                <w:sz w:val="20"/>
              </w:rPr>
            </w:pPr>
            <w:r w:rsidRPr="007D723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F70FF7">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F70FF7">
            <w:pPr>
              <w:jc w:val="center"/>
              <w:rPr>
                <w:sz w:val="20"/>
              </w:rPr>
            </w:pPr>
            <w:r w:rsidRPr="007D723C">
              <w:rPr>
                <w:sz w:val="20"/>
              </w:rPr>
              <w:t>PHY</w:t>
            </w:r>
          </w:p>
        </w:tc>
      </w:tr>
      <w:tr w:rsidR="00785833" w:rsidRPr="00387A4F" w14:paraId="4A73E16D" w14:textId="77777777" w:rsidTr="007D723C">
        <w:trPr>
          <w:trHeight w:val="106"/>
        </w:trPr>
        <w:tc>
          <w:tcPr>
            <w:tcW w:w="101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2A2949F" w:rsidR="00225CBA" w:rsidRDefault="00557B43" w:rsidP="00F525EA">
      <w:pPr>
        <w:pStyle w:val="ListParagraph"/>
        <w:numPr>
          <w:ilvl w:val="0"/>
          <w:numId w:val="4"/>
        </w:numPr>
      </w:pPr>
      <w:r>
        <w:rPr>
          <w:color w:val="FF0000"/>
        </w:rPr>
        <w:t>X</w:t>
      </w:r>
      <w:r w:rsidR="00225CBA" w:rsidRPr="009751DC">
        <w:t xml:space="preserve"> submissions in </w:t>
      </w:r>
      <w:r w:rsidR="00AA2CE5" w:rsidRPr="009751DC">
        <w:t xml:space="preserve">the </w:t>
      </w:r>
      <w:r w:rsidR="009E0577">
        <w:t xml:space="preserve">Joint </w:t>
      </w:r>
      <w:r w:rsidR="00AA2CE5" w:rsidRPr="009751DC">
        <w:t>queue</w:t>
      </w:r>
    </w:p>
    <w:p w14:paraId="287976BD" w14:textId="41E60663" w:rsidR="009E0577" w:rsidRDefault="00557B43" w:rsidP="00F525EA">
      <w:pPr>
        <w:pStyle w:val="ListParagraph"/>
        <w:numPr>
          <w:ilvl w:val="0"/>
          <w:numId w:val="4"/>
        </w:numPr>
      </w:pPr>
      <w:r>
        <w:rPr>
          <w:color w:val="FF0000"/>
        </w:rPr>
        <w:t>X</w:t>
      </w:r>
      <w:r w:rsidR="009E0577">
        <w:t xml:space="preserve"> submissions in the MAC queue</w:t>
      </w:r>
    </w:p>
    <w:p w14:paraId="0C6710BA" w14:textId="1BACE8F5" w:rsidR="00E73955" w:rsidRDefault="00557B43" w:rsidP="00F525EA">
      <w:pPr>
        <w:pStyle w:val="ListParagraph"/>
        <w:numPr>
          <w:ilvl w:val="0"/>
          <w:numId w:val="4"/>
        </w:numPr>
      </w:pPr>
      <w:r>
        <w:rPr>
          <w:color w:val="FF0000"/>
        </w:rPr>
        <w:t>X</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E153EF" w:rsidP="002A4EA8">
            <w:pPr>
              <w:jc w:val="center"/>
            </w:pPr>
            <w:hyperlink r:id="rId77"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5C52CCAE" w14:textId="03992990" w:rsidR="002A4EA8" w:rsidRPr="00CC1135" w:rsidRDefault="001B3DB3" w:rsidP="002A4EA8">
            <w:pPr>
              <w:jc w:val="center"/>
              <w:rPr>
                <w:sz w:val="20"/>
              </w:rPr>
            </w:pPr>
            <w:r>
              <w:rPr>
                <w:sz w:val="20"/>
              </w:rPr>
              <w:t>JOINT</w:t>
            </w:r>
          </w:p>
        </w:tc>
      </w:tr>
      <w:tr w:rsidR="00CB6E96" w:rsidRPr="00FF19F8" w14:paraId="04FE0CA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F70FF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FE32EC" w:rsidRPr="00FF19F8" w14:paraId="5499D2C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77777777" w:rsidR="00FE32EC" w:rsidRDefault="00FE32EC" w:rsidP="00FE32E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77777777" w:rsidR="00FE32EC" w:rsidRPr="00CC1135"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77777777" w:rsidR="00FE32EC" w:rsidRPr="00CC1135"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77777777" w:rsidR="00FE32EC" w:rsidRPr="00CC1135"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7777777" w:rsidR="00FE32EC" w:rsidRPr="00CC1135"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2800704" w14:textId="77777777" w:rsidR="00FE32EC" w:rsidRPr="00CC1135" w:rsidRDefault="00FE32EC" w:rsidP="00FE32EC">
            <w:pPr>
              <w:jc w:val="center"/>
              <w:rPr>
                <w:sz w:val="20"/>
              </w:rPr>
            </w:pP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09506728" w:rsidR="00C74E0D" w:rsidRPr="00673C5F" w:rsidRDefault="00C74E0D" w:rsidP="00C74E0D">
            <w:pPr>
              <w:rPr>
                <w:sz w:val="20"/>
              </w:rPr>
            </w:pPr>
            <w:proofErr w:type="spellStart"/>
            <w:r w:rsidRPr="00673C5F">
              <w:rPr>
                <w:sz w:val="20"/>
              </w:rPr>
              <w:t>andwidth</w:t>
            </w:r>
            <w:proofErr w:type="spellEnd"/>
            <w:r w:rsidRPr="00673C5F">
              <w:rPr>
                <w:sz w:val="20"/>
              </w:rPr>
              <w:t xml:space="preserve">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E153EF" w:rsidP="00C74E0D">
            <w:pPr>
              <w:jc w:val="center"/>
              <w:rPr>
                <w:color w:val="FF0000"/>
                <w:sz w:val="20"/>
              </w:rPr>
            </w:pPr>
            <w:hyperlink r:id="rId78"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lastRenderedPageBreak/>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For Submissions of </w:t>
            </w:r>
            <w:r>
              <w:rPr>
                <w:sz w:val="20"/>
                <w:highlight w:val="yellow"/>
              </w:rPr>
              <w:t>September</w:t>
            </w:r>
            <w:r w:rsidRPr="00CC1135">
              <w:rPr>
                <w:sz w:val="20"/>
                <w:highlight w:val="yellow"/>
              </w:rPr>
              <w:t xml:space="preserve"> </w:t>
            </w:r>
          </w:p>
        </w:tc>
      </w:tr>
      <w:tr w:rsidR="00FE32EC" w14:paraId="4AF01A2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7E04919B" w:rsidR="00FE32EC" w:rsidRDefault="00FE32EC" w:rsidP="00FE32EC">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2D5A5892" w:rsidR="00FE32EC" w:rsidRPr="000F166B"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6A0A6F3D" w:rsidR="00FE32EC" w:rsidRPr="005B4370"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3BB6ACA8" w:rsidR="00FE32EC"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66253031" w:rsidR="00FE32EC" w:rsidRPr="000F166B"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F6EDBB9" w14:textId="1DE1451D" w:rsidR="00FE32EC" w:rsidRDefault="00FE32EC" w:rsidP="00FE32EC">
            <w:pPr>
              <w:jc w:val="center"/>
              <w:rPr>
                <w:sz w:val="20"/>
              </w:rPr>
            </w:pPr>
          </w:p>
        </w:tc>
      </w:tr>
      <w:tr w:rsidR="00FE32E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E32EC" w:rsidRPr="00CC1135" w:rsidRDefault="00FE32EC" w:rsidP="00FE32EC">
            <w:pPr>
              <w:jc w:val="center"/>
              <w:rPr>
                <w:sz w:val="20"/>
              </w:rPr>
            </w:pPr>
            <w:r w:rsidRPr="00CC1135">
              <w:rPr>
                <w:rFonts w:eastAsia="MS Gothic"/>
                <w:color w:val="000000" w:themeColor="dark1"/>
                <w:kern w:val="24"/>
                <w:sz w:val="20"/>
              </w:rPr>
              <w:t>End of MAC Queue</w:t>
            </w:r>
          </w:p>
        </w:tc>
      </w:tr>
      <w:tr w:rsidR="00FE32EC"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FE32EC" w:rsidRPr="00CC1135" w:rsidRDefault="00E153EF" w:rsidP="00FE32EC">
            <w:pPr>
              <w:jc w:val="center"/>
              <w:rPr>
                <w:color w:val="00B050"/>
                <w:sz w:val="20"/>
              </w:rPr>
            </w:pPr>
            <w:hyperlink r:id="rId79" w:history="1">
              <w:r w:rsidR="00FE32EC" w:rsidRPr="00A9077D">
                <w:rPr>
                  <w:rStyle w:val="Hyperlink"/>
                  <w:sz w:val="20"/>
                </w:rPr>
                <w:t>1441r</w:t>
              </w:r>
              <w:r w:rsidR="00A9077D" w:rsidRPr="00A9077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FE32EC" w:rsidRPr="00CC1135" w:rsidRDefault="00FE32EC" w:rsidP="00FE32EC">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FE32EC" w:rsidRPr="00CC1135" w:rsidRDefault="00FE32EC" w:rsidP="00FE32EC">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FE32EC" w:rsidRPr="00CC1135" w:rsidRDefault="00FE32EC" w:rsidP="00FE32EC">
            <w:pPr>
              <w:jc w:val="center"/>
              <w:rPr>
                <w:color w:val="00B050"/>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FE32EC" w:rsidRPr="00CC1135" w:rsidRDefault="00FE32EC" w:rsidP="00FE32EC">
            <w:pPr>
              <w:jc w:val="center"/>
              <w:rPr>
                <w:color w:val="00B050"/>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63F36E3" w14:textId="5B49791B" w:rsidR="00FE32EC" w:rsidRPr="00CC1135" w:rsidRDefault="00FE32EC" w:rsidP="00FE32EC">
            <w:pPr>
              <w:jc w:val="center"/>
              <w:rPr>
                <w:color w:val="00B050"/>
                <w:sz w:val="20"/>
              </w:rPr>
            </w:pPr>
            <w:r>
              <w:rPr>
                <w:sz w:val="20"/>
              </w:rPr>
              <w:t>PHY</w:t>
            </w:r>
          </w:p>
        </w:tc>
      </w:tr>
      <w:tr w:rsidR="00C74E0D" w:rsidRPr="00392D4C" w14:paraId="588DA7F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C74E0D" w:rsidRDefault="00E153EF" w:rsidP="00C74E0D">
            <w:pPr>
              <w:jc w:val="center"/>
              <w:rPr>
                <w:sz w:val="20"/>
              </w:rPr>
            </w:pPr>
            <w:hyperlink r:id="rId80" w:history="1">
              <w:r w:rsidR="00C74E0D" w:rsidRPr="00A9077D">
                <w:rPr>
                  <w:rStyle w:val="Hyperlink"/>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C74E0D" w:rsidRPr="005D003C" w:rsidRDefault="00C74E0D" w:rsidP="00C74E0D">
            <w:pPr>
              <w:rPr>
                <w:sz w:val="20"/>
              </w:rPr>
            </w:pPr>
            <w:r w:rsidRPr="000D64AE">
              <w:rPr>
                <w:sz w:val="20"/>
              </w:rPr>
              <w:t xml:space="preserve">320MHz </w:t>
            </w:r>
            <w:proofErr w:type="spellStart"/>
            <w:r w:rsidRPr="000D64AE">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C74E0D" w:rsidRPr="005D003C" w:rsidRDefault="00C74E0D" w:rsidP="00C74E0D">
            <w:pPr>
              <w:rPr>
                <w:sz w:val="20"/>
              </w:rPr>
            </w:pPr>
            <w:r w:rsidRPr="002506EF">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331D1876" w:rsidR="00C74E0D" w:rsidRDefault="00C74E0D" w:rsidP="00C74E0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C74E0D" w:rsidRDefault="00C74E0D" w:rsidP="00C74E0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AAAE130" w14:textId="7F644F6D" w:rsidR="00C74E0D" w:rsidRDefault="00C74E0D" w:rsidP="00C74E0D">
            <w:pPr>
              <w:jc w:val="center"/>
              <w:rPr>
                <w:sz w:val="20"/>
              </w:rPr>
            </w:pPr>
            <w:r>
              <w:rPr>
                <w:sz w:val="20"/>
              </w:rPr>
              <w:t>PHY</w:t>
            </w:r>
          </w:p>
        </w:tc>
      </w:tr>
      <w:tr w:rsidR="00791F9E" w:rsidRPr="00392D4C" w14:paraId="2233D8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791F9E" w:rsidRDefault="00791F9E" w:rsidP="00791F9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791F9E" w:rsidRPr="000D64AE" w:rsidRDefault="00791F9E" w:rsidP="00791F9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791F9E" w:rsidRPr="002506EF" w:rsidRDefault="00791F9E" w:rsidP="00791F9E">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791F9E" w:rsidRDefault="00791F9E" w:rsidP="00791F9E">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791F9E" w:rsidRDefault="00791F9E" w:rsidP="00791F9E">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899E004" w14:textId="39C59165" w:rsidR="00791F9E" w:rsidRDefault="00791F9E" w:rsidP="00791F9E">
            <w:pPr>
              <w:jc w:val="center"/>
              <w:rPr>
                <w:sz w:val="20"/>
              </w:rPr>
            </w:pPr>
          </w:p>
        </w:tc>
      </w:tr>
      <w:tr w:rsidR="00FE32E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FE32EC" w:rsidRPr="00CC1135" w:rsidRDefault="00FE32EC" w:rsidP="00FE32EC">
            <w:pPr>
              <w:tabs>
                <w:tab w:val="left" w:pos="4395"/>
              </w:tabs>
              <w:jc w:val="center"/>
              <w:rPr>
                <w:sz w:val="20"/>
              </w:rPr>
            </w:pPr>
            <w:r w:rsidRPr="00CC1135">
              <w:rPr>
                <w:sz w:val="20"/>
                <w:highlight w:val="yellow"/>
              </w:rPr>
              <w:t>Requests Received after the Call For Submissions of</w:t>
            </w:r>
            <w:r>
              <w:rPr>
                <w:sz w:val="20"/>
                <w:highlight w:val="yellow"/>
              </w:rPr>
              <w:t xml:space="preserve"> September</w:t>
            </w:r>
          </w:p>
        </w:tc>
      </w:tr>
      <w:tr w:rsidR="00861966" w:rsidRPr="00392D4C" w14:paraId="79407F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3262FF36" w:rsidR="00861966" w:rsidRDefault="00E153EF" w:rsidP="00861966">
            <w:pPr>
              <w:jc w:val="center"/>
              <w:rPr>
                <w:sz w:val="20"/>
              </w:rPr>
            </w:pPr>
            <w:hyperlink r:id="rId81" w:history="1">
              <w:r w:rsidR="00861966" w:rsidRPr="00B2718E">
                <w:rPr>
                  <w:rStyle w:val="Hyperlink"/>
                  <w:sz w:val="20"/>
                </w:rPr>
                <w:t>1474r0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861966" w:rsidRPr="005D003C" w:rsidRDefault="00861966" w:rsidP="00861966">
            <w:pPr>
              <w:rPr>
                <w:sz w:val="20"/>
              </w:rPr>
            </w:pPr>
            <w:r w:rsidRPr="00791F9E">
              <w:rPr>
                <w:sz w:val="20"/>
              </w:rPr>
              <w:t xml:space="preserve">NDP </w:t>
            </w:r>
            <w:proofErr w:type="spellStart"/>
            <w:r w:rsidRPr="00791F9E">
              <w:rPr>
                <w:sz w:val="20"/>
              </w:rPr>
              <w:t>Desing</w:t>
            </w:r>
            <w:proofErr w:type="spellEnd"/>
            <w:r w:rsidRPr="00791F9E">
              <w:rPr>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861966" w:rsidRPr="005D003C" w:rsidRDefault="00861966" w:rsidP="00861966">
            <w:pPr>
              <w:rPr>
                <w:sz w:val="20"/>
              </w:rPr>
            </w:pPr>
            <w:r w:rsidRPr="00791F9E">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67AC588A" w:rsidR="00861966" w:rsidRDefault="00861966" w:rsidP="0086196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861966" w:rsidRDefault="00861966" w:rsidP="00861966">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C4BF69C" w14:textId="418FC19F" w:rsidR="00861966" w:rsidRDefault="00861966" w:rsidP="00861966">
            <w:pPr>
              <w:jc w:val="center"/>
              <w:rPr>
                <w:sz w:val="20"/>
              </w:rPr>
            </w:pPr>
            <w:r>
              <w:rPr>
                <w:sz w:val="20"/>
              </w:rPr>
              <w:t>PHY</w:t>
            </w:r>
          </w:p>
        </w:tc>
      </w:tr>
      <w:tr w:rsidR="004F3BB2" w:rsidRPr="00392D4C" w14:paraId="44C1912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4609D" w14:textId="32825566" w:rsidR="004F3BB2" w:rsidRPr="00501DCC" w:rsidRDefault="004F3BB2" w:rsidP="00861966">
            <w:pPr>
              <w:jc w:val="center"/>
              <w:rPr>
                <w:sz w:val="20"/>
              </w:rPr>
            </w:pPr>
            <w:r w:rsidRPr="00501DCC">
              <w:rPr>
                <w:color w:val="FF0000"/>
                <w:sz w:val="20"/>
              </w:rPr>
              <w:t>1515r0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B2036" w14:textId="01B98747" w:rsidR="004F3BB2" w:rsidRPr="00501DCC" w:rsidRDefault="004F3BB2" w:rsidP="00861966">
            <w:pPr>
              <w:rPr>
                <w:sz w:val="20"/>
              </w:rPr>
            </w:pPr>
            <w:proofErr w:type="spellStart"/>
            <w:r w:rsidRPr="00501DCC">
              <w:rPr>
                <w:sz w:val="20"/>
              </w:rPr>
              <w:t>Signaling</w:t>
            </w:r>
            <w:proofErr w:type="spellEnd"/>
            <w:r w:rsidRPr="00501DCC">
              <w:rPr>
                <w:sz w:val="20"/>
              </w:rPr>
              <w:t xml:space="preserve"> for various transmission modes of MU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F5B6F" w14:textId="36B3EDF5" w:rsidR="004F3BB2" w:rsidRPr="00501DCC" w:rsidRDefault="004F3BB2" w:rsidP="00861966">
            <w:pPr>
              <w:rPr>
                <w:sz w:val="20"/>
              </w:rPr>
            </w:pPr>
            <w:r w:rsidRPr="00501DCC">
              <w:rPr>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846C" w14:textId="69B0C5F4" w:rsidR="004F3BB2" w:rsidRPr="00501DCC" w:rsidRDefault="004F3BB2" w:rsidP="00861966">
            <w:pPr>
              <w:jc w:val="center"/>
              <w:rPr>
                <w:sz w:val="20"/>
              </w:rPr>
            </w:pPr>
            <w:r w:rsidRPr="00501DCC">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BE792" w14:textId="2CF3604E" w:rsidR="004F3BB2" w:rsidRPr="00501DCC" w:rsidRDefault="007F2AC6" w:rsidP="00861966">
            <w:pPr>
              <w:jc w:val="center"/>
              <w:rPr>
                <w:sz w:val="20"/>
              </w:rPr>
            </w:pPr>
            <w:r w:rsidRPr="00501DC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AEF98B1" w14:textId="240410B1" w:rsidR="004F3BB2" w:rsidRPr="00501DCC" w:rsidRDefault="007F2AC6" w:rsidP="00861966">
            <w:pPr>
              <w:jc w:val="center"/>
              <w:rPr>
                <w:sz w:val="20"/>
              </w:rPr>
            </w:pPr>
            <w:r w:rsidRPr="00501DCC">
              <w:rPr>
                <w:sz w:val="20"/>
              </w:rPr>
              <w:t>PHY</w:t>
            </w:r>
          </w:p>
        </w:tc>
      </w:tr>
      <w:tr w:rsidR="00FE32E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E32EC" w:rsidRPr="00392D4C" w:rsidRDefault="00FE32EC" w:rsidP="00FE32EC">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3D41387B" w:rsidR="00063DFA" w:rsidRPr="00280986" w:rsidRDefault="007F434D" w:rsidP="00F70FF7">
      <w:pPr>
        <w:pStyle w:val="ListParagraph"/>
        <w:numPr>
          <w:ilvl w:val="0"/>
          <w:numId w:val="7"/>
        </w:numPr>
        <w:rPr>
          <w:color w:val="BFBFBF" w:themeColor="background1" w:themeShade="BF"/>
        </w:rPr>
      </w:pPr>
      <w:r>
        <w:t>Trigger (</w:t>
      </w:r>
      <w:r w:rsidRPr="00CD1739">
        <w:rPr>
          <w:b/>
          <w:bCs/>
        </w:rPr>
        <w:t>6</w:t>
      </w:r>
      <w:r>
        <w:t>), Sounding (</w:t>
      </w:r>
      <w:r w:rsidR="00620F2C">
        <w:rPr>
          <w:b/>
          <w:bCs/>
        </w:rPr>
        <w:t>5</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280986">
        <w:rPr>
          <w:color w:val="BFBFBF" w:themeColor="background1" w:themeShade="BF"/>
        </w:rPr>
        <w:t xml:space="preserve">MAP-SR (0), MAP-Protection (0), HARQ (0), MAP-TDMA (0), Low Lat (0), </w:t>
      </w:r>
      <w:r w:rsidR="009506E1" w:rsidRPr="00280986">
        <w:rPr>
          <w:color w:val="BFBFBF" w:themeColor="background1" w:themeShade="BF"/>
        </w:rPr>
        <w:t>MAP-MU MIMO (</w:t>
      </w:r>
      <w:r w:rsidR="002E767A" w:rsidRPr="00280986">
        <w:rPr>
          <w:color w:val="BFBFBF" w:themeColor="background1" w:themeShade="BF"/>
        </w:rPr>
        <w:t>0</w:t>
      </w:r>
      <w:r w:rsidR="009506E1" w:rsidRPr="00280986">
        <w:rPr>
          <w:color w:val="BFBFBF" w:themeColor="background1" w:themeShade="BF"/>
        </w:rPr>
        <w:t>)</w:t>
      </w:r>
      <w:r w:rsidR="006F3DD6" w:rsidRPr="00280986">
        <w:rPr>
          <w:color w:val="BFBFBF" w:themeColor="background1" w:themeShade="BF"/>
        </w:rPr>
        <w:t xml:space="preserve"> MAP-CBF (</w:t>
      </w:r>
      <w:r w:rsidR="002E767A" w:rsidRPr="00280986">
        <w:rPr>
          <w:color w:val="BFBFBF" w:themeColor="background1" w:themeShade="BF"/>
        </w:rPr>
        <w:t>0</w:t>
      </w:r>
      <w:r w:rsidR="006F3DD6" w:rsidRPr="00280986">
        <w:rPr>
          <w:color w:val="BFBFBF" w:themeColor="background1" w:themeShade="BF"/>
        </w:rPr>
        <w:t>)</w:t>
      </w:r>
      <w:r w:rsidR="00F87536" w:rsidRPr="00280986">
        <w:rPr>
          <w:b/>
          <w:bCs/>
          <w:color w:val="BFBFBF" w:themeColor="background1" w:themeShade="BF"/>
        </w:rPr>
        <w:t>.</w:t>
      </w:r>
    </w:p>
    <w:p w14:paraId="401F7667" w14:textId="0A41F294" w:rsidR="005A15A4" w:rsidRPr="00F72793" w:rsidRDefault="005A15A4" w:rsidP="005A15A4">
      <w:pPr>
        <w:pStyle w:val="Heading3"/>
      </w:pPr>
      <w:r w:rsidRPr="00F72793">
        <w:t>MAC</w:t>
      </w:r>
    </w:p>
    <w:p w14:paraId="1E267937" w14:textId="156FD789" w:rsidR="006B2C61" w:rsidRPr="00AA371E" w:rsidRDefault="00A51A3D" w:rsidP="00F525EA">
      <w:pPr>
        <w:pStyle w:val="ListParagraph"/>
        <w:numPr>
          <w:ilvl w:val="0"/>
          <w:numId w:val="7"/>
        </w:numPr>
      </w:pPr>
      <w:r w:rsidRPr="00AA371E">
        <w:t>ML-General (</w:t>
      </w:r>
      <w:r w:rsidR="00885452">
        <w:rPr>
          <w:b/>
          <w:bCs/>
        </w:rPr>
        <w:t>9</w:t>
      </w:r>
      <w:r w:rsidRPr="00AA371E">
        <w:t>), MAC-General (</w:t>
      </w:r>
      <w:r w:rsidR="00B45202">
        <w:rPr>
          <w:b/>
          <w:bCs/>
        </w:rPr>
        <w:t>9</w:t>
      </w:r>
      <w:r w:rsidRPr="00AA371E">
        <w:rPr>
          <w:b/>
          <w:bCs/>
        </w:rPr>
        <w:t>)</w:t>
      </w:r>
      <w:r w:rsidRPr="00AA371E">
        <w:t>, ML-Power Save (</w:t>
      </w:r>
      <w:r w:rsidR="00DB722C">
        <w:rPr>
          <w:b/>
          <w:bCs/>
        </w:rPr>
        <w:t>1</w:t>
      </w:r>
      <w:r w:rsidRPr="00AA371E">
        <w:t>), ML-Mgmt. (</w:t>
      </w:r>
      <w:r w:rsidR="00091172">
        <w:rPr>
          <w:b/>
          <w:bCs/>
        </w:rPr>
        <w:t>5</w:t>
      </w:r>
      <w:r w:rsidRPr="00AA371E">
        <w:t>), ML-Constrained ops, (</w:t>
      </w:r>
      <w:r w:rsidR="00FE05EB">
        <w:rPr>
          <w:b/>
          <w:bCs/>
        </w:rPr>
        <w:t>12</w:t>
      </w:r>
      <w:r w:rsidRPr="00AA371E">
        <w:t>), ML-Operation (</w:t>
      </w:r>
      <w:r w:rsidR="00583F5B">
        <w:rPr>
          <w:b/>
          <w:bCs/>
        </w:rPr>
        <w:t>0</w:t>
      </w:r>
      <w:r w:rsidRPr="00AA371E">
        <w:t>), Low</w:t>
      </w:r>
      <w:r w:rsidR="00DB722C">
        <w:t>-</w:t>
      </w:r>
      <w:r w:rsidRPr="00AA371E">
        <w:t>Latency (</w:t>
      </w:r>
      <w:r w:rsidR="003C7A73">
        <w:rPr>
          <w:b/>
          <w:bCs/>
        </w:rPr>
        <w:t>8</w:t>
      </w:r>
      <w:r w:rsidRPr="00AA371E">
        <w:t>), ML-Block Ack (</w:t>
      </w:r>
      <w:r w:rsidR="00583F5B">
        <w:rPr>
          <w:b/>
          <w:bCs/>
        </w:rPr>
        <w:t>0</w:t>
      </w:r>
      <w:r w:rsidRPr="00AA371E">
        <w:t>), ML-Architecture (</w:t>
      </w:r>
      <w:r w:rsidR="00583F5B">
        <w:rPr>
          <w:b/>
          <w:bCs/>
        </w:rPr>
        <w:t>0</w:t>
      </w:r>
      <w:r w:rsidRPr="00AA371E">
        <w:t>), ML-Med Access (</w:t>
      </w:r>
      <w:r w:rsidR="00391169">
        <w:rPr>
          <w:b/>
          <w:bCs/>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D3153A">
        <w:rPr>
          <w:b/>
          <w:bCs/>
          <w:color w:val="000000" w:themeColor="text1"/>
        </w:rPr>
        <w:t>0</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05871EF0" w:rsidR="008408D5" w:rsidRDefault="000C193B" w:rsidP="005A15A4">
      <w:pPr>
        <w:pStyle w:val="ListParagraph"/>
        <w:numPr>
          <w:ilvl w:val="0"/>
          <w:numId w:val="7"/>
        </w:numPr>
      </w:pPr>
      <w:r w:rsidRPr="000C193B">
        <w:t>SIG (</w:t>
      </w:r>
      <w:r w:rsidRPr="000C193B">
        <w:rPr>
          <w:b/>
          <w:bCs/>
        </w:rPr>
        <w:t>0</w:t>
      </w:r>
      <w:r w:rsidRPr="000C193B">
        <w:t>)</w:t>
      </w:r>
      <w:r>
        <w:t xml:space="preserve">, </w:t>
      </w:r>
      <w:r w:rsidR="008408D5" w:rsidRPr="000C193B">
        <w:t>Preamble (</w:t>
      </w:r>
      <w:r w:rsidR="007F2AC6">
        <w:rPr>
          <w:b/>
          <w:bCs/>
        </w:rPr>
        <w:t>5</w:t>
      </w:r>
      <w:r w:rsidR="008408D5" w:rsidRPr="000C193B">
        <w:t>), MU-MIMO (</w:t>
      </w:r>
      <w:r w:rsidR="008408D5" w:rsidRPr="000C193B">
        <w:rPr>
          <w:b/>
          <w:bCs/>
        </w:rPr>
        <w:t>2</w:t>
      </w:r>
      <w:r w:rsidR="008408D5" w:rsidRPr="000C193B">
        <w:t>), Puncturing (</w:t>
      </w:r>
      <w:r w:rsidR="008408D5" w:rsidRPr="000C193B">
        <w:rPr>
          <w:b/>
          <w:bCs/>
        </w:rPr>
        <w:t>3</w:t>
      </w:r>
      <w:r w:rsidR="008408D5" w:rsidRPr="000C193B">
        <w:t>), Multi-RU (</w:t>
      </w:r>
      <w:r w:rsidR="008408D5" w:rsidRPr="000C193B">
        <w:rPr>
          <w:b/>
          <w:bCs/>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8408D5" w:rsidRPr="000C193B">
        <w:rPr>
          <w:b/>
          <w:bCs/>
        </w:rPr>
        <w:t>13)</w:t>
      </w:r>
      <w:r w:rsidR="008408D5" w:rsidRPr="000C193B">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77777777"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82" w:history="1">
        <w:r w:rsidRPr="003046F3">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83"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8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7"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F70FF7">
        <w:tc>
          <w:tcPr>
            <w:tcW w:w="2515" w:type="dxa"/>
          </w:tcPr>
          <w:p w14:paraId="70CF5116" w14:textId="77777777" w:rsidR="00781C5F" w:rsidRPr="0092781E" w:rsidRDefault="00781C5F" w:rsidP="00F70FF7">
            <w:pPr>
              <w:jc w:val="center"/>
              <w:rPr>
                <w:b/>
                <w:bCs/>
              </w:rPr>
            </w:pPr>
            <w:r w:rsidRPr="0092781E">
              <w:rPr>
                <w:b/>
                <w:bCs/>
                <w:highlight w:val="red"/>
              </w:rPr>
              <w:t>Not Uploaded</w:t>
            </w:r>
          </w:p>
        </w:tc>
        <w:tc>
          <w:tcPr>
            <w:tcW w:w="2250" w:type="dxa"/>
          </w:tcPr>
          <w:p w14:paraId="5C66AF4D" w14:textId="77777777" w:rsidR="00781C5F" w:rsidRPr="0092781E" w:rsidRDefault="00781C5F" w:rsidP="00F70FF7">
            <w:pPr>
              <w:jc w:val="center"/>
              <w:rPr>
                <w:b/>
                <w:bCs/>
              </w:rPr>
            </w:pPr>
            <w:r w:rsidRPr="0092781E">
              <w:rPr>
                <w:b/>
                <w:bCs/>
                <w:highlight w:val="cyan"/>
              </w:rPr>
              <w:t>Uploaded</w:t>
            </w:r>
          </w:p>
        </w:tc>
        <w:tc>
          <w:tcPr>
            <w:tcW w:w="2250" w:type="dxa"/>
          </w:tcPr>
          <w:p w14:paraId="6A6015FB" w14:textId="77777777" w:rsidR="00781C5F" w:rsidRPr="0092781E" w:rsidRDefault="00781C5F" w:rsidP="00F70FF7">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F70FF7">
        <w:tc>
          <w:tcPr>
            <w:tcW w:w="2515" w:type="dxa"/>
          </w:tcPr>
          <w:p w14:paraId="0C736519" w14:textId="77777777" w:rsidR="00781C5F" w:rsidRDefault="00781C5F" w:rsidP="00F70FF7">
            <w:pPr>
              <w:rPr>
                <w:sz w:val="20"/>
              </w:rPr>
            </w:pPr>
            <w:r>
              <w:rPr>
                <w:sz w:val="20"/>
              </w:rPr>
              <w:t>Xiaogang (T-Block)</w:t>
            </w:r>
          </w:p>
          <w:p w14:paraId="41FA1EFD" w14:textId="77777777" w:rsidR="00781C5F" w:rsidRDefault="00781C5F" w:rsidP="00F70FF7">
            <w:pPr>
              <w:rPr>
                <w:sz w:val="20"/>
              </w:rPr>
            </w:pPr>
            <w:r>
              <w:rPr>
                <w:sz w:val="20"/>
              </w:rPr>
              <w:t>Sameer (U-SIG)</w:t>
            </w:r>
          </w:p>
          <w:p w14:paraId="33839E83" w14:textId="77777777" w:rsidR="00781C5F" w:rsidRDefault="00781C5F" w:rsidP="00F70FF7">
            <w:pPr>
              <w:rPr>
                <w:sz w:val="20"/>
              </w:rPr>
            </w:pPr>
            <w:r>
              <w:rPr>
                <w:sz w:val="20"/>
              </w:rPr>
              <w:t>Dandan (EHT LTF)</w:t>
            </w:r>
          </w:p>
          <w:p w14:paraId="5B64CFD2" w14:textId="77777777" w:rsidR="00781C5F" w:rsidRDefault="00781C5F" w:rsidP="00F70FF7">
            <w:pPr>
              <w:rPr>
                <w:sz w:val="20"/>
              </w:rPr>
            </w:pPr>
            <w:proofErr w:type="spellStart"/>
            <w:r>
              <w:rPr>
                <w:sz w:val="20"/>
              </w:rPr>
              <w:t>Chenchen</w:t>
            </w:r>
            <w:proofErr w:type="spellEnd"/>
            <w:r>
              <w:rPr>
                <w:sz w:val="20"/>
              </w:rPr>
              <w:t xml:space="preserve"> (Scrambler)</w:t>
            </w:r>
          </w:p>
          <w:p w14:paraId="5DDFF319" w14:textId="77777777" w:rsidR="00781C5F" w:rsidRDefault="00781C5F" w:rsidP="00F70FF7">
            <w:pPr>
              <w:rPr>
                <w:sz w:val="20"/>
              </w:rPr>
            </w:pPr>
            <w:r>
              <w:rPr>
                <w:sz w:val="20"/>
              </w:rPr>
              <w:t>Sameer (EHT sound. NDP)</w:t>
            </w:r>
          </w:p>
          <w:p w14:paraId="737DE7C9" w14:textId="77777777" w:rsidR="00781C5F" w:rsidRDefault="00781C5F" w:rsidP="00F70FF7">
            <w:pPr>
              <w:rPr>
                <w:sz w:val="20"/>
              </w:rPr>
            </w:pPr>
            <w:r>
              <w:rPr>
                <w:sz w:val="20"/>
              </w:rPr>
              <w:t>Xiaogang (T-mask &amp; S-flat)</w:t>
            </w:r>
          </w:p>
          <w:p w14:paraId="403204D4" w14:textId="77777777" w:rsidR="00781C5F" w:rsidRDefault="00781C5F" w:rsidP="00F70FF7">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F70FF7">
            <w:pPr>
              <w:rPr>
                <w:sz w:val="20"/>
              </w:rPr>
            </w:pPr>
            <w:r>
              <w:rPr>
                <w:sz w:val="20"/>
              </w:rPr>
              <w:t>Xiaogang (TX procedure)</w:t>
            </w:r>
          </w:p>
          <w:p w14:paraId="6866C05E" w14:textId="77777777" w:rsidR="00781C5F" w:rsidRPr="001A77E1" w:rsidRDefault="00781C5F" w:rsidP="00F70FF7">
            <w:pPr>
              <w:rPr>
                <w:sz w:val="20"/>
              </w:rPr>
            </w:pPr>
            <w:r>
              <w:rPr>
                <w:sz w:val="20"/>
              </w:rPr>
              <w:t>Xiaogang (RX procedure)</w:t>
            </w:r>
          </w:p>
        </w:tc>
        <w:tc>
          <w:tcPr>
            <w:tcW w:w="2250" w:type="dxa"/>
          </w:tcPr>
          <w:p w14:paraId="48EED201" w14:textId="22412018" w:rsidR="00781C5F" w:rsidRPr="001A77E1" w:rsidRDefault="00781C5F" w:rsidP="00F70FF7">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F70FF7">
            <w:pPr>
              <w:rPr>
                <w:sz w:val="20"/>
              </w:rPr>
            </w:pPr>
            <w:r>
              <w:rPr>
                <w:sz w:val="20"/>
              </w:rPr>
              <w:t>1315</w:t>
            </w:r>
            <w:r w:rsidR="002E4297">
              <w:rPr>
                <w:sz w:val="20"/>
              </w:rPr>
              <w:t>.</w:t>
            </w:r>
          </w:p>
        </w:tc>
        <w:tc>
          <w:tcPr>
            <w:tcW w:w="3240" w:type="dxa"/>
          </w:tcPr>
          <w:p w14:paraId="20CD4DE2" w14:textId="64F03DB1" w:rsidR="00781C5F" w:rsidRPr="001A77E1" w:rsidRDefault="00E153EF" w:rsidP="00B97B19">
            <w:pPr>
              <w:rPr>
                <w:sz w:val="20"/>
              </w:rPr>
            </w:pPr>
            <w:hyperlink r:id="rId88" w:history="1">
              <w:r w:rsidR="007026AB" w:rsidRPr="00532B9F">
                <w:rPr>
                  <w:rStyle w:val="Hyperlink"/>
                  <w:sz w:val="20"/>
                </w:rPr>
                <w:t>1293r1</w:t>
              </w:r>
            </w:hyperlink>
            <w:r w:rsidR="007026AB">
              <w:rPr>
                <w:sz w:val="20"/>
              </w:rPr>
              <w:t xml:space="preserve">, </w:t>
            </w:r>
            <w:hyperlink r:id="rId89" w:history="1">
              <w:r w:rsidR="004C385E" w:rsidRPr="007B7F87">
                <w:rPr>
                  <w:rStyle w:val="Hyperlink"/>
                  <w:sz w:val="20"/>
                </w:rPr>
                <w:t>1295r1</w:t>
              </w:r>
            </w:hyperlink>
            <w:r w:rsidR="004C385E">
              <w:rPr>
                <w:sz w:val="20"/>
              </w:rPr>
              <w:t xml:space="preserve">, </w:t>
            </w:r>
            <w:hyperlink r:id="rId90" w:history="1">
              <w:r w:rsidR="00BE4999" w:rsidRPr="001B0DDD">
                <w:rPr>
                  <w:rStyle w:val="Hyperlink"/>
                  <w:sz w:val="20"/>
                </w:rPr>
                <w:t>1160r4</w:t>
              </w:r>
            </w:hyperlink>
            <w:r w:rsidR="00BE4999">
              <w:rPr>
                <w:sz w:val="20"/>
              </w:rPr>
              <w:t xml:space="preserve">, </w:t>
            </w:r>
            <w:hyperlink r:id="rId91" w:history="1">
              <w:r w:rsidR="00AA53C9" w:rsidRPr="001B0DDD">
                <w:rPr>
                  <w:rStyle w:val="Hyperlink"/>
                  <w:sz w:val="20"/>
                </w:rPr>
                <w:t>1327r1</w:t>
              </w:r>
            </w:hyperlink>
            <w:r w:rsidR="00AA53C9">
              <w:rPr>
                <w:sz w:val="20"/>
              </w:rPr>
              <w:t xml:space="preserve">, </w:t>
            </w:r>
            <w:hyperlink r:id="rId92" w:history="1">
              <w:r w:rsidR="00981BC8" w:rsidRPr="001B0DDD">
                <w:rPr>
                  <w:rStyle w:val="Hyperlink"/>
                  <w:sz w:val="20"/>
                </w:rPr>
                <w:t>1153r3</w:t>
              </w:r>
            </w:hyperlink>
            <w:r w:rsidR="00981BC8">
              <w:rPr>
                <w:sz w:val="20"/>
              </w:rPr>
              <w:t xml:space="preserve">, </w:t>
            </w:r>
            <w:hyperlink r:id="rId93" w:history="1">
              <w:r w:rsidR="00E23950" w:rsidRPr="005620EB">
                <w:rPr>
                  <w:rStyle w:val="Hyperlink"/>
                  <w:sz w:val="20"/>
                </w:rPr>
                <w:t>1260r4</w:t>
              </w:r>
            </w:hyperlink>
            <w:r w:rsidR="00E23950">
              <w:rPr>
                <w:sz w:val="20"/>
              </w:rPr>
              <w:t xml:space="preserve">, </w:t>
            </w:r>
            <w:hyperlink r:id="rId94" w:history="1">
              <w:r w:rsidR="00FF2DDE" w:rsidRPr="005620EB">
                <w:rPr>
                  <w:rStyle w:val="Hyperlink"/>
                  <w:sz w:val="20"/>
                </w:rPr>
                <w:t>1349r3</w:t>
              </w:r>
            </w:hyperlink>
            <w:r w:rsidR="00FF2DDE">
              <w:rPr>
                <w:sz w:val="20"/>
              </w:rPr>
              <w:t xml:space="preserve">, </w:t>
            </w:r>
            <w:hyperlink r:id="rId95" w:history="1">
              <w:r w:rsidR="00D65B58" w:rsidRPr="005620EB">
                <w:rPr>
                  <w:rStyle w:val="Hyperlink"/>
                  <w:sz w:val="20"/>
                </w:rPr>
                <w:t>1231r3</w:t>
              </w:r>
            </w:hyperlink>
            <w:r w:rsidR="00624871">
              <w:rPr>
                <w:sz w:val="20"/>
              </w:rPr>
              <w:t xml:space="preserve">, </w:t>
            </w:r>
            <w:hyperlink r:id="rId96" w:history="1">
              <w:r w:rsidR="00624871" w:rsidRPr="0041221C">
                <w:rPr>
                  <w:rStyle w:val="Hyperlink"/>
                  <w:sz w:val="20"/>
                </w:rPr>
                <w:t>1252r2</w:t>
              </w:r>
            </w:hyperlink>
            <w:r w:rsidR="00324D2D">
              <w:rPr>
                <w:sz w:val="20"/>
              </w:rPr>
              <w:t xml:space="preserve">, </w:t>
            </w:r>
            <w:hyperlink r:id="rId97" w:history="1">
              <w:r w:rsidR="00324D2D" w:rsidRPr="0041221C">
                <w:rPr>
                  <w:rStyle w:val="Hyperlink"/>
                  <w:sz w:val="20"/>
                </w:rPr>
                <w:t>1253r6</w:t>
              </w:r>
            </w:hyperlink>
            <w:r w:rsidR="00BF7040">
              <w:rPr>
                <w:sz w:val="20"/>
              </w:rPr>
              <w:t xml:space="preserve">, </w:t>
            </w:r>
            <w:hyperlink r:id="rId98" w:history="1">
              <w:r w:rsidR="00BF7040" w:rsidRPr="0041221C">
                <w:rPr>
                  <w:rStyle w:val="Hyperlink"/>
                  <w:sz w:val="20"/>
                </w:rPr>
                <w:t>1254r6</w:t>
              </w:r>
            </w:hyperlink>
            <w:r w:rsidR="00BF7040">
              <w:rPr>
                <w:sz w:val="20"/>
              </w:rPr>
              <w:t xml:space="preserve">, </w:t>
            </w:r>
            <w:hyperlink r:id="rId99" w:history="1">
              <w:r w:rsidR="0061475A" w:rsidRPr="002F3276">
                <w:rPr>
                  <w:rStyle w:val="Hyperlink"/>
                  <w:sz w:val="20"/>
                </w:rPr>
                <w:t>1229r3</w:t>
              </w:r>
            </w:hyperlink>
            <w:r w:rsidR="0061475A">
              <w:rPr>
                <w:sz w:val="20"/>
              </w:rPr>
              <w:t xml:space="preserve">, </w:t>
            </w:r>
            <w:hyperlink r:id="rId100" w:history="1">
              <w:r w:rsidR="0057374F" w:rsidRPr="006D0892">
                <w:rPr>
                  <w:rStyle w:val="Hyperlink"/>
                  <w:sz w:val="20"/>
                </w:rPr>
                <w:t>1294r4</w:t>
              </w:r>
            </w:hyperlink>
            <w:r w:rsidR="00AF5DF2">
              <w:rPr>
                <w:sz w:val="20"/>
              </w:rPr>
              <w:t xml:space="preserve">, </w:t>
            </w:r>
            <w:hyperlink r:id="rId101"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02" w:history="1">
              <w:r w:rsidR="00CB3868" w:rsidRPr="00E1741F">
                <w:rPr>
                  <w:rStyle w:val="Hyperlink"/>
                  <w:sz w:val="20"/>
                </w:rPr>
                <w:t>1290r3</w:t>
              </w:r>
            </w:hyperlink>
            <w:r w:rsidR="00CB3868" w:rsidRPr="00D7645C">
              <w:rPr>
                <w:sz w:val="20"/>
              </w:rPr>
              <w:t xml:space="preserve">, </w:t>
            </w:r>
            <w:hyperlink r:id="rId103" w:history="1">
              <w:r w:rsidR="00CB3868" w:rsidRPr="001E1A12">
                <w:rPr>
                  <w:rStyle w:val="Hyperlink"/>
                  <w:sz w:val="20"/>
                </w:rPr>
                <w:t>1276r7</w:t>
              </w:r>
            </w:hyperlink>
            <w:r w:rsidR="00CB3868" w:rsidRPr="00D7645C">
              <w:rPr>
                <w:sz w:val="20"/>
              </w:rPr>
              <w:t xml:space="preserve">, </w:t>
            </w:r>
            <w:hyperlink r:id="rId104"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05" w:history="1">
              <w:r w:rsidR="00D7645C" w:rsidRPr="001F55A5">
                <w:rPr>
                  <w:rStyle w:val="Hyperlink"/>
                  <w:sz w:val="20"/>
                </w:rPr>
                <w:t>1338r6</w:t>
              </w:r>
            </w:hyperlink>
            <w:r w:rsidR="00D7645C" w:rsidRPr="00D7645C">
              <w:rPr>
                <w:sz w:val="20"/>
              </w:rPr>
              <w:t xml:space="preserve">, </w:t>
            </w:r>
            <w:hyperlink r:id="rId106" w:history="1">
              <w:r w:rsidR="00D7645C" w:rsidRPr="00FF06B1">
                <w:rPr>
                  <w:rStyle w:val="Hyperlink"/>
                  <w:sz w:val="20"/>
                </w:rPr>
                <w:t>1339r5</w:t>
              </w:r>
            </w:hyperlink>
            <w:r w:rsidR="00D7645C" w:rsidRPr="00D7645C">
              <w:rPr>
                <w:sz w:val="20"/>
              </w:rPr>
              <w:t xml:space="preserve">, </w:t>
            </w:r>
            <w:hyperlink r:id="rId107" w:history="1">
              <w:r w:rsidR="00D7645C" w:rsidRPr="00FF06B1">
                <w:rPr>
                  <w:rStyle w:val="Hyperlink"/>
                  <w:sz w:val="20"/>
                </w:rPr>
                <w:t>1337r3</w:t>
              </w:r>
            </w:hyperlink>
            <w:r w:rsidR="00D7645C" w:rsidRPr="00D7645C">
              <w:rPr>
                <w:sz w:val="20"/>
              </w:rPr>
              <w:t xml:space="preserve">, </w:t>
            </w:r>
            <w:hyperlink r:id="rId108"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E153EF" w:rsidP="008122F9">
      <w:pPr>
        <w:pStyle w:val="ListParagraph"/>
        <w:numPr>
          <w:ilvl w:val="1"/>
          <w:numId w:val="3"/>
        </w:numPr>
        <w:rPr>
          <w:color w:val="00B050"/>
          <w:sz w:val="22"/>
          <w:szCs w:val="22"/>
        </w:rPr>
      </w:pPr>
      <w:hyperlink r:id="rId109"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E153EF" w:rsidP="00D1595B">
      <w:pPr>
        <w:pStyle w:val="ListParagraph"/>
        <w:numPr>
          <w:ilvl w:val="1"/>
          <w:numId w:val="3"/>
        </w:numPr>
        <w:rPr>
          <w:color w:val="00B050"/>
          <w:sz w:val="22"/>
          <w:szCs w:val="22"/>
        </w:rPr>
      </w:pPr>
      <w:hyperlink r:id="rId110"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E153EF" w:rsidP="00D1595B">
      <w:pPr>
        <w:pStyle w:val="ListParagraph"/>
        <w:numPr>
          <w:ilvl w:val="1"/>
          <w:numId w:val="3"/>
        </w:numPr>
        <w:rPr>
          <w:color w:val="FFC000"/>
          <w:sz w:val="22"/>
          <w:szCs w:val="22"/>
        </w:rPr>
      </w:pPr>
      <w:hyperlink r:id="rId111"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E153EF" w:rsidP="00D1595B">
      <w:pPr>
        <w:pStyle w:val="ListParagraph"/>
        <w:numPr>
          <w:ilvl w:val="1"/>
          <w:numId w:val="3"/>
        </w:numPr>
        <w:rPr>
          <w:color w:val="00B050"/>
          <w:sz w:val="22"/>
          <w:szCs w:val="22"/>
        </w:rPr>
      </w:pPr>
      <w:hyperlink r:id="rId112"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E153EF" w:rsidP="00D1595B">
      <w:pPr>
        <w:pStyle w:val="ListParagraph"/>
        <w:numPr>
          <w:ilvl w:val="1"/>
          <w:numId w:val="3"/>
        </w:numPr>
        <w:rPr>
          <w:color w:val="00B050"/>
          <w:sz w:val="22"/>
          <w:szCs w:val="22"/>
        </w:rPr>
      </w:pPr>
      <w:hyperlink r:id="rId113"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E153EF" w:rsidP="00D1595B">
      <w:pPr>
        <w:pStyle w:val="ListParagraph"/>
        <w:numPr>
          <w:ilvl w:val="1"/>
          <w:numId w:val="3"/>
        </w:numPr>
        <w:rPr>
          <w:color w:val="00B050"/>
          <w:sz w:val="22"/>
          <w:szCs w:val="22"/>
        </w:rPr>
      </w:pPr>
      <w:hyperlink r:id="rId114"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E153EF" w:rsidP="00D1595B">
      <w:pPr>
        <w:pStyle w:val="ListParagraph"/>
        <w:numPr>
          <w:ilvl w:val="1"/>
          <w:numId w:val="3"/>
        </w:numPr>
        <w:rPr>
          <w:color w:val="00B050"/>
          <w:sz w:val="22"/>
          <w:szCs w:val="22"/>
        </w:rPr>
      </w:pPr>
      <w:hyperlink r:id="rId115"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E153EF" w:rsidP="00A84533">
      <w:pPr>
        <w:pStyle w:val="ListParagraph"/>
        <w:numPr>
          <w:ilvl w:val="1"/>
          <w:numId w:val="3"/>
        </w:numPr>
        <w:rPr>
          <w:color w:val="00B050"/>
          <w:sz w:val="22"/>
          <w:szCs w:val="22"/>
        </w:rPr>
      </w:pPr>
      <w:hyperlink r:id="rId116"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E153EF" w:rsidP="00D1595B">
      <w:pPr>
        <w:pStyle w:val="ListParagraph"/>
        <w:numPr>
          <w:ilvl w:val="1"/>
          <w:numId w:val="3"/>
        </w:numPr>
        <w:rPr>
          <w:color w:val="A6A6A6" w:themeColor="background1" w:themeShade="A6"/>
          <w:sz w:val="22"/>
          <w:szCs w:val="22"/>
        </w:rPr>
      </w:pPr>
      <w:hyperlink r:id="rId117"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E153EF" w:rsidP="00D1595B">
      <w:pPr>
        <w:pStyle w:val="ListParagraph"/>
        <w:numPr>
          <w:ilvl w:val="1"/>
          <w:numId w:val="3"/>
        </w:numPr>
        <w:rPr>
          <w:color w:val="A6A6A6" w:themeColor="background1" w:themeShade="A6"/>
          <w:sz w:val="22"/>
          <w:szCs w:val="22"/>
        </w:rPr>
      </w:pPr>
      <w:hyperlink r:id="rId118"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E153EF" w:rsidP="00D1595B">
      <w:pPr>
        <w:pStyle w:val="ListParagraph"/>
        <w:numPr>
          <w:ilvl w:val="1"/>
          <w:numId w:val="3"/>
        </w:numPr>
        <w:rPr>
          <w:color w:val="A6A6A6" w:themeColor="background1" w:themeShade="A6"/>
          <w:sz w:val="22"/>
          <w:szCs w:val="22"/>
        </w:rPr>
      </w:pPr>
      <w:hyperlink r:id="rId119"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E153EF" w:rsidP="00D1595B">
      <w:pPr>
        <w:pStyle w:val="ListParagraph"/>
        <w:numPr>
          <w:ilvl w:val="1"/>
          <w:numId w:val="3"/>
        </w:numPr>
        <w:rPr>
          <w:color w:val="A6A6A6" w:themeColor="background1" w:themeShade="A6"/>
          <w:sz w:val="22"/>
          <w:szCs w:val="22"/>
        </w:rPr>
      </w:pPr>
      <w:hyperlink r:id="rId120"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E153EF" w:rsidP="00D1595B">
      <w:pPr>
        <w:pStyle w:val="ListParagraph"/>
        <w:numPr>
          <w:ilvl w:val="1"/>
          <w:numId w:val="3"/>
        </w:numPr>
        <w:rPr>
          <w:color w:val="A6A6A6" w:themeColor="background1" w:themeShade="A6"/>
          <w:sz w:val="22"/>
          <w:szCs w:val="22"/>
        </w:rPr>
      </w:pPr>
      <w:hyperlink r:id="rId121"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E153EF" w:rsidP="00D1595B">
      <w:pPr>
        <w:pStyle w:val="ListParagraph"/>
        <w:numPr>
          <w:ilvl w:val="1"/>
          <w:numId w:val="3"/>
        </w:numPr>
        <w:rPr>
          <w:color w:val="A6A6A6" w:themeColor="background1" w:themeShade="A6"/>
          <w:sz w:val="22"/>
          <w:szCs w:val="22"/>
        </w:rPr>
      </w:pPr>
      <w:hyperlink r:id="rId122"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unit-Interleaving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E153EF" w:rsidP="00D1595B">
      <w:pPr>
        <w:pStyle w:val="ListParagraph"/>
        <w:numPr>
          <w:ilvl w:val="1"/>
          <w:numId w:val="3"/>
        </w:numPr>
        <w:rPr>
          <w:color w:val="A6A6A6" w:themeColor="background1" w:themeShade="A6"/>
          <w:sz w:val="22"/>
          <w:szCs w:val="22"/>
        </w:rPr>
      </w:pPr>
      <w:hyperlink r:id="rId123"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E153EF" w:rsidP="00D1595B">
      <w:pPr>
        <w:pStyle w:val="ListParagraph"/>
        <w:numPr>
          <w:ilvl w:val="1"/>
          <w:numId w:val="3"/>
        </w:numPr>
        <w:rPr>
          <w:color w:val="A6A6A6" w:themeColor="background1" w:themeShade="A6"/>
          <w:sz w:val="22"/>
          <w:szCs w:val="22"/>
        </w:rPr>
      </w:pPr>
      <w:hyperlink r:id="rId124"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E153EF" w:rsidP="00D1595B">
      <w:pPr>
        <w:pStyle w:val="ListParagraph"/>
        <w:numPr>
          <w:ilvl w:val="1"/>
          <w:numId w:val="3"/>
        </w:numPr>
        <w:rPr>
          <w:color w:val="A6A6A6" w:themeColor="background1" w:themeShade="A6"/>
          <w:sz w:val="22"/>
          <w:szCs w:val="22"/>
        </w:rPr>
      </w:pPr>
      <w:hyperlink r:id="rId125"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E153EF" w:rsidP="00D1595B">
      <w:pPr>
        <w:pStyle w:val="ListParagraph"/>
        <w:numPr>
          <w:ilvl w:val="1"/>
          <w:numId w:val="3"/>
        </w:numPr>
        <w:rPr>
          <w:color w:val="A6A6A6" w:themeColor="background1" w:themeShade="A6"/>
          <w:sz w:val="22"/>
          <w:szCs w:val="22"/>
        </w:rPr>
      </w:pPr>
      <w:hyperlink r:id="rId126"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E153EF" w:rsidP="00D1595B">
      <w:pPr>
        <w:pStyle w:val="ListParagraph"/>
        <w:numPr>
          <w:ilvl w:val="1"/>
          <w:numId w:val="3"/>
        </w:numPr>
        <w:rPr>
          <w:color w:val="A6A6A6" w:themeColor="background1" w:themeShade="A6"/>
          <w:sz w:val="22"/>
          <w:szCs w:val="22"/>
        </w:rPr>
      </w:pPr>
      <w:hyperlink r:id="rId127"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E153EF" w:rsidP="00D1595B">
      <w:pPr>
        <w:pStyle w:val="ListParagraph"/>
        <w:numPr>
          <w:ilvl w:val="1"/>
          <w:numId w:val="3"/>
        </w:numPr>
        <w:rPr>
          <w:color w:val="A6A6A6" w:themeColor="background1" w:themeShade="A6"/>
          <w:sz w:val="22"/>
          <w:szCs w:val="22"/>
        </w:rPr>
      </w:pPr>
      <w:hyperlink r:id="rId128"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E153EF" w:rsidP="00D1595B">
      <w:pPr>
        <w:pStyle w:val="ListParagraph"/>
        <w:numPr>
          <w:ilvl w:val="1"/>
          <w:numId w:val="3"/>
        </w:numPr>
        <w:rPr>
          <w:color w:val="A6A6A6" w:themeColor="background1" w:themeShade="A6"/>
          <w:sz w:val="22"/>
          <w:szCs w:val="22"/>
        </w:rPr>
      </w:pPr>
      <w:hyperlink r:id="rId129"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E153EF" w:rsidP="00D1595B">
      <w:pPr>
        <w:pStyle w:val="ListParagraph"/>
        <w:numPr>
          <w:ilvl w:val="1"/>
          <w:numId w:val="3"/>
        </w:numPr>
        <w:rPr>
          <w:color w:val="A6A6A6" w:themeColor="background1" w:themeShade="A6"/>
          <w:sz w:val="22"/>
          <w:szCs w:val="22"/>
        </w:rPr>
      </w:pPr>
      <w:hyperlink r:id="rId130"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E153EF" w:rsidP="00D1595B">
      <w:pPr>
        <w:pStyle w:val="ListParagraph"/>
        <w:numPr>
          <w:ilvl w:val="1"/>
          <w:numId w:val="3"/>
        </w:numPr>
        <w:rPr>
          <w:color w:val="A6A6A6" w:themeColor="background1" w:themeShade="A6"/>
          <w:sz w:val="22"/>
          <w:szCs w:val="22"/>
        </w:rPr>
      </w:pPr>
      <w:hyperlink r:id="rId131"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E153EF" w:rsidP="00D1595B">
      <w:pPr>
        <w:pStyle w:val="ListParagraph"/>
        <w:numPr>
          <w:ilvl w:val="1"/>
          <w:numId w:val="3"/>
        </w:numPr>
        <w:rPr>
          <w:color w:val="A6A6A6" w:themeColor="background1" w:themeShade="A6"/>
          <w:sz w:val="22"/>
          <w:szCs w:val="22"/>
        </w:rPr>
      </w:pPr>
      <w:hyperlink r:id="rId132"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E153EF" w:rsidP="00D1595B">
      <w:pPr>
        <w:pStyle w:val="ListParagraph"/>
        <w:numPr>
          <w:ilvl w:val="1"/>
          <w:numId w:val="3"/>
        </w:numPr>
        <w:rPr>
          <w:color w:val="A6A6A6" w:themeColor="background1" w:themeShade="A6"/>
          <w:sz w:val="22"/>
          <w:szCs w:val="22"/>
        </w:rPr>
      </w:pPr>
      <w:hyperlink r:id="rId133"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E153EF" w:rsidP="00D1595B">
      <w:pPr>
        <w:pStyle w:val="ListParagraph"/>
        <w:numPr>
          <w:ilvl w:val="1"/>
          <w:numId w:val="3"/>
        </w:numPr>
        <w:rPr>
          <w:color w:val="A6A6A6" w:themeColor="background1" w:themeShade="A6"/>
          <w:sz w:val="22"/>
          <w:szCs w:val="22"/>
        </w:rPr>
      </w:pPr>
      <w:hyperlink r:id="rId134"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E153EF" w:rsidP="00D1595B">
      <w:pPr>
        <w:pStyle w:val="ListParagraph"/>
        <w:numPr>
          <w:ilvl w:val="1"/>
          <w:numId w:val="3"/>
        </w:numPr>
        <w:rPr>
          <w:color w:val="A6A6A6" w:themeColor="background1" w:themeShade="A6"/>
          <w:sz w:val="22"/>
          <w:szCs w:val="22"/>
        </w:rPr>
      </w:pPr>
      <w:hyperlink r:id="rId135"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E153EF" w:rsidP="00D1595B">
      <w:pPr>
        <w:pStyle w:val="ListParagraph"/>
        <w:numPr>
          <w:ilvl w:val="1"/>
          <w:numId w:val="3"/>
        </w:numPr>
        <w:rPr>
          <w:color w:val="A6A6A6" w:themeColor="background1" w:themeShade="A6"/>
          <w:sz w:val="22"/>
          <w:szCs w:val="22"/>
        </w:rPr>
      </w:pPr>
      <w:hyperlink r:id="rId136"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E153EF" w:rsidP="00D1595B">
      <w:pPr>
        <w:pStyle w:val="ListParagraph"/>
        <w:numPr>
          <w:ilvl w:val="1"/>
          <w:numId w:val="3"/>
        </w:numPr>
        <w:rPr>
          <w:color w:val="A6A6A6" w:themeColor="background1" w:themeShade="A6"/>
          <w:sz w:val="22"/>
          <w:szCs w:val="22"/>
        </w:rPr>
      </w:pPr>
      <w:hyperlink r:id="rId137"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E153EF" w:rsidP="00D1595B">
      <w:pPr>
        <w:pStyle w:val="ListParagraph"/>
        <w:numPr>
          <w:ilvl w:val="1"/>
          <w:numId w:val="3"/>
        </w:numPr>
        <w:rPr>
          <w:color w:val="A6A6A6" w:themeColor="background1" w:themeShade="A6"/>
          <w:sz w:val="22"/>
          <w:szCs w:val="22"/>
        </w:rPr>
      </w:pPr>
      <w:hyperlink r:id="rId138"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E153EF" w:rsidP="00D1595B">
      <w:pPr>
        <w:pStyle w:val="ListParagraph"/>
        <w:numPr>
          <w:ilvl w:val="1"/>
          <w:numId w:val="3"/>
        </w:numPr>
        <w:rPr>
          <w:color w:val="A6A6A6" w:themeColor="background1" w:themeShade="A6"/>
          <w:sz w:val="22"/>
          <w:szCs w:val="22"/>
        </w:rPr>
      </w:pPr>
      <w:hyperlink r:id="rId139"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E153EF" w:rsidP="00D1595B">
      <w:pPr>
        <w:pStyle w:val="ListParagraph"/>
        <w:numPr>
          <w:ilvl w:val="1"/>
          <w:numId w:val="3"/>
        </w:numPr>
        <w:rPr>
          <w:color w:val="A6A6A6" w:themeColor="background1" w:themeShade="A6"/>
          <w:sz w:val="22"/>
          <w:szCs w:val="22"/>
        </w:rPr>
      </w:pPr>
      <w:hyperlink r:id="rId140"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E153EF" w:rsidP="00D1595B">
      <w:pPr>
        <w:pStyle w:val="ListParagraph"/>
        <w:numPr>
          <w:ilvl w:val="1"/>
          <w:numId w:val="3"/>
        </w:numPr>
        <w:rPr>
          <w:color w:val="A6A6A6" w:themeColor="background1" w:themeShade="A6"/>
          <w:sz w:val="22"/>
          <w:szCs w:val="22"/>
        </w:rPr>
      </w:pPr>
      <w:hyperlink r:id="rId141"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2940AB9D" w:rsidR="00D1595B" w:rsidRDefault="000974E8" w:rsidP="00D1595B">
      <w:pPr>
        <w:pStyle w:val="ListParagraph"/>
        <w:numPr>
          <w:ilvl w:val="0"/>
          <w:numId w:val="3"/>
        </w:numPr>
      </w:pPr>
      <w:r>
        <w:t>Adjourn</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42"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43"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4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46"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47"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F70FF7">
        <w:tc>
          <w:tcPr>
            <w:tcW w:w="2245" w:type="dxa"/>
          </w:tcPr>
          <w:p w14:paraId="487F46AA" w14:textId="77777777" w:rsidR="003609D4" w:rsidRPr="00F7512A" w:rsidRDefault="003609D4" w:rsidP="00F70FF7">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F70FF7">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F70FF7">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F70FF7">
        <w:tc>
          <w:tcPr>
            <w:tcW w:w="2245" w:type="dxa"/>
          </w:tcPr>
          <w:p w14:paraId="6048CAB5" w14:textId="77777777" w:rsidR="003609D4" w:rsidRPr="00F7512A" w:rsidRDefault="003609D4" w:rsidP="00F70FF7">
            <w:pPr>
              <w:rPr>
                <w:sz w:val="20"/>
              </w:rPr>
            </w:pPr>
          </w:p>
        </w:tc>
        <w:tc>
          <w:tcPr>
            <w:tcW w:w="2250" w:type="dxa"/>
          </w:tcPr>
          <w:p w14:paraId="63956901" w14:textId="30670CDF" w:rsidR="003609D4" w:rsidRPr="00F7512A" w:rsidRDefault="003609D4" w:rsidP="00F70FF7">
            <w:pPr>
              <w:rPr>
                <w:sz w:val="20"/>
              </w:rPr>
            </w:pPr>
            <w:r w:rsidRPr="00F7512A">
              <w:rPr>
                <w:sz w:val="20"/>
              </w:rPr>
              <w:t xml:space="preserve">1359, 1353, 1281, 1336, 1395, 1320, 1274, 1332, </w:t>
            </w:r>
            <w:r w:rsidRPr="00F7512A">
              <w:rPr>
                <w:sz w:val="20"/>
              </w:rPr>
              <w:lastRenderedPageBreak/>
              <w:t>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F70FF7">
            <w:pPr>
              <w:rPr>
                <w:sz w:val="20"/>
              </w:rPr>
            </w:pPr>
            <w:r w:rsidRPr="00662BE4">
              <w:rPr>
                <w:color w:val="FFC000"/>
                <w:sz w:val="20"/>
                <w:u w:val="single"/>
              </w:rPr>
              <w:lastRenderedPageBreak/>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E153EF" w:rsidP="00F70FF7">
            <w:pPr>
              <w:rPr>
                <w:sz w:val="20"/>
              </w:rPr>
            </w:pPr>
            <w:hyperlink r:id="rId148" w:history="1">
              <w:r w:rsidR="003609D4" w:rsidRPr="00F7512A">
                <w:rPr>
                  <w:rStyle w:val="Hyperlink"/>
                  <w:sz w:val="20"/>
                </w:rPr>
                <w:t>1256r3</w:t>
              </w:r>
            </w:hyperlink>
            <w:r w:rsidR="003609D4" w:rsidRPr="00F7512A">
              <w:rPr>
                <w:sz w:val="20"/>
              </w:rPr>
              <w:t xml:space="preserve">, </w:t>
            </w:r>
            <w:hyperlink r:id="rId149" w:history="1">
              <w:r w:rsidR="003609D4" w:rsidRPr="00F7512A">
                <w:rPr>
                  <w:rStyle w:val="Hyperlink"/>
                  <w:sz w:val="20"/>
                </w:rPr>
                <w:t>1255r4</w:t>
              </w:r>
            </w:hyperlink>
            <w:r w:rsidR="003609D4" w:rsidRPr="00F7512A">
              <w:rPr>
                <w:sz w:val="20"/>
              </w:rPr>
              <w:t xml:space="preserve">, </w:t>
            </w:r>
            <w:hyperlink r:id="rId150" w:history="1">
              <w:r w:rsidR="003609D4" w:rsidRPr="00F7512A">
                <w:rPr>
                  <w:rStyle w:val="Hyperlink"/>
                  <w:sz w:val="20"/>
                </w:rPr>
                <w:t>1272r1</w:t>
              </w:r>
            </w:hyperlink>
            <w:r w:rsidR="003609D4" w:rsidRPr="00F7512A">
              <w:rPr>
                <w:sz w:val="20"/>
              </w:rPr>
              <w:t xml:space="preserve">, </w:t>
            </w:r>
            <w:hyperlink r:id="rId151" w:history="1">
              <w:r w:rsidR="003609D4" w:rsidRPr="00F7512A">
                <w:rPr>
                  <w:rStyle w:val="Hyperlink"/>
                  <w:sz w:val="20"/>
                </w:rPr>
                <w:t>1261r1</w:t>
              </w:r>
            </w:hyperlink>
            <w:r w:rsidR="003609D4" w:rsidRPr="00F7512A">
              <w:rPr>
                <w:sz w:val="20"/>
              </w:rPr>
              <w:t xml:space="preserve">, </w:t>
            </w:r>
            <w:hyperlink r:id="rId152" w:history="1">
              <w:r w:rsidR="003609D4" w:rsidRPr="00B23BC3">
                <w:rPr>
                  <w:rStyle w:val="Hyperlink"/>
                  <w:sz w:val="20"/>
                </w:rPr>
                <w:t>1291r12</w:t>
              </w:r>
            </w:hyperlink>
            <w:r w:rsidR="003609D4" w:rsidRPr="00F7512A">
              <w:rPr>
                <w:sz w:val="20"/>
              </w:rPr>
              <w:t xml:space="preserve">, </w:t>
            </w:r>
            <w:hyperlink r:id="rId153" w:history="1">
              <w:r w:rsidR="003609D4" w:rsidRPr="00DD42BC">
                <w:rPr>
                  <w:rStyle w:val="Hyperlink"/>
                  <w:sz w:val="20"/>
                </w:rPr>
                <w:t>1271r7</w:t>
              </w:r>
            </w:hyperlink>
            <w:r w:rsidR="003609D4" w:rsidRPr="00F7512A">
              <w:rPr>
                <w:sz w:val="20"/>
              </w:rPr>
              <w:t>,</w:t>
            </w:r>
            <w:r w:rsidR="003609D4">
              <w:rPr>
                <w:sz w:val="20"/>
              </w:rPr>
              <w:t xml:space="preserve"> </w:t>
            </w:r>
            <w:hyperlink r:id="rId154" w:history="1">
              <w:r w:rsidR="003609D4" w:rsidRPr="00CF0179">
                <w:rPr>
                  <w:rStyle w:val="Hyperlink"/>
                  <w:sz w:val="20"/>
                </w:rPr>
                <w:t>1275r4</w:t>
              </w:r>
            </w:hyperlink>
            <w:r w:rsidR="003609D4">
              <w:rPr>
                <w:sz w:val="20"/>
              </w:rPr>
              <w:t xml:space="preserve">, </w:t>
            </w:r>
            <w:hyperlink r:id="rId155" w:history="1">
              <w:r w:rsidR="003609D4" w:rsidRPr="00CF0179">
                <w:rPr>
                  <w:rStyle w:val="Hyperlink"/>
                  <w:sz w:val="20"/>
                </w:rPr>
                <w:t>1270r4</w:t>
              </w:r>
            </w:hyperlink>
            <w:r w:rsidR="003609D4">
              <w:rPr>
                <w:sz w:val="20"/>
              </w:rPr>
              <w:t xml:space="preserve"> </w:t>
            </w:r>
          </w:p>
          <w:p w14:paraId="345CB9A6" w14:textId="29EF07BB" w:rsidR="009E0ACB" w:rsidRPr="00F7512A" w:rsidRDefault="00E153EF" w:rsidP="00F70FF7">
            <w:pPr>
              <w:rPr>
                <w:sz w:val="20"/>
              </w:rPr>
            </w:pPr>
            <w:hyperlink r:id="rId156" w:history="1">
              <w:r w:rsidR="009E0ACB" w:rsidRPr="00495087">
                <w:rPr>
                  <w:rStyle w:val="Hyperlink"/>
                  <w:sz w:val="20"/>
                </w:rPr>
                <w:t>1300r</w:t>
              </w:r>
              <w:r w:rsidR="00C62B0D">
                <w:rPr>
                  <w:rStyle w:val="Hyperlink"/>
                  <w:sz w:val="20"/>
                </w:rPr>
                <w:t>8</w:t>
              </w:r>
            </w:hyperlink>
            <w:r w:rsidR="009E0ACB">
              <w:rPr>
                <w:sz w:val="20"/>
              </w:rPr>
              <w:t xml:space="preserve">, </w:t>
            </w:r>
            <w:hyperlink r:id="rId157" w:history="1">
              <w:r w:rsidR="009E0ACB" w:rsidRPr="00C62B0D">
                <w:rPr>
                  <w:rStyle w:val="Hyperlink"/>
                  <w:sz w:val="20"/>
                </w:rPr>
                <w:t>1299r6</w:t>
              </w:r>
            </w:hyperlink>
          </w:p>
        </w:tc>
      </w:tr>
    </w:tbl>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E153EF" w:rsidP="003609D4">
      <w:pPr>
        <w:pStyle w:val="ListParagraph"/>
        <w:numPr>
          <w:ilvl w:val="1"/>
          <w:numId w:val="3"/>
        </w:numPr>
        <w:jc w:val="both"/>
        <w:rPr>
          <w:color w:val="00B050"/>
          <w:sz w:val="22"/>
          <w:szCs w:val="22"/>
        </w:rPr>
      </w:pPr>
      <w:hyperlink r:id="rId158"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E153EF" w:rsidP="003609D4">
      <w:pPr>
        <w:pStyle w:val="ListParagraph"/>
        <w:numPr>
          <w:ilvl w:val="1"/>
          <w:numId w:val="3"/>
        </w:numPr>
        <w:jc w:val="both"/>
        <w:rPr>
          <w:color w:val="00B050"/>
          <w:sz w:val="22"/>
          <w:szCs w:val="22"/>
        </w:rPr>
      </w:pPr>
      <w:hyperlink r:id="rId159"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E153EF" w:rsidP="003609D4">
      <w:pPr>
        <w:pStyle w:val="ListParagraph"/>
        <w:numPr>
          <w:ilvl w:val="1"/>
          <w:numId w:val="3"/>
        </w:numPr>
        <w:jc w:val="both"/>
        <w:rPr>
          <w:color w:val="00B050"/>
          <w:sz w:val="22"/>
          <w:szCs w:val="22"/>
        </w:rPr>
      </w:pPr>
      <w:hyperlink r:id="rId160"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E153EF" w:rsidP="003609D4">
      <w:pPr>
        <w:pStyle w:val="ListParagraph"/>
        <w:numPr>
          <w:ilvl w:val="1"/>
          <w:numId w:val="3"/>
        </w:numPr>
        <w:jc w:val="both"/>
        <w:rPr>
          <w:color w:val="00B050"/>
          <w:sz w:val="22"/>
          <w:szCs w:val="22"/>
        </w:rPr>
      </w:pPr>
      <w:hyperlink r:id="rId161"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E153EF" w:rsidP="003609D4">
      <w:pPr>
        <w:pStyle w:val="ListParagraph"/>
        <w:numPr>
          <w:ilvl w:val="1"/>
          <w:numId w:val="3"/>
        </w:numPr>
        <w:jc w:val="both"/>
        <w:rPr>
          <w:color w:val="00B050"/>
          <w:sz w:val="22"/>
          <w:szCs w:val="22"/>
        </w:rPr>
      </w:pPr>
      <w:hyperlink r:id="rId162"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E153EF" w:rsidP="003609D4">
      <w:pPr>
        <w:pStyle w:val="ListParagraph"/>
        <w:numPr>
          <w:ilvl w:val="1"/>
          <w:numId w:val="3"/>
        </w:numPr>
        <w:rPr>
          <w:strike/>
          <w:color w:val="FFC000"/>
          <w:sz w:val="22"/>
          <w:szCs w:val="22"/>
        </w:rPr>
      </w:pPr>
      <w:hyperlink r:id="rId163"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E153EF" w:rsidP="003609D4">
      <w:pPr>
        <w:pStyle w:val="ListParagraph"/>
        <w:numPr>
          <w:ilvl w:val="1"/>
          <w:numId w:val="3"/>
        </w:numPr>
        <w:jc w:val="both"/>
        <w:rPr>
          <w:color w:val="00B050"/>
          <w:sz w:val="22"/>
          <w:szCs w:val="22"/>
        </w:rPr>
      </w:pPr>
      <w:hyperlink r:id="rId164"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E153EF" w:rsidP="003609D4">
      <w:pPr>
        <w:pStyle w:val="ListParagraph"/>
        <w:numPr>
          <w:ilvl w:val="1"/>
          <w:numId w:val="3"/>
        </w:numPr>
        <w:rPr>
          <w:color w:val="00B050"/>
          <w:sz w:val="22"/>
          <w:szCs w:val="22"/>
        </w:rPr>
      </w:pPr>
      <w:hyperlink r:id="rId165"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E153EF" w:rsidP="003609D4">
      <w:pPr>
        <w:pStyle w:val="ListParagraph"/>
        <w:numPr>
          <w:ilvl w:val="1"/>
          <w:numId w:val="3"/>
        </w:numPr>
        <w:rPr>
          <w:color w:val="A6A6A6" w:themeColor="background1" w:themeShade="A6"/>
          <w:sz w:val="22"/>
          <w:szCs w:val="22"/>
        </w:rPr>
      </w:pPr>
      <w:hyperlink r:id="rId166"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E153EF" w:rsidP="003609D4">
      <w:pPr>
        <w:pStyle w:val="ListParagraph"/>
        <w:numPr>
          <w:ilvl w:val="1"/>
          <w:numId w:val="3"/>
        </w:numPr>
        <w:rPr>
          <w:color w:val="A6A6A6" w:themeColor="background1" w:themeShade="A6"/>
          <w:sz w:val="22"/>
          <w:szCs w:val="22"/>
        </w:rPr>
      </w:pPr>
      <w:hyperlink r:id="rId167"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E153EF" w:rsidP="003609D4">
      <w:pPr>
        <w:pStyle w:val="ListParagraph"/>
        <w:numPr>
          <w:ilvl w:val="1"/>
          <w:numId w:val="3"/>
        </w:numPr>
        <w:rPr>
          <w:color w:val="A6A6A6" w:themeColor="background1" w:themeShade="A6"/>
          <w:sz w:val="22"/>
          <w:szCs w:val="22"/>
        </w:rPr>
      </w:pPr>
      <w:hyperlink r:id="rId168"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E153EF" w:rsidP="003609D4">
      <w:pPr>
        <w:pStyle w:val="ListParagraph"/>
        <w:numPr>
          <w:ilvl w:val="1"/>
          <w:numId w:val="3"/>
        </w:numPr>
        <w:rPr>
          <w:color w:val="A6A6A6" w:themeColor="background1" w:themeShade="A6"/>
          <w:sz w:val="22"/>
          <w:szCs w:val="22"/>
        </w:rPr>
      </w:pPr>
      <w:hyperlink r:id="rId169"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E153EF" w:rsidP="003609D4">
      <w:pPr>
        <w:pStyle w:val="ListParagraph"/>
        <w:numPr>
          <w:ilvl w:val="1"/>
          <w:numId w:val="3"/>
        </w:numPr>
        <w:rPr>
          <w:color w:val="A6A6A6" w:themeColor="background1" w:themeShade="A6"/>
          <w:sz w:val="22"/>
          <w:szCs w:val="22"/>
        </w:rPr>
      </w:pPr>
      <w:hyperlink r:id="rId170"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E153EF" w:rsidP="003609D4">
      <w:pPr>
        <w:pStyle w:val="ListParagraph"/>
        <w:numPr>
          <w:ilvl w:val="1"/>
          <w:numId w:val="3"/>
        </w:numPr>
        <w:rPr>
          <w:color w:val="A6A6A6" w:themeColor="background1" w:themeShade="A6"/>
          <w:sz w:val="22"/>
          <w:szCs w:val="22"/>
        </w:rPr>
      </w:pPr>
      <w:hyperlink r:id="rId171"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E153EF" w:rsidP="003609D4">
      <w:pPr>
        <w:pStyle w:val="ListParagraph"/>
        <w:numPr>
          <w:ilvl w:val="1"/>
          <w:numId w:val="3"/>
        </w:numPr>
        <w:rPr>
          <w:color w:val="A6A6A6" w:themeColor="background1" w:themeShade="A6"/>
          <w:sz w:val="22"/>
          <w:szCs w:val="22"/>
        </w:rPr>
      </w:pPr>
      <w:hyperlink r:id="rId172"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E153EF" w:rsidP="003609D4">
      <w:pPr>
        <w:pStyle w:val="ListParagraph"/>
        <w:numPr>
          <w:ilvl w:val="1"/>
          <w:numId w:val="3"/>
        </w:numPr>
        <w:rPr>
          <w:color w:val="A6A6A6" w:themeColor="background1" w:themeShade="A6"/>
          <w:sz w:val="22"/>
          <w:szCs w:val="22"/>
        </w:rPr>
      </w:pPr>
      <w:hyperlink r:id="rId173"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E153EF" w:rsidP="003609D4">
      <w:pPr>
        <w:pStyle w:val="ListParagraph"/>
        <w:numPr>
          <w:ilvl w:val="1"/>
          <w:numId w:val="3"/>
        </w:numPr>
        <w:rPr>
          <w:color w:val="A6A6A6" w:themeColor="background1" w:themeShade="A6"/>
          <w:sz w:val="22"/>
          <w:szCs w:val="22"/>
        </w:rPr>
      </w:pPr>
      <w:hyperlink r:id="rId174"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E153EF" w:rsidP="003609D4">
      <w:pPr>
        <w:pStyle w:val="ListParagraph"/>
        <w:numPr>
          <w:ilvl w:val="1"/>
          <w:numId w:val="3"/>
        </w:numPr>
        <w:rPr>
          <w:color w:val="A6A6A6" w:themeColor="background1" w:themeShade="A6"/>
          <w:sz w:val="20"/>
          <w:szCs w:val="20"/>
        </w:rPr>
      </w:pPr>
      <w:hyperlink r:id="rId175"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E153EF" w:rsidP="003609D4">
      <w:pPr>
        <w:pStyle w:val="ListParagraph"/>
        <w:numPr>
          <w:ilvl w:val="1"/>
          <w:numId w:val="3"/>
        </w:numPr>
        <w:rPr>
          <w:i/>
          <w:iCs/>
          <w:color w:val="A6A6A6" w:themeColor="background1" w:themeShade="A6"/>
          <w:sz w:val="22"/>
          <w:szCs w:val="22"/>
        </w:rPr>
      </w:pPr>
      <w:hyperlink r:id="rId176"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177"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178"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179"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180"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181"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182"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183"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184"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E153EF" w:rsidP="003609D4">
      <w:pPr>
        <w:pStyle w:val="ListParagraph"/>
        <w:numPr>
          <w:ilvl w:val="1"/>
          <w:numId w:val="3"/>
        </w:numPr>
        <w:rPr>
          <w:color w:val="A6A6A6" w:themeColor="background1" w:themeShade="A6"/>
          <w:sz w:val="22"/>
          <w:szCs w:val="22"/>
        </w:rPr>
      </w:pPr>
      <w:hyperlink r:id="rId185"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E153EF" w:rsidP="003609D4">
      <w:pPr>
        <w:pStyle w:val="ListParagraph"/>
        <w:numPr>
          <w:ilvl w:val="1"/>
          <w:numId w:val="3"/>
        </w:numPr>
        <w:rPr>
          <w:color w:val="A6A6A6" w:themeColor="background1" w:themeShade="A6"/>
          <w:sz w:val="22"/>
          <w:szCs w:val="22"/>
        </w:rPr>
      </w:pPr>
      <w:hyperlink r:id="rId186"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E153EF" w:rsidP="00F70FF7">
      <w:pPr>
        <w:pStyle w:val="ListParagraph"/>
        <w:numPr>
          <w:ilvl w:val="1"/>
          <w:numId w:val="3"/>
        </w:numPr>
        <w:rPr>
          <w:color w:val="A6A6A6" w:themeColor="background1" w:themeShade="A6"/>
          <w:sz w:val="22"/>
          <w:szCs w:val="22"/>
        </w:rPr>
      </w:pPr>
      <w:hyperlink r:id="rId187"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E153EF" w:rsidP="00F70FF7">
      <w:pPr>
        <w:pStyle w:val="ListParagraph"/>
        <w:numPr>
          <w:ilvl w:val="1"/>
          <w:numId w:val="3"/>
        </w:numPr>
        <w:rPr>
          <w:color w:val="A6A6A6" w:themeColor="background1" w:themeShade="A6"/>
          <w:sz w:val="22"/>
          <w:szCs w:val="22"/>
        </w:rPr>
      </w:pPr>
      <w:hyperlink r:id="rId188"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F70FF7">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E153EF" w:rsidP="003609D4">
      <w:pPr>
        <w:pStyle w:val="ListParagraph"/>
        <w:numPr>
          <w:ilvl w:val="1"/>
          <w:numId w:val="3"/>
        </w:numPr>
        <w:rPr>
          <w:color w:val="A6A6A6" w:themeColor="background1" w:themeShade="A6"/>
          <w:sz w:val="22"/>
          <w:szCs w:val="22"/>
        </w:rPr>
      </w:pPr>
      <w:hyperlink r:id="rId189"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E153EF" w:rsidP="00F70FF7">
      <w:pPr>
        <w:pStyle w:val="ListParagraph"/>
        <w:numPr>
          <w:ilvl w:val="1"/>
          <w:numId w:val="3"/>
        </w:numPr>
        <w:rPr>
          <w:color w:val="A6A6A6" w:themeColor="background1" w:themeShade="A6"/>
          <w:sz w:val="22"/>
          <w:szCs w:val="22"/>
        </w:rPr>
      </w:pPr>
      <w:hyperlink r:id="rId190"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E153EF" w:rsidP="00F70FF7">
      <w:pPr>
        <w:pStyle w:val="ListParagraph"/>
        <w:numPr>
          <w:ilvl w:val="1"/>
          <w:numId w:val="3"/>
        </w:numPr>
        <w:rPr>
          <w:color w:val="A6A6A6" w:themeColor="background1" w:themeShade="A6"/>
          <w:sz w:val="22"/>
          <w:szCs w:val="22"/>
        </w:rPr>
      </w:pPr>
      <w:hyperlink r:id="rId191"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E153EF" w:rsidP="00F70FF7">
      <w:pPr>
        <w:pStyle w:val="ListParagraph"/>
        <w:numPr>
          <w:ilvl w:val="1"/>
          <w:numId w:val="3"/>
        </w:numPr>
        <w:rPr>
          <w:color w:val="A6A6A6" w:themeColor="background1" w:themeShade="A6"/>
          <w:sz w:val="22"/>
          <w:szCs w:val="22"/>
        </w:rPr>
      </w:pPr>
      <w:hyperlink r:id="rId192"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E153EF" w:rsidP="003609D4">
      <w:pPr>
        <w:pStyle w:val="ListParagraph"/>
        <w:numPr>
          <w:ilvl w:val="1"/>
          <w:numId w:val="3"/>
        </w:numPr>
        <w:rPr>
          <w:color w:val="A6A6A6" w:themeColor="background1" w:themeShade="A6"/>
          <w:sz w:val="22"/>
          <w:szCs w:val="22"/>
        </w:rPr>
      </w:pPr>
      <w:hyperlink r:id="rId193"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E153EF" w:rsidP="003609D4">
      <w:pPr>
        <w:pStyle w:val="ListParagraph"/>
        <w:numPr>
          <w:ilvl w:val="1"/>
          <w:numId w:val="3"/>
        </w:numPr>
        <w:rPr>
          <w:color w:val="A6A6A6" w:themeColor="background1" w:themeShade="A6"/>
          <w:sz w:val="22"/>
          <w:szCs w:val="22"/>
        </w:rPr>
      </w:pPr>
      <w:hyperlink r:id="rId194"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E153EF" w:rsidP="003609D4">
      <w:pPr>
        <w:pStyle w:val="ListParagraph"/>
        <w:numPr>
          <w:ilvl w:val="1"/>
          <w:numId w:val="3"/>
        </w:numPr>
        <w:rPr>
          <w:color w:val="A6A6A6" w:themeColor="background1" w:themeShade="A6"/>
          <w:sz w:val="22"/>
          <w:szCs w:val="22"/>
        </w:rPr>
      </w:pPr>
      <w:hyperlink r:id="rId195"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E153EF" w:rsidP="003609D4">
      <w:pPr>
        <w:pStyle w:val="ListParagraph"/>
        <w:numPr>
          <w:ilvl w:val="1"/>
          <w:numId w:val="3"/>
        </w:numPr>
        <w:rPr>
          <w:color w:val="A6A6A6" w:themeColor="background1" w:themeShade="A6"/>
          <w:sz w:val="22"/>
          <w:szCs w:val="22"/>
        </w:rPr>
      </w:pPr>
      <w:hyperlink r:id="rId196"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E153EF" w:rsidP="003609D4">
      <w:pPr>
        <w:pStyle w:val="ListParagraph"/>
        <w:numPr>
          <w:ilvl w:val="1"/>
          <w:numId w:val="3"/>
        </w:numPr>
        <w:rPr>
          <w:color w:val="A6A6A6" w:themeColor="background1" w:themeShade="A6"/>
          <w:sz w:val="22"/>
          <w:szCs w:val="22"/>
        </w:rPr>
      </w:pPr>
      <w:hyperlink r:id="rId197"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E153EF" w:rsidP="003609D4">
      <w:pPr>
        <w:pStyle w:val="ListParagraph"/>
        <w:numPr>
          <w:ilvl w:val="1"/>
          <w:numId w:val="3"/>
        </w:numPr>
        <w:rPr>
          <w:color w:val="A6A6A6" w:themeColor="background1" w:themeShade="A6"/>
          <w:sz w:val="22"/>
          <w:szCs w:val="22"/>
        </w:rPr>
      </w:pPr>
      <w:hyperlink r:id="rId198"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E153EF" w:rsidP="003609D4">
      <w:pPr>
        <w:pStyle w:val="ListParagraph"/>
        <w:numPr>
          <w:ilvl w:val="1"/>
          <w:numId w:val="3"/>
        </w:numPr>
        <w:rPr>
          <w:color w:val="A6A6A6" w:themeColor="background1" w:themeShade="A6"/>
          <w:sz w:val="22"/>
          <w:szCs w:val="22"/>
        </w:rPr>
      </w:pPr>
      <w:hyperlink r:id="rId199"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E153EF" w:rsidP="003609D4">
      <w:pPr>
        <w:pStyle w:val="ListParagraph"/>
        <w:numPr>
          <w:ilvl w:val="1"/>
          <w:numId w:val="3"/>
        </w:numPr>
        <w:rPr>
          <w:color w:val="A6A6A6" w:themeColor="background1" w:themeShade="A6"/>
          <w:sz w:val="22"/>
          <w:szCs w:val="22"/>
        </w:rPr>
      </w:pPr>
      <w:hyperlink r:id="rId200"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E153EF" w:rsidP="003609D4">
      <w:pPr>
        <w:pStyle w:val="ListParagraph"/>
        <w:numPr>
          <w:ilvl w:val="1"/>
          <w:numId w:val="3"/>
        </w:numPr>
        <w:rPr>
          <w:color w:val="A6A6A6" w:themeColor="background1" w:themeShade="A6"/>
          <w:sz w:val="22"/>
          <w:szCs w:val="22"/>
        </w:rPr>
      </w:pPr>
      <w:hyperlink r:id="rId201"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E153EF"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E153EF"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E153EF" w:rsidP="003609D4">
      <w:pPr>
        <w:pStyle w:val="ListParagraph"/>
        <w:numPr>
          <w:ilvl w:val="1"/>
          <w:numId w:val="3"/>
        </w:numPr>
        <w:rPr>
          <w:color w:val="A6A6A6" w:themeColor="background1" w:themeShade="A6"/>
          <w:sz w:val="22"/>
          <w:szCs w:val="22"/>
        </w:rPr>
      </w:pPr>
      <w:hyperlink r:id="rId204"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E153EF" w:rsidP="003609D4">
      <w:pPr>
        <w:pStyle w:val="ListParagraph"/>
        <w:numPr>
          <w:ilvl w:val="1"/>
          <w:numId w:val="3"/>
        </w:numPr>
        <w:rPr>
          <w:color w:val="A6A6A6" w:themeColor="background1" w:themeShade="A6"/>
          <w:sz w:val="22"/>
          <w:szCs w:val="22"/>
        </w:rPr>
      </w:pPr>
      <w:hyperlink r:id="rId205"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345D0FC7" w:rsidR="00282C72" w:rsidRPr="00755C65" w:rsidRDefault="008544E1" w:rsidP="00282C72">
      <w:pPr>
        <w:pStyle w:val="Heading3"/>
      </w:pPr>
      <w:r w:rsidRPr="00346FC8">
        <w:rPr>
          <w:highlight w:val="green"/>
        </w:rPr>
        <w:t>2</w:t>
      </w:r>
      <w:r w:rsidR="00282C72" w:rsidRPr="00346FC8">
        <w:rPr>
          <w:highlight w:val="green"/>
          <w:vertAlign w:val="superscript"/>
        </w:rPr>
        <w:t>rd</w:t>
      </w:r>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206"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07"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09" w:history="1">
        <w:r w:rsidRPr="00A02DFE">
          <w:rPr>
            <w:rStyle w:val="Hyperlink"/>
            <w:sz w:val="22"/>
          </w:rPr>
          <w:t>IMAT</w:t>
        </w:r>
      </w:hyperlink>
      <w:r>
        <w:rPr>
          <w:sz w:val="22"/>
        </w:rPr>
        <w:t xml:space="preserve"> then p</w:t>
      </w:r>
      <w:r w:rsidRPr="00C86653">
        <w:rPr>
          <w:sz w:val="22"/>
        </w:rPr>
        <w:t>lease send an e-mail to Dennis Sundman (</w:t>
      </w:r>
      <w:hyperlink r:id="rId210" w:history="1">
        <w:r w:rsidRPr="00C86653">
          <w:rPr>
            <w:rStyle w:val="Hyperlink"/>
            <w:sz w:val="22"/>
          </w:rPr>
          <w:t>dennis.sundman@ericsson.com</w:t>
        </w:r>
      </w:hyperlink>
      <w:r w:rsidRPr="00C86653">
        <w:rPr>
          <w:sz w:val="22"/>
        </w:rPr>
        <w:t>)</w:t>
      </w:r>
      <w:r>
        <w:rPr>
          <w:sz w:val="22"/>
        </w:rPr>
        <w:t xml:space="preserve"> and Alfred Asterjadhi (</w:t>
      </w:r>
      <w:hyperlink r:id="rId211"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F70FF7">
        <w:tc>
          <w:tcPr>
            <w:tcW w:w="2515" w:type="dxa"/>
          </w:tcPr>
          <w:p w14:paraId="7B9DA9EB" w14:textId="77777777" w:rsidR="00370832" w:rsidRPr="0092781E" w:rsidRDefault="00370832" w:rsidP="00F70FF7">
            <w:pPr>
              <w:jc w:val="center"/>
              <w:rPr>
                <w:b/>
                <w:bCs/>
              </w:rPr>
            </w:pPr>
            <w:r w:rsidRPr="0092781E">
              <w:rPr>
                <w:b/>
                <w:bCs/>
                <w:highlight w:val="red"/>
              </w:rPr>
              <w:t>Not Uploaded</w:t>
            </w:r>
          </w:p>
        </w:tc>
        <w:tc>
          <w:tcPr>
            <w:tcW w:w="2250" w:type="dxa"/>
          </w:tcPr>
          <w:p w14:paraId="6A8C8498" w14:textId="77777777" w:rsidR="00370832" w:rsidRPr="0092781E" w:rsidRDefault="00370832" w:rsidP="00F70FF7">
            <w:pPr>
              <w:jc w:val="center"/>
              <w:rPr>
                <w:b/>
                <w:bCs/>
              </w:rPr>
            </w:pPr>
            <w:r w:rsidRPr="0092781E">
              <w:rPr>
                <w:b/>
                <w:bCs/>
                <w:highlight w:val="cyan"/>
              </w:rPr>
              <w:t>Uploaded</w:t>
            </w:r>
          </w:p>
        </w:tc>
        <w:tc>
          <w:tcPr>
            <w:tcW w:w="2250" w:type="dxa"/>
          </w:tcPr>
          <w:p w14:paraId="2BC7AE89" w14:textId="77777777" w:rsidR="00370832" w:rsidRPr="0092781E" w:rsidRDefault="00370832" w:rsidP="00F70FF7">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F70FF7">
        <w:tc>
          <w:tcPr>
            <w:tcW w:w="2515" w:type="dxa"/>
          </w:tcPr>
          <w:p w14:paraId="0E3E61D6" w14:textId="46DDC82E" w:rsidR="00370832" w:rsidDel="00620D57" w:rsidRDefault="00370832" w:rsidP="00F70FF7">
            <w:pPr>
              <w:rPr>
                <w:del w:id="4" w:author="Alfred Aster" w:date="2020-09-15T16:14:00Z"/>
                <w:sz w:val="20"/>
              </w:rPr>
            </w:pPr>
            <w:del w:id="5" w:author="Alfred Aster" w:date="2020-09-15T16:14:00Z">
              <w:r w:rsidDel="00620D57">
                <w:rPr>
                  <w:sz w:val="20"/>
                </w:rPr>
                <w:delText>Xiaogang (T-Block)</w:delText>
              </w:r>
            </w:del>
          </w:p>
          <w:p w14:paraId="0A3C1268" w14:textId="17C5408F" w:rsidR="00370832" w:rsidDel="00C51249" w:rsidRDefault="00370832" w:rsidP="00F70FF7">
            <w:pPr>
              <w:rPr>
                <w:del w:id="6" w:author="Alfred Aster" w:date="2020-09-15T16:11:00Z"/>
                <w:sz w:val="20"/>
              </w:rPr>
            </w:pPr>
            <w:del w:id="7" w:author="Alfred Aster" w:date="2020-09-15T16:11:00Z">
              <w:r w:rsidDel="00C51249">
                <w:rPr>
                  <w:sz w:val="20"/>
                </w:rPr>
                <w:delText>Sameer (U-SIG)</w:delText>
              </w:r>
            </w:del>
          </w:p>
          <w:p w14:paraId="3D9AD415" w14:textId="7DA3ABF2" w:rsidR="00370832" w:rsidRDefault="00370832" w:rsidP="00F70FF7">
            <w:pPr>
              <w:rPr>
                <w:sz w:val="20"/>
              </w:rPr>
            </w:pPr>
            <w:r>
              <w:rPr>
                <w:sz w:val="20"/>
              </w:rPr>
              <w:t>Dandan (EHT LTF)</w:t>
            </w:r>
            <w:ins w:id="8" w:author="Alfred Aster" w:date="2020-09-15T16:21:00Z">
              <w:r w:rsidR="00AA72CA">
                <w:rPr>
                  <w:sz w:val="20"/>
                </w:rPr>
                <w:t>-soon</w:t>
              </w:r>
            </w:ins>
          </w:p>
          <w:p w14:paraId="77C6FB39" w14:textId="4994E452" w:rsidR="00370832" w:rsidRDefault="00370832" w:rsidP="00F70FF7">
            <w:pPr>
              <w:rPr>
                <w:sz w:val="20"/>
              </w:rPr>
            </w:pPr>
            <w:proofErr w:type="spellStart"/>
            <w:r>
              <w:rPr>
                <w:sz w:val="20"/>
              </w:rPr>
              <w:t>Chenchen</w:t>
            </w:r>
            <w:proofErr w:type="spellEnd"/>
            <w:r>
              <w:rPr>
                <w:sz w:val="20"/>
              </w:rPr>
              <w:t xml:space="preserve"> (Scrambler)</w:t>
            </w:r>
            <w:ins w:id="9" w:author="Alfred Aster" w:date="2020-09-15T16:21:00Z">
              <w:r w:rsidR="00976B98">
                <w:rPr>
                  <w:sz w:val="20"/>
                </w:rPr>
                <w:t>-soon</w:t>
              </w:r>
            </w:ins>
          </w:p>
          <w:p w14:paraId="27A0B27E" w14:textId="11886446" w:rsidR="00370832" w:rsidDel="00C51249" w:rsidRDefault="00370832" w:rsidP="00F70FF7">
            <w:pPr>
              <w:rPr>
                <w:del w:id="10" w:author="Alfred Aster" w:date="2020-09-15T16:11:00Z"/>
                <w:sz w:val="20"/>
              </w:rPr>
            </w:pPr>
            <w:del w:id="11" w:author="Alfred Aster" w:date="2020-09-15T16:11:00Z">
              <w:r w:rsidDel="00C51249">
                <w:rPr>
                  <w:sz w:val="20"/>
                </w:rPr>
                <w:delText>Sameer (EHT sound. NDP)</w:delText>
              </w:r>
            </w:del>
          </w:p>
          <w:p w14:paraId="5AEC5E1E" w14:textId="7AD5F171" w:rsidR="00370832" w:rsidDel="004B7ECF" w:rsidRDefault="00370832" w:rsidP="00F70FF7">
            <w:pPr>
              <w:rPr>
                <w:del w:id="12" w:author="Alfred Aster" w:date="2020-09-15T16:13:00Z"/>
                <w:sz w:val="20"/>
              </w:rPr>
            </w:pPr>
            <w:del w:id="13" w:author="Alfred Aster" w:date="2020-09-15T16:13:00Z">
              <w:r w:rsidDel="004B7ECF">
                <w:rPr>
                  <w:sz w:val="20"/>
                </w:rPr>
                <w:delText>Xiaogang (T-mask &amp; S-flat)</w:delText>
              </w:r>
            </w:del>
          </w:p>
          <w:p w14:paraId="38E396A4" w14:textId="1A0497E7" w:rsidR="00370832" w:rsidRDefault="00370832" w:rsidP="00F70FF7">
            <w:pPr>
              <w:rPr>
                <w:sz w:val="20"/>
              </w:rPr>
            </w:pPr>
            <w:r>
              <w:rPr>
                <w:sz w:val="20"/>
              </w:rPr>
              <w:lastRenderedPageBreak/>
              <w:t xml:space="preserve">Bin (CCA </w:t>
            </w:r>
            <w:proofErr w:type="spellStart"/>
            <w:r>
              <w:rPr>
                <w:sz w:val="20"/>
              </w:rPr>
              <w:t>sens</w:t>
            </w:r>
            <w:proofErr w:type="spellEnd"/>
            <w:r>
              <w:rPr>
                <w:sz w:val="20"/>
              </w:rPr>
              <w:t>)</w:t>
            </w:r>
            <w:ins w:id="14" w:author="Alfred Aster" w:date="2020-09-15T16:12:00Z">
              <w:r w:rsidR="007E3E5B">
                <w:rPr>
                  <w:sz w:val="20"/>
                </w:rPr>
                <w:t>-</w:t>
              </w:r>
            </w:ins>
            <w:ins w:id="15" w:author="Alfred Aster" w:date="2020-09-15T16:13:00Z">
              <w:r w:rsidR="004B7ECF">
                <w:rPr>
                  <w:sz w:val="20"/>
                </w:rPr>
                <w:t>(</w:t>
              </w:r>
            </w:ins>
            <w:ins w:id="16" w:author="Alfred Aster" w:date="2020-09-15T16:15:00Z">
              <w:r w:rsidR="00727A2F">
                <w:rPr>
                  <w:sz w:val="20"/>
                </w:rPr>
                <w:t xml:space="preserve">after </w:t>
              </w:r>
            </w:ins>
            <w:ins w:id="17" w:author="Alfred Aster" w:date="2020-09-15T16:13:00Z">
              <w:r w:rsidR="004B7ECF">
                <w:rPr>
                  <w:sz w:val="20"/>
                </w:rPr>
                <w:t>D0.1)</w:t>
              </w:r>
            </w:ins>
          </w:p>
          <w:p w14:paraId="0E16E115" w14:textId="4C84CEF6" w:rsidR="00370832" w:rsidDel="000B79F3" w:rsidRDefault="00370832" w:rsidP="00F70FF7">
            <w:pPr>
              <w:rPr>
                <w:del w:id="18" w:author="Alfred Aster" w:date="2020-09-15T18:00:00Z"/>
                <w:sz w:val="20"/>
              </w:rPr>
            </w:pPr>
            <w:del w:id="19" w:author="Alfred Aster" w:date="2020-09-15T18:00:00Z">
              <w:r w:rsidDel="000B79F3">
                <w:rPr>
                  <w:sz w:val="20"/>
                </w:rPr>
                <w:delText>Xiaogang (TX procedure)</w:delText>
              </w:r>
            </w:del>
          </w:p>
          <w:p w14:paraId="1EC58B64" w14:textId="2A68F597" w:rsidR="00370832" w:rsidRPr="001A77E1" w:rsidRDefault="00370832" w:rsidP="00F70FF7">
            <w:pPr>
              <w:rPr>
                <w:sz w:val="20"/>
              </w:rPr>
            </w:pPr>
            <w:del w:id="20" w:author="Alfred Aster" w:date="2020-09-15T18:00:00Z">
              <w:r w:rsidDel="000B79F3">
                <w:rPr>
                  <w:sz w:val="20"/>
                </w:rPr>
                <w:delText>Xiaogang (RX procedure)</w:delText>
              </w:r>
            </w:del>
          </w:p>
        </w:tc>
        <w:tc>
          <w:tcPr>
            <w:tcW w:w="2250" w:type="dxa"/>
          </w:tcPr>
          <w:p w14:paraId="1B814DFA" w14:textId="2C8C283E" w:rsidR="00370832" w:rsidRPr="001A77E1" w:rsidRDefault="00370832" w:rsidP="00F70FF7">
            <w:pPr>
              <w:rPr>
                <w:sz w:val="20"/>
              </w:rPr>
            </w:pPr>
            <w:r>
              <w:rPr>
                <w:sz w:val="20"/>
              </w:rPr>
              <w:lastRenderedPageBreak/>
              <w:t>1319, 1351, 1403, 1404, 1447, 1448, 1452, 1307, 1462</w:t>
            </w:r>
            <w:r w:rsidR="00130201">
              <w:rPr>
                <w:sz w:val="20"/>
              </w:rPr>
              <w:t xml:space="preserve">, </w:t>
            </w:r>
            <w:ins w:id="21" w:author="Alfred Aster" w:date="2020-09-15T16:11:00Z">
              <w:r w:rsidR="00C51249">
                <w:rPr>
                  <w:sz w:val="20"/>
                </w:rPr>
                <w:t>1464, 1466</w:t>
              </w:r>
            </w:ins>
            <w:ins w:id="22"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F70FF7">
            <w:pPr>
              <w:rPr>
                <w:sz w:val="20"/>
              </w:rPr>
            </w:pPr>
            <w:r>
              <w:rPr>
                <w:sz w:val="20"/>
              </w:rPr>
              <w:t>1315.</w:t>
            </w:r>
          </w:p>
        </w:tc>
        <w:tc>
          <w:tcPr>
            <w:tcW w:w="3240" w:type="dxa"/>
          </w:tcPr>
          <w:p w14:paraId="71EE7521" w14:textId="77777777" w:rsidR="00370832" w:rsidRPr="001A77E1" w:rsidRDefault="00E153EF" w:rsidP="00F70FF7">
            <w:pPr>
              <w:rPr>
                <w:sz w:val="20"/>
              </w:rPr>
            </w:pPr>
            <w:hyperlink r:id="rId212" w:history="1">
              <w:r w:rsidR="00370832" w:rsidRPr="00532B9F">
                <w:rPr>
                  <w:rStyle w:val="Hyperlink"/>
                  <w:sz w:val="20"/>
                </w:rPr>
                <w:t>1293r1</w:t>
              </w:r>
            </w:hyperlink>
            <w:r w:rsidR="00370832">
              <w:rPr>
                <w:sz w:val="20"/>
              </w:rPr>
              <w:t xml:space="preserve">, </w:t>
            </w:r>
            <w:hyperlink r:id="rId213" w:history="1">
              <w:r w:rsidR="00370832" w:rsidRPr="007B7F87">
                <w:rPr>
                  <w:rStyle w:val="Hyperlink"/>
                  <w:sz w:val="20"/>
                </w:rPr>
                <w:t>1295r1</w:t>
              </w:r>
            </w:hyperlink>
            <w:r w:rsidR="00370832">
              <w:rPr>
                <w:sz w:val="20"/>
              </w:rPr>
              <w:t xml:space="preserve">, </w:t>
            </w:r>
            <w:hyperlink r:id="rId214" w:history="1">
              <w:r w:rsidR="00370832" w:rsidRPr="001B0DDD">
                <w:rPr>
                  <w:rStyle w:val="Hyperlink"/>
                  <w:sz w:val="20"/>
                </w:rPr>
                <w:t>1160r4</w:t>
              </w:r>
            </w:hyperlink>
            <w:r w:rsidR="00370832">
              <w:rPr>
                <w:sz w:val="20"/>
              </w:rPr>
              <w:t xml:space="preserve">, </w:t>
            </w:r>
            <w:hyperlink r:id="rId215" w:history="1">
              <w:r w:rsidR="00370832" w:rsidRPr="001B0DDD">
                <w:rPr>
                  <w:rStyle w:val="Hyperlink"/>
                  <w:sz w:val="20"/>
                </w:rPr>
                <w:t>1327r1</w:t>
              </w:r>
            </w:hyperlink>
            <w:r w:rsidR="00370832">
              <w:rPr>
                <w:sz w:val="20"/>
              </w:rPr>
              <w:t xml:space="preserve">, </w:t>
            </w:r>
            <w:hyperlink r:id="rId216" w:history="1">
              <w:r w:rsidR="00370832" w:rsidRPr="001B0DDD">
                <w:rPr>
                  <w:rStyle w:val="Hyperlink"/>
                  <w:sz w:val="20"/>
                </w:rPr>
                <w:t>1153r3</w:t>
              </w:r>
            </w:hyperlink>
            <w:r w:rsidR="00370832">
              <w:rPr>
                <w:sz w:val="20"/>
              </w:rPr>
              <w:t xml:space="preserve">, </w:t>
            </w:r>
            <w:hyperlink r:id="rId217" w:history="1">
              <w:r w:rsidR="00370832" w:rsidRPr="005620EB">
                <w:rPr>
                  <w:rStyle w:val="Hyperlink"/>
                  <w:sz w:val="20"/>
                </w:rPr>
                <w:t>1260r4</w:t>
              </w:r>
            </w:hyperlink>
            <w:r w:rsidR="00370832">
              <w:rPr>
                <w:sz w:val="20"/>
              </w:rPr>
              <w:t xml:space="preserve">, </w:t>
            </w:r>
            <w:hyperlink r:id="rId218" w:history="1">
              <w:r w:rsidR="00370832" w:rsidRPr="005620EB">
                <w:rPr>
                  <w:rStyle w:val="Hyperlink"/>
                  <w:sz w:val="20"/>
                </w:rPr>
                <w:t>1349r3</w:t>
              </w:r>
            </w:hyperlink>
            <w:r w:rsidR="00370832">
              <w:rPr>
                <w:sz w:val="20"/>
              </w:rPr>
              <w:t xml:space="preserve">, </w:t>
            </w:r>
            <w:hyperlink r:id="rId219" w:history="1">
              <w:r w:rsidR="00370832" w:rsidRPr="005620EB">
                <w:rPr>
                  <w:rStyle w:val="Hyperlink"/>
                  <w:sz w:val="20"/>
                </w:rPr>
                <w:t>1231r3</w:t>
              </w:r>
            </w:hyperlink>
            <w:r w:rsidR="00370832">
              <w:rPr>
                <w:sz w:val="20"/>
              </w:rPr>
              <w:t xml:space="preserve">, </w:t>
            </w:r>
            <w:hyperlink r:id="rId220" w:history="1">
              <w:r w:rsidR="00370832" w:rsidRPr="0041221C">
                <w:rPr>
                  <w:rStyle w:val="Hyperlink"/>
                  <w:sz w:val="20"/>
                </w:rPr>
                <w:t>1252r2</w:t>
              </w:r>
            </w:hyperlink>
            <w:r w:rsidR="00370832">
              <w:rPr>
                <w:sz w:val="20"/>
              </w:rPr>
              <w:t xml:space="preserve">, </w:t>
            </w:r>
            <w:hyperlink r:id="rId221" w:history="1">
              <w:r w:rsidR="00370832" w:rsidRPr="0041221C">
                <w:rPr>
                  <w:rStyle w:val="Hyperlink"/>
                  <w:sz w:val="20"/>
                </w:rPr>
                <w:t>1253r6</w:t>
              </w:r>
            </w:hyperlink>
            <w:r w:rsidR="00370832">
              <w:rPr>
                <w:sz w:val="20"/>
              </w:rPr>
              <w:t xml:space="preserve">, </w:t>
            </w:r>
            <w:hyperlink r:id="rId222" w:history="1">
              <w:r w:rsidR="00370832" w:rsidRPr="0041221C">
                <w:rPr>
                  <w:rStyle w:val="Hyperlink"/>
                  <w:sz w:val="20"/>
                </w:rPr>
                <w:t>1254r6</w:t>
              </w:r>
            </w:hyperlink>
            <w:r w:rsidR="00370832">
              <w:rPr>
                <w:sz w:val="20"/>
              </w:rPr>
              <w:t xml:space="preserve">, </w:t>
            </w:r>
            <w:hyperlink r:id="rId223" w:history="1">
              <w:r w:rsidR="00370832" w:rsidRPr="002F3276">
                <w:rPr>
                  <w:rStyle w:val="Hyperlink"/>
                  <w:sz w:val="20"/>
                </w:rPr>
                <w:t>1229r3</w:t>
              </w:r>
            </w:hyperlink>
            <w:r w:rsidR="00370832">
              <w:rPr>
                <w:sz w:val="20"/>
              </w:rPr>
              <w:t xml:space="preserve">, </w:t>
            </w:r>
            <w:hyperlink r:id="rId224" w:history="1">
              <w:r w:rsidR="00370832" w:rsidRPr="006D0892">
                <w:rPr>
                  <w:rStyle w:val="Hyperlink"/>
                  <w:sz w:val="20"/>
                </w:rPr>
                <w:t>1294r4</w:t>
              </w:r>
            </w:hyperlink>
            <w:r w:rsidR="00370832">
              <w:rPr>
                <w:sz w:val="20"/>
              </w:rPr>
              <w:t xml:space="preserve">, </w:t>
            </w:r>
            <w:hyperlink r:id="rId225" w:history="1">
              <w:r w:rsidR="00370832" w:rsidRPr="003449CB">
                <w:rPr>
                  <w:rStyle w:val="Hyperlink"/>
                  <w:sz w:val="20"/>
                </w:rPr>
                <w:t>1329r2</w:t>
              </w:r>
            </w:hyperlink>
            <w:r w:rsidR="00370832" w:rsidRPr="00D7645C">
              <w:rPr>
                <w:sz w:val="20"/>
              </w:rPr>
              <w:t xml:space="preserve">, </w:t>
            </w:r>
            <w:hyperlink r:id="rId226" w:history="1">
              <w:r w:rsidR="00370832" w:rsidRPr="00E1741F">
                <w:rPr>
                  <w:rStyle w:val="Hyperlink"/>
                  <w:sz w:val="20"/>
                </w:rPr>
                <w:t>1290r3</w:t>
              </w:r>
            </w:hyperlink>
            <w:r w:rsidR="00370832" w:rsidRPr="00D7645C">
              <w:rPr>
                <w:sz w:val="20"/>
              </w:rPr>
              <w:t xml:space="preserve">, </w:t>
            </w:r>
            <w:hyperlink r:id="rId227" w:history="1">
              <w:r w:rsidR="00370832" w:rsidRPr="001E1A12">
                <w:rPr>
                  <w:rStyle w:val="Hyperlink"/>
                  <w:sz w:val="20"/>
                </w:rPr>
                <w:t>1276r7</w:t>
              </w:r>
            </w:hyperlink>
            <w:r w:rsidR="00370832" w:rsidRPr="00D7645C">
              <w:rPr>
                <w:sz w:val="20"/>
              </w:rPr>
              <w:t xml:space="preserve">, </w:t>
            </w:r>
            <w:hyperlink r:id="rId228" w:history="1">
              <w:r w:rsidR="00370832" w:rsidRPr="00C2161E">
                <w:rPr>
                  <w:rStyle w:val="Hyperlink"/>
                  <w:sz w:val="20"/>
                </w:rPr>
                <w:t>1371r4</w:t>
              </w:r>
            </w:hyperlink>
            <w:r w:rsidR="00370832" w:rsidRPr="00D7645C">
              <w:rPr>
                <w:sz w:val="20"/>
              </w:rPr>
              <w:t xml:space="preserve">, </w:t>
            </w:r>
            <w:hyperlink r:id="rId229" w:history="1">
              <w:r w:rsidR="00370832" w:rsidRPr="001F55A5">
                <w:rPr>
                  <w:rStyle w:val="Hyperlink"/>
                  <w:sz w:val="20"/>
                </w:rPr>
                <w:t>1338r6</w:t>
              </w:r>
            </w:hyperlink>
            <w:r w:rsidR="00370832" w:rsidRPr="00D7645C">
              <w:rPr>
                <w:sz w:val="20"/>
              </w:rPr>
              <w:t xml:space="preserve">, </w:t>
            </w:r>
            <w:hyperlink r:id="rId230" w:history="1">
              <w:r w:rsidR="00370832" w:rsidRPr="00FF06B1">
                <w:rPr>
                  <w:rStyle w:val="Hyperlink"/>
                  <w:sz w:val="20"/>
                </w:rPr>
                <w:t>1339r5</w:t>
              </w:r>
            </w:hyperlink>
            <w:r w:rsidR="00370832" w:rsidRPr="00D7645C">
              <w:rPr>
                <w:sz w:val="20"/>
              </w:rPr>
              <w:t xml:space="preserve">, </w:t>
            </w:r>
            <w:hyperlink r:id="rId231" w:history="1">
              <w:r w:rsidR="00370832" w:rsidRPr="00FF06B1">
                <w:rPr>
                  <w:rStyle w:val="Hyperlink"/>
                  <w:sz w:val="20"/>
                </w:rPr>
                <w:t>1337r3</w:t>
              </w:r>
            </w:hyperlink>
            <w:r w:rsidR="00370832" w:rsidRPr="00D7645C">
              <w:rPr>
                <w:sz w:val="20"/>
              </w:rPr>
              <w:t xml:space="preserve">, </w:t>
            </w:r>
            <w:hyperlink r:id="rId232"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F70FF7">
        <w:tc>
          <w:tcPr>
            <w:tcW w:w="2245" w:type="dxa"/>
          </w:tcPr>
          <w:p w14:paraId="41D01CA5" w14:textId="77777777" w:rsidR="00370832" w:rsidRPr="00F7512A" w:rsidRDefault="00370832" w:rsidP="00F70FF7">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F70FF7">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F70FF7">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F70FF7">
        <w:tc>
          <w:tcPr>
            <w:tcW w:w="2245" w:type="dxa"/>
          </w:tcPr>
          <w:p w14:paraId="47714906" w14:textId="77777777" w:rsidR="00370832" w:rsidRPr="00F7512A" w:rsidRDefault="00370832" w:rsidP="00F70FF7">
            <w:pPr>
              <w:rPr>
                <w:sz w:val="20"/>
              </w:rPr>
            </w:pPr>
          </w:p>
        </w:tc>
        <w:tc>
          <w:tcPr>
            <w:tcW w:w="2250" w:type="dxa"/>
          </w:tcPr>
          <w:p w14:paraId="600B3E0C" w14:textId="6526C0EC" w:rsidR="00370832" w:rsidRPr="00F7512A" w:rsidRDefault="00370832" w:rsidP="00F70FF7">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3"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E153EF" w:rsidP="00F70FF7">
            <w:pPr>
              <w:rPr>
                <w:sz w:val="20"/>
              </w:rPr>
            </w:pPr>
            <w:hyperlink r:id="rId233" w:history="1">
              <w:r w:rsidR="00370832" w:rsidRPr="00F7512A">
                <w:rPr>
                  <w:rStyle w:val="Hyperlink"/>
                  <w:sz w:val="20"/>
                </w:rPr>
                <w:t>1256r3</w:t>
              </w:r>
            </w:hyperlink>
            <w:r w:rsidR="00370832" w:rsidRPr="00F7512A">
              <w:rPr>
                <w:sz w:val="20"/>
              </w:rPr>
              <w:t xml:space="preserve">, </w:t>
            </w:r>
            <w:hyperlink r:id="rId234" w:history="1">
              <w:r w:rsidR="00370832" w:rsidRPr="00F7512A">
                <w:rPr>
                  <w:rStyle w:val="Hyperlink"/>
                  <w:sz w:val="20"/>
                </w:rPr>
                <w:t>1255r4</w:t>
              </w:r>
            </w:hyperlink>
            <w:r w:rsidR="00370832" w:rsidRPr="00F7512A">
              <w:rPr>
                <w:sz w:val="20"/>
              </w:rPr>
              <w:t xml:space="preserve">, </w:t>
            </w:r>
            <w:hyperlink r:id="rId235" w:history="1">
              <w:r w:rsidR="00370832" w:rsidRPr="00F7512A">
                <w:rPr>
                  <w:rStyle w:val="Hyperlink"/>
                  <w:sz w:val="20"/>
                </w:rPr>
                <w:t>1272r1</w:t>
              </w:r>
            </w:hyperlink>
            <w:r w:rsidR="00370832" w:rsidRPr="00F7512A">
              <w:rPr>
                <w:sz w:val="20"/>
              </w:rPr>
              <w:t xml:space="preserve">, </w:t>
            </w:r>
            <w:hyperlink r:id="rId236" w:history="1">
              <w:r w:rsidR="00370832" w:rsidRPr="00F7512A">
                <w:rPr>
                  <w:rStyle w:val="Hyperlink"/>
                  <w:sz w:val="20"/>
                </w:rPr>
                <w:t>1261r1</w:t>
              </w:r>
            </w:hyperlink>
            <w:r w:rsidR="00370832" w:rsidRPr="00F7512A">
              <w:rPr>
                <w:sz w:val="20"/>
              </w:rPr>
              <w:t xml:space="preserve">, </w:t>
            </w:r>
            <w:hyperlink r:id="rId237" w:history="1">
              <w:r w:rsidR="00370832" w:rsidRPr="00B23BC3">
                <w:rPr>
                  <w:rStyle w:val="Hyperlink"/>
                  <w:sz w:val="20"/>
                </w:rPr>
                <w:t>1291r12</w:t>
              </w:r>
            </w:hyperlink>
            <w:r w:rsidR="00370832" w:rsidRPr="00F7512A">
              <w:rPr>
                <w:sz w:val="20"/>
              </w:rPr>
              <w:t xml:space="preserve">, </w:t>
            </w:r>
            <w:hyperlink r:id="rId238" w:history="1">
              <w:r w:rsidR="00370832" w:rsidRPr="00DD42BC">
                <w:rPr>
                  <w:rStyle w:val="Hyperlink"/>
                  <w:sz w:val="20"/>
                </w:rPr>
                <w:t>1271r7</w:t>
              </w:r>
            </w:hyperlink>
            <w:r w:rsidR="00370832" w:rsidRPr="00F7512A">
              <w:rPr>
                <w:sz w:val="20"/>
              </w:rPr>
              <w:t>,</w:t>
            </w:r>
            <w:r w:rsidR="00370832">
              <w:rPr>
                <w:sz w:val="20"/>
              </w:rPr>
              <w:t xml:space="preserve"> </w:t>
            </w:r>
            <w:hyperlink r:id="rId239" w:history="1">
              <w:r w:rsidR="00370832" w:rsidRPr="00CF0179">
                <w:rPr>
                  <w:rStyle w:val="Hyperlink"/>
                  <w:sz w:val="20"/>
                </w:rPr>
                <w:t>1275r4</w:t>
              </w:r>
            </w:hyperlink>
            <w:r w:rsidR="00370832">
              <w:rPr>
                <w:sz w:val="20"/>
              </w:rPr>
              <w:t xml:space="preserve">, </w:t>
            </w:r>
            <w:hyperlink r:id="rId240" w:history="1">
              <w:r w:rsidR="00370832" w:rsidRPr="00CF0179">
                <w:rPr>
                  <w:rStyle w:val="Hyperlink"/>
                  <w:sz w:val="20"/>
                </w:rPr>
                <w:t>1270r4</w:t>
              </w:r>
            </w:hyperlink>
            <w:r w:rsidR="00370832">
              <w:rPr>
                <w:sz w:val="20"/>
              </w:rPr>
              <w:t xml:space="preserve"> </w:t>
            </w:r>
          </w:p>
          <w:p w14:paraId="70B759D6" w14:textId="4A8A0E5B" w:rsidR="00370832" w:rsidRPr="00F7512A" w:rsidRDefault="00E153EF" w:rsidP="00F70FF7">
            <w:pPr>
              <w:rPr>
                <w:sz w:val="20"/>
              </w:rPr>
            </w:pPr>
            <w:hyperlink r:id="rId241" w:history="1">
              <w:r w:rsidR="00370832" w:rsidRPr="00495087">
                <w:rPr>
                  <w:rStyle w:val="Hyperlink"/>
                  <w:sz w:val="20"/>
                </w:rPr>
                <w:t>1300r</w:t>
              </w:r>
              <w:r w:rsidR="00370832">
                <w:rPr>
                  <w:rStyle w:val="Hyperlink"/>
                  <w:sz w:val="20"/>
                </w:rPr>
                <w:t>8</w:t>
              </w:r>
            </w:hyperlink>
            <w:r w:rsidR="00370832">
              <w:rPr>
                <w:sz w:val="20"/>
              </w:rPr>
              <w:t xml:space="preserve">, </w:t>
            </w:r>
            <w:hyperlink r:id="rId242"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4"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E153EF" w:rsidP="00F70FF7">
      <w:pPr>
        <w:pStyle w:val="ListParagraph"/>
        <w:numPr>
          <w:ilvl w:val="1"/>
          <w:numId w:val="3"/>
        </w:numPr>
        <w:rPr>
          <w:color w:val="00B050"/>
        </w:rPr>
      </w:pPr>
      <w:hyperlink r:id="rId243"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E153EF" w:rsidP="00F70FF7">
      <w:pPr>
        <w:pStyle w:val="ListParagraph"/>
        <w:numPr>
          <w:ilvl w:val="1"/>
          <w:numId w:val="3"/>
        </w:numPr>
        <w:rPr>
          <w:color w:val="00B050"/>
        </w:rPr>
      </w:pPr>
      <w:hyperlink r:id="rId244"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E153EF" w:rsidP="00F70FF7">
      <w:pPr>
        <w:pStyle w:val="ListParagraph"/>
        <w:numPr>
          <w:ilvl w:val="1"/>
          <w:numId w:val="3"/>
        </w:numPr>
        <w:rPr>
          <w:color w:val="A6A6A6" w:themeColor="background1" w:themeShade="A6"/>
        </w:rPr>
      </w:pPr>
      <w:hyperlink r:id="rId245"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E153EF" w:rsidP="00F70FF7">
      <w:pPr>
        <w:pStyle w:val="ListParagraph"/>
        <w:numPr>
          <w:ilvl w:val="1"/>
          <w:numId w:val="3"/>
        </w:numPr>
        <w:rPr>
          <w:color w:val="A6A6A6" w:themeColor="background1" w:themeShade="A6"/>
        </w:rPr>
      </w:pPr>
      <w:hyperlink r:id="rId246"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E153EF" w:rsidP="00F70FF7">
      <w:pPr>
        <w:pStyle w:val="ListParagraph"/>
        <w:numPr>
          <w:ilvl w:val="1"/>
          <w:numId w:val="3"/>
        </w:numPr>
        <w:rPr>
          <w:color w:val="A6A6A6" w:themeColor="background1" w:themeShade="A6"/>
        </w:rPr>
      </w:pPr>
      <w:hyperlink r:id="rId247"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E153EF" w:rsidP="00F70FF7">
      <w:pPr>
        <w:pStyle w:val="ListParagraph"/>
        <w:numPr>
          <w:ilvl w:val="1"/>
          <w:numId w:val="3"/>
        </w:numPr>
        <w:rPr>
          <w:color w:val="A6A6A6" w:themeColor="background1" w:themeShade="A6"/>
        </w:rPr>
      </w:pPr>
      <w:hyperlink r:id="rId248"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E153EF" w:rsidP="00F70FF7">
      <w:pPr>
        <w:pStyle w:val="ListParagraph"/>
        <w:numPr>
          <w:ilvl w:val="1"/>
          <w:numId w:val="3"/>
        </w:numPr>
        <w:rPr>
          <w:color w:val="A6A6A6" w:themeColor="background1" w:themeShade="A6"/>
        </w:rPr>
      </w:pPr>
      <w:hyperlink r:id="rId249"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E153EF" w:rsidP="00F70FF7">
      <w:pPr>
        <w:pStyle w:val="ListParagraph"/>
        <w:numPr>
          <w:ilvl w:val="1"/>
          <w:numId w:val="3"/>
        </w:numPr>
        <w:rPr>
          <w:color w:val="A6A6A6" w:themeColor="background1" w:themeShade="A6"/>
        </w:rPr>
      </w:pPr>
      <w:hyperlink r:id="rId250"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E153EF" w:rsidP="00F70FF7">
      <w:pPr>
        <w:pStyle w:val="ListParagraph"/>
        <w:numPr>
          <w:ilvl w:val="1"/>
          <w:numId w:val="3"/>
        </w:numPr>
        <w:rPr>
          <w:color w:val="A6A6A6" w:themeColor="background1" w:themeShade="A6"/>
        </w:rPr>
      </w:pPr>
      <w:hyperlink r:id="rId251"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E153EF" w:rsidP="00F70FF7">
      <w:pPr>
        <w:pStyle w:val="ListParagraph"/>
        <w:numPr>
          <w:ilvl w:val="1"/>
          <w:numId w:val="3"/>
        </w:numPr>
        <w:rPr>
          <w:color w:val="A6A6A6" w:themeColor="background1" w:themeShade="A6"/>
        </w:rPr>
      </w:pPr>
      <w:hyperlink r:id="rId252"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E153EF" w:rsidP="00F70FF7">
      <w:pPr>
        <w:pStyle w:val="ListParagraph"/>
        <w:numPr>
          <w:ilvl w:val="1"/>
          <w:numId w:val="3"/>
        </w:numPr>
        <w:rPr>
          <w:color w:val="A6A6A6" w:themeColor="background1" w:themeShade="A6"/>
        </w:rPr>
      </w:pPr>
      <w:hyperlink r:id="rId253"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19893D38" w:rsidR="00282C72" w:rsidRDefault="00ED5DAC" w:rsidP="00282C72">
      <w:pPr>
        <w:pStyle w:val="ListParagraph"/>
        <w:numPr>
          <w:ilvl w:val="0"/>
          <w:numId w:val="3"/>
        </w:numPr>
      </w:pPr>
      <w:r>
        <w:t>Recess</w:t>
      </w:r>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Cause an LOA to be submitted to the IEEE-SA (</w:t>
      </w:r>
      <w:hyperlink r:id="rId254"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55"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lastRenderedPageBreak/>
        <w:t xml:space="preserve">If you are unable to record the attendance via </w:t>
      </w:r>
      <w:hyperlink r:id="rId25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5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59"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F70FF7">
        <w:tc>
          <w:tcPr>
            <w:tcW w:w="2245" w:type="dxa"/>
          </w:tcPr>
          <w:p w14:paraId="17629ADD" w14:textId="77777777" w:rsidR="00C43670" w:rsidRPr="00F7512A" w:rsidRDefault="00C43670" w:rsidP="00F70FF7">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F70FF7">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F70FF7">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F70FF7">
        <w:tc>
          <w:tcPr>
            <w:tcW w:w="2245" w:type="dxa"/>
          </w:tcPr>
          <w:p w14:paraId="121C7A78" w14:textId="77777777" w:rsidR="00C43670" w:rsidRPr="00F7512A" w:rsidRDefault="00C43670" w:rsidP="00F70FF7">
            <w:pPr>
              <w:rPr>
                <w:sz w:val="20"/>
              </w:rPr>
            </w:pPr>
          </w:p>
        </w:tc>
        <w:tc>
          <w:tcPr>
            <w:tcW w:w="2250" w:type="dxa"/>
          </w:tcPr>
          <w:p w14:paraId="6993154C" w14:textId="2437C0D5" w:rsidR="00C43670" w:rsidRPr="00F7512A" w:rsidRDefault="00C43670" w:rsidP="00F70FF7">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F70FF7">
            <w:pPr>
              <w:rPr>
                <w:sz w:val="20"/>
              </w:rPr>
            </w:pPr>
            <w:del w:id="25"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6"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7"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E153EF" w:rsidP="00F70FF7">
            <w:pPr>
              <w:rPr>
                <w:sz w:val="20"/>
              </w:rPr>
            </w:pPr>
            <w:hyperlink r:id="rId260" w:history="1">
              <w:r w:rsidR="00C43670" w:rsidRPr="00F7512A">
                <w:rPr>
                  <w:rStyle w:val="Hyperlink"/>
                  <w:sz w:val="20"/>
                </w:rPr>
                <w:t>1256r3</w:t>
              </w:r>
            </w:hyperlink>
            <w:r w:rsidR="00C43670" w:rsidRPr="00F7512A">
              <w:rPr>
                <w:sz w:val="20"/>
              </w:rPr>
              <w:t xml:space="preserve">, </w:t>
            </w:r>
            <w:hyperlink r:id="rId261" w:history="1">
              <w:r w:rsidR="00C43670" w:rsidRPr="00F7512A">
                <w:rPr>
                  <w:rStyle w:val="Hyperlink"/>
                  <w:sz w:val="20"/>
                </w:rPr>
                <w:t>1255r4</w:t>
              </w:r>
            </w:hyperlink>
            <w:r w:rsidR="00C43670" w:rsidRPr="00F7512A">
              <w:rPr>
                <w:sz w:val="20"/>
              </w:rPr>
              <w:t xml:space="preserve">, </w:t>
            </w:r>
            <w:hyperlink r:id="rId262" w:history="1">
              <w:r w:rsidR="00C43670" w:rsidRPr="00F7512A">
                <w:rPr>
                  <w:rStyle w:val="Hyperlink"/>
                  <w:sz w:val="20"/>
                </w:rPr>
                <w:t>1272r1</w:t>
              </w:r>
            </w:hyperlink>
            <w:r w:rsidR="00C43670" w:rsidRPr="00F7512A">
              <w:rPr>
                <w:sz w:val="20"/>
              </w:rPr>
              <w:t xml:space="preserve">, </w:t>
            </w:r>
            <w:hyperlink r:id="rId263" w:history="1">
              <w:r w:rsidR="00C43670" w:rsidRPr="00F7512A">
                <w:rPr>
                  <w:rStyle w:val="Hyperlink"/>
                  <w:sz w:val="20"/>
                </w:rPr>
                <w:t>1261r1</w:t>
              </w:r>
            </w:hyperlink>
            <w:r w:rsidR="00C43670" w:rsidRPr="00F7512A">
              <w:rPr>
                <w:sz w:val="20"/>
              </w:rPr>
              <w:t xml:space="preserve">, </w:t>
            </w:r>
            <w:hyperlink r:id="rId264" w:history="1">
              <w:r w:rsidR="00C43670" w:rsidRPr="00B23BC3">
                <w:rPr>
                  <w:rStyle w:val="Hyperlink"/>
                  <w:sz w:val="20"/>
                </w:rPr>
                <w:t>1291r12</w:t>
              </w:r>
            </w:hyperlink>
            <w:r w:rsidR="00C43670" w:rsidRPr="00F7512A">
              <w:rPr>
                <w:sz w:val="20"/>
              </w:rPr>
              <w:t xml:space="preserve">, </w:t>
            </w:r>
            <w:hyperlink r:id="rId265" w:history="1">
              <w:r w:rsidR="00C43670" w:rsidRPr="00DD42BC">
                <w:rPr>
                  <w:rStyle w:val="Hyperlink"/>
                  <w:sz w:val="20"/>
                </w:rPr>
                <w:t>1271r7</w:t>
              </w:r>
            </w:hyperlink>
            <w:r w:rsidR="00C43670" w:rsidRPr="00F7512A">
              <w:rPr>
                <w:sz w:val="20"/>
              </w:rPr>
              <w:t>,</w:t>
            </w:r>
            <w:r w:rsidR="00C43670">
              <w:rPr>
                <w:sz w:val="20"/>
              </w:rPr>
              <w:t xml:space="preserve"> </w:t>
            </w:r>
            <w:hyperlink r:id="rId266" w:history="1">
              <w:r w:rsidR="00C43670" w:rsidRPr="00CF0179">
                <w:rPr>
                  <w:rStyle w:val="Hyperlink"/>
                  <w:sz w:val="20"/>
                </w:rPr>
                <w:t>1275r4</w:t>
              </w:r>
            </w:hyperlink>
            <w:r w:rsidR="00C43670">
              <w:rPr>
                <w:sz w:val="20"/>
              </w:rPr>
              <w:t xml:space="preserve">, </w:t>
            </w:r>
            <w:hyperlink r:id="rId267" w:history="1">
              <w:r w:rsidR="00C43670" w:rsidRPr="00CF0179">
                <w:rPr>
                  <w:rStyle w:val="Hyperlink"/>
                  <w:sz w:val="20"/>
                </w:rPr>
                <w:t>1270r4</w:t>
              </w:r>
            </w:hyperlink>
            <w:r w:rsidR="00ED1590">
              <w:rPr>
                <w:sz w:val="20"/>
              </w:rPr>
              <w:t>,</w:t>
            </w:r>
          </w:p>
          <w:p w14:paraId="7334E7B2" w14:textId="1D2F6F83" w:rsidR="00C43670" w:rsidRPr="00F7512A" w:rsidRDefault="00E153EF" w:rsidP="00F70FF7">
            <w:pPr>
              <w:rPr>
                <w:sz w:val="20"/>
              </w:rPr>
            </w:pPr>
            <w:hyperlink r:id="rId268" w:history="1">
              <w:r w:rsidR="00C43670" w:rsidRPr="00495087">
                <w:rPr>
                  <w:rStyle w:val="Hyperlink"/>
                  <w:sz w:val="20"/>
                </w:rPr>
                <w:t>1300r</w:t>
              </w:r>
              <w:r w:rsidR="00C43670">
                <w:rPr>
                  <w:rStyle w:val="Hyperlink"/>
                  <w:sz w:val="20"/>
                </w:rPr>
                <w:t>8</w:t>
              </w:r>
            </w:hyperlink>
            <w:r w:rsidR="00C43670">
              <w:rPr>
                <w:sz w:val="20"/>
              </w:rPr>
              <w:t xml:space="preserve">, </w:t>
            </w:r>
            <w:hyperlink r:id="rId269" w:history="1">
              <w:r w:rsidR="00C43670" w:rsidRPr="00C62B0D">
                <w:rPr>
                  <w:rStyle w:val="Hyperlink"/>
                  <w:sz w:val="20"/>
                </w:rPr>
                <w:t>1299r6</w:t>
              </w:r>
            </w:hyperlink>
            <w:ins w:id="28"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E153EF" w:rsidP="00BF5EB9">
      <w:pPr>
        <w:pStyle w:val="ListParagraph"/>
        <w:numPr>
          <w:ilvl w:val="1"/>
          <w:numId w:val="3"/>
        </w:numPr>
        <w:jc w:val="both"/>
        <w:rPr>
          <w:color w:val="00B050"/>
          <w:sz w:val="22"/>
          <w:szCs w:val="22"/>
        </w:rPr>
      </w:pPr>
      <w:hyperlink r:id="rId270"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proofErr w:type="spellStart"/>
      <w:r w:rsidR="00BF5EB9" w:rsidRPr="00947144">
        <w:rPr>
          <w:color w:val="00B050"/>
          <w:sz w:val="22"/>
          <w:szCs w:val="22"/>
        </w:rPr>
        <w:t>Guogang</w:t>
      </w:r>
      <w:proofErr w:type="spellEnd"/>
      <w:r w:rsidR="00BF5EB9" w:rsidRPr="00947144">
        <w:rPr>
          <w:color w:val="00B050"/>
          <w:sz w:val="22"/>
          <w:szCs w:val="22"/>
        </w:rPr>
        <w:t xml:space="preserve"> Huang  [SP]</w:t>
      </w:r>
    </w:p>
    <w:p w14:paraId="2A80F1E7" w14:textId="13A3257C" w:rsidR="00BF5EB9" w:rsidRPr="009E0623" w:rsidRDefault="00E153EF" w:rsidP="00BF5EB9">
      <w:pPr>
        <w:pStyle w:val="ListParagraph"/>
        <w:numPr>
          <w:ilvl w:val="1"/>
          <w:numId w:val="3"/>
        </w:numPr>
        <w:jc w:val="both"/>
        <w:rPr>
          <w:color w:val="00B050"/>
          <w:sz w:val="22"/>
          <w:szCs w:val="22"/>
        </w:rPr>
      </w:pPr>
      <w:hyperlink r:id="rId271"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E153EF" w:rsidP="00BF5EB9">
      <w:pPr>
        <w:pStyle w:val="ListParagraph"/>
        <w:numPr>
          <w:ilvl w:val="1"/>
          <w:numId w:val="3"/>
        </w:numPr>
        <w:jc w:val="both"/>
        <w:rPr>
          <w:color w:val="00B050"/>
          <w:sz w:val="22"/>
          <w:szCs w:val="22"/>
        </w:rPr>
      </w:pPr>
      <w:hyperlink r:id="rId272"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E153EF" w:rsidP="00BF5EB9">
      <w:pPr>
        <w:pStyle w:val="ListParagraph"/>
        <w:numPr>
          <w:ilvl w:val="1"/>
          <w:numId w:val="3"/>
        </w:numPr>
        <w:rPr>
          <w:color w:val="00B050"/>
          <w:sz w:val="22"/>
          <w:szCs w:val="22"/>
        </w:rPr>
      </w:pPr>
      <w:hyperlink r:id="rId273"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 xml:space="preserve">TXOP-Bandwidth </w:t>
      </w:r>
      <w:proofErr w:type="spellStart"/>
      <w:r w:rsidR="00BF5EB9" w:rsidRPr="006D103C">
        <w:rPr>
          <w:color w:val="00B050"/>
          <w:sz w:val="22"/>
          <w:szCs w:val="22"/>
        </w:rPr>
        <w:t>Signaling</w:t>
      </w:r>
      <w:proofErr w:type="spellEnd"/>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E153EF" w:rsidP="00BF5EB9">
      <w:pPr>
        <w:pStyle w:val="ListParagraph"/>
        <w:numPr>
          <w:ilvl w:val="1"/>
          <w:numId w:val="3"/>
        </w:numPr>
        <w:jc w:val="both"/>
        <w:rPr>
          <w:color w:val="00B050"/>
          <w:sz w:val="22"/>
          <w:szCs w:val="22"/>
        </w:rPr>
      </w:pPr>
      <w:hyperlink r:id="rId274"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E153EF" w:rsidP="00BF5EB9">
      <w:pPr>
        <w:pStyle w:val="ListParagraph"/>
        <w:numPr>
          <w:ilvl w:val="1"/>
          <w:numId w:val="3"/>
        </w:numPr>
        <w:rPr>
          <w:color w:val="00B050"/>
          <w:sz w:val="22"/>
          <w:szCs w:val="22"/>
        </w:rPr>
      </w:pPr>
      <w:hyperlink r:id="rId275"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322CF2DE" w14:textId="35FC5A18" w:rsidR="003251D3" w:rsidRPr="003251D3" w:rsidRDefault="003251D3" w:rsidP="003251D3">
      <w:pPr>
        <w:ind w:left="1080"/>
        <w:rPr>
          <w:color w:val="A6A6A6" w:themeColor="background1" w:themeShade="A6"/>
          <w:szCs w:val="22"/>
        </w:rPr>
      </w:pPr>
      <w:r w:rsidRPr="003251D3">
        <w:rPr>
          <w:color w:val="A6A6A6" w:themeColor="background1" w:themeShade="A6"/>
          <w:szCs w:val="22"/>
        </w:rPr>
        <w:t>-------------------------------------------------------------------------------------------------------------</w:t>
      </w:r>
    </w:p>
    <w:p w14:paraId="7CE23C00" w14:textId="205FF3A8" w:rsidR="00344DA4" w:rsidRPr="003251D3" w:rsidRDefault="00E153EF" w:rsidP="00BF5EB9">
      <w:pPr>
        <w:pStyle w:val="ListParagraph"/>
        <w:numPr>
          <w:ilvl w:val="1"/>
          <w:numId w:val="3"/>
        </w:numPr>
        <w:rPr>
          <w:color w:val="A6A6A6" w:themeColor="background1" w:themeShade="A6"/>
          <w:sz w:val="22"/>
          <w:szCs w:val="22"/>
        </w:rPr>
      </w:pPr>
      <w:hyperlink r:id="rId276"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E153EF" w:rsidP="00BF5EB9">
      <w:pPr>
        <w:pStyle w:val="ListParagraph"/>
        <w:numPr>
          <w:ilvl w:val="1"/>
          <w:numId w:val="3"/>
        </w:numPr>
        <w:rPr>
          <w:color w:val="A6A6A6" w:themeColor="background1" w:themeShade="A6"/>
          <w:sz w:val="22"/>
          <w:szCs w:val="22"/>
        </w:rPr>
      </w:pPr>
      <w:hyperlink r:id="rId277"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w:t>
      </w:r>
      <w:proofErr w:type="spellStart"/>
      <w:r w:rsidR="00BF5EB9" w:rsidRPr="003251D3">
        <w:rPr>
          <w:color w:val="A6A6A6" w:themeColor="background1" w:themeShade="A6"/>
          <w:sz w:val="22"/>
          <w:szCs w:val="22"/>
        </w:rPr>
        <w:t>signaling</w:t>
      </w:r>
      <w:proofErr w:type="spellEnd"/>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E153EF" w:rsidP="00BF5EB9">
      <w:pPr>
        <w:pStyle w:val="ListParagraph"/>
        <w:numPr>
          <w:ilvl w:val="1"/>
          <w:numId w:val="3"/>
        </w:numPr>
        <w:rPr>
          <w:color w:val="A6A6A6" w:themeColor="background1" w:themeShade="A6"/>
          <w:sz w:val="22"/>
          <w:szCs w:val="22"/>
        </w:rPr>
      </w:pPr>
      <w:hyperlink r:id="rId278"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E153EF" w:rsidP="00BF5EB9">
      <w:pPr>
        <w:pStyle w:val="ListParagraph"/>
        <w:numPr>
          <w:ilvl w:val="1"/>
          <w:numId w:val="3"/>
        </w:numPr>
        <w:rPr>
          <w:color w:val="A6A6A6" w:themeColor="background1" w:themeShade="A6"/>
          <w:sz w:val="22"/>
          <w:szCs w:val="22"/>
        </w:rPr>
      </w:pPr>
      <w:hyperlink r:id="rId279"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E153EF" w:rsidP="00BF5EB9">
      <w:pPr>
        <w:pStyle w:val="ListParagraph"/>
        <w:numPr>
          <w:ilvl w:val="1"/>
          <w:numId w:val="3"/>
        </w:numPr>
        <w:rPr>
          <w:color w:val="A6A6A6" w:themeColor="background1" w:themeShade="A6"/>
          <w:sz w:val="22"/>
          <w:szCs w:val="22"/>
        </w:rPr>
      </w:pPr>
      <w:hyperlink r:id="rId280"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E153EF" w:rsidP="00BF5EB9">
      <w:pPr>
        <w:pStyle w:val="ListParagraph"/>
        <w:numPr>
          <w:ilvl w:val="1"/>
          <w:numId w:val="3"/>
        </w:numPr>
        <w:rPr>
          <w:color w:val="A6A6A6" w:themeColor="background1" w:themeShade="A6"/>
          <w:sz w:val="22"/>
          <w:szCs w:val="22"/>
        </w:rPr>
      </w:pPr>
      <w:hyperlink r:id="rId281"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E153EF" w:rsidP="00BF5EB9">
      <w:pPr>
        <w:pStyle w:val="ListParagraph"/>
        <w:numPr>
          <w:ilvl w:val="1"/>
          <w:numId w:val="3"/>
        </w:numPr>
        <w:rPr>
          <w:color w:val="A6A6A6" w:themeColor="background1" w:themeShade="A6"/>
          <w:sz w:val="22"/>
          <w:szCs w:val="22"/>
        </w:rPr>
      </w:pPr>
      <w:hyperlink r:id="rId282"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E153EF" w:rsidP="00BF5EB9">
      <w:pPr>
        <w:pStyle w:val="ListParagraph"/>
        <w:numPr>
          <w:ilvl w:val="1"/>
          <w:numId w:val="3"/>
        </w:numPr>
        <w:rPr>
          <w:color w:val="A6A6A6" w:themeColor="background1" w:themeShade="A6"/>
          <w:sz w:val="22"/>
          <w:szCs w:val="22"/>
        </w:rPr>
      </w:pPr>
      <w:hyperlink r:id="rId283"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E153EF" w:rsidP="00BF5EB9">
      <w:pPr>
        <w:pStyle w:val="ListParagraph"/>
        <w:numPr>
          <w:ilvl w:val="1"/>
          <w:numId w:val="3"/>
        </w:numPr>
        <w:rPr>
          <w:color w:val="A6A6A6" w:themeColor="background1" w:themeShade="A6"/>
          <w:sz w:val="22"/>
          <w:szCs w:val="22"/>
        </w:rPr>
      </w:pPr>
      <w:hyperlink r:id="rId284"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E153EF" w:rsidP="00BF5EB9">
      <w:pPr>
        <w:pStyle w:val="ListParagraph"/>
        <w:numPr>
          <w:ilvl w:val="1"/>
          <w:numId w:val="3"/>
        </w:numPr>
        <w:rPr>
          <w:color w:val="A6A6A6" w:themeColor="background1" w:themeShade="A6"/>
          <w:sz w:val="22"/>
          <w:szCs w:val="22"/>
        </w:rPr>
      </w:pPr>
      <w:hyperlink r:id="rId285"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E153EF" w:rsidP="00BF5EB9">
      <w:pPr>
        <w:pStyle w:val="ListParagraph"/>
        <w:numPr>
          <w:ilvl w:val="1"/>
          <w:numId w:val="3"/>
        </w:numPr>
        <w:rPr>
          <w:color w:val="A6A6A6" w:themeColor="background1" w:themeShade="A6"/>
          <w:sz w:val="20"/>
          <w:szCs w:val="20"/>
        </w:rPr>
      </w:pPr>
      <w:hyperlink r:id="rId286"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E153EF" w:rsidP="00BF5EB9">
      <w:pPr>
        <w:pStyle w:val="ListParagraph"/>
        <w:numPr>
          <w:ilvl w:val="1"/>
          <w:numId w:val="3"/>
        </w:numPr>
        <w:rPr>
          <w:i/>
          <w:iCs/>
          <w:color w:val="A6A6A6" w:themeColor="background1" w:themeShade="A6"/>
          <w:sz w:val="22"/>
          <w:szCs w:val="22"/>
        </w:rPr>
      </w:pPr>
      <w:hyperlink r:id="rId287"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288"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289"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290"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291"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292"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293"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294"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295"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 xml:space="preserve">ML </w:t>
      </w:r>
      <w:proofErr w:type="spellStart"/>
      <w:r w:rsidRPr="003251D3">
        <w:rPr>
          <w:b/>
          <w:bCs/>
          <w:color w:val="A6A6A6" w:themeColor="background1" w:themeShade="A6"/>
          <w:sz w:val="22"/>
          <w:szCs w:val="22"/>
        </w:rPr>
        <w:t>Mgmt</w:t>
      </w:r>
      <w:proofErr w:type="spellEnd"/>
      <w:r w:rsidRPr="003251D3">
        <w:rPr>
          <w:b/>
          <w:bCs/>
          <w:color w:val="A6A6A6" w:themeColor="background1" w:themeShade="A6"/>
          <w:sz w:val="22"/>
          <w:szCs w:val="22"/>
        </w:rPr>
        <w:t xml:space="preserve"> [10 mins if SP only, 30 mins otherwise]</w:t>
      </w:r>
    </w:p>
    <w:p w14:paraId="75C611C7" w14:textId="77777777" w:rsidR="00BF5EB9" w:rsidRPr="003251D3" w:rsidRDefault="00E153EF" w:rsidP="00BF5EB9">
      <w:pPr>
        <w:pStyle w:val="ListParagraph"/>
        <w:numPr>
          <w:ilvl w:val="1"/>
          <w:numId w:val="3"/>
        </w:numPr>
        <w:rPr>
          <w:color w:val="A6A6A6" w:themeColor="background1" w:themeShade="A6"/>
          <w:sz w:val="22"/>
          <w:szCs w:val="22"/>
        </w:rPr>
      </w:pPr>
      <w:hyperlink r:id="rId296"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 xml:space="preserve">TID-to-link mapping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E153EF" w:rsidP="00BF5EB9">
      <w:pPr>
        <w:pStyle w:val="ListParagraph"/>
        <w:numPr>
          <w:ilvl w:val="1"/>
          <w:numId w:val="3"/>
        </w:numPr>
        <w:rPr>
          <w:color w:val="A6A6A6" w:themeColor="background1" w:themeShade="A6"/>
          <w:sz w:val="22"/>
          <w:szCs w:val="22"/>
        </w:rPr>
      </w:pPr>
      <w:hyperlink r:id="rId297"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E153EF" w:rsidP="00BF5EB9">
      <w:pPr>
        <w:pStyle w:val="ListParagraph"/>
        <w:numPr>
          <w:ilvl w:val="1"/>
          <w:numId w:val="3"/>
        </w:numPr>
        <w:rPr>
          <w:color w:val="A6A6A6" w:themeColor="background1" w:themeShade="A6"/>
          <w:sz w:val="22"/>
          <w:szCs w:val="22"/>
        </w:rPr>
      </w:pPr>
      <w:hyperlink r:id="rId298"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E153EF" w:rsidP="00BF5EB9">
      <w:pPr>
        <w:pStyle w:val="ListParagraph"/>
        <w:numPr>
          <w:ilvl w:val="1"/>
          <w:numId w:val="3"/>
        </w:numPr>
        <w:rPr>
          <w:color w:val="A6A6A6" w:themeColor="background1" w:themeShade="A6"/>
          <w:sz w:val="22"/>
          <w:szCs w:val="22"/>
        </w:rPr>
      </w:pPr>
      <w:hyperlink r:id="rId299"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E153EF" w:rsidP="00BF5EB9">
      <w:pPr>
        <w:pStyle w:val="ListParagraph"/>
        <w:numPr>
          <w:ilvl w:val="1"/>
          <w:numId w:val="3"/>
        </w:numPr>
        <w:rPr>
          <w:color w:val="A6A6A6" w:themeColor="background1" w:themeShade="A6"/>
          <w:sz w:val="22"/>
          <w:szCs w:val="22"/>
        </w:rPr>
      </w:pPr>
      <w:hyperlink r:id="rId300"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E153EF" w:rsidP="00BF5EB9">
      <w:pPr>
        <w:pStyle w:val="ListParagraph"/>
        <w:numPr>
          <w:ilvl w:val="1"/>
          <w:numId w:val="3"/>
        </w:numPr>
        <w:rPr>
          <w:color w:val="A6A6A6" w:themeColor="background1" w:themeShade="A6"/>
          <w:sz w:val="22"/>
          <w:szCs w:val="22"/>
        </w:rPr>
      </w:pPr>
      <w:hyperlink r:id="rId301"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E153EF" w:rsidP="00BF5EB9">
      <w:pPr>
        <w:pStyle w:val="ListParagraph"/>
        <w:numPr>
          <w:ilvl w:val="1"/>
          <w:numId w:val="3"/>
        </w:numPr>
        <w:rPr>
          <w:color w:val="A6A6A6" w:themeColor="background1" w:themeShade="A6"/>
          <w:sz w:val="22"/>
          <w:szCs w:val="22"/>
        </w:rPr>
      </w:pPr>
      <w:hyperlink r:id="rId302"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77777777" w:rsidR="00BF5EB9" w:rsidRPr="003251D3" w:rsidRDefault="00E153EF" w:rsidP="00BF5EB9">
      <w:pPr>
        <w:pStyle w:val="ListParagraph"/>
        <w:numPr>
          <w:ilvl w:val="1"/>
          <w:numId w:val="3"/>
        </w:numPr>
        <w:rPr>
          <w:color w:val="A6A6A6" w:themeColor="background1" w:themeShade="A6"/>
          <w:sz w:val="22"/>
          <w:szCs w:val="22"/>
        </w:rPr>
      </w:pPr>
      <w:hyperlink r:id="rId303"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w:t>
      </w:r>
      <w:proofErr w:type="spellStart"/>
      <w:r w:rsidR="00BF5EB9" w:rsidRPr="003251D3">
        <w:rPr>
          <w:color w:val="A6A6A6" w:themeColor="background1" w:themeShade="A6"/>
          <w:sz w:val="22"/>
          <w:szCs w:val="22"/>
        </w:rPr>
        <w:t>req.s</w:t>
      </w:r>
      <w:proofErr w:type="spellEnd"/>
      <w:r w:rsidR="00BF5EB9" w:rsidRPr="003251D3">
        <w:rPr>
          <w:color w:val="A6A6A6" w:themeColor="background1" w:themeShade="A6"/>
          <w:sz w:val="22"/>
          <w:szCs w:val="22"/>
        </w:rPr>
        <w:t xml:space="preserve"> of low lat. traffics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E153EF" w:rsidP="00BF5EB9">
      <w:pPr>
        <w:pStyle w:val="ListParagraph"/>
        <w:numPr>
          <w:ilvl w:val="1"/>
          <w:numId w:val="3"/>
        </w:numPr>
        <w:rPr>
          <w:color w:val="A6A6A6" w:themeColor="background1" w:themeShade="A6"/>
          <w:sz w:val="22"/>
          <w:szCs w:val="22"/>
        </w:rPr>
      </w:pPr>
      <w:hyperlink r:id="rId304"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E153EF" w:rsidP="00BF5EB9">
      <w:pPr>
        <w:pStyle w:val="ListParagraph"/>
        <w:numPr>
          <w:ilvl w:val="1"/>
          <w:numId w:val="3"/>
        </w:numPr>
        <w:rPr>
          <w:color w:val="A6A6A6" w:themeColor="background1" w:themeShade="A6"/>
          <w:sz w:val="22"/>
          <w:szCs w:val="22"/>
        </w:rPr>
      </w:pPr>
      <w:hyperlink r:id="rId305"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E153EF" w:rsidP="00BF5EB9">
      <w:pPr>
        <w:pStyle w:val="ListParagraph"/>
        <w:numPr>
          <w:ilvl w:val="1"/>
          <w:numId w:val="3"/>
        </w:numPr>
        <w:rPr>
          <w:color w:val="A6A6A6" w:themeColor="background1" w:themeShade="A6"/>
          <w:sz w:val="22"/>
          <w:szCs w:val="22"/>
        </w:rPr>
      </w:pPr>
      <w:hyperlink r:id="rId306"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E153EF" w:rsidP="00BF5EB9">
      <w:pPr>
        <w:pStyle w:val="ListParagraph"/>
        <w:numPr>
          <w:ilvl w:val="1"/>
          <w:numId w:val="3"/>
        </w:numPr>
        <w:rPr>
          <w:color w:val="A6A6A6" w:themeColor="background1" w:themeShade="A6"/>
          <w:sz w:val="22"/>
          <w:szCs w:val="22"/>
        </w:rPr>
      </w:pPr>
      <w:hyperlink r:id="rId307"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E153EF" w:rsidP="00BF5EB9">
      <w:pPr>
        <w:pStyle w:val="ListParagraph"/>
        <w:numPr>
          <w:ilvl w:val="1"/>
          <w:numId w:val="3"/>
        </w:numPr>
        <w:rPr>
          <w:color w:val="A6A6A6" w:themeColor="background1" w:themeShade="A6"/>
          <w:sz w:val="22"/>
          <w:szCs w:val="22"/>
        </w:rPr>
      </w:pPr>
      <w:hyperlink r:id="rId308"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E153EF" w:rsidP="00BF5EB9">
      <w:pPr>
        <w:pStyle w:val="ListParagraph"/>
        <w:numPr>
          <w:ilvl w:val="1"/>
          <w:numId w:val="3"/>
        </w:numPr>
        <w:rPr>
          <w:color w:val="A6A6A6" w:themeColor="background1" w:themeShade="A6"/>
          <w:sz w:val="22"/>
          <w:szCs w:val="22"/>
        </w:rPr>
      </w:pPr>
      <w:hyperlink r:id="rId309"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E153EF" w:rsidP="00BF5EB9">
      <w:pPr>
        <w:pStyle w:val="ListParagraph"/>
        <w:numPr>
          <w:ilvl w:val="1"/>
          <w:numId w:val="3"/>
        </w:numPr>
        <w:rPr>
          <w:color w:val="A6A6A6" w:themeColor="background1" w:themeShade="A6"/>
          <w:sz w:val="22"/>
          <w:szCs w:val="22"/>
        </w:rPr>
      </w:pPr>
      <w:hyperlink r:id="rId310"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E153EF" w:rsidP="00BF5EB9">
      <w:pPr>
        <w:pStyle w:val="ListParagraph"/>
        <w:numPr>
          <w:ilvl w:val="1"/>
          <w:numId w:val="3"/>
        </w:numPr>
        <w:rPr>
          <w:color w:val="A6A6A6" w:themeColor="background1" w:themeShade="A6"/>
          <w:sz w:val="22"/>
          <w:szCs w:val="22"/>
        </w:rPr>
      </w:pPr>
      <w:hyperlink r:id="rId311"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E153EF" w:rsidP="00BF5EB9">
      <w:pPr>
        <w:pStyle w:val="ListParagraph"/>
        <w:numPr>
          <w:ilvl w:val="1"/>
          <w:numId w:val="3"/>
        </w:numPr>
        <w:rPr>
          <w:color w:val="A6A6A6" w:themeColor="background1" w:themeShade="A6"/>
          <w:sz w:val="22"/>
          <w:szCs w:val="22"/>
        </w:rPr>
      </w:pPr>
      <w:hyperlink r:id="rId312"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E153EF" w:rsidP="00BF5EB9">
      <w:pPr>
        <w:pStyle w:val="ListParagraph"/>
        <w:numPr>
          <w:ilvl w:val="1"/>
          <w:numId w:val="3"/>
        </w:numPr>
        <w:rPr>
          <w:color w:val="A6A6A6" w:themeColor="background1" w:themeShade="A6"/>
          <w:sz w:val="22"/>
          <w:szCs w:val="22"/>
        </w:rPr>
      </w:pPr>
      <w:hyperlink r:id="rId313"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and HE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E153EF" w:rsidP="00BF5EB9">
      <w:pPr>
        <w:pStyle w:val="ListParagraph"/>
        <w:numPr>
          <w:ilvl w:val="1"/>
          <w:numId w:val="3"/>
        </w:numPr>
        <w:rPr>
          <w:color w:val="A6A6A6" w:themeColor="background1" w:themeShade="A6"/>
          <w:sz w:val="22"/>
          <w:szCs w:val="22"/>
        </w:rPr>
      </w:pPr>
      <w:hyperlink r:id="rId314"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E153EF" w:rsidP="00BF5EB9">
      <w:pPr>
        <w:pStyle w:val="ListParagraph"/>
        <w:numPr>
          <w:ilvl w:val="1"/>
          <w:numId w:val="3"/>
        </w:numPr>
        <w:rPr>
          <w:color w:val="A6A6A6" w:themeColor="background1" w:themeShade="A6"/>
          <w:sz w:val="22"/>
          <w:szCs w:val="22"/>
        </w:rPr>
      </w:pPr>
      <w:hyperlink r:id="rId315"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E153EF" w:rsidP="00BF5EB9">
      <w:pPr>
        <w:pStyle w:val="ListParagraph"/>
        <w:numPr>
          <w:ilvl w:val="1"/>
          <w:numId w:val="3"/>
        </w:numPr>
        <w:rPr>
          <w:color w:val="A6A6A6" w:themeColor="background1" w:themeShade="A6"/>
          <w:sz w:val="22"/>
          <w:szCs w:val="22"/>
        </w:rPr>
      </w:pPr>
      <w:hyperlink r:id="rId316"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 xml:space="preserve">EHT bandwidth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00BF77F0" w:rsidR="00B401F2" w:rsidRDefault="006733E8" w:rsidP="00B401F2">
      <w:pPr>
        <w:pStyle w:val="ListParagraph"/>
        <w:numPr>
          <w:ilvl w:val="0"/>
          <w:numId w:val="3"/>
        </w:numPr>
      </w:pPr>
      <w:r>
        <w:t>Adjourn</w:t>
      </w:r>
    </w:p>
    <w:p w14:paraId="73565D6D" w14:textId="54114B26" w:rsidR="00A5520B" w:rsidRDefault="00A5520B" w:rsidP="00A5520B"/>
    <w:p w14:paraId="6EC712F8" w14:textId="2AD9DED4" w:rsidR="00B47859" w:rsidRPr="00755C65" w:rsidRDefault="008544E1" w:rsidP="00B47859">
      <w:pPr>
        <w:pStyle w:val="Heading3"/>
      </w:pPr>
      <w:r w:rsidRPr="008501F9">
        <w:rPr>
          <w:highlight w:val="green"/>
        </w:rPr>
        <w:t>4</w:t>
      </w:r>
      <w:r w:rsidRPr="008501F9">
        <w:rPr>
          <w:highlight w:val="green"/>
          <w:vertAlign w:val="superscript"/>
        </w:rPr>
        <w:t>th</w:t>
      </w:r>
      <w:r w:rsidRPr="008501F9">
        <w:rPr>
          <w:highlight w:val="green"/>
        </w:rPr>
        <w:t xml:space="preserve"> </w:t>
      </w:r>
      <w:r w:rsidR="00B47859" w:rsidRPr="008501F9">
        <w:rPr>
          <w:highlight w:val="green"/>
        </w:rPr>
        <w:t xml:space="preserve">Conf. Call: </w:t>
      </w:r>
      <w:r w:rsidR="00B47859" w:rsidRPr="008501F9">
        <w:rPr>
          <w:bCs/>
          <w:highlight w:val="green"/>
          <w:lang w:val="en-US"/>
        </w:rPr>
        <w:t>September 17</w:t>
      </w:r>
      <w:r w:rsidR="00B47859" w:rsidRPr="008501F9">
        <w:rPr>
          <w:highlight w:val="green"/>
        </w:rPr>
        <w:t xml:space="preserve"> (09:00–1</w:t>
      </w:r>
      <w:r w:rsidR="007C612F" w:rsidRPr="008501F9">
        <w:rPr>
          <w:highlight w:val="green"/>
        </w:rPr>
        <w:t>0</w:t>
      </w:r>
      <w:r w:rsidR="00B47859" w:rsidRPr="008501F9">
        <w:rPr>
          <w:highlight w:val="green"/>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Cause an LOA to be submitted to the IEEE-SA (</w:t>
      </w:r>
      <w:hyperlink r:id="rId317"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18"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20" w:history="1">
        <w:r w:rsidRPr="00A02DFE">
          <w:rPr>
            <w:rStyle w:val="Hyperlink"/>
            <w:sz w:val="22"/>
          </w:rPr>
          <w:t>IMAT</w:t>
        </w:r>
      </w:hyperlink>
      <w:r>
        <w:rPr>
          <w:sz w:val="22"/>
        </w:rPr>
        <w:t xml:space="preserve"> then p</w:t>
      </w:r>
      <w:r w:rsidRPr="00C86653">
        <w:rPr>
          <w:sz w:val="22"/>
        </w:rPr>
        <w:t>lease send an e-mail to Dennis Sundman (</w:t>
      </w:r>
      <w:hyperlink r:id="rId321" w:history="1">
        <w:r w:rsidRPr="00C86653">
          <w:rPr>
            <w:rStyle w:val="Hyperlink"/>
            <w:sz w:val="22"/>
          </w:rPr>
          <w:t>dennis.sundman@ericsson.com</w:t>
        </w:r>
      </w:hyperlink>
      <w:r w:rsidRPr="00C86653">
        <w:rPr>
          <w:sz w:val="22"/>
        </w:rPr>
        <w:t>)</w:t>
      </w:r>
      <w:r>
        <w:rPr>
          <w:sz w:val="22"/>
        </w:rPr>
        <w:t xml:space="preserve"> and Alfred Asterjadhi (</w:t>
      </w:r>
      <w:hyperlink r:id="rId322"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4AB0BE44" w:rsidR="00B47859" w:rsidRDefault="00B47859" w:rsidP="00B47859">
      <w:pPr>
        <w:pStyle w:val="ListParagraph"/>
        <w:numPr>
          <w:ilvl w:val="0"/>
          <w:numId w:val="3"/>
        </w:numPr>
      </w:pPr>
      <w:r w:rsidRPr="003046F3">
        <w:t>Announcements</w:t>
      </w:r>
      <w:r>
        <w:t>:</w:t>
      </w:r>
      <w:r w:rsidR="00165EDC">
        <w:t xml:space="preserve"> None.</w:t>
      </w:r>
    </w:p>
    <w:p w14:paraId="7D823367" w14:textId="39322315"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23" w:history="1">
        <w:r w:rsidR="00B64EEE" w:rsidRPr="00AB28A4">
          <w:rPr>
            <w:rStyle w:val="Hyperlink"/>
          </w:rPr>
          <w:t>841</w:t>
        </w:r>
        <w:r w:rsidR="00C450A4" w:rsidRPr="00AB28A4">
          <w:rPr>
            <w:rStyle w:val="Hyperlink"/>
          </w:rPr>
          <w:t>r</w:t>
        </w:r>
        <w:r w:rsidR="00B64EEE" w:rsidRPr="003302DD">
          <w:rPr>
            <w:rStyle w:val="Hyperlink"/>
          </w:rPr>
          <w:t>22</w:t>
        </w:r>
      </w:hyperlink>
      <w:r w:rsidR="00C450A4">
        <w:t xml:space="preserve"> TGbe </w:t>
      </w:r>
      <w:r w:rsidR="00C450A4" w:rsidRPr="00357D1B">
        <w:t>motions list for teleconferences</w:t>
      </w:r>
    </w:p>
    <w:p w14:paraId="427CBD32" w14:textId="530B7F6A" w:rsidR="0025056B" w:rsidRDefault="0025056B" w:rsidP="0025056B">
      <w:pPr>
        <w:pStyle w:val="ListParagraph"/>
        <w:numPr>
          <w:ilvl w:val="0"/>
          <w:numId w:val="3"/>
        </w:numPr>
        <w:rPr>
          <w:b/>
          <w:bCs/>
        </w:rPr>
      </w:pPr>
      <w:r w:rsidRPr="006520DD">
        <w:lastRenderedPageBreak/>
        <w:t>Towards TGbe D0.1 Draft</w:t>
      </w:r>
      <w:r w:rsidRPr="00B17626">
        <w:rPr>
          <w:b/>
          <w:bCs/>
        </w:rPr>
        <w:t>–Status and Updates</w:t>
      </w:r>
      <w:r>
        <w:rPr>
          <w:b/>
          <w:bCs/>
        </w:rPr>
        <w:t xml:space="preserve"> (Edward)</w:t>
      </w:r>
      <w:r w:rsidR="006220E5">
        <w:rPr>
          <w:b/>
          <w:bCs/>
        </w:rPr>
        <w:t>–</w:t>
      </w:r>
      <w:hyperlink r:id="rId324"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F70FF7">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F70FF7">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F70FF7">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74A5F" w:rsidRPr="00F7512A" w14:paraId="27ED9796" w14:textId="77777777" w:rsidTr="00791663">
        <w:tc>
          <w:tcPr>
            <w:tcW w:w="1435" w:type="dxa"/>
          </w:tcPr>
          <w:p w14:paraId="0C789A99" w14:textId="77777777" w:rsidR="00074A5F" w:rsidRPr="00031D5A" w:rsidRDefault="00074A5F" w:rsidP="00F70FF7">
            <w:pPr>
              <w:rPr>
                <w:sz w:val="20"/>
              </w:rPr>
            </w:pPr>
          </w:p>
        </w:tc>
        <w:tc>
          <w:tcPr>
            <w:tcW w:w="2250" w:type="dxa"/>
          </w:tcPr>
          <w:p w14:paraId="09CF8978" w14:textId="0F17779F" w:rsidR="00074A5F" w:rsidRPr="00031D5A" w:rsidRDefault="00074A5F" w:rsidP="00F70FF7">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2A9D6F3A" w:rsidR="00074A5F" w:rsidRPr="00031D5A" w:rsidRDefault="00074A5F" w:rsidP="00F70FF7">
            <w:pPr>
              <w:rPr>
                <w:sz w:val="20"/>
              </w:rPr>
            </w:pPr>
            <w:r w:rsidRPr="00031D5A">
              <w:rPr>
                <w:sz w:val="20"/>
              </w:rPr>
              <w:t>1309</w:t>
            </w:r>
            <w:r w:rsidR="00636804">
              <w:rPr>
                <w:sz w:val="20"/>
              </w:rPr>
              <w:t xml:space="preserve"> </w:t>
            </w:r>
            <w:r w:rsidR="00636804" w:rsidRPr="00031D5A">
              <w:rPr>
                <w:sz w:val="20"/>
              </w:rPr>
              <w:t>(III)</w:t>
            </w:r>
            <w:r w:rsidRPr="00031D5A">
              <w:rPr>
                <w:sz w:val="20"/>
              </w:rPr>
              <w:t>, 1336, 1395, 1292.</w:t>
            </w:r>
          </w:p>
        </w:tc>
        <w:tc>
          <w:tcPr>
            <w:tcW w:w="3690" w:type="dxa"/>
          </w:tcPr>
          <w:p w14:paraId="7553B903" w14:textId="1695B644" w:rsidR="00074A5F" w:rsidRPr="00031D5A" w:rsidRDefault="00E153EF" w:rsidP="00791663">
            <w:pPr>
              <w:rPr>
                <w:sz w:val="20"/>
              </w:rPr>
            </w:pPr>
            <w:hyperlink r:id="rId325" w:history="1">
              <w:r w:rsidR="00074A5F" w:rsidRPr="00031D5A">
                <w:rPr>
                  <w:rStyle w:val="Hyperlink"/>
                  <w:sz w:val="20"/>
                </w:rPr>
                <w:t>1256r3</w:t>
              </w:r>
            </w:hyperlink>
            <w:r w:rsidR="00074A5F" w:rsidRPr="00031D5A">
              <w:rPr>
                <w:sz w:val="20"/>
              </w:rPr>
              <w:t xml:space="preserve">, </w:t>
            </w:r>
            <w:hyperlink r:id="rId326" w:history="1">
              <w:r w:rsidR="00074A5F" w:rsidRPr="00031D5A">
                <w:rPr>
                  <w:rStyle w:val="Hyperlink"/>
                  <w:sz w:val="20"/>
                </w:rPr>
                <w:t>1255r4</w:t>
              </w:r>
            </w:hyperlink>
            <w:r w:rsidR="00074A5F" w:rsidRPr="00031D5A">
              <w:rPr>
                <w:sz w:val="20"/>
              </w:rPr>
              <w:t xml:space="preserve">, </w:t>
            </w:r>
            <w:hyperlink r:id="rId327" w:history="1">
              <w:r w:rsidR="00074A5F" w:rsidRPr="00031D5A">
                <w:rPr>
                  <w:rStyle w:val="Hyperlink"/>
                  <w:sz w:val="20"/>
                </w:rPr>
                <w:t>1272r1</w:t>
              </w:r>
            </w:hyperlink>
            <w:r w:rsidR="00074A5F" w:rsidRPr="00031D5A">
              <w:rPr>
                <w:sz w:val="20"/>
              </w:rPr>
              <w:t xml:space="preserve">, </w:t>
            </w:r>
            <w:hyperlink r:id="rId328" w:history="1">
              <w:r w:rsidR="00074A5F" w:rsidRPr="00031D5A">
                <w:rPr>
                  <w:rStyle w:val="Hyperlink"/>
                  <w:sz w:val="20"/>
                </w:rPr>
                <w:t>1261r1</w:t>
              </w:r>
            </w:hyperlink>
            <w:r w:rsidR="00074A5F" w:rsidRPr="00031D5A">
              <w:rPr>
                <w:sz w:val="20"/>
              </w:rPr>
              <w:t xml:space="preserve">, </w:t>
            </w:r>
            <w:hyperlink r:id="rId329" w:history="1">
              <w:r w:rsidR="00074A5F" w:rsidRPr="00031D5A">
                <w:rPr>
                  <w:rStyle w:val="Hyperlink"/>
                  <w:sz w:val="20"/>
                </w:rPr>
                <w:t>1291r12</w:t>
              </w:r>
            </w:hyperlink>
            <w:r w:rsidR="00074A5F" w:rsidRPr="00031D5A">
              <w:rPr>
                <w:sz w:val="20"/>
              </w:rPr>
              <w:t xml:space="preserve">, </w:t>
            </w:r>
            <w:hyperlink r:id="rId330" w:history="1">
              <w:r w:rsidR="00074A5F" w:rsidRPr="00031D5A">
                <w:rPr>
                  <w:rStyle w:val="Hyperlink"/>
                  <w:sz w:val="20"/>
                </w:rPr>
                <w:t>1271r7</w:t>
              </w:r>
            </w:hyperlink>
            <w:r w:rsidR="00074A5F" w:rsidRPr="00031D5A">
              <w:rPr>
                <w:sz w:val="20"/>
              </w:rPr>
              <w:t xml:space="preserve">, </w:t>
            </w:r>
            <w:hyperlink r:id="rId331" w:history="1">
              <w:r w:rsidR="00074A5F" w:rsidRPr="00031D5A">
                <w:rPr>
                  <w:rStyle w:val="Hyperlink"/>
                  <w:sz w:val="20"/>
                </w:rPr>
                <w:t>1275r4</w:t>
              </w:r>
            </w:hyperlink>
            <w:r w:rsidR="00074A5F" w:rsidRPr="00031D5A">
              <w:rPr>
                <w:sz w:val="20"/>
              </w:rPr>
              <w:t xml:space="preserve">, </w:t>
            </w:r>
            <w:hyperlink r:id="rId332" w:history="1">
              <w:r w:rsidR="00074A5F" w:rsidRPr="00031D5A">
                <w:rPr>
                  <w:rStyle w:val="Hyperlink"/>
                  <w:sz w:val="20"/>
                </w:rPr>
                <w:t>1270r4</w:t>
              </w:r>
            </w:hyperlink>
            <w:r w:rsidR="00074A5F" w:rsidRPr="00031D5A">
              <w:rPr>
                <w:sz w:val="20"/>
              </w:rPr>
              <w:t>,</w:t>
            </w:r>
            <w:r w:rsidR="00791663" w:rsidRPr="00031D5A">
              <w:rPr>
                <w:sz w:val="20"/>
              </w:rPr>
              <w:t xml:space="preserve"> </w:t>
            </w:r>
            <w:hyperlink r:id="rId333" w:history="1">
              <w:r w:rsidR="00074A5F" w:rsidRPr="00031D5A">
                <w:rPr>
                  <w:rStyle w:val="Hyperlink"/>
                  <w:sz w:val="20"/>
                </w:rPr>
                <w:t>1300r8</w:t>
              </w:r>
            </w:hyperlink>
            <w:r w:rsidR="00074A5F" w:rsidRPr="00031D5A">
              <w:rPr>
                <w:sz w:val="20"/>
              </w:rPr>
              <w:t xml:space="preserve">, </w:t>
            </w:r>
            <w:hyperlink r:id="rId334" w:history="1">
              <w:r w:rsidR="00074A5F" w:rsidRPr="00031D5A">
                <w:rPr>
                  <w:rStyle w:val="Hyperlink"/>
                  <w:sz w:val="20"/>
                </w:rPr>
                <w:t>1299r6</w:t>
              </w:r>
            </w:hyperlink>
            <w:r w:rsidR="00074A5F" w:rsidRPr="00031D5A">
              <w:rPr>
                <w:sz w:val="20"/>
              </w:rPr>
              <w:t xml:space="preserve">, </w:t>
            </w:r>
            <w:hyperlink r:id="rId335" w:history="1">
              <w:r w:rsidR="00074A5F" w:rsidRPr="00031D5A">
                <w:rPr>
                  <w:rStyle w:val="Hyperlink"/>
                  <w:sz w:val="20"/>
                </w:rPr>
                <w:t>1359r4</w:t>
              </w:r>
            </w:hyperlink>
            <w:r w:rsidR="00074A5F" w:rsidRPr="00031D5A">
              <w:rPr>
                <w:sz w:val="20"/>
              </w:rPr>
              <w:t xml:space="preserve">, </w:t>
            </w:r>
            <w:hyperlink r:id="rId336" w:history="1">
              <w:r w:rsidR="00074A5F" w:rsidRPr="00031D5A">
                <w:rPr>
                  <w:rStyle w:val="Hyperlink"/>
                  <w:sz w:val="20"/>
                </w:rPr>
                <w:t>1353r5</w:t>
              </w:r>
            </w:hyperlink>
            <w:r w:rsidR="00074A5F" w:rsidRPr="00031D5A">
              <w:rPr>
                <w:sz w:val="20"/>
              </w:rPr>
              <w:t xml:space="preserve">, </w:t>
            </w:r>
            <w:hyperlink r:id="rId337" w:history="1">
              <w:r w:rsidR="00074A5F" w:rsidRPr="00031D5A">
                <w:rPr>
                  <w:rStyle w:val="Hyperlink"/>
                  <w:sz w:val="20"/>
                </w:rPr>
                <w:t>1309r5</w:t>
              </w:r>
            </w:hyperlink>
            <w:r w:rsidR="00074A5F" w:rsidRPr="00031D5A">
              <w:rPr>
                <w:sz w:val="20"/>
              </w:rPr>
              <w:t xml:space="preserve"> (I, II), </w:t>
            </w:r>
            <w:hyperlink r:id="rId338"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F70FF7">
            <w:pPr>
              <w:jc w:val="center"/>
              <w:rPr>
                <w:b/>
                <w:bCs/>
              </w:rPr>
            </w:pPr>
            <w:r w:rsidRPr="0092781E">
              <w:rPr>
                <w:b/>
                <w:bCs/>
                <w:highlight w:val="red"/>
              </w:rPr>
              <w:t>Not Uploaded</w:t>
            </w:r>
          </w:p>
        </w:tc>
        <w:tc>
          <w:tcPr>
            <w:tcW w:w="2250" w:type="dxa"/>
          </w:tcPr>
          <w:p w14:paraId="71AB5DD9" w14:textId="77777777" w:rsidR="00074A5F" w:rsidRPr="0092781E" w:rsidRDefault="00074A5F" w:rsidP="00F70FF7">
            <w:pPr>
              <w:jc w:val="center"/>
              <w:rPr>
                <w:b/>
                <w:bCs/>
              </w:rPr>
            </w:pPr>
            <w:r w:rsidRPr="0092781E">
              <w:rPr>
                <w:b/>
                <w:bCs/>
                <w:highlight w:val="cyan"/>
              </w:rPr>
              <w:t>Uploaded</w:t>
            </w:r>
          </w:p>
        </w:tc>
        <w:tc>
          <w:tcPr>
            <w:tcW w:w="2700" w:type="dxa"/>
          </w:tcPr>
          <w:p w14:paraId="563C4544" w14:textId="77777777" w:rsidR="00074A5F" w:rsidRPr="0092781E" w:rsidRDefault="00074A5F" w:rsidP="00F70FF7">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F70FF7">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F70FF7">
            <w:pPr>
              <w:rPr>
                <w:sz w:val="20"/>
              </w:rPr>
            </w:pPr>
            <w:r>
              <w:rPr>
                <w:sz w:val="20"/>
              </w:rPr>
              <w:t>1315.</w:t>
            </w:r>
          </w:p>
        </w:tc>
        <w:tc>
          <w:tcPr>
            <w:tcW w:w="3780" w:type="dxa"/>
          </w:tcPr>
          <w:p w14:paraId="6FCFA20A" w14:textId="77777777" w:rsidR="00074A5F" w:rsidRPr="001A77E1" w:rsidRDefault="00E153EF" w:rsidP="00F70FF7">
            <w:pPr>
              <w:rPr>
                <w:sz w:val="20"/>
              </w:rPr>
            </w:pPr>
            <w:hyperlink r:id="rId339" w:history="1">
              <w:r w:rsidR="00074A5F" w:rsidRPr="00532B9F">
                <w:rPr>
                  <w:rStyle w:val="Hyperlink"/>
                  <w:sz w:val="20"/>
                </w:rPr>
                <w:t>1293r1</w:t>
              </w:r>
            </w:hyperlink>
            <w:r w:rsidR="00074A5F">
              <w:rPr>
                <w:sz w:val="20"/>
              </w:rPr>
              <w:t xml:space="preserve">, </w:t>
            </w:r>
            <w:hyperlink r:id="rId340" w:history="1">
              <w:r w:rsidR="00074A5F" w:rsidRPr="007B7F87">
                <w:rPr>
                  <w:rStyle w:val="Hyperlink"/>
                  <w:sz w:val="20"/>
                </w:rPr>
                <w:t>1295r1</w:t>
              </w:r>
            </w:hyperlink>
            <w:r w:rsidR="00074A5F">
              <w:rPr>
                <w:sz w:val="20"/>
              </w:rPr>
              <w:t xml:space="preserve">, </w:t>
            </w:r>
            <w:hyperlink r:id="rId341" w:history="1">
              <w:r w:rsidR="00074A5F" w:rsidRPr="001B0DDD">
                <w:rPr>
                  <w:rStyle w:val="Hyperlink"/>
                  <w:sz w:val="20"/>
                </w:rPr>
                <w:t>1160r4</w:t>
              </w:r>
            </w:hyperlink>
            <w:r w:rsidR="00074A5F">
              <w:rPr>
                <w:sz w:val="20"/>
              </w:rPr>
              <w:t xml:space="preserve">, </w:t>
            </w:r>
            <w:hyperlink r:id="rId342" w:history="1">
              <w:r w:rsidR="00074A5F" w:rsidRPr="001B0DDD">
                <w:rPr>
                  <w:rStyle w:val="Hyperlink"/>
                  <w:sz w:val="20"/>
                </w:rPr>
                <w:t>1327r1</w:t>
              </w:r>
            </w:hyperlink>
            <w:r w:rsidR="00074A5F">
              <w:rPr>
                <w:sz w:val="20"/>
              </w:rPr>
              <w:t xml:space="preserve">, </w:t>
            </w:r>
            <w:hyperlink r:id="rId343" w:history="1">
              <w:r w:rsidR="00074A5F" w:rsidRPr="001B0DDD">
                <w:rPr>
                  <w:rStyle w:val="Hyperlink"/>
                  <w:sz w:val="20"/>
                </w:rPr>
                <w:t>1153r3</w:t>
              </w:r>
            </w:hyperlink>
            <w:r w:rsidR="00074A5F">
              <w:rPr>
                <w:sz w:val="20"/>
              </w:rPr>
              <w:t xml:space="preserve">, </w:t>
            </w:r>
            <w:hyperlink r:id="rId344" w:history="1">
              <w:r w:rsidR="00074A5F" w:rsidRPr="005620EB">
                <w:rPr>
                  <w:rStyle w:val="Hyperlink"/>
                  <w:sz w:val="20"/>
                </w:rPr>
                <w:t>1260r4</w:t>
              </w:r>
            </w:hyperlink>
            <w:r w:rsidR="00074A5F">
              <w:rPr>
                <w:sz w:val="20"/>
              </w:rPr>
              <w:t xml:space="preserve">, </w:t>
            </w:r>
            <w:hyperlink r:id="rId345" w:history="1">
              <w:r w:rsidR="00074A5F" w:rsidRPr="005620EB">
                <w:rPr>
                  <w:rStyle w:val="Hyperlink"/>
                  <w:sz w:val="20"/>
                </w:rPr>
                <w:t>1349r3</w:t>
              </w:r>
            </w:hyperlink>
            <w:r w:rsidR="00074A5F">
              <w:rPr>
                <w:sz w:val="20"/>
              </w:rPr>
              <w:t xml:space="preserve">, </w:t>
            </w:r>
            <w:hyperlink r:id="rId346" w:history="1">
              <w:r w:rsidR="00074A5F" w:rsidRPr="005620EB">
                <w:rPr>
                  <w:rStyle w:val="Hyperlink"/>
                  <w:sz w:val="20"/>
                </w:rPr>
                <w:t>1231r3</w:t>
              </w:r>
            </w:hyperlink>
            <w:r w:rsidR="00074A5F">
              <w:rPr>
                <w:sz w:val="20"/>
              </w:rPr>
              <w:t xml:space="preserve">, </w:t>
            </w:r>
            <w:hyperlink r:id="rId347" w:history="1">
              <w:r w:rsidR="00074A5F" w:rsidRPr="0041221C">
                <w:rPr>
                  <w:rStyle w:val="Hyperlink"/>
                  <w:sz w:val="20"/>
                </w:rPr>
                <w:t>1252r2</w:t>
              </w:r>
            </w:hyperlink>
            <w:r w:rsidR="00074A5F">
              <w:rPr>
                <w:sz w:val="20"/>
              </w:rPr>
              <w:t xml:space="preserve">, </w:t>
            </w:r>
            <w:hyperlink r:id="rId348" w:history="1">
              <w:r w:rsidR="00074A5F" w:rsidRPr="0041221C">
                <w:rPr>
                  <w:rStyle w:val="Hyperlink"/>
                  <w:sz w:val="20"/>
                </w:rPr>
                <w:t>1253r6</w:t>
              </w:r>
            </w:hyperlink>
            <w:r w:rsidR="00074A5F">
              <w:rPr>
                <w:sz w:val="20"/>
              </w:rPr>
              <w:t xml:space="preserve">, </w:t>
            </w:r>
            <w:hyperlink r:id="rId349" w:history="1">
              <w:r w:rsidR="00074A5F" w:rsidRPr="0041221C">
                <w:rPr>
                  <w:rStyle w:val="Hyperlink"/>
                  <w:sz w:val="20"/>
                </w:rPr>
                <w:t>1254r6</w:t>
              </w:r>
            </w:hyperlink>
            <w:r w:rsidR="00074A5F">
              <w:rPr>
                <w:sz w:val="20"/>
              </w:rPr>
              <w:t xml:space="preserve">, </w:t>
            </w:r>
            <w:hyperlink r:id="rId350" w:history="1">
              <w:r w:rsidR="00074A5F" w:rsidRPr="002F3276">
                <w:rPr>
                  <w:rStyle w:val="Hyperlink"/>
                  <w:sz w:val="20"/>
                </w:rPr>
                <w:t>1229r3</w:t>
              </w:r>
            </w:hyperlink>
            <w:r w:rsidR="00074A5F">
              <w:rPr>
                <w:sz w:val="20"/>
              </w:rPr>
              <w:t xml:space="preserve">, </w:t>
            </w:r>
            <w:hyperlink r:id="rId351" w:history="1">
              <w:r w:rsidR="00074A5F" w:rsidRPr="006D0892">
                <w:rPr>
                  <w:rStyle w:val="Hyperlink"/>
                  <w:sz w:val="20"/>
                </w:rPr>
                <w:t>1294r4</w:t>
              </w:r>
            </w:hyperlink>
            <w:r w:rsidR="00074A5F">
              <w:rPr>
                <w:sz w:val="20"/>
              </w:rPr>
              <w:t xml:space="preserve">, </w:t>
            </w:r>
            <w:hyperlink r:id="rId352" w:history="1">
              <w:r w:rsidR="00074A5F" w:rsidRPr="003449CB">
                <w:rPr>
                  <w:rStyle w:val="Hyperlink"/>
                  <w:sz w:val="20"/>
                </w:rPr>
                <w:t>1329r2</w:t>
              </w:r>
            </w:hyperlink>
            <w:r w:rsidR="00074A5F" w:rsidRPr="00D7645C">
              <w:rPr>
                <w:sz w:val="20"/>
              </w:rPr>
              <w:t xml:space="preserve">, </w:t>
            </w:r>
            <w:hyperlink r:id="rId353" w:history="1">
              <w:r w:rsidR="00074A5F" w:rsidRPr="00E1741F">
                <w:rPr>
                  <w:rStyle w:val="Hyperlink"/>
                  <w:sz w:val="20"/>
                </w:rPr>
                <w:t>1290r3</w:t>
              </w:r>
            </w:hyperlink>
            <w:r w:rsidR="00074A5F" w:rsidRPr="00D7645C">
              <w:rPr>
                <w:sz w:val="20"/>
              </w:rPr>
              <w:t xml:space="preserve">, </w:t>
            </w:r>
            <w:hyperlink r:id="rId354" w:history="1">
              <w:r w:rsidR="00074A5F" w:rsidRPr="001E1A12">
                <w:rPr>
                  <w:rStyle w:val="Hyperlink"/>
                  <w:sz w:val="20"/>
                </w:rPr>
                <w:t>1276r7</w:t>
              </w:r>
            </w:hyperlink>
            <w:r w:rsidR="00074A5F" w:rsidRPr="00D7645C">
              <w:rPr>
                <w:sz w:val="20"/>
              </w:rPr>
              <w:t xml:space="preserve">, </w:t>
            </w:r>
            <w:hyperlink r:id="rId355" w:history="1">
              <w:r w:rsidR="00074A5F" w:rsidRPr="00C2161E">
                <w:rPr>
                  <w:rStyle w:val="Hyperlink"/>
                  <w:sz w:val="20"/>
                </w:rPr>
                <w:t>1371r4</w:t>
              </w:r>
            </w:hyperlink>
            <w:r w:rsidR="00074A5F" w:rsidRPr="00D7645C">
              <w:rPr>
                <w:sz w:val="20"/>
              </w:rPr>
              <w:t xml:space="preserve">, </w:t>
            </w:r>
            <w:hyperlink r:id="rId356" w:history="1">
              <w:r w:rsidR="00074A5F" w:rsidRPr="001F55A5">
                <w:rPr>
                  <w:rStyle w:val="Hyperlink"/>
                  <w:sz w:val="20"/>
                </w:rPr>
                <w:t>1338r6</w:t>
              </w:r>
            </w:hyperlink>
            <w:r w:rsidR="00074A5F" w:rsidRPr="00D7645C">
              <w:rPr>
                <w:sz w:val="20"/>
              </w:rPr>
              <w:t xml:space="preserve">, </w:t>
            </w:r>
            <w:hyperlink r:id="rId357" w:history="1">
              <w:r w:rsidR="00074A5F" w:rsidRPr="00FF06B1">
                <w:rPr>
                  <w:rStyle w:val="Hyperlink"/>
                  <w:sz w:val="20"/>
                </w:rPr>
                <w:t>1339r5</w:t>
              </w:r>
            </w:hyperlink>
            <w:r w:rsidR="00074A5F" w:rsidRPr="00D7645C">
              <w:rPr>
                <w:sz w:val="20"/>
              </w:rPr>
              <w:t xml:space="preserve">, </w:t>
            </w:r>
            <w:hyperlink r:id="rId358" w:history="1">
              <w:r w:rsidR="00074A5F" w:rsidRPr="00FF06B1">
                <w:rPr>
                  <w:rStyle w:val="Hyperlink"/>
                  <w:sz w:val="20"/>
                </w:rPr>
                <w:t>1337r3</w:t>
              </w:r>
            </w:hyperlink>
            <w:r w:rsidR="00074A5F" w:rsidRPr="00D7645C">
              <w:rPr>
                <w:sz w:val="20"/>
              </w:rPr>
              <w:t xml:space="preserve">, </w:t>
            </w:r>
            <w:hyperlink r:id="rId359" w:history="1">
              <w:r w:rsidR="00074A5F" w:rsidRPr="001A4868">
                <w:rPr>
                  <w:rStyle w:val="Hyperlink"/>
                  <w:sz w:val="20"/>
                </w:rPr>
                <w:t>1340r2</w:t>
              </w:r>
            </w:hyperlink>
            <w:r w:rsidR="00074A5F" w:rsidRPr="00D7645C">
              <w:rPr>
                <w:sz w:val="20"/>
              </w:rPr>
              <w:t>.</w:t>
            </w:r>
          </w:p>
        </w:tc>
      </w:tr>
    </w:tbl>
    <w:p w14:paraId="420936EB" w14:textId="1E87A73A" w:rsidR="0025056B" w:rsidRDefault="0025056B" w:rsidP="0025056B">
      <w:pPr>
        <w:pStyle w:val="ListParagraph"/>
        <w:numPr>
          <w:ilvl w:val="0"/>
          <w:numId w:val="3"/>
        </w:numPr>
      </w:pPr>
      <w:r w:rsidRPr="00074A5F">
        <w:t xml:space="preserve">Technical Submissions: </w:t>
      </w:r>
      <w:r w:rsidRPr="00074A5F">
        <w:rPr>
          <w:b/>
          <w:bCs/>
        </w:rPr>
        <w:t>Proposed Draft Text (PDTs) [Discussions and SPs]</w:t>
      </w:r>
    </w:p>
    <w:p w14:paraId="552722F4" w14:textId="60D58D8B" w:rsidR="00F845F9" w:rsidRPr="00074A5F" w:rsidRDefault="00187902" w:rsidP="00F845F9">
      <w:pPr>
        <w:pStyle w:val="ListParagraph"/>
        <w:numPr>
          <w:ilvl w:val="1"/>
          <w:numId w:val="3"/>
        </w:numPr>
      </w:pPr>
      <w:r>
        <w:t>None.</w:t>
      </w:r>
    </w:p>
    <w:p w14:paraId="70A39B6D"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-Trigger</w:t>
      </w:r>
    </w:p>
    <w:p w14:paraId="32E33910" w14:textId="77777777" w:rsidR="000B79F3" w:rsidRPr="00B6790C" w:rsidRDefault="00E153EF" w:rsidP="000B79F3">
      <w:pPr>
        <w:pStyle w:val="ListParagraph"/>
        <w:numPr>
          <w:ilvl w:val="1"/>
          <w:numId w:val="3"/>
        </w:numPr>
        <w:rPr>
          <w:color w:val="BFBFBF" w:themeColor="background1" w:themeShade="BF"/>
        </w:rPr>
      </w:pPr>
      <w:hyperlink r:id="rId360" w:history="1">
        <w:r w:rsidR="000B79F3" w:rsidRPr="00B6790C">
          <w:rPr>
            <w:rStyle w:val="Hyperlink"/>
            <w:color w:val="BFBFBF" w:themeColor="background1" w:themeShade="BF"/>
          </w:rPr>
          <w:t>831r0</w:t>
        </w:r>
      </w:hyperlink>
      <w:r w:rsidR="000B79F3" w:rsidRPr="00B6790C">
        <w:rPr>
          <w:color w:val="BFBFBF" w:themeColor="background1" w:themeShade="BF"/>
        </w:rPr>
        <w:t xml:space="preserve"> Trigger Frame 4 Frequency-domain A-PPDU Support   </w:t>
      </w:r>
      <w:proofErr w:type="spellStart"/>
      <w:r w:rsidR="000B79F3" w:rsidRPr="00B6790C">
        <w:rPr>
          <w:color w:val="BFBFBF" w:themeColor="background1" w:themeShade="BF"/>
        </w:rPr>
        <w:t>Jonghun</w:t>
      </w:r>
      <w:proofErr w:type="spellEnd"/>
      <w:r w:rsidR="000B79F3" w:rsidRPr="00B6790C">
        <w:rPr>
          <w:color w:val="BFBFBF" w:themeColor="background1" w:themeShade="BF"/>
        </w:rPr>
        <w:t xml:space="preserve"> Han</w:t>
      </w:r>
    </w:p>
    <w:p w14:paraId="5210F4BA" w14:textId="77777777" w:rsidR="000B79F3" w:rsidRPr="00B6790C" w:rsidRDefault="00E153EF" w:rsidP="000B79F3">
      <w:pPr>
        <w:pStyle w:val="ListParagraph"/>
        <w:numPr>
          <w:ilvl w:val="1"/>
          <w:numId w:val="3"/>
        </w:numPr>
        <w:rPr>
          <w:color w:val="BFBFBF" w:themeColor="background1" w:themeShade="BF"/>
        </w:rPr>
      </w:pPr>
      <w:hyperlink r:id="rId361" w:history="1">
        <w:r w:rsidR="000B79F3" w:rsidRPr="00B6790C">
          <w:rPr>
            <w:rStyle w:val="Hyperlink"/>
            <w:color w:val="BFBFBF" w:themeColor="background1" w:themeShade="BF"/>
          </w:rPr>
          <w:t>840r0</w:t>
        </w:r>
      </w:hyperlink>
      <w:r w:rsidR="000B79F3" w:rsidRPr="00B6790C">
        <w:rPr>
          <w:color w:val="BFBFBF" w:themeColor="background1" w:themeShade="BF"/>
        </w:rPr>
        <w:t xml:space="preserve"> Backward compatible EHT trigger frame</w:t>
      </w:r>
      <w:r w:rsidR="000B79F3" w:rsidRPr="00B6790C">
        <w:rPr>
          <w:color w:val="BFBFBF" w:themeColor="background1" w:themeShade="BF"/>
        </w:rPr>
        <w:tab/>
      </w:r>
      <w:r w:rsidR="000B79F3" w:rsidRPr="00B6790C">
        <w:rPr>
          <w:color w:val="BFBFBF" w:themeColor="background1" w:themeShade="BF"/>
        </w:rPr>
        <w:tab/>
        <w:t xml:space="preserve">    Ming Gan</w:t>
      </w:r>
    </w:p>
    <w:p w14:paraId="6F895C35" w14:textId="77777777" w:rsidR="000B79F3" w:rsidRPr="00B6790C" w:rsidRDefault="00E153EF" w:rsidP="000B79F3">
      <w:pPr>
        <w:pStyle w:val="ListParagraph"/>
        <w:numPr>
          <w:ilvl w:val="1"/>
          <w:numId w:val="3"/>
        </w:numPr>
        <w:rPr>
          <w:color w:val="BFBFBF" w:themeColor="background1" w:themeShade="BF"/>
        </w:rPr>
      </w:pPr>
      <w:hyperlink r:id="rId362" w:history="1">
        <w:r w:rsidR="000B79F3" w:rsidRPr="00B6790C">
          <w:rPr>
            <w:rStyle w:val="Hyperlink"/>
            <w:color w:val="BFBFBF" w:themeColor="background1" w:themeShade="BF"/>
          </w:rPr>
          <w:t>1192r0</w:t>
        </w:r>
      </w:hyperlink>
      <w:r w:rsidR="000B79F3" w:rsidRPr="00B6790C">
        <w:rPr>
          <w:color w:val="BFBFBF" w:themeColor="background1" w:themeShade="BF"/>
        </w:rPr>
        <w:t xml:space="preserve"> TB PPDU Format </w:t>
      </w:r>
      <w:proofErr w:type="spellStart"/>
      <w:r w:rsidR="000B79F3" w:rsidRPr="00B6790C">
        <w:rPr>
          <w:color w:val="BFBFBF" w:themeColor="background1" w:themeShade="BF"/>
        </w:rPr>
        <w:t>Signaling</w:t>
      </w:r>
      <w:proofErr w:type="spellEnd"/>
      <w:r w:rsidR="000B79F3" w:rsidRPr="00B6790C">
        <w:rPr>
          <w:color w:val="BFBFBF" w:themeColor="background1" w:themeShade="BF"/>
        </w:rPr>
        <w:t xml:space="preserve"> in Trigger Frame</w:t>
      </w:r>
      <w:r w:rsidR="000B79F3" w:rsidRPr="00B6790C">
        <w:rPr>
          <w:color w:val="BFBFBF" w:themeColor="background1" w:themeShade="BF"/>
        </w:rPr>
        <w:tab/>
        <w:t xml:space="preserve">    </w:t>
      </w:r>
      <w:proofErr w:type="spellStart"/>
      <w:r w:rsidR="000B79F3" w:rsidRPr="00B6790C">
        <w:rPr>
          <w:color w:val="BFBFBF" w:themeColor="background1" w:themeShade="BF"/>
        </w:rPr>
        <w:t>Geonjung</w:t>
      </w:r>
      <w:proofErr w:type="spellEnd"/>
      <w:r w:rsidR="000B79F3" w:rsidRPr="00B6790C">
        <w:rPr>
          <w:color w:val="BFBFBF" w:themeColor="background1" w:themeShade="BF"/>
        </w:rPr>
        <w:t xml:space="preserve"> Ko</w:t>
      </w:r>
    </w:p>
    <w:p w14:paraId="03A358E4" w14:textId="597B5E5E" w:rsidR="000B79F3" w:rsidRPr="00B6790C" w:rsidRDefault="00E153EF" w:rsidP="000B79F3">
      <w:pPr>
        <w:pStyle w:val="ListParagraph"/>
        <w:numPr>
          <w:ilvl w:val="1"/>
          <w:numId w:val="3"/>
        </w:numPr>
        <w:rPr>
          <w:color w:val="BFBFBF" w:themeColor="background1" w:themeShade="BF"/>
        </w:rPr>
      </w:pPr>
      <w:hyperlink r:id="rId363" w:history="1">
        <w:r w:rsidR="000B79F3" w:rsidRPr="00B6790C">
          <w:rPr>
            <w:rStyle w:val="Hyperlink"/>
            <w:color w:val="BFBFBF" w:themeColor="background1" w:themeShade="BF"/>
          </w:rPr>
          <w:t>1429r1</w:t>
        </w:r>
      </w:hyperlink>
      <w:r w:rsidR="000B79F3" w:rsidRPr="00B6790C">
        <w:rPr>
          <w:color w:val="BFBFBF" w:themeColor="background1" w:themeShade="BF"/>
        </w:rPr>
        <w:t xml:space="preserve"> Enhanced Trigger Frame for EHT Support</w:t>
      </w:r>
      <w:r w:rsidR="000B79F3" w:rsidRPr="00B6790C">
        <w:rPr>
          <w:color w:val="BFBFBF" w:themeColor="background1" w:themeShade="BF"/>
        </w:rPr>
        <w:tab/>
      </w:r>
      <w:r w:rsidR="000B79F3" w:rsidRPr="00B6790C">
        <w:rPr>
          <w:color w:val="BFBFBF" w:themeColor="background1" w:themeShade="BF"/>
        </w:rPr>
        <w:tab/>
        <w:t xml:space="preserve">    Steve Shellhammer</w:t>
      </w:r>
    </w:p>
    <w:p w14:paraId="6CE02CD7" w14:textId="3766C8D7" w:rsidR="007C45A7" w:rsidRPr="00B6790C" w:rsidRDefault="007C45A7" w:rsidP="000B79F3">
      <w:pPr>
        <w:pStyle w:val="ListParagraph"/>
        <w:numPr>
          <w:ilvl w:val="1"/>
          <w:numId w:val="3"/>
        </w:numPr>
        <w:rPr>
          <w:color w:val="BFBFBF" w:themeColor="background1" w:themeShade="BF"/>
        </w:rPr>
      </w:pPr>
      <w:r w:rsidRPr="00B6790C">
        <w:rPr>
          <w:color w:val="BFBFBF" w:themeColor="background1" w:themeShade="BF"/>
        </w:rPr>
        <w:t>Deferred SPs on topic: Trigger</w:t>
      </w:r>
    </w:p>
    <w:p w14:paraId="2C95CB37"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-Sounding</w:t>
      </w:r>
    </w:p>
    <w:p w14:paraId="09A1D327" w14:textId="77777777" w:rsidR="000B79F3" w:rsidRPr="00B6790C" w:rsidRDefault="00E153EF" w:rsidP="000B79F3">
      <w:pPr>
        <w:pStyle w:val="ListParagraph"/>
        <w:numPr>
          <w:ilvl w:val="1"/>
          <w:numId w:val="3"/>
        </w:numPr>
        <w:rPr>
          <w:color w:val="BFBFBF" w:themeColor="background1" w:themeShade="BF"/>
        </w:rPr>
      </w:pPr>
      <w:hyperlink r:id="rId364" w:history="1">
        <w:r w:rsidR="000B79F3" w:rsidRPr="00B6790C">
          <w:rPr>
            <w:rStyle w:val="Hyperlink"/>
            <w:color w:val="BFBFBF" w:themeColor="background1" w:themeShade="BF"/>
          </w:rPr>
          <w:t>848r0</w:t>
        </w:r>
      </w:hyperlink>
      <w:r w:rsidR="000B79F3" w:rsidRPr="00B6790C">
        <w:rPr>
          <w:color w:val="BFBFBF" w:themeColor="background1" w:themeShade="BF"/>
        </w:rPr>
        <w:t xml:space="preserve"> Sounding Request in Sequential Sounding</w:t>
      </w:r>
      <w:r w:rsidR="000B79F3" w:rsidRPr="00B6790C">
        <w:rPr>
          <w:color w:val="BFBFBF" w:themeColor="background1" w:themeShade="BF"/>
        </w:rPr>
        <w:tab/>
      </w:r>
      <w:r w:rsidR="000B79F3" w:rsidRPr="00B6790C">
        <w:rPr>
          <w:color w:val="BFBFBF" w:themeColor="background1" w:themeShade="BF"/>
        </w:rPr>
        <w:tab/>
        <w:t xml:space="preserve">    Ross Jian Yu</w:t>
      </w:r>
    </w:p>
    <w:p w14:paraId="202E2E4D" w14:textId="77777777" w:rsidR="000B79F3" w:rsidRPr="00B6790C" w:rsidRDefault="00E153EF" w:rsidP="000B79F3">
      <w:pPr>
        <w:pStyle w:val="ListParagraph"/>
        <w:numPr>
          <w:ilvl w:val="1"/>
          <w:numId w:val="3"/>
        </w:numPr>
        <w:rPr>
          <w:color w:val="BFBFBF" w:themeColor="background1" w:themeShade="BF"/>
        </w:rPr>
      </w:pPr>
      <w:hyperlink r:id="rId365" w:history="1">
        <w:r w:rsidR="000B79F3" w:rsidRPr="00B6790C">
          <w:rPr>
            <w:rStyle w:val="Hyperlink"/>
            <w:color w:val="BFBFBF" w:themeColor="background1" w:themeShade="BF"/>
          </w:rPr>
          <w:t>950r3</w:t>
        </w:r>
      </w:hyperlink>
      <w:r w:rsidR="000B79F3" w:rsidRPr="00B6790C">
        <w:rPr>
          <w:color w:val="BFBFBF" w:themeColor="background1" w:themeShade="BF"/>
        </w:rPr>
        <w:t xml:space="preserve"> Partial Bandwidth Feedback for Multi-RU</w:t>
      </w:r>
      <w:r w:rsidR="000B79F3" w:rsidRPr="00B6790C">
        <w:rPr>
          <w:color w:val="BFBFBF" w:themeColor="background1" w:themeShade="BF"/>
        </w:rPr>
        <w:tab/>
      </w:r>
      <w:r w:rsidR="000B79F3" w:rsidRPr="00B6790C">
        <w:rPr>
          <w:color w:val="BFBFBF" w:themeColor="background1" w:themeShade="BF"/>
        </w:rPr>
        <w:tab/>
        <w:t xml:space="preserve">    Eunsung Jeon</w:t>
      </w:r>
    </w:p>
    <w:p w14:paraId="26B2FD1E" w14:textId="77777777" w:rsidR="000B79F3" w:rsidRPr="00B6790C" w:rsidRDefault="00E153EF" w:rsidP="000B79F3">
      <w:pPr>
        <w:pStyle w:val="ListParagraph"/>
        <w:numPr>
          <w:ilvl w:val="1"/>
          <w:numId w:val="3"/>
        </w:numPr>
        <w:rPr>
          <w:color w:val="BFBFBF" w:themeColor="background1" w:themeShade="BF"/>
        </w:rPr>
      </w:pPr>
      <w:hyperlink r:id="rId366" w:history="1">
        <w:r w:rsidR="000B79F3" w:rsidRPr="00B6790C">
          <w:rPr>
            <w:rStyle w:val="Hyperlink"/>
            <w:color w:val="BFBFBF" w:themeColor="background1" w:themeShade="BF"/>
          </w:rPr>
          <w:t>1015r1</w:t>
        </w:r>
      </w:hyperlink>
      <w:r w:rsidR="000B79F3" w:rsidRPr="00B6790C">
        <w:rPr>
          <w:color w:val="BFBFBF" w:themeColor="background1" w:themeShade="BF"/>
        </w:rPr>
        <w:t xml:space="preserve"> EHT NDPA Frame Design Discussion</w:t>
      </w:r>
      <w:r w:rsidR="000B79F3" w:rsidRPr="00B6790C">
        <w:rPr>
          <w:color w:val="BFBFBF" w:themeColor="background1" w:themeShade="BF"/>
        </w:rPr>
        <w:tab/>
      </w:r>
      <w:r w:rsidR="000B79F3" w:rsidRPr="00B6790C">
        <w:rPr>
          <w:color w:val="BFBFBF" w:themeColor="background1" w:themeShade="BF"/>
        </w:rPr>
        <w:tab/>
        <w:t xml:space="preserve">    </w:t>
      </w:r>
      <w:proofErr w:type="spellStart"/>
      <w:r w:rsidR="000B79F3" w:rsidRPr="00B6790C">
        <w:rPr>
          <w:color w:val="BFBFBF" w:themeColor="background1" w:themeShade="BF"/>
        </w:rPr>
        <w:t>Chenchen</w:t>
      </w:r>
      <w:proofErr w:type="spellEnd"/>
      <w:r w:rsidR="000B79F3" w:rsidRPr="00B6790C">
        <w:rPr>
          <w:color w:val="BFBFBF" w:themeColor="background1" w:themeShade="BF"/>
        </w:rPr>
        <w:t xml:space="preserve"> Liu</w:t>
      </w:r>
    </w:p>
    <w:p w14:paraId="3BA523C4" w14:textId="77777777" w:rsidR="000B79F3" w:rsidRPr="00B6790C" w:rsidRDefault="00E153EF" w:rsidP="000B79F3">
      <w:pPr>
        <w:pStyle w:val="ListParagraph"/>
        <w:numPr>
          <w:ilvl w:val="1"/>
          <w:numId w:val="3"/>
        </w:numPr>
        <w:rPr>
          <w:color w:val="BFBFBF" w:themeColor="background1" w:themeShade="BF"/>
        </w:rPr>
      </w:pPr>
      <w:hyperlink r:id="rId367" w:history="1">
        <w:r w:rsidR="000B79F3" w:rsidRPr="00B6790C">
          <w:rPr>
            <w:rStyle w:val="Hyperlink"/>
            <w:color w:val="BFBFBF" w:themeColor="background1" w:themeShade="BF"/>
          </w:rPr>
          <w:t>1435r1</w:t>
        </w:r>
      </w:hyperlink>
      <w:r w:rsidR="000B79F3" w:rsidRPr="00B6790C">
        <w:rPr>
          <w:color w:val="BFBFBF" w:themeColor="background1" w:themeShade="BF"/>
        </w:rPr>
        <w:t xml:space="preserve"> EHT NDPA frame design</w:t>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t xml:space="preserve">    Cheng Chen</w:t>
      </w:r>
    </w:p>
    <w:p w14:paraId="4959F510" w14:textId="77777777" w:rsidR="000B79F3" w:rsidRPr="00B6790C" w:rsidRDefault="00E153EF" w:rsidP="000B79F3">
      <w:pPr>
        <w:pStyle w:val="ListParagraph"/>
        <w:numPr>
          <w:ilvl w:val="1"/>
          <w:numId w:val="3"/>
        </w:numPr>
        <w:rPr>
          <w:color w:val="BFBFBF" w:themeColor="background1" w:themeShade="BF"/>
        </w:rPr>
      </w:pPr>
      <w:hyperlink r:id="rId368" w:history="1">
        <w:r w:rsidR="000B79F3" w:rsidRPr="00B6790C">
          <w:rPr>
            <w:rStyle w:val="Hyperlink"/>
            <w:color w:val="BFBFBF" w:themeColor="background1" w:themeShade="BF"/>
          </w:rPr>
          <w:t>1436r0</w:t>
        </w:r>
      </w:hyperlink>
      <w:r w:rsidR="000B79F3" w:rsidRPr="00B6790C">
        <w:rPr>
          <w:color w:val="BFBFBF" w:themeColor="background1" w:themeShade="BF"/>
        </w:rPr>
        <w:t xml:space="preserve"> NDPA and MIMO Control Field Design for EHT</w:t>
      </w:r>
      <w:r w:rsidR="000B79F3" w:rsidRPr="00B6790C">
        <w:rPr>
          <w:color w:val="BFBFBF" w:themeColor="background1" w:themeShade="BF"/>
        </w:rPr>
        <w:tab/>
        <w:t xml:space="preserve">    Sameer Vermani</w:t>
      </w:r>
    </w:p>
    <w:p w14:paraId="3770F336" w14:textId="17903F08" w:rsidR="00B47859" w:rsidRPr="003046F3" w:rsidRDefault="00B47859" w:rsidP="00B47859">
      <w:pPr>
        <w:pStyle w:val="ListParagraph"/>
        <w:numPr>
          <w:ilvl w:val="0"/>
          <w:numId w:val="3"/>
        </w:numPr>
      </w:pPr>
      <w:proofErr w:type="spellStart"/>
      <w:r w:rsidRPr="003046F3">
        <w:t>AoB</w:t>
      </w:r>
      <w:proofErr w:type="spellEnd"/>
      <w:r>
        <w:t>:</w:t>
      </w:r>
      <w:r w:rsidR="00A72DF4">
        <w:t xml:space="preserve"> None.</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rsidRPr="00925120">
        <w:rPr>
          <w:highlight w:val="green"/>
        </w:rPr>
        <w:t>5</w:t>
      </w:r>
      <w:r w:rsidRPr="00925120">
        <w:rPr>
          <w:highlight w:val="green"/>
          <w:vertAlign w:val="superscript"/>
        </w:rPr>
        <w:t>th</w:t>
      </w:r>
      <w:r w:rsidRPr="00925120">
        <w:rPr>
          <w:highlight w:val="green"/>
        </w:rPr>
        <w:t xml:space="preserve"> </w:t>
      </w:r>
      <w:r w:rsidR="00693369" w:rsidRPr="00925120">
        <w:rPr>
          <w:highlight w:val="green"/>
        </w:rPr>
        <w:t xml:space="preserve">Conf. Call: September </w:t>
      </w:r>
      <w:r w:rsidRPr="00925120">
        <w:rPr>
          <w:highlight w:val="green"/>
        </w:rPr>
        <w:t>21</w:t>
      </w:r>
      <w:r w:rsidR="00693369" w:rsidRPr="00925120">
        <w:rPr>
          <w:highlight w:val="green"/>
        </w:rPr>
        <w:t xml:space="preserve"> (1</w:t>
      </w:r>
      <w:r w:rsidRPr="00925120">
        <w:rPr>
          <w:highlight w:val="green"/>
        </w:rPr>
        <w:t>0</w:t>
      </w:r>
      <w:r w:rsidR="00693369" w:rsidRPr="00925120">
        <w:rPr>
          <w:highlight w:val="green"/>
        </w:rPr>
        <w:t>:00–</w:t>
      </w:r>
      <w:r w:rsidRPr="00925120">
        <w:rPr>
          <w:highlight w:val="green"/>
        </w:rPr>
        <w:t>13</w:t>
      </w:r>
      <w:r w:rsidR="00693369" w:rsidRPr="00925120">
        <w:rPr>
          <w:highlight w:val="green"/>
        </w:rPr>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369"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370"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lastRenderedPageBreak/>
        <w:t xml:space="preserve">1) login to </w:t>
      </w:r>
      <w:hyperlink r:id="rId3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37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74"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70BEAA90" w14:textId="77777777" w:rsidR="005D40BC" w:rsidRDefault="005D40BC" w:rsidP="005D40BC">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5D40BC" w:rsidRPr="0092781E" w14:paraId="72477E0B" w14:textId="77777777" w:rsidTr="00F70FF7">
        <w:tc>
          <w:tcPr>
            <w:tcW w:w="1525" w:type="dxa"/>
          </w:tcPr>
          <w:p w14:paraId="5DA24A7D" w14:textId="77777777" w:rsidR="005D40BC" w:rsidRPr="0092781E" w:rsidRDefault="005D40BC" w:rsidP="00F70FF7">
            <w:pPr>
              <w:jc w:val="center"/>
              <w:rPr>
                <w:b/>
                <w:bCs/>
              </w:rPr>
            </w:pPr>
            <w:r w:rsidRPr="0092781E">
              <w:rPr>
                <w:b/>
                <w:bCs/>
                <w:highlight w:val="red"/>
              </w:rPr>
              <w:t>Not Uploaded</w:t>
            </w:r>
          </w:p>
        </w:tc>
        <w:tc>
          <w:tcPr>
            <w:tcW w:w="2250" w:type="dxa"/>
          </w:tcPr>
          <w:p w14:paraId="36107C7F" w14:textId="77777777" w:rsidR="005D40BC" w:rsidRPr="0092781E" w:rsidRDefault="005D40BC" w:rsidP="00F70FF7">
            <w:pPr>
              <w:jc w:val="center"/>
              <w:rPr>
                <w:b/>
                <w:bCs/>
              </w:rPr>
            </w:pPr>
            <w:r w:rsidRPr="0092781E">
              <w:rPr>
                <w:b/>
                <w:bCs/>
                <w:highlight w:val="cyan"/>
              </w:rPr>
              <w:t>Uploaded</w:t>
            </w:r>
          </w:p>
        </w:tc>
        <w:tc>
          <w:tcPr>
            <w:tcW w:w="2700" w:type="dxa"/>
          </w:tcPr>
          <w:p w14:paraId="3184DADF" w14:textId="77777777" w:rsidR="005D40BC" w:rsidRPr="0092781E" w:rsidRDefault="005D40BC" w:rsidP="00F70FF7">
            <w:pPr>
              <w:jc w:val="center"/>
              <w:rPr>
                <w:b/>
                <w:bCs/>
              </w:rPr>
            </w:pPr>
            <w:r>
              <w:rPr>
                <w:b/>
                <w:bCs/>
                <w:highlight w:val="yellow"/>
              </w:rPr>
              <w:t xml:space="preserve">And </w:t>
            </w:r>
            <w:r w:rsidRPr="0092781E">
              <w:rPr>
                <w:b/>
                <w:bCs/>
                <w:highlight w:val="yellow"/>
              </w:rPr>
              <w:t>Presented</w:t>
            </w:r>
          </w:p>
        </w:tc>
        <w:tc>
          <w:tcPr>
            <w:tcW w:w="3780" w:type="dxa"/>
          </w:tcPr>
          <w:p w14:paraId="50CD6278" w14:textId="77777777" w:rsidR="005D40BC" w:rsidRPr="0092781E" w:rsidRDefault="005D40BC"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5D40BC" w:rsidRPr="001A77E1" w14:paraId="34F6E9CD" w14:textId="77777777" w:rsidTr="00F70FF7">
        <w:tc>
          <w:tcPr>
            <w:tcW w:w="1525" w:type="dxa"/>
          </w:tcPr>
          <w:p w14:paraId="3BBB4DC7" w14:textId="77777777" w:rsidR="005D40BC" w:rsidRPr="001A77E1" w:rsidRDefault="005D40BC" w:rsidP="00F70FF7">
            <w:pPr>
              <w:rPr>
                <w:sz w:val="20"/>
              </w:rPr>
            </w:pPr>
          </w:p>
        </w:tc>
        <w:tc>
          <w:tcPr>
            <w:tcW w:w="2250" w:type="dxa"/>
          </w:tcPr>
          <w:p w14:paraId="1BA3A6C8" w14:textId="62666D5A" w:rsidR="005D40BC" w:rsidRPr="001A77E1" w:rsidRDefault="005D40BC" w:rsidP="00F70FF7">
            <w:pPr>
              <w:rPr>
                <w:sz w:val="20"/>
              </w:rPr>
            </w:pPr>
            <w:del w:id="29" w:author="Alfred Aster" w:date="2020-09-21T10:15:00Z">
              <w:r w:rsidDel="00C20E15">
                <w:rPr>
                  <w:sz w:val="20"/>
                </w:rPr>
                <w:delText xml:space="preserve">1319, 1351, 1403, 1404, </w:delText>
              </w:r>
            </w:del>
            <w:del w:id="30" w:author="Alfred Aster" w:date="2020-09-21T10:16:00Z">
              <w:r w:rsidDel="00C20E15">
                <w:rPr>
                  <w:sz w:val="20"/>
                </w:rPr>
                <w:delText>1447,</w:delText>
              </w:r>
            </w:del>
            <w:r>
              <w:rPr>
                <w:sz w:val="20"/>
              </w:rPr>
              <w:t xml:space="preserve"> 1448, 1452, 1307, 1462, 1464, 1466, 1480, 1479, 1494, 1495.</w:t>
            </w:r>
          </w:p>
        </w:tc>
        <w:tc>
          <w:tcPr>
            <w:tcW w:w="2700" w:type="dxa"/>
          </w:tcPr>
          <w:p w14:paraId="7042182D" w14:textId="01AF055B" w:rsidR="005D40BC" w:rsidRPr="001A77E1" w:rsidRDefault="005D40BC" w:rsidP="00F70FF7">
            <w:pPr>
              <w:rPr>
                <w:sz w:val="20"/>
              </w:rPr>
            </w:pPr>
            <w:del w:id="31" w:author="Alfred Aster" w:date="2020-09-21T10:15:00Z">
              <w:r w:rsidDel="00C20E15">
                <w:rPr>
                  <w:sz w:val="20"/>
                </w:rPr>
                <w:delText>1315.</w:delText>
              </w:r>
            </w:del>
          </w:p>
        </w:tc>
        <w:tc>
          <w:tcPr>
            <w:tcW w:w="3780" w:type="dxa"/>
          </w:tcPr>
          <w:p w14:paraId="32A6682A" w14:textId="48BB0BB4" w:rsidR="005D40BC" w:rsidRPr="001A77E1" w:rsidRDefault="00E153EF" w:rsidP="00F70FF7">
            <w:pPr>
              <w:rPr>
                <w:sz w:val="20"/>
              </w:rPr>
            </w:pPr>
            <w:hyperlink r:id="rId375" w:history="1">
              <w:r w:rsidR="005D40BC" w:rsidRPr="00532B9F">
                <w:rPr>
                  <w:rStyle w:val="Hyperlink"/>
                  <w:sz w:val="20"/>
                </w:rPr>
                <w:t>1293r1</w:t>
              </w:r>
            </w:hyperlink>
            <w:r w:rsidR="005D40BC">
              <w:rPr>
                <w:sz w:val="20"/>
              </w:rPr>
              <w:t xml:space="preserve">, </w:t>
            </w:r>
            <w:hyperlink r:id="rId376" w:history="1">
              <w:r w:rsidR="005D40BC" w:rsidRPr="007B7F87">
                <w:rPr>
                  <w:rStyle w:val="Hyperlink"/>
                  <w:sz w:val="20"/>
                </w:rPr>
                <w:t>1295r1</w:t>
              </w:r>
            </w:hyperlink>
            <w:r w:rsidR="005D40BC">
              <w:rPr>
                <w:sz w:val="20"/>
              </w:rPr>
              <w:t xml:space="preserve">, </w:t>
            </w:r>
            <w:hyperlink r:id="rId377" w:history="1">
              <w:r w:rsidR="005D40BC" w:rsidRPr="001B0DDD">
                <w:rPr>
                  <w:rStyle w:val="Hyperlink"/>
                  <w:sz w:val="20"/>
                </w:rPr>
                <w:t>1160r4</w:t>
              </w:r>
            </w:hyperlink>
            <w:r w:rsidR="005D40BC">
              <w:rPr>
                <w:sz w:val="20"/>
              </w:rPr>
              <w:t xml:space="preserve">, </w:t>
            </w:r>
            <w:hyperlink r:id="rId378" w:history="1">
              <w:r w:rsidR="005D40BC" w:rsidRPr="001B0DDD">
                <w:rPr>
                  <w:rStyle w:val="Hyperlink"/>
                  <w:sz w:val="20"/>
                </w:rPr>
                <w:t>1327r1</w:t>
              </w:r>
            </w:hyperlink>
            <w:r w:rsidR="005D40BC">
              <w:rPr>
                <w:sz w:val="20"/>
              </w:rPr>
              <w:t xml:space="preserve">, </w:t>
            </w:r>
            <w:hyperlink r:id="rId379" w:history="1">
              <w:r w:rsidR="005D40BC" w:rsidRPr="001B0DDD">
                <w:rPr>
                  <w:rStyle w:val="Hyperlink"/>
                  <w:sz w:val="20"/>
                </w:rPr>
                <w:t>1153r3</w:t>
              </w:r>
            </w:hyperlink>
            <w:r w:rsidR="005D40BC">
              <w:rPr>
                <w:sz w:val="20"/>
              </w:rPr>
              <w:t xml:space="preserve">, </w:t>
            </w:r>
            <w:hyperlink r:id="rId380" w:history="1">
              <w:r w:rsidR="005D40BC" w:rsidRPr="005620EB">
                <w:rPr>
                  <w:rStyle w:val="Hyperlink"/>
                  <w:sz w:val="20"/>
                </w:rPr>
                <w:t>1260r4</w:t>
              </w:r>
            </w:hyperlink>
            <w:r w:rsidR="005D40BC">
              <w:rPr>
                <w:sz w:val="20"/>
              </w:rPr>
              <w:t xml:space="preserve">, </w:t>
            </w:r>
            <w:hyperlink r:id="rId381" w:history="1">
              <w:r w:rsidR="005D40BC" w:rsidRPr="005620EB">
                <w:rPr>
                  <w:rStyle w:val="Hyperlink"/>
                  <w:sz w:val="20"/>
                </w:rPr>
                <w:t>1349r3</w:t>
              </w:r>
            </w:hyperlink>
            <w:r w:rsidR="005D40BC">
              <w:rPr>
                <w:sz w:val="20"/>
              </w:rPr>
              <w:t xml:space="preserve">, </w:t>
            </w:r>
            <w:hyperlink r:id="rId382" w:history="1">
              <w:r w:rsidR="005D40BC" w:rsidRPr="005620EB">
                <w:rPr>
                  <w:rStyle w:val="Hyperlink"/>
                  <w:sz w:val="20"/>
                </w:rPr>
                <w:t>1231r3</w:t>
              </w:r>
            </w:hyperlink>
            <w:r w:rsidR="005D40BC">
              <w:rPr>
                <w:sz w:val="20"/>
              </w:rPr>
              <w:t xml:space="preserve">, </w:t>
            </w:r>
            <w:hyperlink r:id="rId383" w:history="1">
              <w:r w:rsidR="005D40BC" w:rsidRPr="0041221C">
                <w:rPr>
                  <w:rStyle w:val="Hyperlink"/>
                  <w:sz w:val="20"/>
                </w:rPr>
                <w:t>1252r2</w:t>
              </w:r>
            </w:hyperlink>
            <w:r w:rsidR="005D40BC">
              <w:rPr>
                <w:sz w:val="20"/>
              </w:rPr>
              <w:t xml:space="preserve">, </w:t>
            </w:r>
            <w:hyperlink r:id="rId384" w:history="1">
              <w:r w:rsidR="005D40BC" w:rsidRPr="0041221C">
                <w:rPr>
                  <w:rStyle w:val="Hyperlink"/>
                  <w:sz w:val="20"/>
                </w:rPr>
                <w:t>1253r6</w:t>
              </w:r>
            </w:hyperlink>
            <w:r w:rsidR="005D40BC">
              <w:rPr>
                <w:sz w:val="20"/>
              </w:rPr>
              <w:t xml:space="preserve">, </w:t>
            </w:r>
            <w:hyperlink r:id="rId385" w:history="1">
              <w:r w:rsidR="005D40BC" w:rsidRPr="0041221C">
                <w:rPr>
                  <w:rStyle w:val="Hyperlink"/>
                  <w:sz w:val="20"/>
                </w:rPr>
                <w:t>1254r6</w:t>
              </w:r>
            </w:hyperlink>
            <w:r w:rsidR="005D40BC">
              <w:rPr>
                <w:sz w:val="20"/>
              </w:rPr>
              <w:t xml:space="preserve">, </w:t>
            </w:r>
            <w:hyperlink r:id="rId386" w:history="1">
              <w:r w:rsidR="005D40BC" w:rsidRPr="002F3276">
                <w:rPr>
                  <w:rStyle w:val="Hyperlink"/>
                  <w:sz w:val="20"/>
                </w:rPr>
                <w:t>1229r3</w:t>
              </w:r>
            </w:hyperlink>
            <w:r w:rsidR="005D40BC">
              <w:rPr>
                <w:sz w:val="20"/>
              </w:rPr>
              <w:t xml:space="preserve">, </w:t>
            </w:r>
            <w:hyperlink r:id="rId387" w:history="1">
              <w:r w:rsidR="005D40BC" w:rsidRPr="006D0892">
                <w:rPr>
                  <w:rStyle w:val="Hyperlink"/>
                  <w:sz w:val="20"/>
                </w:rPr>
                <w:t>1294r4</w:t>
              </w:r>
            </w:hyperlink>
            <w:r w:rsidR="005D40BC">
              <w:rPr>
                <w:sz w:val="20"/>
              </w:rPr>
              <w:t xml:space="preserve">, </w:t>
            </w:r>
            <w:hyperlink r:id="rId388" w:history="1">
              <w:r w:rsidR="005D40BC" w:rsidRPr="003449CB">
                <w:rPr>
                  <w:rStyle w:val="Hyperlink"/>
                  <w:sz w:val="20"/>
                </w:rPr>
                <w:t>1329r2</w:t>
              </w:r>
            </w:hyperlink>
            <w:r w:rsidR="005D40BC" w:rsidRPr="00D7645C">
              <w:rPr>
                <w:sz w:val="20"/>
              </w:rPr>
              <w:t xml:space="preserve">, </w:t>
            </w:r>
            <w:hyperlink r:id="rId389" w:history="1">
              <w:r w:rsidR="005D40BC" w:rsidRPr="00E1741F">
                <w:rPr>
                  <w:rStyle w:val="Hyperlink"/>
                  <w:sz w:val="20"/>
                </w:rPr>
                <w:t>1290r3</w:t>
              </w:r>
            </w:hyperlink>
            <w:r w:rsidR="005D40BC" w:rsidRPr="00D7645C">
              <w:rPr>
                <w:sz w:val="20"/>
              </w:rPr>
              <w:t xml:space="preserve">, </w:t>
            </w:r>
            <w:hyperlink r:id="rId390" w:history="1">
              <w:r w:rsidR="005D40BC" w:rsidRPr="001E1A12">
                <w:rPr>
                  <w:rStyle w:val="Hyperlink"/>
                  <w:sz w:val="20"/>
                </w:rPr>
                <w:t>1276r7</w:t>
              </w:r>
            </w:hyperlink>
            <w:r w:rsidR="005D40BC" w:rsidRPr="00C20E15">
              <w:rPr>
                <w:sz w:val="20"/>
              </w:rPr>
              <w:t xml:space="preserve">, </w:t>
            </w:r>
            <w:hyperlink r:id="rId391" w:history="1">
              <w:r w:rsidR="005D40BC" w:rsidRPr="00C20E15">
                <w:rPr>
                  <w:rStyle w:val="Hyperlink"/>
                  <w:sz w:val="20"/>
                </w:rPr>
                <w:t>1371r4</w:t>
              </w:r>
            </w:hyperlink>
            <w:r w:rsidR="005D40BC" w:rsidRPr="00C20E15">
              <w:rPr>
                <w:sz w:val="20"/>
              </w:rPr>
              <w:t xml:space="preserve">, </w:t>
            </w:r>
            <w:hyperlink r:id="rId392" w:history="1">
              <w:r w:rsidR="005D40BC" w:rsidRPr="00C20E15">
                <w:rPr>
                  <w:rStyle w:val="Hyperlink"/>
                  <w:sz w:val="20"/>
                </w:rPr>
                <w:t>1338r6</w:t>
              </w:r>
            </w:hyperlink>
            <w:r w:rsidR="005D40BC" w:rsidRPr="00C20E15">
              <w:rPr>
                <w:sz w:val="20"/>
              </w:rPr>
              <w:t xml:space="preserve">, </w:t>
            </w:r>
            <w:hyperlink r:id="rId393" w:history="1">
              <w:r w:rsidR="005D40BC" w:rsidRPr="00C20E15">
                <w:rPr>
                  <w:rStyle w:val="Hyperlink"/>
                  <w:sz w:val="20"/>
                </w:rPr>
                <w:t>1339r5</w:t>
              </w:r>
            </w:hyperlink>
            <w:r w:rsidR="005D40BC" w:rsidRPr="00C20E15">
              <w:rPr>
                <w:sz w:val="20"/>
              </w:rPr>
              <w:t xml:space="preserve">, </w:t>
            </w:r>
            <w:hyperlink r:id="rId394" w:history="1">
              <w:r w:rsidR="005D40BC" w:rsidRPr="00C20E15">
                <w:rPr>
                  <w:rStyle w:val="Hyperlink"/>
                  <w:sz w:val="20"/>
                </w:rPr>
                <w:t>1337r3</w:t>
              </w:r>
            </w:hyperlink>
            <w:r w:rsidR="005D40BC" w:rsidRPr="00C20E15">
              <w:rPr>
                <w:sz w:val="20"/>
              </w:rPr>
              <w:t xml:space="preserve">, </w:t>
            </w:r>
            <w:hyperlink r:id="rId395" w:history="1">
              <w:r w:rsidR="005D40BC" w:rsidRPr="00C20E15">
                <w:rPr>
                  <w:rStyle w:val="Hyperlink"/>
                  <w:sz w:val="20"/>
                </w:rPr>
                <w:t>1340r2</w:t>
              </w:r>
            </w:hyperlink>
            <w:r w:rsidR="00C20E15" w:rsidRPr="00C20E15">
              <w:rPr>
                <w:sz w:val="20"/>
              </w:rPr>
              <w:t xml:space="preserve">, </w:t>
            </w:r>
            <w:hyperlink r:id="rId396" w:history="1">
              <w:r w:rsidR="00C20E15" w:rsidRPr="00772061">
                <w:rPr>
                  <w:rStyle w:val="Hyperlink"/>
                  <w:sz w:val="20"/>
                </w:rPr>
                <w:t>1315r6</w:t>
              </w:r>
            </w:hyperlink>
            <w:r w:rsidR="00C20E15" w:rsidRPr="00C20E15">
              <w:rPr>
                <w:sz w:val="20"/>
              </w:rPr>
              <w:t xml:space="preserve">, </w:t>
            </w:r>
            <w:hyperlink r:id="rId397" w:history="1">
              <w:r w:rsidR="00C20E15" w:rsidRPr="00772061">
                <w:rPr>
                  <w:rStyle w:val="Hyperlink"/>
                  <w:sz w:val="20"/>
                </w:rPr>
                <w:t>1351r5</w:t>
              </w:r>
            </w:hyperlink>
            <w:r w:rsidR="00C20E15" w:rsidRPr="00C20E15">
              <w:rPr>
                <w:sz w:val="20"/>
              </w:rPr>
              <w:t xml:space="preserve">, </w:t>
            </w:r>
            <w:hyperlink r:id="rId398" w:history="1">
              <w:r w:rsidR="00C20E15" w:rsidRPr="00772061">
                <w:rPr>
                  <w:rStyle w:val="Hyperlink"/>
                  <w:sz w:val="20"/>
                </w:rPr>
                <w:t>1319r3</w:t>
              </w:r>
            </w:hyperlink>
            <w:r w:rsidR="00C20E15" w:rsidRPr="00C20E15">
              <w:rPr>
                <w:sz w:val="20"/>
              </w:rPr>
              <w:t xml:space="preserve">, </w:t>
            </w:r>
            <w:hyperlink r:id="rId399" w:history="1">
              <w:r w:rsidR="00C20E15" w:rsidRPr="00772061">
                <w:rPr>
                  <w:rStyle w:val="Hyperlink"/>
                  <w:sz w:val="20"/>
                </w:rPr>
                <w:t>1403r4</w:t>
              </w:r>
            </w:hyperlink>
            <w:r w:rsidR="00C20E15" w:rsidRPr="00C20E15">
              <w:rPr>
                <w:sz w:val="20"/>
              </w:rPr>
              <w:t xml:space="preserve">, </w:t>
            </w:r>
            <w:hyperlink r:id="rId400" w:history="1">
              <w:r w:rsidR="00C20E15" w:rsidRPr="00772061">
                <w:rPr>
                  <w:rStyle w:val="Hyperlink"/>
                  <w:sz w:val="20"/>
                </w:rPr>
                <w:t>1404r2</w:t>
              </w:r>
            </w:hyperlink>
            <w:r w:rsidR="00C20E15" w:rsidRPr="00C20E15">
              <w:rPr>
                <w:sz w:val="20"/>
              </w:rPr>
              <w:t xml:space="preserve">, </w:t>
            </w:r>
            <w:hyperlink r:id="rId401" w:history="1">
              <w:r w:rsidR="00C20E15" w:rsidRPr="00772061">
                <w:rPr>
                  <w:rStyle w:val="Hyperlink"/>
                  <w:sz w:val="20"/>
                </w:rPr>
                <w:t>1447r6</w:t>
              </w:r>
            </w:hyperlink>
            <w:r w:rsidR="00772061">
              <w:rPr>
                <w:sz w:val="20"/>
              </w:rPr>
              <w:t>.</w:t>
            </w:r>
          </w:p>
        </w:tc>
      </w:tr>
    </w:tbl>
    <w:p w14:paraId="50AE4409" w14:textId="440B0196" w:rsidR="00912132" w:rsidRPr="00484ECF" w:rsidRDefault="00912132" w:rsidP="00484EC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sidR="008D49B5">
        <w:rPr>
          <w:b/>
          <w:bCs/>
          <w:sz w:val="22"/>
          <w:szCs w:val="22"/>
        </w:rPr>
        <w:t>[</w:t>
      </w:r>
      <w:r w:rsidR="008D49B5" w:rsidRPr="006B6402">
        <w:rPr>
          <w:b/>
          <w:bCs/>
          <w:sz w:val="22"/>
          <w:szCs w:val="22"/>
          <w:u w:val="single"/>
        </w:rPr>
        <w:t xml:space="preserve">Each: </w:t>
      </w:r>
      <w:r w:rsidR="00445FE3">
        <w:rPr>
          <w:b/>
          <w:bCs/>
          <w:sz w:val="22"/>
          <w:szCs w:val="22"/>
          <w:u w:val="single"/>
        </w:rPr>
        <w:t>20</w:t>
      </w:r>
      <w:r w:rsidR="008D49B5" w:rsidRPr="00C16A2E">
        <w:rPr>
          <w:b/>
          <w:bCs/>
          <w:sz w:val="22"/>
          <w:szCs w:val="22"/>
          <w:u w:val="single"/>
        </w:rPr>
        <w:t xml:space="preserve"> mins</w:t>
      </w:r>
      <w:r w:rsidR="008D49B5">
        <w:rPr>
          <w:b/>
          <w:bCs/>
          <w:sz w:val="22"/>
          <w:szCs w:val="22"/>
          <w:u w:val="single"/>
        </w:rPr>
        <w:t xml:space="preserve"> first </w:t>
      </w:r>
      <w:proofErr w:type="spellStart"/>
      <w:r w:rsidR="008D49B5">
        <w:rPr>
          <w:b/>
          <w:bCs/>
          <w:sz w:val="22"/>
          <w:szCs w:val="22"/>
          <w:u w:val="single"/>
        </w:rPr>
        <w:t>preso</w:t>
      </w:r>
      <w:proofErr w:type="spellEnd"/>
      <w:r w:rsidR="008D49B5">
        <w:rPr>
          <w:b/>
          <w:bCs/>
          <w:sz w:val="22"/>
          <w:szCs w:val="22"/>
          <w:u w:val="single"/>
        </w:rPr>
        <w:t xml:space="preserve">, </w:t>
      </w:r>
      <w:r w:rsidR="008D49B5" w:rsidRPr="00C16A2E">
        <w:rPr>
          <w:b/>
          <w:bCs/>
          <w:sz w:val="22"/>
          <w:szCs w:val="22"/>
          <w:u w:val="single"/>
        </w:rPr>
        <w:t>10 mins SP</w:t>
      </w:r>
      <w:r w:rsidR="008D49B5">
        <w:rPr>
          <w:b/>
          <w:bCs/>
          <w:sz w:val="22"/>
          <w:szCs w:val="22"/>
        </w:rPr>
        <w:t>]</w:t>
      </w:r>
    </w:p>
    <w:p w14:paraId="2D114D3A" w14:textId="1663E0A6" w:rsidR="00912132" w:rsidRPr="00C20E15" w:rsidRDefault="00E153EF" w:rsidP="00912132">
      <w:pPr>
        <w:pStyle w:val="ListParagraph"/>
        <w:numPr>
          <w:ilvl w:val="1"/>
          <w:numId w:val="3"/>
        </w:numPr>
        <w:rPr>
          <w:color w:val="00B050"/>
          <w:sz w:val="22"/>
          <w:szCs w:val="22"/>
        </w:rPr>
      </w:pPr>
      <w:hyperlink r:id="rId402" w:history="1">
        <w:r w:rsidR="00912132" w:rsidRPr="00C20E15">
          <w:rPr>
            <w:rStyle w:val="Hyperlink"/>
            <w:color w:val="00B050"/>
            <w:sz w:val="22"/>
            <w:szCs w:val="22"/>
          </w:rPr>
          <w:t>1315r</w:t>
        </w:r>
        <w:r w:rsidR="00801C2D" w:rsidRPr="00C20E15">
          <w:rPr>
            <w:rStyle w:val="Hyperlink"/>
            <w:color w:val="00B050"/>
            <w:sz w:val="22"/>
            <w:szCs w:val="22"/>
          </w:rPr>
          <w:t>5</w:t>
        </w:r>
      </w:hyperlink>
      <w:r w:rsidR="00912132" w:rsidRPr="00C20E15">
        <w:rPr>
          <w:color w:val="00B050"/>
          <w:sz w:val="22"/>
          <w:szCs w:val="22"/>
        </w:rPr>
        <w:t xml:space="preserve"> Support for large bandwidth</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 xml:space="preserve">Yan Xin   </w:t>
      </w:r>
      <w:r w:rsidR="00912132" w:rsidRPr="00C20E15">
        <w:rPr>
          <w:color w:val="00B050"/>
          <w:sz w:val="22"/>
          <w:szCs w:val="22"/>
        </w:rPr>
        <w:tab/>
        <w:t xml:space="preserve">     [SP]</w:t>
      </w:r>
    </w:p>
    <w:p w14:paraId="765A23C1" w14:textId="3739B066" w:rsidR="00912132" w:rsidRPr="00C20E15" w:rsidRDefault="00E153EF" w:rsidP="00912132">
      <w:pPr>
        <w:pStyle w:val="ListParagraph"/>
        <w:numPr>
          <w:ilvl w:val="1"/>
          <w:numId w:val="3"/>
        </w:numPr>
        <w:rPr>
          <w:color w:val="00B050"/>
          <w:sz w:val="22"/>
          <w:szCs w:val="22"/>
        </w:rPr>
      </w:pPr>
      <w:hyperlink r:id="rId403" w:history="1">
        <w:r w:rsidR="00912132" w:rsidRPr="00C20E15">
          <w:rPr>
            <w:rStyle w:val="Hyperlink"/>
            <w:color w:val="00B050"/>
            <w:sz w:val="22"/>
            <w:szCs w:val="22"/>
          </w:rPr>
          <w:t>1319r</w:t>
        </w:r>
        <w:r w:rsidR="00801C2D" w:rsidRPr="00C20E15">
          <w:rPr>
            <w:rStyle w:val="Hyperlink"/>
            <w:color w:val="00B050"/>
            <w:sz w:val="22"/>
            <w:szCs w:val="22"/>
          </w:rPr>
          <w:t>2</w:t>
        </w:r>
      </w:hyperlink>
      <w:r w:rsidR="00912132" w:rsidRPr="00C20E15">
        <w:rPr>
          <w:color w:val="00B050"/>
          <w:sz w:val="22"/>
          <w:szCs w:val="22"/>
        </w:rPr>
        <w:t xml:space="preserve"> Preamble-Puncture</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Oded Redlich</w:t>
      </w:r>
    </w:p>
    <w:p w14:paraId="7B1AA197" w14:textId="4FA5D41D" w:rsidR="00912132" w:rsidRPr="00C20E15" w:rsidRDefault="00E153EF" w:rsidP="00912132">
      <w:pPr>
        <w:pStyle w:val="ListParagraph"/>
        <w:numPr>
          <w:ilvl w:val="1"/>
          <w:numId w:val="3"/>
        </w:numPr>
        <w:rPr>
          <w:color w:val="00B050"/>
          <w:sz w:val="22"/>
          <w:szCs w:val="22"/>
        </w:rPr>
      </w:pPr>
      <w:hyperlink r:id="rId404" w:history="1">
        <w:r w:rsidR="00912132" w:rsidRPr="00C20E15">
          <w:rPr>
            <w:rStyle w:val="Hyperlink"/>
            <w:color w:val="00B050"/>
            <w:sz w:val="22"/>
            <w:szCs w:val="22"/>
          </w:rPr>
          <w:t>1351r3</w:t>
        </w:r>
      </w:hyperlink>
      <w:r w:rsidR="00912132" w:rsidRPr="00C20E15">
        <w:rPr>
          <w:color w:val="00B050"/>
          <w:sz w:val="22"/>
          <w:szCs w:val="22"/>
        </w:rPr>
        <w:t xml:space="preserve"> Pilot</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proofErr w:type="spellStart"/>
      <w:r w:rsidR="00912132" w:rsidRPr="00C20E15">
        <w:rPr>
          <w:color w:val="00B050"/>
          <w:sz w:val="22"/>
          <w:szCs w:val="22"/>
        </w:rPr>
        <w:t>Jinyoung</w:t>
      </w:r>
      <w:proofErr w:type="spellEnd"/>
      <w:r w:rsidR="00912132" w:rsidRPr="00C20E15">
        <w:rPr>
          <w:color w:val="00B050"/>
          <w:sz w:val="22"/>
          <w:szCs w:val="22"/>
        </w:rPr>
        <w:t xml:space="preserve"> Chun</w:t>
      </w:r>
    </w:p>
    <w:p w14:paraId="47B60F12" w14:textId="08412F0C" w:rsidR="00912132" w:rsidRPr="00C20E15" w:rsidRDefault="00E153EF" w:rsidP="00912132">
      <w:pPr>
        <w:pStyle w:val="ListParagraph"/>
        <w:numPr>
          <w:ilvl w:val="1"/>
          <w:numId w:val="3"/>
        </w:numPr>
        <w:rPr>
          <w:color w:val="00B050"/>
          <w:sz w:val="22"/>
          <w:szCs w:val="22"/>
        </w:rPr>
      </w:pPr>
      <w:hyperlink r:id="rId405" w:history="1">
        <w:r w:rsidR="00912132" w:rsidRPr="00C20E15">
          <w:rPr>
            <w:rStyle w:val="Hyperlink"/>
            <w:color w:val="00B050"/>
            <w:sz w:val="22"/>
            <w:szCs w:val="22"/>
          </w:rPr>
          <w:t>1403r0</w:t>
        </w:r>
      </w:hyperlink>
      <w:r w:rsidR="00912132" w:rsidRPr="00C20E15">
        <w:rPr>
          <w:color w:val="00B050"/>
          <w:sz w:val="22"/>
          <w:szCs w:val="22"/>
        </w:rPr>
        <w:t xml:space="preserve"> TX/RXVECTOR-TRIGVECTOR-CONFIG_VECTOR</w:t>
      </w:r>
      <w:r w:rsidR="00912132" w:rsidRPr="00C20E15">
        <w:rPr>
          <w:color w:val="00B050"/>
          <w:sz w:val="22"/>
          <w:szCs w:val="22"/>
        </w:rPr>
        <w:tab/>
        <w:t>Bo Sun</w:t>
      </w:r>
    </w:p>
    <w:p w14:paraId="2E6D1110" w14:textId="1C34A932" w:rsidR="00912132" w:rsidRPr="00C20E15" w:rsidRDefault="00E153EF" w:rsidP="00912132">
      <w:pPr>
        <w:pStyle w:val="ListParagraph"/>
        <w:numPr>
          <w:ilvl w:val="1"/>
          <w:numId w:val="3"/>
        </w:numPr>
        <w:rPr>
          <w:color w:val="00B050"/>
          <w:sz w:val="22"/>
          <w:szCs w:val="22"/>
        </w:rPr>
      </w:pPr>
      <w:hyperlink r:id="rId406" w:history="1">
        <w:r w:rsidR="00912132" w:rsidRPr="00C20E15">
          <w:rPr>
            <w:rStyle w:val="Hyperlink"/>
            <w:color w:val="00B050"/>
            <w:sz w:val="22"/>
            <w:szCs w:val="22"/>
          </w:rPr>
          <w:t>1404r</w:t>
        </w:r>
        <w:r w:rsidR="00731028" w:rsidRPr="00C20E15">
          <w:rPr>
            <w:rStyle w:val="Hyperlink"/>
            <w:color w:val="00B050"/>
            <w:sz w:val="22"/>
            <w:szCs w:val="22"/>
          </w:rPr>
          <w:t>2</w:t>
        </w:r>
      </w:hyperlink>
      <w:r w:rsidR="00912132" w:rsidRPr="00C20E15">
        <w:rPr>
          <w:color w:val="00B050"/>
          <w:sz w:val="22"/>
          <w:szCs w:val="22"/>
        </w:rPr>
        <w:t xml:space="preserve"> Support-for-NON-HT-HT-VHT-HE-Format-and-Reg. </w:t>
      </w:r>
      <w:r w:rsidR="00912132" w:rsidRPr="00C20E15">
        <w:rPr>
          <w:color w:val="00B050"/>
          <w:sz w:val="22"/>
          <w:szCs w:val="22"/>
        </w:rPr>
        <w:tab/>
        <w:t xml:space="preserve">Bo Sun </w:t>
      </w:r>
    </w:p>
    <w:p w14:paraId="29345F64" w14:textId="52FED398" w:rsidR="00912132" w:rsidRPr="00C20E15" w:rsidRDefault="00E153EF" w:rsidP="00912132">
      <w:pPr>
        <w:pStyle w:val="ListParagraph"/>
        <w:numPr>
          <w:ilvl w:val="1"/>
          <w:numId w:val="3"/>
        </w:numPr>
        <w:rPr>
          <w:color w:val="00B050"/>
          <w:sz w:val="22"/>
          <w:szCs w:val="22"/>
        </w:rPr>
      </w:pPr>
      <w:hyperlink r:id="rId407" w:history="1">
        <w:r w:rsidR="00912132" w:rsidRPr="00C20E15">
          <w:rPr>
            <w:rStyle w:val="Hyperlink"/>
            <w:color w:val="00B050"/>
            <w:sz w:val="22"/>
            <w:szCs w:val="22"/>
          </w:rPr>
          <w:t>1447r</w:t>
        </w:r>
        <w:r w:rsidR="00731028" w:rsidRPr="00C20E15">
          <w:rPr>
            <w:rStyle w:val="Hyperlink"/>
            <w:color w:val="00B050"/>
            <w:sz w:val="22"/>
            <w:szCs w:val="22"/>
          </w:rPr>
          <w:t>2</w:t>
        </w:r>
      </w:hyperlink>
      <w:r w:rsidR="00912132" w:rsidRPr="00C20E15">
        <w:rPr>
          <w:color w:val="00B050"/>
          <w:sz w:val="22"/>
          <w:szCs w:val="22"/>
        </w:rPr>
        <w:t xml:space="preserve"> Subcarriers and Resource Allocation for Multiple RUs</w:t>
      </w:r>
      <w:r w:rsidR="00912132" w:rsidRPr="00C20E15">
        <w:rPr>
          <w:color w:val="00B050"/>
          <w:sz w:val="22"/>
          <w:szCs w:val="22"/>
        </w:rPr>
        <w:tab/>
        <w:t>Jianhan Liu</w:t>
      </w:r>
    </w:p>
    <w:p w14:paraId="593C4B3B" w14:textId="698A0CB6" w:rsidR="00912132" w:rsidRPr="00C20E15" w:rsidRDefault="00E153EF" w:rsidP="00912132">
      <w:pPr>
        <w:pStyle w:val="ListParagraph"/>
        <w:numPr>
          <w:ilvl w:val="1"/>
          <w:numId w:val="3"/>
        </w:numPr>
        <w:rPr>
          <w:color w:val="00B050"/>
          <w:sz w:val="22"/>
          <w:szCs w:val="22"/>
        </w:rPr>
      </w:pPr>
      <w:hyperlink r:id="rId408" w:history="1">
        <w:r w:rsidR="00912132" w:rsidRPr="00C20E15">
          <w:rPr>
            <w:rStyle w:val="Hyperlink"/>
            <w:color w:val="00B050"/>
            <w:sz w:val="22"/>
            <w:szCs w:val="22"/>
          </w:rPr>
          <w:t>1448r</w:t>
        </w:r>
        <w:r w:rsidR="00FA095D" w:rsidRPr="00C20E15">
          <w:rPr>
            <w:rStyle w:val="Hyperlink"/>
            <w:color w:val="00B050"/>
            <w:sz w:val="22"/>
            <w:szCs w:val="22"/>
          </w:rPr>
          <w:t>4</w:t>
        </w:r>
      </w:hyperlink>
      <w:r w:rsidR="00912132" w:rsidRPr="00C20E15">
        <w:rPr>
          <w:color w:val="00B050"/>
          <w:sz w:val="22"/>
          <w:szCs w:val="22"/>
        </w:rPr>
        <w:tab/>
        <w:t xml:space="preserve">Resource unit-Interleaving for RUs and </w:t>
      </w:r>
      <w:proofErr w:type="spellStart"/>
      <w:r w:rsidR="00912132" w:rsidRPr="00C20E15">
        <w:rPr>
          <w:color w:val="00B050"/>
          <w:sz w:val="22"/>
          <w:szCs w:val="22"/>
        </w:rPr>
        <w:t>Multipe</w:t>
      </w:r>
      <w:proofErr w:type="spellEnd"/>
      <w:r w:rsidR="00912132" w:rsidRPr="00C20E15">
        <w:rPr>
          <w:color w:val="00B050"/>
          <w:sz w:val="22"/>
          <w:szCs w:val="22"/>
        </w:rPr>
        <w:t xml:space="preserve"> RUs </w:t>
      </w:r>
      <w:r w:rsidR="00912132" w:rsidRPr="00C20E15">
        <w:rPr>
          <w:color w:val="00B050"/>
          <w:sz w:val="22"/>
          <w:szCs w:val="22"/>
        </w:rPr>
        <w:tab/>
        <w:t>Jianhan Liu</w:t>
      </w:r>
    </w:p>
    <w:p w14:paraId="791EF058" w14:textId="4FF25301" w:rsidR="00912132" w:rsidRPr="00C20E15" w:rsidRDefault="00E153EF" w:rsidP="00C2317D">
      <w:pPr>
        <w:pStyle w:val="ListParagraph"/>
        <w:numPr>
          <w:ilvl w:val="1"/>
          <w:numId w:val="3"/>
        </w:numPr>
        <w:jc w:val="both"/>
        <w:rPr>
          <w:color w:val="00B050"/>
          <w:sz w:val="22"/>
          <w:szCs w:val="22"/>
        </w:rPr>
      </w:pPr>
      <w:hyperlink r:id="rId409" w:history="1">
        <w:r w:rsidR="00912132" w:rsidRPr="00C20E15">
          <w:rPr>
            <w:rStyle w:val="Hyperlink"/>
            <w:color w:val="00B050"/>
            <w:sz w:val="22"/>
            <w:szCs w:val="22"/>
          </w:rPr>
          <w:t>1452</w:t>
        </w:r>
        <w:r w:rsidR="00C2317D" w:rsidRPr="00C20E15">
          <w:rPr>
            <w:rStyle w:val="Hyperlink"/>
            <w:color w:val="00B050"/>
            <w:sz w:val="22"/>
            <w:szCs w:val="22"/>
          </w:rPr>
          <w:t>r2</w:t>
        </w:r>
      </w:hyperlink>
      <w:r w:rsidR="00912132" w:rsidRPr="00C20E15">
        <w:rPr>
          <w:color w:val="00B050"/>
          <w:sz w:val="22"/>
          <w:szCs w:val="22"/>
        </w:rPr>
        <w:t xml:space="preserve"> Segment Parser</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00220B" w:rsidRPr="00C20E15">
        <w:rPr>
          <w:color w:val="00B050"/>
          <w:sz w:val="22"/>
          <w:szCs w:val="22"/>
        </w:rPr>
        <w:tab/>
      </w:r>
      <w:r w:rsidR="00912132" w:rsidRPr="00C20E15">
        <w:rPr>
          <w:color w:val="00B050"/>
          <w:sz w:val="22"/>
          <w:szCs w:val="22"/>
        </w:rPr>
        <w:tab/>
      </w:r>
      <w:r w:rsidR="00912132" w:rsidRPr="00C20E15">
        <w:rPr>
          <w:color w:val="00B050"/>
          <w:sz w:val="22"/>
          <w:szCs w:val="22"/>
        </w:rPr>
        <w:tab/>
        <w:t>Jianhan Liu</w:t>
      </w:r>
    </w:p>
    <w:p w14:paraId="32F75EF9" w14:textId="12CC9E3B" w:rsidR="00912132" w:rsidRDefault="00E153EF" w:rsidP="00912132">
      <w:pPr>
        <w:pStyle w:val="ListParagraph"/>
        <w:numPr>
          <w:ilvl w:val="1"/>
          <w:numId w:val="3"/>
        </w:numPr>
        <w:rPr>
          <w:color w:val="00B050"/>
          <w:sz w:val="22"/>
          <w:szCs w:val="22"/>
        </w:rPr>
      </w:pPr>
      <w:hyperlink r:id="rId410" w:history="1">
        <w:r w:rsidR="00912132" w:rsidRPr="00C20E15">
          <w:rPr>
            <w:rStyle w:val="Hyperlink"/>
            <w:color w:val="00B050"/>
            <w:sz w:val="22"/>
            <w:szCs w:val="22"/>
          </w:rPr>
          <w:t>1307r</w:t>
        </w:r>
        <w:r w:rsidR="00C2317D" w:rsidRPr="00C20E15">
          <w:rPr>
            <w:rStyle w:val="Hyperlink"/>
            <w:color w:val="00B050"/>
            <w:sz w:val="22"/>
            <w:szCs w:val="22"/>
          </w:rPr>
          <w:t>1</w:t>
        </w:r>
      </w:hyperlink>
      <w:r w:rsidR="00912132" w:rsidRPr="00C20E15">
        <w:rPr>
          <w:color w:val="00B050"/>
          <w:sz w:val="22"/>
          <w:szCs w:val="22"/>
        </w:rPr>
        <w:t xml:space="preserve"> Introduction-to-EHT-PHY</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Bin Tian</w:t>
      </w:r>
    </w:p>
    <w:p w14:paraId="4EDEFC13" w14:textId="3C496600" w:rsidR="009A4B57" w:rsidRPr="009A4B57" w:rsidRDefault="009A4B57" w:rsidP="009A4B57">
      <w:pPr>
        <w:ind w:left="1080"/>
        <w:rPr>
          <w:color w:val="A6A6A6" w:themeColor="background1" w:themeShade="A6"/>
          <w:szCs w:val="22"/>
        </w:rPr>
      </w:pPr>
      <w:r w:rsidRPr="009A4B57">
        <w:rPr>
          <w:color w:val="A6A6A6" w:themeColor="background1" w:themeShade="A6"/>
          <w:szCs w:val="22"/>
        </w:rPr>
        <w:t>-----------------------------------------------------------------------------------------------------------------</w:t>
      </w:r>
    </w:p>
    <w:p w14:paraId="1FDF32D8" w14:textId="5571D587" w:rsidR="00912132" w:rsidRPr="009A4B57" w:rsidRDefault="00E153EF" w:rsidP="00027806">
      <w:pPr>
        <w:pStyle w:val="ListParagraph"/>
        <w:numPr>
          <w:ilvl w:val="1"/>
          <w:numId w:val="3"/>
        </w:numPr>
        <w:rPr>
          <w:color w:val="A6A6A6" w:themeColor="background1" w:themeShade="A6"/>
        </w:rPr>
      </w:pPr>
      <w:hyperlink r:id="rId411" w:history="1">
        <w:r w:rsidR="00912132" w:rsidRPr="009A4B57">
          <w:rPr>
            <w:rStyle w:val="Hyperlink"/>
            <w:color w:val="A6A6A6" w:themeColor="background1" w:themeShade="A6"/>
            <w:sz w:val="22"/>
            <w:szCs w:val="22"/>
          </w:rPr>
          <w:t>1462r</w:t>
        </w:r>
        <w:r w:rsidR="000C21F3" w:rsidRPr="009A4B57">
          <w:rPr>
            <w:rStyle w:val="Hyperlink"/>
            <w:color w:val="A6A6A6" w:themeColor="background1" w:themeShade="A6"/>
            <w:sz w:val="22"/>
            <w:szCs w:val="22"/>
          </w:rPr>
          <w:t>1</w:t>
        </w:r>
      </w:hyperlink>
      <w:r w:rsidR="00912132" w:rsidRPr="009A4B57">
        <w:rPr>
          <w:color w:val="A6A6A6" w:themeColor="background1" w:themeShade="A6"/>
          <w:sz w:val="22"/>
          <w:szCs w:val="22"/>
        </w:rPr>
        <w:t xml:space="preserve"> PHY-Tx-Mask</w:t>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t>Xiaogang Chen</w:t>
      </w:r>
    </w:p>
    <w:p w14:paraId="31986810" w14:textId="36AED681" w:rsidR="00027806" w:rsidRPr="009A4B57" w:rsidRDefault="00E153EF" w:rsidP="00027806">
      <w:pPr>
        <w:pStyle w:val="ListParagraph"/>
        <w:numPr>
          <w:ilvl w:val="1"/>
          <w:numId w:val="3"/>
        </w:numPr>
        <w:rPr>
          <w:color w:val="A6A6A6" w:themeColor="background1" w:themeShade="A6"/>
        </w:rPr>
      </w:pPr>
      <w:hyperlink r:id="rId412" w:history="1">
        <w:r w:rsidR="00027806" w:rsidRPr="009A4B57">
          <w:rPr>
            <w:rStyle w:val="Hyperlink"/>
            <w:color w:val="A6A6A6" w:themeColor="background1" w:themeShade="A6"/>
            <w:sz w:val="22"/>
            <w:szCs w:val="22"/>
          </w:rPr>
          <w:t>1464</w:t>
        </w:r>
        <w:r w:rsidR="000C21F3" w:rsidRPr="009A4B57">
          <w:rPr>
            <w:rStyle w:val="Hyperlink"/>
            <w:color w:val="A6A6A6" w:themeColor="background1" w:themeShade="A6"/>
            <w:sz w:val="22"/>
            <w:szCs w:val="22"/>
          </w:rPr>
          <w:t>r0</w:t>
        </w:r>
      </w:hyperlink>
      <w:r w:rsidR="000C21F3" w:rsidRPr="009A4B57">
        <w:rPr>
          <w:color w:val="A6A6A6" w:themeColor="background1" w:themeShade="A6"/>
          <w:sz w:val="22"/>
          <w:szCs w:val="22"/>
        </w:rPr>
        <w:t xml:space="preserve"> PHY U-SIG</w:t>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t>Sameer Vermani</w:t>
      </w:r>
    </w:p>
    <w:p w14:paraId="0280DD1E" w14:textId="03181389" w:rsidR="00027806" w:rsidRPr="009A4B57" w:rsidRDefault="00E153EF" w:rsidP="00027806">
      <w:pPr>
        <w:pStyle w:val="ListParagraph"/>
        <w:numPr>
          <w:ilvl w:val="1"/>
          <w:numId w:val="3"/>
        </w:numPr>
        <w:rPr>
          <w:color w:val="A6A6A6" w:themeColor="background1" w:themeShade="A6"/>
        </w:rPr>
      </w:pPr>
      <w:hyperlink r:id="rId413" w:history="1">
        <w:r w:rsidR="00027806" w:rsidRPr="009A4B57">
          <w:rPr>
            <w:rStyle w:val="Hyperlink"/>
            <w:color w:val="A6A6A6" w:themeColor="background1" w:themeShade="A6"/>
            <w:sz w:val="22"/>
            <w:szCs w:val="22"/>
          </w:rPr>
          <w:t>1466</w:t>
        </w:r>
        <w:r w:rsidR="00336593"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336593" w:rsidRPr="009A4B57">
        <w:rPr>
          <w:color w:val="A6A6A6" w:themeColor="background1" w:themeShade="A6"/>
          <w:sz w:val="22"/>
          <w:szCs w:val="22"/>
        </w:rPr>
        <w:t>PHY EHT Sounding NDP</w:t>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t>Sameer Vermani</w:t>
      </w:r>
    </w:p>
    <w:p w14:paraId="278BFA99" w14:textId="56CA7559" w:rsidR="00027806" w:rsidRPr="009A4B57" w:rsidRDefault="00E153EF" w:rsidP="00027806">
      <w:pPr>
        <w:pStyle w:val="ListParagraph"/>
        <w:numPr>
          <w:ilvl w:val="1"/>
          <w:numId w:val="3"/>
        </w:numPr>
        <w:rPr>
          <w:color w:val="A6A6A6" w:themeColor="background1" w:themeShade="A6"/>
        </w:rPr>
      </w:pPr>
      <w:hyperlink r:id="rId414" w:history="1">
        <w:r w:rsidR="00027806" w:rsidRPr="009A4B57">
          <w:rPr>
            <w:rStyle w:val="Hyperlink"/>
            <w:color w:val="A6A6A6" w:themeColor="background1" w:themeShade="A6"/>
            <w:sz w:val="22"/>
            <w:szCs w:val="22"/>
          </w:rPr>
          <w:t>1480</w:t>
        </w:r>
        <w:r w:rsidR="00455B68"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455B68" w:rsidRPr="009A4B57">
        <w:rPr>
          <w:color w:val="A6A6A6" w:themeColor="background1" w:themeShade="A6"/>
          <w:sz w:val="22"/>
          <w:szCs w:val="22"/>
        </w:rPr>
        <w:t>PHY-</w:t>
      </w:r>
      <w:proofErr w:type="spellStart"/>
      <w:r w:rsidR="00455B68" w:rsidRPr="009A4B57">
        <w:rPr>
          <w:color w:val="A6A6A6" w:themeColor="background1" w:themeShade="A6"/>
          <w:sz w:val="22"/>
          <w:szCs w:val="22"/>
        </w:rPr>
        <w:t>S_flatness</w:t>
      </w:r>
      <w:proofErr w:type="spellEnd"/>
      <w:r w:rsidR="00404846" w:rsidRPr="009A4B57">
        <w:rPr>
          <w:color w:val="A6A6A6" w:themeColor="background1" w:themeShade="A6"/>
          <w:sz w:val="22"/>
          <w:szCs w:val="22"/>
        </w:rPr>
        <w:tab/>
      </w:r>
      <w:r w:rsidR="00455B68" w:rsidRPr="009A4B57">
        <w:rPr>
          <w:color w:val="A6A6A6" w:themeColor="background1" w:themeShade="A6"/>
          <w:sz w:val="22"/>
          <w:szCs w:val="22"/>
        </w:rPr>
        <w:t xml:space="preserve"> </w:t>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t>Xiaogang Chen</w:t>
      </w:r>
    </w:p>
    <w:p w14:paraId="0DC59211" w14:textId="271FB48E" w:rsidR="00027806" w:rsidRPr="009A4B57" w:rsidRDefault="00E153EF" w:rsidP="00027806">
      <w:pPr>
        <w:pStyle w:val="ListParagraph"/>
        <w:numPr>
          <w:ilvl w:val="1"/>
          <w:numId w:val="3"/>
        </w:numPr>
        <w:rPr>
          <w:color w:val="A6A6A6" w:themeColor="background1" w:themeShade="A6"/>
        </w:rPr>
      </w:pPr>
      <w:hyperlink r:id="rId415" w:history="1">
        <w:r w:rsidR="00027806" w:rsidRPr="009A4B57">
          <w:rPr>
            <w:rStyle w:val="Hyperlink"/>
            <w:color w:val="A6A6A6" w:themeColor="background1" w:themeShade="A6"/>
            <w:sz w:val="22"/>
            <w:szCs w:val="22"/>
          </w:rPr>
          <w:t>1479</w:t>
        </w:r>
        <w:r w:rsidR="007E2643" w:rsidRPr="009A4B57">
          <w:rPr>
            <w:rStyle w:val="Hyperlink"/>
            <w:color w:val="A6A6A6" w:themeColor="background1" w:themeShade="A6"/>
            <w:sz w:val="22"/>
            <w:szCs w:val="22"/>
          </w:rPr>
          <w:t>r0</w:t>
        </w:r>
      </w:hyperlink>
      <w:r w:rsidR="007E2643" w:rsidRPr="009A4B57">
        <w:rPr>
          <w:color w:val="A6A6A6" w:themeColor="background1" w:themeShade="A6"/>
          <w:sz w:val="22"/>
          <w:szCs w:val="22"/>
        </w:rPr>
        <w:t xml:space="preserve"> PHY-</w:t>
      </w:r>
      <w:proofErr w:type="spellStart"/>
      <w:r w:rsidR="007E2643" w:rsidRPr="009A4B57">
        <w:rPr>
          <w:color w:val="A6A6A6" w:themeColor="background1" w:themeShade="A6"/>
          <w:sz w:val="22"/>
          <w:szCs w:val="22"/>
        </w:rPr>
        <w:t>T_block</w:t>
      </w:r>
      <w:proofErr w:type="spellEnd"/>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t>Xiaogang Chen</w:t>
      </w:r>
    </w:p>
    <w:p w14:paraId="086A61E3" w14:textId="405EAC53" w:rsidR="00027806" w:rsidRPr="009A4B57" w:rsidRDefault="00E153EF" w:rsidP="00027806">
      <w:pPr>
        <w:pStyle w:val="ListParagraph"/>
        <w:numPr>
          <w:ilvl w:val="1"/>
          <w:numId w:val="3"/>
        </w:numPr>
        <w:rPr>
          <w:color w:val="A6A6A6" w:themeColor="background1" w:themeShade="A6"/>
        </w:rPr>
      </w:pPr>
      <w:hyperlink r:id="rId416" w:history="1">
        <w:r w:rsidR="00027806" w:rsidRPr="009A4B57">
          <w:rPr>
            <w:rStyle w:val="Hyperlink"/>
            <w:color w:val="A6A6A6" w:themeColor="background1" w:themeShade="A6"/>
            <w:sz w:val="22"/>
            <w:szCs w:val="22"/>
          </w:rPr>
          <w:t>1494</w:t>
        </w:r>
        <w:r w:rsidR="00193436" w:rsidRPr="009A4B57">
          <w:rPr>
            <w:rStyle w:val="Hyperlink"/>
            <w:color w:val="A6A6A6" w:themeColor="background1" w:themeShade="A6"/>
            <w:sz w:val="22"/>
            <w:szCs w:val="22"/>
          </w:rPr>
          <w:t>r1</w:t>
        </w:r>
      </w:hyperlink>
      <w:r w:rsidR="00193436" w:rsidRPr="009A4B57">
        <w:rPr>
          <w:color w:val="A6A6A6" w:themeColor="background1" w:themeShade="A6"/>
          <w:sz w:val="22"/>
          <w:szCs w:val="22"/>
        </w:rPr>
        <w:t xml:space="preserve"> PHY DATA scrambler and descrambler</w:t>
      </w:r>
      <w:r w:rsidR="00193436" w:rsidRPr="009A4B57">
        <w:rPr>
          <w:color w:val="A6A6A6" w:themeColor="background1" w:themeShade="A6"/>
          <w:sz w:val="22"/>
          <w:szCs w:val="22"/>
        </w:rPr>
        <w:tab/>
      </w:r>
      <w:r w:rsidR="00193436" w:rsidRPr="009A4B57">
        <w:rPr>
          <w:color w:val="A6A6A6" w:themeColor="background1" w:themeShade="A6"/>
          <w:sz w:val="22"/>
          <w:szCs w:val="22"/>
        </w:rPr>
        <w:tab/>
      </w:r>
      <w:r w:rsidR="00193436" w:rsidRPr="009A4B57">
        <w:rPr>
          <w:color w:val="A6A6A6" w:themeColor="background1" w:themeShade="A6"/>
          <w:sz w:val="22"/>
          <w:szCs w:val="22"/>
        </w:rPr>
        <w:tab/>
      </w:r>
      <w:proofErr w:type="spellStart"/>
      <w:r w:rsidR="00193436" w:rsidRPr="009A4B57">
        <w:rPr>
          <w:color w:val="A6A6A6" w:themeColor="background1" w:themeShade="A6"/>
          <w:sz w:val="22"/>
          <w:szCs w:val="22"/>
        </w:rPr>
        <w:t>Chenchen</w:t>
      </w:r>
      <w:proofErr w:type="spellEnd"/>
      <w:r w:rsidR="00193436" w:rsidRPr="009A4B57">
        <w:rPr>
          <w:color w:val="A6A6A6" w:themeColor="background1" w:themeShade="A6"/>
          <w:sz w:val="22"/>
          <w:szCs w:val="22"/>
        </w:rPr>
        <w:t xml:space="preserve"> LIU</w:t>
      </w:r>
    </w:p>
    <w:p w14:paraId="3F069025" w14:textId="50DC2173" w:rsidR="00027806" w:rsidRPr="009A4B57" w:rsidRDefault="00E153EF" w:rsidP="00027806">
      <w:pPr>
        <w:pStyle w:val="ListParagraph"/>
        <w:numPr>
          <w:ilvl w:val="1"/>
          <w:numId w:val="3"/>
        </w:numPr>
        <w:rPr>
          <w:color w:val="A6A6A6" w:themeColor="background1" w:themeShade="A6"/>
        </w:rPr>
      </w:pPr>
      <w:hyperlink r:id="rId417" w:history="1">
        <w:r w:rsidR="00027806" w:rsidRPr="009A4B57">
          <w:rPr>
            <w:rStyle w:val="Hyperlink"/>
            <w:color w:val="A6A6A6" w:themeColor="background1" w:themeShade="A6"/>
            <w:sz w:val="22"/>
            <w:szCs w:val="22"/>
          </w:rPr>
          <w:t>1495</w:t>
        </w:r>
        <w:r w:rsidR="0000220B" w:rsidRPr="009A4B57">
          <w:rPr>
            <w:rStyle w:val="Hyperlink"/>
            <w:color w:val="A6A6A6" w:themeColor="background1" w:themeShade="A6"/>
            <w:sz w:val="22"/>
            <w:szCs w:val="22"/>
          </w:rPr>
          <w:t>r1</w:t>
        </w:r>
      </w:hyperlink>
      <w:r w:rsidR="0000220B" w:rsidRPr="009A4B57">
        <w:rPr>
          <w:color w:val="A6A6A6" w:themeColor="background1" w:themeShade="A6"/>
          <w:sz w:val="22"/>
          <w:szCs w:val="22"/>
        </w:rPr>
        <w:t xml:space="preserve"> EHT LTF sequences</w:t>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proofErr w:type="spellStart"/>
      <w:r w:rsidR="0000220B" w:rsidRPr="009A4B57">
        <w:rPr>
          <w:color w:val="A6A6A6" w:themeColor="background1" w:themeShade="A6"/>
          <w:sz w:val="22"/>
          <w:szCs w:val="22"/>
        </w:rPr>
        <w:t>Chenchen</w:t>
      </w:r>
      <w:proofErr w:type="spellEnd"/>
      <w:r w:rsidR="0000220B" w:rsidRPr="009A4B57">
        <w:rPr>
          <w:color w:val="A6A6A6" w:themeColor="background1" w:themeShade="A6"/>
          <w:sz w:val="22"/>
          <w:szCs w:val="22"/>
        </w:rPr>
        <w:t xml:space="preserve"> LIU</w:t>
      </w:r>
    </w:p>
    <w:p w14:paraId="799203CD" w14:textId="77777777" w:rsidR="00BD0836" w:rsidRPr="009A4B57" w:rsidRDefault="00BD0836" w:rsidP="00BD0836">
      <w:pPr>
        <w:pStyle w:val="ListParagraph"/>
        <w:numPr>
          <w:ilvl w:val="0"/>
          <w:numId w:val="3"/>
        </w:numPr>
        <w:rPr>
          <w:color w:val="A6A6A6" w:themeColor="background1" w:themeShade="A6"/>
        </w:rPr>
      </w:pPr>
      <w:r w:rsidRPr="009A4B57">
        <w:rPr>
          <w:color w:val="A6A6A6" w:themeColor="background1" w:themeShade="A6"/>
        </w:rPr>
        <w:t>Technical Submissions:</w:t>
      </w:r>
    </w:p>
    <w:p w14:paraId="71A8B7FF" w14:textId="77777777" w:rsidR="00BD0836" w:rsidRPr="009A4B57" w:rsidRDefault="00E153EF" w:rsidP="00BD0836">
      <w:pPr>
        <w:pStyle w:val="ListParagraph"/>
        <w:numPr>
          <w:ilvl w:val="1"/>
          <w:numId w:val="3"/>
        </w:numPr>
        <w:rPr>
          <w:color w:val="A6A6A6" w:themeColor="background1" w:themeShade="A6"/>
          <w:sz w:val="22"/>
          <w:szCs w:val="22"/>
        </w:rPr>
      </w:pPr>
      <w:hyperlink r:id="rId418" w:history="1">
        <w:r w:rsidR="00BD0836" w:rsidRPr="009A4B57">
          <w:rPr>
            <w:rStyle w:val="Hyperlink"/>
            <w:color w:val="A6A6A6" w:themeColor="background1" w:themeShade="A6"/>
            <w:sz w:val="22"/>
            <w:szCs w:val="22"/>
          </w:rPr>
          <w:t>1135r3</w:t>
        </w:r>
      </w:hyperlink>
      <w:r w:rsidR="00BD0836" w:rsidRPr="009A4B57">
        <w:rPr>
          <w:color w:val="A6A6A6" w:themeColor="background1" w:themeShade="A6"/>
          <w:sz w:val="22"/>
          <w:szCs w:val="22"/>
        </w:rPr>
        <w:t xml:space="preserve"> PAPR Issues for EHT ER SU PPDU</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Park </w:t>
      </w:r>
      <w:r w:rsidR="00BD0836" w:rsidRPr="009A4B57">
        <w:rPr>
          <w:color w:val="A6A6A6" w:themeColor="background1" w:themeShade="A6"/>
          <w:sz w:val="22"/>
          <w:szCs w:val="22"/>
        </w:rPr>
        <w:tab/>
        <w:t xml:space="preserve"> [3 SPs]</w:t>
      </w:r>
    </w:p>
    <w:p w14:paraId="70A79A75" w14:textId="77777777" w:rsidR="00BD0836" w:rsidRPr="009A4B57" w:rsidRDefault="00E153EF" w:rsidP="00BD0836">
      <w:pPr>
        <w:pStyle w:val="ListParagraph"/>
        <w:numPr>
          <w:ilvl w:val="1"/>
          <w:numId w:val="3"/>
        </w:numPr>
        <w:rPr>
          <w:color w:val="A6A6A6" w:themeColor="background1" w:themeShade="A6"/>
          <w:sz w:val="22"/>
          <w:szCs w:val="22"/>
        </w:rPr>
      </w:pPr>
      <w:hyperlink r:id="rId419" w:history="1">
        <w:r w:rsidR="00BD0836" w:rsidRPr="009A4B57">
          <w:rPr>
            <w:rStyle w:val="Hyperlink"/>
            <w:color w:val="A6A6A6" w:themeColor="background1" w:themeShade="A6"/>
            <w:sz w:val="22"/>
            <w:szCs w:val="22"/>
          </w:rPr>
          <w:t>1161r0</w:t>
        </w:r>
      </w:hyperlink>
      <w:r w:rsidR="00BD0836" w:rsidRPr="009A4B57">
        <w:rPr>
          <w:color w:val="A6A6A6" w:themeColor="background1" w:themeShade="A6"/>
          <w:sz w:val="22"/>
          <w:szCs w:val="22"/>
        </w:rPr>
        <w:t xml:space="preserve"> EHT Punctured NDP and Partial bandwidth feedback.        Bin Tian</w:t>
      </w:r>
      <w:r w:rsidR="00BD0836" w:rsidRPr="009A4B57">
        <w:rPr>
          <w:color w:val="A6A6A6" w:themeColor="background1" w:themeShade="A6"/>
          <w:sz w:val="22"/>
          <w:szCs w:val="22"/>
        </w:rPr>
        <w:tab/>
        <w:t xml:space="preserve"> [SPs]</w:t>
      </w:r>
    </w:p>
    <w:p w14:paraId="68DD7F33" w14:textId="77777777" w:rsidR="00BD0836" w:rsidRPr="009A4B57" w:rsidRDefault="00E153EF" w:rsidP="00BD0836">
      <w:pPr>
        <w:pStyle w:val="ListParagraph"/>
        <w:numPr>
          <w:ilvl w:val="1"/>
          <w:numId w:val="3"/>
        </w:numPr>
        <w:rPr>
          <w:color w:val="A6A6A6" w:themeColor="background1" w:themeShade="A6"/>
          <w:sz w:val="22"/>
          <w:szCs w:val="22"/>
        </w:rPr>
      </w:pPr>
      <w:hyperlink r:id="rId420" w:history="1">
        <w:r w:rsidR="00BD0836" w:rsidRPr="009A4B57">
          <w:rPr>
            <w:rStyle w:val="Hyperlink"/>
            <w:color w:val="A6A6A6" w:themeColor="background1" w:themeShade="A6"/>
            <w:sz w:val="22"/>
            <w:szCs w:val="22"/>
          </w:rPr>
          <w:t>1223r1</w:t>
        </w:r>
      </w:hyperlink>
      <w:r w:rsidR="00BD0836" w:rsidRPr="009A4B57">
        <w:rPr>
          <w:color w:val="A6A6A6" w:themeColor="background1" w:themeShade="A6"/>
          <w:sz w:val="22"/>
          <w:szCs w:val="22"/>
        </w:rPr>
        <w:t xml:space="preserve"> Subcarrier Grouping for EHT</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Jeon</w:t>
      </w:r>
    </w:p>
    <w:p w14:paraId="1465BBBE" w14:textId="77777777" w:rsidR="00BD0836" w:rsidRPr="009A4B57" w:rsidRDefault="00E153EF" w:rsidP="00BD0836">
      <w:pPr>
        <w:pStyle w:val="ListParagraph"/>
        <w:numPr>
          <w:ilvl w:val="1"/>
          <w:numId w:val="3"/>
        </w:numPr>
        <w:rPr>
          <w:color w:val="A6A6A6" w:themeColor="background1" w:themeShade="A6"/>
          <w:sz w:val="22"/>
          <w:szCs w:val="22"/>
        </w:rPr>
      </w:pPr>
      <w:hyperlink r:id="rId421" w:history="1">
        <w:r w:rsidR="00BD0836" w:rsidRPr="009A4B57">
          <w:rPr>
            <w:rStyle w:val="Hyperlink"/>
            <w:color w:val="A6A6A6" w:themeColor="background1" w:themeShade="A6"/>
            <w:sz w:val="22"/>
            <w:szCs w:val="22"/>
          </w:rPr>
          <w:t>1159r0</w:t>
        </w:r>
      </w:hyperlink>
      <w:r w:rsidR="00BD0836" w:rsidRPr="009A4B57">
        <w:rPr>
          <w:color w:val="A6A6A6" w:themeColor="background1" w:themeShade="A6"/>
          <w:sz w:val="22"/>
          <w:szCs w:val="22"/>
        </w:rPr>
        <w:t xml:space="preserve"> 11be spectral mask                                                                Bin Tian</w:t>
      </w:r>
    </w:p>
    <w:p w14:paraId="1DE0374D" w14:textId="77777777" w:rsidR="00BD0836" w:rsidRPr="009A4B57" w:rsidRDefault="00E153EF" w:rsidP="00BD0836">
      <w:pPr>
        <w:pStyle w:val="ListParagraph"/>
        <w:numPr>
          <w:ilvl w:val="1"/>
          <w:numId w:val="3"/>
        </w:numPr>
        <w:rPr>
          <w:color w:val="A6A6A6" w:themeColor="background1" w:themeShade="A6"/>
          <w:sz w:val="22"/>
          <w:szCs w:val="22"/>
        </w:rPr>
      </w:pPr>
      <w:hyperlink r:id="rId422"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    </w:t>
      </w:r>
      <w:proofErr w:type="spellStart"/>
      <w:r w:rsidR="00BD0836" w:rsidRPr="009A4B57">
        <w:rPr>
          <w:color w:val="A6A6A6" w:themeColor="background1" w:themeShade="A6"/>
          <w:sz w:val="22"/>
          <w:szCs w:val="22"/>
        </w:rPr>
        <w:t>Wookbong</w:t>
      </w:r>
      <w:proofErr w:type="spellEnd"/>
      <w:r w:rsidR="00BD0836" w:rsidRPr="009A4B57">
        <w:rPr>
          <w:color w:val="A6A6A6" w:themeColor="background1" w:themeShade="A6"/>
          <w:sz w:val="22"/>
          <w:szCs w:val="22"/>
        </w:rPr>
        <w:t xml:space="preserve"> Lee</w:t>
      </w:r>
    </w:p>
    <w:p w14:paraId="3DB63F31" w14:textId="77777777" w:rsidR="00BD0836" w:rsidRPr="009A4B57" w:rsidRDefault="00E153EF" w:rsidP="00BD0836">
      <w:pPr>
        <w:pStyle w:val="ListParagraph"/>
        <w:numPr>
          <w:ilvl w:val="1"/>
          <w:numId w:val="3"/>
        </w:numPr>
        <w:rPr>
          <w:color w:val="A6A6A6" w:themeColor="background1" w:themeShade="A6"/>
          <w:sz w:val="22"/>
          <w:szCs w:val="22"/>
        </w:rPr>
      </w:pPr>
      <w:hyperlink r:id="rId423" w:history="1">
        <w:r w:rsidR="00BD0836" w:rsidRPr="009A4B57">
          <w:rPr>
            <w:rStyle w:val="Hyperlink"/>
            <w:color w:val="A6A6A6" w:themeColor="background1" w:themeShade="A6"/>
            <w:sz w:val="22"/>
            <w:szCs w:val="22"/>
          </w:rPr>
          <w:t>1165r0</w:t>
        </w:r>
      </w:hyperlink>
      <w:r w:rsidR="00BD0836" w:rsidRPr="009A4B57">
        <w:rPr>
          <w:color w:val="A6A6A6" w:themeColor="background1" w:themeShade="A6"/>
          <w:sz w:val="22"/>
          <w:szCs w:val="22"/>
        </w:rPr>
        <w:t xml:space="preserve"> Spectrum mask for puncturing                                              Xiaogang Chen</w:t>
      </w:r>
    </w:p>
    <w:p w14:paraId="13A319D0" w14:textId="77777777" w:rsidR="00BD0836" w:rsidRPr="009A4B57" w:rsidRDefault="00E153EF" w:rsidP="00BD0836">
      <w:pPr>
        <w:pStyle w:val="ListParagraph"/>
        <w:numPr>
          <w:ilvl w:val="1"/>
          <w:numId w:val="3"/>
        </w:numPr>
        <w:rPr>
          <w:color w:val="A6A6A6" w:themeColor="background1" w:themeShade="A6"/>
          <w:sz w:val="22"/>
          <w:szCs w:val="22"/>
        </w:rPr>
      </w:pPr>
      <w:hyperlink r:id="rId424" w:history="1">
        <w:r w:rsidR="00BD0836" w:rsidRPr="009A4B57">
          <w:rPr>
            <w:rStyle w:val="Hyperlink"/>
            <w:color w:val="A6A6A6" w:themeColor="background1" w:themeShade="A6"/>
            <w:sz w:val="22"/>
            <w:szCs w:val="22"/>
          </w:rPr>
          <w:t>1174r0</w:t>
        </w:r>
      </w:hyperlink>
      <w:r w:rsidR="00BD0836" w:rsidRPr="009A4B57">
        <w:rPr>
          <w:color w:val="A6A6A6" w:themeColor="background1" w:themeShade="A6"/>
          <w:sz w:val="22"/>
          <w:szCs w:val="22"/>
        </w:rPr>
        <w:t xml:space="preserve"> E-SIG Detection with Different Puncturing Patterns</w:t>
      </w:r>
      <w:r w:rsidR="00BD0836" w:rsidRPr="009A4B57">
        <w:rPr>
          <w:color w:val="A6A6A6" w:themeColor="background1" w:themeShade="A6"/>
          <w:sz w:val="22"/>
          <w:szCs w:val="22"/>
        </w:rPr>
        <w:tab/>
        <w:t xml:space="preserve">  Junghoon Suh</w:t>
      </w:r>
    </w:p>
    <w:p w14:paraId="73220053" w14:textId="77777777" w:rsidR="00BD0836" w:rsidRPr="009A4B57" w:rsidRDefault="00E153EF" w:rsidP="00BD0836">
      <w:pPr>
        <w:pStyle w:val="ListParagraph"/>
        <w:numPr>
          <w:ilvl w:val="1"/>
          <w:numId w:val="3"/>
        </w:numPr>
        <w:rPr>
          <w:color w:val="A6A6A6" w:themeColor="background1" w:themeShade="A6"/>
          <w:sz w:val="22"/>
          <w:szCs w:val="22"/>
        </w:rPr>
      </w:pPr>
      <w:hyperlink r:id="rId425" w:history="1">
        <w:r w:rsidR="00BD0836" w:rsidRPr="009A4B57">
          <w:rPr>
            <w:rStyle w:val="Hyperlink"/>
            <w:color w:val="A6A6A6" w:themeColor="background1" w:themeShade="A6"/>
            <w:sz w:val="22"/>
            <w:szCs w:val="22"/>
          </w:rPr>
          <w:t>1191r0</w:t>
        </w:r>
      </w:hyperlink>
      <w:r w:rsidR="00BD0836" w:rsidRPr="009A4B57">
        <w:rPr>
          <w:color w:val="A6A6A6" w:themeColor="background1" w:themeShade="A6"/>
          <w:sz w:val="22"/>
          <w:szCs w:val="22"/>
        </w:rPr>
        <w:t xml:space="preserve"> DUP mode PAPR reduction                                                  Ron Porat</w:t>
      </w:r>
    </w:p>
    <w:p w14:paraId="7A736018" w14:textId="77777777" w:rsidR="00BD0836" w:rsidRPr="009A4B57" w:rsidRDefault="00E153EF" w:rsidP="00BD0836">
      <w:pPr>
        <w:pStyle w:val="ListParagraph"/>
        <w:numPr>
          <w:ilvl w:val="1"/>
          <w:numId w:val="3"/>
        </w:numPr>
        <w:rPr>
          <w:color w:val="A6A6A6" w:themeColor="background1" w:themeShade="A6"/>
          <w:sz w:val="22"/>
          <w:szCs w:val="22"/>
        </w:rPr>
      </w:pPr>
      <w:hyperlink r:id="rId426" w:history="1">
        <w:r w:rsidR="00BD0836" w:rsidRPr="009A4B57">
          <w:rPr>
            <w:rStyle w:val="Hyperlink"/>
            <w:color w:val="A6A6A6" w:themeColor="background1" w:themeShade="A6"/>
            <w:sz w:val="22"/>
            <w:szCs w:val="22"/>
          </w:rPr>
          <w:t>1178r0</w:t>
        </w:r>
      </w:hyperlink>
      <w:r w:rsidR="00BD0836" w:rsidRPr="009A4B57">
        <w:rPr>
          <w:color w:val="A6A6A6" w:themeColor="background1" w:themeShade="A6"/>
          <w:sz w:val="22"/>
          <w:szCs w:val="22"/>
        </w:rPr>
        <w:t xml:space="preserve"> Discussions on MU-MIMO </w:t>
      </w:r>
      <w:proofErr w:type="spellStart"/>
      <w:r w:rsidR="00BD0836" w:rsidRPr="009A4B57">
        <w:rPr>
          <w:color w:val="A6A6A6" w:themeColor="background1" w:themeShade="A6"/>
          <w:sz w:val="22"/>
          <w:szCs w:val="22"/>
        </w:rPr>
        <w:t>Signaling</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w:t>
      </w:r>
      <w:proofErr w:type="spellStart"/>
      <w:r w:rsidR="00BD0836" w:rsidRPr="009A4B57">
        <w:rPr>
          <w:color w:val="A6A6A6" w:themeColor="background1" w:themeShade="A6"/>
          <w:sz w:val="22"/>
          <w:szCs w:val="22"/>
        </w:rPr>
        <w:t>Mengshi</w:t>
      </w:r>
      <w:proofErr w:type="spellEnd"/>
      <w:r w:rsidR="00BD0836" w:rsidRPr="009A4B57">
        <w:rPr>
          <w:color w:val="A6A6A6" w:themeColor="background1" w:themeShade="A6"/>
          <w:sz w:val="22"/>
          <w:szCs w:val="22"/>
        </w:rPr>
        <w:t xml:space="preserve"> Hu</w:t>
      </w:r>
    </w:p>
    <w:p w14:paraId="373A60F2" w14:textId="77777777" w:rsidR="00BD0836" w:rsidRPr="009A4B57" w:rsidRDefault="00E153EF" w:rsidP="00BD0836">
      <w:pPr>
        <w:pStyle w:val="ListParagraph"/>
        <w:numPr>
          <w:ilvl w:val="1"/>
          <w:numId w:val="3"/>
        </w:numPr>
        <w:rPr>
          <w:color w:val="A6A6A6" w:themeColor="background1" w:themeShade="A6"/>
          <w:sz w:val="22"/>
          <w:szCs w:val="22"/>
        </w:rPr>
      </w:pPr>
      <w:hyperlink r:id="rId427"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w:t>
      </w:r>
      <w:r w:rsidR="00BD0836" w:rsidRPr="009A4B57">
        <w:rPr>
          <w:color w:val="A6A6A6" w:themeColor="background1" w:themeShade="A6"/>
          <w:sz w:val="22"/>
          <w:szCs w:val="22"/>
        </w:rPr>
        <w:tab/>
        <w:t xml:space="preserve">   Wook Bong Lee</w:t>
      </w:r>
      <w:r w:rsidR="00BD0836" w:rsidRPr="009A4B57">
        <w:rPr>
          <w:color w:val="A6A6A6" w:themeColor="background1" w:themeShade="A6"/>
          <w:sz w:val="22"/>
          <w:szCs w:val="22"/>
        </w:rPr>
        <w:tab/>
      </w:r>
    </w:p>
    <w:p w14:paraId="55A5F0DD" w14:textId="77777777" w:rsidR="00BD0836" w:rsidRPr="009A4B57" w:rsidRDefault="00E153EF" w:rsidP="00BD0836">
      <w:pPr>
        <w:pStyle w:val="ListParagraph"/>
        <w:numPr>
          <w:ilvl w:val="1"/>
          <w:numId w:val="3"/>
        </w:numPr>
        <w:rPr>
          <w:color w:val="A6A6A6" w:themeColor="background1" w:themeShade="A6"/>
          <w:sz w:val="22"/>
          <w:szCs w:val="22"/>
        </w:rPr>
      </w:pPr>
      <w:hyperlink r:id="rId428" w:history="1">
        <w:r w:rsidR="00BD0836" w:rsidRPr="009A4B57">
          <w:rPr>
            <w:rStyle w:val="Hyperlink"/>
            <w:color w:val="A6A6A6" w:themeColor="background1" w:themeShade="A6"/>
            <w:sz w:val="22"/>
            <w:szCs w:val="22"/>
          </w:rPr>
          <w:t>1206r0</w:t>
        </w:r>
      </w:hyperlink>
      <w:r w:rsidR="00BD0836" w:rsidRPr="009A4B57">
        <w:rPr>
          <w:color w:val="A6A6A6" w:themeColor="background1" w:themeShade="A6"/>
          <w:sz w:val="22"/>
          <w:szCs w:val="22"/>
        </w:rPr>
        <w:t xml:space="preserve"> Discussions on PAPR Reduction Methods for DUP Mode   </w:t>
      </w:r>
      <w:proofErr w:type="spellStart"/>
      <w:r w:rsidR="00BD0836" w:rsidRPr="009A4B57">
        <w:rPr>
          <w:color w:val="A6A6A6" w:themeColor="background1" w:themeShade="A6"/>
          <w:sz w:val="22"/>
          <w:szCs w:val="22"/>
        </w:rPr>
        <w:t>ChenChen</w:t>
      </w:r>
      <w:proofErr w:type="spellEnd"/>
      <w:r w:rsidR="00BD0836" w:rsidRPr="009A4B57">
        <w:rPr>
          <w:color w:val="A6A6A6" w:themeColor="background1" w:themeShade="A6"/>
          <w:sz w:val="22"/>
          <w:szCs w:val="22"/>
        </w:rPr>
        <w:t xml:space="preserve"> Liu</w:t>
      </w:r>
    </w:p>
    <w:p w14:paraId="5A163D07" w14:textId="77777777" w:rsidR="00BD0836" w:rsidRPr="009A4B57" w:rsidRDefault="00E153EF" w:rsidP="00BD0836">
      <w:pPr>
        <w:pStyle w:val="ListParagraph"/>
        <w:numPr>
          <w:ilvl w:val="1"/>
          <w:numId w:val="3"/>
        </w:numPr>
        <w:rPr>
          <w:color w:val="A6A6A6" w:themeColor="background1" w:themeShade="A6"/>
          <w:sz w:val="22"/>
          <w:szCs w:val="22"/>
        </w:rPr>
      </w:pPr>
      <w:hyperlink r:id="rId429" w:history="1">
        <w:r w:rsidR="00BD0836" w:rsidRPr="009A4B57">
          <w:rPr>
            <w:rStyle w:val="Hyperlink"/>
            <w:color w:val="A6A6A6" w:themeColor="background1" w:themeShade="A6"/>
            <w:sz w:val="22"/>
            <w:szCs w:val="22"/>
          </w:rPr>
          <w:t>1238r0</w:t>
        </w:r>
      </w:hyperlink>
      <w:r w:rsidR="00BD0836" w:rsidRPr="009A4B57">
        <w:rPr>
          <w:color w:val="A6A6A6" w:themeColor="background1" w:themeShade="A6"/>
          <w:sz w:val="22"/>
          <w:szCs w:val="22"/>
        </w:rPr>
        <w:t xml:space="preserve"> Open Issues on Preamble Design</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Sameer Vermani</w:t>
      </w:r>
    </w:p>
    <w:p w14:paraId="22302138" w14:textId="77777777" w:rsidR="00BD0836" w:rsidRPr="009A4B57" w:rsidRDefault="00E153EF" w:rsidP="00BD0836">
      <w:pPr>
        <w:pStyle w:val="ListParagraph"/>
        <w:numPr>
          <w:ilvl w:val="1"/>
          <w:numId w:val="3"/>
        </w:numPr>
        <w:rPr>
          <w:color w:val="A6A6A6" w:themeColor="background1" w:themeShade="A6"/>
          <w:sz w:val="22"/>
          <w:szCs w:val="22"/>
        </w:rPr>
      </w:pPr>
      <w:hyperlink r:id="rId430" w:history="1">
        <w:r w:rsidR="00BD0836" w:rsidRPr="009A4B57">
          <w:rPr>
            <w:rStyle w:val="Hyperlink"/>
            <w:color w:val="A6A6A6" w:themeColor="background1" w:themeShade="A6"/>
            <w:sz w:val="22"/>
            <w:szCs w:val="22"/>
          </w:rPr>
          <w:t>1259r0</w:t>
        </w:r>
      </w:hyperlink>
      <w:r w:rsidR="00BD0836" w:rsidRPr="009A4B57">
        <w:rPr>
          <w:color w:val="A6A6A6" w:themeColor="background1" w:themeShade="A6"/>
          <w:sz w:val="22"/>
          <w:szCs w:val="22"/>
        </w:rPr>
        <w:t xml:space="preserve"> Puncturing patterns for </w:t>
      </w:r>
      <w:proofErr w:type="spellStart"/>
      <w:r w:rsidR="00BD0836" w:rsidRPr="009A4B57">
        <w:rPr>
          <w:color w:val="A6A6A6" w:themeColor="background1" w:themeShade="A6"/>
          <w:sz w:val="22"/>
          <w:szCs w:val="22"/>
        </w:rPr>
        <w:t>ofdma</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2B77157F" w14:textId="77777777" w:rsidR="00BD0836" w:rsidRPr="009A4B57" w:rsidRDefault="00E153EF" w:rsidP="00BD0836">
      <w:pPr>
        <w:pStyle w:val="ListParagraph"/>
        <w:numPr>
          <w:ilvl w:val="1"/>
          <w:numId w:val="3"/>
        </w:numPr>
        <w:rPr>
          <w:color w:val="A6A6A6" w:themeColor="background1" w:themeShade="A6"/>
          <w:sz w:val="22"/>
          <w:szCs w:val="22"/>
        </w:rPr>
      </w:pPr>
      <w:hyperlink r:id="rId431" w:history="1">
        <w:r w:rsidR="00BD0836" w:rsidRPr="009A4B57">
          <w:rPr>
            <w:rStyle w:val="Hyperlink"/>
            <w:color w:val="A6A6A6" w:themeColor="background1" w:themeShade="A6"/>
            <w:sz w:val="22"/>
            <w:szCs w:val="22"/>
          </w:rPr>
          <w:t>1310r0</w:t>
        </w:r>
      </w:hyperlink>
      <w:r w:rsidR="00BD0836" w:rsidRPr="009A4B57">
        <w:rPr>
          <w:color w:val="A6A6A6" w:themeColor="background1" w:themeShade="A6"/>
          <w:sz w:val="22"/>
          <w:szCs w:val="22"/>
        </w:rPr>
        <w:t xml:space="preserve"> Coding bit in MU-MIMO</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12806CCD" w14:textId="77777777" w:rsidR="00BD0836" w:rsidRPr="009A4B57" w:rsidRDefault="00E153EF" w:rsidP="00BD0836">
      <w:pPr>
        <w:pStyle w:val="ListParagraph"/>
        <w:numPr>
          <w:ilvl w:val="1"/>
          <w:numId w:val="3"/>
        </w:numPr>
        <w:rPr>
          <w:color w:val="A6A6A6" w:themeColor="background1" w:themeShade="A6"/>
          <w:sz w:val="22"/>
          <w:szCs w:val="22"/>
        </w:rPr>
      </w:pPr>
      <w:hyperlink r:id="rId432" w:history="1">
        <w:r w:rsidR="00BD0836" w:rsidRPr="009A4B57">
          <w:rPr>
            <w:rStyle w:val="Hyperlink"/>
            <w:color w:val="A6A6A6" w:themeColor="background1" w:themeShade="A6"/>
            <w:sz w:val="22"/>
            <w:szCs w:val="22"/>
          </w:rPr>
          <w:t>1311r0</w:t>
        </w:r>
      </w:hyperlink>
      <w:r w:rsidR="00BD0836" w:rsidRPr="009A4B57">
        <w:rPr>
          <w:color w:val="A6A6A6" w:themeColor="background1" w:themeShade="A6"/>
          <w:sz w:val="22"/>
          <w:szCs w:val="22"/>
        </w:rPr>
        <w:t xml:space="preserve"> 2x LTF 320MHz sequences</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63DAA8C5" w14:textId="77777777" w:rsidR="00BD0836" w:rsidRPr="009A4B57" w:rsidRDefault="00E153EF" w:rsidP="00BD0836">
      <w:pPr>
        <w:pStyle w:val="ListParagraph"/>
        <w:numPr>
          <w:ilvl w:val="1"/>
          <w:numId w:val="3"/>
        </w:numPr>
        <w:rPr>
          <w:color w:val="A6A6A6" w:themeColor="background1" w:themeShade="A6"/>
          <w:sz w:val="22"/>
          <w:szCs w:val="22"/>
        </w:rPr>
      </w:pPr>
      <w:hyperlink r:id="rId433" w:history="1">
        <w:r w:rsidR="00BD0836" w:rsidRPr="009A4B57">
          <w:rPr>
            <w:rStyle w:val="Hyperlink"/>
            <w:color w:val="A6A6A6" w:themeColor="background1" w:themeShade="A6"/>
            <w:sz w:val="22"/>
            <w:szCs w:val="22"/>
          </w:rPr>
          <w:t>1317r0</w:t>
        </w:r>
      </w:hyperlink>
      <w:r w:rsidR="00BD0836" w:rsidRPr="009A4B57">
        <w:rPr>
          <w:color w:val="A6A6A6" w:themeColor="background1" w:themeShade="A6"/>
          <w:sz w:val="22"/>
          <w:szCs w:val="22"/>
        </w:rPr>
        <w:t xml:space="preserve"> SIG-contents-discussion-for-</w:t>
      </w:r>
      <w:proofErr w:type="spellStart"/>
      <w:r w:rsidR="00BD0836" w:rsidRPr="009A4B57">
        <w:rPr>
          <w:color w:val="A6A6A6" w:themeColor="background1" w:themeShade="A6"/>
          <w:sz w:val="22"/>
          <w:szCs w:val="22"/>
        </w:rPr>
        <w:t>eht</w:t>
      </w:r>
      <w:proofErr w:type="spellEnd"/>
      <w:r w:rsidR="00BD0836" w:rsidRPr="009A4B57">
        <w:rPr>
          <w:color w:val="A6A6A6" w:themeColor="background1" w:themeShade="A6"/>
          <w:sz w:val="22"/>
          <w:szCs w:val="22"/>
        </w:rPr>
        <w:t>-sounding-</w:t>
      </w:r>
      <w:proofErr w:type="spellStart"/>
      <w:r w:rsidR="00BD0836" w:rsidRPr="009A4B57">
        <w:rPr>
          <w:color w:val="A6A6A6" w:themeColor="background1" w:themeShade="A6"/>
          <w:sz w:val="22"/>
          <w:szCs w:val="22"/>
        </w:rPr>
        <w:t>ndp</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Ross Yu</w:t>
      </w:r>
    </w:p>
    <w:p w14:paraId="56898587" w14:textId="77777777" w:rsidR="00BD0836" w:rsidRPr="009A4B57" w:rsidRDefault="00BD0836" w:rsidP="00BD0836">
      <w:pPr>
        <w:ind w:left="360" w:firstLine="360"/>
        <w:rPr>
          <w:color w:val="A6A6A6" w:themeColor="background1" w:themeShade="A6"/>
        </w:rPr>
      </w:pPr>
      <w:r w:rsidRPr="009A4B57">
        <w:rPr>
          <w:i/>
          <w:iCs/>
          <w:color w:val="A6A6A6" w:themeColor="background1" w:themeShade="A6"/>
        </w:rPr>
        <w:t xml:space="preserve">      * Note: Need to be uploaded to Mentor website 7 days prior to the conf call</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lastRenderedPageBreak/>
        <w:t>Adjourn</w:t>
      </w:r>
    </w:p>
    <w:p w14:paraId="67451E46" w14:textId="35A1C5EA" w:rsidR="005624BF" w:rsidRPr="00755C65" w:rsidRDefault="005624BF" w:rsidP="005624BF">
      <w:pPr>
        <w:pStyle w:val="Heading3"/>
      </w:pPr>
      <w:r w:rsidRPr="00146DBD">
        <w:rPr>
          <w:highlight w:val="green"/>
        </w:rPr>
        <w:t>5</w:t>
      </w:r>
      <w:r w:rsidRPr="00146DBD">
        <w:rPr>
          <w:highlight w:val="green"/>
          <w:vertAlign w:val="superscript"/>
        </w:rPr>
        <w:t>th</w:t>
      </w:r>
      <w:r w:rsidRPr="00146DBD">
        <w:rPr>
          <w:highlight w:val="green"/>
        </w:rPr>
        <w:t xml:space="preserve"> Conf. Call: September 21 (10:00–13:00 ET)–MAC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Cause an LOA to be submitted to the IEEE-SA (</w:t>
      </w:r>
      <w:hyperlink r:id="rId434"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435"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4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43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3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39"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0679AEC7" w14:textId="77777777" w:rsidR="007368CE" w:rsidRDefault="007368CE" w:rsidP="007368CE">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7368CE" w:rsidRPr="00F7512A" w14:paraId="206D7C50" w14:textId="77777777" w:rsidTr="00F70FF7">
        <w:tc>
          <w:tcPr>
            <w:tcW w:w="1435" w:type="dxa"/>
          </w:tcPr>
          <w:p w14:paraId="0532C19E" w14:textId="77777777" w:rsidR="007368CE" w:rsidRPr="00F7512A" w:rsidRDefault="007368CE" w:rsidP="00F70FF7">
            <w:pPr>
              <w:jc w:val="center"/>
              <w:rPr>
                <w:b/>
                <w:bCs/>
                <w:sz w:val="20"/>
              </w:rPr>
            </w:pPr>
            <w:r w:rsidRPr="00F7512A">
              <w:rPr>
                <w:b/>
                <w:bCs/>
                <w:sz w:val="20"/>
                <w:highlight w:val="red"/>
              </w:rPr>
              <w:t>Not Uploaded</w:t>
            </w:r>
          </w:p>
        </w:tc>
        <w:tc>
          <w:tcPr>
            <w:tcW w:w="2250" w:type="dxa"/>
          </w:tcPr>
          <w:p w14:paraId="073A7C28" w14:textId="77777777" w:rsidR="007368CE" w:rsidRPr="00F7512A" w:rsidRDefault="007368CE" w:rsidP="00F70FF7">
            <w:pPr>
              <w:jc w:val="center"/>
              <w:rPr>
                <w:b/>
                <w:bCs/>
                <w:sz w:val="20"/>
              </w:rPr>
            </w:pPr>
            <w:r w:rsidRPr="00F7512A">
              <w:rPr>
                <w:b/>
                <w:bCs/>
                <w:sz w:val="20"/>
                <w:highlight w:val="cyan"/>
              </w:rPr>
              <w:t>Uploaded</w:t>
            </w:r>
          </w:p>
        </w:tc>
        <w:tc>
          <w:tcPr>
            <w:tcW w:w="2880" w:type="dxa"/>
          </w:tcPr>
          <w:p w14:paraId="69B9AF05" w14:textId="77777777" w:rsidR="007368CE" w:rsidRPr="00F7512A" w:rsidRDefault="007368CE" w:rsidP="00F70FF7">
            <w:pPr>
              <w:jc w:val="center"/>
              <w:rPr>
                <w:b/>
                <w:bCs/>
                <w:sz w:val="20"/>
              </w:rPr>
            </w:pPr>
            <w:r w:rsidRPr="00F7512A">
              <w:rPr>
                <w:b/>
                <w:bCs/>
                <w:sz w:val="20"/>
                <w:highlight w:val="yellow"/>
              </w:rPr>
              <w:t>And Presented</w:t>
            </w:r>
          </w:p>
        </w:tc>
        <w:tc>
          <w:tcPr>
            <w:tcW w:w="3690" w:type="dxa"/>
          </w:tcPr>
          <w:p w14:paraId="137C3E44" w14:textId="77777777" w:rsidR="007368CE" w:rsidRPr="00F7512A" w:rsidRDefault="007368CE"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368CE" w:rsidRPr="00F7512A" w14:paraId="069608B2" w14:textId="77777777" w:rsidTr="00F70FF7">
        <w:tc>
          <w:tcPr>
            <w:tcW w:w="1435" w:type="dxa"/>
          </w:tcPr>
          <w:p w14:paraId="2346D917" w14:textId="77777777" w:rsidR="007368CE" w:rsidRPr="00031D5A" w:rsidRDefault="007368CE" w:rsidP="00F70FF7">
            <w:pPr>
              <w:rPr>
                <w:sz w:val="20"/>
              </w:rPr>
            </w:pPr>
          </w:p>
        </w:tc>
        <w:tc>
          <w:tcPr>
            <w:tcW w:w="2250" w:type="dxa"/>
          </w:tcPr>
          <w:p w14:paraId="7002FA87" w14:textId="621A51BD" w:rsidR="007368CE" w:rsidRPr="004C3955" w:rsidRDefault="007368CE" w:rsidP="00551833">
            <w:pPr>
              <w:rPr>
                <w:sz w:val="20"/>
              </w:rPr>
            </w:pPr>
            <w:del w:id="32" w:author="Alfred Aster" w:date="2020-09-21T12:21:00Z">
              <w:r w:rsidRPr="004C3955" w:rsidDel="00551833">
                <w:rPr>
                  <w:sz w:val="20"/>
                </w:rPr>
                <w:delText>1320, 1274, 1332, 1333, 1407,</w:delText>
              </w:r>
            </w:del>
            <w:r w:rsidRPr="004C3955">
              <w:rPr>
                <w:sz w:val="20"/>
              </w:rPr>
              <w:t xml:space="preserve"> 1409, 1434, 1408, 1440, 1445, 1411, 1431.</w:t>
            </w:r>
          </w:p>
        </w:tc>
        <w:tc>
          <w:tcPr>
            <w:tcW w:w="2880" w:type="dxa"/>
          </w:tcPr>
          <w:p w14:paraId="3D520F92" w14:textId="7A4CADFF" w:rsidR="007368CE" w:rsidRPr="00031D5A" w:rsidRDefault="007368CE" w:rsidP="00F70FF7">
            <w:pPr>
              <w:rPr>
                <w:sz w:val="20"/>
              </w:rPr>
            </w:pPr>
            <w:del w:id="33" w:author="Alfred Aster" w:date="2020-09-21T08:22:00Z">
              <w:r w:rsidRPr="00031D5A" w:rsidDel="004E6BE7">
                <w:rPr>
                  <w:sz w:val="20"/>
                </w:rPr>
                <w:delText xml:space="preserve">1336, </w:delText>
              </w:r>
            </w:del>
            <w:r w:rsidRPr="00031D5A">
              <w:rPr>
                <w:sz w:val="20"/>
              </w:rPr>
              <w:t>1395</w:t>
            </w:r>
            <w:del w:id="34" w:author="Alfred Aster" w:date="2020-09-21T08:22:00Z">
              <w:r w:rsidRPr="00031D5A" w:rsidDel="004E6BE7">
                <w:rPr>
                  <w:sz w:val="20"/>
                </w:rPr>
                <w:delText>, 1292</w:delText>
              </w:r>
            </w:del>
            <w:ins w:id="35" w:author="Alfred Aster" w:date="2020-09-21T12:21:00Z">
              <w:r w:rsidR="00551833">
                <w:rPr>
                  <w:sz w:val="20"/>
                </w:rPr>
                <w:t xml:space="preserve">, </w:t>
              </w:r>
              <w:r w:rsidR="00551833" w:rsidRPr="004C3955">
                <w:rPr>
                  <w:sz w:val="20"/>
                </w:rPr>
                <w:t>1320</w:t>
              </w:r>
              <w:r w:rsidR="00551833">
                <w:rPr>
                  <w:sz w:val="20"/>
                </w:rPr>
                <w:t>, 1274, 1332, 1333, 1407</w:t>
              </w:r>
            </w:ins>
            <w:r w:rsidRPr="00031D5A">
              <w:rPr>
                <w:sz w:val="20"/>
              </w:rPr>
              <w:t>.</w:t>
            </w:r>
          </w:p>
        </w:tc>
        <w:tc>
          <w:tcPr>
            <w:tcW w:w="3690" w:type="dxa"/>
          </w:tcPr>
          <w:p w14:paraId="102C17B4" w14:textId="52F77AEA" w:rsidR="007368CE" w:rsidRPr="00031D5A" w:rsidRDefault="00E153EF" w:rsidP="00F70FF7">
            <w:pPr>
              <w:rPr>
                <w:sz w:val="20"/>
              </w:rPr>
            </w:pPr>
            <w:hyperlink r:id="rId440" w:history="1">
              <w:r w:rsidR="007368CE" w:rsidRPr="00031D5A">
                <w:rPr>
                  <w:rStyle w:val="Hyperlink"/>
                  <w:sz w:val="20"/>
                </w:rPr>
                <w:t>1256r3</w:t>
              </w:r>
            </w:hyperlink>
            <w:r w:rsidR="007368CE" w:rsidRPr="00031D5A">
              <w:rPr>
                <w:sz w:val="20"/>
              </w:rPr>
              <w:t xml:space="preserve">, </w:t>
            </w:r>
            <w:hyperlink r:id="rId441" w:history="1">
              <w:r w:rsidR="007368CE" w:rsidRPr="00031D5A">
                <w:rPr>
                  <w:rStyle w:val="Hyperlink"/>
                  <w:sz w:val="20"/>
                </w:rPr>
                <w:t>1255r4</w:t>
              </w:r>
            </w:hyperlink>
            <w:r w:rsidR="007368CE" w:rsidRPr="00031D5A">
              <w:rPr>
                <w:sz w:val="20"/>
              </w:rPr>
              <w:t xml:space="preserve">, </w:t>
            </w:r>
            <w:hyperlink r:id="rId442" w:history="1">
              <w:r w:rsidR="007368CE" w:rsidRPr="00031D5A">
                <w:rPr>
                  <w:rStyle w:val="Hyperlink"/>
                  <w:sz w:val="20"/>
                </w:rPr>
                <w:t>1272r1</w:t>
              </w:r>
            </w:hyperlink>
            <w:r w:rsidR="007368CE" w:rsidRPr="00031D5A">
              <w:rPr>
                <w:sz w:val="20"/>
              </w:rPr>
              <w:t xml:space="preserve">, </w:t>
            </w:r>
            <w:hyperlink r:id="rId443" w:history="1">
              <w:r w:rsidR="007368CE" w:rsidRPr="00031D5A">
                <w:rPr>
                  <w:rStyle w:val="Hyperlink"/>
                  <w:sz w:val="20"/>
                </w:rPr>
                <w:t>1261r1</w:t>
              </w:r>
            </w:hyperlink>
            <w:r w:rsidR="007368CE" w:rsidRPr="00031D5A">
              <w:rPr>
                <w:sz w:val="20"/>
              </w:rPr>
              <w:t xml:space="preserve">, </w:t>
            </w:r>
            <w:hyperlink r:id="rId444" w:history="1">
              <w:r w:rsidR="007368CE" w:rsidRPr="00031D5A">
                <w:rPr>
                  <w:rStyle w:val="Hyperlink"/>
                  <w:sz w:val="20"/>
                </w:rPr>
                <w:t>1291r12</w:t>
              </w:r>
            </w:hyperlink>
            <w:r w:rsidR="007368CE" w:rsidRPr="00031D5A">
              <w:rPr>
                <w:sz w:val="20"/>
              </w:rPr>
              <w:t xml:space="preserve">, </w:t>
            </w:r>
            <w:hyperlink r:id="rId445" w:history="1">
              <w:r w:rsidR="007368CE" w:rsidRPr="00031D5A">
                <w:rPr>
                  <w:rStyle w:val="Hyperlink"/>
                  <w:sz w:val="20"/>
                </w:rPr>
                <w:t>1271r7</w:t>
              </w:r>
            </w:hyperlink>
            <w:r w:rsidR="007368CE" w:rsidRPr="00031D5A">
              <w:rPr>
                <w:sz w:val="20"/>
              </w:rPr>
              <w:t xml:space="preserve">, </w:t>
            </w:r>
            <w:hyperlink r:id="rId446" w:history="1">
              <w:r w:rsidR="007368CE" w:rsidRPr="00031D5A">
                <w:rPr>
                  <w:rStyle w:val="Hyperlink"/>
                  <w:sz w:val="20"/>
                </w:rPr>
                <w:t>1275r4</w:t>
              </w:r>
            </w:hyperlink>
            <w:r w:rsidR="007368CE" w:rsidRPr="00031D5A">
              <w:rPr>
                <w:sz w:val="20"/>
              </w:rPr>
              <w:t xml:space="preserve">, </w:t>
            </w:r>
            <w:hyperlink r:id="rId447" w:history="1">
              <w:r w:rsidR="007368CE" w:rsidRPr="00031D5A">
                <w:rPr>
                  <w:rStyle w:val="Hyperlink"/>
                  <w:sz w:val="20"/>
                </w:rPr>
                <w:t>1270r4</w:t>
              </w:r>
            </w:hyperlink>
            <w:r w:rsidR="007368CE" w:rsidRPr="00031D5A">
              <w:rPr>
                <w:sz w:val="20"/>
              </w:rPr>
              <w:t xml:space="preserve">, </w:t>
            </w:r>
            <w:hyperlink r:id="rId448" w:history="1">
              <w:r w:rsidR="007368CE" w:rsidRPr="00031D5A">
                <w:rPr>
                  <w:rStyle w:val="Hyperlink"/>
                  <w:sz w:val="20"/>
                </w:rPr>
                <w:t>1300r8</w:t>
              </w:r>
            </w:hyperlink>
            <w:r w:rsidR="007368CE" w:rsidRPr="00031D5A">
              <w:rPr>
                <w:sz w:val="20"/>
              </w:rPr>
              <w:t xml:space="preserve">, </w:t>
            </w:r>
            <w:hyperlink r:id="rId449" w:history="1">
              <w:r w:rsidR="007368CE" w:rsidRPr="00031D5A">
                <w:rPr>
                  <w:rStyle w:val="Hyperlink"/>
                  <w:sz w:val="20"/>
                </w:rPr>
                <w:t>1299r6</w:t>
              </w:r>
            </w:hyperlink>
            <w:r w:rsidR="007368CE" w:rsidRPr="00031D5A">
              <w:rPr>
                <w:sz w:val="20"/>
              </w:rPr>
              <w:t xml:space="preserve">, </w:t>
            </w:r>
            <w:hyperlink r:id="rId450" w:history="1">
              <w:r w:rsidR="007368CE" w:rsidRPr="00031D5A">
                <w:rPr>
                  <w:rStyle w:val="Hyperlink"/>
                  <w:sz w:val="20"/>
                </w:rPr>
                <w:t>1359r4</w:t>
              </w:r>
            </w:hyperlink>
            <w:r w:rsidR="007368CE" w:rsidRPr="00031D5A">
              <w:rPr>
                <w:sz w:val="20"/>
              </w:rPr>
              <w:t xml:space="preserve">, </w:t>
            </w:r>
            <w:hyperlink r:id="rId451" w:history="1">
              <w:r w:rsidR="007368CE" w:rsidRPr="00031D5A">
                <w:rPr>
                  <w:rStyle w:val="Hyperlink"/>
                  <w:sz w:val="20"/>
                </w:rPr>
                <w:t>1353r5</w:t>
              </w:r>
            </w:hyperlink>
            <w:r w:rsidR="007368CE" w:rsidRPr="00031D5A">
              <w:rPr>
                <w:sz w:val="20"/>
              </w:rPr>
              <w:t xml:space="preserve">, </w:t>
            </w:r>
            <w:hyperlink r:id="rId452" w:history="1">
              <w:r w:rsidR="007368CE" w:rsidRPr="00031D5A">
                <w:rPr>
                  <w:rStyle w:val="Hyperlink"/>
                  <w:sz w:val="20"/>
                </w:rPr>
                <w:t>1309r</w:t>
              </w:r>
              <w:r w:rsidR="00687496">
                <w:rPr>
                  <w:rStyle w:val="Hyperlink"/>
                  <w:sz w:val="20"/>
                </w:rPr>
                <w:t>6</w:t>
              </w:r>
            </w:hyperlink>
            <w:r w:rsidR="007368CE" w:rsidRPr="00031D5A">
              <w:rPr>
                <w:sz w:val="20"/>
              </w:rPr>
              <w:t xml:space="preserve">, </w:t>
            </w:r>
            <w:hyperlink r:id="rId453" w:history="1">
              <w:r w:rsidR="007368CE" w:rsidRPr="00031D5A">
                <w:rPr>
                  <w:rStyle w:val="Hyperlink"/>
                  <w:sz w:val="20"/>
                </w:rPr>
                <w:t>1281r4</w:t>
              </w:r>
            </w:hyperlink>
            <w:r w:rsidR="004E6BE7" w:rsidRPr="00031D5A">
              <w:rPr>
                <w:sz w:val="20"/>
              </w:rPr>
              <w:t>,</w:t>
            </w:r>
            <w:r w:rsidR="004E6BE7">
              <w:rPr>
                <w:sz w:val="20"/>
              </w:rPr>
              <w:t xml:space="preserve"> </w:t>
            </w:r>
            <w:hyperlink r:id="rId454" w:history="1">
              <w:r w:rsidR="004E6BE7" w:rsidRPr="00146DBD">
                <w:rPr>
                  <w:rStyle w:val="Hyperlink"/>
                  <w:sz w:val="20"/>
                </w:rPr>
                <w:t>1336</w:t>
              </w:r>
              <w:r w:rsidR="00146DBD" w:rsidRPr="00146DBD">
                <w:rPr>
                  <w:rStyle w:val="Hyperlink"/>
                  <w:sz w:val="20"/>
                </w:rPr>
                <w:t>r5</w:t>
              </w:r>
            </w:hyperlink>
            <w:r w:rsidR="004E6BE7">
              <w:rPr>
                <w:sz w:val="20"/>
              </w:rPr>
              <w:t xml:space="preserve">, </w:t>
            </w:r>
            <w:hyperlink r:id="rId455" w:history="1">
              <w:r w:rsidR="004E6BE7" w:rsidRPr="00146DBD">
                <w:rPr>
                  <w:rStyle w:val="Hyperlink"/>
                  <w:sz w:val="20"/>
                </w:rPr>
                <w:t>1292</w:t>
              </w:r>
              <w:r w:rsidR="00146DBD" w:rsidRPr="00146DBD">
                <w:rPr>
                  <w:rStyle w:val="Hyperlink"/>
                  <w:sz w:val="20"/>
                </w:rPr>
                <w:t>r6</w:t>
              </w:r>
            </w:hyperlink>
          </w:p>
        </w:tc>
      </w:tr>
    </w:tbl>
    <w:p w14:paraId="111E6AA8" w14:textId="65E6B776" w:rsidR="00FE3BB7" w:rsidRDefault="00FE3BB7" w:rsidP="00FE3BB7">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B40CDA" w:rsidRPr="006B6402">
        <w:rPr>
          <w:b/>
          <w:bCs/>
          <w:sz w:val="22"/>
          <w:szCs w:val="22"/>
          <w:u w:val="single"/>
        </w:rPr>
        <w:t xml:space="preserve">Each: </w:t>
      </w:r>
      <w:r w:rsidR="00FF0D22">
        <w:rPr>
          <w:b/>
          <w:bCs/>
          <w:sz w:val="22"/>
          <w:szCs w:val="22"/>
          <w:u w:val="single"/>
        </w:rPr>
        <w:t>20</w:t>
      </w:r>
      <w:r w:rsidR="00D238CA" w:rsidRPr="00C16A2E">
        <w:rPr>
          <w:b/>
          <w:bCs/>
          <w:sz w:val="22"/>
          <w:szCs w:val="22"/>
          <w:u w:val="single"/>
        </w:rPr>
        <w:t xml:space="preserve"> mins</w:t>
      </w:r>
      <w:r w:rsidR="006B6402">
        <w:rPr>
          <w:b/>
          <w:bCs/>
          <w:sz w:val="22"/>
          <w:szCs w:val="22"/>
          <w:u w:val="single"/>
        </w:rPr>
        <w:t xml:space="preserve"> </w:t>
      </w:r>
      <w:r w:rsidR="00633377">
        <w:rPr>
          <w:b/>
          <w:bCs/>
          <w:sz w:val="22"/>
          <w:szCs w:val="22"/>
          <w:u w:val="single"/>
        </w:rPr>
        <w:t xml:space="preserve">first </w:t>
      </w:r>
      <w:proofErr w:type="spellStart"/>
      <w:r w:rsidR="00E04DA5">
        <w:rPr>
          <w:b/>
          <w:bCs/>
          <w:sz w:val="22"/>
          <w:szCs w:val="22"/>
          <w:u w:val="single"/>
        </w:rPr>
        <w:t>preso</w:t>
      </w:r>
      <w:proofErr w:type="spellEnd"/>
      <w:r w:rsidR="006B6402">
        <w:rPr>
          <w:b/>
          <w:bCs/>
          <w:sz w:val="22"/>
          <w:szCs w:val="22"/>
          <w:u w:val="single"/>
        </w:rPr>
        <w:t xml:space="preserve">, </w:t>
      </w:r>
      <w:r w:rsidR="005554A0" w:rsidRPr="00C16A2E">
        <w:rPr>
          <w:b/>
          <w:bCs/>
          <w:sz w:val="22"/>
          <w:szCs w:val="22"/>
          <w:u w:val="single"/>
        </w:rPr>
        <w:t xml:space="preserve">10 mins </w:t>
      </w:r>
      <w:r w:rsidRPr="00C16A2E">
        <w:rPr>
          <w:b/>
          <w:bCs/>
          <w:sz w:val="22"/>
          <w:szCs w:val="22"/>
          <w:u w:val="single"/>
        </w:rPr>
        <w:t>SP</w:t>
      </w:r>
      <w:r>
        <w:rPr>
          <w:b/>
          <w:bCs/>
          <w:sz w:val="22"/>
          <w:szCs w:val="22"/>
        </w:rPr>
        <w:t>]</w:t>
      </w:r>
    </w:p>
    <w:p w14:paraId="56EE6607" w14:textId="77777777" w:rsidR="00FE3BB7" w:rsidRPr="004E6BE7" w:rsidRDefault="00E153EF" w:rsidP="00FE3BB7">
      <w:pPr>
        <w:pStyle w:val="ListParagraph"/>
        <w:numPr>
          <w:ilvl w:val="1"/>
          <w:numId w:val="3"/>
        </w:numPr>
        <w:jc w:val="both"/>
        <w:rPr>
          <w:color w:val="00B050"/>
          <w:sz w:val="22"/>
          <w:szCs w:val="22"/>
        </w:rPr>
      </w:pPr>
      <w:hyperlink r:id="rId456" w:history="1">
        <w:r w:rsidR="00FE3BB7" w:rsidRPr="004E6BE7">
          <w:rPr>
            <w:rStyle w:val="Hyperlink"/>
            <w:color w:val="00B050"/>
            <w:sz w:val="22"/>
            <w:szCs w:val="22"/>
          </w:rPr>
          <w:t>1309r5</w:t>
        </w:r>
      </w:hyperlink>
      <w:r w:rsidR="00FE3BB7" w:rsidRPr="004E6BE7">
        <w:rPr>
          <w:color w:val="00B050"/>
          <w:sz w:val="22"/>
          <w:szCs w:val="22"/>
        </w:rPr>
        <w:t xml:space="preserve">  ML General, Authentication, Association, and Setup</w:t>
      </w:r>
      <w:r w:rsidR="00FE3BB7" w:rsidRPr="004E6BE7">
        <w:rPr>
          <w:color w:val="00B050"/>
          <w:sz w:val="22"/>
          <w:szCs w:val="22"/>
        </w:rPr>
        <w:tab/>
        <w:t>Po-Kai Huang     [SP]</w:t>
      </w:r>
    </w:p>
    <w:p w14:paraId="12CD00D3" w14:textId="5ED7809D" w:rsidR="00FE3BB7" w:rsidRPr="004E6BE7" w:rsidRDefault="00E153EF" w:rsidP="00FE3BB7">
      <w:pPr>
        <w:pStyle w:val="ListParagraph"/>
        <w:numPr>
          <w:ilvl w:val="1"/>
          <w:numId w:val="3"/>
        </w:numPr>
        <w:jc w:val="both"/>
        <w:rPr>
          <w:color w:val="00B050"/>
          <w:sz w:val="22"/>
          <w:szCs w:val="22"/>
        </w:rPr>
      </w:pPr>
      <w:hyperlink r:id="rId457" w:history="1">
        <w:r w:rsidR="00FE3BB7" w:rsidRPr="004E6BE7">
          <w:rPr>
            <w:rStyle w:val="Hyperlink"/>
            <w:color w:val="00B050"/>
            <w:sz w:val="22"/>
            <w:szCs w:val="22"/>
          </w:rPr>
          <w:t>1336r</w:t>
        </w:r>
      </w:hyperlink>
      <w:r w:rsidR="003D33E2" w:rsidRPr="004E6BE7">
        <w:rPr>
          <w:rStyle w:val="Hyperlink"/>
          <w:color w:val="00B050"/>
          <w:sz w:val="22"/>
          <w:szCs w:val="22"/>
        </w:rPr>
        <w:t>5</w:t>
      </w:r>
      <w:r w:rsidR="00FE3BB7" w:rsidRPr="004E6BE7">
        <w:rPr>
          <w:color w:val="00B050"/>
          <w:sz w:val="22"/>
          <w:szCs w:val="22"/>
        </w:rPr>
        <w:t xml:space="preserve">  MLO BA: share and extension of SN space</w:t>
      </w:r>
      <w:r w:rsidR="00FE3BB7" w:rsidRPr="004E6BE7">
        <w:rPr>
          <w:color w:val="00B050"/>
          <w:sz w:val="22"/>
          <w:szCs w:val="22"/>
        </w:rPr>
        <w:tab/>
      </w:r>
      <w:r w:rsidR="00FE3BB7" w:rsidRPr="004E6BE7">
        <w:rPr>
          <w:color w:val="00B050"/>
          <w:sz w:val="22"/>
          <w:szCs w:val="22"/>
        </w:rPr>
        <w:tab/>
        <w:t>Liwen Chu</w:t>
      </w:r>
      <w:r w:rsidR="00FE3BB7" w:rsidRPr="004E6BE7">
        <w:rPr>
          <w:color w:val="00B050"/>
          <w:sz w:val="22"/>
          <w:szCs w:val="22"/>
        </w:rPr>
        <w:tab/>
        <w:t xml:space="preserve">  [SP]</w:t>
      </w:r>
    </w:p>
    <w:p w14:paraId="5DA54FCE" w14:textId="7E9B6974" w:rsidR="00FE3BB7" w:rsidRPr="00146DBD" w:rsidRDefault="00E153EF" w:rsidP="00FE3BB7">
      <w:pPr>
        <w:pStyle w:val="ListParagraph"/>
        <w:numPr>
          <w:ilvl w:val="1"/>
          <w:numId w:val="3"/>
        </w:numPr>
        <w:rPr>
          <w:color w:val="00B050"/>
          <w:sz w:val="22"/>
          <w:szCs w:val="22"/>
        </w:rPr>
      </w:pPr>
      <w:hyperlink r:id="rId458" w:history="1">
        <w:r w:rsidR="00FE3BB7" w:rsidRPr="00146DBD">
          <w:rPr>
            <w:rStyle w:val="Hyperlink"/>
            <w:color w:val="00B050"/>
            <w:sz w:val="22"/>
            <w:szCs w:val="22"/>
          </w:rPr>
          <w:t>1395r</w:t>
        </w:r>
        <w:r w:rsidR="00A335EC" w:rsidRPr="00146DBD">
          <w:rPr>
            <w:rStyle w:val="Hyperlink"/>
            <w:color w:val="00B050"/>
            <w:sz w:val="22"/>
            <w:szCs w:val="22"/>
          </w:rPr>
          <w:t>10</w:t>
        </w:r>
      </w:hyperlink>
      <w:r w:rsidR="00A335EC" w:rsidRPr="00146DBD">
        <w:rPr>
          <w:rStyle w:val="Hyperlink"/>
          <w:color w:val="00B050"/>
          <w:sz w:val="22"/>
          <w:szCs w:val="22"/>
        </w:rPr>
        <w:t xml:space="preserve"> </w:t>
      </w:r>
      <w:r w:rsidR="00FE3BB7" w:rsidRPr="00146DBD">
        <w:rPr>
          <w:color w:val="00B050"/>
          <w:sz w:val="22"/>
          <w:szCs w:val="22"/>
        </w:rPr>
        <w:t>Multi-Link-Channel-Access-General-Non-STR</w:t>
      </w:r>
      <w:r w:rsidR="00FE3BB7" w:rsidRPr="00146DBD">
        <w:rPr>
          <w:color w:val="00B050"/>
          <w:sz w:val="22"/>
          <w:szCs w:val="22"/>
        </w:rPr>
        <w:tab/>
      </w:r>
      <w:r w:rsidR="00FE3BB7" w:rsidRPr="00146DBD">
        <w:rPr>
          <w:color w:val="00B050"/>
          <w:sz w:val="22"/>
          <w:szCs w:val="22"/>
        </w:rPr>
        <w:tab/>
        <w:t>Matthew Fischer [SP]</w:t>
      </w:r>
    </w:p>
    <w:p w14:paraId="29F371AC" w14:textId="79EA857C" w:rsidR="00FE3BB7" w:rsidRPr="004E6BE7" w:rsidRDefault="00E153EF" w:rsidP="00FE3BB7">
      <w:pPr>
        <w:pStyle w:val="ListParagraph"/>
        <w:numPr>
          <w:ilvl w:val="1"/>
          <w:numId w:val="3"/>
        </w:numPr>
        <w:rPr>
          <w:color w:val="00B050"/>
          <w:sz w:val="22"/>
          <w:szCs w:val="22"/>
        </w:rPr>
      </w:pPr>
      <w:hyperlink r:id="rId459" w:history="1">
        <w:r w:rsidR="00FE3BB7" w:rsidRPr="004E6BE7">
          <w:rPr>
            <w:rStyle w:val="Hyperlink"/>
            <w:color w:val="00B050"/>
            <w:sz w:val="22"/>
            <w:szCs w:val="22"/>
          </w:rPr>
          <w:t>1292r</w:t>
        </w:r>
        <w:r w:rsidR="00BB2DAF" w:rsidRPr="004E6BE7">
          <w:rPr>
            <w:rStyle w:val="Hyperlink"/>
            <w:color w:val="00B050"/>
            <w:sz w:val="22"/>
            <w:szCs w:val="22"/>
          </w:rPr>
          <w:t>5</w:t>
        </w:r>
      </w:hyperlink>
      <w:r w:rsidR="00FE3BB7" w:rsidRPr="004E6BE7">
        <w:rPr>
          <w:color w:val="00B050"/>
          <w:sz w:val="22"/>
          <w:szCs w:val="22"/>
        </w:rPr>
        <w:tab/>
        <w:t>MLO Power Save Traffic Indication</w:t>
      </w:r>
      <w:r w:rsidR="00FE3BB7" w:rsidRPr="004E6BE7">
        <w:rPr>
          <w:color w:val="00B050"/>
          <w:sz w:val="22"/>
          <w:szCs w:val="22"/>
        </w:rPr>
        <w:tab/>
      </w:r>
      <w:r w:rsidR="00FE3BB7" w:rsidRPr="004E6BE7">
        <w:rPr>
          <w:color w:val="00B050"/>
          <w:sz w:val="22"/>
          <w:szCs w:val="22"/>
        </w:rPr>
        <w:tab/>
      </w:r>
      <w:r w:rsidR="00FE3BB7" w:rsidRPr="004E6BE7">
        <w:rPr>
          <w:color w:val="00B050"/>
          <w:sz w:val="22"/>
          <w:szCs w:val="22"/>
        </w:rPr>
        <w:tab/>
        <w:t>Minyoung Park   [SP]</w:t>
      </w:r>
    </w:p>
    <w:p w14:paraId="7B5C932C" w14:textId="277A5697" w:rsidR="00FE3BB7" w:rsidRPr="00146DBD" w:rsidRDefault="00E153EF" w:rsidP="00FE3BB7">
      <w:pPr>
        <w:pStyle w:val="ListParagraph"/>
        <w:numPr>
          <w:ilvl w:val="1"/>
          <w:numId w:val="3"/>
        </w:numPr>
        <w:rPr>
          <w:color w:val="00B050"/>
          <w:sz w:val="22"/>
          <w:szCs w:val="22"/>
        </w:rPr>
      </w:pPr>
      <w:hyperlink r:id="rId460" w:history="1">
        <w:r w:rsidR="00FE3BB7" w:rsidRPr="00146DBD">
          <w:rPr>
            <w:rStyle w:val="Hyperlink"/>
            <w:color w:val="00B050"/>
            <w:sz w:val="22"/>
            <w:szCs w:val="22"/>
          </w:rPr>
          <w:t>1320r</w:t>
        </w:r>
        <w:r w:rsidR="00BB2DAF" w:rsidRPr="00146DBD">
          <w:rPr>
            <w:rStyle w:val="Hyperlink"/>
            <w:color w:val="00B050"/>
            <w:sz w:val="22"/>
            <w:szCs w:val="22"/>
          </w:rPr>
          <w:t>4</w:t>
        </w:r>
      </w:hyperlink>
      <w:r w:rsidR="00FE3BB7" w:rsidRPr="00146DBD">
        <w:rPr>
          <w:color w:val="00B050"/>
          <w:sz w:val="22"/>
          <w:szCs w:val="22"/>
        </w:rPr>
        <w:t xml:space="preserve">  Multi-link-channel-access-capability-</w:t>
      </w:r>
      <w:proofErr w:type="spellStart"/>
      <w:r w:rsidR="00FE3BB7" w:rsidRPr="00146DBD">
        <w:rPr>
          <w:color w:val="00B050"/>
          <w:sz w:val="22"/>
          <w:szCs w:val="22"/>
        </w:rPr>
        <w:t>signaling</w:t>
      </w:r>
      <w:proofErr w:type="spellEnd"/>
      <w:r w:rsidR="00FE3BB7" w:rsidRPr="00146DBD">
        <w:rPr>
          <w:color w:val="00B050"/>
          <w:sz w:val="22"/>
          <w:szCs w:val="22"/>
        </w:rPr>
        <w:t xml:space="preserve"> </w:t>
      </w:r>
      <w:r w:rsidR="00FE3BB7" w:rsidRPr="00146DBD">
        <w:rPr>
          <w:color w:val="00B050"/>
          <w:sz w:val="22"/>
          <w:szCs w:val="22"/>
        </w:rPr>
        <w:tab/>
      </w:r>
      <w:r w:rsidR="00FE3BB7" w:rsidRPr="00146DBD">
        <w:rPr>
          <w:color w:val="00B050"/>
          <w:sz w:val="22"/>
          <w:szCs w:val="22"/>
        </w:rPr>
        <w:tab/>
        <w:t>Yunbo Li</w:t>
      </w:r>
    </w:p>
    <w:p w14:paraId="2986E7F6" w14:textId="0F783E5C" w:rsidR="00FE3BB7" w:rsidRPr="00146DBD" w:rsidRDefault="00E153EF" w:rsidP="00FE3BB7">
      <w:pPr>
        <w:pStyle w:val="ListParagraph"/>
        <w:numPr>
          <w:ilvl w:val="1"/>
          <w:numId w:val="3"/>
        </w:numPr>
        <w:rPr>
          <w:color w:val="00B050"/>
          <w:sz w:val="22"/>
          <w:szCs w:val="22"/>
        </w:rPr>
      </w:pPr>
      <w:hyperlink r:id="rId461" w:history="1">
        <w:r w:rsidR="00FE3BB7" w:rsidRPr="00146DBD">
          <w:rPr>
            <w:rStyle w:val="Hyperlink"/>
            <w:color w:val="00B050"/>
            <w:sz w:val="22"/>
            <w:szCs w:val="22"/>
          </w:rPr>
          <w:t>1274r</w:t>
        </w:r>
        <w:r w:rsidR="00DB2320" w:rsidRPr="00146DBD">
          <w:rPr>
            <w:rStyle w:val="Hyperlink"/>
            <w:color w:val="00B050"/>
            <w:sz w:val="22"/>
            <w:szCs w:val="22"/>
          </w:rPr>
          <w:t>4</w:t>
        </w:r>
      </w:hyperlink>
      <w:r w:rsidR="00FE3BB7" w:rsidRPr="00146DBD">
        <w:rPr>
          <w:color w:val="00B050"/>
          <w:sz w:val="22"/>
          <w:szCs w:val="22"/>
        </w:rPr>
        <w:t xml:space="preserve">  ML-IE-Structure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Abhishek Patil</w:t>
      </w:r>
    </w:p>
    <w:p w14:paraId="377D8E47" w14:textId="77777777" w:rsidR="00FE3BB7" w:rsidRPr="00146DBD" w:rsidRDefault="00E153EF" w:rsidP="00FE3BB7">
      <w:pPr>
        <w:pStyle w:val="ListParagraph"/>
        <w:numPr>
          <w:ilvl w:val="1"/>
          <w:numId w:val="3"/>
        </w:numPr>
        <w:rPr>
          <w:color w:val="00B050"/>
          <w:sz w:val="22"/>
          <w:szCs w:val="22"/>
        </w:rPr>
      </w:pPr>
      <w:hyperlink r:id="rId462" w:history="1">
        <w:r w:rsidR="00FE3BB7" w:rsidRPr="00146DBD">
          <w:rPr>
            <w:rStyle w:val="Hyperlink"/>
            <w:color w:val="00B050"/>
            <w:sz w:val="22"/>
            <w:szCs w:val="22"/>
          </w:rPr>
          <w:t>1332r2</w:t>
        </w:r>
      </w:hyperlink>
      <w:r w:rsidR="00FE3BB7" w:rsidRPr="00146DBD">
        <w:rPr>
          <w:color w:val="00B050"/>
          <w:sz w:val="22"/>
          <w:szCs w:val="22"/>
        </w:rPr>
        <w:t xml:space="preserve">  MLO BSS parameter update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Ming Gan</w:t>
      </w:r>
    </w:p>
    <w:p w14:paraId="66C7FF53" w14:textId="77777777" w:rsidR="00FE3BB7" w:rsidRPr="00146DBD" w:rsidRDefault="00E153EF" w:rsidP="00FE3BB7">
      <w:pPr>
        <w:pStyle w:val="ListParagraph"/>
        <w:numPr>
          <w:ilvl w:val="1"/>
          <w:numId w:val="3"/>
        </w:numPr>
        <w:rPr>
          <w:color w:val="00B050"/>
          <w:sz w:val="22"/>
          <w:szCs w:val="22"/>
        </w:rPr>
      </w:pPr>
      <w:hyperlink r:id="rId463" w:history="1">
        <w:r w:rsidR="00FE3BB7" w:rsidRPr="00146DBD">
          <w:rPr>
            <w:rStyle w:val="Hyperlink"/>
            <w:color w:val="00B050"/>
            <w:sz w:val="22"/>
            <w:szCs w:val="22"/>
          </w:rPr>
          <w:t>1333r1</w:t>
        </w:r>
      </w:hyperlink>
      <w:r w:rsidR="00FE3BB7" w:rsidRPr="00146DBD">
        <w:rPr>
          <w:color w:val="00B050"/>
          <w:sz w:val="22"/>
          <w:szCs w:val="22"/>
        </w:rPr>
        <w:t xml:space="preserve">  ML IE usage/rules in the context of discovery</w:t>
      </w:r>
      <w:r w:rsidR="00FE3BB7" w:rsidRPr="00146DBD">
        <w:rPr>
          <w:color w:val="00B050"/>
          <w:sz w:val="22"/>
          <w:szCs w:val="22"/>
        </w:rPr>
        <w:tab/>
      </w:r>
      <w:r w:rsidR="00FE3BB7" w:rsidRPr="00146DBD">
        <w:rPr>
          <w:color w:val="00B050"/>
          <w:sz w:val="22"/>
          <w:szCs w:val="22"/>
        </w:rPr>
        <w:tab/>
        <w:t>Ming Gan</w:t>
      </w:r>
    </w:p>
    <w:p w14:paraId="219B0293" w14:textId="0DB50562" w:rsidR="00FE3BB7" w:rsidRPr="00146DBD" w:rsidRDefault="00E153EF" w:rsidP="00FE3BB7">
      <w:pPr>
        <w:pStyle w:val="ListParagraph"/>
        <w:numPr>
          <w:ilvl w:val="1"/>
          <w:numId w:val="3"/>
        </w:numPr>
        <w:rPr>
          <w:color w:val="00B050"/>
          <w:sz w:val="22"/>
          <w:szCs w:val="22"/>
        </w:rPr>
      </w:pPr>
      <w:hyperlink r:id="rId464" w:history="1">
        <w:r w:rsidR="00FE3BB7" w:rsidRPr="00146DBD">
          <w:rPr>
            <w:rStyle w:val="Hyperlink"/>
            <w:color w:val="00B050"/>
            <w:sz w:val="22"/>
            <w:szCs w:val="22"/>
          </w:rPr>
          <w:t>1407r</w:t>
        </w:r>
        <w:r w:rsidR="004539B3" w:rsidRPr="00146DBD">
          <w:rPr>
            <w:rStyle w:val="Hyperlink"/>
            <w:color w:val="00B050"/>
            <w:sz w:val="22"/>
            <w:szCs w:val="22"/>
          </w:rPr>
          <w:t>4</w:t>
        </w:r>
      </w:hyperlink>
      <w:r w:rsidR="00FE3BB7" w:rsidRPr="00146DBD">
        <w:rPr>
          <w:color w:val="00B050"/>
          <w:sz w:val="22"/>
          <w:szCs w:val="22"/>
        </w:rPr>
        <w:t xml:space="preserve">  Soft-AP-MLD-Operation</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Kaiying Lu</w:t>
      </w:r>
    </w:p>
    <w:p w14:paraId="11B5BA20" w14:textId="0933259F" w:rsidR="00146DBD" w:rsidRPr="0036198B" w:rsidRDefault="00146DBD" w:rsidP="00146DBD">
      <w:pPr>
        <w:ind w:left="1080"/>
        <w:rPr>
          <w:color w:val="A6A6A6" w:themeColor="background1" w:themeShade="A6"/>
          <w:szCs w:val="22"/>
        </w:rPr>
      </w:pPr>
      <w:r w:rsidRPr="0036198B">
        <w:rPr>
          <w:color w:val="A6A6A6" w:themeColor="background1" w:themeShade="A6"/>
          <w:szCs w:val="22"/>
        </w:rPr>
        <w:t>----------------------------------------------------------------------------------------------------------------</w:t>
      </w:r>
    </w:p>
    <w:p w14:paraId="52BE78B3" w14:textId="4D71617C" w:rsidR="00FE3BB7" w:rsidRPr="0036198B" w:rsidRDefault="00E153EF" w:rsidP="00FE3BB7">
      <w:pPr>
        <w:pStyle w:val="ListParagraph"/>
        <w:numPr>
          <w:ilvl w:val="1"/>
          <w:numId w:val="3"/>
        </w:numPr>
        <w:rPr>
          <w:color w:val="A6A6A6" w:themeColor="background1" w:themeShade="A6"/>
          <w:sz w:val="22"/>
          <w:szCs w:val="22"/>
        </w:rPr>
      </w:pPr>
      <w:hyperlink r:id="rId465" w:history="1">
        <w:r w:rsidR="00FE3BB7" w:rsidRPr="0036198B">
          <w:rPr>
            <w:rStyle w:val="Hyperlink"/>
            <w:color w:val="A6A6A6" w:themeColor="background1" w:themeShade="A6"/>
            <w:sz w:val="22"/>
            <w:szCs w:val="22"/>
          </w:rPr>
          <w:t>1409r</w:t>
        </w:r>
        <w:r w:rsidR="009832F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STA-ID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Yongho Seok</w:t>
      </w:r>
    </w:p>
    <w:p w14:paraId="702946D0" w14:textId="369533A4" w:rsidR="00FE3BB7" w:rsidRPr="0036198B" w:rsidRDefault="00E153EF" w:rsidP="00FE3BB7">
      <w:pPr>
        <w:pStyle w:val="ListParagraph"/>
        <w:numPr>
          <w:ilvl w:val="1"/>
          <w:numId w:val="3"/>
        </w:numPr>
        <w:rPr>
          <w:color w:val="A6A6A6" w:themeColor="background1" w:themeShade="A6"/>
          <w:sz w:val="22"/>
          <w:szCs w:val="22"/>
        </w:rPr>
      </w:pPr>
      <w:hyperlink r:id="rId466" w:history="1">
        <w:r w:rsidR="00FE3BB7" w:rsidRPr="0036198B">
          <w:rPr>
            <w:rStyle w:val="Hyperlink"/>
            <w:color w:val="A6A6A6" w:themeColor="background1" w:themeShade="A6"/>
            <w:sz w:val="22"/>
            <w:szCs w:val="22"/>
          </w:rPr>
          <w:t>1434r</w:t>
        </w:r>
      </w:hyperlink>
      <w:r w:rsidR="00E25227" w:rsidRPr="0036198B">
        <w:rPr>
          <w:rStyle w:val="Hyperlink"/>
          <w:color w:val="A6A6A6" w:themeColor="background1" w:themeShade="A6"/>
          <w:sz w:val="22"/>
          <w:szCs w:val="22"/>
        </w:rPr>
        <w:t>1</w:t>
      </w:r>
      <w:r w:rsidR="00FE3BB7" w:rsidRPr="0036198B">
        <w:rPr>
          <w:color w:val="A6A6A6" w:themeColor="background1" w:themeShade="A6"/>
          <w:sz w:val="22"/>
          <w:szCs w:val="22"/>
        </w:rPr>
        <w:t xml:space="preserve">  NS/EP Priority Access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Subir Das</w:t>
      </w:r>
    </w:p>
    <w:p w14:paraId="7A8E86F4" w14:textId="77777777" w:rsidR="00FE3BB7" w:rsidRPr="0036198B" w:rsidRDefault="00E153EF" w:rsidP="00FE3BB7">
      <w:pPr>
        <w:pStyle w:val="ListParagraph"/>
        <w:numPr>
          <w:ilvl w:val="1"/>
          <w:numId w:val="3"/>
        </w:numPr>
        <w:rPr>
          <w:color w:val="A6A6A6" w:themeColor="background1" w:themeShade="A6"/>
          <w:sz w:val="22"/>
          <w:szCs w:val="22"/>
        </w:rPr>
      </w:pPr>
      <w:hyperlink r:id="rId467" w:history="1">
        <w:r w:rsidR="00FE3BB7" w:rsidRPr="0036198B">
          <w:rPr>
            <w:rStyle w:val="Hyperlink"/>
            <w:color w:val="A6A6A6" w:themeColor="background1" w:themeShade="A6"/>
            <w:sz w:val="22"/>
            <w:szCs w:val="22"/>
          </w:rPr>
          <w:t>1408r0</w:t>
        </w:r>
      </w:hyperlink>
      <w:r w:rsidR="00FE3BB7" w:rsidRPr="0036198B">
        <w:rPr>
          <w:color w:val="A6A6A6" w:themeColor="background1" w:themeShade="A6"/>
          <w:sz w:val="22"/>
          <w:szCs w:val="22"/>
        </w:rPr>
        <w:t xml:space="preserve"> </w:t>
      </w:r>
      <w:r w:rsidR="00FE3BB7" w:rsidRPr="0036198B">
        <w:rPr>
          <w:color w:val="A6A6A6" w:themeColor="background1" w:themeShade="A6"/>
          <w:sz w:val="22"/>
          <w:szCs w:val="22"/>
        </w:rPr>
        <w:tab/>
        <w:t>TXOP-Preamble-Puncturing</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Yanjun Sun</w:t>
      </w:r>
    </w:p>
    <w:p w14:paraId="48DC4656" w14:textId="05BDB637" w:rsidR="00FE3BB7" w:rsidRPr="0036198B" w:rsidRDefault="00E153EF" w:rsidP="00FE3BB7">
      <w:pPr>
        <w:pStyle w:val="ListParagraph"/>
        <w:numPr>
          <w:ilvl w:val="1"/>
          <w:numId w:val="3"/>
        </w:numPr>
        <w:rPr>
          <w:color w:val="A6A6A6" w:themeColor="background1" w:themeShade="A6"/>
          <w:sz w:val="22"/>
          <w:szCs w:val="22"/>
        </w:rPr>
      </w:pPr>
      <w:hyperlink r:id="rId468" w:history="1">
        <w:r w:rsidR="00FE3BB7" w:rsidRPr="0036198B">
          <w:rPr>
            <w:rStyle w:val="Hyperlink"/>
            <w:color w:val="A6A6A6" w:themeColor="background1" w:themeShade="A6"/>
            <w:sz w:val="22"/>
            <w:szCs w:val="22"/>
          </w:rPr>
          <w:t>1440r</w:t>
        </w:r>
        <w:r w:rsidR="001E7BE9"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 enhanced multi-link operation mode</w:t>
      </w:r>
      <w:r w:rsidR="00FE3BB7" w:rsidRPr="0036198B">
        <w:rPr>
          <w:color w:val="A6A6A6" w:themeColor="background1" w:themeShade="A6"/>
          <w:sz w:val="22"/>
          <w:szCs w:val="22"/>
        </w:rPr>
        <w:tab/>
      </w:r>
      <w:r w:rsidR="00FE3BB7" w:rsidRPr="0036198B">
        <w:rPr>
          <w:color w:val="A6A6A6" w:themeColor="background1" w:themeShade="A6"/>
          <w:sz w:val="22"/>
          <w:szCs w:val="22"/>
        </w:rPr>
        <w:tab/>
        <w:t>Young Hoon Kwon</w:t>
      </w:r>
    </w:p>
    <w:p w14:paraId="45832948" w14:textId="322AD85C" w:rsidR="00FE3BB7" w:rsidRPr="0036198B" w:rsidRDefault="00E153EF" w:rsidP="00FE3BB7">
      <w:pPr>
        <w:pStyle w:val="ListParagraph"/>
        <w:numPr>
          <w:ilvl w:val="1"/>
          <w:numId w:val="3"/>
        </w:numPr>
        <w:rPr>
          <w:color w:val="A6A6A6" w:themeColor="background1" w:themeShade="A6"/>
          <w:sz w:val="22"/>
          <w:szCs w:val="22"/>
        </w:rPr>
      </w:pPr>
      <w:hyperlink r:id="rId469" w:history="1">
        <w:r w:rsidR="00FE3BB7" w:rsidRPr="0036198B">
          <w:rPr>
            <w:rStyle w:val="Hyperlink"/>
            <w:color w:val="A6A6A6" w:themeColor="background1" w:themeShade="A6"/>
            <w:sz w:val="22"/>
            <w:szCs w:val="22"/>
          </w:rPr>
          <w:t>1445r</w:t>
        </w:r>
        <w:r w:rsidR="005E1CA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MLO-Setup-Security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Duncan Ho</w:t>
      </w:r>
    </w:p>
    <w:p w14:paraId="53D39967" w14:textId="0661E905" w:rsidR="00FE3BB7" w:rsidRPr="0036198B" w:rsidRDefault="00E153EF" w:rsidP="00FE3BB7">
      <w:pPr>
        <w:pStyle w:val="ListParagraph"/>
        <w:numPr>
          <w:ilvl w:val="1"/>
          <w:numId w:val="3"/>
        </w:numPr>
        <w:rPr>
          <w:color w:val="A6A6A6" w:themeColor="background1" w:themeShade="A6"/>
          <w:sz w:val="20"/>
          <w:szCs w:val="20"/>
        </w:rPr>
      </w:pPr>
      <w:hyperlink r:id="rId470" w:history="1">
        <w:r w:rsidR="00FE3BB7" w:rsidRPr="0036198B">
          <w:rPr>
            <w:rStyle w:val="Hyperlink"/>
            <w:color w:val="A6A6A6" w:themeColor="background1" w:themeShade="A6"/>
            <w:sz w:val="22"/>
            <w:szCs w:val="22"/>
          </w:rPr>
          <w:t>1411r</w:t>
        </w:r>
        <w:r w:rsidR="00440AD8" w:rsidRPr="0036198B">
          <w:rPr>
            <w:rStyle w:val="Hyperlink"/>
            <w:color w:val="A6A6A6" w:themeColor="background1" w:themeShade="A6"/>
            <w:sz w:val="22"/>
            <w:szCs w:val="22"/>
          </w:rPr>
          <w:t>1</w:t>
        </w:r>
      </w:hyperlink>
      <w:r w:rsidR="00FE3BB7" w:rsidRPr="0036198B">
        <w:rPr>
          <w:color w:val="A6A6A6" w:themeColor="background1" w:themeShade="A6"/>
          <w:sz w:val="22"/>
          <w:szCs w:val="22"/>
        </w:rPr>
        <w:t xml:space="preserve"> Group addressed data delivery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Kaiying Lu</w:t>
      </w:r>
    </w:p>
    <w:p w14:paraId="77B0F3FC" w14:textId="722A3902" w:rsidR="00FE3BB7" w:rsidRPr="0036198B" w:rsidRDefault="00E153EF" w:rsidP="00FE3BB7">
      <w:pPr>
        <w:pStyle w:val="ListParagraph"/>
        <w:numPr>
          <w:ilvl w:val="1"/>
          <w:numId w:val="3"/>
        </w:numPr>
        <w:rPr>
          <w:color w:val="A6A6A6" w:themeColor="background1" w:themeShade="A6"/>
          <w:sz w:val="20"/>
          <w:szCs w:val="20"/>
        </w:rPr>
      </w:pPr>
      <w:hyperlink r:id="rId471" w:history="1">
        <w:r w:rsidR="00FE3BB7" w:rsidRPr="0036198B">
          <w:rPr>
            <w:rStyle w:val="Hyperlink"/>
            <w:color w:val="A6A6A6" w:themeColor="background1" w:themeShade="A6"/>
            <w:sz w:val="22"/>
            <w:szCs w:val="22"/>
          </w:rPr>
          <w:t>1431r0</w:t>
        </w:r>
      </w:hyperlink>
      <w:r w:rsidR="00FE3BB7" w:rsidRPr="0036198B">
        <w:rPr>
          <w:color w:val="A6A6A6" w:themeColor="background1" w:themeShade="A6"/>
          <w:sz w:val="22"/>
          <w:szCs w:val="22"/>
        </w:rPr>
        <w:t xml:space="preserve"> MLO-TID mapping/Link management: Individual addressed data delivery without BA negotiation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Po-Kai Huang</w:t>
      </w:r>
    </w:p>
    <w:p w14:paraId="5A8CF625" w14:textId="77777777" w:rsidR="00FE3BB7" w:rsidRPr="0036198B" w:rsidRDefault="00FE3BB7" w:rsidP="00FE3BB7">
      <w:pPr>
        <w:pStyle w:val="ListParagraph"/>
        <w:numPr>
          <w:ilvl w:val="0"/>
          <w:numId w:val="3"/>
        </w:numPr>
        <w:rPr>
          <w:color w:val="A6A6A6" w:themeColor="background1" w:themeShade="A6"/>
          <w:sz w:val="22"/>
          <w:szCs w:val="22"/>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Run SPs from Previous Topics [nominally 10 mins total]</w:t>
      </w:r>
    </w:p>
    <w:p w14:paraId="6CCBBCFC" w14:textId="77777777" w:rsidR="00FE3BB7" w:rsidRPr="0036198B" w:rsidRDefault="00E153EF" w:rsidP="00FE3BB7">
      <w:pPr>
        <w:pStyle w:val="ListParagraph"/>
        <w:numPr>
          <w:ilvl w:val="1"/>
          <w:numId w:val="3"/>
        </w:numPr>
        <w:rPr>
          <w:i/>
          <w:iCs/>
          <w:color w:val="A6A6A6" w:themeColor="background1" w:themeShade="A6"/>
          <w:sz w:val="22"/>
          <w:szCs w:val="22"/>
        </w:rPr>
      </w:pPr>
      <w:hyperlink r:id="rId472" w:history="1">
        <w:r w:rsidR="00FE3BB7" w:rsidRPr="0036198B">
          <w:rPr>
            <w:rStyle w:val="Hyperlink"/>
            <w:color w:val="A6A6A6" w:themeColor="background1" w:themeShade="A6"/>
            <w:sz w:val="22"/>
            <w:szCs w:val="22"/>
          </w:rPr>
          <w:t>105r7</w:t>
        </w:r>
      </w:hyperlink>
      <w:r w:rsidR="00FE3BB7" w:rsidRPr="0036198B">
        <w:rPr>
          <w:color w:val="A6A6A6" w:themeColor="background1" w:themeShade="A6"/>
          <w:sz w:val="22"/>
          <w:szCs w:val="22"/>
        </w:rPr>
        <w:t xml:space="preserve">[SP2], </w:t>
      </w:r>
      <w:hyperlink r:id="rId473" w:history="1">
        <w:r w:rsidR="00FE3BB7" w:rsidRPr="0036198B">
          <w:rPr>
            <w:rStyle w:val="Hyperlink"/>
            <w:color w:val="A6A6A6" w:themeColor="background1" w:themeShade="A6"/>
            <w:sz w:val="22"/>
            <w:szCs w:val="22"/>
          </w:rPr>
          <w:t>1046r3</w:t>
        </w:r>
      </w:hyperlink>
      <w:r w:rsidR="00FE3BB7" w:rsidRPr="0036198B">
        <w:rPr>
          <w:color w:val="A6A6A6" w:themeColor="background1" w:themeShade="A6"/>
          <w:sz w:val="22"/>
          <w:szCs w:val="22"/>
        </w:rPr>
        <w:t xml:space="preserve">[SPs], </w:t>
      </w:r>
      <w:hyperlink r:id="rId474" w:history="1">
        <w:r w:rsidR="00FE3BB7" w:rsidRPr="0036198B">
          <w:rPr>
            <w:rStyle w:val="Hyperlink"/>
            <w:color w:val="A6A6A6" w:themeColor="background1" w:themeShade="A6"/>
            <w:sz w:val="22"/>
            <w:szCs w:val="22"/>
          </w:rPr>
          <w:t>712r4</w:t>
        </w:r>
      </w:hyperlink>
      <w:r w:rsidR="00FE3BB7" w:rsidRPr="0036198B">
        <w:rPr>
          <w:color w:val="A6A6A6" w:themeColor="background1" w:themeShade="A6"/>
          <w:sz w:val="22"/>
          <w:szCs w:val="22"/>
        </w:rPr>
        <w:t xml:space="preserve">[1 SP], </w:t>
      </w:r>
      <w:hyperlink r:id="rId475" w:history="1">
        <w:r w:rsidR="00FE3BB7" w:rsidRPr="0036198B">
          <w:rPr>
            <w:rStyle w:val="Hyperlink"/>
            <w:color w:val="A6A6A6" w:themeColor="background1" w:themeShade="A6"/>
            <w:sz w:val="22"/>
            <w:szCs w:val="22"/>
          </w:rPr>
          <w:t>772r2</w:t>
        </w:r>
      </w:hyperlink>
      <w:r w:rsidR="00FE3BB7" w:rsidRPr="0036198B">
        <w:rPr>
          <w:color w:val="A6A6A6" w:themeColor="background1" w:themeShade="A6"/>
          <w:sz w:val="22"/>
          <w:szCs w:val="22"/>
        </w:rPr>
        <w:t xml:space="preserve">[SPs], </w:t>
      </w:r>
      <w:hyperlink r:id="rId476" w:history="1">
        <w:r w:rsidR="00FE3BB7" w:rsidRPr="0036198B">
          <w:rPr>
            <w:rStyle w:val="Hyperlink"/>
            <w:color w:val="A6A6A6" w:themeColor="background1" w:themeShade="A6"/>
            <w:sz w:val="22"/>
            <w:szCs w:val="22"/>
          </w:rPr>
          <w:t>993r7</w:t>
        </w:r>
      </w:hyperlink>
      <w:r w:rsidR="00FE3BB7" w:rsidRPr="0036198B">
        <w:rPr>
          <w:color w:val="A6A6A6" w:themeColor="background1" w:themeShade="A6"/>
          <w:sz w:val="22"/>
          <w:szCs w:val="22"/>
        </w:rPr>
        <w:t xml:space="preserve">[SP], </w:t>
      </w:r>
      <w:hyperlink r:id="rId477" w:history="1">
        <w:r w:rsidR="00FE3BB7" w:rsidRPr="0036198B">
          <w:rPr>
            <w:rStyle w:val="Hyperlink"/>
            <w:color w:val="A6A6A6" w:themeColor="background1" w:themeShade="A6"/>
            <w:sz w:val="22"/>
            <w:szCs w:val="22"/>
          </w:rPr>
          <w:t>669r5</w:t>
        </w:r>
      </w:hyperlink>
      <w:r w:rsidR="00FE3BB7" w:rsidRPr="0036198B">
        <w:rPr>
          <w:color w:val="A6A6A6" w:themeColor="background1" w:themeShade="A6"/>
          <w:sz w:val="22"/>
          <w:szCs w:val="22"/>
        </w:rPr>
        <w:t xml:space="preserve">[SP], </w:t>
      </w:r>
      <w:hyperlink r:id="rId478" w:history="1">
        <w:r w:rsidR="00FE3BB7" w:rsidRPr="0036198B">
          <w:rPr>
            <w:rStyle w:val="Hyperlink"/>
            <w:color w:val="A6A6A6" w:themeColor="background1" w:themeShade="A6"/>
            <w:sz w:val="22"/>
            <w:szCs w:val="22"/>
          </w:rPr>
          <w:t>974r1</w:t>
        </w:r>
      </w:hyperlink>
      <w:r w:rsidR="00FE3BB7" w:rsidRPr="0036198B">
        <w:rPr>
          <w:color w:val="A6A6A6" w:themeColor="background1" w:themeShade="A6"/>
          <w:sz w:val="22"/>
          <w:szCs w:val="22"/>
        </w:rPr>
        <w:t xml:space="preserve">[SP], </w:t>
      </w:r>
      <w:hyperlink r:id="rId479" w:history="1">
        <w:r w:rsidR="00FE3BB7" w:rsidRPr="0036198B">
          <w:rPr>
            <w:rStyle w:val="Hyperlink"/>
            <w:color w:val="A6A6A6" w:themeColor="background1" w:themeShade="A6"/>
            <w:sz w:val="22"/>
            <w:szCs w:val="22"/>
          </w:rPr>
          <w:t>921r2</w:t>
        </w:r>
      </w:hyperlink>
      <w:r w:rsidR="00FE3BB7" w:rsidRPr="0036198B">
        <w:rPr>
          <w:color w:val="A6A6A6" w:themeColor="background1" w:themeShade="A6"/>
          <w:sz w:val="22"/>
          <w:szCs w:val="22"/>
        </w:rPr>
        <w:t xml:space="preserve">[SP2], </w:t>
      </w:r>
      <w:hyperlink r:id="rId480" w:history="1">
        <w:r w:rsidR="00FE3BB7" w:rsidRPr="0036198B">
          <w:rPr>
            <w:rStyle w:val="Hyperlink"/>
            <w:color w:val="A6A6A6" w:themeColor="background1" w:themeShade="A6"/>
            <w:sz w:val="22"/>
            <w:szCs w:val="22"/>
          </w:rPr>
          <w:t>1009r3</w:t>
        </w:r>
      </w:hyperlink>
      <w:r w:rsidR="00FE3BB7" w:rsidRPr="0036198B">
        <w:rPr>
          <w:color w:val="A6A6A6" w:themeColor="background1" w:themeShade="A6"/>
          <w:sz w:val="22"/>
          <w:szCs w:val="22"/>
        </w:rPr>
        <w:t>[SP]</w:t>
      </w:r>
    </w:p>
    <w:p w14:paraId="5F1DFDB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 xml:space="preserve">ML </w:t>
      </w:r>
      <w:proofErr w:type="spellStart"/>
      <w:r w:rsidRPr="0036198B">
        <w:rPr>
          <w:b/>
          <w:bCs/>
          <w:color w:val="A6A6A6" w:themeColor="background1" w:themeShade="A6"/>
          <w:sz w:val="22"/>
          <w:szCs w:val="22"/>
        </w:rPr>
        <w:t>Mgmt</w:t>
      </w:r>
      <w:proofErr w:type="spellEnd"/>
      <w:r w:rsidRPr="0036198B">
        <w:rPr>
          <w:b/>
          <w:bCs/>
          <w:color w:val="A6A6A6" w:themeColor="background1" w:themeShade="A6"/>
          <w:sz w:val="22"/>
          <w:szCs w:val="22"/>
        </w:rPr>
        <w:t xml:space="preserve"> [10 mins if SP only, 30 mins otherwise]</w:t>
      </w:r>
    </w:p>
    <w:p w14:paraId="1C9A49BE" w14:textId="77777777" w:rsidR="00FE3BB7" w:rsidRPr="0036198B" w:rsidRDefault="00E153EF" w:rsidP="00FE3BB7">
      <w:pPr>
        <w:pStyle w:val="ListParagraph"/>
        <w:numPr>
          <w:ilvl w:val="1"/>
          <w:numId w:val="3"/>
        </w:numPr>
        <w:rPr>
          <w:color w:val="A6A6A6" w:themeColor="background1" w:themeShade="A6"/>
          <w:sz w:val="22"/>
          <w:szCs w:val="22"/>
        </w:rPr>
      </w:pPr>
      <w:hyperlink r:id="rId481" w:history="1">
        <w:r w:rsidR="00FE3BB7" w:rsidRPr="0036198B">
          <w:rPr>
            <w:rStyle w:val="Hyperlink"/>
            <w:color w:val="A6A6A6" w:themeColor="background1" w:themeShade="A6"/>
            <w:sz w:val="22"/>
            <w:szCs w:val="22"/>
          </w:rPr>
          <w:t>1044r0</w:t>
        </w:r>
      </w:hyperlink>
      <w:r w:rsidR="00FE3BB7" w:rsidRPr="0036198B">
        <w:rPr>
          <w:color w:val="A6A6A6" w:themeColor="background1" w:themeShade="A6"/>
          <w:sz w:val="22"/>
          <w:szCs w:val="22"/>
        </w:rPr>
        <w:t xml:space="preserve"> MLO: TID-to-link mapping negotiation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Abhishek Patil</w:t>
      </w:r>
    </w:p>
    <w:p w14:paraId="660BBAB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1055r0</w:t>
      </w:r>
      <w:r w:rsidRPr="0036198B">
        <w:rPr>
          <w:strike/>
          <w:color w:val="A6A6A6" w:themeColor="background1" w:themeShade="A6"/>
          <w:sz w:val="22"/>
          <w:szCs w:val="22"/>
        </w:rPr>
        <w:tab/>
        <w:t xml:space="preserve">TID-to-link mapping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Yongho Seok*</w:t>
      </w:r>
    </w:p>
    <w:p w14:paraId="6B06DD43" w14:textId="77777777" w:rsidR="00FE3BB7" w:rsidRPr="0036198B" w:rsidRDefault="00E153EF" w:rsidP="00FE3BB7">
      <w:pPr>
        <w:pStyle w:val="ListParagraph"/>
        <w:numPr>
          <w:ilvl w:val="1"/>
          <w:numId w:val="3"/>
        </w:numPr>
        <w:rPr>
          <w:color w:val="A6A6A6" w:themeColor="background1" w:themeShade="A6"/>
          <w:sz w:val="22"/>
          <w:szCs w:val="22"/>
        </w:rPr>
      </w:pPr>
      <w:hyperlink r:id="rId482" w:history="1">
        <w:r w:rsidR="00FE3BB7" w:rsidRPr="0036198B">
          <w:rPr>
            <w:rStyle w:val="Hyperlink"/>
            <w:color w:val="A6A6A6" w:themeColor="background1" w:themeShade="A6"/>
            <w:sz w:val="22"/>
            <w:szCs w:val="22"/>
          </w:rPr>
          <w:t>1141r0</w:t>
        </w:r>
      </w:hyperlink>
      <w:r w:rsidR="00FE3BB7" w:rsidRPr="0036198B">
        <w:rPr>
          <w:color w:val="A6A6A6" w:themeColor="background1" w:themeShade="A6"/>
          <w:sz w:val="22"/>
          <w:szCs w:val="22"/>
        </w:rPr>
        <w:tab/>
        <w:t>Restrictions on MLD Probe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Cheng Chen</w:t>
      </w:r>
    </w:p>
    <w:p w14:paraId="01634AEE" w14:textId="77777777" w:rsidR="00FE3BB7" w:rsidRPr="0036198B" w:rsidRDefault="00E153EF" w:rsidP="00FE3BB7">
      <w:pPr>
        <w:pStyle w:val="ListParagraph"/>
        <w:numPr>
          <w:ilvl w:val="1"/>
          <w:numId w:val="3"/>
        </w:numPr>
        <w:rPr>
          <w:color w:val="A6A6A6" w:themeColor="background1" w:themeShade="A6"/>
          <w:sz w:val="22"/>
          <w:szCs w:val="22"/>
        </w:rPr>
      </w:pPr>
      <w:hyperlink r:id="rId483" w:history="1">
        <w:r w:rsidR="00FE3BB7" w:rsidRPr="0036198B">
          <w:rPr>
            <w:rStyle w:val="Hyperlink"/>
            <w:color w:val="A6A6A6" w:themeColor="background1" w:themeShade="A6"/>
            <w:sz w:val="22"/>
            <w:szCs w:val="22"/>
          </w:rPr>
          <w:t>1187r0</w:t>
        </w:r>
      </w:hyperlink>
      <w:r w:rsidR="00FE3BB7" w:rsidRPr="0036198B">
        <w:rPr>
          <w:color w:val="A6A6A6" w:themeColor="background1" w:themeShade="A6"/>
          <w:sz w:val="22"/>
          <w:szCs w:val="22"/>
        </w:rPr>
        <w:t xml:space="preserve"> Multi-link setup discussion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Yonggang Fang</w:t>
      </w:r>
    </w:p>
    <w:p w14:paraId="593E3C0A" w14:textId="77777777" w:rsidR="00FE3BB7" w:rsidRPr="0036198B" w:rsidRDefault="00E153EF" w:rsidP="00FE3BB7">
      <w:pPr>
        <w:pStyle w:val="ListParagraph"/>
        <w:numPr>
          <w:ilvl w:val="1"/>
          <w:numId w:val="3"/>
        </w:numPr>
        <w:rPr>
          <w:color w:val="A6A6A6" w:themeColor="background1" w:themeShade="A6"/>
          <w:sz w:val="22"/>
          <w:szCs w:val="22"/>
        </w:rPr>
      </w:pPr>
      <w:hyperlink r:id="rId484" w:history="1">
        <w:r w:rsidR="00FE3BB7" w:rsidRPr="0036198B">
          <w:rPr>
            <w:rStyle w:val="Hyperlink"/>
            <w:color w:val="A6A6A6" w:themeColor="background1" w:themeShade="A6"/>
            <w:sz w:val="22"/>
            <w:szCs w:val="22"/>
          </w:rPr>
          <w:t>1246r0</w:t>
        </w:r>
      </w:hyperlink>
      <w:r w:rsidR="00FE3BB7" w:rsidRPr="0036198B">
        <w:rPr>
          <w:color w:val="A6A6A6" w:themeColor="background1" w:themeShade="A6"/>
          <w:sz w:val="22"/>
          <w:szCs w:val="22"/>
        </w:rPr>
        <w:t xml:space="preserve"> MLO Link Key Exchange considerations</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43923296" w14:textId="77777777" w:rsidR="00FE3BB7" w:rsidRPr="0036198B" w:rsidRDefault="00FE3BB7" w:rsidP="00FE3BB7">
      <w:pPr>
        <w:pStyle w:val="ListParagraph"/>
        <w:numPr>
          <w:ilvl w:val="1"/>
          <w:numId w:val="3"/>
        </w:numPr>
        <w:rPr>
          <w:strike/>
          <w:color w:val="A6A6A6" w:themeColor="background1" w:themeShade="A6"/>
          <w:sz w:val="22"/>
          <w:szCs w:val="22"/>
          <w:u w:val="single"/>
        </w:rPr>
      </w:pPr>
      <w:r w:rsidRPr="0036198B">
        <w:rPr>
          <w:strike/>
          <w:color w:val="A6A6A6" w:themeColor="background1" w:themeShade="A6"/>
          <w:sz w:val="22"/>
          <w:szCs w:val="22"/>
          <w:u w:val="single"/>
        </w:rPr>
        <w:t>1396r0</w:t>
      </w:r>
      <w:r w:rsidRPr="0036198B">
        <w:rPr>
          <w:strike/>
          <w:color w:val="A6A6A6" w:themeColor="background1" w:themeShade="A6"/>
          <w:sz w:val="22"/>
          <w:szCs w:val="22"/>
          <w:u w:val="single"/>
        </w:rPr>
        <w:tab/>
        <w:t>Multi-Link Probe Request Design</w:t>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t xml:space="preserve">    Jason Guo*</w:t>
      </w:r>
    </w:p>
    <w:p w14:paraId="5AAB7976"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Low Latency [10 mins if SP only, 30 mins otherwise]</w:t>
      </w:r>
    </w:p>
    <w:p w14:paraId="7F5F7CF4" w14:textId="77777777" w:rsidR="00FE3BB7" w:rsidRPr="0036198B" w:rsidRDefault="00E153EF" w:rsidP="00FE3BB7">
      <w:pPr>
        <w:pStyle w:val="ListParagraph"/>
        <w:numPr>
          <w:ilvl w:val="1"/>
          <w:numId w:val="3"/>
        </w:numPr>
        <w:rPr>
          <w:color w:val="A6A6A6" w:themeColor="background1" w:themeShade="A6"/>
          <w:sz w:val="22"/>
          <w:szCs w:val="22"/>
        </w:rPr>
      </w:pPr>
      <w:hyperlink r:id="rId485" w:history="1">
        <w:r w:rsidR="00FE3BB7" w:rsidRPr="0036198B">
          <w:rPr>
            <w:rStyle w:val="Hyperlink"/>
            <w:color w:val="A6A6A6" w:themeColor="background1" w:themeShade="A6"/>
            <w:sz w:val="22"/>
            <w:szCs w:val="22"/>
          </w:rPr>
          <w:t>1041r0</w:t>
        </w:r>
      </w:hyperlink>
      <w:r w:rsidR="00FE3BB7" w:rsidRPr="0036198B">
        <w:rPr>
          <w:color w:val="A6A6A6" w:themeColor="background1" w:themeShade="A6"/>
          <w:sz w:val="22"/>
          <w:szCs w:val="22"/>
        </w:rPr>
        <w:t xml:space="preserve"> EDCA queue for RTA</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Liangxiao Xin</w:t>
      </w:r>
    </w:p>
    <w:p w14:paraId="0D499BB9"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1047r0</w:t>
      </w:r>
      <w:r w:rsidRPr="0036198B">
        <w:rPr>
          <w:strike/>
          <w:color w:val="A6A6A6" w:themeColor="background1" w:themeShade="A6"/>
          <w:sz w:val="22"/>
          <w:szCs w:val="22"/>
        </w:rPr>
        <w:tab/>
        <w:t>Latency sensitive link operation: Part 1</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5BE7BE14"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1048r0</w:t>
      </w:r>
      <w:r w:rsidRPr="0036198B">
        <w:rPr>
          <w:strike/>
          <w:color w:val="A6A6A6" w:themeColor="background1" w:themeShade="A6"/>
          <w:sz w:val="22"/>
          <w:szCs w:val="22"/>
        </w:rPr>
        <w:tab/>
        <w:t>Latency sensitive link operation: Part 2</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6473F61B"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1057r0</w:t>
      </w:r>
      <w:r w:rsidRPr="0036198B">
        <w:rPr>
          <w:strike/>
          <w:color w:val="A6A6A6" w:themeColor="background1" w:themeShade="A6"/>
          <w:sz w:val="22"/>
          <w:szCs w:val="22"/>
        </w:rPr>
        <w:tab/>
        <w:t>MLD critical information announcement</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Liwen Chu*</w:t>
      </w:r>
    </w:p>
    <w:p w14:paraId="4FB558C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1058r0</w:t>
      </w:r>
      <w:r w:rsidRPr="0036198B">
        <w:rPr>
          <w:strike/>
          <w:color w:val="A6A6A6" w:themeColor="background1" w:themeShade="A6"/>
          <w:sz w:val="22"/>
          <w:szCs w:val="22"/>
        </w:rPr>
        <w:tab/>
        <w:t>Low Latency Support</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7B1BA481" w14:textId="77777777" w:rsidR="00FE3BB7" w:rsidRPr="0036198B" w:rsidRDefault="00E153EF" w:rsidP="00FE3BB7">
      <w:pPr>
        <w:pStyle w:val="ListParagraph"/>
        <w:numPr>
          <w:ilvl w:val="1"/>
          <w:numId w:val="3"/>
        </w:numPr>
        <w:rPr>
          <w:color w:val="A6A6A6" w:themeColor="background1" w:themeShade="A6"/>
          <w:sz w:val="22"/>
          <w:szCs w:val="22"/>
        </w:rPr>
      </w:pPr>
      <w:hyperlink r:id="rId486" w:history="1">
        <w:r w:rsidR="00FE3BB7" w:rsidRPr="0036198B">
          <w:rPr>
            <w:rStyle w:val="Hyperlink"/>
            <w:color w:val="A6A6A6" w:themeColor="background1" w:themeShade="A6"/>
            <w:sz w:val="22"/>
            <w:szCs w:val="22"/>
          </w:rPr>
          <w:t>1067r0</w:t>
        </w:r>
      </w:hyperlink>
      <w:r w:rsidR="00FE3BB7" w:rsidRPr="0036198B">
        <w:rPr>
          <w:color w:val="A6A6A6" w:themeColor="background1" w:themeShade="A6"/>
          <w:sz w:val="22"/>
          <w:szCs w:val="22"/>
        </w:rPr>
        <w:t xml:space="preserve"> Traffic indication of latency sensitive application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Frank Hsu</w:t>
      </w:r>
    </w:p>
    <w:p w14:paraId="6E82DD60" w14:textId="77777777" w:rsidR="00FE3BB7" w:rsidRPr="0036198B" w:rsidRDefault="00E153EF" w:rsidP="00FE3BB7">
      <w:pPr>
        <w:pStyle w:val="ListParagraph"/>
        <w:numPr>
          <w:ilvl w:val="1"/>
          <w:numId w:val="3"/>
        </w:numPr>
        <w:rPr>
          <w:color w:val="A6A6A6" w:themeColor="background1" w:themeShade="A6"/>
          <w:sz w:val="22"/>
          <w:szCs w:val="22"/>
        </w:rPr>
      </w:pPr>
      <w:hyperlink r:id="rId487" w:history="1">
        <w:r w:rsidR="00FE3BB7" w:rsidRPr="0036198B">
          <w:rPr>
            <w:rStyle w:val="Hyperlink"/>
            <w:color w:val="A6A6A6" w:themeColor="background1" w:themeShade="A6"/>
            <w:sz w:val="22"/>
            <w:szCs w:val="22"/>
          </w:rPr>
          <w:t>1350r0</w:t>
        </w:r>
      </w:hyperlink>
      <w:r w:rsidR="00FE3BB7" w:rsidRPr="0036198B">
        <w:rPr>
          <w:color w:val="A6A6A6" w:themeColor="background1" w:themeShade="A6"/>
          <w:sz w:val="22"/>
          <w:szCs w:val="22"/>
        </w:rPr>
        <w:t xml:space="preserve"> Enhancements for QoS and low latency in 802.11be R1</w:t>
      </w:r>
      <w:r w:rsidR="00FE3BB7" w:rsidRPr="0036198B">
        <w:rPr>
          <w:color w:val="A6A6A6" w:themeColor="background1" w:themeShade="A6"/>
          <w:sz w:val="22"/>
          <w:szCs w:val="22"/>
        </w:rPr>
        <w:tab/>
        <w:t xml:space="preserve">    Dave Cavalcanti</w:t>
      </w:r>
    </w:p>
    <w:p w14:paraId="2D739719" w14:textId="77777777" w:rsidR="00FE3BB7" w:rsidRPr="0036198B" w:rsidRDefault="00E153EF" w:rsidP="00FE3BB7">
      <w:pPr>
        <w:pStyle w:val="ListParagraph"/>
        <w:numPr>
          <w:ilvl w:val="1"/>
          <w:numId w:val="3"/>
        </w:numPr>
        <w:rPr>
          <w:color w:val="A6A6A6" w:themeColor="background1" w:themeShade="A6"/>
          <w:sz w:val="22"/>
          <w:szCs w:val="22"/>
        </w:rPr>
      </w:pPr>
      <w:hyperlink r:id="rId488" w:history="1">
        <w:r w:rsidR="00FE3BB7" w:rsidRPr="0036198B">
          <w:rPr>
            <w:rStyle w:val="Hyperlink"/>
            <w:color w:val="A6A6A6" w:themeColor="background1" w:themeShade="A6"/>
            <w:sz w:val="22"/>
            <w:szCs w:val="22"/>
          </w:rPr>
          <w:t>1355r2</w:t>
        </w:r>
      </w:hyperlink>
      <w:r w:rsidR="00FE3BB7" w:rsidRPr="0036198B">
        <w:rPr>
          <w:color w:val="A6A6A6" w:themeColor="background1" w:themeShade="A6"/>
          <w:sz w:val="22"/>
          <w:szCs w:val="22"/>
        </w:rPr>
        <w:t xml:space="preserve"> Access mechanisms to meet the </w:t>
      </w:r>
      <w:proofErr w:type="spellStart"/>
      <w:r w:rsidR="00FE3BB7" w:rsidRPr="0036198B">
        <w:rPr>
          <w:color w:val="A6A6A6" w:themeColor="background1" w:themeShade="A6"/>
          <w:sz w:val="22"/>
          <w:szCs w:val="22"/>
        </w:rPr>
        <w:t>req.s</w:t>
      </w:r>
      <w:proofErr w:type="spellEnd"/>
      <w:r w:rsidR="00FE3BB7" w:rsidRPr="0036198B">
        <w:rPr>
          <w:color w:val="A6A6A6" w:themeColor="background1" w:themeShade="A6"/>
          <w:sz w:val="22"/>
          <w:szCs w:val="22"/>
        </w:rPr>
        <w:t xml:space="preserve"> of low lat. traffics </w:t>
      </w:r>
      <w:r w:rsidR="00FE3BB7" w:rsidRPr="0036198B">
        <w:rPr>
          <w:color w:val="A6A6A6" w:themeColor="background1" w:themeShade="A6"/>
          <w:sz w:val="22"/>
          <w:szCs w:val="22"/>
        </w:rPr>
        <w:tab/>
        <w:t xml:space="preserve">    Boyce Bo Yang</w:t>
      </w:r>
    </w:p>
    <w:p w14:paraId="46787139"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ML General [10 mins if SP only, 30 mins otherwise]</w:t>
      </w:r>
    </w:p>
    <w:p w14:paraId="159C7B11" w14:textId="77777777" w:rsidR="00FE3BB7" w:rsidRPr="0036198B" w:rsidRDefault="00E153EF" w:rsidP="00FE3BB7">
      <w:pPr>
        <w:pStyle w:val="ListParagraph"/>
        <w:numPr>
          <w:ilvl w:val="1"/>
          <w:numId w:val="3"/>
        </w:numPr>
        <w:rPr>
          <w:color w:val="A6A6A6" w:themeColor="background1" w:themeShade="A6"/>
          <w:sz w:val="22"/>
          <w:szCs w:val="22"/>
        </w:rPr>
      </w:pPr>
      <w:hyperlink r:id="rId489" w:history="1">
        <w:r w:rsidR="00FE3BB7" w:rsidRPr="0036198B">
          <w:rPr>
            <w:rStyle w:val="Hyperlink"/>
            <w:color w:val="A6A6A6" w:themeColor="background1" w:themeShade="A6"/>
            <w:sz w:val="22"/>
            <w:szCs w:val="22"/>
          </w:rPr>
          <w:t>675r0</w:t>
        </w:r>
      </w:hyperlink>
      <w:r w:rsidR="00FE3BB7" w:rsidRPr="0036198B">
        <w:rPr>
          <w:color w:val="A6A6A6" w:themeColor="background1" w:themeShade="A6"/>
          <w:sz w:val="22"/>
          <w:szCs w:val="22"/>
        </w:rPr>
        <w:t xml:space="preserve"> Buffer Management for Multi-link Device</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Ming Gan</w:t>
      </w:r>
    </w:p>
    <w:p w14:paraId="2F29E91C" w14:textId="77777777" w:rsidR="00FE3BB7" w:rsidRPr="0036198B" w:rsidRDefault="00E153EF" w:rsidP="00FE3BB7">
      <w:pPr>
        <w:pStyle w:val="ListParagraph"/>
        <w:numPr>
          <w:ilvl w:val="1"/>
          <w:numId w:val="3"/>
        </w:numPr>
        <w:rPr>
          <w:color w:val="A6A6A6" w:themeColor="background1" w:themeShade="A6"/>
          <w:sz w:val="22"/>
          <w:szCs w:val="22"/>
        </w:rPr>
      </w:pPr>
      <w:hyperlink r:id="rId490" w:history="1">
        <w:r w:rsidR="00FE3BB7" w:rsidRPr="0036198B">
          <w:rPr>
            <w:rStyle w:val="Hyperlink"/>
            <w:color w:val="A6A6A6" w:themeColor="background1" w:themeShade="A6"/>
            <w:sz w:val="22"/>
            <w:szCs w:val="22"/>
          </w:rPr>
          <w:t>881r0</w:t>
        </w:r>
      </w:hyperlink>
      <w:r w:rsidR="00FE3BB7" w:rsidRPr="0036198B">
        <w:rPr>
          <w:color w:val="A6A6A6" w:themeColor="background1" w:themeShade="A6"/>
          <w:sz w:val="22"/>
          <w:szCs w:val="22"/>
        </w:rPr>
        <w:t xml:space="preserve"> ML Individual Addressed MGMT Frame Delivery</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Po-Kai Huang</w:t>
      </w:r>
    </w:p>
    <w:p w14:paraId="75E097E8" w14:textId="77777777" w:rsidR="00FE3BB7" w:rsidRPr="0036198B" w:rsidRDefault="00E153EF" w:rsidP="00FE3BB7">
      <w:pPr>
        <w:pStyle w:val="ListParagraph"/>
        <w:numPr>
          <w:ilvl w:val="1"/>
          <w:numId w:val="3"/>
        </w:numPr>
        <w:rPr>
          <w:color w:val="A6A6A6" w:themeColor="background1" w:themeShade="A6"/>
          <w:sz w:val="22"/>
          <w:szCs w:val="22"/>
        </w:rPr>
      </w:pPr>
      <w:hyperlink r:id="rId491" w:history="1">
        <w:r w:rsidR="00FE3BB7" w:rsidRPr="0036198B">
          <w:rPr>
            <w:rStyle w:val="Hyperlink"/>
            <w:color w:val="A6A6A6" w:themeColor="background1" w:themeShade="A6"/>
            <w:sz w:val="22"/>
            <w:szCs w:val="22"/>
          </w:rPr>
          <w:t>903r0</w:t>
        </w:r>
      </w:hyperlink>
      <w:r w:rsidR="00FE3BB7" w:rsidRPr="0036198B">
        <w:rPr>
          <w:color w:val="A6A6A6" w:themeColor="background1" w:themeShade="A6"/>
          <w:sz w:val="22"/>
          <w:szCs w:val="22"/>
        </w:rPr>
        <w:t xml:space="preserve"> ML Group Addressed Data Frame Delivery Follow up   </w:t>
      </w:r>
      <w:r w:rsidR="00FE3BB7" w:rsidRPr="0036198B">
        <w:rPr>
          <w:color w:val="A6A6A6" w:themeColor="background1" w:themeShade="A6"/>
          <w:sz w:val="22"/>
          <w:szCs w:val="22"/>
        </w:rPr>
        <w:tab/>
        <w:t xml:space="preserve">     Po-Kai Huang</w:t>
      </w:r>
    </w:p>
    <w:p w14:paraId="44309D16" w14:textId="77777777" w:rsidR="00FE3BB7" w:rsidRPr="0036198B" w:rsidRDefault="00E153EF" w:rsidP="00FE3BB7">
      <w:pPr>
        <w:pStyle w:val="ListParagraph"/>
        <w:numPr>
          <w:ilvl w:val="1"/>
          <w:numId w:val="3"/>
        </w:numPr>
        <w:rPr>
          <w:color w:val="A6A6A6" w:themeColor="background1" w:themeShade="A6"/>
          <w:sz w:val="22"/>
          <w:szCs w:val="22"/>
        </w:rPr>
      </w:pPr>
      <w:hyperlink r:id="rId492" w:history="1">
        <w:r w:rsidR="00FE3BB7" w:rsidRPr="0036198B">
          <w:rPr>
            <w:rStyle w:val="Hyperlink"/>
            <w:color w:val="A6A6A6" w:themeColor="background1" w:themeShade="A6"/>
            <w:sz w:val="22"/>
            <w:szCs w:val="22"/>
          </w:rPr>
          <w:t>1060r0</w:t>
        </w:r>
      </w:hyperlink>
      <w:r w:rsidR="00FE3BB7" w:rsidRPr="0036198B">
        <w:rPr>
          <w:color w:val="A6A6A6" w:themeColor="background1" w:themeShade="A6"/>
          <w:sz w:val="22"/>
          <w:szCs w:val="22"/>
        </w:rPr>
        <w:tab/>
        <w:t>Discussion on Multi-link with Multiple AP MLDs</w:t>
      </w:r>
      <w:r w:rsidR="00FE3BB7" w:rsidRPr="0036198B">
        <w:rPr>
          <w:color w:val="A6A6A6" w:themeColor="background1" w:themeShade="A6"/>
          <w:sz w:val="22"/>
          <w:szCs w:val="22"/>
        </w:rPr>
        <w:tab/>
        <w:t xml:space="preserve">     Yoshihisa Kondo</w:t>
      </w:r>
    </w:p>
    <w:p w14:paraId="18072DEF" w14:textId="77777777" w:rsidR="00FE3BB7" w:rsidRPr="0036198B" w:rsidRDefault="00E153EF" w:rsidP="00FE3BB7">
      <w:pPr>
        <w:pStyle w:val="ListParagraph"/>
        <w:numPr>
          <w:ilvl w:val="1"/>
          <w:numId w:val="3"/>
        </w:numPr>
        <w:rPr>
          <w:color w:val="A6A6A6" w:themeColor="background1" w:themeShade="A6"/>
          <w:sz w:val="22"/>
          <w:szCs w:val="22"/>
        </w:rPr>
      </w:pPr>
      <w:hyperlink r:id="rId493" w:history="1">
        <w:r w:rsidR="00FE3BB7" w:rsidRPr="0036198B">
          <w:rPr>
            <w:rStyle w:val="Hyperlink"/>
            <w:color w:val="A6A6A6" w:themeColor="background1" w:themeShade="A6"/>
            <w:sz w:val="22"/>
            <w:szCs w:val="22"/>
          </w:rPr>
          <w:t>1115r0</w:t>
        </w:r>
      </w:hyperlink>
      <w:r w:rsidR="00FE3BB7" w:rsidRPr="0036198B">
        <w:rPr>
          <w:color w:val="A6A6A6" w:themeColor="background1" w:themeShade="A6"/>
          <w:sz w:val="22"/>
          <w:szCs w:val="22"/>
        </w:rPr>
        <w:t xml:space="preserve"> MLD AP power save mode consideration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6679F49A" w14:textId="77777777" w:rsidR="00FE3BB7" w:rsidRPr="0036198B" w:rsidRDefault="00E153EF" w:rsidP="00FE3BB7">
      <w:pPr>
        <w:pStyle w:val="ListParagraph"/>
        <w:numPr>
          <w:ilvl w:val="1"/>
          <w:numId w:val="3"/>
        </w:numPr>
        <w:rPr>
          <w:color w:val="A6A6A6" w:themeColor="background1" w:themeShade="A6"/>
          <w:sz w:val="22"/>
          <w:szCs w:val="22"/>
        </w:rPr>
      </w:pPr>
      <w:hyperlink r:id="rId494" w:history="1">
        <w:r w:rsidR="00FE3BB7" w:rsidRPr="0036198B">
          <w:rPr>
            <w:rStyle w:val="Hyperlink"/>
            <w:color w:val="A6A6A6" w:themeColor="background1" w:themeShade="A6"/>
            <w:sz w:val="22"/>
            <w:szCs w:val="22"/>
          </w:rPr>
          <w:t>1122r2</w:t>
        </w:r>
      </w:hyperlink>
      <w:r w:rsidR="00FE3BB7" w:rsidRPr="0036198B">
        <w:rPr>
          <w:color w:val="A6A6A6" w:themeColor="background1" w:themeShade="A6"/>
          <w:sz w:val="22"/>
          <w:szCs w:val="22"/>
        </w:rPr>
        <w:t xml:space="preserve"> 802.11be Architecture/Association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Joseph Levy</w:t>
      </w:r>
    </w:p>
    <w:p w14:paraId="6FA99C6C" w14:textId="77777777" w:rsidR="00FE3BB7" w:rsidRPr="0036198B" w:rsidRDefault="00E153EF" w:rsidP="00FE3BB7">
      <w:pPr>
        <w:pStyle w:val="ListParagraph"/>
        <w:numPr>
          <w:ilvl w:val="1"/>
          <w:numId w:val="3"/>
        </w:numPr>
        <w:rPr>
          <w:color w:val="A6A6A6" w:themeColor="background1" w:themeShade="A6"/>
          <w:sz w:val="22"/>
          <w:szCs w:val="22"/>
        </w:rPr>
      </w:pPr>
      <w:hyperlink r:id="rId495" w:history="1">
        <w:r w:rsidR="00FE3BB7" w:rsidRPr="0036198B">
          <w:rPr>
            <w:rStyle w:val="Hyperlink"/>
            <w:color w:val="A6A6A6" w:themeColor="background1" w:themeShade="A6"/>
            <w:sz w:val="22"/>
            <w:szCs w:val="22"/>
          </w:rPr>
          <w:t>1131r1</w:t>
        </w:r>
      </w:hyperlink>
      <w:r w:rsidR="00FE3BB7" w:rsidRPr="0036198B">
        <w:rPr>
          <w:color w:val="A6A6A6" w:themeColor="background1" w:themeShade="A6"/>
          <w:sz w:val="22"/>
          <w:szCs w:val="22"/>
        </w:rPr>
        <w:t xml:space="preserve"> Multi link reference model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Yonggang Fang</w:t>
      </w:r>
    </w:p>
    <w:p w14:paraId="58E2CB53" w14:textId="77777777" w:rsidR="00FE3BB7" w:rsidRPr="0036198B" w:rsidRDefault="00E153EF" w:rsidP="00FE3BB7">
      <w:pPr>
        <w:pStyle w:val="ListParagraph"/>
        <w:numPr>
          <w:ilvl w:val="1"/>
          <w:numId w:val="3"/>
        </w:numPr>
        <w:rPr>
          <w:color w:val="A6A6A6" w:themeColor="background1" w:themeShade="A6"/>
          <w:sz w:val="22"/>
          <w:szCs w:val="22"/>
        </w:rPr>
      </w:pPr>
      <w:hyperlink r:id="rId496" w:history="1">
        <w:r w:rsidR="00FE3BB7" w:rsidRPr="0036198B">
          <w:rPr>
            <w:rStyle w:val="Hyperlink"/>
            <w:color w:val="A6A6A6" w:themeColor="background1" w:themeShade="A6"/>
            <w:sz w:val="22"/>
            <w:szCs w:val="22"/>
          </w:rPr>
          <w:t>1148r0</w:t>
        </w:r>
      </w:hyperlink>
      <w:r w:rsidR="00FE3BB7" w:rsidRPr="0036198B">
        <w:rPr>
          <w:color w:val="A6A6A6" w:themeColor="background1" w:themeShade="A6"/>
          <w:sz w:val="22"/>
          <w:szCs w:val="22"/>
        </w:rPr>
        <w:t xml:space="preserve"> Discussion on MLD architecture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Po-Kai Huang</w:t>
      </w:r>
    </w:p>
    <w:p w14:paraId="0F9F252B" w14:textId="77777777" w:rsidR="00FE3BB7" w:rsidRPr="0036198B" w:rsidRDefault="00E153EF" w:rsidP="00FE3BB7">
      <w:pPr>
        <w:pStyle w:val="ListParagraph"/>
        <w:numPr>
          <w:ilvl w:val="1"/>
          <w:numId w:val="3"/>
        </w:numPr>
        <w:rPr>
          <w:color w:val="A6A6A6" w:themeColor="background1" w:themeShade="A6"/>
          <w:sz w:val="22"/>
          <w:szCs w:val="22"/>
        </w:rPr>
      </w:pPr>
      <w:hyperlink r:id="rId497" w:history="1">
        <w:r w:rsidR="00FE3BB7" w:rsidRPr="0036198B">
          <w:rPr>
            <w:rStyle w:val="Hyperlink"/>
            <w:color w:val="A6A6A6" w:themeColor="background1" w:themeShade="A6"/>
            <w:sz w:val="22"/>
            <w:szCs w:val="22"/>
          </w:rPr>
          <w:t>1171r0</w:t>
        </w:r>
      </w:hyperlink>
      <w:r w:rsidR="00FE3BB7" w:rsidRPr="0036198B">
        <w:rPr>
          <w:color w:val="A6A6A6" w:themeColor="background1" w:themeShade="A6"/>
          <w:sz w:val="22"/>
          <w:szCs w:val="22"/>
        </w:rPr>
        <w:t xml:space="preserve"> Multi-link ap network reference model discussion</w:t>
      </w:r>
      <w:r w:rsidR="00FE3BB7" w:rsidRPr="0036198B">
        <w:rPr>
          <w:color w:val="A6A6A6" w:themeColor="background1" w:themeShade="A6"/>
          <w:sz w:val="22"/>
          <w:szCs w:val="22"/>
        </w:rPr>
        <w:tab/>
        <w:t xml:space="preserve">     Yonggang Fang</w:t>
      </w:r>
    </w:p>
    <w:p w14:paraId="6761995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MAC General [10 mins if SP only, 30 mins otherwise]</w:t>
      </w:r>
    </w:p>
    <w:p w14:paraId="2643A932" w14:textId="77777777" w:rsidR="00FE3BB7" w:rsidRPr="0036198B" w:rsidRDefault="00E153EF" w:rsidP="00FE3BB7">
      <w:pPr>
        <w:pStyle w:val="ListParagraph"/>
        <w:numPr>
          <w:ilvl w:val="1"/>
          <w:numId w:val="3"/>
        </w:numPr>
        <w:rPr>
          <w:color w:val="A6A6A6" w:themeColor="background1" w:themeShade="A6"/>
          <w:sz w:val="22"/>
          <w:szCs w:val="22"/>
        </w:rPr>
      </w:pPr>
      <w:hyperlink r:id="rId498" w:history="1">
        <w:r w:rsidR="00FE3BB7" w:rsidRPr="0036198B">
          <w:rPr>
            <w:rStyle w:val="Hyperlink"/>
            <w:color w:val="A6A6A6" w:themeColor="background1" w:themeShade="A6"/>
            <w:sz w:val="22"/>
            <w:szCs w:val="22"/>
          </w:rPr>
          <w:t>593r0</w:t>
        </w:r>
      </w:hyperlink>
      <w:r w:rsidR="00FE3BB7" w:rsidRPr="0036198B">
        <w:rPr>
          <w:color w:val="A6A6A6" w:themeColor="background1" w:themeShade="A6"/>
          <w:sz w:val="22"/>
          <w:szCs w:val="22"/>
        </w:rPr>
        <w:t xml:space="preserve"> EHT BSS Op.: EHT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and HE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Liwen Chu</w:t>
      </w:r>
    </w:p>
    <w:p w14:paraId="0CBEA4CE"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882r0</w:t>
      </w:r>
      <w:r w:rsidRPr="0036198B">
        <w:rPr>
          <w:strike/>
          <w:color w:val="A6A6A6" w:themeColor="background1" w:themeShade="A6"/>
          <w:sz w:val="22"/>
          <w:szCs w:val="22"/>
        </w:rPr>
        <w:t xml:space="preserve"> 320 MHz and 16 SS OM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Po-Kai Huang*</w:t>
      </w:r>
    </w:p>
    <w:p w14:paraId="08C52AD0" w14:textId="77777777" w:rsidR="00FE3BB7" w:rsidRPr="0036198B" w:rsidRDefault="00E153EF" w:rsidP="00FE3BB7">
      <w:pPr>
        <w:pStyle w:val="ListParagraph"/>
        <w:numPr>
          <w:ilvl w:val="1"/>
          <w:numId w:val="3"/>
        </w:numPr>
        <w:rPr>
          <w:color w:val="A6A6A6" w:themeColor="background1" w:themeShade="A6"/>
          <w:sz w:val="22"/>
          <w:szCs w:val="22"/>
        </w:rPr>
      </w:pPr>
      <w:hyperlink r:id="rId499" w:history="1">
        <w:r w:rsidR="00FE3BB7" w:rsidRPr="0036198B">
          <w:rPr>
            <w:rStyle w:val="Hyperlink"/>
            <w:color w:val="A6A6A6" w:themeColor="background1" w:themeShade="A6"/>
            <w:sz w:val="22"/>
            <w:szCs w:val="22"/>
          </w:rPr>
          <w:t>967r0</w:t>
        </w:r>
      </w:hyperlink>
      <w:r w:rsidR="00FE3BB7" w:rsidRPr="0036198B">
        <w:rPr>
          <w:color w:val="A6A6A6" w:themeColor="background1" w:themeShade="A6"/>
          <w:sz w:val="22"/>
          <w:szCs w:val="22"/>
        </w:rPr>
        <w:t xml:space="preserve"> Multi-user Triggered P2P Transmission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Ronny Y. Kim</w:t>
      </w:r>
    </w:p>
    <w:p w14:paraId="0F0814FA" w14:textId="77777777" w:rsidR="00FE3BB7" w:rsidRPr="0036198B" w:rsidRDefault="00E153EF" w:rsidP="00FE3BB7">
      <w:pPr>
        <w:pStyle w:val="ListParagraph"/>
        <w:numPr>
          <w:ilvl w:val="1"/>
          <w:numId w:val="3"/>
        </w:numPr>
        <w:rPr>
          <w:color w:val="A6A6A6" w:themeColor="background1" w:themeShade="A6"/>
          <w:sz w:val="22"/>
          <w:szCs w:val="22"/>
        </w:rPr>
      </w:pPr>
      <w:hyperlink r:id="rId500" w:history="1">
        <w:r w:rsidR="00FE3BB7" w:rsidRPr="0036198B">
          <w:rPr>
            <w:rStyle w:val="Hyperlink"/>
            <w:color w:val="A6A6A6" w:themeColor="background1" w:themeShade="A6"/>
            <w:sz w:val="22"/>
            <w:szCs w:val="22"/>
          </w:rPr>
          <w:t>1005r1</w:t>
        </w:r>
      </w:hyperlink>
      <w:r w:rsidR="00FE3BB7" w:rsidRPr="0036198B">
        <w:rPr>
          <w:color w:val="A6A6A6" w:themeColor="background1" w:themeShade="A6"/>
          <w:sz w:val="22"/>
          <w:szCs w:val="22"/>
        </w:rPr>
        <w:t xml:space="preserve"> Yet Another Fast Link Adaptation Attempt</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Jinjing Jiang</w:t>
      </w:r>
    </w:p>
    <w:p w14:paraId="44198320" w14:textId="77777777" w:rsidR="00FE3BB7" w:rsidRPr="0036198B" w:rsidRDefault="00E153EF" w:rsidP="00FE3BB7">
      <w:pPr>
        <w:pStyle w:val="ListParagraph"/>
        <w:numPr>
          <w:ilvl w:val="1"/>
          <w:numId w:val="3"/>
        </w:numPr>
        <w:rPr>
          <w:color w:val="A6A6A6" w:themeColor="background1" w:themeShade="A6"/>
          <w:sz w:val="22"/>
          <w:szCs w:val="22"/>
        </w:rPr>
      </w:pPr>
      <w:hyperlink r:id="rId501" w:history="1">
        <w:r w:rsidR="00FE3BB7" w:rsidRPr="0036198B">
          <w:rPr>
            <w:rStyle w:val="Hyperlink"/>
            <w:color w:val="A6A6A6" w:themeColor="background1" w:themeShade="A6"/>
            <w:sz w:val="22"/>
            <w:szCs w:val="22"/>
          </w:rPr>
          <w:t>1052r0</w:t>
        </w:r>
      </w:hyperlink>
      <w:r w:rsidR="00FE3BB7" w:rsidRPr="0036198B">
        <w:rPr>
          <w:color w:val="A6A6A6" w:themeColor="background1" w:themeShade="A6"/>
          <w:sz w:val="22"/>
          <w:szCs w:val="22"/>
        </w:rPr>
        <w:tab/>
        <w:t>EHT BSS Follow Up: EHT (BSS) Op. Param. Update            Liwen Chu</w:t>
      </w:r>
    </w:p>
    <w:p w14:paraId="21C8475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1059r0</w:t>
      </w:r>
      <w:r w:rsidRPr="0036198B">
        <w:rPr>
          <w:strike/>
          <w:color w:val="A6A6A6" w:themeColor="background1" w:themeShade="A6"/>
          <w:sz w:val="22"/>
          <w:szCs w:val="22"/>
        </w:rPr>
        <w:tab/>
        <w:t>6GHz BSS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1B65402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color w:val="A6A6A6" w:themeColor="background1" w:themeShade="A6"/>
          <w:sz w:val="22"/>
          <w:szCs w:val="22"/>
        </w:rPr>
        <w:t>1069r0</w:t>
      </w:r>
      <w:r w:rsidRPr="0036198B">
        <w:rPr>
          <w:strike/>
          <w:color w:val="A6A6A6" w:themeColor="background1" w:themeShade="A6"/>
          <w:sz w:val="22"/>
          <w:szCs w:val="22"/>
        </w:rPr>
        <w:tab/>
        <w:t>MU-RTS/CTS continuation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Jarkko Kneckt*</w:t>
      </w:r>
    </w:p>
    <w:p w14:paraId="165ADB7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1326r0</w:t>
      </w:r>
      <w:r w:rsidRPr="0036198B">
        <w:rPr>
          <w:strike/>
          <w:color w:val="A6A6A6" w:themeColor="background1" w:themeShade="A6"/>
          <w:sz w:val="22"/>
          <w:szCs w:val="22"/>
        </w:rPr>
        <w:tab/>
        <w:t xml:space="preserve">EHT bandwidth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Kaiying Lu*</w:t>
      </w:r>
    </w:p>
    <w:p w14:paraId="36A1CF54" w14:textId="77777777" w:rsidR="00FE3BB7" w:rsidRPr="0036198B" w:rsidRDefault="00FE3BB7" w:rsidP="00FE3BB7">
      <w:pPr>
        <w:ind w:firstLine="360"/>
        <w:rPr>
          <w:i/>
          <w:iCs/>
          <w:color w:val="A6A6A6" w:themeColor="background1" w:themeShade="A6"/>
        </w:rPr>
      </w:pPr>
      <w:r w:rsidRPr="0036198B">
        <w:rPr>
          <w:i/>
          <w:iCs/>
          <w:color w:val="A6A6A6" w:themeColor="background1" w:themeShade="A6"/>
        </w:rPr>
        <w:t>* Note: Need to be uploaded to Mentor website 7 days prior to the conf call.</w:t>
      </w:r>
    </w:p>
    <w:p w14:paraId="789B895A" w14:textId="77777777" w:rsidR="00FE3BB7" w:rsidRPr="003046F3" w:rsidRDefault="00FE3BB7" w:rsidP="00FE3BB7">
      <w:pPr>
        <w:pStyle w:val="ListParagraph"/>
        <w:numPr>
          <w:ilvl w:val="0"/>
          <w:numId w:val="3"/>
        </w:numPr>
      </w:pPr>
      <w:proofErr w:type="spellStart"/>
      <w:r w:rsidRPr="003046F3">
        <w:t>AoB</w:t>
      </w:r>
      <w:proofErr w:type="spellEnd"/>
      <w:r>
        <w:t>:</w:t>
      </w:r>
    </w:p>
    <w:p w14:paraId="1E157657" w14:textId="16713A84" w:rsidR="00FE3BB7" w:rsidRDefault="00FE3BB7" w:rsidP="00FE3BB7">
      <w:pPr>
        <w:pStyle w:val="ListParagraph"/>
        <w:numPr>
          <w:ilvl w:val="0"/>
          <w:numId w:val="3"/>
        </w:numPr>
      </w:pPr>
      <w:r w:rsidRPr="003046F3">
        <w:t>Adjourn</w:t>
      </w:r>
    </w:p>
    <w:p w14:paraId="57C88742" w14:textId="690EC402" w:rsidR="00AE561E" w:rsidRPr="00755C65" w:rsidRDefault="00AE561E" w:rsidP="00AE561E">
      <w:pPr>
        <w:pStyle w:val="Heading3"/>
      </w:pPr>
      <w:r w:rsidRPr="006B2CB3">
        <w:rPr>
          <w:highlight w:val="green"/>
        </w:rPr>
        <w:t>6</w:t>
      </w:r>
      <w:r w:rsidRPr="006B2CB3">
        <w:rPr>
          <w:highlight w:val="green"/>
          <w:vertAlign w:val="superscript"/>
        </w:rPr>
        <w:t>th</w:t>
      </w:r>
      <w:r w:rsidRPr="006B2CB3">
        <w:rPr>
          <w:highlight w:val="green"/>
        </w:rPr>
        <w:t xml:space="preserve"> Conf. Call: September 23 (10:00–13:00 ET)–MAC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502"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503"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5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50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0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07"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F70FF7">
        <w:tc>
          <w:tcPr>
            <w:tcW w:w="2245" w:type="dxa"/>
          </w:tcPr>
          <w:p w14:paraId="261AB152" w14:textId="77777777" w:rsidR="009F2E95" w:rsidRPr="00F7512A" w:rsidRDefault="009F2E95" w:rsidP="00F70FF7">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F70FF7">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F70FF7">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9F2E95" w:rsidRPr="00F7512A" w14:paraId="1A345206" w14:textId="77777777" w:rsidTr="00F70FF7">
        <w:tc>
          <w:tcPr>
            <w:tcW w:w="2245" w:type="dxa"/>
          </w:tcPr>
          <w:p w14:paraId="22B3443D" w14:textId="77777777" w:rsidR="009F2E95" w:rsidRPr="00B14CA3" w:rsidRDefault="009F2E95" w:rsidP="00F70FF7">
            <w:pPr>
              <w:rPr>
                <w:sz w:val="20"/>
              </w:rPr>
            </w:pPr>
          </w:p>
        </w:tc>
        <w:tc>
          <w:tcPr>
            <w:tcW w:w="2250" w:type="dxa"/>
          </w:tcPr>
          <w:p w14:paraId="524D9467" w14:textId="5967437B" w:rsidR="009F2E95" w:rsidRPr="00B14CA3" w:rsidRDefault="009F2E95" w:rsidP="00F70FF7">
            <w:pPr>
              <w:rPr>
                <w:sz w:val="20"/>
              </w:rPr>
            </w:pPr>
            <w:del w:id="36" w:author="Alfred Aster" w:date="2020-09-23T08:13:00Z">
              <w:r w:rsidRPr="00B14CA3" w:rsidDel="006C7014">
                <w:rPr>
                  <w:sz w:val="20"/>
                </w:rPr>
                <w:delText xml:space="preserve">1409, </w:delText>
              </w:r>
            </w:del>
            <w:r w:rsidRPr="00B14CA3">
              <w:rPr>
                <w:sz w:val="20"/>
              </w:rPr>
              <w:t>1434, 1408, 1440, 1445, 1411</w:t>
            </w:r>
            <w:r w:rsidR="001562FB" w:rsidRPr="00B14CA3">
              <w:rPr>
                <w:sz w:val="20"/>
              </w:rPr>
              <w:t>, 1431</w:t>
            </w:r>
            <w:r w:rsidRPr="00B14CA3">
              <w:rPr>
                <w:sz w:val="20"/>
              </w:rPr>
              <w:t>.</w:t>
            </w:r>
          </w:p>
        </w:tc>
        <w:tc>
          <w:tcPr>
            <w:tcW w:w="2250" w:type="dxa"/>
          </w:tcPr>
          <w:p w14:paraId="05430EC2" w14:textId="23BE5FA0" w:rsidR="009F2E95" w:rsidRPr="00B14CA3" w:rsidRDefault="00DE0218" w:rsidP="00F70FF7">
            <w:pPr>
              <w:rPr>
                <w:sz w:val="20"/>
              </w:rPr>
            </w:pPr>
            <w:del w:id="37" w:author="Alfred Aster" w:date="2020-09-23T08:13:00Z">
              <w:r w:rsidRPr="00B14CA3" w:rsidDel="006C7014">
                <w:rPr>
                  <w:sz w:val="20"/>
                </w:rPr>
                <w:delText xml:space="preserve">1395, </w:delText>
              </w:r>
            </w:del>
            <w:r w:rsidRPr="00B14CA3">
              <w:rPr>
                <w:sz w:val="20"/>
              </w:rPr>
              <w:t xml:space="preserve">1320, 1274, 1332, </w:t>
            </w:r>
            <w:del w:id="38" w:author="Alfred Aster" w:date="2020-09-23T08:13:00Z">
              <w:r w:rsidRPr="00B14CA3" w:rsidDel="006C7014">
                <w:rPr>
                  <w:sz w:val="20"/>
                </w:rPr>
                <w:delText xml:space="preserve">1333, </w:delText>
              </w:r>
            </w:del>
            <w:r w:rsidRPr="00B14CA3">
              <w:rPr>
                <w:sz w:val="20"/>
              </w:rPr>
              <w:t>1407</w:t>
            </w:r>
            <w:r w:rsidR="00B14CA3" w:rsidRPr="00B14CA3">
              <w:rPr>
                <w:sz w:val="20"/>
              </w:rPr>
              <w:t>.</w:t>
            </w:r>
          </w:p>
        </w:tc>
        <w:tc>
          <w:tcPr>
            <w:tcW w:w="3510" w:type="dxa"/>
          </w:tcPr>
          <w:p w14:paraId="538DF339" w14:textId="77777777" w:rsidR="00EB3D91" w:rsidRDefault="00E153EF" w:rsidP="00F70FF7">
            <w:pPr>
              <w:rPr>
                <w:sz w:val="20"/>
              </w:rPr>
            </w:pPr>
            <w:hyperlink r:id="rId508" w:history="1">
              <w:r w:rsidR="00B14CA3" w:rsidRPr="00B14CA3">
                <w:rPr>
                  <w:rStyle w:val="Hyperlink"/>
                  <w:sz w:val="20"/>
                </w:rPr>
                <w:t>1256r3</w:t>
              </w:r>
            </w:hyperlink>
            <w:r w:rsidR="00B14CA3" w:rsidRPr="00B14CA3">
              <w:rPr>
                <w:sz w:val="20"/>
              </w:rPr>
              <w:t xml:space="preserve">, </w:t>
            </w:r>
            <w:hyperlink r:id="rId509" w:history="1">
              <w:r w:rsidR="00B14CA3" w:rsidRPr="00B14CA3">
                <w:rPr>
                  <w:rStyle w:val="Hyperlink"/>
                  <w:sz w:val="20"/>
                </w:rPr>
                <w:t>1255r4</w:t>
              </w:r>
            </w:hyperlink>
            <w:r w:rsidR="00B14CA3" w:rsidRPr="00B14CA3">
              <w:rPr>
                <w:sz w:val="20"/>
              </w:rPr>
              <w:t xml:space="preserve">, </w:t>
            </w:r>
            <w:hyperlink r:id="rId510" w:history="1">
              <w:r w:rsidR="00B14CA3" w:rsidRPr="00B14CA3">
                <w:rPr>
                  <w:rStyle w:val="Hyperlink"/>
                  <w:sz w:val="20"/>
                </w:rPr>
                <w:t>1272r1</w:t>
              </w:r>
            </w:hyperlink>
            <w:r w:rsidR="00B14CA3" w:rsidRPr="00B14CA3">
              <w:rPr>
                <w:sz w:val="20"/>
              </w:rPr>
              <w:t xml:space="preserve">, </w:t>
            </w:r>
            <w:hyperlink r:id="rId511" w:history="1">
              <w:r w:rsidR="00B14CA3" w:rsidRPr="00B14CA3">
                <w:rPr>
                  <w:rStyle w:val="Hyperlink"/>
                  <w:sz w:val="20"/>
                </w:rPr>
                <w:t>1261r1</w:t>
              </w:r>
            </w:hyperlink>
            <w:r w:rsidR="00B14CA3" w:rsidRPr="00B14CA3">
              <w:rPr>
                <w:sz w:val="20"/>
              </w:rPr>
              <w:t xml:space="preserve">, </w:t>
            </w:r>
            <w:hyperlink r:id="rId512" w:history="1">
              <w:r w:rsidR="00B14CA3" w:rsidRPr="00B14CA3">
                <w:rPr>
                  <w:rStyle w:val="Hyperlink"/>
                  <w:sz w:val="20"/>
                </w:rPr>
                <w:t>1291r12</w:t>
              </w:r>
            </w:hyperlink>
            <w:r w:rsidR="00B14CA3" w:rsidRPr="00B14CA3">
              <w:rPr>
                <w:sz w:val="20"/>
              </w:rPr>
              <w:t xml:space="preserve">, </w:t>
            </w:r>
            <w:hyperlink r:id="rId513" w:history="1">
              <w:r w:rsidR="00B14CA3" w:rsidRPr="00B14CA3">
                <w:rPr>
                  <w:rStyle w:val="Hyperlink"/>
                  <w:sz w:val="20"/>
                </w:rPr>
                <w:t>1271r7</w:t>
              </w:r>
            </w:hyperlink>
            <w:r w:rsidR="00B14CA3" w:rsidRPr="00B14CA3">
              <w:rPr>
                <w:sz w:val="20"/>
              </w:rPr>
              <w:t xml:space="preserve">, </w:t>
            </w:r>
            <w:hyperlink r:id="rId514" w:history="1">
              <w:r w:rsidR="00B14CA3" w:rsidRPr="00B14CA3">
                <w:rPr>
                  <w:rStyle w:val="Hyperlink"/>
                  <w:sz w:val="20"/>
                </w:rPr>
                <w:t>1275r4</w:t>
              </w:r>
            </w:hyperlink>
            <w:r w:rsidR="00B14CA3" w:rsidRPr="00B14CA3">
              <w:rPr>
                <w:sz w:val="20"/>
              </w:rPr>
              <w:t xml:space="preserve">, </w:t>
            </w:r>
            <w:hyperlink r:id="rId515" w:history="1">
              <w:r w:rsidR="00B14CA3" w:rsidRPr="00B14CA3">
                <w:rPr>
                  <w:rStyle w:val="Hyperlink"/>
                  <w:sz w:val="20"/>
                </w:rPr>
                <w:t>1270r4</w:t>
              </w:r>
            </w:hyperlink>
            <w:r w:rsidR="00B14CA3" w:rsidRPr="00B14CA3">
              <w:rPr>
                <w:sz w:val="20"/>
              </w:rPr>
              <w:t xml:space="preserve">, </w:t>
            </w:r>
            <w:hyperlink r:id="rId516" w:history="1">
              <w:r w:rsidR="00B14CA3" w:rsidRPr="00B14CA3">
                <w:rPr>
                  <w:rStyle w:val="Hyperlink"/>
                  <w:sz w:val="20"/>
                </w:rPr>
                <w:t>1300r8</w:t>
              </w:r>
            </w:hyperlink>
            <w:r w:rsidR="00B14CA3" w:rsidRPr="00B14CA3">
              <w:rPr>
                <w:sz w:val="20"/>
              </w:rPr>
              <w:t xml:space="preserve">, </w:t>
            </w:r>
            <w:hyperlink r:id="rId517" w:history="1">
              <w:r w:rsidR="00B14CA3" w:rsidRPr="00B14CA3">
                <w:rPr>
                  <w:rStyle w:val="Hyperlink"/>
                  <w:sz w:val="20"/>
                </w:rPr>
                <w:t>1299r6</w:t>
              </w:r>
            </w:hyperlink>
            <w:r w:rsidR="00B14CA3" w:rsidRPr="00B14CA3">
              <w:rPr>
                <w:sz w:val="20"/>
              </w:rPr>
              <w:t xml:space="preserve">, </w:t>
            </w:r>
            <w:hyperlink r:id="rId518" w:history="1">
              <w:r w:rsidR="00B14CA3" w:rsidRPr="00B14CA3">
                <w:rPr>
                  <w:rStyle w:val="Hyperlink"/>
                  <w:sz w:val="20"/>
                </w:rPr>
                <w:t>1359r4</w:t>
              </w:r>
            </w:hyperlink>
            <w:r w:rsidR="00B14CA3" w:rsidRPr="00B14CA3">
              <w:rPr>
                <w:sz w:val="20"/>
              </w:rPr>
              <w:t xml:space="preserve">, </w:t>
            </w:r>
            <w:hyperlink r:id="rId519" w:history="1">
              <w:r w:rsidR="00B14CA3" w:rsidRPr="00B14CA3">
                <w:rPr>
                  <w:rStyle w:val="Hyperlink"/>
                  <w:sz w:val="20"/>
                </w:rPr>
                <w:t>1353r5</w:t>
              </w:r>
            </w:hyperlink>
            <w:r w:rsidR="00B14CA3" w:rsidRPr="00B14CA3">
              <w:rPr>
                <w:sz w:val="20"/>
              </w:rPr>
              <w:t xml:space="preserve">, </w:t>
            </w:r>
          </w:p>
          <w:p w14:paraId="4401F582" w14:textId="7058C232" w:rsidR="009F2E95" w:rsidRPr="00D91C7B" w:rsidRDefault="00E153EF" w:rsidP="00F70FF7">
            <w:pPr>
              <w:rPr>
                <w:sz w:val="20"/>
              </w:rPr>
            </w:pPr>
            <w:hyperlink r:id="rId520" w:history="1">
              <w:r w:rsidR="00B14CA3" w:rsidRPr="00D91C7B">
                <w:rPr>
                  <w:rStyle w:val="Hyperlink"/>
                  <w:sz w:val="20"/>
                </w:rPr>
                <w:t>1309r6</w:t>
              </w:r>
            </w:hyperlink>
            <w:r w:rsidR="00B14CA3" w:rsidRPr="00D91C7B">
              <w:rPr>
                <w:sz w:val="20"/>
              </w:rPr>
              <w:t xml:space="preserve">, </w:t>
            </w:r>
            <w:hyperlink r:id="rId521" w:history="1">
              <w:r w:rsidR="00B14CA3" w:rsidRPr="00D91C7B">
                <w:rPr>
                  <w:rStyle w:val="Hyperlink"/>
                  <w:sz w:val="20"/>
                </w:rPr>
                <w:t>1281r4</w:t>
              </w:r>
            </w:hyperlink>
            <w:r w:rsidR="00B14CA3" w:rsidRPr="00D91C7B">
              <w:rPr>
                <w:sz w:val="20"/>
              </w:rPr>
              <w:t xml:space="preserve">, </w:t>
            </w:r>
            <w:hyperlink r:id="rId522" w:history="1">
              <w:r w:rsidR="00B14CA3" w:rsidRPr="00D91C7B">
                <w:rPr>
                  <w:rStyle w:val="Hyperlink"/>
                  <w:sz w:val="20"/>
                </w:rPr>
                <w:t>1336r5</w:t>
              </w:r>
            </w:hyperlink>
            <w:r w:rsidR="00B14CA3" w:rsidRPr="00D91C7B">
              <w:rPr>
                <w:sz w:val="20"/>
              </w:rPr>
              <w:t xml:space="preserve">, </w:t>
            </w:r>
            <w:hyperlink r:id="rId523" w:history="1">
              <w:r w:rsidR="00B14CA3" w:rsidRPr="00D91C7B">
                <w:rPr>
                  <w:rStyle w:val="Hyperlink"/>
                  <w:sz w:val="20"/>
                </w:rPr>
                <w:t>1292r6</w:t>
              </w:r>
            </w:hyperlink>
            <w:ins w:id="39" w:author="Alfred Aster" w:date="2020-09-23T07:48:00Z">
              <w:r w:rsidR="008704B9" w:rsidRPr="00D91C7B">
                <w:rPr>
                  <w:rStyle w:val="Hyperlink"/>
                  <w:sz w:val="20"/>
                </w:rPr>
                <w:t xml:space="preserve">, </w:t>
              </w:r>
            </w:ins>
            <w:r w:rsidR="00B0532D">
              <w:rPr>
                <w:rStyle w:val="Hyperlink"/>
                <w:sz w:val="20"/>
              </w:rPr>
              <w:fldChar w:fldCharType="begin"/>
            </w:r>
            <w:r w:rsidR="00B0532D">
              <w:rPr>
                <w:rStyle w:val="Hyperlink"/>
                <w:sz w:val="20"/>
              </w:rPr>
              <w:instrText xml:space="preserve"> HYPERLINK "https://mentor.ieee.org/802.11/dcn/20/11-20-1395-12-00be-pdt-mac-mlo-multi-link-channel-access-general-non-str.docx" </w:instrText>
            </w:r>
            <w:r w:rsidR="00B0532D">
              <w:rPr>
                <w:rStyle w:val="Hyperlink"/>
                <w:sz w:val="20"/>
              </w:rPr>
              <w:fldChar w:fldCharType="separate"/>
            </w:r>
            <w:ins w:id="40" w:author="Alfred Aster" w:date="2020-09-23T07:48:00Z">
              <w:r w:rsidR="008704B9" w:rsidRPr="00B0532D">
                <w:rPr>
                  <w:rStyle w:val="Hyperlink"/>
                  <w:sz w:val="20"/>
                </w:rPr>
                <w:t>1395r12</w:t>
              </w:r>
            </w:ins>
            <w:r w:rsidR="00B0532D">
              <w:rPr>
                <w:rStyle w:val="Hyperlink"/>
                <w:sz w:val="20"/>
              </w:rPr>
              <w:fldChar w:fldCharType="end"/>
            </w:r>
            <w:ins w:id="41" w:author="Alfred Aster" w:date="2020-09-23T07:48:00Z">
              <w:r w:rsidR="008704B9" w:rsidRPr="00D91C7B">
                <w:rPr>
                  <w:rStyle w:val="Hyperlink"/>
                  <w:sz w:val="20"/>
                </w:rPr>
                <w:t xml:space="preserve">, </w:t>
              </w:r>
            </w:ins>
            <w:hyperlink r:id="rId524" w:history="1">
              <w:r w:rsidR="00E950DA" w:rsidRPr="00B0532D">
                <w:rPr>
                  <w:rStyle w:val="Hyperlink"/>
                  <w:sz w:val="20"/>
                </w:rPr>
                <w:t>1333r</w:t>
              </w:r>
              <w:r w:rsidR="00B0532D" w:rsidRPr="00B0532D">
                <w:rPr>
                  <w:rStyle w:val="Hyperlink"/>
                  <w:sz w:val="20"/>
                </w:rPr>
                <w:t>2</w:t>
              </w:r>
            </w:hyperlink>
            <w:ins w:id="42" w:author="Alfred Aster" w:date="2020-09-23T08:13:00Z">
              <w:r w:rsidR="00DD4DC6" w:rsidRPr="00D91C7B">
                <w:rPr>
                  <w:rStyle w:val="Hyperlink"/>
                  <w:sz w:val="20"/>
                </w:rPr>
                <w:t xml:space="preserve">, </w:t>
              </w:r>
            </w:ins>
            <w:r w:rsidR="00114A6B">
              <w:rPr>
                <w:rStyle w:val="Hyperlink"/>
                <w:sz w:val="20"/>
              </w:rPr>
              <w:fldChar w:fldCharType="begin"/>
            </w:r>
            <w:r w:rsidR="00114A6B">
              <w:rPr>
                <w:rStyle w:val="Hyperlink"/>
                <w:sz w:val="20"/>
              </w:rPr>
              <w:instrText xml:space="preserve"> HYPERLINK "https://mentor.ieee.org/802.11/dcn/20/11-20-1409-03-00be-pdt-mac-sta-id.docx" </w:instrText>
            </w:r>
            <w:r w:rsidR="00114A6B">
              <w:rPr>
                <w:rStyle w:val="Hyperlink"/>
                <w:sz w:val="20"/>
              </w:rPr>
              <w:fldChar w:fldCharType="separate"/>
            </w:r>
            <w:ins w:id="43" w:author="Alfred Aster" w:date="2020-09-23T08:13:00Z">
              <w:r w:rsidR="00DD4DC6" w:rsidRPr="00114A6B">
                <w:rPr>
                  <w:rStyle w:val="Hyperlink"/>
                  <w:sz w:val="20"/>
                </w:rPr>
                <w:t>1409r3</w:t>
              </w:r>
            </w:ins>
            <w:r w:rsidR="00114A6B">
              <w:rPr>
                <w:rStyle w:val="Hyperlink"/>
                <w:sz w:val="20"/>
              </w:rPr>
              <w:fldChar w:fldCharType="end"/>
            </w:r>
          </w:p>
        </w:tc>
      </w:tr>
    </w:tbl>
    <w:p w14:paraId="643B62D4" w14:textId="01828AF0" w:rsidR="009F2E95" w:rsidRDefault="009F2E95" w:rsidP="009F2E95">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940E77">
        <w:rPr>
          <w:b/>
          <w:bCs/>
          <w:sz w:val="22"/>
          <w:szCs w:val="22"/>
        </w:rPr>
        <w:t>[</w:t>
      </w:r>
      <w:r w:rsidR="00940E77" w:rsidRPr="006B6402">
        <w:rPr>
          <w:b/>
          <w:bCs/>
          <w:sz w:val="22"/>
          <w:szCs w:val="22"/>
          <w:u w:val="single"/>
        </w:rPr>
        <w:t xml:space="preserve">Each: </w:t>
      </w:r>
      <w:r w:rsidR="00940E77">
        <w:rPr>
          <w:b/>
          <w:bCs/>
          <w:sz w:val="22"/>
          <w:szCs w:val="22"/>
          <w:u w:val="single"/>
        </w:rPr>
        <w:t>20</w:t>
      </w:r>
      <w:r w:rsidR="00940E77" w:rsidRPr="00C16A2E">
        <w:rPr>
          <w:b/>
          <w:bCs/>
          <w:sz w:val="22"/>
          <w:szCs w:val="22"/>
          <w:u w:val="single"/>
        </w:rPr>
        <w:t xml:space="preserve"> mins</w:t>
      </w:r>
      <w:r w:rsidR="00940E77">
        <w:rPr>
          <w:b/>
          <w:bCs/>
          <w:sz w:val="22"/>
          <w:szCs w:val="22"/>
          <w:u w:val="single"/>
        </w:rPr>
        <w:t xml:space="preserve"> first </w:t>
      </w:r>
      <w:proofErr w:type="spellStart"/>
      <w:r w:rsidR="00940E77">
        <w:rPr>
          <w:b/>
          <w:bCs/>
          <w:sz w:val="22"/>
          <w:szCs w:val="22"/>
          <w:u w:val="single"/>
        </w:rPr>
        <w:t>preso</w:t>
      </w:r>
      <w:proofErr w:type="spellEnd"/>
      <w:r w:rsidR="00940E77">
        <w:rPr>
          <w:b/>
          <w:bCs/>
          <w:sz w:val="22"/>
          <w:szCs w:val="22"/>
          <w:u w:val="single"/>
        </w:rPr>
        <w:t xml:space="preserve">, </w:t>
      </w:r>
      <w:r w:rsidR="00940E77" w:rsidRPr="00C16A2E">
        <w:rPr>
          <w:b/>
          <w:bCs/>
          <w:sz w:val="22"/>
          <w:szCs w:val="22"/>
          <w:u w:val="single"/>
        </w:rPr>
        <w:t>10 mins SP</w:t>
      </w:r>
      <w:r w:rsidR="00940E77">
        <w:rPr>
          <w:b/>
          <w:bCs/>
          <w:sz w:val="22"/>
          <w:szCs w:val="22"/>
        </w:rPr>
        <w:t>]</w:t>
      </w:r>
    </w:p>
    <w:p w14:paraId="12FC01F5" w14:textId="70C7BDDE" w:rsidR="009F2E95" w:rsidRPr="008704B9" w:rsidRDefault="00E153EF" w:rsidP="009F2E95">
      <w:pPr>
        <w:pStyle w:val="ListParagraph"/>
        <w:numPr>
          <w:ilvl w:val="1"/>
          <w:numId w:val="3"/>
        </w:numPr>
        <w:rPr>
          <w:color w:val="00B050"/>
          <w:sz w:val="22"/>
          <w:szCs w:val="22"/>
        </w:rPr>
      </w:pPr>
      <w:hyperlink r:id="rId525" w:history="1">
        <w:r w:rsidR="009F2E95" w:rsidRPr="008704B9">
          <w:rPr>
            <w:rStyle w:val="Hyperlink"/>
            <w:color w:val="00B050"/>
            <w:sz w:val="22"/>
            <w:szCs w:val="22"/>
          </w:rPr>
          <w:t>1395r</w:t>
        </w:r>
        <w:r w:rsidR="00F07169" w:rsidRPr="008704B9">
          <w:rPr>
            <w:rStyle w:val="Hyperlink"/>
            <w:color w:val="00B050"/>
            <w:sz w:val="22"/>
            <w:szCs w:val="22"/>
          </w:rPr>
          <w:t>12</w:t>
        </w:r>
      </w:hyperlink>
      <w:r w:rsidR="00F07169" w:rsidRPr="008704B9">
        <w:rPr>
          <w:color w:val="00B050"/>
          <w:sz w:val="22"/>
          <w:szCs w:val="22"/>
        </w:rPr>
        <w:t xml:space="preserve"> </w:t>
      </w:r>
      <w:r w:rsidR="009F2E95" w:rsidRPr="008704B9">
        <w:rPr>
          <w:color w:val="00B050"/>
          <w:sz w:val="22"/>
          <w:szCs w:val="22"/>
        </w:rPr>
        <w:t>Multi-Link-Channel-Access-General-Non-STR</w:t>
      </w:r>
      <w:r w:rsidR="009F2E95" w:rsidRPr="008704B9">
        <w:rPr>
          <w:color w:val="00B050"/>
          <w:sz w:val="22"/>
          <w:szCs w:val="22"/>
        </w:rPr>
        <w:tab/>
      </w:r>
      <w:r w:rsidR="009F2E95" w:rsidRPr="008704B9">
        <w:rPr>
          <w:color w:val="00B050"/>
          <w:sz w:val="22"/>
          <w:szCs w:val="22"/>
        </w:rPr>
        <w:tab/>
        <w:t xml:space="preserve">Matthew Fischer </w:t>
      </w:r>
      <w:r w:rsidR="006A1CB0" w:rsidRPr="008704B9">
        <w:rPr>
          <w:color w:val="00B050"/>
          <w:sz w:val="22"/>
          <w:szCs w:val="22"/>
        </w:rPr>
        <w:t xml:space="preserve">   </w:t>
      </w:r>
      <w:r w:rsidR="009F2E95" w:rsidRPr="008704B9">
        <w:rPr>
          <w:color w:val="00B050"/>
          <w:sz w:val="22"/>
          <w:szCs w:val="22"/>
        </w:rPr>
        <w:t>[SP]</w:t>
      </w:r>
    </w:p>
    <w:p w14:paraId="04E4514F" w14:textId="69D83AE4" w:rsidR="009F2E95" w:rsidRPr="002404BA" w:rsidRDefault="00E153EF" w:rsidP="009F2E95">
      <w:pPr>
        <w:pStyle w:val="ListParagraph"/>
        <w:numPr>
          <w:ilvl w:val="1"/>
          <w:numId w:val="3"/>
        </w:numPr>
        <w:rPr>
          <w:strike/>
          <w:color w:val="FFC000"/>
          <w:sz w:val="22"/>
          <w:szCs w:val="22"/>
        </w:rPr>
      </w:pPr>
      <w:hyperlink r:id="rId526" w:history="1">
        <w:r w:rsidR="009F2E95" w:rsidRPr="002404BA">
          <w:rPr>
            <w:rStyle w:val="Hyperlink"/>
            <w:strike/>
            <w:color w:val="FFC000"/>
            <w:sz w:val="22"/>
            <w:szCs w:val="22"/>
          </w:rPr>
          <w:t>1320r</w:t>
        </w:r>
        <w:r w:rsidR="00F07169" w:rsidRPr="002404BA">
          <w:rPr>
            <w:rStyle w:val="Hyperlink"/>
            <w:strike/>
            <w:color w:val="FFC000"/>
            <w:sz w:val="22"/>
            <w:szCs w:val="22"/>
          </w:rPr>
          <w:t>5</w:t>
        </w:r>
      </w:hyperlink>
      <w:r w:rsidR="009F2E95" w:rsidRPr="002404BA">
        <w:rPr>
          <w:strike/>
          <w:color w:val="FFC000"/>
          <w:sz w:val="22"/>
          <w:szCs w:val="22"/>
        </w:rPr>
        <w:t xml:space="preserve">  Multi-link-channel-access-capability-</w:t>
      </w:r>
      <w:proofErr w:type="spellStart"/>
      <w:r w:rsidR="009F2E95" w:rsidRPr="002404BA">
        <w:rPr>
          <w:strike/>
          <w:color w:val="FFC000"/>
          <w:sz w:val="22"/>
          <w:szCs w:val="22"/>
        </w:rPr>
        <w:t>signaling</w:t>
      </w:r>
      <w:proofErr w:type="spellEnd"/>
      <w:r w:rsidR="009F2E95" w:rsidRPr="002404BA">
        <w:rPr>
          <w:strike/>
          <w:color w:val="FFC000"/>
          <w:sz w:val="22"/>
          <w:szCs w:val="22"/>
        </w:rPr>
        <w:t xml:space="preserve"> </w:t>
      </w:r>
      <w:r w:rsidR="009F2E95" w:rsidRPr="002404BA">
        <w:rPr>
          <w:strike/>
          <w:color w:val="FFC000"/>
          <w:sz w:val="22"/>
          <w:szCs w:val="22"/>
        </w:rPr>
        <w:tab/>
      </w:r>
      <w:r w:rsidR="009F2E95" w:rsidRPr="002404BA">
        <w:rPr>
          <w:strike/>
          <w:color w:val="FFC000"/>
          <w:sz w:val="22"/>
          <w:szCs w:val="22"/>
        </w:rPr>
        <w:tab/>
        <w:t>Yunbo Li</w:t>
      </w:r>
      <w:r w:rsidR="006A1CB0" w:rsidRPr="002404BA">
        <w:rPr>
          <w:strike/>
          <w:color w:val="FFC000"/>
          <w:sz w:val="22"/>
          <w:szCs w:val="22"/>
        </w:rPr>
        <w:tab/>
        <w:t xml:space="preserve">     [SP]</w:t>
      </w:r>
    </w:p>
    <w:p w14:paraId="460FF47A" w14:textId="75507C20" w:rsidR="009F2E95" w:rsidRPr="002404BA" w:rsidRDefault="00E153EF" w:rsidP="009F2E95">
      <w:pPr>
        <w:pStyle w:val="ListParagraph"/>
        <w:numPr>
          <w:ilvl w:val="1"/>
          <w:numId w:val="3"/>
        </w:numPr>
        <w:rPr>
          <w:strike/>
          <w:color w:val="FFC000"/>
          <w:sz w:val="22"/>
          <w:szCs w:val="22"/>
        </w:rPr>
      </w:pPr>
      <w:hyperlink r:id="rId527" w:history="1">
        <w:r w:rsidR="009F2E95" w:rsidRPr="002404BA">
          <w:rPr>
            <w:rStyle w:val="Hyperlink"/>
            <w:strike/>
            <w:color w:val="FFC000"/>
            <w:sz w:val="22"/>
            <w:szCs w:val="22"/>
          </w:rPr>
          <w:t>1274r</w:t>
        </w:r>
        <w:r w:rsidR="00F07169" w:rsidRPr="002404BA">
          <w:rPr>
            <w:rStyle w:val="Hyperlink"/>
            <w:strike/>
            <w:color w:val="FFC000"/>
            <w:sz w:val="22"/>
            <w:szCs w:val="22"/>
          </w:rPr>
          <w:t>5</w:t>
        </w:r>
      </w:hyperlink>
      <w:r w:rsidR="009F2E95" w:rsidRPr="002404BA">
        <w:rPr>
          <w:strike/>
          <w:color w:val="FFC000"/>
          <w:sz w:val="22"/>
          <w:szCs w:val="22"/>
        </w:rPr>
        <w:t xml:space="preserve">  ML-IE-Structure</w:t>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t>Abhishek Patil</w:t>
      </w:r>
      <w:r w:rsidR="006A1CB0" w:rsidRPr="002404BA">
        <w:rPr>
          <w:strike/>
          <w:color w:val="FFC000"/>
          <w:sz w:val="22"/>
          <w:szCs w:val="22"/>
        </w:rPr>
        <w:tab/>
        <w:t xml:space="preserve">     [SP]</w:t>
      </w:r>
    </w:p>
    <w:p w14:paraId="6D22CFAC" w14:textId="7883C5EE" w:rsidR="009F2E95" w:rsidRPr="002404BA" w:rsidRDefault="00E153EF" w:rsidP="006C7728">
      <w:pPr>
        <w:pStyle w:val="ListParagraph"/>
        <w:numPr>
          <w:ilvl w:val="1"/>
          <w:numId w:val="3"/>
        </w:numPr>
        <w:rPr>
          <w:color w:val="FFC000"/>
          <w:sz w:val="22"/>
          <w:szCs w:val="22"/>
        </w:rPr>
      </w:pPr>
      <w:hyperlink r:id="rId528" w:history="1">
        <w:r w:rsidR="009F2E95" w:rsidRPr="002404BA">
          <w:rPr>
            <w:rStyle w:val="Hyperlink"/>
            <w:color w:val="FFC000"/>
            <w:sz w:val="22"/>
            <w:szCs w:val="22"/>
          </w:rPr>
          <w:t>1332r2</w:t>
        </w:r>
      </w:hyperlink>
      <w:r w:rsidR="009F2E95" w:rsidRPr="002404BA">
        <w:rPr>
          <w:color w:val="FFC000"/>
          <w:sz w:val="22"/>
          <w:szCs w:val="22"/>
        </w:rPr>
        <w:t xml:space="preserve">  MLO BSS parameter update</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Ming Gan</w:t>
      </w:r>
      <w:r w:rsidR="006C7728" w:rsidRPr="002404BA">
        <w:rPr>
          <w:color w:val="FFC000"/>
          <w:sz w:val="22"/>
          <w:szCs w:val="22"/>
        </w:rPr>
        <w:t xml:space="preserve">               [SP]</w:t>
      </w:r>
    </w:p>
    <w:p w14:paraId="21AE59CE" w14:textId="64A019DD" w:rsidR="006C7728" w:rsidRPr="00E950DA" w:rsidRDefault="00E153EF" w:rsidP="006C7728">
      <w:pPr>
        <w:pStyle w:val="ListParagraph"/>
        <w:numPr>
          <w:ilvl w:val="1"/>
          <w:numId w:val="3"/>
        </w:numPr>
        <w:rPr>
          <w:color w:val="00B050"/>
          <w:sz w:val="22"/>
          <w:szCs w:val="22"/>
        </w:rPr>
      </w:pPr>
      <w:hyperlink r:id="rId529" w:history="1">
        <w:r w:rsidR="009F2E95" w:rsidRPr="00E950DA">
          <w:rPr>
            <w:rStyle w:val="Hyperlink"/>
            <w:color w:val="00B050"/>
            <w:sz w:val="22"/>
            <w:szCs w:val="22"/>
          </w:rPr>
          <w:t>1333r1</w:t>
        </w:r>
      </w:hyperlink>
      <w:r w:rsidR="009F2E95" w:rsidRPr="00E950DA">
        <w:rPr>
          <w:color w:val="00B050"/>
          <w:sz w:val="22"/>
          <w:szCs w:val="22"/>
        </w:rPr>
        <w:t xml:space="preserve">  ML IE usage/rules in the context of discovery</w:t>
      </w:r>
      <w:r w:rsidR="009F2E95" w:rsidRPr="00E950DA">
        <w:rPr>
          <w:color w:val="00B050"/>
          <w:sz w:val="22"/>
          <w:szCs w:val="22"/>
        </w:rPr>
        <w:tab/>
      </w:r>
      <w:r w:rsidR="009F2E95" w:rsidRPr="00E950DA">
        <w:rPr>
          <w:color w:val="00B050"/>
          <w:sz w:val="22"/>
          <w:szCs w:val="22"/>
        </w:rPr>
        <w:tab/>
        <w:t>Ming Gan</w:t>
      </w:r>
      <w:r w:rsidR="006C7728" w:rsidRPr="00E950DA">
        <w:rPr>
          <w:color w:val="00B050"/>
          <w:sz w:val="22"/>
          <w:szCs w:val="22"/>
        </w:rPr>
        <w:t xml:space="preserve">               [SP]</w:t>
      </w:r>
    </w:p>
    <w:p w14:paraId="06F1A309" w14:textId="38FCA3F1" w:rsidR="006C7728" w:rsidRPr="002404BA" w:rsidRDefault="00E153EF" w:rsidP="006C7728">
      <w:pPr>
        <w:pStyle w:val="ListParagraph"/>
        <w:numPr>
          <w:ilvl w:val="1"/>
          <w:numId w:val="3"/>
        </w:numPr>
        <w:rPr>
          <w:color w:val="FFC000"/>
          <w:sz w:val="22"/>
          <w:szCs w:val="22"/>
        </w:rPr>
      </w:pPr>
      <w:hyperlink r:id="rId530" w:history="1">
        <w:r w:rsidR="009F2E95" w:rsidRPr="002404BA">
          <w:rPr>
            <w:rStyle w:val="Hyperlink"/>
            <w:color w:val="FFC000"/>
            <w:sz w:val="22"/>
            <w:szCs w:val="22"/>
          </w:rPr>
          <w:t>1407r</w:t>
        </w:r>
        <w:r w:rsidR="00F07169" w:rsidRPr="002404BA">
          <w:rPr>
            <w:rStyle w:val="Hyperlink"/>
            <w:color w:val="FFC000"/>
            <w:sz w:val="22"/>
            <w:szCs w:val="22"/>
          </w:rPr>
          <w:t>5</w:t>
        </w:r>
      </w:hyperlink>
      <w:r w:rsidR="009F2E95" w:rsidRPr="002404BA">
        <w:rPr>
          <w:color w:val="FFC000"/>
          <w:sz w:val="22"/>
          <w:szCs w:val="22"/>
        </w:rPr>
        <w:t xml:space="preserve">  Soft-AP-MLD-Operation</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Kaiying Lu</w:t>
      </w:r>
      <w:r w:rsidR="006C7728" w:rsidRPr="002404BA">
        <w:rPr>
          <w:color w:val="FFC000"/>
          <w:sz w:val="22"/>
          <w:szCs w:val="22"/>
        </w:rPr>
        <w:t xml:space="preserve">             [SP]</w:t>
      </w:r>
    </w:p>
    <w:p w14:paraId="0554CC1A" w14:textId="7799DDD5" w:rsidR="009F2E95" w:rsidRPr="002404BA" w:rsidRDefault="00E153EF" w:rsidP="009F2E95">
      <w:pPr>
        <w:pStyle w:val="ListParagraph"/>
        <w:numPr>
          <w:ilvl w:val="1"/>
          <w:numId w:val="3"/>
        </w:numPr>
        <w:rPr>
          <w:color w:val="00B050"/>
          <w:sz w:val="22"/>
          <w:szCs w:val="22"/>
        </w:rPr>
      </w:pPr>
      <w:hyperlink r:id="rId531" w:history="1">
        <w:r w:rsidR="009F2E95" w:rsidRPr="002404BA">
          <w:rPr>
            <w:rStyle w:val="Hyperlink"/>
            <w:color w:val="00B050"/>
            <w:sz w:val="22"/>
            <w:szCs w:val="22"/>
          </w:rPr>
          <w:t>1409r</w:t>
        </w:r>
        <w:r w:rsidR="00F07169" w:rsidRPr="002404BA">
          <w:rPr>
            <w:rStyle w:val="Hyperlink"/>
            <w:color w:val="00B050"/>
            <w:sz w:val="22"/>
            <w:szCs w:val="22"/>
          </w:rPr>
          <w:t>2</w:t>
        </w:r>
      </w:hyperlink>
      <w:r w:rsidR="009F2E95" w:rsidRPr="002404BA">
        <w:rPr>
          <w:color w:val="00B050"/>
          <w:sz w:val="22"/>
          <w:szCs w:val="22"/>
        </w:rPr>
        <w:t xml:space="preserve">  STA-ID </w:t>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t>Yongho Seok</w:t>
      </w:r>
    </w:p>
    <w:p w14:paraId="2126B6CC" w14:textId="5AA30323" w:rsidR="009F2E95" w:rsidRPr="000C0302" w:rsidRDefault="00E153EF" w:rsidP="009F2E95">
      <w:pPr>
        <w:pStyle w:val="ListParagraph"/>
        <w:numPr>
          <w:ilvl w:val="1"/>
          <w:numId w:val="3"/>
        </w:numPr>
        <w:rPr>
          <w:color w:val="00B050"/>
          <w:sz w:val="22"/>
          <w:szCs w:val="22"/>
        </w:rPr>
      </w:pPr>
      <w:hyperlink r:id="rId532" w:history="1">
        <w:r w:rsidR="009F2E95" w:rsidRPr="000C0302">
          <w:rPr>
            <w:rStyle w:val="Hyperlink"/>
            <w:color w:val="00B050"/>
            <w:sz w:val="22"/>
            <w:szCs w:val="22"/>
          </w:rPr>
          <w:t>1434r</w:t>
        </w:r>
        <w:r w:rsidR="00F07169" w:rsidRPr="000C0302">
          <w:rPr>
            <w:rStyle w:val="Hyperlink"/>
            <w:color w:val="00B050"/>
            <w:sz w:val="22"/>
            <w:szCs w:val="22"/>
          </w:rPr>
          <w:t>2</w:t>
        </w:r>
      </w:hyperlink>
      <w:r w:rsidR="009F2E95" w:rsidRPr="000C0302">
        <w:rPr>
          <w:color w:val="00B050"/>
          <w:sz w:val="22"/>
          <w:szCs w:val="22"/>
        </w:rPr>
        <w:t xml:space="preserve">  NS/EP Priority Access </w:t>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t>Subir Das</w:t>
      </w:r>
    </w:p>
    <w:p w14:paraId="653F702C" w14:textId="77777777" w:rsidR="009F2E95" w:rsidRPr="006F3160" w:rsidRDefault="00E153EF" w:rsidP="009F2E95">
      <w:pPr>
        <w:pStyle w:val="ListParagraph"/>
        <w:numPr>
          <w:ilvl w:val="1"/>
          <w:numId w:val="3"/>
        </w:numPr>
        <w:rPr>
          <w:color w:val="00B050"/>
          <w:sz w:val="22"/>
          <w:szCs w:val="22"/>
        </w:rPr>
      </w:pPr>
      <w:hyperlink r:id="rId533" w:history="1">
        <w:r w:rsidR="009F2E95" w:rsidRPr="006F3160">
          <w:rPr>
            <w:rStyle w:val="Hyperlink"/>
            <w:color w:val="00B050"/>
            <w:sz w:val="22"/>
            <w:szCs w:val="22"/>
          </w:rPr>
          <w:t>1408r0</w:t>
        </w:r>
      </w:hyperlink>
      <w:r w:rsidR="009F2E95" w:rsidRPr="006F3160">
        <w:rPr>
          <w:color w:val="00B050"/>
          <w:sz w:val="22"/>
          <w:szCs w:val="22"/>
        </w:rPr>
        <w:t xml:space="preserve"> </w:t>
      </w:r>
      <w:r w:rsidR="009F2E95" w:rsidRPr="006F3160">
        <w:rPr>
          <w:color w:val="00B050"/>
          <w:sz w:val="22"/>
          <w:szCs w:val="22"/>
        </w:rPr>
        <w:tab/>
        <w:t>TXOP-Preamble-Puncturing</w:t>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t>Yanjun Sun</w:t>
      </w:r>
    </w:p>
    <w:p w14:paraId="4DBF2D70" w14:textId="54DFEF42" w:rsidR="009F2E95" w:rsidRPr="006F3160" w:rsidRDefault="00E153EF" w:rsidP="009F2E95">
      <w:pPr>
        <w:pStyle w:val="ListParagraph"/>
        <w:numPr>
          <w:ilvl w:val="1"/>
          <w:numId w:val="3"/>
        </w:numPr>
        <w:rPr>
          <w:color w:val="00B050"/>
          <w:sz w:val="22"/>
          <w:szCs w:val="22"/>
        </w:rPr>
      </w:pPr>
      <w:hyperlink r:id="rId534" w:history="1">
        <w:r w:rsidR="009F2E95" w:rsidRPr="006F3160">
          <w:rPr>
            <w:rStyle w:val="Hyperlink"/>
            <w:color w:val="00B050"/>
            <w:sz w:val="22"/>
            <w:szCs w:val="22"/>
          </w:rPr>
          <w:t>1440r</w:t>
        </w:r>
        <w:r w:rsidR="00F07169" w:rsidRPr="006F3160">
          <w:rPr>
            <w:rStyle w:val="Hyperlink"/>
            <w:color w:val="00B050"/>
            <w:sz w:val="22"/>
            <w:szCs w:val="22"/>
          </w:rPr>
          <w:t>2</w:t>
        </w:r>
      </w:hyperlink>
      <w:r w:rsidR="009F2E95" w:rsidRPr="006F3160">
        <w:rPr>
          <w:color w:val="00B050"/>
          <w:sz w:val="22"/>
          <w:szCs w:val="22"/>
        </w:rPr>
        <w:t xml:space="preserve">  MLO enhanced multi-link operation mode</w:t>
      </w:r>
      <w:r w:rsidR="009F2E95" w:rsidRPr="006F3160">
        <w:rPr>
          <w:color w:val="00B050"/>
          <w:sz w:val="22"/>
          <w:szCs w:val="22"/>
        </w:rPr>
        <w:tab/>
      </w:r>
      <w:r w:rsidR="009F2E95" w:rsidRPr="006F3160">
        <w:rPr>
          <w:color w:val="00B050"/>
          <w:sz w:val="22"/>
          <w:szCs w:val="22"/>
        </w:rPr>
        <w:tab/>
        <w:t>Young Hoon Kwon</w:t>
      </w:r>
    </w:p>
    <w:p w14:paraId="3A3EF948" w14:textId="11362EDE" w:rsidR="009F2E95" w:rsidRPr="00DF782B" w:rsidRDefault="00E153EF" w:rsidP="009F2E95">
      <w:pPr>
        <w:pStyle w:val="ListParagraph"/>
        <w:numPr>
          <w:ilvl w:val="1"/>
          <w:numId w:val="3"/>
        </w:numPr>
        <w:rPr>
          <w:color w:val="00B050"/>
          <w:sz w:val="22"/>
          <w:szCs w:val="22"/>
        </w:rPr>
      </w:pPr>
      <w:hyperlink r:id="rId535" w:history="1">
        <w:r w:rsidR="009F2E95" w:rsidRPr="00DF782B">
          <w:rPr>
            <w:rStyle w:val="Hyperlink"/>
            <w:color w:val="00B050"/>
            <w:sz w:val="22"/>
            <w:szCs w:val="22"/>
          </w:rPr>
          <w:t>1445r</w:t>
        </w:r>
        <w:r w:rsidR="00F07169" w:rsidRPr="00DF782B">
          <w:rPr>
            <w:rStyle w:val="Hyperlink"/>
            <w:color w:val="00B050"/>
            <w:sz w:val="22"/>
            <w:szCs w:val="22"/>
          </w:rPr>
          <w:t>2</w:t>
        </w:r>
      </w:hyperlink>
      <w:r w:rsidR="009F2E95" w:rsidRPr="00DF782B">
        <w:rPr>
          <w:color w:val="00B050"/>
          <w:sz w:val="22"/>
          <w:szCs w:val="22"/>
        </w:rPr>
        <w:t xml:space="preserve"> MLO-Setup-Security</w:t>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t>Duncan Ho</w:t>
      </w:r>
    </w:p>
    <w:p w14:paraId="1CEDFF99" w14:textId="7E2C24F4" w:rsidR="009F2E95" w:rsidRPr="001941D8" w:rsidRDefault="00E153EF" w:rsidP="009F2E95">
      <w:pPr>
        <w:pStyle w:val="ListParagraph"/>
        <w:numPr>
          <w:ilvl w:val="1"/>
          <w:numId w:val="3"/>
        </w:numPr>
        <w:rPr>
          <w:color w:val="00B050"/>
          <w:sz w:val="20"/>
          <w:szCs w:val="20"/>
        </w:rPr>
      </w:pPr>
      <w:hyperlink r:id="rId536" w:history="1">
        <w:r w:rsidR="009F2E95" w:rsidRPr="001941D8">
          <w:rPr>
            <w:rStyle w:val="Hyperlink"/>
            <w:color w:val="00B050"/>
            <w:sz w:val="22"/>
            <w:szCs w:val="22"/>
          </w:rPr>
          <w:t>1411r</w:t>
        </w:r>
        <w:r w:rsidR="00F07169" w:rsidRPr="001941D8">
          <w:rPr>
            <w:rStyle w:val="Hyperlink"/>
            <w:color w:val="00B050"/>
            <w:sz w:val="22"/>
            <w:szCs w:val="22"/>
          </w:rPr>
          <w:t>1</w:t>
        </w:r>
      </w:hyperlink>
      <w:r w:rsidR="009F2E95" w:rsidRPr="001941D8">
        <w:rPr>
          <w:color w:val="00B050"/>
          <w:sz w:val="22"/>
          <w:szCs w:val="22"/>
        </w:rPr>
        <w:t xml:space="preserve"> Group addressed data delivery</w:t>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t>Kaiying Lu</w:t>
      </w:r>
    </w:p>
    <w:p w14:paraId="72407CA2" w14:textId="71D734D5" w:rsidR="00AE1B68" w:rsidRPr="001941D8" w:rsidRDefault="00E153EF" w:rsidP="009F2E95">
      <w:pPr>
        <w:pStyle w:val="ListParagraph"/>
        <w:numPr>
          <w:ilvl w:val="1"/>
          <w:numId w:val="3"/>
        </w:numPr>
        <w:rPr>
          <w:color w:val="00B050"/>
          <w:sz w:val="20"/>
          <w:szCs w:val="20"/>
        </w:rPr>
      </w:pPr>
      <w:hyperlink r:id="rId537" w:history="1">
        <w:r w:rsidR="00AE1B68" w:rsidRPr="001941D8">
          <w:rPr>
            <w:rStyle w:val="Hyperlink"/>
            <w:color w:val="00B050"/>
            <w:sz w:val="22"/>
            <w:szCs w:val="22"/>
          </w:rPr>
          <w:t>1431</w:t>
        </w:r>
        <w:r w:rsidR="00636923" w:rsidRPr="001941D8">
          <w:rPr>
            <w:rStyle w:val="Hyperlink"/>
            <w:color w:val="00B050"/>
            <w:sz w:val="22"/>
            <w:szCs w:val="22"/>
          </w:rPr>
          <w:t>r0</w:t>
        </w:r>
      </w:hyperlink>
      <w:r w:rsidR="00AF6ABA" w:rsidRPr="001941D8">
        <w:rPr>
          <w:color w:val="00B050"/>
          <w:sz w:val="22"/>
          <w:szCs w:val="22"/>
        </w:rPr>
        <w:t xml:space="preserve"> MLO-TID mapping/Link management: Individual addressed data delivery without BA negotiation</w:t>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t>Po-Kai Huang</w:t>
      </w:r>
    </w:p>
    <w:p w14:paraId="71734C26" w14:textId="77777777" w:rsidR="009F2E95" w:rsidRPr="0028238E" w:rsidRDefault="009F2E95" w:rsidP="009F2E9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F3D3727" w14:textId="77777777" w:rsidR="009F2E95" w:rsidRPr="0028238E" w:rsidRDefault="00E153EF" w:rsidP="009F2E95">
      <w:pPr>
        <w:pStyle w:val="ListParagraph"/>
        <w:numPr>
          <w:ilvl w:val="1"/>
          <w:numId w:val="3"/>
        </w:numPr>
        <w:rPr>
          <w:i/>
          <w:iCs/>
          <w:sz w:val="22"/>
          <w:szCs w:val="22"/>
        </w:rPr>
      </w:pPr>
      <w:hyperlink r:id="rId538" w:history="1">
        <w:r w:rsidR="009F2E95" w:rsidRPr="0028238E">
          <w:rPr>
            <w:rStyle w:val="Hyperlink"/>
            <w:color w:val="0070C0"/>
            <w:sz w:val="22"/>
            <w:szCs w:val="22"/>
          </w:rPr>
          <w:t>105r7</w:t>
        </w:r>
      </w:hyperlink>
      <w:r w:rsidR="009F2E95" w:rsidRPr="0028238E">
        <w:rPr>
          <w:sz w:val="22"/>
          <w:szCs w:val="22"/>
        </w:rPr>
        <w:t xml:space="preserve">[SP2], </w:t>
      </w:r>
      <w:hyperlink r:id="rId539" w:history="1">
        <w:r w:rsidR="009F2E95" w:rsidRPr="0028238E">
          <w:rPr>
            <w:rStyle w:val="Hyperlink"/>
            <w:color w:val="0070C0"/>
            <w:sz w:val="22"/>
            <w:szCs w:val="22"/>
          </w:rPr>
          <w:t>1046r3</w:t>
        </w:r>
      </w:hyperlink>
      <w:r w:rsidR="009F2E95" w:rsidRPr="0028238E">
        <w:rPr>
          <w:sz w:val="22"/>
          <w:szCs w:val="22"/>
        </w:rPr>
        <w:t xml:space="preserve">[SPs], </w:t>
      </w:r>
      <w:hyperlink r:id="rId540" w:history="1">
        <w:r w:rsidR="009F2E95" w:rsidRPr="0028238E">
          <w:rPr>
            <w:rStyle w:val="Hyperlink"/>
            <w:color w:val="0070C0"/>
            <w:sz w:val="22"/>
            <w:szCs w:val="22"/>
          </w:rPr>
          <w:t>712r4</w:t>
        </w:r>
      </w:hyperlink>
      <w:r w:rsidR="009F2E95" w:rsidRPr="0028238E">
        <w:rPr>
          <w:sz w:val="22"/>
          <w:szCs w:val="22"/>
        </w:rPr>
        <w:t xml:space="preserve">[1 SP], </w:t>
      </w:r>
      <w:hyperlink r:id="rId541" w:history="1">
        <w:r w:rsidR="009F2E95" w:rsidRPr="0028238E">
          <w:rPr>
            <w:rStyle w:val="Hyperlink"/>
            <w:color w:val="0070C0"/>
            <w:sz w:val="22"/>
            <w:szCs w:val="22"/>
          </w:rPr>
          <w:t>772r2</w:t>
        </w:r>
      </w:hyperlink>
      <w:r w:rsidR="009F2E95" w:rsidRPr="0028238E">
        <w:rPr>
          <w:sz w:val="22"/>
          <w:szCs w:val="22"/>
        </w:rPr>
        <w:t xml:space="preserve">[SPs], </w:t>
      </w:r>
      <w:hyperlink r:id="rId542" w:history="1">
        <w:r w:rsidR="009F2E95" w:rsidRPr="0028238E">
          <w:rPr>
            <w:rStyle w:val="Hyperlink"/>
            <w:color w:val="0070C0"/>
            <w:sz w:val="22"/>
            <w:szCs w:val="22"/>
          </w:rPr>
          <w:t>993r7</w:t>
        </w:r>
      </w:hyperlink>
      <w:r w:rsidR="009F2E95" w:rsidRPr="0028238E">
        <w:rPr>
          <w:sz w:val="22"/>
          <w:szCs w:val="22"/>
        </w:rPr>
        <w:t xml:space="preserve">[SP], </w:t>
      </w:r>
      <w:hyperlink r:id="rId543" w:history="1">
        <w:r w:rsidR="009F2E95" w:rsidRPr="0028238E">
          <w:rPr>
            <w:rStyle w:val="Hyperlink"/>
            <w:color w:val="0070C0"/>
            <w:sz w:val="22"/>
            <w:szCs w:val="22"/>
          </w:rPr>
          <w:t>669r5</w:t>
        </w:r>
      </w:hyperlink>
      <w:r w:rsidR="009F2E95" w:rsidRPr="0028238E">
        <w:rPr>
          <w:sz w:val="22"/>
          <w:szCs w:val="22"/>
        </w:rPr>
        <w:t xml:space="preserve">[SP], </w:t>
      </w:r>
      <w:hyperlink r:id="rId544" w:history="1">
        <w:r w:rsidR="009F2E95" w:rsidRPr="0028238E">
          <w:rPr>
            <w:rStyle w:val="Hyperlink"/>
            <w:color w:val="0070C0"/>
            <w:sz w:val="22"/>
            <w:szCs w:val="22"/>
          </w:rPr>
          <w:t>974r1</w:t>
        </w:r>
      </w:hyperlink>
      <w:r w:rsidR="009F2E95" w:rsidRPr="0028238E">
        <w:rPr>
          <w:sz w:val="22"/>
          <w:szCs w:val="22"/>
        </w:rPr>
        <w:t>[SP]</w:t>
      </w:r>
      <w:r w:rsidR="009F2E95">
        <w:rPr>
          <w:sz w:val="22"/>
          <w:szCs w:val="22"/>
        </w:rPr>
        <w:t xml:space="preserve">, </w:t>
      </w:r>
      <w:hyperlink r:id="rId545" w:history="1">
        <w:r w:rsidR="009F2E95" w:rsidRPr="009B745A">
          <w:rPr>
            <w:rStyle w:val="Hyperlink"/>
            <w:sz w:val="22"/>
            <w:szCs w:val="22"/>
          </w:rPr>
          <w:t>921r2</w:t>
        </w:r>
      </w:hyperlink>
      <w:r w:rsidR="009F2E95">
        <w:rPr>
          <w:sz w:val="22"/>
          <w:szCs w:val="22"/>
        </w:rPr>
        <w:t xml:space="preserve">[SP2], </w:t>
      </w:r>
      <w:hyperlink r:id="rId546" w:history="1">
        <w:r w:rsidR="009F2E95" w:rsidRPr="00332A69">
          <w:rPr>
            <w:rStyle w:val="Hyperlink"/>
            <w:sz w:val="22"/>
            <w:szCs w:val="22"/>
          </w:rPr>
          <w:t>1009r3</w:t>
        </w:r>
      </w:hyperlink>
      <w:r w:rsidR="009F2E95">
        <w:rPr>
          <w:sz w:val="22"/>
          <w:szCs w:val="22"/>
        </w:rPr>
        <w:t>[SP]</w:t>
      </w:r>
    </w:p>
    <w:p w14:paraId="1A79BBFF"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4B2DDD9C" w14:textId="77777777" w:rsidR="009F2E95" w:rsidRDefault="00E153EF" w:rsidP="009F2E95">
      <w:pPr>
        <w:pStyle w:val="ListParagraph"/>
        <w:numPr>
          <w:ilvl w:val="1"/>
          <w:numId w:val="3"/>
        </w:numPr>
        <w:rPr>
          <w:sz w:val="22"/>
          <w:szCs w:val="22"/>
        </w:rPr>
      </w:pPr>
      <w:hyperlink r:id="rId547" w:history="1">
        <w:r w:rsidR="009F2E95" w:rsidRPr="0028238E">
          <w:rPr>
            <w:rStyle w:val="Hyperlink"/>
            <w:color w:val="0070C0"/>
            <w:sz w:val="22"/>
            <w:szCs w:val="22"/>
          </w:rPr>
          <w:t>1044r0</w:t>
        </w:r>
      </w:hyperlink>
      <w:r w:rsidR="009F2E95" w:rsidRPr="0028238E">
        <w:rPr>
          <w:sz w:val="22"/>
          <w:szCs w:val="22"/>
        </w:rPr>
        <w:t xml:space="preserve"> MLO: TID-to-link mapping negotiation</w:t>
      </w:r>
      <w:r w:rsidR="009F2E95" w:rsidRPr="0028238E">
        <w:rPr>
          <w:sz w:val="22"/>
          <w:szCs w:val="22"/>
        </w:rPr>
        <w:tab/>
        <w:t xml:space="preserve">                 </w:t>
      </w:r>
      <w:r w:rsidR="009F2E95" w:rsidRPr="0028238E">
        <w:rPr>
          <w:sz w:val="22"/>
          <w:szCs w:val="22"/>
        </w:rPr>
        <w:tab/>
        <w:t xml:space="preserve">    Abhishek Patil</w:t>
      </w:r>
    </w:p>
    <w:p w14:paraId="399B7773"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1C423F16" w14:textId="77777777" w:rsidR="009F2E95" w:rsidRPr="00F9143F" w:rsidRDefault="00E153EF" w:rsidP="009F2E95">
      <w:pPr>
        <w:pStyle w:val="ListParagraph"/>
        <w:numPr>
          <w:ilvl w:val="1"/>
          <w:numId w:val="3"/>
        </w:numPr>
        <w:rPr>
          <w:sz w:val="22"/>
          <w:szCs w:val="22"/>
        </w:rPr>
      </w:pPr>
      <w:hyperlink r:id="rId548" w:history="1">
        <w:r w:rsidR="009F2E95" w:rsidRPr="00F9143F">
          <w:rPr>
            <w:rStyle w:val="Hyperlink"/>
            <w:sz w:val="22"/>
            <w:szCs w:val="22"/>
          </w:rPr>
          <w:t>1141r0</w:t>
        </w:r>
      </w:hyperlink>
      <w:r w:rsidR="009F2E95" w:rsidRPr="00F9143F">
        <w:rPr>
          <w:sz w:val="22"/>
          <w:szCs w:val="22"/>
        </w:rPr>
        <w:tab/>
        <w:t>Restrictions on MLD Probe</w:t>
      </w:r>
      <w:r w:rsidR="009F2E95" w:rsidRPr="00F9143F">
        <w:rPr>
          <w:sz w:val="22"/>
          <w:szCs w:val="22"/>
        </w:rPr>
        <w:tab/>
      </w:r>
      <w:r w:rsidR="009F2E95" w:rsidRPr="00F9143F">
        <w:rPr>
          <w:sz w:val="22"/>
          <w:szCs w:val="22"/>
        </w:rPr>
        <w:tab/>
      </w:r>
      <w:r w:rsidR="009F2E95" w:rsidRPr="00F9143F">
        <w:rPr>
          <w:sz w:val="22"/>
          <w:szCs w:val="22"/>
        </w:rPr>
        <w:tab/>
      </w:r>
      <w:r w:rsidR="009F2E95" w:rsidRPr="00F9143F">
        <w:rPr>
          <w:sz w:val="22"/>
          <w:szCs w:val="22"/>
        </w:rPr>
        <w:tab/>
        <w:t xml:space="preserve">    Cheng Chen</w:t>
      </w:r>
    </w:p>
    <w:p w14:paraId="347AED55" w14:textId="77777777" w:rsidR="009F2E95" w:rsidRDefault="00E153EF" w:rsidP="009F2E95">
      <w:pPr>
        <w:pStyle w:val="ListParagraph"/>
        <w:numPr>
          <w:ilvl w:val="1"/>
          <w:numId w:val="3"/>
        </w:numPr>
        <w:rPr>
          <w:sz w:val="22"/>
          <w:szCs w:val="22"/>
        </w:rPr>
      </w:pPr>
      <w:hyperlink r:id="rId549" w:history="1">
        <w:r w:rsidR="009F2E95" w:rsidRPr="00C16507">
          <w:rPr>
            <w:rStyle w:val="Hyperlink"/>
            <w:sz w:val="22"/>
            <w:szCs w:val="22"/>
          </w:rPr>
          <w:t>1187r0</w:t>
        </w:r>
      </w:hyperlink>
      <w:r w:rsidR="009F2E95" w:rsidRPr="008D65E7">
        <w:rPr>
          <w:sz w:val="22"/>
          <w:szCs w:val="22"/>
        </w:rPr>
        <w:t xml:space="preserve"> Multi-link setup discussion</w:t>
      </w:r>
      <w:r w:rsidR="009F2E95" w:rsidRPr="008D65E7">
        <w:rPr>
          <w:sz w:val="22"/>
          <w:szCs w:val="22"/>
        </w:rPr>
        <w:tab/>
      </w:r>
      <w:r w:rsidR="009F2E95">
        <w:rPr>
          <w:sz w:val="22"/>
          <w:szCs w:val="22"/>
        </w:rPr>
        <w:tab/>
      </w:r>
      <w:r w:rsidR="009F2E95">
        <w:rPr>
          <w:sz w:val="22"/>
          <w:szCs w:val="22"/>
        </w:rPr>
        <w:tab/>
      </w:r>
      <w:r w:rsidR="009F2E95">
        <w:rPr>
          <w:sz w:val="22"/>
          <w:szCs w:val="22"/>
        </w:rPr>
        <w:tab/>
        <w:t xml:space="preserve">    </w:t>
      </w:r>
      <w:r w:rsidR="009F2E95" w:rsidRPr="008D65E7">
        <w:rPr>
          <w:sz w:val="22"/>
          <w:szCs w:val="22"/>
        </w:rPr>
        <w:t>Yonggang Fang</w:t>
      </w:r>
    </w:p>
    <w:p w14:paraId="6AEFB483" w14:textId="77777777" w:rsidR="009F2E95" w:rsidRDefault="00E153EF" w:rsidP="009F2E95">
      <w:pPr>
        <w:pStyle w:val="ListParagraph"/>
        <w:numPr>
          <w:ilvl w:val="1"/>
          <w:numId w:val="3"/>
        </w:numPr>
        <w:rPr>
          <w:sz w:val="22"/>
          <w:szCs w:val="22"/>
        </w:rPr>
      </w:pPr>
      <w:hyperlink r:id="rId550" w:history="1">
        <w:r w:rsidR="009F2E95" w:rsidRPr="00AD6EDE">
          <w:rPr>
            <w:rStyle w:val="Hyperlink"/>
            <w:sz w:val="22"/>
            <w:szCs w:val="22"/>
          </w:rPr>
          <w:t>1246r0</w:t>
        </w:r>
      </w:hyperlink>
      <w:r w:rsidR="009F2E95" w:rsidRPr="008D65E7">
        <w:rPr>
          <w:sz w:val="22"/>
          <w:szCs w:val="22"/>
        </w:rPr>
        <w:t xml:space="preserve"> MLO Link Key Exchange considerations</w:t>
      </w:r>
      <w:r w:rsidR="009F2E95" w:rsidRPr="008D65E7">
        <w:rPr>
          <w:sz w:val="22"/>
          <w:szCs w:val="22"/>
        </w:rPr>
        <w:tab/>
      </w:r>
      <w:r w:rsidR="009F2E95">
        <w:rPr>
          <w:sz w:val="22"/>
          <w:szCs w:val="22"/>
        </w:rPr>
        <w:tab/>
      </w:r>
      <w:r w:rsidR="009F2E95">
        <w:rPr>
          <w:sz w:val="22"/>
          <w:szCs w:val="22"/>
        </w:rPr>
        <w:tab/>
        <w:t xml:space="preserve">    </w:t>
      </w:r>
      <w:r w:rsidR="009F2E95" w:rsidRPr="008D65E7">
        <w:rPr>
          <w:sz w:val="22"/>
          <w:szCs w:val="22"/>
        </w:rPr>
        <w:t>Jay Yang</w:t>
      </w:r>
    </w:p>
    <w:p w14:paraId="08ECEF3E" w14:textId="4EE42038" w:rsidR="009F2E95" w:rsidRPr="00BD785D" w:rsidRDefault="00E153EF" w:rsidP="009F2E95">
      <w:pPr>
        <w:pStyle w:val="ListParagraph"/>
        <w:numPr>
          <w:ilvl w:val="1"/>
          <w:numId w:val="3"/>
        </w:numPr>
        <w:rPr>
          <w:sz w:val="22"/>
          <w:szCs w:val="22"/>
        </w:rPr>
      </w:pPr>
      <w:hyperlink r:id="rId551" w:history="1">
        <w:r w:rsidR="009F2E95" w:rsidRPr="00BD785D">
          <w:rPr>
            <w:rStyle w:val="Hyperlink"/>
            <w:sz w:val="22"/>
            <w:szCs w:val="22"/>
            <w:u w:val="none"/>
          </w:rPr>
          <w:t>1396r0</w:t>
        </w:r>
      </w:hyperlink>
      <w:r w:rsidR="009F2E95" w:rsidRPr="00BD785D">
        <w:rPr>
          <w:sz w:val="22"/>
          <w:szCs w:val="22"/>
        </w:rPr>
        <w:tab/>
        <w:t>Multi-Link Probe Request Design</w:t>
      </w:r>
      <w:r w:rsidR="009F2E95" w:rsidRPr="00BD785D">
        <w:rPr>
          <w:sz w:val="22"/>
          <w:szCs w:val="22"/>
        </w:rPr>
        <w:tab/>
      </w:r>
      <w:r w:rsidR="009F2E95" w:rsidRPr="00BD785D">
        <w:rPr>
          <w:sz w:val="22"/>
          <w:szCs w:val="22"/>
        </w:rPr>
        <w:tab/>
      </w:r>
      <w:r w:rsidR="009F2E95" w:rsidRPr="00BD785D">
        <w:rPr>
          <w:sz w:val="22"/>
          <w:szCs w:val="22"/>
        </w:rPr>
        <w:tab/>
        <w:t xml:space="preserve">    Jason Guo</w:t>
      </w:r>
    </w:p>
    <w:p w14:paraId="04A2D580" w14:textId="77777777" w:rsidR="009F2E95" w:rsidRPr="0028238E" w:rsidRDefault="009F2E95" w:rsidP="009F2E95">
      <w:pPr>
        <w:pStyle w:val="ListParagraph"/>
        <w:numPr>
          <w:ilvl w:val="0"/>
          <w:numId w:val="3"/>
        </w:numPr>
      </w:pPr>
      <w:r w:rsidRPr="0028238E">
        <w:rPr>
          <w:sz w:val="22"/>
          <w:szCs w:val="22"/>
        </w:rPr>
        <w:lastRenderedPageBreak/>
        <w:t xml:space="preserve">Technical Submissions: </w:t>
      </w:r>
      <w:r w:rsidRPr="0028238E">
        <w:rPr>
          <w:b/>
          <w:bCs/>
          <w:sz w:val="22"/>
          <w:szCs w:val="22"/>
        </w:rPr>
        <w:t>Low Latency [10 mins if SP only, 30 mins otherwise]</w:t>
      </w:r>
    </w:p>
    <w:p w14:paraId="75E536E9" w14:textId="77777777" w:rsidR="009F2E95" w:rsidRPr="0028238E" w:rsidRDefault="00E153EF" w:rsidP="009F2E95">
      <w:pPr>
        <w:pStyle w:val="ListParagraph"/>
        <w:numPr>
          <w:ilvl w:val="1"/>
          <w:numId w:val="3"/>
        </w:numPr>
        <w:rPr>
          <w:sz w:val="22"/>
          <w:szCs w:val="22"/>
        </w:rPr>
      </w:pPr>
      <w:hyperlink r:id="rId552" w:history="1">
        <w:r w:rsidR="009F2E95" w:rsidRPr="0028238E">
          <w:rPr>
            <w:rStyle w:val="Hyperlink"/>
            <w:color w:val="0070C0"/>
            <w:sz w:val="22"/>
            <w:szCs w:val="22"/>
          </w:rPr>
          <w:t>1041r0</w:t>
        </w:r>
      </w:hyperlink>
      <w:r w:rsidR="009F2E95" w:rsidRPr="0028238E">
        <w:rPr>
          <w:sz w:val="22"/>
          <w:szCs w:val="22"/>
        </w:rPr>
        <w:t xml:space="preserve"> EDCA queue for RTA</w:t>
      </w:r>
      <w:r w:rsidR="009F2E95" w:rsidRPr="0028238E">
        <w:rPr>
          <w:sz w:val="22"/>
          <w:szCs w:val="22"/>
        </w:rPr>
        <w:tab/>
      </w:r>
      <w:r w:rsidR="009F2E95" w:rsidRPr="0028238E">
        <w:rPr>
          <w:sz w:val="22"/>
          <w:szCs w:val="22"/>
        </w:rPr>
        <w:tab/>
      </w:r>
      <w:r w:rsidR="009F2E95" w:rsidRPr="0028238E">
        <w:rPr>
          <w:sz w:val="22"/>
          <w:szCs w:val="22"/>
        </w:rPr>
        <w:tab/>
      </w:r>
      <w:r w:rsidR="009F2E95" w:rsidRPr="0028238E">
        <w:rPr>
          <w:sz w:val="22"/>
          <w:szCs w:val="22"/>
        </w:rPr>
        <w:tab/>
        <w:t xml:space="preserve">     </w:t>
      </w:r>
      <w:r w:rsidR="009F2E95" w:rsidRPr="0028238E">
        <w:rPr>
          <w:sz w:val="22"/>
          <w:szCs w:val="22"/>
        </w:rPr>
        <w:tab/>
        <w:t xml:space="preserve">    Liangxiao Xin</w:t>
      </w:r>
    </w:p>
    <w:p w14:paraId="75787750" w14:textId="77777777" w:rsidR="009F2E95" w:rsidRPr="0028238E" w:rsidRDefault="009F2E95" w:rsidP="009F2E95">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29861CD8" w14:textId="77777777" w:rsidR="009F2E95" w:rsidRDefault="009F2E95" w:rsidP="009F2E95">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190D49C9"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2DD46A27"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48F9349B" w14:textId="77777777" w:rsidR="009F2E95" w:rsidRDefault="00E153EF" w:rsidP="009F2E95">
      <w:pPr>
        <w:pStyle w:val="ListParagraph"/>
        <w:numPr>
          <w:ilvl w:val="1"/>
          <w:numId w:val="3"/>
        </w:numPr>
        <w:rPr>
          <w:sz w:val="22"/>
          <w:szCs w:val="22"/>
        </w:rPr>
      </w:pPr>
      <w:hyperlink r:id="rId553" w:history="1">
        <w:r w:rsidR="009F2E95" w:rsidRPr="007F2CE4">
          <w:rPr>
            <w:rStyle w:val="Hyperlink"/>
            <w:sz w:val="22"/>
            <w:szCs w:val="22"/>
          </w:rPr>
          <w:t>1067r0</w:t>
        </w:r>
      </w:hyperlink>
      <w:r w:rsidR="009F2E95" w:rsidRPr="005860EB">
        <w:rPr>
          <w:sz w:val="22"/>
          <w:szCs w:val="22"/>
        </w:rPr>
        <w:t xml:space="preserve"> Traffic indication of latency sensitive application</w:t>
      </w:r>
      <w:r w:rsidR="009F2E95">
        <w:rPr>
          <w:sz w:val="22"/>
          <w:szCs w:val="22"/>
        </w:rPr>
        <w:tab/>
        <w:t xml:space="preserve">    </w:t>
      </w:r>
      <w:r w:rsidR="009F2E95" w:rsidRPr="005860EB">
        <w:rPr>
          <w:sz w:val="22"/>
          <w:szCs w:val="22"/>
        </w:rPr>
        <w:tab/>
      </w:r>
      <w:r w:rsidR="009F2E95">
        <w:rPr>
          <w:sz w:val="22"/>
          <w:szCs w:val="22"/>
        </w:rPr>
        <w:t xml:space="preserve">    </w:t>
      </w:r>
      <w:r w:rsidR="009F2E95" w:rsidRPr="005860EB">
        <w:rPr>
          <w:sz w:val="22"/>
          <w:szCs w:val="22"/>
        </w:rPr>
        <w:t>Frank Hsu</w:t>
      </w:r>
    </w:p>
    <w:p w14:paraId="1B64015E" w14:textId="77777777" w:rsidR="009F2E95" w:rsidRDefault="00E153EF" w:rsidP="009F2E95">
      <w:pPr>
        <w:pStyle w:val="ListParagraph"/>
        <w:numPr>
          <w:ilvl w:val="1"/>
          <w:numId w:val="3"/>
        </w:numPr>
        <w:rPr>
          <w:sz w:val="22"/>
          <w:szCs w:val="22"/>
        </w:rPr>
      </w:pPr>
      <w:hyperlink r:id="rId554" w:history="1">
        <w:r w:rsidR="009F2E95" w:rsidRPr="007F2CE4">
          <w:rPr>
            <w:rStyle w:val="Hyperlink"/>
            <w:sz w:val="22"/>
            <w:szCs w:val="22"/>
          </w:rPr>
          <w:t>1350r0</w:t>
        </w:r>
      </w:hyperlink>
      <w:r w:rsidR="009F2E95" w:rsidRPr="00F40FFA">
        <w:rPr>
          <w:sz w:val="22"/>
          <w:szCs w:val="22"/>
        </w:rPr>
        <w:t xml:space="preserve"> Enhancements for QoS and low latency in 802.11be R1</w:t>
      </w:r>
      <w:r w:rsidR="009F2E95" w:rsidRPr="00F40FFA">
        <w:rPr>
          <w:sz w:val="22"/>
          <w:szCs w:val="22"/>
        </w:rPr>
        <w:tab/>
      </w:r>
      <w:r w:rsidR="009F2E95">
        <w:rPr>
          <w:sz w:val="22"/>
          <w:szCs w:val="22"/>
        </w:rPr>
        <w:t xml:space="preserve">    </w:t>
      </w:r>
      <w:r w:rsidR="009F2E95" w:rsidRPr="00F40FFA">
        <w:rPr>
          <w:sz w:val="22"/>
          <w:szCs w:val="22"/>
        </w:rPr>
        <w:t>Dave Cavalcanti</w:t>
      </w:r>
    </w:p>
    <w:p w14:paraId="66952B91" w14:textId="77777777" w:rsidR="009F2E95" w:rsidRPr="00844955" w:rsidRDefault="00E153EF" w:rsidP="009F2E95">
      <w:pPr>
        <w:pStyle w:val="ListParagraph"/>
        <w:numPr>
          <w:ilvl w:val="1"/>
          <w:numId w:val="3"/>
        </w:numPr>
        <w:rPr>
          <w:sz w:val="22"/>
          <w:szCs w:val="22"/>
        </w:rPr>
      </w:pPr>
      <w:hyperlink r:id="rId555" w:history="1">
        <w:r w:rsidR="009F2E95" w:rsidRPr="001E5D14">
          <w:rPr>
            <w:rStyle w:val="Hyperlink"/>
            <w:sz w:val="22"/>
            <w:szCs w:val="22"/>
          </w:rPr>
          <w:t>1355r2</w:t>
        </w:r>
      </w:hyperlink>
      <w:r w:rsidR="009F2E95" w:rsidRPr="00844955">
        <w:rPr>
          <w:sz w:val="22"/>
          <w:szCs w:val="22"/>
        </w:rPr>
        <w:t xml:space="preserve"> Access mechanisms to meet the </w:t>
      </w:r>
      <w:proofErr w:type="spellStart"/>
      <w:r w:rsidR="009F2E95" w:rsidRPr="00844955">
        <w:rPr>
          <w:sz w:val="22"/>
          <w:szCs w:val="22"/>
        </w:rPr>
        <w:t>req</w:t>
      </w:r>
      <w:r w:rsidR="009F2E95">
        <w:rPr>
          <w:sz w:val="22"/>
          <w:szCs w:val="22"/>
        </w:rPr>
        <w:t>.</w:t>
      </w:r>
      <w:r w:rsidR="009F2E95" w:rsidRPr="00844955">
        <w:rPr>
          <w:sz w:val="22"/>
          <w:szCs w:val="22"/>
        </w:rPr>
        <w:t>s</w:t>
      </w:r>
      <w:proofErr w:type="spellEnd"/>
      <w:r w:rsidR="009F2E95" w:rsidRPr="00844955">
        <w:rPr>
          <w:sz w:val="22"/>
          <w:szCs w:val="22"/>
        </w:rPr>
        <w:t xml:space="preserve"> of low lat</w:t>
      </w:r>
      <w:r w:rsidR="009F2E95">
        <w:rPr>
          <w:sz w:val="22"/>
          <w:szCs w:val="22"/>
        </w:rPr>
        <w:t>.</w:t>
      </w:r>
      <w:r w:rsidR="009F2E95" w:rsidRPr="00844955">
        <w:rPr>
          <w:sz w:val="22"/>
          <w:szCs w:val="22"/>
        </w:rPr>
        <w:t xml:space="preserve"> traffics</w:t>
      </w:r>
      <w:r w:rsidR="009F2E95">
        <w:rPr>
          <w:sz w:val="22"/>
          <w:szCs w:val="22"/>
        </w:rPr>
        <w:t xml:space="preserve"> </w:t>
      </w:r>
      <w:r w:rsidR="009F2E95">
        <w:rPr>
          <w:sz w:val="22"/>
          <w:szCs w:val="22"/>
        </w:rPr>
        <w:tab/>
        <w:t xml:space="preserve">    </w:t>
      </w:r>
      <w:r w:rsidR="009F2E95" w:rsidRPr="00844955">
        <w:rPr>
          <w:sz w:val="22"/>
          <w:szCs w:val="22"/>
        </w:rPr>
        <w:t>Boyce Bo Yang</w:t>
      </w:r>
    </w:p>
    <w:p w14:paraId="03B55144"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5DFB4D48" w14:textId="77777777" w:rsidR="009F2E95" w:rsidRPr="0028238E" w:rsidRDefault="00E153EF" w:rsidP="009F2E95">
      <w:pPr>
        <w:pStyle w:val="ListParagraph"/>
        <w:numPr>
          <w:ilvl w:val="1"/>
          <w:numId w:val="3"/>
        </w:numPr>
        <w:rPr>
          <w:sz w:val="22"/>
          <w:szCs w:val="22"/>
        </w:rPr>
      </w:pPr>
      <w:hyperlink r:id="rId556" w:history="1">
        <w:r w:rsidR="009F2E95" w:rsidRPr="0028238E">
          <w:rPr>
            <w:rStyle w:val="Hyperlink"/>
            <w:color w:val="0070C0"/>
            <w:sz w:val="22"/>
            <w:szCs w:val="22"/>
          </w:rPr>
          <w:t>675r0</w:t>
        </w:r>
      </w:hyperlink>
      <w:r w:rsidR="009F2E95" w:rsidRPr="0028238E">
        <w:rPr>
          <w:sz w:val="22"/>
          <w:szCs w:val="22"/>
        </w:rPr>
        <w:t xml:space="preserve"> Buffer Management for Multi-link Device</w:t>
      </w:r>
      <w:r w:rsidR="009F2E95" w:rsidRPr="0028238E">
        <w:rPr>
          <w:sz w:val="22"/>
          <w:szCs w:val="22"/>
        </w:rPr>
        <w:tab/>
      </w:r>
      <w:r w:rsidR="009F2E95" w:rsidRPr="0028238E">
        <w:rPr>
          <w:sz w:val="22"/>
          <w:szCs w:val="22"/>
        </w:rPr>
        <w:tab/>
        <w:t xml:space="preserve">     </w:t>
      </w:r>
      <w:r w:rsidR="009F2E95" w:rsidRPr="0028238E">
        <w:rPr>
          <w:sz w:val="22"/>
          <w:szCs w:val="22"/>
        </w:rPr>
        <w:tab/>
        <w:t xml:space="preserve">     Ming Gan</w:t>
      </w:r>
    </w:p>
    <w:p w14:paraId="0CD0AA1C" w14:textId="77777777" w:rsidR="009F2E95" w:rsidRPr="00932694" w:rsidRDefault="00E153EF" w:rsidP="009F2E95">
      <w:pPr>
        <w:pStyle w:val="ListParagraph"/>
        <w:numPr>
          <w:ilvl w:val="1"/>
          <w:numId w:val="3"/>
        </w:numPr>
        <w:rPr>
          <w:sz w:val="22"/>
          <w:szCs w:val="22"/>
        </w:rPr>
      </w:pPr>
      <w:hyperlink r:id="rId557" w:history="1">
        <w:r w:rsidR="009F2E95" w:rsidRPr="00932694">
          <w:rPr>
            <w:rStyle w:val="Hyperlink"/>
            <w:color w:val="0070C0"/>
            <w:sz w:val="22"/>
            <w:szCs w:val="22"/>
          </w:rPr>
          <w:t>881r0</w:t>
        </w:r>
      </w:hyperlink>
      <w:r w:rsidR="009F2E95" w:rsidRPr="00932694">
        <w:rPr>
          <w:sz w:val="22"/>
          <w:szCs w:val="22"/>
        </w:rPr>
        <w:t xml:space="preserve"> ML Individual Addressed MGMT Frame Delivery</w:t>
      </w:r>
      <w:r w:rsidR="009F2E95" w:rsidRPr="00932694">
        <w:rPr>
          <w:sz w:val="22"/>
          <w:szCs w:val="22"/>
        </w:rPr>
        <w:tab/>
        <w:t xml:space="preserve">     </w:t>
      </w:r>
      <w:r w:rsidR="009F2E95" w:rsidRPr="00932694">
        <w:rPr>
          <w:sz w:val="22"/>
          <w:szCs w:val="22"/>
        </w:rPr>
        <w:tab/>
        <w:t xml:space="preserve">     Po-Kai Huang</w:t>
      </w:r>
    </w:p>
    <w:p w14:paraId="3C1ABDAD" w14:textId="77777777" w:rsidR="009F2E95" w:rsidRPr="00932694" w:rsidRDefault="00E153EF" w:rsidP="009F2E95">
      <w:pPr>
        <w:pStyle w:val="ListParagraph"/>
        <w:numPr>
          <w:ilvl w:val="1"/>
          <w:numId w:val="3"/>
        </w:numPr>
        <w:rPr>
          <w:sz w:val="22"/>
          <w:szCs w:val="22"/>
        </w:rPr>
      </w:pPr>
      <w:hyperlink r:id="rId558" w:history="1">
        <w:r w:rsidR="009F2E95" w:rsidRPr="00932694">
          <w:rPr>
            <w:rStyle w:val="Hyperlink"/>
            <w:color w:val="0070C0"/>
            <w:sz w:val="22"/>
            <w:szCs w:val="22"/>
          </w:rPr>
          <w:t>903r0</w:t>
        </w:r>
      </w:hyperlink>
      <w:r w:rsidR="009F2E95" w:rsidRPr="00932694">
        <w:rPr>
          <w:sz w:val="22"/>
          <w:szCs w:val="22"/>
        </w:rPr>
        <w:t xml:space="preserve"> ML Group Addressed Data Frame Delivery Follow up   </w:t>
      </w:r>
      <w:r w:rsidR="009F2E95" w:rsidRPr="00932694">
        <w:rPr>
          <w:sz w:val="22"/>
          <w:szCs w:val="22"/>
        </w:rPr>
        <w:tab/>
        <w:t xml:space="preserve">     Po-Kai Huang</w:t>
      </w:r>
    </w:p>
    <w:p w14:paraId="68EB76F4" w14:textId="77777777" w:rsidR="009F2E95" w:rsidRPr="00D64EFF" w:rsidRDefault="00E153EF" w:rsidP="009F2E95">
      <w:pPr>
        <w:pStyle w:val="ListParagraph"/>
        <w:numPr>
          <w:ilvl w:val="1"/>
          <w:numId w:val="3"/>
        </w:numPr>
        <w:rPr>
          <w:sz w:val="22"/>
          <w:szCs w:val="22"/>
        </w:rPr>
      </w:pPr>
      <w:hyperlink r:id="rId559" w:history="1">
        <w:r w:rsidR="009F2E95" w:rsidRPr="00D64EFF">
          <w:rPr>
            <w:rStyle w:val="Hyperlink"/>
            <w:color w:val="0070C0"/>
            <w:sz w:val="22"/>
            <w:szCs w:val="22"/>
          </w:rPr>
          <w:t>1060r0</w:t>
        </w:r>
      </w:hyperlink>
      <w:r w:rsidR="009F2E95" w:rsidRPr="00D64EFF">
        <w:rPr>
          <w:sz w:val="22"/>
          <w:szCs w:val="22"/>
        </w:rPr>
        <w:tab/>
        <w:t>Discussion on Multi-link with Multiple AP MLDs</w:t>
      </w:r>
      <w:r w:rsidR="009F2E95" w:rsidRPr="00D64EFF">
        <w:rPr>
          <w:sz w:val="22"/>
          <w:szCs w:val="22"/>
        </w:rPr>
        <w:tab/>
        <w:t xml:space="preserve">     Yoshihisa Kondo</w:t>
      </w:r>
    </w:p>
    <w:p w14:paraId="2C3F5811" w14:textId="77777777" w:rsidR="009F2E95" w:rsidRPr="00932694" w:rsidRDefault="00E153EF" w:rsidP="009F2E95">
      <w:pPr>
        <w:pStyle w:val="ListParagraph"/>
        <w:numPr>
          <w:ilvl w:val="1"/>
          <w:numId w:val="3"/>
        </w:numPr>
        <w:rPr>
          <w:sz w:val="22"/>
          <w:szCs w:val="22"/>
        </w:rPr>
      </w:pPr>
      <w:hyperlink r:id="rId560" w:history="1">
        <w:r w:rsidR="009F2E95" w:rsidRPr="00932694">
          <w:rPr>
            <w:rStyle w:val="Hyperlink"/>
            <w:color w:val="0070C0"/>
            <w:sz w:val="22"/>
            <w:szCs w:val="22"/>
          </w:rPr>
          <w:t>1115r0</w:t>
        </w:r>
      </w:hyperlink>
      <w:r w:rsidR="009F2E95" w:rsidRPr="00932694">
        <w:rPr>
          <w:sz w:val="22"/>
          <w:szCs w:val="22"/>
        </w:rPr>
        <w:t xml:space="preserve"> MLD AP power save mode consideration</w:t>
      </w:r>
      <w:r w:rsidR="009F2E95" w:rsidRPr="00932694">
        <w:rPr>
          <w:sz w:val="22"/>
          <w:szCs w:val="22"/>
        </w:rPr>
        <w:tab/>
      </w:r>
      <w:r w:rsidR="009F2E95" w:rsidRPr="00932694">
        <w:rPr>
          <w:sz w:val="22"/>
          <w:szCs w:val="22"/>
        </w:rPr>
        <w:tab/>
        <w:t xml:space="preserve">     Jay Yang</w:t>
      </w:r>
    </w:p>
    <w:p w14:paraId="15224D75" w14:textId="77777777" w:rsidR="009F2E95" w:rsidRPr="0028238E" w:rsidRDefault="00E153EF" w:rsidP="009F2E95">
      <w:pPr>
        <w:pStyle w:val="ListParagraph"/>
        <w:numPr>
          <w:ilvl w:val="1"/>
          <w:numId w:val="3"/>
        </w:numPr>
        <w:rPr>
          <w:sz w:val="22"/>
          <w:szCs w:val="22"/>
        </w:rPr>
      </w:pPr>
      <w:hyperlink r:id="rId561" w:history="1">
        <w:r w:rsidR="009F2E95" w:rsidRPr="00932694">
          <w:rPr>
            <w:rStyle w:val="Hyperlink"/>
            <w:color w:val="0070C0"/>
            <w:sz w:val="22"/>
            <w:szCs w:val="22"/>
          </w:rPr>
          <w:t>1122r2</w:t>
        </w:r>
      </w:hyperlink>
      <w:r w:rsidR="009F2E95" w:rsidRPr="00932694">
        <w:rPr>
          <w:sz w:val="22"/>
          <w:szCs w:val="22"/>
        </w:rPr>
        <w:t xml:space="preserve"> 802</w:t>
      </w:r>
      <w:r w:rsidR="009F2E95" w:rsidRPr="0028238E">
        <w:rPr>
          <w:sz w:val="22"/>
          <w:szCs w:val="22"/>
        </w:rPr>
        <w:t>.11be Architecture/Association Discussion</w:t>
      </w:r>
      <w:r w:rsidR="009F2E95" w:rsidRPr="0028238E">
        <w:rPr>
          <w:sz w:val="22"/>
          <w:szCs w:val="22"/>
        </w:rPr>
        <w:tab/>
        <w:t xml:space="preserve">     </w:t>
      </w:r>
      <w:r w:rsidR="009F2E95" w:rsidRPr="0028238E">
        <w:rPr>
          <w:sz w:val="22"/>
          <w:szCs w:val="22"/>
        </w:rPr>
        <w:tab/>
        <w:t xml:space="preserve">     Joseph Levy</w:t>
      </w:r>
    </w:p>
    <w:p w14:paraId="60024DB4" w14:textId="77777777" w:rsidR="009F2E95" w:rsidRPr="0028238E" w:rsidRDefault="00E153EF" w:rsidP="009F2E95">
      <w:pPr>
        <w:pStyle w:val="ListParagraph"/>
        <w:numPr>
          <w:ilvl w:val="1"/>
          <w:numId w:val="3"/>
        </w:numPr>
        <w:rPr>
          <w:sz w:val="22"/>
          <w:szCs w:val="22"/>
        </w:rPr>
      </w:pPr>
      <w:hyperlink r:id="rId562" w:history="1">
        <w:r w:rsidR="009F2E95" w:rsidRPr="0028238E">
          <w:rPr>
            <w:rStyle w:val="Hyperlink"/>
            <w:color w:val="0070C0"/>
            <w:sz w:val="22"/>
            <w:szCs w:val="22"/>
          </w:rPr>
          <w:t>1131r1</w:t>
        </w:r>
      </w:hyperlink>
      <w:r w:rsidR="009F2E95" w:rsidRPr="0028238E">
        <w:rPr>
          <w:sz w:val="22"/>
          <w:szCs w:val="22"/>
        </w:rPr>
        <w:t xml:space="preserve"> Multi link reference model discussion</w:t>
      </w:r>
      <w:r w:rsidR="009F2E95" w:rsidRPr="0028238E">
        <w:rPr>
          <w:sz w:val="22"/>
          <w:szCs w:val="22"/>
        </w:rPr>
        <w:tab/>
        <w:t xml:space="preserve">                 </w:t>
      </w:r>
      <w:r w:rsidR="009F2E95" w:rsidRPr="0028238E">
        <w:rPr>
          <w:sz w:val="22"/>
          <w:szCs w:val="22"/>
        </w:rPr>
        <w:tab/>
        <w:t xml:space="preserve">     Yonggang Fang</w:t>
      </w:r>
    </w:p>
    <w:p w14:paraId="536BE82D" w14:textId="77777777" w:rsidR="009F2E95" w:rsidRPr="0028238E" w:rsidRDefault="00E153EF" w:rsidP="009F2E95">
      <w:pPr>
        <w:pStyle w:val="ListParagraph"/>
        <w:numPr>
          <w:ilvl w:val="1"/>
          <w:numId w:val="3"/>
        </w:numPr>
        <w:rPr>
          <w:sz w:val="22"/>
          <w:szCs w:val="22"/>
        </w:rPr>
      </w:pPr>
      <w:hyperlink r:id="rId563" w:history="1">
        <w:r w:rsidR="009F2E95" w:rsidRPr="0028238E">
          <w:rPr>
            <w:rStyle w:val="Hyperlink"/>
            <w:color w:val="0070C0"/>
            <w:sz w:val="22"/>
            <w:szCs w:val="22"/>
          </w:rPr>
          <w:t>1148r0</w:t>
        </w:r>
      </w:hyperlink>
      <w:r w:rsidR="009F2E95" w:rsidRPr="0028238E">
        <w:rPr>
          <w:sz w:val="22"/>
          <w:szCs w:val="22"/>
        </w:rPr>
        <w:t xml:space="preserve"> Discussion on MLD architecture</w:t>
      </w:r>
      <w:r w:rsidR="009F2E95" w:rsidRPr="0028238E">
        <w:rPr>
          <w:sz w:val="22"/>
          <w:szCs w:val="22"/>
        </w:rPr>
        <w:tab/>
      </w:r>
      <w:r w:rsidR="009F2E95" w:rsidRPr="0028238E">
        <w:rPr>
          <w:sz w:val="22"/>
          <w:szCs w:val="22"/>
        </w:rPr>
        <w:tab/>
      </w:r>
      <w:r w:rsidR="009F2E95" w:rsidRPr="0028238E">
        <w:rPr>
          <w:sz w:val="22"/>
          <w:szCs w:val="22"/>
        </w:rPr>
        <w:tab/>
        <w:t xml:space="preserve">                  Po-Kai Huang</w:t>
      </w:r>
    </w:p>
    <w:p w14:paraId="6DB6F4DD" w14:textId="77777777" w:rsidR="009F2E95" w:rsidRPr="0028238E" w:rsidRDefault="00E153EF" w:rsidP="009F2E95">
      <w:pPr>
        <w:pStyle w:val="ListParagraph"/>
        <w:numPr>
          <w:ilvl w:val="1"/>
          <w:numId w:val="3"/>
        </w:numPr>
        <w:rPr>
          <w:sz w:val="22"/>
          <w:szCs w:val="22"/>
        </w:rPr>
      </w:pPr>
      <w:hyperlink r:id="rId564" w:history="1">
        <w:r w:rsidR="009F2E95" w:rsidRPr="0028238E">
          <w:rPr>
            <w:rStyle w:val="Hyperlink"/>
            <w:color w:val="0070C0"/>
            <w:sz w:val="22"/>
            <w:szCs w:val="22"/>
          </w:rPr>
          <w:t>1171r0</w:t>
        </w:r>
      </w:hyperlink>
      <w:r w:rsidR="009F2E95" w:rsidRPr="0028238E">
        <w:rPr>
          <w:sz w:val="22"/>
          <w:szCs w:val="22"/>
        </w:rPr>
        <w:t xml:space="preserve"> Multi-link ap network reference model discussion</w:t>
      </w:r>
      <w:r w:rsidR="009F2E95" w:rsidRPr="0028238E">
        <w:rPr>
          <w:sz w:val="22"/>
          <w:szCs w:val="22"/>
        </w:rPr>
        <w:tab/>
        <w:t xml:space="preserve">     Yonggang Fang</w:t>
      </w:r>
    </w:p>
    <w:p w14:paraId="1EDCBF6B"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15A82C8A" w14:textId="77777777" w:rsidR="009F2E95" w:rsidRPr="0028238E" w:rsidRDefault="00E153EF" w:rsidP="009F2E95">
      <w:pPr>
        <w:pStyle w:val="ListParagraph"/>
        <w:numPr>
          <w:ilvl w:val="1"/>
          <w:numId w:val="3"/>
        </w:numPr>
        <w:rPr>
          <w:sz w:val="22"/>
          <w:szCs w:val="22"/>
        </w:rPr>
      </w:pPr>
      <w:hyperlink r:id="rId565" w:history="1">
        <w:r w:rsidR="009F2E95" w:rsidRPr="0028238E">
          <w:rPr>
            <w:rStyle w:val="Hyperlink"/>
            <w:color w:val="0070C0"/>
            <w:sz w:val="22"/>
            <w:szCs w:val="22"/>
          </w:rPr>
          <w:t>593r0</w:t>
        </w:r>
      </w:hyperlink>
      <w:r w:rsidR="009F2E95" w:rsidRPr="0028238E">
        <w:rPr>
          <w:sz w:val="22"/>
          <w:szCs w:val="22"/>
        </w:rPr>
        <w:t xml:space="preserve"> EHT BSS Op.: EHT BW </w:t>
      </w:r>
      <w:proofErr w:type="spellStart"/>
      <w:r w:rsidR="009F2E95" w:rsidRPr="0028238E">
        <w:rPr>
          <w:sz w:val="22"/>
          <w:szCs w:val="22"/>
        </w:rPr>
        <w:t>Nss</w:t>
      </w:r>
      <w:proofErr w:type="spellEnd"/>
      <w:r w:rsidR="009F2E95" w:rsidRPr="0028238E">
        <w:rPr>
          <w:sz w:val="22"/>
          <w:szCs w:val="22"/>
        </w:rPr>
        <w:t xml:space="preserve"> MCS and HE BW </w:t>
      </w:r>
      <w:proofErr w:type="spellStart"/>
      <w:r w:rsidR="009F2E95" w:rsidRPr="0028238E">
        <w:rPr>
          <w:sz w:val="22"/>
          <w:szCs w:val="22"/>
        </w:rPr>
        <w:t>Nss</w:t>
      </w:r>
      <w:proofErr w:type="spellEnd"/>
      <w:r w:rsidR="009F2E95" w:rsidRPr="0028238E">
        <w:rPr>
          <w:sz w:val="22"/>
          <w:szCs w:val="22"/>
        </w:rPr>
        <w:t xml:space="preserve"> MCS        Liwen Chu</w:t>
      </w:r>
    </w:p>
    <w:p w14:paraId="6FC1543D" w14:textId="77777777" w:rsidR="009F2E95" w:rsidRPr="0028238E" w:rsidRDefault="009F2E95" w:rsidP="009F2E95">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66C9AB82" w14:textId="77777777" w:rsidR="009F2E95" w:rsidRPr="0028238E" w:rsidRDefault="00E153EF" w:rsidP="009F2E95">
      <w:pPr>
        <w:pStyle w:val="ListParagraph"/>
        <w:numPr>
          <w:ilvl w:val="1"/>
          <w:numId w:val="3"/>
        </w:numPr>
        <w:rPr>
          <w:sz w:val="22"/>
          <w:szCs w:val="22"/>
        </w:rPr>
      </w:pPr>
      <w:hyperlink r:id="rId566" w:history="1">
        <w:r w:rsidR="009F2E95" w:rsidRPr="0028238E">
          <w:rPr>
            <w:rStyle w:val="Hyperlink"/>
            <w:color w:val="0070C0"/>
            <w:sz w:val="22"/>
            <w:szCs w:val="22"/>
          </w:rPr>
          <w:t>967r0</w:t>
        </w:r>
      </w:hyperlink>
      <w:r w:rsidR="009F2E95" w:rsidRPr="0028238E">
        <w:rPr>
          <w:sz w:val="22"/>
          <w:szCs w:val="22"/>
        </w:rPr>
        <w:t xml:space="preserve"> Multi-user Triggered P2P Transmission</w:t>
      </w:r>
      <w:r w:rsidR="009F2E95" w:rsidRPr="0028238E">
        <w:rPr>
          <w:sz w:val="22"/>
          <w:szCs w:val="22"/>
        </w:rPr>
        <w:tab/>
      </w:r>
      <w:r w:rsidR="009F2E95" w:rsidRPr="0028238E">
        <w:rPr>
          <w:sz w:val="22"/>
          <w:szCs w:val="22"/>
        </w:rPr>
        <w:tab/>
        <w:t xml:space="preserve">                    Ronny Y. Kim</w:t>
      </w:r>
    </w:p>
    <w:p w14:paraId="61C58419" w14:textId="77777777" w:rsidR="009F2E95" w:rsidRPr="0028238E" w:rsidRDefault="00E153EF" w:rsidP="009F2E95">
      <w:pPr>
        <w:pStyle w:val="ListParagraph"/>
        <w:numPr>
          <w:ilvl w:val="1"/>
          <w:numId w:val="3"/>
        </w:numPr>
        <w:rPr>
          <w:sz w:val="22"/>
          <w:szCs w:val="22"/>
        </w:rPr>
      </w:pPr>
      <w:hyperlink r:id="rId567" w:history="1">
        <w:r w:rsidR="009F2E95" w:rsidRPr="0028238E">
          <w:rPr>
            <w:rStyle w:val="Hyperlink"/>
            <w:color w:val="0070C0"/>
            <w:sz w:val="22"/>
            <w:szCs w:val="22"/>
          </w:rPr>
          <w:t>1005r1</w:t>
        </w:r>
      </w:hyperlink>
      <w:r w:rsidR="009F2E95" w:rsidRPr="0028238E">
        <w:rPr>
          <w:sz w:val="22"/>
          <w:szCs w:val="22"/>
        </w:rPr>
        <w:t xml:space="preserve"> Yet Another Fast Link Adaptation Attempt</w:t>
      </w:r>
      <w:r w:rsidR="009F2E95" w:rsidRPr="0028238E">
        <w:rPr>
          <w:sz w:val="22"/>
          <w:szCs w:val="22"/>
        </w:rPr>
        <w:tab/>
      </w:r>
      <w:r w:rsidR="009F2E95" w:rsidRPr="0028238E">
        <w:rPr>
          <w:sz w:val="22"/>
          <w:szCs w:val="22"/>
        </w:rPr>
        <w:tab/>
        <w:t xml:space="preserve">       Jinjing Jiang</w:t>
      </w:r>
    </w:p>
    <w:p w14:paraId="7169A62B" w14:textId="77777777" w:rsidR="009F2E95" w:rsidRPr="00E74C5C" w:rsidRDefault="00E153EF" w:rsidP="009F2E95">
      <w:pPr>
        <w:pStyle w:val="ListParagraph"/>
        <w:numPr>
          <w:ilvl w:val="1"/>
          <w:numId w:val="3"/>
        </w:numPr>
        <w:rPr>
          <w:sz w:val="22"/>
          <w:szCs w:val="22"/>
        </w:rPr>
      </w:pPr>
      <w:hyperlink r:id="rId568" w:history="1">
        <w:r w:rsidR="009F2E95" w:rsidRPr="00E74C5C">
          <w:rPr>
            <w:rStyle w:val="Hyperlink"/>
            <w:color w:val="0070C0"/>
            <w:sz w:val="22"/>
            <w:szCs w:val="22"/>
          </w:rPr>
          <w:t>1052r0</w:t>
        </w:r>
      </w:hyperlink>
      <w:r w:rsidR="009F2E95" w:rsidRPr="00E74C5C">
        <w:rPr>
          <w:sz w:val="22"/>
          <w:szCs w:val="22"/>
        </w:rPr>
        <w:tab/>
        <w:t>EHT BSS Follow Up: EHT (BSS) Op. Param. Update            Liwen Chu</w:t>
      </w:r>
    </w:p>
    <w:p w14:paraId="7D18BFD2" w14:textId="77777777" w:rsidR="009F2E95" w:rsidRPr="004B24F5" w:rsidRDefault="009F2E95" w:rsidP="009F2E95">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3983D366" w14:textId="77777777" w:rsidR="009F2E95" w:rsidRDefault="009F2E95" w:rsidP="009F2E95">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1151D07E" w14:textId="77777777" w:rsidR="009F2E95" w:rsidRPr="0028238E" w:rsidRDefault="009F2E95" w:rsidP="009F2E95">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rsidRPr="00925120">
        <w:rPr>
          <w:highlight w:val="yellow"/>
        </w:rPr>
        <w:t>7</w:t>
      </w:r>
      <w:r w:rsidRPr="00925120">
        <w:rPr>
          <w:highlight w:val="yellow"/>
          <w:vertAlign w:val="superscript"/>
        </w:rPr>
        <w:t>th</w:t>
      </w:r>
      <w:r w:rsidRPr="00925120">
        <w:rPr>
          <w:highlight w:val="yellow"/>
        </w:rPr>
        <w:t xml:space="preserve"> Conf. Call: September 2</w:t>
      </w:r>
      <w:r w:rsidR="00912F60" w:rsidRPr="00925120">
        <w:rPr>
          <w:highlight w:val="yellow"/>
        </w:rPr>
        <w:t>4</w:t>
      </w:r>
      <w:r w:rsidRPr="00925120">
        <w:rPr>
          <w:highlight w:val="yellow"/>
        </w:rPr>
        <w:t xml:space="preserve"> (1</w:t>
      </w:r>
      <w:r w:rsidR="00912F60" w:rsidRPr="00925120">
        <w:rPr>
          <w:highlight w:val="yellow"/>
        </w:rPr>
        <w:t>9</w:t>
      </w:r>
      <w:r w:rsidRPr="00925120">
        <w:rPr>
          <w:highlight w:val="yellow"/>
        </w:rPr>
        <w:t>:00–</w:t>
      </w:r>
      <w:r w:rsidR="00912F60" w:rsidRPr="00925120">
        <w:rPr>
          <w:highlight w:val="yellow"/>
        </w:rPr>
        <w:t>22</w:t>
      </w:r>
      <w:r w:rsidRPr="00925120">
        <w:rPr>
          <w:highlight w:val="yellow"/>
        </w:rPr>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569"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570"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lastRenderedPageBreak/>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t xml:space="preserve">1) login to </w:t>
      </w:r>
      <w:hyperlink r:id="rId5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57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7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574"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69AD7119" w14:textId="77777777" w:rsidR="00C23351" w:rsidRDefault="00C23351" w:rsidP="00C2335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23351" w:rsidRPr="0092781E" w14:paraId="206CDEFD" w14:textId="77777777" w:rsidTr="00344E77">
        <w:tc>
          <w:tcPr>
            <w:tcW w:w="1525" w:type="dxa"/>
          </w:tcPr>
          <w:p w14:paraId="3DD8CD09" w14:textId="77777777" w:rsidR="00C23351" w:rsidRPr="0092781E" w:rsidRDefault="00C23351" w:rsidP="00344E77">
            <w:pPr>
              <w:jc w:val="center"/>
              <w:rPr>
                <w:b/>
                <w:bCs/>
              </w:rPr>
            </w:pPr>
            <w:r w:rsidRPr="0092781E">
              <w:rPr>
                <w:b/>
                <w:bCs/>
                <w:highlight w:val="red"/>
              </w:rPr>
              <w:t>Not Uploaded</w:t>
            </w:r>
          </w:p>
        </w:tc>
        <w:tc>
          <w:tcPr>
            <w:tcW w:w="2250" w:type="dxa"/>
          </w:tcPr>
          <w:p w14:paraId="413E9CE6" w14:textId="77777777" w:rsidR="00C23351" w:rsidRPr="0092781E" w:rsidRDefault="00C23351" w:rsidP="00344E77">
            <w:pPr>
              <w:jc w:val="center"/>
              <w:rPr>
                <w:b/>
                <w:bCs/>
              </w:rPr>
            </w:pPr>
            <w:r w:rsidRPr="0092781E">
              <w:rPr>
                <w:b/>
                <w:bCs/>
                <w:highlight w:val="cyan"/>
              </w:rPr>
              <w:t>Uploaded</w:t>
            </w:r>
          </w:p>
        </w:tc>
        <w:tc>
          <w:tcPr>
            <w:tcW w:w="2700" w:type="dxa"/>
          </w:tcPr>
          <w:p w14:paraId="1A15FA19" w14:textId="77777777" w:rsidR="00C23351" w:rsidRPr="0092781E" w:rsidRDefault="00C23351" w:rsidP="00344E77">
            <w:pPr>
              <w:jc w:val="center"/>
              <w:rPr>
                <w:b/>
                <w:bCs/>
              </w:rPr>
            </w:pPr>
            <w:r>
              <w:rPr>
                <w:b/>
                <w:bCs/>
                <w:highlight w:val="yellow"/>
              </w:rPr>
              <w:t xml:space="preserve">And </w:t>
            </w:r>
            <w:r w:rsidRPr="0092781E">
              <w:rPr>
                <w:b/>
                <w:bCs/>
                <w:highlight w:val="yellow"/>
              </w:rPr>
              <w:t>Presented</w:t>
            </w:r>
          </w:p>
        </w:tc>
        <w:tc>
          <w:tcPr>
            <w:tcW w:w="3780" w:type="dxa"/>
          </w:tcPr>
          <w:p w14:paraId="5828630D" w14:textId="77777777" w:rsidR="00C23351" w:rsidRPr="0092781E" w:rsidRDefault="00C23351" w:rsidP="00344E7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23351" w:rsidRPr="001A77E1" w14:paraId="3FC428D1" w14:textId="77777777" w:rsidTr="00344E77">
        <w:tc>
          <w:tcPr>
            <w:tcW w:w="1525" w:type="dxa"/>
          </w:tcPr>
          <w:p w14:paraId="0BB34DA8" w14:textId="77777777" w:rsidR="00C23351" w:rsidRPr="001A77E1" w:rsidRDefault="00C23351" w:rsidP="00344E77">
            <w:pPr>
              <w:rPr>
                <w:sz w:val="20"/>
              </w:rPr>
            </w:pPr>
          </w:p>
        </w:tc>
        <w:tc>
          <w:tcPr>
            <w:tcW w:w="2250" w:type="dxa"/>
          </w:tcPr>
          <w:p w14:paraId="78B6CCEA" w14:textId="50CF1266" w:rsidR="00C23351" w:rsidRPr="001A77E1" w:rsidRDefault="00C23351" w:rsidP="00344E77">
            <w:pPr>
              <w:rPr>
                <w:sz w:val="20"/>
              </w:rPr>
            </w:pPr>
            <w:r>
              <w:rPr>
                <w:sz w:val="20"/>
              </w:rPr>
              <w:t>1462, 1464, 1466, 1480, 1479, 1494, 1495.</w:t>
            </w:r>
          </w:p>
        </w:tc>
        <w:tc>
          <w:tcPr>
            <w:tcW w:w="2700" w:type="dxa"/>
          </w:tcPr>
          <w:p w14:paraId="17E037A1" w14:textId="49B21B53" w:rsidR="00C23351" w:rsidRPr="001A77E1" w:rsidRDefault="00925120" w:rsidP="00344E77">
            <w:pPr>
              <w:rPr>
                <w:sz w:val="20"/>
              </w:rPr>
            </w:pPr>
            <w:r>
              <w:rPr>
                <w:sz w:val="20"/>
              </w:rPr>
              <w:t>1448, 1452, 1307</w:t>
            </w:r>
          </w:p>
        </w:tc>
        <w:tc>
          <w:tcPr>
            <w:tcW w:w="3780" w:type="dxa"/>
          </w:tcPr>
          <w:p w14:paraId="0FC2D077" w14:textId="77777777" w:rsidR="00C23351" w:rsidRPr="001A77E1" w:rsidRDefault="00E153EF" w:rsidP="00344E77">
            <w:pPr>
              <w:rPr>
                <w:sz w:val="20"/>
              </w:rPr>
            </w:pPr>
            <w:hyperlink r:id="rId575" w:history="1">
              <w:r w:rsidR="00C23351" w:rsidRPr="00532B9F">
                <w:rPr>
                  <w:rStyle w:val="Hyperlink"/>
                  <w:sz w:val="20"/>
                </w:rPr>
                <w:t>1293r1</w:t>
              </w:r>
            </w:hyperlink>
            <w:r w:rsidR="00C23351">
              <w:rPr>
                <w:sz w:val="20"/>
              </w:rPr>
              <w:t xml:space="preserve">, </w:t>
            </w:r>
            <w:hyperlink r:id="rId576" w:history="1">
              <w:r w:rsidR="00C23351" w:rsidRPr="007B7F87">
                <w:rPr>
                  <w:rStyle w:val="Hyperlink"/>
                  <w:sz w:val="20"/>
                </w:rPr>
                <w:t>1295r1</w:t>
              </w:r>
            </w:hyperlink>
            <w:r w:rsidR="00C23351">
              <w:rPr>
                <w:sz w:val="20"/>
              </w:rPr>
              <w:t xml:space="preserve">, </w:t>
            </w:r>
            <w:hyperlink r:id="rId577" w:history="1">
              <w:r w:rsidR="00C23351" w:rsidRPr="001B0DDD">
                <w:rPr>
                  <w:rStyle w:val="Hyperlink"/>
                  <w:sz w:val="20"/>
                </w:rPr>
                <w:t>1160r4</w:t>
              </w:r>
            </w:hyperlink>
            <w:r w:rsidR="00C23351">
              <w:rPr>
                <w:sz w:val="20"/>
              </w:rPr>
              <w:t xml:space="preserve">, </w:t>
            </w:r>
            <w:hyperlink r:id="rId578" w:history="1">
              <w:r w:rsidR="00C23351" w:rsidRPr="001B0DDD">
                <w:rPr>
                  <w:rStyle w:val="Hyperlink"/>
                  <w:sz w:val="20"/>
                </w:rPr>
                <w:t>1327r1</w:t>
              </w:r>
            </w:hyperlink>
            <w:r w:rsidR="00C23351">
              <w:rPr>
                <w:sz w:val="20"/>
              </w:rPr>
              <w:t xml:space="preserve">, </w:t>
            </w:r>
            <w:hyperlink r:id="rId579" w:history="1">
              <w:r w:rsidR="00C23351" w:rsidRPr="001B0DDD">
                <w:rPr>
                  <w:rStyle w:val="Hyperlink"/>
                  <w:sz w:val="20"/>
                </w:rPr>
                <w:t>1153r3</w:t>
              </w:r>
            </w:hyperlink>
            <w:r w:rsidR="00C23351">
              <w:rPr>
                <w:sz w:val="20"/>
              </w:rPr>
              <w:t xml:space="preserve">, </w:t>
            </w:r>
            <w:hyperlink r:id="rId580" w:history="1">
              <w:r w:rsidR="00C23351" w:rsidRPr="005620EB">
                <w:rPr>
                  <w:rStyle w:val="Hyperlink"/>
                  <w:sz w:val="20"/>
                </w:rPr>
                <w:t>1260r4</w:t>
              </w:r>
            </w:hyperlink>
            <w:r w:rsidR="00C23351">
              <w:rPr>
                <w:sz w:val="20"/>
              </w:rPr>
              <w:t xml:space="preserve">, </w:t>
            </w:r>
            <w:hyperlink r:id="rId581" w:history="1">
              <w:r w:rsidR="00C23351" w:rsidRPr="005620EB">
                <w:rPr>
                  <w:rStyle w:val="Hyperlink"/>
                  <w:sz w:val="20"/>
                </w:rPr>
                <w:t>1349r3</w:t>
              </w:r>
            </w:hyperlink>
            <w:r w:rsidR="00C23351">
              <w:rPr>
                <w:sz w:val="20"/>
              </w:rPr>
              <w:t xml:space="preserve">, </w:t>
            </w:r>
            <w:hyperlink r:id="rId582" w:history="1">
              <w:r w:rsidR="00C23351" w:rsidRPr="005620EB">
                <w:rPr>
                  <w:rStyle w:val="Hyperlink"/>
                  <w:sz w:val="20"/>
                </w:rPr>
                <w:t>1231r3</w:t>
              </w:r>
            </w:hyperlink>
            <w:r w:rsidR="00C23351">
              <w:rPr>
                <w:sz w:val="20"/>
              </w:rPr>
              <w:t xml:space="preserve">, </w:t>
            </w:r>
            <w:hyperlink r:id="rId583" w:history="1">
              <w:r w:rsidR="00C23351" w:rsidRPr="0041221C">
                <w:rPr>
                  <w:rStyle w:val="Hyperlink"/>
                  <w:sz w:val="20"/>
                </w:rPr>
                <w:t>1252r2</w:t>
              </w:r>
            </w:hyperlink>
            <w:r w:rsidR="00C23351">
              <w:rPr>
                <w:sz w:val="20"/>
              </w:rPr>
              <w:t xml:space="preserve">, </w:t>
            </w:r>
            <w:hyperlink r:id="rId584" w:history="1">
              <w:r w:rsidR="00C23351" w:rsidRPr="0041221C">
                <w:rPr>
                  <w:rStyle w:val="Hyperlink"/>
                  <w:sz w:val="20"/>
                </w:rPr>
                <w:t>1253r6</w:t>
              </w:r>
            </w:hyperlink>
            <w:r w:rsidR="00C23351">
              <w:rPr>
                <w:sz w:val="20"/>
              </w:rPr>
              <w:t xml:space="preserve">, </w:t>
            </w:r>
            <w:hyperlink r:id="rId585" w:history="1">
              <w:r w:rsidR="00C23351" w:rsidRPr="0041221C">
                <w:rPr>
                  <w:rStyle w:val="Hyperlink"/>
                  <w:sz w:val="20"/>
                </w:rPr>
                <w:t>1254r6</w:t>
              </w:r>
            </w:hyperlink>
            <w:r w:rsidR="00C23351">
              <w:rPr>
                <w:sz w:val="20"/>
              </w:rPr>
              <w:t xml:space="preserve">, </w:t>
            </w:r>
            <w:hyperlink r:id="rId586" w:history="1">
              <w:r w:rsidR="00C23351" w:rsidRPr="002F3276">
                <w:rPr>
                  <w:rStyle w:val="Hyperlink"/>
                  <w:sz w:val="20"/>
                </w:rPr>
                <w:t>1229r3</w:t>
              </w:r>
            </w:hyperlink>
            <w:r w:rsidR="00C23351">
              <w:rPr>
                <w:sz w:val="20"/>
              </w:rPr>
              <w:t xml:space="preserve">, </w:t>
            </w:r>
            <w:hyperlink r:id="rId587" w:history="1">
              <w:r w:rsidR="00C23351" w:rsidRPr="006D0892">
                <w:rPr>
                  <w:rStyle w:val="Hyperlink"/>
                  <w:sz w:val="20"/>
                </w:rPr>
                <w:t>1294r4</w:t>
              </w:r>
            </w:hyperlink>
            <w:r w:rsidR="00C23351">
              <w:rPr>
                <w:sz w:val="20"/>
              </w:rPr>
              <w:t xml:space="preserve">, </w:t>
            </w:r>
            <w:hyperlink r:id="rId588" w:history="1">
              <w:r w:rsidR="00C23351" w:rsidRPr="003449CB">
                <w:rPr>
                  <w:rStyle w:val="Hyperlink"/>
                  <w:sz w:val="20"/>
                </w:rPr>
                <w:t>1329r2</w:t>
              </w:r>
            </w:hyperlink>
            <w:r w:rsidR="00C23351" w:rsidRPr="00D7645C">
              <w:rPr>
                <w:sz w:val="20"/>
              </w:rPr>
              <w:t xml:space="preserve">, </w:t>
            </w:r>
            <w:hyperlink r:id="rId589" w:history="1">
              <w:r w:rsidR="00C23351" w:rsidRPr="00E1741F">
                <w:rPr>
                  <w:rStyle w:val="Hyperlink"/>
                  <w:sz w:val="20"/>
                </w:rPr>
                <w:t>1290r3</w:t>
              </w:r>
            </w:hyperlink>
            <w:r w:rsidR="00C23351" w:rsidRPr="00D7645C">
              <w:rPr>
                <w:sz w:val="20"/>
              </w:rPr>
              <w:t xml:space="preserve">, </w:t>
            </w:r>
            <w:hyperlink r:id="rId590" w:history="1">
              <w:r w:rsidR="00C23351" w:rsidRPr="001E1A12">
                <w:rPr>
                  <w:rStyle w:val="Hyperlink"/>
                  <w:sz w:val="20"/>
                </w:rPr>
                <w:t>1276r7</w:t>
              </w:r>
            </w:hyperlink>
            <w:r w:rsidR="00C23351" w:rsidRPr="00C20E15">
              <w:rPr>
                <w:sz w:val="20"/>
              </w:rPr>
              <w:t xml:space="preserve">, </w:t>
            </w:r>
            <w:hyperlink r:id="rId591" w:history="1">
              <w:r w:rsidR="00C23351" w:rsidRPr="00C20E15">
                <w:rPr>
                  <w:rStyle w:val="Hyperlink"/>
                  <w:sz w:val="20"/>
                </w:rPr>
                <w:t>1371r4</w:t>
              </w:r>
            </w:hyperlink>
            <w:r w:rsidR="00C23351" w:rsidRPr="00C20E15">
              <w:rPr>
                <w:sz w:val="20"/>
              </w:rPr>
              <w:t xml:space="preserve">, </w:t>
            </w:r>
            <w:hyperlink r:id="rId592" w:history="1">
              <w:r w:rsidR="00C23351" w:rsidRPr="00C20E15">
                <w:rPr>
                  <w:rStyle w:val="Hyperlink"/>
                  <w:sz w:val="20"/>
                </w:rPr>
                <w:t>1338r6</w:t>
              </w:r>
            </w:hyperlink>
            <w:r w:rsidR="00C23351" w:rsidRPr="00C20E15">
              <w:rPr>
                <w:sz w:val="20"/>
              </w:rPr>
              <w:t xml:space="preserve">, </w:t>
            </w:r>
            <w:hyperlink r:id="rId593" w:history="1">
              <w:r w:rsidR="00C23351" w:rsidRPr="00C20E15">
                <w:rPr>
                  <w:rStyle w:val="Hyperlink"/>
                  <w:sz w:val="20"/>
                </w:rPr>
                <w:t>1339r5</w:t>
              </w:r>
            </w:hyperlink>
            <w:r w:rsidR="00C23351" w:rsidRPr="00C20E15">
              <w:rPr>
                <w:sz w:val="20"/>
              </w:rPr>
              <w:t xml:space="preserve">, </w:t>
            </w:r>
            <w:hyperlink r:id="rId594" w:history="1">
              <w:r w:rsidR="00C23351" w:rsidRPr="00C20E15">
                <w:rPr>
                  <w:rStyle w:val="Hyperlink"/>
                  <w:sz w:val="20"/>
                </w:rPr>
                <w:t>1337r3</w:t>
              </w:r>
            </w:hyperlink>
            <w:r w:rsidR="00C23351" w:rsidRPr="00C20E15">
              <w:rPr>
                <w:sz w:val="20"/>
              </w:rPr>
              <w:t xml:space="preserve">, </w:t>
            </w:r>
            <w:hyperlink r:id="rId595" w:history="1">
              <w:r w:rsidR="00C23351" w:rsidRPr="00C20E15">
                <w:rPr>
                  <w:rStyle w:val="Hyperlink"/>
                  <w:sz w:val="20"/>
                </w:rPr>
                <w:t>1340r2</w:t>
              </w:r>
            </w:hyperlink>
            <w:r w:rsidR="00C23351" w:rsidRPr="00C20E15">
              <w:rPr>
                <w:sz w:val="20"/>
              </w:rPr>
              <w:t xml:space="preserve">, </w:t>
            </w:r>
            <w:hyperlink r:id="rId596" w:history="1">
              <w:r w:rsidR="00C23351" w:rsidRPr="00772061">
                <w:rPr>
                  <w:rStyle w:val="Hyperlink"/>
                  <w:sz w:val="20"/>
                </w:rPr>
                <w:t>1315r6</w:t>
              </w:r>
            </w:hyperlink>
            <w:r w:rsidR="00C23351" w:rsidRPr="00C20E15">
              <w:rPr>
                <w:sz w:val="20"/>
              </w:rPr>
              <w:t xml:space="preserve">, </w:t>
            </w:r>
            <w:hyperlink r:id="rId597" w:history="1">
              <w:r w:rsidR="00C23351" w:rsidRPr="00772061">
                <w:rPr>
                  <w:rStyle w:val="Hyperlink"/>
                  <w:sz w:val="20"/>
                </w:rPr>
                <w:t>1351r5</w:t>
              </w:r>
            </w:hyperlink>
            <w:r w:rsidR="00C23351" w:rsidRPr="00C20E15">
              <w:rPr>
                <w:sz w:val="20"/>
              </w:rPr>
              <w:t xml:space="preserve">, </w:t>
            </w:r>
            <w:hyperlink r:id="rId598" w:history="1">
              <w:r w:rsidR="00C23351" w:rsidRPr="00772061">
                <w:rPr>
                  <w:rStyle w:val="Hyperlink"/>
                  <w:sz w:val="20"/>
                </w:rPr>
                <w:t>1319r3</w:t>
              </w:r>
            </w:hyperlink>
            <w:r w:rsidR="00C23351" w:rsidRPr="00C20E15">
              <w:rPr>
                <w:sz w:val="20"/>
              </w:rPr>
              <w:t xml:space="preserve">, </w:t>
            </w:r>
            <w:hyperlink r:id="rId599" w:history="1">
              <w:r w:rsidR="00C23351" w:rsidRPr="00772061">
                <w:rPr>
                  <w:rStyle w:val="Hyperlink"/>
                  <w:sz w:val="20"/>
                </w:rPr>
                <w:t>1403r4</w:t>
              </w:r>
            </w:hyperlink>
            <w:r w:rsidR="00C23351" w:rsidRPr="00C20E15">
              <w:rPr>
                <w:sz w:val="20"/>
              </w:rPr>
              <w:t xml:space="preserve">, </w:t>
            </w:r>
            <w:hyperlink r:id="rId600" w:history="1">
              <w:r w:rsidR="00C23351" w:rsidRPr="00772061">
                <w:rPr>
                  <w:rStyle w:val="Hyperlink"/>
                  <w:sz w:val="20"/>
                </w:rPr>
                <w:t>1404r2</w:t>
              </w:r>
            </w:hyperlink>
            <w:r w:rsidR="00C23351" w:rsidRPr="00C20E15">
              <w:rPr>
                <w:sz w:val="20"/>
              </w:rPr>
              <w:t xml:space="preserve">, </w:t>
            </w:r>
            <w:hyperlink r:id="rId601" w:history="1">
              <w:r w:rsidR="00C23351" w:rsidRPr="00772061">
                <w:rPr>
                  <w:rStyle w:val="Hyperlink"/>
                  <w:sz w:val="20"/>
                </w:rPr>
                <w:t>1447r6</w:t>
              </w:r>
            </w:hyperlink>
            <w:r w:rsidR="00C23351">
              <w:rPr>
                <w:sz w:val="20"/>
              </w:rPr>
              <w:t>.</w:t>
            </w:r>
          </w:p>
        </w:tc>
      </w:tr>
    </w:tbl>
    <w:p w14:paraId="59EBA035" w14:textId="4FF7849F" w:rsidR="00C20E15" w:rsidRPr="00484ECF" w:rsidRDefault="00C20E15" w:rsidP="00C20E1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2F1E680D" w14:textId="357BFC6A" w:rsidR="00C20E15" w:rsidRPr="001A5408" w:rsidRDefault="00E153EF" w:rsidP="00C20E15">
      <w:pPr>
        <w:pStyle w:val="ListParagraph"/>
        <w:numPr>
          <w:ilvl w:val="1"/>
          <w:numId w:val="3"/>
        </w:numPr>
        <w:rPr>
          <w:sz w:val="22"/>
          <w:szCs w:val="22"/>
        </w:rPr>
      </w:pPr>
      <w:hyperlink r:id="rId602" w:history="1">
        <w:r w:rsidR="00C20E15" w:rsidRPr="00FA095D">
          <w:rPr>
            <w:rStyle w:val="Hyperlink"/>
            <w:sz w:val="22"/>
            <w:szCs w:val="22"/>
          </w:rPr>
          <w:t>1448r4</w:t>
        </w:r>
      </w:hyperlink>
      <w:r w:rsidR="00C20E15" w:rsidRPr="001A5408">
        <w:rPr>
          <w:sz w:val="22"/>
          <w:szCs w:val="22"/>
        </w:rPr>
        <w:tab/>
        <w:t xml:space="preserve">Resource unit-Interleaving for RUs and </w:t>
      </w:r>
      <w:proofErr w:type="spellStart"/>
      <w:r w:rsidR="00C20E15" w:rsidRPr="001A5408">
        <w:rPr>
          <w:sz w:val="22"/>
          <w:szCs w:val="22"/>
        </w:rPr>
        <w:t>Multipe</w:t>
      </w:r>
      <w:proofErr w:type="spellEnd"/>
      <w:r w:rsidR="00C20E15" w:rsidRPr="001A5408">
        <w:rPr>
          <w:sz w:val="22"/>
          <w:szCs w:val="22"/>
        </w:rPr>
        <w:t xml:space="preserve"> RUs </w:t>
      </w:r>
      <w:r w:rsidR="00C20E15" w:rsidRPr="001A5408">
        <w:rPr>
          <w:sz w:val="22"/>
          <w:szCs w:val="22"/>
        </w:rPr>
        <w:tab/>
        <w:t>Jianhan Liu</w:t>
      </w:r>
      <w:r w:rsidR="001B4CFB">
        <w:rPr>
          <w:sz w:val="22"/>
          <w:szCs w:val="22"/>
        </w:rPr>
        <w:t xml:space="preserve"> [SP]</w:t>
      </w:r>
    </w:p>
    <w:p w14:paraId="3C8A8AAC" w14:textId="337DC7E2" w:rsidR="00C20E15" w:rsidRPr="001A5408" w:rsidRDefault="00E153EF" w:rsidP="00C20E15">
      <w:pPr>
        <w:pStyle w:val="ListParagraph"/>
        <w:numPr>
          <w:ilvl w:val="1"/>
          <w:numId w:val="3"/>
        </w:numPr>
        <w:jc w:val="both"/>
        <w:rPr>
          <w:sz w:val="22"/>
          <w:szCs w:val="22"/>
        </w:rPr>
      </w:pPr>
      <w:hyperlink r:id="rId603" w:history="1">
        <w:r w:rsidR="00C20E15" w:rsidRPr="00C2317D">
          <w:rPr>
            <w:rStyle w:val="Hyperlink"/>
            <w:sz w:val="22"/>
            <w:szCs w:val="22"/>
          </w:rPr>
          <w:t>1452r2</w:t>
        </w:r>
      </w:hyperlink>
      <w:r w:rsidR="00C20E15" w:rsidRPr="001A5408">
        <w:rPr>
          <w:sz w:val="22"/>
          <w:szCs w:val="22"/>
        </w:rPr>
        <w:t xml:space="preserve"> Segment Parser</w:t>
      </w:r>
      <w:r w:rsidR="00C20E15" w:rsidRPr="001A5408">
        <w:rPr>
          <w:sz w:val="22"/>
          <w:szCs w:val="22"/>
        </w:rPr>
        <w:tab/>
      </w:r>
      <w:r w:rsidR="00C20E15" w:rsidRPr="001A5408">
        <w:rPr>
          <w:sz w:val="22"/>
          <w:szCs w:val="22"/>
        </w:rPr>
        <w:tab/>
      </w:r>
      <w:r w:rsidR="00C20E15" w:rsidRPr="001A5408">
        <w:rPr>
          <w:sz w:val="22"/>
          <w:szCs w:val="22"/>
        </w:rPr>
        <w:tab/>
      </w:r>
      <w:r w:rsidR="00C20E15">
        <w:rPr>
          <w:sz w:val="22"/>
          <w:szCs w:val="22"/>
        </w:rPr>
        <w:tab/>
      </w:r>
      <w:r w:rsidR="00C20E15" w:rsidRPr="001A5408">
        <w:rPr>
          <w:sz w:val="22"/>
          <w:szCs w:val="22"/>
        </w:rPr>
        <w:tab/>
      </w:r>
      <w:r w:rsidR="00C20E15" w:rsidRPr="001A5408">
        <w:rPr>
          <w:sz w:val="22"/>
          <w:szCs w:val="22"/>
        </w:rPr>
        <w:tab/>
        <w:t>Jianhan Liu</w:t>
      </w:r>
      <w:r w:rsidR="001B4CFB">
        <w:rPr>
          <w:sz w:val="22"/>
          <w:szCs w:val="22"/>
        </w:rPr>
        <w:t xml:space="preserve"> [SP]</w:t>
      </w:r>
    </w:p>
    <w:p w14:paraId="29F6BB0F" w14:textId="3A61EDB9" w:rsidR="00C20E15" w:rsidRPr="001A5408" w:rsidRDefault="00E153EF" w:rsidP="00C20E15">
      <w:pPr>
        <w:pStyle w:val="ListParagraph"/>
        <w:numPr>
          <w:ilvl w:val="1"/>
          <w:numId w:val="3"/>
        </w:numPr>
        <w:rPr>
          <w:sz w:val="22"/>
          <w:szCs w:val="22"/>
        </w:rPr>
      </w:pPr>
      <w:hyperlink r:id="rId604" w:history="1">
        <w:r w:rsidR="00C20E15" w:rsidRPr="00C2317D">
          <w:rPr>
            <w:rStyle w:val="Hyperlink"/>
            <w:sz w:val="22"/>
            <w:szCs w:val="22"/>
          </w:rPr>
          <w:t>1307r1</w:t>
        </w:r>
      </w:hyperlink>
      <w:r w:rsidR="00C20E15" w:rsidRPr="001A5408">
        <w:rPr>
          <w:sz w:val="22"/>
          <w:szCs w:val="22"/>
        </w:rPr>
        <w:t xml:space="preserve"> Introduction-to-EHT-PHY</w:t>
      </w:r>
      <w:r w:rsidR="00C20E15" w:rsidRPr="001A5408">
        <w:rPr>
          <w:sz w:val="22"/>
          <w:szCs w:val="22"/>
        </w:rPr>
        <w:tab/>
      </w:r>
      <w:r w:rsidR="00C20E15" w:rsidRPr="001A5408">
        <w:rPr>
          <w:sz w:val="22"/>
          <w:szCs w:val="22"/>
        </w:rPr>
        <w:tab/>
      </w:r>
      <w:r w:rsidR="00C20E15" w:rsidRPr="001A5408">
        <w:rPr>
          <w:sz w:val="22"/>
          <w:szCs w:val="22"/>
        </w:rPr>
        <w:tab/>
      </w:r>
      <w:r w:rsidR="00C20E15" w:rsidRPr="001A5408">
        <w:rPr>
          <w:sz w:val="22"/>
          <w:szCs w:val="22"/>
        </w:rPr>
        <w:tab/>
        <w:t>Bin Tian</w:t>
      </w:r>
      <w:r w:rsidR="001B4CFB">
        <w:rPr>
          <w:sz w:val="22"/>
          <w:szCs w:val="22"/>
        </w:rPr>
        <w:t xml:space="preserve">      [SP]</w:t>
      </w:r>
    </w:p>
    <w:p w14:paraId="7972E85E" w14:textId="77777777" w:rsidR="00C20E15" w:rsidRPr="001A5408" w:rsidRDefault="00E153EF" w:rsidP="00C20E15">
      <w:pPr>
        <w:pStyle w:val="ListParagraph"/>
        <w:numPr>
          <w:ilvl w:val="1"/>
          <w:numId w:val="3"/>
        </w:numPr>
      </w:pPr>
      <w:hyperlink r:id="rId605" w:history="1">
        <w:r w:rsidR="00C20E15" w:rsidRPr="000C21F3">
          <w:rPr>
            <w:rStyle w:val="Hyperlink"/>
            <w:sz w:val="22"/>
            <w:szCs w:val="22"/>
          </w:rPr>
          <w:t>1462r</w:t>
        </w:r>
        <w:r w:rsidR="00C20E15">
          <w:rPr>
            <w:rStyle w:val="Hyperlink"/>
            <w:sz w:val="22"/>
            <w:szCs w:val="22"/>
          </w:rPr>
          <w:t>1</w:t>
        </w:r>
      </w:hyperlink>
      <w:r w:rsidR="00C20E15" w:rsidRPr="001A5408">
        <w:rPr>
          <w:sz w:val="22"/>
          <w:szCs w:val="22"/>
        </w:rPr>
        <w:t xml:space="preserve"> PHY-Tx-Mask</w:t>
      </w:r>
      <w:r w:rsidR="00C20E15" w:rsidRPr="001A5408">
        <w:rPr>
          <w:sz w:val="22"/>
          <w:szCs w:val="22"/>
        </w:rPr>
        <w:tab/>
      </w:r>
      <w:r w:rsidR="00C20E15" w:rsidRPr="001A5408">
        <w:rPr>
          <w:sz w:val="22"/>
          <w:szCs w:val="22"/>
        </w:rPr>
        <w:tab/>
      </w:r>
      <w:r w:rsidR="00C20E15" w:rsidRPr="001A5408">
        <w:rPr>
          <w:sz w:val="22"/>
          <w:szCs w:val="22"/>
        </w:rPr>
        <w:tab/>
      </w:r>
      <w:r w:rsidR="00C20E15" w:rsidRPr="001A5408">
        <w:rPr>
          <w:sz w:val="22"/>
          <w:szCs w:val="22"/>
        </w:rPr>
        <w:tab/>
      </w:r>
      <w:r w:rsidR="00C20E15" w:rsidRPr="001A5408">
        <w:rPr>
          <w:sz w:val="22"/>
          <w:szCs w:val="22"/>
        </w:rPr>
        <w:tab/>
      </w:r>
      <w:r w:rsidR="00C20E15" w:rsidRPr="001A5408">
        <w:rPr>
          <w:sz w:val="22"/>
          <w:szCs w:val="22"/>
        </w:rPr>
        <w:tab/>
        <w:t>Xiaogang Chen</w:t>
      </w:r>
    </w:p>
    <w:p w14:paraId="484947A6" w14:textId="77777777" w:rsidR="00C20E15" w:rsidRPr="001A5408" w:rsidRDefault="00E153EF" w:rsidP="00C20E15">
      <w:pPr>
        <w:pStyle w:val="ListParagraph"/>
        <w:numPr>
          <w:ilvl w:val="1"/>
          <w:numId w:val="3"/>
        </w:numPr>
      </w:pPr>
      <w:hyperlink r:id="rId606" w:history="1">
        <w:r w:rsidR="00C20E15" w:rsidRPr="00336593">
          <w:rPr>
            <w:rStyle w:val="Hyperlink"/>
            <w:sz w:val="22"/>
            <w:szCs w:val="22"/>
          </w:rPr>
          <w:t>1464r0</w:t>
        </w:r>
      </w:hyperlink>
      <w:r w:rsidR="00C20E15">
        <w:rPr>
          <w:sz w:val="22"/>
          <w:szCs w:val="22"/>
        </w:rPr>
        <w:t xml:space="preserve"> </w:t>
      </w:r>
      <w:r w:rsidR="00C20E15" w:rsidRPr="000C21F3">
        <w:rPr>
          <w:sz w:val="22"/>
          <w:szCs w:val="22"/>
        </w:rPr>
        <w:t>PHY U-SIG</w:t>
      </w:r>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r w:rsidR="00C20E15" w:rsidRPr="000C21F3">
        <w:rPr>
          <w:sz w:val="22"/>
          <w:szCs w:val="22"/>
        </w:rPr>
        <w:t>Sameer Vermani</w:t>
      </w:r>
    </w:p>
    <w:p w14:paraId="3E4E7B8E" w14:textId="77777777" w:rsidR="00C20E15" w:rsidRPr="001A5408" w:rsidRDefault="00E153EF" w:rsidP="00C20E15">
      <w:pPr>
        <w:pStyle w:val="ListParagraph"/>
        <w:numPr>
          <w:ilvl w:val="1"/>
          <w:numId w:val="3"/>
        </w:numPr>
      </w:pPr>
      <w:hyperlink r:id="rId607" w:history="1">
        <w:r w:rsidR="00C20E15" w:rsidRPr="00336593">
          <w:rPr>
            <w:rStyle w:val="Hyperlink"/>
            <w:sz w:val="22"/>
            <w:szCs w:val="22"/>
          </w:rPr>
          <w:t>1466r0</w:t>
        </w:r>
      </w:hyperlink>
      <w:r w:rsidR="00C20E15">
        <w:rPr>
          <w:sz w:val="22"/>
          <w:szCs w:val="22"/>
        </w:rPr>
        <w:t xml:space="preserve"> </w:t>
      </w:r>
      <w:r w:rsidR="00C20E15" w:rsidRPr="00336593">
        <w:rPr>
          <w:sz w:val="22"/>
          <w:szCs w:val="22"/>
        </w:rPr>
        <w:t>PHY EHT Sounding NDP</w:t>
      </w:r>
      <w:r w:rsidR="00C20E15">
        <w:rPr>
          <w:sz w:val="22"/>
          <w:szCs w:val="22"/>
        </w:rPr>
        <w:tab/>
      </w:r>
      <w:r w:rsidR="00C20E15">
        <w:rPr>
          <w:sz w:val="22"/>
          <w:szCs w:val="22"/>
        </w:rPr>
        <w:tab/>
      </w:r>
      <w:r w:rsidR="00C20E15">
        <w:rPr>
          <w:sz w:val="22"/>
          <w:szCs w:val="22"/>
        </w:rPr>
        <w:tab/>
      </w:r>
      <w:r w:rsidR="00C20E15">
        <w:rPr>
          <w:sz w:val="22"/>
          <w:szCs w:val="22"/>
        </w:rPr>
        <w:tab/>
      </w:r>
      <w:r w:rsidR="00C20E15" w:rsidRPr="00336593">
        <w:rPr>
          <w:sz w:val="22"/>
          <w:szCs w:val="22"/>
        </w:rPr>
        <w:t>Sameer Vermani</w:t>
      </w:r>
    </w:p>
    <w:p w14:paraId="63E6BEAA" w14:textId="77777777" w:rsidR="00C20E15" w:rsidRPr="001A5408" w:rsidRDefault="00E153EF" w:rsidP="00C20E15">
      <w:pPr>
        <w:pStyle w:val="ListParagraph"/>
        <w:numPr>
          <w:ilvl w:val="1"/>
          <w:numId w:val="3"/>
        </w:numPr>
      </w:pPr>
      <w:hyperlink r:id="rId608" w:history="1">
        <w:r w:rsidR="00C20E15" w:rsidRPr="00455B68">
          <w:rPr>
            <w:rStyle w:val="Hyperlink"/>
            <w:sz w:val="22"/>
            <w:szCs w:val="22"/>
          </w:rPr>
          <w:t>1480r0</w:t>
        </w:r>
      </w:hyperlink>
      <w:r w:rsidR="00C20E15">
        <w:rPr>
          <w:sz w:val="22"/>
          <w:szCs w:val="22"/>
        </w:rPr>
        <w:t xml:space="preserve"> P</w:t>
      </w:r>
      <w:r w:rsidR="00C20E15" w:rsidRPr="00455B68">
        <w:rPr>
          <w:sz w:val="22"/>
          <w:szCs w:val="22"/>
        </w:rPr>
        <w:t>HY-</w:t>
      </w:r>
      <w:proofErr w:type="spellStart"/>
      <w:r w:rsidR="00C20E15" w:rsidRPr="00455B68">
        <w:rPr>
          <w:sz w:val="22"/>
          <w:szCs w:val="22"/>
        </w:rPr>
        <w:t>S_flatness</w:t>
      </w:r>
      <w:proofErr w:type="spellEnd"/>
      <w:r w:rsidR="00C20E15">
        <w:rPr>
          <w:sz w:val="22"/>
          <w:szCs w:val="22"/>
        </w:rPr>
        <w:tab/>
        <w:t xml:space="preserve"> </w:t>
      </w:r>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r w:rsidR="00C20E15" w:rsidRPr="00455B68">
        <w:rPr>
          <w:sz w:val="22"/>
          <w:szCs w:val="22"/>
        </w:rPr>
        <w:t>Xiaogang Chen</w:t>
      </w:r>
    </w:p>
    <w:p w14:paraId="262D75EC" w14:textId="77777777" w:rsidR="00C20E15" w:rsidRPr="001A5408" w:rsidRDefault="00E153EF" w:rsidP="00C20E15">
      <w:pPr>
        <w:pStyle w:val="ListParagraph"/>
        <w:numPr>
          <w:ilvl w:val="1"/>
          <w:numId w:val="3"/>
        </w:numPr>
      </w:pPr>
      <w:hyperlink r:id="rId609" w:history="1">
        <w:r w:rsidR="00C20E15" w:rsidRPr="007E2643">
          <w:rPr>
            <w:rStyle w:val="Hyperlink"/>
            <w:sz w:val="22"/>
            <w:szCs w:val="22"/>
          </w:rPr>
          <w:t>1479r0</w:t>
        </w:r>
      </w:hyperlink>
      <w:r w:rsidR="00C20E15">
        <w:rPr>
          <w:sz w:val="22"/>
          <w:szCs w:val="22"/>
        </w:rPr>
        <w:t xml:space="preserve"> </w:t>
      </w:r>
      <w:r w:rsidR="00C20E15" w:rsidRPr="007E2643">
        <w:rPr>
          <w:sz w:val="22"/>
          <w:szCs w:val="22"/>
        </w:rPr>
        <w:t>PHY-</w:t>
      </w:r>
      <w:proofErr w:type="spellStart"/>
      <w:r w:rsidR="00C20E15" w:rsidRPr="007E2643">
        <w:rPr>
          <w:sz w:val="22"/>
          <w:szCs w:val="22"/>
        </w:rPr>
        <w:t>T_block</w:t>
      </w:r>
      <w:proofErr w:type="spellEnd"/>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r w:rsidR="00C20E15" w:rsidRPr="007E2643">
        <w:rPr>
          <w:sz w:val="22"/>
          <w:szCs w:val="22"/>
        </w:rPr>
        <w:t>Xiaogang Chen</w:t>
      </w:r>
    </w:p>
    <w:p w14:paraId="3911A35F" w14:textId="77777777" w:rsidR="00C20E15" w:rsidRPr="001A5408" w:rsidRDefault="00E153EF" w:rsidP="00C20E15">
      <w:pPr>
        <w:pStyle w:val="ListParagraph"/>
        <w:numPr>
          <w:ilvl w:val="1"/>
          <w:numId w:val="3"/>
        </w:numPr>
      </w:pPr>
      <w:hyperlink r:id="rId610" w:history="1">
        <w:r w:rsidR="00C20E15" w:rsidRPr="00193436">
          <w:rPr>
            <w:rStyle w:val="Hyperlink"/>
            <w:sz w:val="22"/>
            <w:szCs w:val="22"/>
          </w:rPr>
          <w:t>1494r</w:t>
        </w:r>
        <w:r w:rsidR="00C20E15">
          <w:rPr>
            <w:rStyle w:val="Hyperlink"/>
            <w:sz w:val="22"/>
            <w:szCs w:val="22"/>
          </w:rPr>
          <w:t>1</w:t>
        </w:r>
      </w:hyperlink>
      <w:r w:rsidR="00C20E15">
        <w:rPr>
          <w:sz w:val="22"/>
          <w:szCs w:val="22"/>
        </w:rPr>
        <w:t xml:space="preserve"> </w:t>
      </w:r>
      <w:r w:rsidR="00C20E15" w:rsidRPr="00193436">
        <w:rPr>
          <w:sz w:val="22"/>
          <w:szCs w:val="22"/>
        </w:rPr>
        <w:t>PHY DATA scrambler and descrambler</w:t>
      </w:r>
      <w:r w:rsidR="00C20E15">
        <w:rPr>
          <w:sz w:val="22"/>
          <w:szCs w:val="22"/>
        </w:rPr>
        <w:tab/>
      </w:r>
      <w:r w:rsidR="00C20E15">
        <w:rPr>
          <w:sz w:val="22"/>
          <w:szCs w:val="22"/>
        </w:rPr>
        <w:tab/>
      </w:r>
      <w:r w:rsidR="00C20E15">
        <w:rPr>
          <w:sz w:val="22"/>
          <w:szCs w:val="22"/>
        </w:rPr>
        <w:tab/>
      </w:r>
      <w:proofErr w:type="spellStart"/>
      <w:r w:rsidR="00C20E15" w:rsidRPr="00193436">
        <w:rPr>
          <w:sz w:val="22"/>
          <w:szCs w:val="22"/>
        </w:rPr>
        <w:t>Chenchen</w:t>
      </w:r>
      <w:proofErr w:type="spellEnd"/>
      <w:r w:rsidR="00C20E15" w:rsidRPr="00193436">
        <w:rPr>
          <w:sz w:val="22"/>
          <w:szCs w:val="22"/>
        </w:rPr>
        <w:t xml:space="preserve"> LIU</w:t>
      </w:r>
    </w:p>
    <w:p w14:paraId="74B535AC" w14:textId="77777777" w:rsidR="00C20E15" w:rsidRPr="001A5408" w:rsidRDefault="00E153EF" w:rsidP="00C20E15">
      <w:pPr>
        <w:pStyle w:val="ListParagraph"/>
        <w:numPr>
          <w:ilvl w:val="1"/>
          <w:numId w:val="3"/>
        </w:numPr>
      </w:pPr>
      <w:hyperlink r:id="rId611" w:history="1">
        <w:r w:rsidR="00C20E15" w:rsidRPr="0000220B">
          <w:rPr>
            <w:rStyle w:val="Hyperlink"/>
            <w:sz w:val="22"/>
            <w:szCs w:val="22"/>
          </w:rPr>
          <w:t>1495r1</w:t>
        </w:r>
      </w:hyperlink>
      <w:r w:rsidR="00C20E15">
        <w:rPr>
          <w:sz w:val="22"/>
          <w:szCs w:val="22"/>
        </w:rPr>
        <w:t xml:space="preserve"> </w:t>
      </w:r>
      <w:r w:rsidR="00C20E15" w:rsidRPr="0000220B">
        <w:rPr>
          <w:sz w:val="22"/>
          <w:szCs w:val="22"/>
        </w:rPr>
        <w:t>EHT LTF sequences</w:t>
      </w:r>
      <w:r w:rsidR="00C20E15">
        <w:rPr>
          <w:sz w:val="22"/>
          <w:szCs w:val="22"/>
        </w:rPr>
        <w:tab/>
      </w:r>
      <w:r w:rsidR="00C20E15">
        <w:rPr>
          <w:sz w:val="22"/>
          <w:szCs w:val="22"/>
        </w:rPr>
        <w:tab/>
      </w:r>
      <w:r w:rsidR="00C20E15">
        <w:rPr>
          <w:sz w:val="22"/>
          <w:szCs w:val="22"/>
        </w:rPr>
        <w:tab/>
      </w:r>
      <w:r w:rsidR="00C20E15">
        <w:rPr>
          <w:sz w:val="22"/>
          <w:szCs w:val="22"/>
        </w:rPr>
        <w:tab/>
      </w:r>
      <w:r w:rsidR="00C20E15">
        <w:rPr>
          <w:sz w:val="22"/>
          <w:szCs w:val="22"/>
        </w:rPr>
        <w:tab/>
      </w:r>
      <w:proofErr w:type="spellStart"/>
      <w:r w:rsidR="00C20E15" w:rsidRPr="0000220B">
        <w:rPr>
          <w:sz w:val="22"/>
          <w:szCs w:val="22"/>
        </w:rPr>
        <w:t>Chenchen</w:t>
      </w:r>
      <w:proofErr w:type="spellEnd"/>
      <w:r w:rsidR="00C20E15" w:rsidRPr="0000220B">
        <w:rPr>
          <w:sz w:val="22"/>
          <w:szCs w:val="22"/>
        </w:rPr>
        <w:t xml:space="preserve"> LIU</w:t>
      </w:r>
    </w:p>
    <w:p w14:paraId="3DF40D22" w14:textId="77777777" w:rsidR="00E932C4" w:rsidRPr="00E932C4" w:rsidRDefault="00E932C4" w:rsidP="00E932C4">
      <w:pPr>
        <w:pStyle w:val="ListParagraph"/>
        <w:numPr>
          <w:ilvl w:val="0"/>
          <w:numId w:val="3"/>
        </w:numPr>
      </w:pPr>
      <w:r w:rsidRPr="00E932C4">
        <w:t>Technical Submissions:</w:t>
      </w:r>
    </w:p>
    <w:p w14:paraId="56A8AABD" w14:textId="77777777" w:rsidR="00E932C4" w:rsidRPr="00E932C4" w:rsidRDefault="00E153EF" w:rsidP="00E932C4">
      <w:pPr>
        <w:pStyle w:val="ListParagraph"/>
        <w:numPr>
          <w:ilvl w:val="1"/>
          <w:numId w:val="3"/>
        </w:numPr>
        <w:rPr>
          <w:sz w:val="22"/>
          <w:szCs w:val="22"/>
        </w:rPr>
      </w:pPr>
      <w:hyperlink r:id="rId612" w:history="1">
        <w:r w:rsidR="00E932C4" w:rsidRPr="00E932C4">
          <w:rPr>
            <w:rStyle w:val="Hyperlink"/>
            <w:color w:val="0070C0"/>
            <w:sz w:val="22"/>
            <w:szCs w:val="22"/>
          </w:rPr>
          <w:t>1135r3</w:t>
        </w:r>
      </w:hyperlink>
      <w:r w:rsidR="00E932C4" w:rsidRPr="00E932C4">
        <w:rPr>
          <w:color w:val="0070C0"/>
          <w:sz w:val="22"/>
          <w:szCs w:val="22"/>
        </w:rPr>
        <w:t xml:space="preserve"> </w:t>
      </w:r>
      <w:r w:rsidR="00E932C4" w:rsidRPr="00E932C4">
        <w:rPr>
          <w:sz w:val="22"/>
          <w:szCs w:val="22"/>
        </w:rPr>
        <w:t>PAPR Issues for EHT ER SU PPDU</w:t>
      </w:r>
      <w:r w:rsidR="00E932C4" w:rsidRPr="00E932C4">
        <w:rPr>
          <w:sz w:val="22"/>
          <w:szCs w:val="22"/>
        </w:rPr>
        <w:tab/>
      </w:r>
      <w:r w:rsidR="00E932C4" w:rsidRPr="00E932C4">
        <w:rPr>
          <w:sz w:val="22"/>
          <w:szCs w:val="22"/>
        </w:rPr>
        <w:tab/>
      </w:r>
      <w:r w:rsidR="00E932C4" w:rsidRPr="00E932C4">
        <w:rPr>
          <w:sz w:val="22"/>
          <w:szCs w:val="22"/>
        </w:rPr>
        <w:tab/>
        <w:t xml:space="preserve">  Eunsung Park </w:t>
      </w:r>
      <w:r w:rsidR="00E932C4" w:rsidRPr="00E932C4">
        <w:rPr>
          <w:sz w:val="22"/>
          <w:szCs w:val="22"/>
        </w:rPr>
        <w:tab/>
        <w:t xml:space="preserve"> [3 SPs]</w:t>
      </w:r>
    </w:p>
    <w:p w14:paraId="1FAB0940" w14:textId="77777777" w:rsidR="00E932C4" w:rsidRPr="00E932C4" w:rsidRDefault="00E153EF" w:rsidP="00E932C4">
      <w:pPr>
        <w:pStyle w:val="ListParagraph"/>
        <w:numPr>
          <w:ilvl w:val="1"/>
          <w:numId w:val="3"/>
        </w:numPr>
        <w:rPr>
          <w:sz w:val="22"/>
          <w:szCs w:val="22"/>
        </w:rPr>
      </w:pPr>
      <w:hyperlink r:id="rId613" w:history="1">
        <w:r w:rsidR="00E932C4" w:rsidRPr="00E932C4">
          <w:rPr>
            <w:rStyle w:val="Hyperlink"/>
            <w:color w:val="0070C0"/>
            <w:sz w:val="22"/>
            <w:szCs w:val="22"/>
          </w:rPr>
          <w:t>1161r0</w:t>
        </w:r>
      </w:hyperlink>
      <w:r w:rsidR="00E932C4" w:rsidRPr="00E932C4">
        <w:rPr>
          <w:sz w:val="22"/>
          <w:szCs w:val="22"/>
        </w:rPr>
        <w:t xml:space="preserve"> EHT Punctured NDP and Partial bandwidth feedback.        Bin Tian</w:t>
      </w:r>
      <w:r w:rsidR="00E932C4" w:rsidRPr="00E932C4">
        <w:rPr>
          <w:sz w:val="22"/>
          <w:szCs w:val="22"/>
        </w:rPr>
        <w:tab/>
        <w:t xml:space="preserve"> [SPs]</w:t>
      </w:r>
    </w:p>
    <w:p w14:paraId="7F8EA800" w14:textId="77777777" w:rsidR="00E932C4" w:rsidRPr="00E932C4" w:rsidRDefault="00E153EF" w:rsidP="00E932C4">
      <w:pPr>
        <w:pStyle w:val="ListParagraph"/>
        <w:numPr>
          <w:ilvl w:val="1"/>
          <w:numId w:val="3"/>
        </w:numPr>
        <w:rPr>
          <w:sz w:val="22"/>
          <w:szCs w:val="22"/>
        </w:rPr>
      </w:pPr>
      <w:hyperlink r:id="rId614" w:history="1">
        <w:r w:rsidR="00E932C4" w:rsidRPr="00E932C4">
          <w:rPr>
            <w:rStyle w:val="Hyperlink"/>
            <w:color w:val="0070C0"/>
            <w:sz w:val="22"/>
            <w:szCs w:val="22"/>
          </w:rPr>
          <w:t>1223r1</w:t>
        </w:r>
      </w:hyperlink>
      <w:r w:rsidR="00E932C4" w:rsidRPr="00E932C4">
        <w:rPr>
          <w:sz w:val="22"/>
          <w:szCs w:val="22"/>
        </w:rPr>
        <w:t xml:space="preserve"> Subcarrier Grouping for EHT</w:t>
      </w:r>
      <w:r w:rsidR="00E932C4" w:rsidRPr="00E932C4">
        <w:rPr>
          <w:sz w:val="22"/>
          <w:szCs w:val="22"/>
        </w:rPr>
        <w:tab/>
      </w:r>
      <w:r w:rsidR="00E932C4" w:rsidRPr="00E932C4">
        <w:rPr>
          <w:sz w:val="22"/>
          <w:szCs w:val="22"/>
        </w:rPr>
        <w:tab/>
      </w:r>
      <w:r w:rsidR="00E932C4" w:rsidRPr="00E932C4">
        <w:rPr>
          <w:sz w:val="22"/>
          <w:szCs w:val="22"/>
        </w:rPr>
        <w:tab/>
      </w:r>
      <w:r w:rsidR="00E932C4" w:rsidRPr="00E932C4">
        <w:rPr>
          <w:sz w:val="22"/>
          <w:szCs w:val="22"/>
        </w:rPr>
        <w:tab/>
        <w:t xml:space="preserve">   Eunsung Jeon</w:t>
      </w:r>
    </w:p>
    <w:p w14:paraId="1ECFFA58" w14:textId="77777777" w:rsidR="00E932C4" w:rsidRPr="00E932C4" w:rsidRDefault="00E153EF" w:rsidP="00E932C4">
      <w:pPr>
        <w:pStyle w:val="ListParagraph"/>
        <w:numPr>
          <w:ilvl w:val="1"/>
          <w:numId w:val="3"/>
        </w:numPr>
        <w:rPr>
          <w:sz w:val="22"/>
          <w:szCs w:val="22"/>
        </w:rPr>
      </w:pPr>
      <w:hyperlink r:id="rId615" w:history="1">
        <w:r w:rsidR="00E932C4" w:rsidRPr="00E932C4">
          <w:rPr>
            <w:rStyle w:val="Hyperlink"/>
            <w:color w:val="0070C0"/>
            <w:sz w:val="22"/>
            <w:szCs w:val="22"/>
          </w:rPr>
          <w:t>1159r0</w:t>
        </w:r>
      </w:hyperlink>
      <w:r w:rsidR="00E932C4" w:rsidRPr="00E932C4">
        <w:rPr>
          <w:sz w:val="22"/>
          <w:szCs w:val="22"/>
        </w:rPr>
        <w:t xml:space="preserve"> 11be spectral mask                                                                Bin Tian</w:t>
      </w:r>
    </w:p>
    <w:p w14:paraId="2BC3BCA4" w14:textId="77777777" w:rsidR="00E932C4" w:rsidRPr="00E932C4" w:rsidRDefault="00E153EF" w:rsidP="00E932C4">
      <w:pPr>
        <w:pStyle w:val="ListParagraph"/>
        <w:numPr>
          <w:ilvl w:val="1"/>
          <w:numId w:val="3"/>
        </w:numPr>
        <w:rPr>
          <w:sz w:val="22"/>
          <w:szCs w:val="22"/>
        </w:rPr>
      </w:pPr>
      <w:hyperlink r:id="rId616" w:history="1">
        <w:r w:rsidR="00E932C4" w:rsidRPr="00E932C4">
          <w:rPr>
            <w:rStyle w:val="Hyperlink"/>
            <w:color w:val="0070C0"/>
            <w:sz w:val="22"/>
            <w:szCs w:val="22"/>
          </w:rPr>
          <w:t>1180r0</w:t>
        </w:r>
      </w:hyperlink>
      <w:r w:rsidR="00E932C4" w:rsidRPr="00E932C4">
        <w:rPr>
          <w:sz w:val="22"/>
          <w:szCs w:val="22"/>
        </w:rPr>
        <w:t xml:space="preserve"> Spectrum mask requirement for punctured Transmission    </w:t>
      </w:r>
      <w:proofErr w:type="spellStart"/>
      <w:r w:rsidR="00E932C4" w:rsidRPr="00E932C4">
        <w:rPr>
          <w:sz w:val="22"/>
          <w:szCs w:val="22"/>
        </w:rPr>
        <w:t>Wookbong</w:t>
      </w:r>
      <w:proofErr w:type="spellEnd"/>
      <w:r w:rsidR="00E932C4" w:rsidRPr="00E932C4">
        <w:rPr>
          <w:sz w:val="22"/>
          <w:szCs w:val="22"/>
        </w:rPr>
        <w:t xml:space="preserve"> Lee</w:t>
      </w:r>
    </w:p>
    <w:p w14:paraId="0F289BAD" w14:textId="77777777" w:rsidR="00E932C4" w:rsidRPr="00E932C4" w:rsidRDefault="00E153EF" w:rsidP="00E932C4">
      <w:pPr>
        <w:pStyle w:val="ListParagraph"/>
        <w:numPr>
          <w:ilvl w:val="1"/>
          <w:numId w:val="3"/>
        </w:numPr>
        <w:rPr>
          <w:sz w:val="22"/>
          <w:szCs w:val="22"/>
        </w:rPr>
      </w:pPr>
      <w:hyperlink r:id="rId617" w:history="1">
        <w:r w:rsidR="00E932C4" w:rsidRPr="00E932C4">
          <w:rPr>
            <w:rStyle w:val="Hyperlink"/>
            <w:color w:val="0070C0"/>
            <w:sz w:val="22"/>
            <w:szCs w:val="22"/>
          </w:rPr>
          <w:t>1165r0</w:t>
        </w:r>
      </w:hyperlink>
      <w:r w:rsidR="00E932C4" w:rsidRPr="00E932C4">
        <w:rPr>
          <w:sz w:val="22"/>
          <w:szCs w:val="22"/>
        </w:rPr>
        <w:t xml:space="preserve"> Spectrum mask for puncturing                                              Xiaogang Chen</w:t>
      </w:r>
    </w:p>
    <w:p w14:paraId="23E8E2E3" w14:textId="77777777" w:rsidR="00E932C4" w:rsidRPr="00E932C4" w:rsidRDefault="00E153EF" w:rsidP="00E932C4">
      <w:pPr>
        <w:pStyle w:val="ListParagraph"/>
        <w:numPr>
          <w:ilvl w:val="1"/>
          <w:numId w:val="3"/>
        </w:numPr>
        <w:rPr>
          <w:sz w:val="22"/>
          <w:szCs w:val="22"/>
        </w:rPr>
      </w:pPr>
      <w:hyperlink r:id="rId618" w:history="1">
        <w:r w:rsidR="00E932C4" w:rsidRPr="00E932C4">
          <w:rPr>
            <w:rStyle w:val="Hyperlink"/>
            <w:color w:val="0070C0"/>
            <w:sz w:val="22"/>
            <w:szCs w:val="22"/>
          </w:rPr>
          <w:t>1174r0</w:t>
        </w:r>
      </w:hyperlink>
      <w:r w:rsidR="00E932C4" w:rsidRPr="00E932C4">
        <w:rPr>
          <w:sz w:val="22"/>
          <w:szCs w:val="22"/>
        </w:rPr>
        <w:t xml:space="preserve"> E-SIG Detection with Different Puncturing Patterns</w:t>
      </w:r>
      <w:r w:rsidR="00E932C4" w:rsidRPr="00E932C4">
        <w:rPr>
          <w:sz w:val="22"/>
          <w:szCs w:val="22"/>
        </w:rPr>
        <w:tab/>
        <w:t xml:space="preserve">  Junghoon Suh</w:t>
      </w:r>
    </w:p>
    <w:p w14:paraId="3854EA4B" w14:textId="77777777" w:rsidR="00E932C4" w:rsidRPr="00E932C4" w:rsidRDefault="00E153EF" w:rsidP="00E932C4">
      <w:pPr>
        <w:pStyle w:val="ListParagraph"/>
        <w:numPr>
          <w:ilvl w:val="1"/>
          <w:numId w:val="3"/>
        </w:numPr>
        <w:rPr>
          <w:sz w:val="22"/>
          <w:szCs w:val="22"/>
        </w:rPr>
      </w:pPr>
      <w:hyperlink r:id="rId619" w:history="1">
        <w:r w:rsidR="00E932C4" w:rsidRPr="00E932C4">
          <w:rPr>
            <w:rStyle w:val="Hyperlink"/>
            <w:color w:val="0070C0"/>
            <w:sz w:val="22"/>
            <w:szCs w:val="22"/>
          </w:rPr>
          <w:t>1191r0</w:t>
        </w:r>
      </w:hyperlink>
      <w:r w:rsidR="00E932C4" w:rsidRPr="00E932C4">
        <w:rPr>
          <w:sz w:val="22"/>
          <w:szCs w:val="22"/>
        </w:rPr>
        <w:t xml:space="preserve"> DUP mode PAPR reduction                                                  Ron Porat</w:t>
      </w:r>
    </w:p>
    <w:p w14:paraId="2CAD1231" w14:textId="77777777" w:rsidR="00E932C4" w:rsidRPr="00E932C4" w:rsidRDefault="00E153EF" w:rsidP="00E932C4">
      <w:pPr>
        <w:pStyle w:val="ListParagraph"/>
        <w:numPr>
          <w:ilvl w:val="1"/>
          <w:numId w:val="3"/>
        </w:numPr>
        <w:rPr>
          <w:sz w:val="22"/>
          <w:szCs w:val="22"/>
        </w:rPr>
      </w:pPr>
      <w:hyperlink r:id="rId620" w:history="1">
        <w:r w:rsidR="00E932C4" w:rsidRPr="00E932C4">
          <w:rPr>
            <w:rStyle w:val="Hyperlink"/>
            <w:color w:val="0070C0"/>
            <w:sz w:val="22"/>
            <w:szCs w:val="22"/>
          </w:rPr>
          <w:t>1178r0</w:t>
        </w:r>
      </w:hyperlink>
      <w:r w:rsidR="00E932C4" w:rsidRPr="00E932C4">
        <w:rPr>
          <w:sz w:val="22"/>
          <w:szCs w:val="22"/>
        </w:rPr>
        <w:t xml:space="preserve"> Discussions on MU-MIMO </w:t>
      </w:r>
      <w:proofErr w:type="spellStart"/>
      <w:r w:rsidR="00E932C4" w:rsidRPr="00E932C4">
        <w:rPr>
          <w:sz w:val="22"/>
          <w:szCs w:val="22"/>
        </w:rPr>
        <w:t>Signaling</w:t>
      </w:r>
      <w:proofErr w:type="spellEnd"/>
      <w:r w:rsidR="00E932C4" w:rsidRPr="00E932C4">
        <w:rPr>
          <w:sz w:val="22"/>
          <w:szCs w:val="22"/>
        </w:rPr>
        <w:tab/>
      </w:r>
      <w:r w:rsidR="00E932C4" w:rsidRPr="00E932C4">
        <w:rPr>
          <w:sz w:val="22"/>
          <w:szCs w:val="22"/>
        </w:rPr>
        <w:tab/>
      </w:r>
      <w:r w:rsidR="00E932C4" w:rsidRPr="00E932C4">
        <w:rPr>
          <w:sz w:val="22"/>
          <w:szCs w:val="22"/>
        </w:rPr>
        <w:tab/>
        <w:t xml:space="preserve">   </w:t>
      </w:r>
      <w:proofErr w:type="spellStart"/>
      <w:r w:rsidR="00E932C4" w:rsidRPr="00E932C4">
        <w:rPr>
          <w:sz w:val="22"/>
          <w:szCs w:val="22"/>
        </w:rPr>
        <w:t>Mengshi</w:t>
      </w:r>
      <w:proofErr w:type="spellEnd"/>
      <w:r w:rsidR="00E932C4" w:rsidRPr="00E932C4">
        <w:rPr>
          <w:sz w:val="22"/>
          <w:szCs w:val="22"/>
        </w:rPr>
        <w:t xml:space="preserve"> Hu</w:t>
      </w:r>
    </w:p>
    <w:p w14:paraId="069FBE91" w14:textId="77777777" w:rsidR="00E932C4" w:rsidRPr="00E932C4" w:rsidRDefault="00E153EF" w:rsidP="00E932C4">
      <w:pPr>
        <w:pStyle w:val="ListParagraph"/>
        <w:numPr>
          <w:ilvl w:val="1"/>
          <w:numId w:val="3"/>
        </w:numPr>
        <w:rPr>
          <w:sz w:val="22"/>
          <w:szCs w:val="22"/>
        </w:rPr>
      </w:pPr>
      <w:hyperlink r:id="rId621" w:history="1">
        <w:r w:rsidR="00E932C4" w:rsidRPr="00E932C4">
          <w:rPr>
            <w:rStyle w:val="Hyperlink"/>
            <w:color w:val="0070C0"/>
            <w:sz w:val="22"/>
            <w:szCs w:val="22"/>
          </w:rPr>
          <w:t>1180r0</w:t>
        </w:r>
      </w:hyperlink>
      <w:r w:rsidR="00E932C4" w:rsidRPr="00E932C4">
        <w:rPr>
          <w:sz w:val="22"/>
          <w:szCs w:val="22"/>
        </w:rPr>
        <w:t xml:space="preserve"> Spectrum Mask Requirement for Punctured Transmission</w:t>
      </w:r>
      <w:r w:rsidR="00E932C4" w:rsidRPr="00E932C4">
        <w:rPr>
          <w:sz w:val="22"/>
          <w:szCs w:val="22"/>
        </w:rPr>
        <w:tab/>
        <w:t xml:space="preserve">   Wook Bong Lee</w:t>
      </w:r>
      <w:r w:rsidR="00E932C4" w:rsidRPr="00E932C4">
        <w:rPr>
          <w:sz w:val="22"/>
          <w:szCs w:val="22"/>
        </w:rPr>
        <w:tab/>
      </w:r>
    </w:p>
    <w:p w14:paraId="395E6F35" w14:textId="77777777" w:rsidR="00E932C4" w:rsidRPr="00E932C4" w:rsidRDefault="00E153EF" w:rsidP="00E932C4">
      <w:pPr>
        <w:pStyle w:val="ListParagraph"/>
        <w:numPr>
          <w:ilvl w:val="1"/>
          <w:numId w:val="3"/>
        </w:numPr>
        <w:rPr>
          <w:sz w:val="22"/>
          <w:szCs w:val="22"/>
        </w:rPr>
      </w:pPr>
      <w:hyperlink r:id="rId622" w:history="1">
        <w:r w:rsidR="00E932C4" w:rsidRPr="00E932C4">
          <w:rPr>
            <w:rStyle w:val="Hyperlink"/>
            <w:color w:val="0070C0"/>
            <w:sz w:val="22"/>
            <w:szCs w:val="22"/>
          </w:rPr>
          <w:t>1206r0</w:t>
        </w:r>
      </w:hyperlink>
      <w:r w:rsidR="00E932C4" w:rsidRPr="00E932C4">
        <w:rPr>
          <w:sz w:val="22"/>
          <w:szCs w:val="22"/>
        </w:rPr>
        <w:t xml:space="preserve"> Discussions on PAPR Reduction Methods for DUP Mode   </w:t>
      </w:r>
      <w:proofErr w:type="spellStart"/>
      <w:r w:rsidR="00E932C4" w:rsidRPr="00E932C4">
        <w:rPr>
          <w:sz w:val="22"/>
          <w:szCs w:val="22"/>
        </w:rPr>
        <w:t>ChenChen</w:t>
      </w:r>
      <w:proofErr w:type="spellEnd"/>
      <w:r w:rsidR="00E932C4" w:rsidRPr="00E932C4">
        <w:rPr>
          <w:sz w:val="22"/>
          <w:szCs w:val="22"/>
        </w:rPr>
        <w:t xml:space="preserve"> Liu</w:t>
      </w:r>
    </w:p>
    <w:p w14:paraId="76DD165F" w14:textId="77777777" w:rsidR="00E932C4" w:rsidRPr="00E932C4" w:rsidRDefault="00E153EF" w:rsidP="00E932C4">
      <w:pPr>
        <w:pStyle w:val="ListParagraph"/>
        <w:numPr>
          <w:ilvl w:val="1"/>
          <w:numId w:val="3"/>
        </w:numPr>
        <w:rPr>
          <w:sz w:val="22"/>
          <w:szCs w:val="22"/>
        </w:rPr>
      </w:pPr>
      <w:hyperlink r:id="rId623" w:history="1">
        <w:r w:rsidR="00E932C4" w:rsidRPr="00E932C4">
          <w:rPr>
            <w:rStyle w:val="Hyperlink"/>
            <w:color w:val="0070C0"/>
            <w:sz w:val="22"/>
            <w:szCs w:val="22"/>
          </w:rPr>
          <w:t>1238r0</w:t>
        </w:r>
      </w:hyperlink>
      <w:r w:rsidR="00E932C4" w:rsidRPr="00E932C4">
        <w:rPr>
          <w:sz w:val="22"/>
          <w:szCs w:val="22"/>
        </w:rPr>
        <w:t xml:space="preserve"> Open Issues on Preamble Design</w:t>
      </w:r>
      <w:r w:rsidR="00E932C4" w:rsidRPr="00E932C4">
        <w:rPr>
          <w:sz w:val="22"/>
          <w:szCs w:val="22"/>
        </w:rPr>
        <w:tab/>
      </w:r>
      <w:r w:rsidR="00E932C4" w:rsidRPr="00E932C4">
        <w:rPr>
          <w:sz w:val="22"/>
          <w:szCs w:val="22"/>
        </w:rPr>
        <w:tab/>
      </w:r>
      <w:r w:rsidR="00E932C4" w:rsidRPr="00E932C4">
        <w:rPr>
          <w:sz w:val="22"/>
          <w:szCs w:val="22"/>
        </w:rPr>
        <w:tab/>
      </w:r>
      <w:r w:rsidR="00E932C4" w:rsidRPr="00E932C4">
        <w:rPr>
          <w:sz w:val="22"/>
          <w:szCs w:val="22"/>
        </w:rPr>
        <w:tab/>
        <w:t xml:space="preserve">   Sameer Vermani</w:t>
      </w:r>
    </w:p>
    <w:p w14:paraId="1AB03DB7" w14:textId="77777777" w:rsidR="00E932C4" w:rsidRPr="00E932C4" w:rsidRDefault="00E153EF" w:rsidP="00E932C4">
      <w:pPr>
        <w:pStyle w:val="ListParagraph"/>
        <w:numPr>
          <w:ilvl w:val="1"/>
          <w:numId w:val="3"/>
        </w:numPr>
        <w:rPr>
          <w:sz w:val="22"/>
          <w:szCs w:val="22"/>
        </w:rPr>
      </w:pPr>
      <w:hyperlink r:id="rId624" w:history="1">
        <w:r w:rsidR="00E932C4" w:rsidRPr="00E932C4">
          <w:rPr>
            <w:rStyle w:val="Hyperlink"/>
            <w:color w:val="0070C0"/>
            <w:sz w:val="22"/>
            <w:szCs w:val="22"/>
          </w:rPr>
          <w:t>1259r0</w:t>
        </w:r>
      </w:hyperlink>
      <w:r w:rsidR="00E932C4" w:rsidRPr="00E932C4">
        <w:rPr>
          <w:sz w:val="22"/>
          <w:szCs w:val="22"/>
        </w:rPr>
        <w:t xml:space="preserve"> Puncturing patterns for </w:t>
      </w:r>
      <w:proofErr w:type="spellStart"/>
      <w:r w:rsidR="00E932C4" w:rsidRPr="00E932C4">
        <w:rPr>
          <w:sz w:val="22"/>
          <w:szCs w:val="22"/>
        </w:rPr>
        <w:t>ofdma</w:t>
      </w:r>
      <w:proofErr w:type="spellEnd"/>
      <w:r w:rsidR="00E932C4" w:rsidRPr="00E932C4">
        <w:rPr>
          <w:sz w:val="22"/>
          <w:szCs w:val="22"/>
        </w:rPr>
        <w:tab/>
      </w:r>
      <w:r w:rsidR="00E932C4" w:rsidRPr="00E932C4">
        <w:rPr>
          <w:sz w:val="22"/>
          <w:szCs w:val="22"/>
        </w:rPr>
        <w:tab/>
      </w:r>
      <w:r w:rsidR="00E932C4" w:rsidRPr="00E932C4">
        <w:rPr>
          <w:sz w:val="22"/>
          <w:szCs w:val="22"/>
        </w:rPr>
        <w:tab/>
      </w:r>
      <w:r w:rsidR="00E932C4" w:rsidRPr="00E932C4">
        <w:rPr>
          <w:sz w:val="22"/>
          <w:szCs w:val="22"/>
        </w:rPr>
        <w:tab/>
        <w:t xml:space="preserve">   Ron Porat</w:t>
      </w:r>
    </w:p>
    <w:p w14:paraId="763C4B0D" w14:textId="77777777" w:rsidR="00E932C4" w:rsidRPr="00E932C4" w:rsidRDefault="00E153EF" w:rsidP="00E932C4">
      <w:pPr>
        <w:pStyle w:val="ListParagraph"/>
        <w:numPr>
          <w:ilvl w:val="1"/>
          <w:numId w:val="3"/>
        </w:numPr>
        <w:rPr>
          <w:sz w:val="22"/>
          <w:szCs w:val="22"/>
        </w:rPr>
      </w:pPr>
      <w:hyperlink r:id="rId625" w:history="1">
        <w:r w:rsidR="00E932C4" w:rsidRPr="00E932C4">
          <w:rPr>
            <w:rStyle w:val="Hyperlink"/>
            <w:color w:val="0070C0"/>
            <w:sz w:val="22"/>
            <w:szCs w:val="22"/>
          </w:rPr>
          <w:t>1310r0</w:t>
        </w:r>
      </w:hyperlink>
      <w:r w:rsidR="00E932C4" w:rsidRPr="00E932C4">
        <w:rPr>
          <w:sz w:val="22"/>
          <w:szCs w:val="22"/>
        </w:rPr>
        <w:t xml:space="preserve"> Coding bit in MU-MIMO</w:t>
      </w:r>
      <w:r w:rsidR="00E932C4" w:rsidRPr="00E932C4">
        <w:rPr>
          <w:sz w:val="22"/>
          <w:szCs w:val="22"/>
        </w:rPr>
        <w:tab/>
      </w:r>
      <w:r w:rsidR="00E932C4" w:rsidRPr="00E932C4">
        <w:rPr>
          <w:sz w:val="22"/>
          <w:szCs w:val="22"/>
        </w:rPr>
        <w:tab/>
      </w:r>
      <w:r w:rsidR="00E932C4" w:rsidRPr="00E932C4">
        <w:rPr>
          <w:sz w:val="22"/>
          <w:szCs w:val="22"/>
        </w:rPr>
        <w:tab/>
      </w:r>
      <w:r w:rsidR="00E932C4" w:rsidRPr="00E932C4">
        <w:rPr>
          <w:sz w:val="22"/>
          <w:szCs w:val="22"/>
        </w:rPr>
        <w:tab/>
        <w:t xml:space="preserve">   Ron Porat</w:t>
      </w:r>
    </w:p>
    <w:p w14:paraId="02182D0F" w14:textId="77777777" w:rsidR="00E932C4" w:rsidRPr="00E932C4" w:rsidRDefault="00E153EF" w:rsidP="00E932C4">
      <w:pPr>
        <w:pStyle w:val="ListParagraph"/>
        <w:numPr>
          <w:ilvl w:val="1"/>
          <w:numId w:val="3"/>
        </w:numPr>
        <w:rPr>
          <w:sz w:val="22"/>
          <w:szCs w:val="22"/>
        </w:rPr>
      </w:pPr>
      <w:hyperlink r:id="rId626" w:history="1">
        <w:r w:rsidR="00E932C4" w:rsidRPr="00E932C4">
          <w:rPr>
            <w:rStyle w:val="Hyperlink"/>
            <w:color w:val="0070C0"/>
            <w:sz w:val="22"/>
            <w:szCs w:val="22"/>
          </w:rPr>
          <w:t>1311r0</w:t>
        </w:r>
      </w:hyperlink>
      <w:r w:rsidR="00E932C4" w:rsidRPr="00E932C4">
        <w:rPr>
          <w:sz w:val="22"/>
          <w:szCs w:val="22"/>
        </w:rPr>
        <w:t xml:space="preserve"> 2x LTF 320MHz sequences</w:t>
      </w:r>
      <w:r w:rsidR="00E932C4" w:rsidRPr="00E932C4">
        <w:rPr>
          <w:sz w:val="22"/>
          <w:szCs w:val="22"/>
        </w:rPr>
        <w:tab/>
      </w:r>
      <w:r w:rsidR="00E932C4" w:rsidRPr="00E932C4">
        <w:rPr>
          <w:sz w:val="22"/>
          <w:szCs w:val="22"/>
        </w:rPr>
        <w:tab/>
      </w:r>
      <w:r w:rsidR="00E932C4" w:rsidRPr="00E932C4">
        <w:rPr>
          <w:sz w:val="22"/>
          <w:szCs w:val="22"/>
        </w:rPr>
        <w:tab/>
      </w:r>
      <w:r w:rsidR="00E932C4" w:rsidRPr="00E932C4">
        <w:rPr>
          <w:sz w:val="22"/>
          <w:szCs w:val="22"/>
        </w:rPr>
        <w:tab/>
        <w:t xml:space="preserve">   Ron Porat</w:t>
      </w:r>
    </w:p>
    <w:p w14:paraId="74854B53" w14:textId="73562772" w:rsidR="00E932C4" w:rsidRDefault="00E153EF" w:rsidP="00E932C4">
      <w:pPr>
        <w:pStyle w:val="ListParagraph"/>
        <w:numPr>
          <w:ilvl w:val="1"/>
          <w:numId w:val="3"/>
        </w:numPr>
        <w:rPr>
          <w:sz w:val="22"/>
          <w:szCs w:val="22"/>
        </w:rPr>
      </w:pPr>
      <w:hyperlink r:id="rId627" w:history="1">
        <w:r w:rsidR="00E932C4" w:rsidRPr="00E932C4">
          <w:rPr>
            <w:rStyle w:val="Hyperlink"/>
            <w:color w:val="0070C0"/>
            <w:sz w:val="22"/>
            <w:szCs w:val="22"/>
          </w:rPr>
          <w:t>1317r0</w:t>
        </w:r>
      </w:hyperlink>
      <w:r w:rsidR="00E932C4" w:rsidRPr="00E932C4">
        <w:rPr>
          <w:sz w:val="22"/>
          <w:szCs w:val="22"/>
        </w:rPr>
        <w:t xml:space="preserve"> SIG-contents-discussion-for-</w:t>
      </w:r>
      <w:proofErr w:type="spellStart"/>
      <w:r w:rsidR="00E932C4" w:rsidRPr="00E932C4">
        <w:rPr>
          <w:sz w:val="22"/>
          <w:szCs w:val="22"/>
        </w:rPr>
        <w:t>eht</w:t>
      </w:r>
      <w:proofErr w:type="spellEnd"/>
      <w:r w:rsidR="00E932C4" w:rsidRPr="00E932C4">
        <w:rPr>
          <w:sz w:val="22"/>
          <w:szCs w:val="22"/>
        </w:rPr>
        <w:t>-sounding-</w:t>
      </w:r>
      <w:proofErr w:type="spellStart"/>
      <w:r w:rsidR="00E932C4" w:rsidRPr="00E932C4">
        <w:rPr>
          <w:sz w:val="22"/>
          <w:szCs w:val="22"/>
        </w:rPr>
        <w:t>ndp</w:t>
      </w:r>
      <w:proofErr w:type="spellEnd"/>
      <w:r w:rsidR="00E932C4" w:rsidRPr="00E932C4">
        <w:rPr>
          <w:sz w:val="22"/>
          <w:szCs w:val="22"/>
        </w:rPr>
        <w:tab/>
      </w:r>
      <w:r w:rsidR="00E932C4" w:rsidRPr="00E932C4">
        <w:rPr>
          <w:sz w:val="22"/>
          <w:szCs w:val="22"/>
        </w:rPr>
        <w:tab/>
        <w:t xml:space="preserve">   Ross Yu</w:t>
      </w:r>
    </w:p>
    <w:p w14:paraId="6BA686FF" w14:textId="3B3E6222" w:rsidR="00922569" w:rsidRPr="00922569" w:rsidRDefault="00E153EF" w:rsidP="00922569">
      <w:pPr>
        <w:pStyle w:val="ListParagraph"/>
        <w:numPr>
          <w:ilvl w:val="1"/>
          <w:numId w:val="3"/>
        </w:numPr>
        <w:rPr>
          <w:sz w:val="22"/>
          <w:szCs w:val="22"/>
        </w:rPr>
      </w:pPr>
      <w:hyperlink r:id="rId628" w:history="1">
        <w:r w:rsidR="00922569" w:rsidRPr="00DC3794">
          <w:rPr>
            <w:rStyle w:val="Hyperlink"/>
            <w:sz w:val="22"/>
            <w:szCs w:val="22"/>
          </w:rPr>
          <w:t>1347r</w:t>
        </w:r>
        <w:r w:rsidR="00DC3794">
          <w:rPr>
            <w:rStyle w:val="Hyperlink"/>
            <w:sz w:val="22"/>
            <w:szCs w:val="22"/>
          </w:rPr>
          <w:t>1</w:t>
        </w:r>
      </w:hyperlink>
      <w:r w:rsidR="00922569" w:rsidRPr="00922569">
        <w:rPr>
          <w:sz w:val="22"/>
          <w:szCs w:val="22"/>
        </w:rPr>
        <w:t xml:space="preserve"> LPI PPDU format                                                            </w:t>
      </w:r>
      <w:r w:rsidR="00922569">
        <w:rPr>
          <w:sz w:val="22"/>
          <w:szCs w:val="22"/>
        </w:rPr>
        <w:tab/>
        <w:t xml:space="preserve">  </w:t>
      </w:r>
      <w:r w:rsidR="00922569" w:rsidRPr="00922569">
        <w:rPr>
          <w:sz w:val="22"/>
          <w:szCs w:val="22"/>
        </w:rPr>
        <w:t xml:space="preserve"> Junghoon Suh</w:t>
      </w:r>
    </w:p>
    <w:p w14:paraId="07BDDAC1" w14:textId="6795C127" w:rsidR="00922569" w:rsidRPr="00922569" w:rsidRDefault="00E153EF" w:rsidP="00922569">
      <w:pPr>
        <w:pStyle w:val="ListParagraph"/>
        <w:numPr>
          <w:ilvl w:val="1"/>
          <w:numId w:val="3"/>
        </w:numPr>
        <w:rPr>
          <w:sz w:val="22"/>
          <w:szCs w:val="22"/>
        </w:rPr>
      </w:pPr>
      <w:hyperlink r:id="rId629" w:history="1">
        <w:r w:rsidR="00922569" w:rsidRPr="0065365A">
          <w:rPr>
            <w:rStyle w:val="Hyperlink"/>
            <w:sz w:val="22"/>
            <w:szCs w:val="22"/>
          </w:rPr>
          <w:t>1375r1</w:t>
        </w:r>
      </w:hyperlink>
      <w:r w:rsidR="00922569" w:rsidRPr="00922569">
        <w:rPr>
          <w:sz w:val="22"/>
          <w:szCs w:val="22"/>
        </w:rPr>
        <w:t xml:space="preserve"> EHT NLTF Design                                                           </w:t>
      </w:r>
      <w:r w:rsidR="00922569">
        <w:rPr>
          <w:sz w:val="22"/>
          <w:szCs w:val="22"/>
        </w:rPr>
        <w:tab/>
        <w:t xml:space="preserve">   </w:t>
      </w:r>
      <w:r w:rsidR="00922569" w:rsidRPr="00922569">
        <w:rPr>
          <w:sz w:val="22"/>
          <w:szCs w:val="22"/>
        </w:rPr>
        <w:t>Rui Cao</w:t>
      </w:r>
    </w:p>
    <w:p w14:paraId="08887A6E" w14:textId="1147E89C" w:rsidR="00922569" w:rsidRPr="00922569" w:rsidRDefault="00E153EF" w:rsidP="00922569">
      <w:pPr>
        <w:pStyle w:val="ListParagraph"/>
        <w:numPr>
          <w:ilvl w:val="1"/>
          <w:numId w:val="3"/>
        </w:numPr>
        <w:rPr>
          <w:sz w:val="22"/>
          <w:szCs w:val="22"/>
        </w:rPr>
      </w:pPr>
      <w:hyperlink r:id="rId630" w:history="1">
        <w:r w:rsidR="00922569" w:rsidRPr="0065365A">
          <w:rPr>
            <w:rStyle w:val="Hyperlink"/>
            <w:sz w:val="22"/>
            <w:szCs w:val="22"/>
          </w:rPr>
          <w:t>1331r0</w:t>
        </w:r>
      </w:hyperlink>
      <w:r w:rsidR="00922569" w:rsidRPr="00922569">
        <w:rPr>
          <w:sz w:val="22"/>
          <w:szCs w:val="22"/>
        </w:rPr>
        <w:t xml:space="preserve"> EHT pre-FEC padding and packet extension                       </w:t>
      </w:r>
      <w:r w:rsidR="00922569">
        <w:rPr>
          <w:sz w:val="22"/>
          <w:szCs w:val="22"/>
        </w:rPr>
        <w:t xml:space="preserve"> </w:t>
      </w:r>
      <w:r w:rsidR="00922569" w:rsidRPr="00922569">
        <w:rPr>
          <w:sz w:val="22"/>
          <w:szCs w:val="22"/>
        </w:rPr>
        <w:t>Rui Cao</w:t>
      </w:r>
    </w:p>
    <w:p w14:paraId="46D42160" w14:textId="2EE2302E" w:rsidR="00922569" w:rsidRPr="00922569" w:rsidRDefault="00E153EF" w:rsidP="00922569">
      <w:pPr>
        <w:pStyle w:val="ListParagraph"/>
        <w:numPr>
          <w:ilvl w:val="1"/>
          <w:numId w:val="3"/>
        </w:numPr>
        <w:rPr>
          <w:sz w:val="22"/>
          <w:szCs w:val="22"/>
        </w:rPr>
      </w:pPr>
      <w:hyperlink r:id="rId631" w:history="1">
        <w:r w:rsidR="00922569" w:rsidRPr="0057405A">
          <w:rPr>
            <w:rStyle w:val="Hyperlink"/>
            <w:sz w:val="22"/>
            <w:szCs w:val="22"/>
          </w:rPr>
          <w:t>1132r0</w:t>
        </w:r>
      </w:hyperlink>
      <w:r w:rsidR="00922569" w:rsidRPr="00922569">
        <w:rPr>
          <w:sz w:val="22"/>
          <w:szCs w:val="22"/>
        </w:rPr>
        <w:t xml:space="preserve"> Thoughts on Extended Range Preamble                             </w:t>
      </w:r>
      <w:r w:rsidR="00922569">
        <w:rPr>
          <w:sz w:val="22"/>
          <w:szCs w:val="22"/>
        </w:rPr>
        <w:t xml:space="preserve">  </w:t>
      </w:r>
      <w:r w:rsidR="00922569" w:rsidRPr="00922569">
        <w:rPr>
          <w:sz w:val="22"/>
          <w:szCs w:val="22"/>
        </w:rPr>
        <w:t>Bin Tian</w:t>
      </w:r>
    </w:p>
    <w:p w14:paraId="554D8542" w14:textId="72F5E3FB" w:rsidR="00922569" w:rsidRPr="00922569" w:rsidRDefault="00E153EF" w:rsidP="00922569">
      <w:pPr>
        <w:pStyle w:val="ListParagraph"/>
        <w:numPr>
          <w:ilvl w:val="1"/>
          <w:numId w:val="3"/>
        </w:numPr>
        <w:rPr>
          <w:sz w:val="22"/>
          <w:szCs w:val="22"/>
        </w:rPr>
      </w:pPr>
      <w:hyperlink r:id="rId632" w:history="1">
        <w:r w:rsidR="00922569" w:rsidRPr="0057405A">
          <w:rPr>
            <w:rStyle w:val="Hyperlink"/>
            <w:sz w:val="22"/>
            <w:szCs w:val="22"/>
          </w:rPr>
          <w:t>1377r0</w:t>
        </w:r>
      </w:hyperlink>
      <w:r w:rsidR="00922569" w:rsidRPr="00922569">
        <w:rPr>
          <w:sz w:val="22"/>
          <w:szCs w:val="22"/>
        </w:rPr>
        <w:t xml:space="preserve"> On TBD MCSs                                                                 </w:t>
      </w:r>
      <w:r w:rsidR="00DC3794">
        <w:rPr>
          <w:sz w:val="22"/>
          <w:szCs w:val="22"/>
        </w:rPr>
        <w:tab/>
        <w:t xml:space="preserve">  </w:t>
      </w:r>
      <w:r w:rsidR="00922569" w:rsidRPr="00922569">
        <w:rPr>
          <w:sz w:val="22"/>
          <w:szCs w:val="22"/>
        </w:rPr>
        <w:t>Jianhan Liu</w:t>
      </w:r>
    </w:p>
    <w:p w14:paraId="42B377CA" w14:textId="67579BCF" w:rsidR="00922569" w:rsidRPr="00922569" w:rsidRDefault="00E153EF" w:rsidP="00922569">
      <w:pPr>
        <w:pStyle w:val="ListParagraph"/>
        <w:numPr>
          <w:ilvl w:val="1"/>
          <w:numId w:val="3"/>
        </w:numPr>
        <w:rPr>
          <w:sz w:val="22"/>
          <w:szCs w:val="22"/>
        </w:rPr>
      </w:pPr>
      <w:hyperlink r:id="rId633" w:history="1">
        <w:r w:rsidR="00922569" w:rsidRPr="0057405A">
          <w:rPr>
            <w:rStyle w:val="Hyperlink"/>
            <w:sz w:val="22"/>
            <w:szCs w:val="22"/>
          </w:rPr>
          <w:t>1322r0</w:t>
        </w:r>
      </w:hyperlink>
      <w:r w:rsidR="00922569" w:rsidRPr="00922569">
        <w:rPr>
          <w:sz w:val="22"/>
          <w:szCs w:val="22"/>
        </w:rPr>
        <w:t xml:space="preserve"> PHY </w:t>
      </w:r>
      <w:proofErr w:type="spellStart"/>
      <w:r w:rsidR="00922569" w:rsidRPr="00922569">
        <w:rPr>
          <w:sz w:val="22"/>
          <w:szCs w:val="22"/>
        </w:rPr>
        <w:t>Signaling</w:t>
      </w:r>
      <w:proofErr w:type="spellEnd"/>
      <w:r w:rsidR="00922569" w:rsidRPr="00922569">
        <w:rPr>
          <w:sz w:val="22"/>
          <w:szCs w:val="22"/>
        </w:rPr>
        <w:t xml:space="preserve"> Methodology                                             </w:t>
      </w:r>
      <w:r w:rsidR="00DC3794">
        <w:rPr>
          <w:sz w:val="22"/>
          <w:szCs w:val="22"/>
        </w:rPr>
        <w:tab/>
        <w:t xml:space="preserve">  </w:t>
      </w:r>
      <w:r w:rsidR="00922569" w:rsidRPr="00922569">
        <w:rPr>
          <w:sz w:val="22"/>
          <w:szCs w:val="22"/>
        </w:rPr>
        <w:t>Rui Yang</w:t>
      </w:r>
    </w:p>
    <w:p w14:paraId="04263086" w14:textId="697A8E8E" w:rsidR="00922569" w:rsidRPr="00922569" w:rsidRDefault="00E153EF" w:rsidP="00922569">
      <w:pPr>
        <w:pStyle w:val="ListParagraph"/>
        <w:numPr>
          <w:ilvl w:val="1"/>
          <w:numId w:val="3"/>
        </w:numPr>
        <w:rPr>
          <w:sz w:val="22"/>
          <w:szCs w:val="22"/>
        </w:rPr>
      </w:pPr>
      <w:hyperlink r:id="rId634" w:history="1">
        <w:r w:rsidR="00922569" w:rsidRPr="00C20326">
          <w:rPr>
            <w:rStyle w:val="Hyperlink"/>
            <w:sz w:val="22"/>
            <w:szCs w:val="22"/>
          </w:rPr>
          <w:t>1446r0</w:t>
        </w:r>
      </w:hyperlink>
      <w:r w:rsidR="00922569" w:rsidRPr="00922569">
        <w:rPr>
          <w:sz w:val="22"/>
          <w:szCs w:val="22"/>
        </w:rPr>
        <w:t xml:space="preserve"> Pilot Polarities for Small M-RUs                                       </w:t>
      </w:r>
      <w:r w:rsidR="00DC3794">
        <w:rPr>
          <w:sz w:val="22"/>
          <w:szCs w:val="22"/>
        </w:rPr>
        <w:t xml:space="preserve">   </w:t>
      </w:r>
      <w:r w:rsidR="00922569" w:rsidRPr="00922569">
        <w:rPr>
          <w:sz w:val="22"/>
          <w:szCs w:val="22"/>
        </w:rPr>
        <w:t>Ron Porat</w:t>
      </w:r>
    </w:p>
    <w:p w14:paraId="191C90ED" w14:textId="055F5109" w:rsidR="00922569" w:rsidRPr="00922569" w:rsidRDefault="00E153EF" w:rsidP="00922569">
      <w:pPr>
        <w:pStyle w:val="ListParagraph"/>
        <w:numPr>
          <w:ilvl w:val="1"/>
          <w:numId w:val="3"/>
        </w:numPr>
        <w:rPr>
          <w:sz w:val="22"/>
          <w:szCs w:val="22"/>
        </w:rPr>
      </w:pPr>
      <w:hyperlink r:id="rId635" w:history="1">
        <w:r w:rsidR="00922569" w:rsidRPr="00C20326">
          <w:rPr>
            <w:rStyle w:val="Hyperlink"/>
            <w:sz w:val="22"/>
            <w:szCs w:val="22"/>
          </w:rPr>
          <w:t>1441r</w:t>
        </w:r>
        <w:r w:rsidR="00C20326" w:rsidRPr="00C20326">
          <w:rPr>
            <w:rStyle w:val="Hyperlink"/>
            <w:sz w:val="22"/>
            <w:szCs w:val="22"/>
          </w:rPr>
          <w:t>1</w:t>
        </w:r>
      </w:hyperlink>
      <w:r w:rsidR="00922569" w:rsidRPr="00922569">
        <w:rPr>
          <w:sz w:val="22"/>
          <w:szCs w:val="22"/>
        </w:rPr>
        <w:t xml:space="preserve"> RU Restriction for 20MHz Operation                                 </w:t>
      </w:r>
      <w:r w:rsidR="00DC3794">
        <w:rPr>
          <w:sz w:val="22"/>
          <w:szCs w:val="22"/>
        </w:rPr>
        <w:t xml:space="preserve">  </w:t>
      </w:r>
      <w:r w:rsidR="00922569" w:rsidRPr="00922569">
        <w:rPr>
          <w:sz w:val="22"/>
          <w:szCs w:val="22"/>
        </w:rPr>
        <w:t>Eunsung Park</w:t>
      </w:r>
    </w:p>
    <w:p w14:paraId="654DF8E1" w14:textId="303AAB1D" w:rsidR="00922569" w:rsidRPr="00922569" w:rsidRDefault="00E153EF" w:rsidP="00922569">
      <w:pPr>
        <w:pStyle w:val="ListParagraph"/>
        <w:numPr>
          <w:ilvl w:val="1"/>
          <w:numId w:val="3"/>
        </w:numPr>
        <w:rPr>
          <w:sz w:val="22"/>
          <w:szCs w:val="22"/>
        </w:rPr>
      </w:pPr>
      <w:hyperlink r:id="rId636" w:history="1">
        <w:r w:rsidR="00922569" w:rsidRPr="00C20326">
          <w:rPr>
            <w:rStyle w:val="Hyperlink"/>
            <w:sz w:val="22"/>
            <w:szCs w:val="22"/>
          </w:rPr>
          <w:t>1467r0</w:t>
        </w:r>
      </w:hyperlink>
      <w:r w:rsidR="00922569" w:rsidRPr="00922569">
        <w:rPr>
          <w:sz w:val="22"/>
          <w:szCs w:val="22"/>
        </w:rPr>
        <w:t xml:space="preserve"> 320MHz </w:t>
      </w:r>
      <w:proofErr w:type="spellStart"/>
      <w:r w:rsidR="00922569" w:rsidRPr="00922569">
        <w:rPr>
          <w:sz w:val="22"/>
          <w:szCs w:val="22"/>
        </w:rPr>
        <w:t>signaling</w:t>
      </w:r>
      <w:proofErr w:type="spellEnd"/>
      <w:r w:rsidR="00922569" w:rsidRPr="00922569">
        <w:rPr>
          <w:sz w:val="22"/>
          <w:szCs w:val="22"/>
        </w:rPr>
        <w:t xml:space="preserve">                                                              </w:t>
      </w:r>
      <w:r w:rsidR="00DC3794">
        <w:rPr>
          <w:sz w:val="22"/>
          <w:szCs w:val="22"/>
        </w:rPr>
        <w:t xml:space="preserve">   </w:t>
      </w:r>
      <w:r w:rsidR="00922569" w:rsidRPr="00922569">
        <w:rPr>
          <w:sz w:val="22"/>
          <w:szCs w:val="22"/>
        </w:rPr>
        <w:t>Ron Porat</w:t>
      </w:r>
    </w:p>
    <w:p w14:paraId="07845D33" w14:textId="235778F6" w:rsidR="00922569" w:rsidRPr="00922569" w:rsidRDefault="00E153EF" w:rsidP="00922569">
      <w:pPr>
        <w:pStyle w:val="ListParagraph"/>
        <w:numPr>
          <w:ilvl w:val="1"/>
          <w:numId w:val="3"/>
        </w:numPr>
        <w:rPr>
          <w:sz w:val="22"/>
          <w:szCs w:val="22"/>
        </w:rPr>
      </w:pPr>
      <w:hyperlink r:id="rId637" w:history="1">
        <w:r w:rsidR="00922569" w:rsidRPr="00F96DC9">
          <w:rPr>
            <w:rStyle w:val="Hyperlink"/>
            <w:sz w:val="22"/>
            <w:szCs w:val="22"/>
          </w:rPr>
          <w:t>1342r0</w:t>
        </w:r>
      </w:hyperlink>
      <w:r w:rsidR="00922569" w:rsidRPr="00922569">
        <w:rPr>
          <w:sz w:val="22"/>
          <w:szCs w:val="22"/>
        </w:rPr>
        <w:t xml:space="preserve"> EHT Sounding feedback request parameters                       </w:t>
      </w:r>
      <w:r w:rsidR="00DC3794">
        <w:rPr>
          <w:sz w:val="22"/>
          <w:szCs w:val="22"/>
        </w:rPr>
        <w:t xml:space="preserve"> </w:t>
      </w:r>
      <w:r w:rsidR="00922569" w:rsidRPr="00922569">
        <w:rPr>
          <w:sz w:val="22"/>
          <w:szCs w:val="22"/>
        </w:rPr>
        <w:t>Genadiy Tsodik</w:t>
      </w:r>
    </w:p>
    <w:p w14:paraId="4B343467" w14:textId="6C71E170" w:rsidR="00922569" w:rsidRPr="00E932C4" w:rsidRDefault="00922569" w:rsidP="00922569">
      <w:pPr>
        <w:pStyle w:val="ListParagraph"/>
        <w:numPr>
          <w:ilvl w:val="1"/>
          <w:numId w:val="3"/>
        </w:numPr>
        <w:rPr>
          <w:sz w:val="22"/>
          <w:szCs w:val="22"/>
        </w:rPr>
      </w:pPr>
      <w:r w:rsidRPr="00F96DC9">
        <w:rPr>
          <w:color w:val="FF0000"/>
          <w:sz w:val="22"/>
          <w:szCs w:val="22"/>
        </w:rPr>
        <w:t xml:space="preserve">1515r0 </w:t>
      </w:r>
      <w:proofErr w:type="spellStart"/>
      <w:r w:rsidRPr="00922569">
        <w:rPr>
          <w:sz w:val="22"/>
          <w:szCs w:val="22"/>
        </w:rPr>
        <w:t>Signaling</w:t>
      </w:r>
      <w:proofErr w:type="spellEnd"/>
      <w:r w:rsidRPr="00922569">
        <w:rPr>
          <w:sz w:val="22"/>
          <w:szCs w:val="22"/>
        </w:rPr>
        <w:t xml:space="preserve"> for various transmission modes of MU PPDU      Dongguk Lim</w:t>
      </w:r>
    </w:p>
    <w:p w14:paraId="38A795CF" w14:textId="77777777" w:rsidR="00E932C4" w:rsidRPr="00E932C4" w:rsidRDefault="00E932C4" w:rsidP="00E932C4">
      <w:pPr>
        <w:ind w:left="360" w:firstLine="360"/>
      </w:pPr>
      <w:r w:rsidRPr="00E932C4">
        <w:rPr>
          <w:i/>
          <w:iCs/>
        </w:rPr>
        <w:t xml:space="preserve">      * Note: Need to be uploaded to Mentor website 7 days prior to the conf call</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rsidRPr="006B2CB3">
        <w:rPr>
          <w:highlight w:val="yellow"/>
        </w:rPr>
        <w:t>7</w:t>
      </w:r>
      <w:r w:rsidRPr="006B2CB3">
        <w:rPr>
          <w:highlight w:val="yellow"/>
          <w:vertAlign w:val="superscript"/>
        </w:rPr>
        <w:t>th</w:t>
      </w:r>
      <w:r w:rsidRPr="006B2CB3">
        <w:rPr>
          <w:highlight w:val="yellow"/>
        </w:rPr>
        <w:t xml:space="preserve"> Conf. Call: September 24 (19:00–22:00 ET)–MAC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Cause an LOA to be submitted to the IEEE-SA (</w:t>
      </w:r>
      <w:hyperlink r:id="rId638"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639"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6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641"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42"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43"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5BB926CF" w14:textId="77777777" w:rsidR="007626B3" w:rsidRDefault="007626B3" w:rsidP="007626B3">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7626B3" w:rsidRPr="00F7512A" w14:paraId="761281ED" w14:textId="77777777" w:rsidTr="00524729">
        <w:tc>
          <w:tcPr>
            <w:tcW w:w="2245" w:type="dxa"/>
          </w:tcPr>
          <w:p w14:paraId="6912B594" w14:textId="77777777" w:rsidR="007626B3" w:rsidRPr="00F7512A" w:rsidRDefault="007626B3" w:rsidP="00524729">
            <w:pPr>
              <w:jc w:val="center"/>
              <w:rPr>
                <w:b/>
                <w:bCs/>
                <w:sz w:val="20"/>
              </w:rPr>
            </w:pPr>
            <w:r w:rsidRPr="00F7512A">
              <w:rPr>
                <w:b/>
                <w:bCs/>
                <w:sz w:val="20"/>
                <w:highlight w:val="red"/>
              </w:rPr>
              <w:t>Not Uploaded</w:t>
            </w:r>
          </w:p>
        </w:tc>
        <w:tc>
          <w:tcPr>
            <w:tcW w:w="2250" w:type="dxa"/>
          </w:tcPr>
          <w:p w14:paraId="0DCCDB91" w14:textId="77777777" w:rsidR="007626B3" w:rsidRPr="00F7512A" w:rsidRDefault="007626B3" w:rsidP="00524729">
            <w:pPr>
              <w:jc w:val="center"/>
              <w:rPr>
                <w:b/>
                <w:bCs/>
                <w:sz w:val="20"/>
              </w:rPr>
            </w:pPr>
            <w:r w:rsidRPr="00F7512A">
              <w:rPr>
                <w:b/>
                <w:bCs/>
                <w:sz w:val="20"/>
                <w:highlight w:val="cyan"/>
              </w:rPr>
              <w:t>Uploaded</w:t>
            </w:r>
          </w:p>
        </w:tc>
        <w:tc>
          <w:tcPr>
            <w:tcW w:w="2250" w:type="dxa"/>
          </w:tcPr>
          <w:p w14:paraId="070FF344" w14:textId="77777777" w:rsidR="007626B3" w:rsidRPr="00F7512A" w:rsidRDefault="007626B3" w:rsidP="00524729">
            <w:pPr>
              <w:jc w:val="center"/>
              <w:rPr>
                <w:b/>
                <w:bCs/>
                <w:sz w:val="20"/>
              </w:rPr>
            </w:pPr>
            <w:r w:rsidRPr="00F7512A">
              <w:rPr>
                <w:b/>
                <w:bCs/>
                <w:sz w:val="20"/>
                <w:highlight w:val="yellow"/>
              </w:rPr>
              <w:t>And Presented</w:t>
            </w:r>
          </w:p>
        </w:tc>
        <w:tc>
          <w:tcPr>
            <w:tcW w:w="3510" w:type="dxa"/>
          </w:tcPr>
          <w:p w14:paraId="09F423EA" w14:textId="77777777" w:rsidR="007626B3" w:rsidRPr="00F7512A" w:rsidRDefault="007626B3" w:rsidP="00524729">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626B3" w:rsidRPr="00F7512A" w14:paraId="085A64A4" w14:textId="77777777" w:rsidTr="00524729">
        <w:tc>
          <w:tcPr>
            <w:tcW w:w="2245" w:type="dxa"/>
          </w:tcPr>
          <w:p w14:paraId="3F0F4A99" w14:textId="77777777" w:rsidR="007626B3" w:rsidRPr="00B14CA3" w:rsidRDefault="007626B3" w:rsidP="00524729">
            <w:pPr>
              <w:rPr>
                <w:sz w:val="20"/>
              </w:rPr>
            </w:pPr>
          </w:p>
        </w:tc>
        <w:tc>
          <w:tcPr>
            <w:tcW w:w="2250" w:type="dxa"/>
          </w:tcPr>
          <w:p w14:paraId="48AD9FD4" w14:textId="73DC8B1A" w:rsidR="007626B3" w:rsidRPr="00B14CA3" w:rsidRDefault="007626B3" w:rsidP="00524729">
            <w:pPr>
              <w:rPr>
                <w:sz w:val="20"/>
              </w:rPr>
            </w:pPr>
          </w:p>
        </w:tc>
        <w:tc>
          <w:tcPr>
            <w:tcW w:w="2250" w:type="dxa"/>
          </w:tcPr>
          <w:p w14:paraId="47D97676" w14:textId="43713FE1" w:rsidR="007626B3" w:rsidRPr="00B14CA3" w:rsidRDefault="007626B3" w:rsidP="00524729">
            <w:pPr>
              <w:rPr>
                <w:sz w:val="20"/>
              </w:rPr>
            </w:pPr>
            <w:r w:rsidRPr="00B14CA3">
              <w:rPr>
                <w:sz w:val="20"/>
              </w:rPr>
              <w:t>1320, 1274, 1332, 1407</w:t>
            </w:r>
            <w:r w:rsidR="00D826D3">
              <w:rPr>
                <w:sz w:val="20"/>
              </w:rPr>
              <w:t xml:space="preserve">, </w:t>
            </w:r>
            <w:r w:rsidR="00D826D3" w:rsidRPr="00B14CA3">
              <w:rPr>
                <w:sz w:val="20"/>
              </w:rPr>
              <w:t>1434, 1408, 1440, 1445, 1411, 1431.</w:t>
            </w:r>
          </w:p>
        </w:tc>
        <w:tc>
          <w:tcPr>
            <w:tcW w:w="3510" w:type="dxa"/>
          </w:tcPr>
          <w:p w14:paraId="7CA25CAA" w14:textId="77777777" w:rsidR="007626B3" w:rsidRDefault="00E153EF" w:rsidP="00524729">
            <w:pPr>
              <w:rPr>
                <w:sz w:val="20"/>
              </w:rPr>
            </w:pPr>
            <w:hyperlink r:id="rId644" w:history="1">
              <w:r w:rsidR="007626B3" w:rsidRPr="00B14CA3">
                <w:rPr>
                  <w:rStyle w:val="Hyperlink"/>
                  <w:sz w:val="20"/>
                </w:rPr>
                <w:t>1256r3</w:t>
              </w:r>
            </w:hyperlink>
            <w:r w:rsidR="007626B3" w:rsidRPr="00B14CA3">
              <w:rPr>
                <w:sz w:val="20"/>
              </w:rPr>
              <w:t xml:space="preserve">, </w:t>
            </w:r>
            <w:hyperlink r:id="rId645" w:history="1">
              <w:r w:rsidR="007626B3" w:rsidRPr="00B14CA3">
                <w:rPr>
                  <w:rStyle w:val="Hyperlink"/>
                  <w:sz w:val="20"/>
                </w:rPr>
                <w:t>1255r4</w:t>
              </w:r>
            </w:hyperlink>
            <w:r w:rsidR="007626B3" w:rsidRPr="00B14CA3">
              <w:rPr>
                <w:sz w:val="20"/>
              </w:rPr>
              <w:t xml:space="preserve">, </w:t>
            </w:r>
            <w:hyperlink r:id="rId646" w:history="1">
              <w:r w:rsidR="007626B3" w:rsidRPr="00B14CA3">
                <w:rPr>
                  <w:rStyle w:val="Hyperlink"/>
                  <w:sz w:val="20"/>
                </w:rPr>
                <w:t>1272r1</w:t>
              </w:r>
            </w:hyperlink>
            <w:r w:rsidR="007626B3" w:rsidRPr="00B14CA3">
              <w:rPr>
                <w:sz w:val="20"/>
              </w:rPr>
              <w:t xml:space="preserve">, </w:t>
            </w:r>
            <w:hyperlink r:id="rId647" w:history="1">
              <w:r w:rsidR="007626B3" w:rsidRPr="00B14CA3">
                <w:rPr>
                  <w:rStyle w:val="Hyperlink"/>
                  <w:sz w:val="20"/>
                </w:rPr>
                <w:t>1261r1</w:t>
              </w:r>
            </w:hyperlink>
            <w:r w:rsidR="007626B3" w:rsidRPr="00B14CA3">
              <w:rPr>
                <w:sz w:val="20"/>
              </w:rPr>
              <w:t xml:space="preserve">, </w:t>
            </w:r>
            <w:hyperlink r:id="rId648" w:history="1">
              <w:r w:rsidR="007626B3" w:rsidRPr="00B14CA3">
                <w:rPr>
                  <w:rStyle w:val="Hyperlink"/>
                  <w:sz w:val="20"/>
                </w:rPr>
                <w:t>1291r12</w:t>
              </w:r>
            </w:hyperlink>
            <w:r w:rsidR="007626B3" w:rsidRPr="00B14CA3">
              <w:rPr>
                <w:sz w:val="20"/>
              </w:rPr>
              <w:t xml:space="preserve">, </w:t>
            </w:r>
            <w:hyperlink r:id="rId649" w:history="1">
              <w:r w:rsidR="007626B3" w:rsidRPr="00B14CA3">
                <w:rPr>
                  <w:rStyle w:val="Hyperlink"/>
                  <w:sz w:val="20"/>
                </w:rPr>
                <w:t>1271r7</w:t>
              </w:r>
            </w:hyperlink>
            <w:r w:rsidR="007626B3" w:rsidRPr="00B14CA3">
              <w:rPr>
                <w:sz w:val="20"/>
              </w:rPr>
              <w:t xml:space="preserve">, </w:t>
            </w:r>
            <w:hyperlink r:id="rId650" w:history="1">
              <w:r w:rsidR="007626B3" w:rsidRPr="00B14CA3">
                <w:rPr>
                  <w:rStyle w:val="Hyperlink"/>
                  <w:sz w:val="20"/>
                </w:rPr>
                <w:t>1275r4</w:t>
              </w:r>
            </w:hyperlink>
            <w:r w:rsidR="007626B3" w:rsidRPr="00B14CA3">
              <w:rPr>
                <w:sz w:val="20"/>
              </w:rPr>
              <w:t xml:space="preserve">, </w:t>
            </w:r>
            <w:hyperlink r:id="rId651" w:history="1">
              <w:r w:rsidR="007626B3" w:rsidRPr="00B14CA3">
                <w:rPr>
                  <w:rStyle w:val="Hyperlink"/>
                  <w:sz w:val="20"/>
                </w:rPr>
                <w:t>1270r4</w:t>
              </w:r>
            </w:hyperlink>
            <w:r w:rsidR="007626B3" w:rsidRPr="00B14CA3">
              <w:rPr>
                <w:sz w:val="20"/>
              </w:rPr>
              <w:t xml:space="preserve">, </w:t>
            </w:r>
            <w:hyperlink r:id="rId652" w:history="1">
              <w:r w:rsidR="007626B3" w:rsidRPr="00B14CA3">
                <w:rPr>
                  <w:rStyle w:val="Hyperlink"/>
                  <w:sz w:val="20"/>
                </w:rPr>
                <w:t>1300r8</w:t>
              </w:r>
            </w:hyperlink>
            <w:r w:rsidR="007626B3" w:rsidRPr="00B14CA3">
              <w:rPr>
                <w:sz w:val="20"/>
              </w:rPr>
              <w:t xml:space="preserve">, </w:t>
            </w:r>
            <w:hyperlink r:id="rId653" w:history="1">
              <w:r w:rsidR="007626B3" w:rsidRPr="00B14CA3">
                <w:rPr>
                  <w:rStyle w:val="Hyperlink"/>
                  <w:sz w:val="20"/>
                </w:rPr>
                <w:t>1299r6</w:t>
              </w:r>
            </w:hyperlink>
            <w:r w:rsidR="007626B3" w:rsidRPr="00B14CA3">
              <w:rPr>
                <w:sz w:val="20"/>
              </w:rPr>
              <w:t xml:space="preserve">, </w:t>
            </w:r>
            <w:hyperlink r:id="rId654" w:history="1">
              <w:r w:rsidR="007626B3" w:rsidRPr="00B14CA3">
                <w:rPr>
                  <w:rStyle w:val="Hyperlink"/>
                  <w:sz w:val="20"/>
                </w:rPr>
                <w:t>1359r4</w:t>
              </w:r>
            </w:hyperlink>
            <w:r w:rsidR="007626B3" w:rsidRPr="00B14CA3">
              <w:rPr>
                <w:sz w:val="20"/>
              </w:rPr>
              <w:t xml:space="preserve">, </w:t>
            </w:r>
            <w:hyperlink r:id="rId655" w:history="1">
              <w:r w:rsidR="007626B3" w:rsidRPr="00B14CA3">
                <w:rPr>
                  <w:rStyle w:val="Hyperlink"/>
                  <w:sz w:val="20"/>
                </w:rPr>
                <w:t>1353r5</w:t>
              </w:r>
            </w:hyperlink>
            <w:r w:rsidR="007626B3" w:rsidRPr="00B14CA3">
              <w:rPr>
                <w:sz w:val="20"/>
              </w:rPr>
              <w:t xml:space="preserve">, </w:t>
            </w:r>
          </w:p>
          <w:p w14:paraId="7BC9D0C1" w14:textId="77777777" w:rsidR="007626B3" w:rsidRPr="00D91C7B" w:rsidRDefault="00E153EF" w:rsidP="00524729">
            <w:pPr>
              <w:rPr>
                <w:sz w:val="20"/>
              </w:rPr>
            </w:pPr>
            <w:hyperlink r:id="rId656" w:history="1">
              <w:r w:rsidR="007626B3" w:rsidRPr="00D91C7B">
                <w:rPr>
                  <w:rStyle w:val="Hyperlink"/>
                  <w:sz w:val="20"/>
                </w:rPr>
                <w:t>1309r6</w:t>
              </w:r>
            </w:hyperlink>
            <w:r w:rsidR="007626B3" w:rsidRPr="00D91C7B">
              <w:rPr>
                <w:sz w:val="20"/>
              </w:rPr>
              <w:t xml:space="preserve">, </w:t>
            </w:r>
            <w:hyperlink r:id="rId657" w:history="1">
              <w:r w:rsidR="007626B3" w:rsidRPr="00D91C7B">
                <w:rPr>
                  <w:rStyle w:val="Hyperlink"/>
                  <w:sz w:val="20"/>
                </w:rPr>
                <w:t>1281r4</w:t>
              </w:r>
            </w:hyperlink>
            <w:r w:rsidR="007626B3" w:rsidRPr="00D91C7B">
              <w:rPr>
                <w:sz w:val="20"/>
              </w:rPr>
              <w:t xml:space="preserve">, </w:t>
            </w:r>
            <w:hyperlink r:id="rId658" w:history="1">
              <w:r w:rsidR="007626B3" w:rsidRPr="00D91C7B">
                <w:rPr>
                  <w:rStyle w:val="Hyperlink"/>
                  <w:sz w:val="20"/>
                </w:rPr>
                <w:t>1336r5</w:t>
              </w:r>
            </w:hyperlink>
            <w:r w:rsidR="007626B3" w:rsidRPr="00D91C7B">
              <w:rPr>
                <w:sz w:val="20"/>
              </w:rPr>
              <w:t xml:space="preserve">, </w:t>
            </w:r>
            <w:hyperlink r:id="rId659" w:history="1">
              <w:r w:rsidR="007626B3" w:rsidRPr="00D91C7B">
                <w:rPr>
                  <w:rStyle w:val="Hyperlink"/>
                  <w:sz w:val="20"/>
                </w:rPr>
                <w:t>1292r6</w:t>
              </w:r>
            </w:hyperlink>
            <w:ins w:id="44" w:author="Alfred Aster" w:date="2020-09-23T07:48: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"https://mentor.ieee.org/802.11/dcn/20/11-20-1395-12-00be-pdt-mac-mlo-multi-link-channel-access-general-non-str.docx" </w:instrText>
            </w:r>
            <w:r w:rsidR="007626B3">
              <w:rPr>
                <w:rStyle w:val="Hyperlink"/>
                <w:sz w:val="20"/>
              </w:rPr>
              <w:fldChar w:fldCharType="separate"/>
            </w:r>
            <w:ins w:id="45" w:author="Alfred Aster" w:date="2020-09-23T07:48:00Z">
              <w:r w:rsidR="007626B3" w:rsidRPr="00B0532D">
                <w:rPr>
                  <w:rStyle w:val="Hyperlink"/>
                  <w:sz w:val="20"/>
                </w:rPr>
                <w:t>1395r12</w:t>
              </w:r>
            </w:ins>
            <w:r w:rsidR="007626B3">
              <w:rPr>
                <w:rStyle w:val="Hyperlink"/>
                <w:sz w:val="20"/>
              </w:rPr>
              <w:fldChar w:fldCharType="end"/>
            </w:r>
            <w:ins w:id="46" w:author="Alfred Aster" w:date="2020-09-23T07:48:00Z">
              <w:r w:rsidR="007626B3" w:rsidRPr="00D91C7B">
                <w:rPr>
                  <w:rStyle w:val="Hyperlink"/>
                  <w:sz w:val="20"/>
                </w:rPr>
                <w:t xml:space="preserve">, </w:t>
              </w:r>
            </w:ins>
            <w:hyperlink r:id="rId660" w:history="1">
              <w:r w:rsidR="007626B3" w:rsidRPr="00B0532D">
                <w:rPr>
                  <w:rStyle w:val="Hyperlink"/>
                  <w:sz w:val="20"/>
                </w:rPr>
                <w:t>1333r2</w:t>
              </w:r>
            </w:hyperlink>
            <w:ins w:id="47" w:author="Alfred Aster" w:date="2020-09-23T08:13: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"https://mentor.ieee.org/802.11/dcn/20/11-20-1409-03-00be-pdt-mac-sta-id.docx" </w:instrText>
            </w:r>
            <w:r w:rsidR="007626B3">
              <w:rPr>
                <w:rStyle w:val="Hyperlink"/>
                <w:sz w:val="20"/>
              </w:rPr>
              <w:fldChar w:fldCharType="separate"/>
            </w:r>
            <w:ins w:id="48" w:author="Alfred Aster" w:date="2020-09-23T08:13:00Z">
              <w:r w:rsidR="007626B3" w:rsidRPr="00114A6B">
                <w:rPr>
                  <w:rStyle w:val="Hyperlink"/>
                  <w:sz w:val="20"/>
                </w:rPr>
                <w:t>1409r3</w:t>
              </w:r>
            </w:ins>
            <w:r w:rsidR="007626B3">
              <w:rPr>
                <w:rStyle w:val="Hyperlink"/>
                <w:sz w:val="20"/>
              </w:rPr>
              <w:fldChar w:fldCharType="end"/>
            </w:r>
          </w:p>
        </w:tc>
      </w:tr>
    </w:tbl>
    <w:p w14:paraId="0ED3AA0B" w14:textId="77777777" w:rsidR="007626B3" w:rsidRDefault="007626B3" w:rsidP="007626B3">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FE75AFF" w14:textId="77777777" w:rsidR="007626B3" w:rsidRPr="001A004C" w:rsidRDefault="00E153EF" w:rsidP="007626B3">
      <w:pPr>
        <w:pStyle w:val="ListParagraph"/>
        <w:numPr>
          <w:ilvl w:val="1"/>
          <w:numId w:val="3"/>
        </w:numPr>
        <w:rPr>
          <w:color w:val="000000" w:themeColor="text1"/>
          <w:sz w:val="22"/>
          <w:szCs w:val="22"/>
        </w:rPr>
      </w:pPr>
      <w:hyperlink r:id="rId661" w:history="1">
        <w:r w:rsidR="007626B3" w:rsidRPr="001A004C">
          <w:rPr>
            <w:rStyle w:val="Hyperlink"/>
            <w:color w:val="5B9BD5" w:themeColor="accent1"/>
            <w:sz w:val="22"/>
            <w:szCs w:val="22"/>
          </w:rPr>
          <w:t>1320r5</w:t>
        </w:r>
      </w:hyperlink>
      <w:r w:rsidR="007626B3" w:rsidRPr="001A004C">
        <w:rPr>
          <w:color w:val="5B9BD5" w:themeColor="accent1"/>
          <w:sz w:val="22"/>
          <w:szCs w:val="22"/>
        </w:rPr>
        <w:t xml:space="preserve">  </w:t>
      </w:r>
      <w:r w:rsidR="007626B3" w:rsidRPr="001A004C">
        <w:rPr>
          <w:color w:val="000000" w:themeColor="text1"/>
          <w:sz w:val="22"/>
          <w:szCs w:val="22"/>
        </w:rPr>
        <w:t>Multi-link-channel-access-capability-</w:t>
      </w:r>
      <w:proofErr w:type="spellStart"/>
      <w:r w:rsidR="007626B3" w:rsidRPr="001A004C">
        <w:rPr>
          <w:color w:val="000000" w:themeColor="text1"/>
          <w:sz w:val="22"/>
          <w:szCs w:val="22"/>
        </w:rPr>
        <w:t>signaling</w:t>
      </w:r>
      <w:proofErr w:type="spellEnd"/>
      <w:r w:rsidR="007626B3" w:rsidRPr="001A004C">
        <w:rPr>
          <w:color w:val="000000" w:themeColor="text1"/>
          <w:sz w:val="22"/>
          <w:szCs w:val="22"/>
        </w:rPr>
        <w:t xml:space="preserve"> </w:t>
      </w:r>
      <w:r w:rsidR="007626B3" w:rsidRPr="001A004C">
        <w:rPr>
          <w:color w:val="000000" w:themeColor="text1"/>
          <w:sz w:val="22"/>
          <w:szCs w:val="22"/>
        </w:rPr>
        <w:tab/>
      </w:r>
      <w:r w:rsidR="007626B3" w:rsidRPr="001A004C">
        <w:rPr>
          <w:color w:val="000000" w:themeColor="text1"/>
          <w:sz w:val="22"/>
          <w:szCs w:val="22"/>
        </w:rPr>
        <w:tab/>
        <w:t>Yunbo Li</w:t>
      </w:r>
      <w:r w:rsidR="007626B3" w:rsidRPr="001A004C">
        <w:rPr>
          <w:color w:val="000000" w:themeColor="text1"/>
          <w:sz w:val="22"/>
          <w:szCs w:val="22"/>
        </w:rPr>
        <w:tab/>
        <w:t xml:space="preserve">     [SP]</w:t>
      </w:r>
    </w:p>
    <w:p w14:paraId="799ADB6C" w14:textId="77777777" w:rsidR="007626B3" w:rsidRPr="001A004C" w:rsidRDefault="00E153EF" w:rsidP="007626B3">
      <w:pPr>
        <w:pStyle w:val="ListParagraph"/>
        <w:numPr>
          <w:ilvl w:val="1"/>
          <w:numId w:val="3"/>
        </w:numPr>
        <w:rPr>
          <w:color w:val="000000" w:themeColor="text1"/>
          <w:sz w:val="22"/>
          <w:szCs w:val="22"/>
        </w:rPr>
      </w:pPr>
      <w:hyperlink r:id="rId662" w:history="1">
        <w:r w:rsidR="007626B3" w:rsidRPr="001A004C">
          <w:rPr>
            <w:rStyle w:val="Hyperlink"/>
            <w:color w:val="5B9BD5" w:themeColor="accent1"/>
            <w:sz w:val="22"/>
            <w:szCs w:val="22"/>
          </w:rPr>
          <w:t>1274r5</w:t>
        </w:r>
      </w:hyperlink>
      <w:r w:rsidR="007626B3" w:rsidRPr="001A004C">
        <w:rPr>
          <w:color w:val="000000" w:themeColor="text1"/>
          <w:sz w:val="22"/>
          <w:szCs w:val="22"/>
        </w:rPr>
        <w:t xml:space="preserve">  ML-IE-Structure</w:t>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t>Abhishek Patil</w:t>
      </w:r>
      <w:r w:rsidR="007626B3" w:rsidRPr="001A004C">
        <w:rPr>
          <w:color w:val="000000" w:themeColor="text1"/>
          <w:sz w:val="22"/>
          <w:szCs w:val="22"/>
        </w:rPr>
        <w:tab/>
        <w:t xml:space="preserve">     [SP]</w:t>
      </w:r>
    </w:p>
    <w:p w14:paraId="44E0C8ED" w14:textId="77777777" w:rsidR="007626B3" w:rsidRPr="001A004C" w:rsidRDefault="00E153EF" w:rsidP="007626B3">
      <w:pPr>
        <w:pStyle w:val="ListParagraph"/>
        <w:numPr>
          <w:ilvl w:val="1"/>
          <w:numId w:val="3"/>
        </w:numPr>
        <w:rPr>
          <w:color w:val="000000" w:themeColor="text1"/>
          <w:sz w:val="22"/>
          <w:szCs w:val="22"/>
        </w:rPr>
      </w:pPr>
      <w:hyperlink r:id="rId663" w:history="1">
        <w:r w:rsidR="007626B3" w:rsidRPr="001A004C">
          <w:rPr>
            <w:rStyle w:val="Hyperlink"/>
            <w:color w:val="5B9BD5" w:themeColor="accent1"/>
            <w:sz w:val="22"/>
            <w:szCs w:val="22"/>
          </w:rPr>
          <w:t>1332r2</w:t>
        </w:r>
      </w:hyperlink>
      <w:r w:rsidR="007626B3" w:rsidRPr="001A004C">
        <w:rPr>
          <w:color w:val="000000" w:themeColor="text1"/>
          <w:sz w:val="22"/>
          <w:szCs w:val="22"/>
        </w:rPr>
        <w:t xml:space="preserve">  MLO BSS parameter update</w:t>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t>Ming Gan               [SP]</w:t>
      </w:r>
    </w:p>
    <w:p w14:paraId="6AF78B5F" w14:textId="77777777" w:rsidR="007626B3" w:rsidRPr="001A004C" w:rsidRDefault="00E153EF" w:rsidP="007626B3">
      <w:pPr>
        <w:pStyle w:val="ListParagraph"/>
        <w:numPr>
          <w:ilvl w:val="1"/>
          <w:numId w:val="3"/>
        </w:numPr>
        <w:rPr>
          <w:color w:val="000000" w:themeColor="text1"/>
          <w:sz w:val="22"/>
          <w:szCs w:val="22"/>
        </w:rPr>
      </w:pPr>
      <w:hyperlink r:id="rId664" w:history="1">
        <w:r w:rsidR="007626B3" w:rsidRPr="001A004C">
          <w:rPr>
            <w:rStyle w:val="Hyperlink"/>
            <w:color w:val="5B9BD5" w:themeColor="accent1"/>
            <w:sz w:val="22"/>
            <w:szCs w:val="22"/>
          </w:rPr>
          <w:t>1407r5</w:t>
        </w:r>
      </w:hyperlink>
      <w:r w:rsidR="007626B3" w:rsidRPr="001A004C">
        <w:rPr>
          <w:color w:val="000000" w:themeColor="text1"/>
          <w:sz w:val="22"/>
          <w:szCs w:val="22"/>
        </w:rPr>
        <w:t xml:space="preserve">  Soft-AP-MLD-Operation</w:t>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t>Kaiying Lu             [SP]</w:t>
      </w:r>
    </w:p>
    <w:p w14:paraId="71B6AFD0" w14:textId="77777777" w:rsidR="007626B3" w:rsidRPr="001A004C" w:rsidRDefault="00E153EF" w:rsidP="007626B3">
      <w:pPr>
        <w:pStyle w:val="ListParagraph"/>
        <w:numPr>
          <w:ilvl w:val="1"/>
          <w:numId w:val="3"/>
        </w:numPr>
        <w:rPr>
          <w:color w:val="000000" w:themeColor="text1"/>
          <w:sz w:val="22"/>
          <w:szCs w:val="22"/>
        </w:rPr>
      </w:pPr>
      <w:hyperlink r:id="rId665" w:history="1">
        <w:r w:rsidR="007626B3" w:rsidRPr="001A004C">
          <w:rPr>
            <w:rStyle w:val="Hyperlink"/>
            <w:color w:val="5B9BD5" w:themeColor="accent1"/>
            <w:sz w:val="22"/>
            <w:szCs w:val="22"/>
          </w:rPr>
          <w:t>1434r2</w:t>
        </w:r>
      </w:hyperlink>
      <w:r w:rsidR="007626B3" w:rsidRPr="001A004C">
        <w:rPr>
          <w:color w:val="000000" w:themeColor="text1"/>
          <w:sz w:val="22"/>
          <w:szCs w:val="22"/>
        </w:rPr>
        <w:t xml:space="preserve">  NS/EP Priority Access </w:t>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t>Subir Das</w:t>
      </w:r>
    </w:p>
    <w:p w14:paraId="0883A49E" w14:textId="39D557DE" w:rsidR="007626B3" w:rsidRPr="001A004C" w:rsidRDefault="00E153EF" w:rsidP="007626B3">
      <w:pPr>
        <w:pStyle w:val="ListParagraph"/>
        <w:numPr>
          <w:ilvl w:val="1"/>
          <w:numId w:val="3"/>
        </w:numPr>
        <w:rPr>
          <w:color w:val="000000" w:themeColor="text1"/>
          <w:sz w:val="22"/>
          <w:szCs w:val="22"/>
        </w:rPr>
      </w:pPr>
      <w:hyperlink r:id="rId666" w:history="1">
        <w:r w:rsidR="007626B3" w:rsidRPr="001A004C">
          <w:rPr>
            <w:rStyle w:val="Hyperlink"/>
            <w:color w:val="5B9BD5" w:themeColor="accent1"/>
            <w:sz w:val="22"/>
            <w:szCs w:val="22"/>
          </w:rPr>
          <w:t>1408r0</w:t>
        </w:r>
      </w:hyperlink>
      <w:r w:rsidR="007626B3" w:rsidRPr="001A004C">
        <w:rPr>
          <w:color w:val="000000" w:themeColor="text1"/>
          <w:sz w:val="22"/>
          <w:szCs w:val="22"/>
        </w:rPr>
        <w:t xml:space="preserve"> </w:t>
      </w:r>
      <w:r w:rsidR="007626B3" w:rsidRPr="001A004C">
        <w:rPr>
          <w:color w:val="000000" w:themeColor="text1"/>
          <w:sz w:val="22"/>
          <w:szCs w:val="22"/>
        </w:rPr>
        <w:tab/>
        <w:t>TXOP-Preamble-Puncturing</w:t>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t>Yanjun Sun</w:t>
      </w:r>
      <w:r w:rsidR="00D377D7">
        <w:rPr>
          <w:color w:val="000000" w:themeColor="text1"/>
          <w:sz w:val="22"/>
          <w:szCs w:val="22"/>
        </w:rPr>
        <w:tab/>
        <w:t xml:space="preserve">     </w:t>
      </w:r>
      <w:r w:rsidR="00D377D7" w:rsidRPr="001A004C">
        <w:rPr>
          <w:color w:val="000000" w:themeColor="text1"/>
          <w:sz w:val="22"/>
          <w:szCs w:val="22"/>
        </w:rPr>
        <w:t>[SP]</w:t>
      </w:r>
    </w:p>
    <w:p w14:paraId="3D4F0429" w14:textId="4898B956" w:rsidR="007626B3" w:rsidRPr="001A004C" w:rsidRDefault="00E153EF" w:rsidP="007626B3">
      <w:pPr>
        <w:pStyle w:val="ListParagraph"/>
        <w:numPr>
          <w:ilvl w:val="1"/>
          <w:numId w:val="3"/>
        </w:numPr>
        <w:rPr>
          <w:color w:val="000000" w:themeColor="text1"/>
          <w:sz w:val="22"/>
          <w:szCs w:val="22"/>
        </w:rPr>
      </w:pPr>
      <w:hyperlink r:id="rId667" w:history="1">
        <w:r w:rsidR="007626B3" w:rsidRPr="001A004C">
          <w:rPr>
            <w:rStyle w:val="Hyperlink"/>
            <w:color w:val="5B9BD5" w:themeColor="accent1"/>
            <w:sz w:val="22"/>
            <w:szCs w:val="22"/>
          </w:rPr>
          <w:t>1440r2</w:t>
        </w:r>
      </w:hyperlink>
      <w:r w:rsidR="007626B3" w:rsidRPr="001A004C">
        <w:rPr>
          <w:color w:val="000000" w:themeColor="text1"/>
          <w:sz w:val="22"/>
          <w:szCs w:val="22"/>
        </w:rPr>
        <w:t xml:space="preserve">  MLO enhanced multi-link operation mode</w:t>
      </w:r>
      <w:r w:rsidR="007626B3" w:rsidRPr="001A004C">
        <w:rPr>
          <w:color w:val="000000" w:themeColor="text1"/>
          <w:sz w:val="22"/>
          <w:szCs w:val="22"/>
        </w:rPr>
        <w:tab/>
      </w:r>
      <w:r w:rsidR="007626B3" w:rsidRPr="001A004C">
        <w:rPr>
          <w:color w:val="000000" w:themeColor="text1"/>
          <w:sz w:val="22"/>
          <w:szCs w:val="22"/>
        </w:rPr>
        <w:tab/>
        <w:t>Young Hoon Kwon</w:t>
      </w:r>
      <w:r w:rsidR="00D377D7" w:rsidRPr="001A004C">
        <w:rPr>
          <w:color w:val="000000" w:themeColor="text1"/>
          <w:sz w:val="22"/>
          <w:szCs w:val="22"/>
        </w:rPr>
        <w:t>[SP]</w:t>
      </w:r>
    </w:p>
    <w:p w14:paraId="1B5F6CAB" w14:textId="5B588E59" w:rsidR="007626B3" w:rsidRPr="001A004C" w:rsidRDefault="00E153EF" w:rsidP="007626B3">
      <w:pPr>
        <w:pStyle w:val="ListParagraph"/>
        <w:numPr>
          <w:ilvl w:val="1"/>
          <w:numId w:val="3"/>
        </w:numPr>
        <w:rPr>
          <w:color w:val="000000" w:themeColor="text1"/>
          <w:sz w:val="22"/>
          <w:szCs w:val="22"/>
        </w:rPr>
      </w:pPr>
      <w:hyperlink r:id="rId668" w:history="1">
        <w:r w:rsidR="007626B3" w:rsidRPr="001A004C">
          <w:rPr>
            <w:rStyle w:val="Hyperlink"/>
            <w:color w:val="5B9BD5" w:themeColor="accent1"/>
            <w:sz w:val="22"/>
            <w:szCs w:val="22"/>
          </w:rPr>
          <w:t>1445r2</w:t>
        </w:r>
      </w:hyperlink>
      <w:r w:rsidR="007626B3" w:rsidRPr="001A004C">
        <w:rPr>
          <w:color w:val="000000" w:themeColor="text1"/>
          <w:sz w:val="22"/>
          <w:szCs w:val="22"/>
        </w:rPr>
        <w:t xml:space="preserve"> MLO-Setup-Security</w:t>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t>Duncan Ho</w:t>
      </w:r>
      <w:r w:rsidR="00D377D7">
        <w:rPr>
          <w:color w:val="000000" w:themeColor="text1"/>
          <w:sz w:val="22"/>
          <w:szCs w:val="22"/>
        </w:rPr>
        <w:tab/>
        <w:t xml:space="preserve">     </w:t>
      </w:r>
      <w:r w:rsidR="00D377D7" w:rsidRPr="001A004C">
        <w:rPr>
          <w:color w:val="000000" w:themeColor="text1"/>
          <w:sz w:val="22"/>
          <w:szCs w:val="22"/>
        </w:rPr>
        <w:t>[SP]</w:t>
      </w:r>
    </w:p>
    <w:p w14:paraId="36D89272" w14:textId="5C5E2A3B" w:rsidR="007626B3" w:rsidRPr="001A004C" w:rsidRDefault="00E153EF" w:rsidP="007626B3">
      <w:pPr>
        <w:pStyle w:val="ListParagraph"/>
        <w:numPr>
          <w:ilvl w:val="1"/>
          <w:numId w:val="3"/>
        </w:numPr>
        <w:rPr>
          <w:color w:val="000000" w:themeColor="text1"/>
          <w:sz w:val="20"/>
          <w:szCs w:val="20"/>
        </w:rPr>
      </w:pPr>
      <w:hyperlink r:id="rId669" w:history="1">
        <w:r w:rsidR="007626B3" w:rsidRPr="001A004C">
          <w:rPr>
            <w:rStyle w:val="Hyperlink"/>
            <w:color w:val="5B9BD5" w:themeColor="accent1"/>
            <w:sz w:val="22"/>
            <w:szCs w:val="22"/>
          </w:rPr>
          <w:t>1411r1</w:t>
        </w:r>
      </w:hyperlink>
      <w:r w:rsidR="007626B3" w:rsidRPr="001A004C">
        <w:rPr>
          <w:color w:val="000000" w:themeColor="text1"/>
          <w:sz w:val="22"/>
          <w:szCs w:val="22"/>
        </w:rPr>
        <w:t xml:space="preserve"> Group addressed data delivery</w:t>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r>
      <w:r w:rsidR="007626B3" w:rsidRPr="001A004C">
        <w:rPr>
          <w:color w:val="000000" w:themeColor="text1"/>
          <w:sz w:val="22"/>
          <w:szCs w:val="22"/>
        </w:rPr>
        <w:tab/>
        <w:t>Kaiying Lu</w:t>
      </w:r>
      <w:r w:rsidR="00D377D7">
        <w:rPr>
          <w:color w:val="000000" w:themeColor="text1"/>
          <w:sz w:val="22"/>
          <w:szCs w:val="22"/>
        </w:rPr>
        <w:t xml:space="preserve"> </w:t>
      </w:r>
      <w:r w:rsidR="00D377D7">
        <w:rPr>
          <w:color w:val="000000" w:themeColor="text1"/>
          <w:sz w:val="22"/>
          <w:szCs w:val="22"/>
        </w:rPr>
        <w:tab/>
        <w:t xml:space="preserve">     </w:t>
      </w:r>
      <w:r w:rsidR="00D377D7" w:rsidRPr="001A004C">
        <w:rPr>
          <w:color w:val="000000" w:themeColor="text1"/>
          <w:sz w:val="22"/>
          <w:szCs w:val="22"/>
        </w:rPr>
        <w:t>[SP]</w:t>
      </w:r>
    </w:p>
    <w:p w14:paraId="2D76ED57" w14:textId="6758250A" w:rsidR="007626B3" w:rsidRPr="001941D8" w:rsidRDefault="00E153EF" w:rsidP="007626B3">
      <w:pPr>
        <w:pStyle w:val="ListParagraph"/>
        <w:numPr>
          <w:ilvl w:val="1"/>
          <w:numId w:val="3"/>
        </w:numPr>
        <w:rPr>
          <w:color w:val="00B050"/>
          <w:sz w:val="20"/>
          <w:szCs w:val="20"/>
        </w:rPr>
      </w:pPr>
      <w:hyperlink r:id="rId670" w:history="1">
        <w:r w:rsidR="007626B3" w:rsidRPr="001A004C">
          <w:rPr>
            <w:rStyle w:val="Hyperlink"/>
            <w:color w:val="5B9BD5" w:themeColor="accent1"/>
            <w:sz w:val="22"/>
            <w:szCs w:val="22"/>
          </w:rPr>
          <w:t>1431r0</w:t>
        </w:r>
      </w:hyperlink>
      <w:r w:rsidR="007626B3" w:rsidRPr="001A004C">
        <w:rPr>
          <w:color w:val="000000" w:themeColor="text1"/>
          <w:sz w:val="22"/>
          <w:szCs w:val="22"/>
        </w:rPr>
        <w:t xml:space="preserve"> MLO-TID mapping/Link management: Individual addressed data delivery without BA negotiation</w:t>
      </w:r>
      <w:r w:rsidR="007626B3" w:rsidRPr="001A004C">
        <w:rPr>
          <w:color w:val="000000" w:themeColor="text1"/>
          <w:sz w:val="22"/>
          <w:szCs w:val="22"/>
        </w:rPr>
        <w:tab/>
      </w:r>
      <w:r w:rsidR="007626B3" w:rsidRPr="001A004C">
        <w:rPr>
          <w:color w:val="000000" w:themeColor="text1"/>
          <w:sz w:val="22"/>
          <w:szCs w:val="22"/>
        </w:rPr>
        <w:tab/>
      </w:r>
      <w:r w:rsidR="007626B3" w:rsidRPr="001941D8">
        <w:rPr>
          <w:color w:val="00B050"/>
          <w:sz w:val="22"/>
          <w:szCs w:val="22"/>
        </w:rPr>
        <w:tab/>
      </w:r>
      <w:r w:rsidR="007626B3" w:rsidRPr="001941D8">
        <w:rPr>
          <w:color w:val="00B050"/>
          <w:sz w:val="22"/>
          <w:szCs w:val="22"/>
        </w:rPr>
        <w:tab/>
      </w:r>
      <w:r w:rsidR="007626B3" w:rsidRPr="001941D8">
        <w:rPr>
          <w:color w:val="00B050"/>
          <w:sz w:val="22"/>
          <w:szCs w:val="22"/>
        </w:rPr>
        <w:tab/>
      </w:r>
      <w:r w:rsidR="007626B3" w:rsidRPr="001941D8">
        <w:rPr>
          <w:color w:val="00B050"/>
          <w:sz w:val="22"/>
          <w:szCs w:val="22"/>
        </w:rPr>
        <w:tab/>
      </w:r>
      <w:r w:rsidR="007626B3" w:rsidRPr="001A004C">
        <w:rPr>
          <w:color w:val="000000" w:themeColor="text1"/>
          <w:sz w:val="22"/>
          <w:szCs w:val="22"/>
        </w:rPr>
        <w:t>Po-Kai Huang</w:t>
      </w:r>
      <w:r w:rsidR="00F42292">
        <w:rPr>
          <w:color w:val="000000" w:themeColor="text1"/>
          <w:sz w:val="22"/>
          <w:szCs w:val="22"/>
        </w:rPr>
        <w:t xml:space="preserve"> </w:t>
      </w:r>
      <w:r w:rsidR="00F42292" w:rsidRPr="001A004C">
        <w:rPr>
          <w:color w:val="000000" w:themeColor="text1"/>
          <w:sz w:val="22"/>
          <w:szCs w:val="22"/>
        </w:rPr>
        <w:t>[SP]</w:t>
      </w:r>
    </w:p>
    <w:p w14:paraId="467BF8D9" w14:textId="77777777" w:rsidR="007626B3" w:rsidRPr="0028238E" w:rsidRDefault="007626B3" w:rsidP="007626B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D06794C" w14:textId="77777777" w:rsidR="007626B3" w:rsidRPr="0028238E" w:rsidRDefault="00E153EF" w:rsidP="007626B3">
      <w:pPr>
        <w:pStyle w:val="ListParagraph"/>
        <w:numPr>
          <w:ilvl w:val="1"/>
          <w:numId w:val="3"/>
        </w:numPr>
        <w:rPr>
          <w:i/>
          <w:iCs/>
          <w:sz w:val="22"/>
          <w:szCs w:val="22"/>
        </w:rPr>
      </w:pPr>
      <w:hyperlink r:id="rId671" w:history="1">
        <w:r w:rsidR="007626B3" w:rsidRPr="0028238E">
          <w:rPr>
            <w:rStyle w:val="Hyperlink"/>
            <w:color w:val="0070C0"/>
            <w:sz w:val="22"/>
            <w:szCs w:val="22"/>
          </w:rPr>
          <w:t>105r7</w:t>
        </w:r>
      </w:hyperlink>
      <w:r w:rsidR="007626B3" w:rsidRPr="0028238E">
        <w:rPr>
          <w:sz w:val="22"/>
          <w:szCs w:val="22"/>
        </w:rPr>
        <w:t xml:space="preserve">[SP2], </w:t>
      </w:r>
      <w:hyperlink r:id="rId672" w:history="1">
        <w:r w:rsidR="007626B3" w:rsidRPr="0028238E">
          <w:rPr>
            <w:rStyle w:val="Hyperlink"/>
            <w:color w:val="0070C0"/>
            <w:sz w:val="22"/>
            <w:szCs w:val="22"/>
          </w:rPr>
          <w:t>1046r3</w:t>
        </w:r>
      </w:hyperlink>
      <w:r w:rsidR="007626B3" w:rsidRPr="0028238E">
        <w:rPr>
          <w:sz w:val="22"/>
          <w:szCs w:val="22"/>
        </w:rPr>
        <w:t xml:space="preserve">[SPs], </w:t>
      </w:r>
      <w:hyperlink r:id="rId673" w:history="1">
        <w:r w:rsidR="007626B3" w:rsidRPr="0028238E">
          <w:rPr>
            <w:rStyle w:val="Hyperlink"/>
            <w:color w:val="0070C0"/>
            <w:sz w:val="22"/>
            <w:szCs w:val="22"/>
          </w:rPr>
          <w:t>712r4</w:t>
        </w:r>
      </w:hyperlink>
      <w:r w:rsidR="007626B3" w:rsidRPr="0028238E">
        <w:rPr>
          <w:sz w:val="22"/>
          <w:szCs w:val="22"/>
        </w:rPr>
        <w:t xml:space="preserve">[1 SP], </w:t>
      </w:r>
      <w:hyperlink r:id="rId674" w:history="1">
        <w:r w:rsidR="007626B3" w:rsidRPr="0028238E">
          <w:rPr>
            <w:rStyle w:val="Hyperlink"/>
            <w:color w:val="0070C0"/>
            <w:sz w:val="22"/>
            <w:szCs w:val="22"/>
          </w:rPr>
          <w:t>772r2</w:t>
        </w:r>
      </w:hyperlink>
      <w:r w:rsidR="007626B3" w:rsidRPr="0028238E">
        <w:rPr>
          <w:sz w:val="22"/>
          <w:szCs w:val="22"/>
        </w:rPr>
        <w:t xml:space="preserve">[SPs], </w:t>
      </w:r>
      <w:hyperlink r:id="rId675" w:history="1">
        <w:r w:rsidR="007626B3" w:rsidRPr="0028238E">
          <w:rPr>
            <w:rStyle w:val="Hyperlink"/>
            <w:color w:val="0070C0"/>
            <w:sz w:val="22"/>
            <w:szCs w:val="22"/>
          </w:rPr>
          <w:t>993r7</w:t>
        </w:r>
      </w:hyperlink>
      <w:r w:rsidR="007626B3" w:rsidRPr="0028238E">
        <w:rPr>
          <w:sz w:val="22"/>
          <w:szCs w:val="22"/>
        </w:rPr>
        <w:t xml:space="preserve">[SP], </w:t>
      </w:r>
      <w:hyperlink r:id="rId676" w:history="1">
        <w:r w:rsidR="007626B3" w:rsidRPr="0028238E">
          <w:rPr>
            <w:rStyle w:val="Hyperlink"/>
            <w:color w:val="0070C0"/>
            <w:sz w:val="22"/>
            <w:szCs w:val="22"/>
          </w:rPr>
          <w:t>669r5</w:t>
        </w:r>
      </w:hyperlink>
      <w:r w:rsidR="007626B3" w:rsidRPr="0028238E">
        <w:rPr>
          <w:sz w:val="22"/>
          <w:szCs w:val="22"/>
        </w:rPr>
        <w:t xml:space="preserve">[SP], </w:t>
      </w:r>
      <w:hyperlink r:id="rId677" w:history="1">
        <w:r w:rsidR="007626B3" w:rsidRPr="0028238E">
          <w:rPr>
            <w:rStyle w:val="Hyperlink"/>
            <w:color w:val="0070C0"/>
            <w:sz w:val="22"/>
            <w:szCs w:val="22"/>
          </w:rPr>
          <w:t>974r1</w:t>
        </w:r>
      </w:hyperlink>
      <w:r w:rsidR="007626B3" w:rsidRPr="0028238E">
        <w:rPr>
          <w:sz w:val="22"/>
          <w:szCs w:val="22"/>
        </w:rPr>
        <w:t>[SP]</w:t>
      </w:r>
      <w:r w:rsidR="007626B3">
        <w:rPr>
          <w:sz w:val="22"/>
          <w:szCs w:val="22"/>
        </w:rPr>
        <w:t xml:space="preserve">, </w:t>
      </w:r>
      <w:hyperlink r:id="rId678" w:history="1">
        <w:r w:rsidR="007626B3" w:rsidRPr="009B745A">
          <w:rPr>
            <w:rStyle w:val="Hyperlink"/>
            <w:sz w:val="22"/>
            <w:szCs w:val="22"/>
          </w:rPr>
          <w:t>921r2</w:t>
        </w:r>
      </w:hyperlink>
      <w:r w:rsidR="007626B3">
        <w:rPr>
          <w:sz w:val="22"/>
          <w:szCs w:val="22"/>
        </w:rPr>
        <w:t xml:space="preserve">[SP2], </w:t>
      </w:r>
      <w:hyperlink r:id="rId679" w:history="1">
        <w:r w:rsidR="007626B3" w:rsidRPr="00332A69">
          <w:rPr>
            <w:rStyle w:val="Hyperlink"/>
            <w:sz w:val="22"/>
            <w:szCs w:val="22"/>
          </w:rPr>
          <w:t>1009r3</w:t>
        </w:r>
      </w:hyperlink>
      <w:r w:rsidR="007626B3">
        <w:rPr>
          <w:sz w:val="22"/>
          <w:szCs w:val="22"/>
        </w:rPr>
        <w:t>[SP]</w:t>
      </w:r>
    </w:p>
    <w:p w14:paraId="1C6811A2" w14:textId="77777777" w:rsidR="007626B3" w:rsidRPr="0028238E" w:rsidRDefault="007626B3" w:rsidP="007626B3">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5F793018" w14:textId="77777777" w:rsidR="007626B3" w:rsidRDefault="00E153EF" w:rsidP="007626B3">
      <w:pPr>
        <w:pStyle w:val="ListParagraph"/>
        <w:numPr>
          <w:ilvl w:val="1"/>
          <w:numId w:val="3"/>
        </w:numPr>
        <w:rPr>
          <w:sz w:val="22"/>
          <w:szCs w:val="22"/>
        </w:rPr>
      </w:pPr>
      <w:hyperlink r:id="rId680" w:history="1">
        <w:r w:rsidR="007626B3" w:rsidRPr="0028238E">
          <w:rPr>
            <w:rStyle w:val="Hyperlink"/>
            <w:color w:val="0070C0"/>
            <w:sz w:val="22"/>
            <w:szCs w:val="22"/>
          </w:rPr>
          <w:t>1044r0</w:t>
        </w:r>
      </w:hyperlink>
      <w:r w:rsidR="007626B3" w:rsidRPr="0028238E">
        <w:rPr>
          <w:sz w:val="22"/>
          <w:szCs w:val="22"/>
        </w:rPr>
        <w:t xml:space="preserve"> MLO: TID-to-link mapping negotiation</w:t>
      </w:r>
      <w:r w:rsidR="007626B3" w:rsidRPr="0028238E">
        <w:rPr>
          <w:sz w:val="22"/>
          <w:szCs w:val="22"/>
        </w:rPr>
        <w:tab/>
        <w:t xml:space="preserve">                 </w:t>
      </w:r>
      <w:r w:rsidR="007626B3" w:rsidRPr="0028238E">
        <w:rPr>
          <w:sz w:val="22"/>
          <w:szCs w:val="22"/>
        </w:rPr>
        <w:tab/>
        <w:t xml:space="preserve">    Abhishek Patil</w:t>
      </w:r>
    </w:p>
    <w:p w14:paraId="4736E40E" w14:textId="77777777" w:rsidR="007626B3" w:rsidRPr="007F2CE4" w:rsidRDefault="007626B3" w:rsidP="007626B3">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1FD7D709" w14:textId="77777777" w:rsidR="007626B3" w:rsidRPr="00F9143F" w:rsidRDefault="00E153EF" w:rsidP="007626B3">
      <w:pPr>
        <w:pStyle w:val="ListParagraph"/>
        <w:numPr>
          <w:ilvl w:val="1"/>
          <w:numId w:val="3"/>
        </w:numPr>
        <w:rPr>
          <w:sz w:val="22"/>
          <w:szCs w:val="22"/>
        </w:rPr>
      </w:pPr>
      <w:hyperlink r:id="rId681" w:history="1">
        <w:r w:rsidR="007626B3" w:rsidRPr="00F9143F">
          <w:rPr>
            <w:rStyle w:val="Hyperlink"/>
            <w:sz w:val="22"/>
            <w:szCs w:val="22"/>
          </w:rPr>
          <w:t>1141r0</w:t>
        </w:r>
      </w:hyperlink>
      <w:r w:rsidR="007626B3" w:rsidRPr="00F9143F">
        <w:rPr>
          <w:sz w:val="22"/>
          <w:szCs w:val="22"/>
        </w:rPr>
        <w:tab/>
        <w:t>Restrictions on MLD Probe</w:t>
      </w:r>
      <w:r w:rsidR="007626B3" w:rsidRPr="00F9143F">
        <w:rPr>
          <w:sz w:val="22"/>
          <w:szCs w:val="22"/>
        </w:rPr>
        <w:tab/>
      </w:r>
      <w:r w:rsidR="007626B3" w:rsidRPr="00F9143F">
        <w:rPr>
          <w:sz w:val="22"/>
          <w:szCs w:val="22"/>
        </w:rPr>
        <w:tab/>
      </w:r>
      <w:r w:rsidR="007626B3" w:rsidRPr="00F9143F">
        <w:rPr>
          <w:sz w:val="22"/>
          <w:szCs w:val="22"/>
        </w:rPr>
        <w:tab/>
      </w:r>
      <w:r w:rsidR="007626B3" w:rsidRPr="00F9143F">
        <w:rPr>
          <w:sz w:val="22"/>
          <w:szCs w:val="22"/>
        </w:rPr>
        <w:tab/>
        <w:t xml:space="preserve">    Cheng Chen</w:t>
      </w:r>
    </w:p>
    <w:p w14:paraId="366147F7" w14:textId="77777777" w:rsidR="007626B3" w:rsidRDefault="00E153EF" w:rsidP="007626B3">
      <w:pPr>
        <w:pStyle w:val="ListParagraph"/>
        <w:numPr>
          <w:ilvl w:val="1"/>
          <w:numId w:val="3"/>
        </w:numPr>
        <w:rPr>
          <w:sz w:val="22"/>
          <w:szCs w:val="22"/>
        </w:rPr>
      </w:pPr>
      <w:hyperlink r:id="rId682" w:history="1">
        <w:r w:rsidR="007626B3" w:rsidRPr="00C16507">
          <w:rPr>
            <w:rStyle w:val="Hyperlink"/>
            <w:sz w:val="22"/>
            <w:szCs w:val="22"/>
          </w:rPr>
          <w:t>1187r0</w:t>
        </w:r>
      </w:hyperlink>
      <w:r w:rsidR="007626B3" w:rsidRPr="008D65E7">
        <w:rPr>
          <w:sz w:val="22"/>
          <w:szCs w:val="22"/>
        </w:rPr>
        <w:t xml:space="preserve"> Multi-link setup discussion</w:t>
      </w:r>
      <w:r w:rsidR="007626B3" w:rsidRPr="008D65E7">
        <w:rPr>
          <w:sz w:val="22"/>
          <w:szCs w:val="22"/>
        </w:rPr>
        <w:tab/>
      </w:r>
      <w:r w:rsidR="007626B3">
        <w:rPr>
          <w:sz w:val="22"/>
          <w:szCs w:val="22"/>
        </w:rPr>
        <w:tab/>
      </w:r>
      <w:r w:rsidR="007626B3">
        <w:rPr>
          <w:sz w:val="22"/>
          <w:szCs w:val="22"/>
        </w:rPr>
        <w:tab/>
      </w:r>
      <w:r w:rsidR="007626B3">
        <w:rPr>
          <w:sz w:val="22"/>
          <w:szCs w:val="22"/>
        </w:rPr>
        <w:tab/>
        <w:t xml:space="preserve">    </w:t>
      </w:r>
      <w:r w:rsidR="007626B3" w:rsidRPr="008D65E7">
        <w:rPr>
          <w:sz w:val="22"/>
          <w:szCs w:val="22"/>
        </w:rPr>
        <w:t>Yonggang Fang</w:t>
      </w:r>
    </w:p>
    <w:p w14:paraId="4D12A473" w14:textId="77777777" w:rsidR="007626B3" w:rsidRDefault="00E153EF" w:rsidP="007626B3">
      <w:pPr>
        <w:pStyle w:val="ListParagraph"/>
        <w:numPr>
          <w:ilvl w:val="1"/>
          <w:numId w:val="3"/>
        </w:numPr>
        <w:rPr>
          <w:sz w:val="22"/>
          <w:szCs w:val="22"/>
        </w:rPr>
      </w:pPr>
      <w:hyperlink r:id="rId683" w:history="1">
        <w:r w:rsidR="007626B3" w:rsidRPr="00AD6EDE">
          <w:rPr>
            <w:rStyle w:val="Hyperlink"/>
            <w:sz w:val="22"/>
            <w:szCs w:val="22"/>
          </w:rPr>
          <w:t>1246r0</w:t>
        </w:r>
      </w:hyperlink>
      <w:r w:rsidR="007626B3" w:rsidRPr="008D65E7">
        <w:rPr>
          <w:sz w:val="22"/>
          <w:szCs w:val="22"/>
        </w:rPr>
        <w:t xml:space="preserve"> MLO Link Key Exchange considerations</w:t>
      </w:r>
      <w:r w:rsidR="007626B3" w:rsidRPr="008D65E7">
        <w:rPr>
          <w:sz w:val="22"/>
          <w:szCs w:val="22"/>
        </w:rPr>
        <w:tab/>
      </w:r>
      <w:r w:rsidR="007626B3">
        <w:rPr>
          <w:sz w:val="22"/>
          <w:szCs w:val="22"/>
        </w:rPr>
        <w:tab/>
      </w:r>
      <w:r w:rsidR="007626B3">
        <w:rPr>
          <w:sz w:val="22"/>
          <w:szCs w:val="22"/>
        </w:rPr>
        <w:tab/>
        <w:t xml:space="preserve">    </w:t>
      </w:r>
      <w:r w:rsidR="007626B3" w:rsidRPr="008D65E7">
        <w:rPr>
          <w:sz w:val="22"/>
          <w:szCs w:val="22"/>
        </w:rPr>
        <w:t>Jay Yang</w:t>
      </w:r>
    </w:p>
    <w:p w14:paraId="5F3BA1D2" w14:textId="77777777" w:rsidR="007626B3" w:rsidRPr="00BD785D" w:rsidRDefault="00E153EF" w:rsidP="007626B3">
      <w:pPr>
        <w:pStyle w:val="ListParagraph"/>
        <w:numPr>
          <w:ilvl w:val="1"/>
          <w:numId w:val="3"/>
        </w:numPr>
        <w:rPr>
          <w:sz w:val="22"/>
          <w:szCs w:val="22"/>
        </w:rPr>
      </w:pPr>
      <w:hyperlink r:id="rId684" w:history="1">
        <w:r w:rsidR="007626B3" w:rsidRPr="00BD785D">
          <w:rPr>
            <w:rStyle w:val="Hyperlink"/>
            <w:sz w:val="22"/>
            <w:szCs w:val="22"/>
            <w:u w:val="none"/>
          </w:rPr>
          <w:t>1396r0</w:t>
        </w:r>
      </w:hyperlink>
      <w:r w:rsidR="007626B3" w:rsidRPr="00BD785D">
        <w:rPr>
          <w:sz w:val="22"/>
          <w:szCs w:val="22"/>
        </w:rPr>
        <w:tab/>
        <w:t>Multi-Link Probe Request Design</w:t>
      </w:r>
      <w:r w:rsidR="007626B3" w:rsidRPr="00BD785D">
        <w:rPr>
          <w:sz w:val="22"/>
          <w:szCs w:val="22"/>
        </w:rPr>
        <w:tab/>
      </w:r>
      <w:r w:rsidR="007626B3" w:rsidRPr="00BD785D">
        <w:rPr>
          <w:sz w:val="22"/>
          <w:szCs w:val="22"/>
        </w:rPr>
        <w:tab/>
      </w:r>
      <w:r w:rsidR="007626B3" w:rsidRPr="00BD785D">
        <w:rPr>
          <w:sz w:val="22"/>
          <w:szCs w:val="22"/>
        </w:rPr>
        <w:tab/>
        <w:t xml:space="preserve">    Jason Guo</w:t>
      </w:r>
    </w:p>
    <w:p w14:paraId="0DBBF186" w14:textId="77777777" w:rsidR="007626B3" w:rsidRPr="0028238E" w:rsidRDefault="007626B3" w:rsidP="007626B3">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7E2D5B4C" w14:textId="77777777" w:rsidR="007626B3" w:rsidRPr="0028238E" w:rsidRDefault="00E153EF" w:rsidP="007626B3">
      <w:pPr>
        <w:pStyle w:val="ListParagraph"/>
        <w:numPr>
          <w:ilvl w:val="1"/>
          <w:numId w:val="3"/>
        </w:numPr>
        <w:rPr>
          <w:sz w:val="22"/>
          <w:szCs w:val="22"/>
        </w:rPr>
      </w:pPr>
      <w:hyperlink r:id="rId685" w:history="1">
        <w:r w:rsidR="007626B3" w:rsidRPr="0028238E">
          <w:rPr>
            <w:rStyle w:val="Hyperlink"/>
            <w:color w:val="0070C0"/>
            <w:sz w:val="22"/>
            <w:szCs w:val="22"/>
          </w:rPr>
          <w:t>1041r0</w:t>
        </w:r>
      </w:hyperlink>
      <w:r w:rsidR="007626B3" w:rsidRPr="0028238E">
        <w:rPr>
          <w:sz w:val="22"/>
          <w:szCs w:val="22"/>
        </w:rPr>
        <w:t xml:space="preserve"> EDCA queue for RTA</w:t>
      </w:r>
      <w:r w:rsidR="007626B3" w:rsidRPr="0028238E">
        <w:rPr>
          <w:sz w:val="22"/>
          <w:szCs w:val="22"/>
        </w:rPr>
        <w:tab/>
      </w:r>
      <w:r w:rsidR="007626B3" w:rsidRPr="0028238E">
        <w:rPr>
          <w:sz w:val="22"/>
          <w:szCs w:val="22"/>
        </w:rPr>
        <w:tab/>
      </w:r>
      <w:r w:rsidR="007626B3" w:rsidRPr="0028238E">
        <w:rPr>
          <w:sz w:val="22"/>
          <w:szCs w:val="22"/>
        </w:rPr>
        <w:tab/>
      </w:r>
      <w:r w:rsidR="007626B3" w:rsidRPr="0028238E">
        <w:rPr>
          <w:sz w:val="22"/>
          <w:szCs w:val="22"/>
        </w:rPr>
        <w:tab/>
        <w:t xml:space="preserve">     </w:t>
      </w:r>
      <w:r w:rsidR="007626B3" w:rsidRPr="0028238E">
        <w:rPr>
          <w:sz w:val="22"/>
          <w:szCs w:val="22"/>
        </w:rPr>
        <w:tab/>
        <w:t xml:space="preserve">    Liangxiao Xin</w:t>
      </w:r>
    </w:p>
    <w:p w14:paraId="2D14669A" w14:textId="77777777" w:rsidR="007626B3" w:rsidRPr="0028238E" w:rsidRDefault="007626B3" w:rsidP="007626B3">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02B0DC52" w14:textId="77777777" w:rsidR="007626B3" w:rsidRDefault="007626B3" w:rsidP="007626B3">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5600D602" w14:textId="77777777" w:rsidR="007626B3" w:rsidRPr="007F2CE4" w:rsidRDefault="007626B3" w:rsidP="007626B3">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791EE89C" w14:textId="77777777" w:rsidR="007626B3" w:rsidRPr="007F2CE4" w:rsidRDefault="007626B3" w:rsidP="007626B3">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31CEB05E" w14:textId="77777777" w:rsidR="007626B3" w:rsidRDefault="00E153EF" w:rsidP="007626B3">
      <w:pPr>
        <w:pStyle w:val="ListParagraph"/>
        <w:numPr>
          <w:ilvl w:val="1"/>
          <w:numId w:val="3"/>
        </w:numPr>
        <w:rPr>
          <w:sz w:val="22"/>
          <w:szCs w:val="22"/>
        </w:rPr>
      </w:pPr>
      <w:hyperlink r:id="rId686" w:history="1">
        <w:r w:rsidR="007626B3" w:rsidRPr="007F2CE4">
          <w:rPr>
            <w:rStyle w:val="Hyperlink"/>
            <w:sz w:val="22"/>
            <w:szCs w:val="22"/>
          </w:rPr>
          <w:t>1067r0</w:t>
        </w:r>
      </w:hyperlink>
      <w:r w:rsidR="007626B3" w:rsidRPr="005860EB">
        <w:rPr>
          <w:sz w:val="22"/>
          <w:szCs w:val="22"/>
        </w:rPr>
        <w:t xml:space="preserve"> Traffic indication of latency sensitive application</w:t>
      </w:r>
      <w:r w:rsidR="007626B3">
        <w:rPr>
          <w:sz w:val="22"/>
          <w:szCs w:val="22"/>
        </w:rPr>
        <w:tab/>
        <w:t xml:space="preserve">    </w:t>
      </w:r>
      <w:r w:rsidR="007626B3" w:rsidRPr="005860EB">
        <w:rPr>
          <w:sz w:val="22"/>
          <w:szCs w:val="22"/>
        </w:rPr>
        <w:tab/>
      </w:r>
      <w:r w:rsidR="007626B3">
        <w:rPr>
          <w:sz w:val="22"/>
          <w:szCs w:val="22"/>
        </w:rPr>
        <w:t xml:space="preserve">    </w:t>
      </w:r>
      <w:r w:rsidR="007626B3" w:rsidRPr="005860EB">
        <w:rPr>
          <w:sz w:val="22"/>
          <w:szCs w:val="22"/>
        </w:rPr>
        <w:t>Frank Hsu</w:t>
      </w:r>
    </w:p>
    <w:p w14:paraId="6150DE30" w14:textId="77777777" w:rsidR="007626B3" w:rsidRDefault="00E153EF" w:rsidP="007626B3">
      <w:pPr>
        <w:pStyle w:val="ListParagraph"/>
        <w:numPr>
          <w:ilvl w:val="1"/>
          <w:numId w:val="3"/>
        </w:numPr>
        <w:rPr>
          <w:sz w:val="22"/>
          <w:szCs w:val="22"/>
        </w:rPr>
      </w:pPr>
      <w:hyperlink r:id="rId687" w:history="1">
        <w:r w:rsidR="007626B3" w:rsidRPr="007F2CE4">
          <w:rPr>
            <w:rStyle w:val="Hyperlink"/>
            <w:sz w:val="22"/>
            <w:szCs w:val="22"/>
          </w:rPr>
          <w:t>1350r0</w:t>
        </w:r>
      </w:hyperlink>
      <w:r w:rsidR="007626B3" w:rsidRPr="00F40FFA">
        <w:rPr>
          <w:sz w:val="22"/>
          <w:szCs w:val="22"/>
        </w:rPr>
        <w:t xml:space="preserve"> Enhancements for QoS and low latency in 802.11be R1</w:t>
      </w:r>
      <w:r w:rsidR="007626B3" w:rsidRPr="00F40FFA">
        <w:rPr>
          <w:sz w:val="22"/>
          <w:szCs w:val="22"/>
        </w:rPr>
        <w:tab/>
      </w:r>
      <w:r w:rsidR="007626B3">
        <w:rPr>
          <w:sz w:val="22"/>
          <w:szCs w:val="22"/>
        </w:rPr>
        <w:t xml:space="preserve">    </w:t>
      </w:r>
      <w:r w:rsidR="007626B3" w:rsidRPr="00F40FFA">
        <w:rPr>
          <w:sz w:val="22"/>
          <w:szCs w:val="22"/>
        </w:rPr>
        <w:t>Dave Cavalcanti</w:t>
      </w:r>
    </w:p>
    <w:p w14:paraId="7668C1AF" w14:textId="77777777" w:rsidR="007626B3" w:rsidRPr="00844955" w:rsidRDefault="00E153EF" w:rsidP="007626B3">
      <w:pPr>
        <w:pStyle w:val="ListParagraph"/>
        <w:numPr>
          <w:ilvl w:val="1"/>
          <w:numId w:val="3"/>
        </w:numPr>
        <w:rPr>
          <w:sz w:val="22"/>
          <w:szCs w:val="22"/>
        </w:rPr>
      </w:pPr>
      <w:hyperlink r:id="rId688" w:history="1">
        <w:r w:rsidR="007626B3" w:rsidRPr="001E5D14">
          <w:rPr>
            <w:rStyle w:val="Hyperlink"/>
            <w:sz w:val="22"/>
            <w:szCs w:val="22"/>
          </w:rPr>
          <w:t>1355r2</w:t>
        </w:r>
      </w:hyperlink>
      <w:r w:rsidR="007626B3" w:rsidRPr="00844955">
        <w:rPr>
          <w:sz w:val="22"/>
          <w:szCs w:val="22"/>
        </w:rPr>
        <w:t xml:space="preserve"> Access mechanisms to meet the </w:t>
      </w:r>
      <w:proofErr w:type="spellStart"/>
      <w:r w:rsidR="007626B3" w:rsidRPr="00844955">
        <w:rPr>
          <w:sz w:val="22"/>
          <w:szCs w:val="22"/>
        </w:rPr>
        <w:t>req</w:t>
      </w:r>
      <w:r w:rsidR="007626B3">
        <w:rPr>
          <w:sz w:val="22"/>
          <w:szCs w:val="22"/>
        </w:rPr>
        <w:t>.</w:t>
      </w:r>
      <w:r w:rsidR="007626B3" w:rsidRPr="00844955">
        <w:rPr>
          <w:sz w:val="22"/>
          <w:szCs w:val="22"/>
        </w:rPr>
        <w:t>s</w:t>
      </w:r>
      <w:proofErr w:type="spellEnd"/>
      <w:r w:rsidR="007626B3" w:rsidRPr="00844955">
        <w:rPr>
          <w:sz w:val="22"/>
          <w:szCs w:val="22"/>
        </w:rPr>
        <w:t xml:space="preserve"> of low lat</w:t>
      </w:r>
      <w:r w:rsidR="007626B3">
        <w:rPr>
          <w:sz w:val="22"/>
          <w:szCs w:val="22"/>
        </w:rPr>
        <w:t>.</w:t>
      </w:r>
      <w:r w:rsidR="007626B3" w:rsidRPr="00844955">
        <w:rPr>
          <w:sz w:val="22"/>
          <w:szCs w:val="22"/>
        </w:rPr>
        <w:t xml:space="preserve"> traffics</w:t>
      </w:r>
      <w:r w:rsidR="007626B3">
        <w:rPr>
          <w:sz w:val="22"/>
          <w:szCs w:val="22"/>
        </w:rPr>
        <w:t xml:space="preserve"> </w:t>
      </w:r>
      <w:r w:rsidR="007626B3">
        <w:rPr>
          <w:sz w:val="22"/>
          <w:szCs w:val="22"/>
        </w:rPr>
        <w:tab/>
        <w:t xml:space="preserve">    </w:t>
      </w:r>
      <w:r w:rsidR="007626B3" w:rsidRPr="00844955">
        <w:rPr>
          <w:sz w:val="22"/>
          <w:szCs w:val="22"/>
        </w:rPr>
        <w:t>Boyce Bo Yang</w:t>
      </w:r>
    </w:p>
    <w:p w14:paraId="2BDB4625" w14:textId="77777777" w:rsidR="007626B3" w:rsidRPr="0028238E" w:rsidRDefault="007626B3" w:rsidP="007626B3">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161EBEC1" w14:textId="77777777" w:rsidR="007626B3" w:rsidRPr="0028238E" w:rsidRDefault="00E153EF" w:rsidP="007626B3">
      <w:pPr>
        <w:pStyle w:val="ListParagraph"/>
        <w:numPr>
          <w:ilvl w:val="1"/>
          <w:numId w:val="3"/>
        </w:numPr>
        <w:rPr>
          <w:sz w:val="22"/>
          <w:szCs w:val="22"/>
        </w:rPr>
      </w:pPr>
      <w:hyperlink r:id="rId689" w:history="1">
        <w:r w:rsidR="007626B3" w:rsidRPr="0028238E">
          <w:rPr>
            <w:rStyle w:val="Hyperlink"/>
            <w:color w:val="0070C0"/>
            <w:sz w:val="22"/>
            <w:szCs w:val="22"/>
          </w:rPr>
          <w:t>675r0</w:t>
        </w:r>
      </w:hyperlink>
      <w:r w:rsidR="007626B3" w:rsidRPr="0028238E">
        <w:rPr>
          <w:sz w:val="22"/>
          <w:szCs w:val="22"/>
        </w:rPr>
        <w:t xml:space="preserve"> Buffer Management for Multi-link Device</w:t>
      </w:r>
      <w:r w:rsidR="007626B3" w:rsidRPr="0028238E">
        <w:rPr>
          <w:sz w:val="22"/>
          <w:szCs w:val="22"/>
        </w:rPr>
        <w:tab/>
      </w:r>
      <w:r w:rsidR="007626B3" w:rsidRPr="0028238E">
        <w:rPr>
          <w:sz w:val="22"/>
          <w:szCs w:val="22"/>
        </w:rPr>
        <w:tab/>
        <w:t xml:space="preserve">     </w:t>
      </w:r>
      <w:r w:rsidR="007626B3" w:rsidRPr="0028238E">
        <w:rPr>
          <w:sz w:val="22"/>
          <w:szCs w:val="22"/>
        </w:rPr>
        <w:tab/>
        <w:t xml:space="preserve">     Ming Gan</w:t>
      </w:r>
    </w:p>
    <w:p w14:paraId="3488A644" w14:textId="77777777" w:rsidR="007626B3" w:rsidRPr="00932694" w:rsidRDefault="00E153EF" w:rsidP="007626B3">
      <w:pPr>
        <w:pStyle w:val="ListParagraph"/>
        <w:numPr>
          <w:ilvl w:val="1"/>
          <w:numId w:val="3"/>
        </w:numPr>
        <w:rPr>
          <w:sz w:val="22"/>
          <w:szCs w:val="22"/>
        </w:rPr>
      </w:pPr>
      <w:hyperlink r:id="rId690" w:history="1">
        <w:r w:rsidR="007626B3" w:rsidRPr="00932694">
          <w:rPr>
            <w:rStyle w:val="Hyperlink"/>
            <w:color w:val="0070C0"/>
            <w:sz w:val="22"/>
            <w:szCs w:val="22"/>
          </w:rPr>
          <w:t>881r0</w:t>
        </w:r>
      </w:hyperlink>
      <w:r w:rsidR="007626B3" w:rsidRPr="00932694">
        <w:rPr>
          <w:sz w:val="22"/>
          <w:szCs w:val="22"/>
        </w:rPr>
        <w:t xml:space="preserve"> ML Individual Addressed MGMT Frame Delivery</w:t>
      </w:r>
      <w:r w:rsidR="007626B3" w:rsidRPr="00932694">
        <w:rPr>
          <w:sz w:val="22"/>
          <w:szCs w:val="22"/>
        </w:rPr>
        <w:tab/>
        <w:t xml:space="preserve">     </w:t>
      </w:r>
      <w:r w:rsidR="007626B3" w:rsidRPr="00932694">
        <w:rPr>
          <w:sz w:val="22"/>
          <w:szCs w:val="22"/>
        </w:rPr>
        <w:tab/>
        <w:t xml:space="preserve">     Po-Kai Huang</w:t>
      </w:r>
    </w:p>
    <w:p w14:paraId="795F425C" w14:textId="77777777" w:rsidR="007626B3" w:rsidRPr="00932694" w:rsidRDefault="00E153EF" w:rsidP="007626B3">
      <w:pPr>
        <w:pStyle w:val="ListParagraph"/>
        <w:numPr>
          <w:ilvl w:val="1"/>
          <w:numId w:val="3"/>
        </w:numPr>
        <w:rPr>
          <w:sz w:val="22"/>
          <w:szCs w:val="22"/>
        </w:rPr>
      </w:pPr>
      <w:hyperlink r:id="rId691" w:history="1">
        <w:r w:rsidR="007626B3" w:rsidRPr="00932694">
          <w:rPr>
            <w:rStyle w:val="Hyperlink"/>
            <w:color w:val="0070C0"/>
            <w:sz w:val="22"/>
            <w:szCs w:val="22"/>
          </w:rPr>
          <w:t>903r0</w:t>
        </w:r>
      </w:hyperlink>
      <w:r w:rsidR="007626B3" w:rsidRPr="00932694">
        <w:rPr>
          <w:sz w:val="22"/>
          <w:szCs w:val="22"/>
        </w:rPr>
        <w:t xml:space="preserve"> ML Group Addressed Data Frame Delivery Follow up   </w:t>
      </w:r>
      <w:r w:rsidR="007626B3" w:rsidRPr="00932694">
        <w:rPr>
          <w:sz w:val="22"/>
          <w:szCs w:val="22"/>
        </w:rPr>
        <w:tab/>
        <w:t xml:space="preserve">     Po-Kai Huang</w:t>
      </w:r>
    </w:p>
    <w:p w14:paraId="5681C473" w14:textId="77777777" w:rsidR="007626B3" w:rsidRPr="00D64EFF" w:rsidRDefault="00E153EF" w:rsidP="007626B3">
      <w:pPr>
        <w:pStyle w:val="ListParagraph"/>
        <w:numPr>
          <w:ilvl w:val="1"/>
          <w:numId w:val="3"/>
        </w:numPr>
        <w:rPr>
          <w:sz w:val="22"/>
          <w:szCs w:val="22"/>
        </w:rPr>
      </w:pPr>
      <w:hyperlink r:id="rId692" w:history="1">
        <w:r w:rsidR="007626B3" w:rsidRPr="00D64EFF">
          <w:rPr>
            <w:rStyle w:val="Hyperlink"/>
            <w:color w:val="0070C0"/>
            <w:sz w:val="22"/>
            <w:szCs w:val="22"/>
          </w:rPr>
          <w:t>1060r0</w:t>
        </w:r>
      </w:hyperlink>
      <w:r w:rsidR="007626B3" w:rsidRPr="00D64EFF">
        <w:rPr>
          <w:sz w:val="22"/>
          <w:szCs w:val="22"/>
        </w:rPr>
        <w:tab/>
        <w:t>Discussion on Multi-link with Multiple AP MLDs</w:t>
      </w:r>
      <w:r w:rsidR="007626B3" w:rsidRPr="00D64EFF">
        <w:rPr>
          <w:sz w:val="22"/>
          <w:szCs w:val="22"/>
        </w:rPr>
        <w:tab/>
        <w:t xml:space="preserve">     Yoshihisa Kondo</w:t>
      </w:r>
    </w:p>
    <w:p w14:paraId="4B5A4186" w14:textId="77777777" w:rsidR="007626B3" w:rsidRPr="00932694" w:rsidRDefault="00E153EF" w:rsidP="007626B3">
      <w:pPr>
        <w:pStyle w:val="ListParagraph"/>
        <w:numPr>
          <w:ilvl w:val="1"/>
          <w:numId w:val="3"/>
        </w:numPr>
        <w:rPr>
          <w:sz w:val="22"/>
          <w:szCs w:val="22"/>
        </w:rPr>
      </w:pPr>
      <w:hyperlink r:id="rId693" w:history="1">
        <w:r w:rsidR="007626B3" w:rsidRPr="00932694">
          <w:rPr>
            <w:rStyle w:val="Hyperlink"/>
            <w:color w:val="0070C0"/>
            <w:sz w:val="22"/>
            <w:szCs w:val="22"/>
          </w:rPr>
          <w:t>1115r0</w:t>
        </w:r>
      </w:hyperlink>
      <w:r w:rsidR="007626B3" w:rsidRPr="00932694">
        <w:rPr>
          <w:sz w:val="22"/>
          <w:szCs w:val="22"/>
        </w:rPr>
        <w:t xml:space="preserve"> MLD AP power save mode consideration</w:t>
      </w:r>
      <w:r w:rsidR="007626B3" w:rsidRPr="00932694">
        <w:rPr>
          <w:sz w:val="22"/>
          <w:szCs w:val="22"/>
        </w:rPr>
        <w:tab/>
      </w:r>
      <w:r w:rsidR="007626B3" w:rsidRPr="00932694">
        <w:rPr>
          <w:sz w:val="22"/>
          <w:szCs w:val="22"/>
        </w:rPr>
        <w:tab/>
        <w:t xml:space="preserve">     Jay Yang</w:t>
      </w:r>
    </w:p>
    <w:p w14:paraId="60909209" w14:textId="77777777" w:rsidR="007626B3" w:rsidRPr="0028238E" w:rsidRDefault="00E153EF" w:rsidP="007626B3">
      <w:pPr>
        <w:pStyle w:val="ListParagraph"/>
        <w:numPr>
          <w:ilvl w:val="1"/>
          <w:numId w:val="3"/>
        </w:numPr>
        <w:rPr>
          <w:sz w:val="22"/>
          <w:szCs w:val="22"/>
        </w:rPr>
      </w:pPr>
      <w:hyperlink r:id="rId694" w:history="1">
        <w:r w:rsidR="007626B3" w:rsidRPr="00932694">
          <w:rPr>
            <w:rStyle w:val="Hyperlink"/>
            <w:color w:val="0070C0"/>
            <w:sz w:val="22"/>
            <w:szCs w:val="22"/>
          </w:rPr>
          <w:t>1122r2</w:t>
        </w:r>
      </w:hyperlink>
      <w:r w:rsidR="007626B3" w:rsidRPr="00932694">
        <w:rPr>
          <w:sz w:val="22"/>
          <w:szCs w:val="22"/>
        </w:rPr>
        <w:t xml:space="preserve"> 802</w:t>
      </w:r>
      <w:r w:rsidR="007626B3" w:rsidRPr="0028238E">
        <w:rPr>
          <w:sz w:val="22"/>
          <w:szCs w:val="22"/>
        </w:rPr>
        <w:t>.11be Architecture/Association Discussion</w:t>
      </w:r>
      <w:r w:rsidR="007626B3" w:rsidRPr="0028238E">
        <w:rPr>
          <w:sz w:val="22"/>
          <w:szCs w:val="22"/>
        </w:rPr>
        <w:tab/>
        <w:t xml:space="preserve">     </w:t>
      </w:r>
      <w:r w:rsidR="007626B3" w:rsidRPr="0028238E">
        <w:rPr>
          <w:sz w:val="22"/>
          <w:szCs w:val="22"/>
        </w:rPr>
        <w:tab/>
        <w:t xml:space="preserve">     Joseph Levy</w:t>
      </w:r>
    </w:p>
    <w:p w14:paraId="253F53BD" w14:textId="77777777" w:rsidR="007626B3" w:rsidRPr="0028238E" w:rsidRDefault="00E153EF" w:rsidP="007626B3">
      <w:pPr>
        <w:pStyle w:val="ListParagraph"/>
        <w:numPr>
          <w:ilvl w:val="1"/>
          <w:numId w:val="3"/>
        </w:numPr>
        <w:rPr>
          <w:sz w:val="22"/>
          <w:szCs w:val="22"/>
        </w:rPr>
      </w:pPr>
      <w:hyperlink r:id="rId695" w:history="1">
        <w:r w:rsidR="007626B3" w:rsidRPr="0028238E">
          <w:rPr>
            <w:rStyle w:val="Hyperlink"/>
            <w:color w:val="0070C0"/>
            <w:sz w:val="22"/>
            <w:szCs w:val="22"/>
          </w:rPr>
          <w:t>1131r1</w:t>
        </w:r>
      </w:hyperlink>
      <w:r w:rsidR="007626B3" w:rsidRPr="0028238E">
        <w:rPr>
          <w:sz w:val="22"/>
          <w:szCs w:val="22"/>
        </w:rPr>
        <w:t xml:space="preserve"> Multi link reference model discussion</w:t>
      </w:r>
      <w:r w:rsidR="007626B3" w:rsidRPr="0028238E">
        <w:rPr>
          <w:sz w:val="22"/>
          <w:szCs w:val="22"/>
        </w:rPr>
        <w:tab/>
        <w:t xml:space="preserve">                 </w:t>
      </w:r>
      <w:r w:rsidR="007626B3" w:rsidRPr="0028238E">
        <w:rPr>
          <w:sz w:val="22"/>
          <w:szCs w:val="22"/>
        </w:rPr>
        <w:tab/>
        <w:t xml:space="preserve">     Yonggang Fang</w:t>
      </w:r>
    </w:p>
    <w:p w14:paraId="097C45CA" w14:textId="77777777" w:rsidR="007626B3" w:rsidRPr="0028238E" w:rsidRDefault="00E153EF" w:rsidP="007626B3">
      <w:pPr>
        <w:pStyle w:val="ListParagraph"/>
        <w:numPr>
          <w:ilvl w:val="1"/>
          <w:numId w:val="3"/>
        </w:numPr>
        <w:rPr>
          <w:sz w:val="22"/>
          <w:szCs w:val="22"/>
        </w:rPr>
      </w:pPr>
      <w:hyperlink r:id="rId696" w:history="1">
        <w:r w:rsidR="007626B3" w:rsidRPr="0028238E">
          <w:rPr>
            <w:rStyle w:val="Hyperlink"/>
            <w:color w:val="0070C0"/>
            <w:sz w:val="22"/>
            <w:szCs w:val="22"/>
          </w:rPr>
          <w:t>1148r0</w:t>
        </w:r>
      </w:hyperlink>
      <w:r w:rsidR="007626B3" w:rsidRPr="0028238E">
        <w:rPr>
          <w:sz w:val="22"/>
          <w:szCs w:val="22"/>
        </w:rPr>
        <w:t xml:space="preserve"> Discussion on MLD architecture</w:t>
      </w:r>
      <w:r w:rsidR="007626B3" w:rsidRPr="0028238E">
        <w:rPr>
          <w:sz w:val="22"/>
          <w:szCs w:val="22"/>
        </w:rPr>
        <w:tab/>
      </w:r>
      <w:r w:rsidR="007626B3" w:rsidRPr="0028238E">
        <w:rPr>
          <w:sz w:val="22"/>
          <w:szCs w:val="22"/>
        </w:rPr>
        <w:tab/>
      </w:r>
      <w:r w:rsidR="007626B3" w:rsidRPr="0028238E">
        <w:rPr>
          <w:sz w:val="22"/>
          <w:szCs w:val="22"/>
        </w:rPr>
        <w:tab/>
        <w:t xml:space="preserve">                  Po-Kai Huang</w:t>
      </w:r>
    </w:p>
    <w:p w14:paraId="7F8E1ED6" w14:textId="77777777" w:rsidR="007626B3" w:rsidRPr="0028238E" w:rsidRDefault="00E153EF" w:rsidP="007626B3">
      <w:pPr>
        <w:pStyle w:val="ListParagraph"/>
        <w:numPr>
          <w:ilvl w:val="1"/>
          <w:numId w:val="3"/>
        </w:numPr>
        <w:rPr>
          <w:sz w:val="22"/>
          <w:szCs w:val="22"/>
        </w:rPr>
      </w:pPr>
      <w:hyperlink r:id="rId697" w:history="1">
        <w:r w:rsidR="007626B3" w:rsidRPr="0028238E">
          <w:rPr>
            <w:rStyle w:val="Hyperlink"/>
            <w:color w:val="0070C0"/>
            <w:sz w:val="22"/>
            <w:szCs w:val="22"/>
          </w:rPr>
          <w:t>1171r0</w:t>
        </w:r>
      </w:hyperlink>
      <w:r w:rsidR="007626B3" w:rsidRPr="0028238E">
        <w:rPr>
          <w:sz w:val="22"/>
          <w:szCs w:val="22"/>
        </w:rPr>
        <w:t xml:space="preserve"> Multi-link ap network reference model discussion</w:t>
      </w:r>
      <w:r w:rsidR="007626B3" w:rsidRPr="0028238E">
        <w:rPr>
          <w:sz w:val="22"/>
          <w:szCs w:val="22"/>
        </w:rPr>
        <w:tab/>
        <w:t xml:space="preserve">     Yonggang Fang</w:t>
      </w:r>
    </w:p>
    <w:p w14:paraId="0A41EA63" w14:textId="77777777" w:rsidR="007626B3" w:rsidRPr="0028238E" w:rsidRDefault="007626B3" w:rsidP="007626B3">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1DC98825" w14:textId="77777777" w:rsidR="007626B3" w:rsidRPr="0028238E" w:rsidRDefault="00E153EF" w:rsidP="007626B3">
      <w:pPr>
        <w:pStyle w:val="ListParagraph"/>
        <w:numPr>
          <w:ilvl w:val="1"/>
          <w:numId w:val="3"/>
        </w:numPr>
        <w:rPr>
          <w:sz w:val="22"/>
          <w:szCs w:val="22"/>
        </w:rPr>
      </w:pPr>
      <w:hyperlink r:id="rId698" w:history="1">
        <w:r w:rsidR="007626B3" w:rsidRPr="0028238E">
          <w:rPr>
            <w:rStyle w:val="Hyperlink"/>
            <w:color w:val="0070C0"/>
            <w:sz w:val="22"/>
            <w:szCs w:val="22"/>
          </w:rPr>
          <w:t>593r0</w:t>
        </w:r>
      </w:hyperlink>
      <w:r w:rsidR="007626B3" w:rsidRPr="0028238E">
        <w:rPr>
          <w:sz w:val="22"/>
          <w:szCs w:val="22"/>
        </w:rPr>
        <w:t xml:space="preserve"> EHT BSS Op.: EHT BW </w:t>
      </w:r>
      <w:proofErr w:type="spellStart"/>
      <w:r w:rsidR="007626B3" w:rsidRPr="0028238E">
        <w:rPr>
          <w:sz w:val="22"/>
          <w:szCs w:val="22"/>
        </w:rPr>
        <w:t>Nss</w:t>
      </w:r>
      <w:proofErr w:type="spellEnd"/>
      <w:r w:rsidR="007626B3" w:rsidRPr="0028238E">
        <w:rPr>
          <w:sz w:val="22"/>
          <w:szCs w:val="22"/>
        </w:rPr>
        <w:t xml:space="preserve"> MCS and HE BW </w:t>
      </w:r>
      <w:proofErr w:type="spellStart"/>
      <w:r w:rsidR="007626B3" w:rsidRPr="0028238E">
        <w:rPr>
          <w:sz w:val="22"/>
          <w:szCs w:val="22"/>
        </w:rPr>
        <w:t>Nss</w:t>
      </w:r>
      <w:proofErr w:type="spellEnd"/>
      <w:r w:rsidR="007626B3" w:rsidRPr="0028238E">
        <w:rPr>
          <w:sz w:val="22"/>
          <w:szCs w:val="22"/>
        </w:rPr>
        <w:t xml:space="preserve"> MCS        Liwen Chu</w:t>
      </w:r>
    </w:p>
    <w:p w14:paraId="5778C569" w14:textId="77777777" w:rsidR="007626B3" w:rsidRPr="0028238E" w:rsidRDefault="007626B3" w:rsidP="007626B3">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4F3A4268" w14:textId="77777777" w:rsidR="007626B3" w:rsidRPr="0028238E" w:rsidRDefault="00E153EF" w:rsidP="007626B3">
      <w:pPr>
        <w:pStyle w:val="ListParagraph"/>
        <w:numPr>
          <w:ilvl w:val="1"/>
          <w:numId w:val="3"/>
        </w:numPr>
        <w:rPr>
          <w:sz w:val="22"/>
          <w:szCs w:val="22"/>
        </w:rPr>
      </w:pPr>
      <w:hyperlink r:id="rId699" w:history="1">
        <w:r w:rsidR="007626B3" w:rsidRPr="0028238E">
          <w:rPr>
            <w:rStyle w:val="Hyperlink"/>
            <w:color w:val="0070C0"/>
            <w:sz w:val="22"/>
            <w:szCs w:val="22"/>
          </w:rPr>
          <w:t>967r0</w:t>
        </w:r>
      </w:hyperlink>
      <w:r w:rsidR="007626B3" w:rsidRPr="0028238E">
        <w:rPr>
          <w:sz w:val="22"/>
          <w:szCs w:val="22"/>
        </w:rPr>
        <w:t xml:space="preserve"> Multi-user Triggered P2P Transmission</w:t>
      </w:r>
      <w:r w:rsidR="007626B3" w:rsidRPr="0028238E">
        <w:rPr>
          <w:sz w:val="22"/>
          <w:szCs w:val="22"/>
        </w:rPr>
        <w:tab/>
      </w:r>
      <w:r w:rsidR="007626B3" w:rsidRPr="0028238E">
        <w:rPr>
          <w:sz w:val="22"/>
          <w:szCs w:val="22"/>
        </w:rPr>
        <w:tab/>
        <w:t xml:space="preserve">                    Ronny Y. Kim</w:t>
      </w:r>
    </w:p>
    <w:p w14:paraId="091273E4" w14:textId="77777777" w:rsidR="007626B3" w:rsidRPr="0028238E" w:rsidRDefault="00E153EF" w:rsidP="007626B3">
      <w:pPr>
        <w:pStyle w:val="ListParagraph"/>
        <w:numPr>
          <w:ilvl w:val="1"/>
          <w:numId w:val="3"/>
        </w:numPr>
        <w:rPr>
          <w:sz w:val="22"/>
          <w:szCs w:val="22"/>
        </w:rPr>
      </w:pPr>
      <w:hyperlink r:id="rId700" w:history="1">
        <w:r w:rsidR="007626B3" w:rsidRPr="0028238E">
          <w:rPr>
            <w:rStyle w:val="Hyperlink"/>
            <w:color w:val="0070C0"/>
            <w:sz w:val="22"/>
            <w:szCs w:val="22"/>
          </w:rPr>
          <w:t>1005r1</w:t>
        </w:r>
      </w:hyperlink>
      <w:r w:rsidR="007626B3" w:rsidRPr="0028238E">
        <w:rPr>
          <w:sz w:val="22"/>
          <w:szCs w:val="22"/>
        </w:rPr>
        <w:t xml:space="preserve"> Yet Another Fast Link Adaptation Attempt</w:t>
      </w:r>
      <w:r w:rsidR="007626B3" w:rsidRPr="0028238E">
        <w:rPr>
          <w:sz w:val="22"/>
          <w:szCs w:val="22"/>
        </w:rPr>
        <w:tab/>
      </w:r>
      <w:r w:rsidR="007626B3" w:rsidRPr="0028238E">
        <w:rPr>
          <w:sz w:val="22"/>
          <w:szCs w:val="22"/>
        </w:rPr>
        <w:tab/>
        <w:t xml:space="preserve">       Jinjing Jiang</w:t>
      </w:r>
    </w:p>
    <w:p w14:paraId="23F498B8" w14:textId="77777777" w:rsidR="007626B3" w:rsidRPr="00E74C5C" w:rsidRDefault="00E153EF" w:rsidP="007626B3">
      <w:pPr>
        <w:pStyle w:val="ListParagraph"/>
        <w:numPr>
          <w:ilvl w:val="1"/>
          <w:numId w:val="3"/>
        </w:numPr>
        <w:rPr>
          <w:sz w:val="22"/>
          <w:szCs w:val="22"/>
        </w:rPr>
      </w:pPr>
      <w:hyperlink r:id="rId701" w:history="1">
        <w:r w:rsidR="007626B3" w:rsidRPr="00E74C5C">
          <w:rPr>
            <w:rStyle w:val="Hyperlink"/>
            <w:color w:val="0070C0"/>
            <w:sz w:val="22"/>
            <w:szCs w:val="22"/>
          </w:rPr>
          <w:t>1052r0</w:t>
        </w:r>
      </w:hyperlink>
      <w:r w:rsidR="007626B3" w:rsidRPr="00E74C5C">
        <w:rPr>
          <w:sz w:val="22"/>
          <w:szCs w:val="22"/>
        </w:rPr>
        <w:tab/>
        <w:t>EHT BSS Follow Up: EHT (BSS) Op. Param. Update            Liwen Chu</w:t>
      </w:r>
    </w:p>
    <w:p w14:paraId="799388BB" w14:textId="77777777" w:rsidR="007626B3" w:rsidRPr="004B24F5" w:rsidRDefault="007626B3" w:rsidP="007626B3">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2BF16F7C" w14:textId="77777777" w:rsidR="007626B3" w:rsidRDefault="007626B3" w:rsidP="007626B3">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684EC422" w14:textId="77777777" w:rsidR="007626B3" w:rsidRPr="0028238E" w:rsidRDefault="007626B3" w:rsidP="007626B3">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30C72F42" w14:textId="77777777" w:rsidR="007626B3" w:rsidRPr="0028238E" w:rsidRDefault="007626B3" w:rsidP="007626B3">
      <w:pPr>
        <w:ind w:firstLine="360"/>
        <w:rPr>
          <w:i/>
          <w:iCs/>
        </w:rPr>
      </w:pPr>
      <w:r w:rsidRPr="0028238E">
        <w:rPr>
          <w:i/>
          <w:iCs/>
        </w:rPr>
        <w:t>* Note: Need to be uploaded to Mentor website 7 days prior to the conf call.</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8EC687F" w14:textId="75815747" w:rsidR="00912F60" w:rsidRPr="00755C65" w:rsidRDefault="00912F60" w:rsidP="00912F60">
      <w:pPr>
        <w:pStyle w:val="Heading3"/>
      </w:pPr>
      <w:r>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ET)–PHY</w:t>
      </w:r>
    </w:p>
    <w:p w14:paraId="0071BDFC" w14:textId="77777777" w:rsidR="00912F60" w:rsidRPr="003046F3" w:rsidRDefault="00912F60" w:rsidP="00912F60">
      <w:pPr>
        <w:pStyle w:val="ListParagraph"/>
        <w:numPr>
          <w:ilvl w:val="0"/>
          <w:numId w:val="3"/>
        </w:numPr>
        <w:rPr>
          <w:lang w:val="en-US"/>
        </w:rPr>
      </w:pPr>
      <w:r w:rsidRPr="003046F3">
        <w:t>Call the meeting to order</w:t>
      </w:r>
    </w:p>
    <w:p w14:paraId="26922AF7" w14:textId="77777777" w:rsidR="00912F60" w:rsidRDefault="00912F60" w:rsidP="00912F60">
      <w:pPr>
        <w:pStyle w:val="ListParagraph"/>
        <w:numPr>
          <w:ilvl w:val="0"/>
          <w:numId w:val="3"/>
        </w:numPr>
      </w:pPr>
      <w:r w:rsidRPr="003046F3">
        <w:t>IEEE 802 and 802.11 IPR policy and procedure</w:t>
      </w:r>
    </w:p>
    <w:p w14:paraId="508704F8"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66D68F1F" w14:textId="77777777" w:rsidR="00912F60" w:rsidRPr="003046F3" w:rsidRDefault="00912F60" w:rsidP="00912F60">
      <w:pPr>
        <w:pStyle w:val="ListParagraph"/>
        <w:numPr>
          <w:ilvl w:val="2"/>
          <w:numId w:val="3"/>
        </w:numPr>
        <w:rPr>
          <w:szCs w:val="20"/>
        </w:rPr>
      </w:pPr>
      <w:r w:rsidRPr="003046F3">
        <w:rPr>
          <w:sz w:val="22"/>
          <w:szCs w:val="22"/>
        </w:rPr>
        <w:t>Cause an LOA to be submitted to the IEEE-SA (</w:t>
      </w:r>
      <w:hyperlink r:id="rId702" w:history="1">
        <w:r w:rsidRPr="003046F3">
          <w:rPr>
            <w:rStyle w:val="Hyperlink"/>
            <w:sz w:val="22"/>
            <w:szCs w:val="22"/>
          </w:rPr>
          <w:t>patcom@ieee.org</w:t>
        </w:r>
      </w:hyperlink>
      <w:r w:rsidRPr="003046F3">
        <w:rPr>
          <w:sz w:val="22"/>
          <w:szCs w:val="22"/>
        </w:rPr>
        <w:t>); or</w:t>
      </w:r>
    </w:p>
    <w:p w14:paraId="503D8582"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3379F9F" w14:textId="77777777" w:rsidR="00912F60" w:rsidRPr="003046F3" w:rsidRDefault="00912F60" w:rsidP="00912F60">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67F376F8"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7EAA1"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060D07E" w14:textId="77777777" w:rsidR="00912F60" w:rsidRDefault="00912F60" w:rsidP="00912F60">
      <w:pPr>
        <w:pStyle w:val="ListParagraph"/>
        <w:numPr>
          <w:ilvl w:val="0"/>
          <w:numId w:val="3"/>
        </w:numPr>
      </w:pPr>
      <w:r w:rsidRPr="003046F3">
        <w:t>Attendance reminder.</w:t>
      </w:r>
    </w:p>
    <w:p w14:paraId="2D2B5FD9" w14:textId="77777777" w:rsidR="00912F60" w:rsidRPr="003046F3" w:rsidRDefault="00912F60" w:rsidP="00912F60">
      <w:pPr>
        <w:pStyle w:val="ListParagraph"/>
        <w:numPr>
          <w:ilvl w:val="1"/>
          <w:numId w:val="3"/>
        </w:numPr>
      </w:pPr>
      <w:r>
        <w:rPr>
          <w:sz w:val="22"/>
          <w:szCs w:val="22"/>
        </w:rPr>
        <w:t xml:space="preserve">Participation slide: </w:t>
      </w:r>
      <w:hyperlink r:id="rId703" w:tgtFrame="_blank" w:history="1">
        <w:r w:rsidRPr="00EE0424">
          <w:rPr>
            <w:rStyle w:val="Hyperlink"/>
            <w:sz w:val="22"/>
            <w:szCs w:val="22"/>
            <w:lang w:val="en-US"/>
          </w:rPr>
          <w:t>https://mentor.ieee.org/802-ec/dcn/16/ec-16-0180-05-00EC-ieee-802-participation-slide.pptx</w:t>
        </w:r>
      </w:hyperlink>
    </w:p>
    <w:p w14:paraId="7408CBCA"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107EFAEC" w14:textId="77777777" w:rsidR="00912F60" w:rsidRDefault="00912F60" w:rsidP="00912F60">
      <w:pPr>
        <w:pStyle w:val="ListParagraph"/>
        <w:numPr>
          <w:ilvl w:val="2"/>
          <w:numId w:val="3"/>
        </w:numPr>
        <w:rPr>
          <w:sz w:val="22"/>
        </w:rPr>
      </w:pPr>
      <w:r>
        <w:rPr>
          <w:sz w:val="22"/>
        </w:rPr>
        <w:t xml:space="preserve">1) login to </w:t>
      </w:r>
      <w:hyperlink r:id="rId7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6CF0FF" w14:textId="77777777" w:rsidR="00912F60" w:rsidRDefault="00912F60" w:rsidP="00912F60">
      <w:pPr>
        <w:pStyle w:val="ListParagraph"/>
        <w:numPr>
          <w:ilvl w:val="1"/>
          <w:numId w:val="3"/>
        </w:numPr>
        <w:rPr>
          <w:sz w:val="22"/>
        </w:rPr>
      </w:pPr>
      <w:r>
        <w:rPr>
          <w:sz w:val="22"/>
        </w:rPr>
        <w:t xml:space="preserve">If you are unable to record the attendance via </w:t>
      </w:r>
      <w:hyperlink r:id="rId70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0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07" w:history="1">
        <w:r w:rsidRPr="00132C67">
          <w:rPr>
            <w:rStyle w:val="Hyperlink"/>
            <w:sz w:val="22"/>
          </w:rPr>
          <w:t>sschelstraete@quantenna.com</w:t>
        </w:r>
      </w:hyperlink>
      <w:r>
        <w:rPr>
          <w:sz w:val="22"/>
        </w:rPr>
        <w:t>)</w:t>
      </w:r>
    </w:p>
    <w:p w14:paraId="5866487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66F7EC4D" w14:textId="77777777" w:rsidR="00912F60" w:rsidRPr="00D86E02"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140B4" w14:textId="77777777" w:rsidR="00912F60" w:rsidRDefault="00912F60" w:rsidP="00912F60">
      <w:pPr>
        <w:pStyle w:val="ListParagraph"/>
        <w:numPr>
          <w:ilvl w:val="0"/>
          <w:numId w:val="3"/>
        </w:numPr>
      </w:pPr>
      <w:r w:rsidRPr="003046F3">
        <w:t>Announcements</w:t>
      </w:r>
      <w:r>
        <w:t>:</w:t>
      </w:r>
    </w:p>
    <w:p w14:paraId="372D39F9" w14:textId="77777777" w:rsidR="00052CBF" w:rsidRPr="00484ECF" w:rsidRDefault="00052CBF" w:rsidP="00052CB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3AB7C5D4" w14:textId="53E25D31" w:rsidR="00052CBF" w:rsidRDefault="00F94AD0" w:rsidP="00052CBF">
      <w:pPr>
        <w:pStyle w:val="ListParagraph"/>
        <w:numPr>
          <w:ilvl w:val="1"/>
          <w:numId w:val="3"/>
        </w:numPr>
      </w:pPr>
      <w:r>
        <w:t>Re</w:t>
      </w:r>
      <w:r w:rsidR="00052CBF">
        <w:t>-SP</w:t>
      </w:r>
      <w:r w:rsidR="00FB4F99">
        <w:t xml:space="preserve"> (</w:t>
      </w:r>
      <w:r w:rsidR="000D46C2">
        <w:t>addl. clarifications)</w:t>
      </w:r>
      <w:r>
        <w:t xml:space="preserve">: </w:t>
      </w:r>
      <w:hyperlink r:id="rId708" w:history="1">
        <w:r w:rsidRPr="00F94AD0">
          <w:rPr>
            <w:rStyle w:val="Hyperlink"/>
          </w:rPr>
          <w:t>1307r4</w:t>
        </w:r>
      </w:hyperlink>
      <w:r>
        <w:t xml:space="preserve">, </w:t>
      </w:r>
      <w:hyperlink r:id="rId709" w:history="1">
        <w:r w:rsidRPr="00FB4F99">
          <w:rPr>
            <w:rStyle w:val="Hyperlink"/>
          </w:rPr>
          <w:t>1160r5</w:t>
        </w:r>
      </w:hyperlink>
    </w:p>
    <w:p w14:paraId="1C0D4A94" w14:textId="77777777" w:rsidR="00912F60" w:rsidRPr="003046F3" w:rsidRDefault="00912F60" w:rsidP="00912F60">
      <w:pPr>
        <w:pStyle w:val="ListParagraph"/>
        <w:numPr>
          <w:ilvl w:val="0"/>
          <w:numId w:val="3"/>
        </w:numPr>
      </w:pPr>
      <w:proofErr w:type="spellStart"/>
      <w:r w:rsidRPr="003046F3">
        <w:t>AoB</w:t>
      </w:r>
      <w:proofErr w:type="spellEnd"/>
      <w:r>
        <w:t>:</w:t>
      </w:r>
    </w:p>
    <w:p w14:paraId="44F2C45E" w14:textId="77777777" w:rsidR="00912F60" w:rsidRDefault="00912F60" w:rsidP="00912F60">
      <w:pPr>
        <w:pStyle w:val="ListParagraph"/>
        <w:numPr>
          <w:ilvl w:val="0"/>
          <w:numId w:val="3"/>
        </w:numPr>
      </w:pPr>
      <w:r w:rsidRPr="003046F3">
        <w:t>Adjourn</w:t>
      </w:r>
    </w:p>
    <w:p w14:paraId="30641142" w14:textId="61534D90" w:rsidR="00912F60" w:rsidRPr="00755C65" w:rsidRDefault="00912F60" w:rsidP="00912F60">
      <w:pPr>
        <w:pStyle w:val="Heading3"/>
      </w:pPr>
      <w:r>
        <w:t>8</w:t>
      </w:r>
      <w:r w:rsidRPr="005624BF">
        <w:rPr>
          <w:vertAlign w:val="superscript"/>
        </w:rPr>
        <w:t>th</w:t>
      </w:r>
      <w:r>
        <w:t xml:space="preserve"> </w:t>
      </w:r>
      <w:r w:rsidRPr="00693369">
        <w:t xml:space="preserve">Conf. Call: September </w:t>
      </w:r>
      <w:r>
        <w:t>2</w:t>
      </w:r>
      <w:r w:rsidR="00692F69">
        <w:t>8</w:t>
      </w:r>
      <w:r w:rsidRPr="00693369">
        <w:t xml:space="preserve"> (1</w:t>
      </w:r>
      <w:r>
        <w:t>9</w:t>
      </w:r>
      <w:r w:rsidRPr="00693369">
        <w:t>:00–</w:t>
      </w:r>
      <w:r>
        <w:t>22</w:t>
      </w:r>
      <w:r w:rsidRPr="00693369">
        <w:t>:00 ET)–</w:t>
      </w:r>
      <w:r>
        <w:t>MAC</w:t>
      </w:r>
    </w:p>
    <w:p w14:paraId="09F6D2EB" w14:textId="77777777" w:rsidR="00912F60" w:rsidRPr="003046F3" w:rsidRDefault="00912F60" w:rsidP="00912F60">
      <w:pPr>
        <w:pStyle w:val="ListParagraph"/>
        <w:numPr>
          <w:ilvl w:val="0"/>
          <w:numId w:val="3"/>
        </w:numPr>
        <w:rPr>
          <w:lang w:val="en-US"/>
        </w:rPr>
      </w:pPr>
      <w:r w:rsidRPr="003046F3">
        <w:t>Call the meeting to order</w:t>
      </w:r>
    </w:p>
    <w:p w14:paraId="5D062EDA" w14:textId="77777777" w:rsidR="00912F60" w:rsidRDefault="00912F60" w:rsidP="00912F60">
      <w:pPr>
        <w:pStyle w:val="ListParagraph"/>
        <w:numPr>
          <w:ilvl w:val="0"/>
          <w:numId w:val="3"/>
        </w:numPr>
      </w:pPr>
      <w:r w:rsidRPr="003046F3">
        <w:t>IEEE 802 and 802.11 IPR policy and procedure</w:t>
      </w:r>
    </w:p>
    <w:p w14:paraId="514044D9"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299E2900" w14:textId="77777777" w:rsidR="00912F60" w:rsidRPr="003046F3" w:rsidRDefault="00912F60" w:rsidP="00912F60">
      <w:pPr>
        <w:pStyle w:val="ListParagraph"/>
        <w:numPr>
          <w:ilvl w:val="2"/>
          <w:numId w:val="3"/>
        </w:numPr>
        <w:rPr>
          <w:szCs w:val="20"/>
        </w:rPr>
      </w:pPr>
      <w:r w:rsidRPr="003046F3">
        <w:rPr>
          <w:sz w:val="22"/>
          <w:szCs w:val="22"/>
        </w:rPr>
        <w:t>Cause an LOA to be submitted to the IEEE-SA (</w:t>
      </w:r>
      <w:hyperlink r:id="rId710" w:history="1">
        <w:r w:rsidRPr="003046F3">
          <w:rPr>
            <w:rStyle w:val="Hyperlink"/>
            <w:sz w:val="22"/>
            <w:szCs w:val="22"/>
          </w:rPr>
          <w:t>patcom@ieee.org</w:t>
        </w:r>
      </w:hyperlink>
      <w:r w:rsidRPr="003046F3">
        <w:rPr>
          <w:sz w:val="22"/>
          <w:szCs w:val="22"/>
        </w:rPr>
        <w:t>); or</w:t>
      </w:r>
    </w:p>
    <w:p w14:paraId="3397BB9E"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057556"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735562"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9F7515"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E5B7070" w14:textId="77777777" w:rsidR="00912F60" w:rsidRDefault="00912F60" w:rsidP="00912F60">
      <w:pPr>
        <w:pStyle w:val="ListParagraph"/>
        <w:numPr>
          <w:ilvl w:val="0"/>
          <w:numId w:val="3"/>
        </w:numPr>
      </w:pPr>
      <w:r w:rsidRPr="003046F3">
        <w:t>Attendance reminder.</w:t>
      </w:r>
    </w:p>
    <w:p w14:paraId="34F528F1" w14:textId="77777777" w:rsidR="00912F60" w:rsidRPr="003046F3" w:rsidRDefault="00912F60" w:rsidP="00912F60">
      <w:pPr>
        <w:pStyle w:val="ListParagraph"/>
        <w:numPr>
          <w:ilvl w:val="1"/>
          <w:numId w:val="3"/>
        </w:numPr>
      </w:pPr>
      <w:r>
        <w:rPr>
          <w:sz w:val="22"/>
          <w:szCs w:val="22"/>
        </w:rPr>
        <w:t xml:space="preserve">Participation slide: </w:t>
      </w:r>
      <w:hyperlink r:id="rId711" w:tgtFrame="_blank" w:history="1">
        <w:r w:rsidRPr="00EE0424">
          <w:rPr>
            <w:rStyle w:val="Hyperlink"/>
            <w:sz w:val="22"/>
            <w:szCs w:val="22"/>
            <w:lang w:val="en-US"/>
          </w:rPr>
          <w:t>https://mentor.ieee.org/802-ec/dcn/16/ec-16-0180-05-00EC-ieee-802-participation-slide.pptx</w:t>
        </w:r>
      </w:hyperlink>
    </w:p>
    <w:p w14:paraId="3C307E7E"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2B71728E" w14:textId="77777777" w:rsidR="00912F60" w:rsidRDefault="00912F60" w:rsidP="00912F60">
      <w:pPr>
        <w:pStyle w:val="ListParagraph"/>
        <w:numPr>
          <w:ilvl w:val="2"/>
          <w:numId w:val="3"/>
        </w:numPr>
        <w:rPr>
          <w:sz w:val="22"/>
        </w:rPr>
      </w:pPr>
      <w:r>
        <w:rPr>
          <w:sz w:val="22"/>
        </w:rPr>
        <w:t xml:space="preserve">1) login to </w:t>
      </w:r>
      <w:hyperlink r:id="rId7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A446FB4" w14:textId="77777777" w:rsidR="00912F60" w:rsidRPr="00086C6D" w:rsidRDefault="00912F60" w:rsidP="00912F60">
      <w:pPr>
        <w:pStyle w:val="ListParagraph"/>
        <w:numPr>
          <w:ilvl w:val="1"/>
          <w:numId w:val="3"/>
        </w:numPr>
        <w:rPr>
          <w:sz w:val="22"/>
        </w:rPr>
      </w:pPr>
      <w:r w:rsidRPr="00086C6D">
        <w:rPr>
          <w:sz w:val="22"/>
        </w:rPr>
        <w:t xml:space="preserve">If you are unable to record the attendance via </w:t>
      </w:r>
      <w:hyperlink r:id="rId71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71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715" w:history="1">
        <w:r w:rsidRPr="00086C6D">
          <w:rPr>
            <w:rStyle w:val="Hyperlink"/>
            <w:sz w:val="22"/>
            <w:szCs w:val="22"/>
          </w:rPr>
          <w:t>liwen.chu@nxp.com</w:t>
        </w:r>
      </w:hyperlink>
      <w:r w:rsidRPr="00086C6D">
        <w:rPr>
          <w:sz w:val="22"/>
          <w:szCs w:val="22"/>
        </w:rPr>
        <w:t>)</w:t>
      </w:r>
    </w:p>
    <w:p w14:paraId="6E7E161E" w14:textId="77777777" w:rsidR="00912F60" w:rsidRPr="00880D21" w:rsidRDefault="00912F60" w:rsidP="00912F60">
      <w:pPr>
        <w:pStyle w:val="ListParagraph"/>
        <w:numPr>
          <w:ilvl w:val="1"/>
          <w:numId w:val="3"/>
        </w:numPr>
        <w:rPr>
          <w:sz w:val="22"/>
        </w:rPr>
      </w:pPr>
      <w:r>
        <w:rPr>
          <w:sz w:val="22"/>
          <w:szCs w:val="22"/>
        </w:rPr>
        <w:lastRenderedPageBreak/>
        <w:t>Please ensure that the following information is listed correctly when joining the call:</w:t>
      </w:r>
    </w:p>
    <w:p w14:paraId="762372E8" w14:textId="77777777" w:rsidR="00912F60"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FC31C8" w14:textId="77777777" w:rsidR="00912F60" w:rsidRDefault="00912F60" w:rsidP="00912F60">
      <w:pPr>
        <w:pStyle w:val="ListParagraph"/>
        <w:numPr>
          <w:ilvl w:val="0"/>
          <w:numId w:val="3"/>
        </w:numPr>
      </w:pPr>
      <w:r w:rsidRPr="003046F3">
        <w:t>Announcements</w:t>
      </w:r>
      <w:r>
        <w:t>:</w:t>
      </w:r>
    </w:p>
    <w:p w14:paraId="0E0E971B" w14:textId="77777777" w:rsidR="00912F60" w:rsidRPr="0028238E" w:rsidRDefault="00912F60" w:rsidP="00912F60">
      <w:pPr>
        <w:pStyle w:val="ListParagraph"/>
        <w:numPr>
          <w:ilvl w:val="0"/>
          <w:numId w:val="3"/>
        </w:numPr>
        <w:rPr>
          <w:i/>
          <w:iCs/>
          <w:sz w:val="22"/>
          <w:szCs w:val="22"/>
        </w:rPr>
      </w:pPr>
      <w:r w:rsidRPr="0028238E">
        <w:rPr>
          <w:sz w:val="22"/>
          <w:szCs w:val="22"/>
        </w:rPr>
        <w:t xml:space="preserve">Technical Submissions: </w:t>
      </w:r>
    </w:p>
    <w:p w14:paraId="60C7AB4B" w14:textId="77777777" w:rsidR="00912F60" w:rsidRPr="003046F3" w:rsidRDefault="00912F60" w:rsidP="00912F60">
      <w:pPr>
        <w:pStyle w:val="ListParagraph"/>
        <w:numPr>
          <w:ilvl w:val="0"/>
          <w:numId w:val="3"/>
        </w:numPr>
      </w:pPr>
      <w:proofErr w:type="spellStart"/>
      <w:r w:rsidRPr="003046F3">
        <w:t>AoB</w:t>
      </w:r>
      <w:proofErr w:type="spellEnd"/>
      <w:r>
        <w:t>:</w:t>
      </w:r>
    </w:p>
    <w:p w14:paraId="670336D5" w14:textId="77777777" w:rsidR="00912F60" w:rsidRDefault="00912F60" w:rsidP="00912F60">
      <w:pPr>
        <w:pStyle w:val="ListParagraph"/>
        <w:numPr>
          <w:ilvl w:val="0"/>
          <w:numId w:val="3"/>
        </w:numPr>
      </w:pPr>
      <w:r w:rsidRPr="003046F3">
        <w:t>Adjourn</w:t>
      </w:r>
    </w:p>
    <w:p w14:paraId="345C6DC8" w14:textId="6F212ACA" w:rsidR="00912F60" w:rsidRDefault="00912F60" w:rsidP="00A5520B"/>
    <w:p w14:paraId="77790A95" w14:textId="4DA0FBD5" w:rsidR="00FD4539" w:rsidRPr="00755C65" w:rsidRDefault="00FD4539" w:rsidP="00FD4539">
      <w:pPr>
        <w:pStyle w:val="Heading3"/>
      </w:pPr>
      <w:r>
        <w:t>9</w:t>
      </w:r>
      <w:r w:rsidRPr="008544E1">
        <w:rPr>
          <w:vertAlign w:val="superscript"/>
        </w:rPr>
        <w:t>th</w:t>
      </w:r>
      <w:r>
        <w:t xml:space="preserve"> </w:t>
      </w:r>
      <w:r w:rsidRPr="00A23A21">
        <w:t xml:space="preserve">Conf. Call: </w:t>
      </w:r>
      <w:r>
        <w:rPr>
          <w:bCs/>
          <w:lang w:val="en-US"/>
        </w:rPr>
        <w:t>September 30</w:t>
      </w:r>
      <w:r w:rsidRPr="00A23A21">
        <w:t xml:space="preserve"> (</w:t>
      </w:r>
      <w:r>
        <w:t>10</w:t>
      </w:r>
      <w:r w:rsidRPr="00A23A21">
        <w:t>:</w:t>
      </w:r>
      <w:r>
        <w:t>0</w:t>
      </w:r>
      <w:r w:rsidRPr="00A23A21">
        <w:t>0–1</w:t>
      </w:r>
      <w:r>
        <w:t>3</w:t>
      </w:r>
      <w:r w:rsidRPr="00A23A21">
        <w:t>:00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t>Cause an LOA to be submitted to the IEEE-SA (</w:t>
      </w:r>
      <w:hyperlink r:id="rId716"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717"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7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719" w:history="1">
        <w:r w:rsidRPr="00A02DFE">
          <w:rPr>
            <w:rStyle w:val="Hyperlink"/>
            <w:sz w:val="22"/>
          </w:rPr>
          <w:t>IMAT</w:t>
        </w:r>
      </w:hyperlink>
      <w:r>
        <w:rPr>
          <w:sz w:val="22"/>
        </w:rPr>
        <w:t xml:space="preserve"> then p</w:t>
      </w:r>
      <w:r w:rsidRPr="00C86653">
        <w:rPr>
          <w:sz w:val="22"/>
        </w:rPr>
        <w:t>lease send an e-mail to Dennis Sundman (</w:t>
      </w:r>
      <w:hyperlink r:id="rId720" w:history="1">
        <w:r w:rsidRPr="00C86653">
          <w:rPr>
            <w:rStyle w:val="Hyperlink"/>
            <w:sz w:val="22"/>
          </w:rPr>
          <w:t>dennis.sundman@ericsson.com</w:t>
        </w:r>
      </w:hyperlink>
      <w:r w:rsidRPr="00C86653">
        <w:rPr>
          <w:sz w:val="22"/>
        </w:rPr>
        <w:t>)</w:t>
      </w:r>
      <w:r>
        <w:rPr>
          <w:sz w:val="22"/>
        </w:rPr>
        <w:t xml:space="preserve"> and Alfred Asterjadhi (</w:t>
      </w:r>
      <w:hyperlink r:id="rId721"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FDC372" w14:textId="77777777" w:rsidR="00FD4539" w:rsidRDefault="00FD4539" w:rsidP="00FD4539">
      <w:pPr>
        <w:pStyle w:val="ListParagraph"/>
        <w:numPr>
          <w:ilvl w:val="0"/>
          <w:numId w:val="3"/>
        </w:numPr>
      </w:pPr>
      <w:r w:rsidRPr="003046F3">
        <w:t>Announcements</w:t>
      </w:r>
      <w:r>
        <w:t>:</w:t>
      </w:r>
    </w:p>
    <w:p w14:paraId="523FCF65" w14:textId="77777777" w:rsidR="00FD4539" w:rsidRPr="00B17626" w:rsidRDefault="00FD4539" w:rsidP="00FD4539">
      <w:pPr>
        <w:pStyle w:val="ListParagraph"/>
        <w:numPr>
          <w:ilvl w:val="0"/>
          <w:numId w:val="3"/>
        </w:numPr>
        <w:rPr>
          <w:b/>
          <w:bCs/>
        </w:rPr>
      </w:pPr>
      <w:r w:rsidRPr="00B17626">
        <w:rPr>
          <w:b/>
          <w:bCs/>
        </w:rPr>
        <w:t>Motions (concentrated within the first 90 mins of the call)</w:t>
      </w:r>
    </w:p>
    <w:p w14:paraId="1FBF3126" w14:textId="77777777" w:rsidR="007D4CAC" w:rsidRDefault="007D4CAC" w:rsidP="007D4CAC">
      <w:pPr>
        <w:pStyle w:val="ListParagraph"/>
        <w:numPr>
          <w:ilvl w:val="0"/>
          <w:numId w:val="3"/>
        </w:numPr>
      </w:pPr>
      <w:r>
        <w:t>Technical Submissions</w:t>
      </w:r>
      <w:r w:rsidRPr="00C66FFD">
        <w:rPr>
          <w:b/>
          <w:bCs/>
        </w:rPr>
        <w:t>-Trigger</w:t>
      </w:r>
    </w:p>
    <w:p w14:paraId="04CD50EE" w14:textId="77777777" w:rsidR="007D4CAC" w:rsidRDefault="00E153EF" w:rsidP="007D4CAC">
      <w:pPr>
        <w:pStyle w:val="ListParagraph"/>
        <w:numPr>
          <w:ilvl w:val="1"/>
          <w:numId w:val="3"/>
        </w:numPr>
      </w:pPr>
      <w:hyperlink r:id="rId722" w:history="1">
        <w:r w:rsidR="007D4CAC" w:rsidRPr="00354C09">
          <w:rPr>
            <w:rStyle w:val="Hyperlink"/>
          </w:rPr>
          <w:t>831r0</w:t>
        </w:r>
      </w:hyperlink>
      <w:r w:rsidR="007D4CAC">
        <w:t xml:space="preserve"> Trigger Frame 4 Frequency-domain A-PPDU Support   </w:t>
      </w:r>
      <w:proofErr w:type="spellStart"/>
      <w:r w:rsidR="007D4CAC">
        <w:t>Jonghun</w:t>
      </w:r>
      <w:proofErr w:type="spellEnd"/>
      <w:r w:rsidR="007D4CAC">
        <w:t xml:space="preserve"> Han</w:t>
      </w:r>
    </w:p>
    <w:p w14:paraId="53A670EF" w14:textId="77777777" w:rsidR="007D4CAC" w:rsidRDefault="00E153EF" w:rsidP="007D4CAC">
      <w:pPr>
        <w:pStyle w:val="ListParagraph"/>
        <w:numPr>
          <w:ilvl w:val="1"/>
          <w:numId w:val="3"/>
        </w:numPr>
      </w:pPr>
      <w:hyperlink r:id="rId723" w:history="1">
        <w:r w:rsidR="007D4CAC" w:rsidRPr="00B366A7">
          <w:rPr>
            <w:rStyle w:val="Hyperlink"/>
          </w:rPr>
          <w:t>840r0</w:t>
        </w:r>
      </w:hyperlink>
      <w:r w:rsidR="007D4CAC">
        <w:t xml:space="preserve"> Backward compatible EHT trigger frame</w:t>
      </w:r>
      <w:r w:rsidR="007D4CAC">
        <w:tab/>
      </w:r>
      <w:r w:rsidR="007D4CAC">
        <w:tab/>
        <w:t xml:space="preserve">    Ming Gan</w:t>
      </w:r>
    </w:p>
    <w:p w14:paraId="33475CB0" w14:textId="77777777" w:rsidR="007D4CAC" w:rsidRDefault="00E153EF" w:rsidP="007D4CAC">
      <w:pPr>
        <w:pStyle w:val="ListParagraph"/>
        <w:numPr>
          <w:ilvl w:val="1"/>
          <w:numId w:val="3"/>
        </w:numPr>
      </w:pPr>
      <w:hyperlink r:id="rId724" w:history="1">
        <w:r w:rsidR="007D4CAC" w:rsidRPr="00B366A7">
          <w:rPr>
            <w:rStyle w:val="Hyperlink"/>
          </w:rPr>
          <w:t>1192r0</w:t>
        </w:r>
      </w:hyperlink>
      <w:r w:rsidR="007D4CAC">
        <w:t xml:space="preserve"> TB PPDU Format </w:t>
      </w:r>
      <w:proofErr w:type="spellStart"/>
      <w:r w:rsidR="007D4CAC">
        <w:t>Signaling</w:t>
      </w:r>
      <w:proofErr w:type="spellEnd"/>
      <w:r w:rsidR="007D4CAC">
        <w:t xml:space="preserve"> in Trigger Frame</w:t>
      </w:r>
      <w:r w:rsidR="007D4CAC">
        <w:tab/>
        <w:t xml:space="preserve">    </w:t>
      </w:r>
      <w:proofErr w:type="spellStart"/>
      <w:r w:rsidR="007D4CAC">
        <w:t>Geonjung</w:t>
      </w:r>
      <w:proofErr w:type="spellEnd"/>
      <w:r w:rsidR="007D4CAC">
        <w:t xml:space="preserve"> Ko</w:t>
      </w:r>
    </w:p>
    <w:p w14:paraId="53BB99F0" w14:textId="77777777" w:rsidR="007D4CAC" w:rsidRDefault="00E153EF" w:rsidP="007D4CAC">
      <w:pPr>
        <w:pStyle w:val="ListParagraph"/>
        <w:numPr>
          <w:ilvl w:val="1"/>
          <w:numId w:val="3"/>
        </w:numPr>
      </w:pPr>
      <w:hyperlink r:id="rId725" w:history="1">
        <w:r w:rsidR="007D4CAC" w:rsidRPr="005E087D">
          <w:rPr>
            <w:rStyle w:val="Hyperlink"/>
          </w:rPr>
          <w:t>1429r1</w:t>
        </w:r>
      </w:hyperlink>
      <w:r w:rsidR="007D4CAC">
        <w:t xml:space="preserve"> Enhanced Trigger Frame for EHT Support</w:t>
      </w:r>
      <w:r w:rsidR="007D4CAC">
        <w:tab/>
      </w:r>
      <w:r w:rsidR="007D4CAC">
        <w:tab/>
        <w:t xml:space="preserve">    Steve Shellhammer</w:t>
      </w:r>
    </w:p>
    <w:p w14:paraId="5F0D6966" w14:textId="77777777" w:rsidR="007D4CAC" w:rsidRDefault="007D4CAC" w:rsidP="007D4CAC">
      <w:pPr>
        <w:pStyle w:val="ListParagraph"/>
        <w:numPr>
          <w:ilvl w:val="1"/>
          <w:numId w:val="3"/>
        </w:numPr>
      </w:pPr>
      <w:r>
        <w:t>Deferred SPs on topic: Trigger</w:t>
      </w:r>
    </w:p>
    <w:p w14:paraId="20914666" w14:textId="77777777" w:rsidR="007D4CAC" w:rsidRDefault="007D4CAC" w:rsidP="007D4CAC">
      <w:pPr>
        <w:pStyle w:val="ListParagraph"/>
        <w:numPr>
          <w:ilvl w:val="0"/>
          <w:numId w:val="3"/>
        </w:numPr>
      </w:pPr>
      <w:r>
        <w:t>Technical Submissions</w:t>
      </w:r>
      <w:r w:rsidRPr="00C66FFD">
        <w:rPr>
          <w:b/>
          <w:bCs/>
        </w:rPr>
        <w:t>-</w:t>
      </w:r>
      <w:r>
        <w:rPr>
          <w:b/>
          <w:bCs/>
        </w:rPr>
        <w:t>Sounding</w:t>
      </w:r>
    </w:p>
    <w:p w14:paraId="00467074" w14:textId="77777777" w:rsidR="007D4CAC" w:rsidRDefault="00E153EF" w:rsidP="007D4CAC">
      <w:pPr>
        <w:pStyle w:val="ListParagraph"/>
        <w:numPr>
          <w:ilvl w:val="1"/>
          <w:numId w:val="3"/>
        </w:numPr>
      </w:pPr>
      <w:hyperlink r:id="rId726" w:history="1">
        <w:r w:rsidR="007D4CAC" w:rsidRPr="00A916B6">
          <w:rPr>
            <w:rStyle w:val="Hyperlink"/>
          </w:rPr>
          <w:t>848r0</w:t>
        </w:r>
      </w:hyperlink>
      <w:r w:rsidR="007D4CAC">
        <w:t xml:space="preserve"> Sounding Request in Sequential Sounding</w:t>
      </w:r>
      <w:r w:rsidR="007D4CAC">
        <w:tab/>
      </w:r>
      <w:r w:rsidR="007D4CAC">
        <w:tab/>
        <w:t xml:space="preserve">    Ross Jian Yu</w:t>
      </w:r>
    </w:p>
    <w:p w14:paraId="2954CADD" w14:textId="77777777" w:rsidR="007D4CAC" w:rsidRDefault="00E153EF" w:rsidP="007D4CAC">
      <w:pPr>
        <w:pStyle w:val="ListParagraph"/>
        <w:numPr>
          <w:ilvl w:val="1"/>
          <w:numId w:val="3"/>
        </w:numPr>
      </w:pPr>
      <w:hyperlink r:id="rId727" w:history="1">
        <w:r w:rsidR="007D4CAC" w:rsidRPr="00025C0E">
          <w:rPr>
            <w:rStyle w:val="Hyperlink"/>
          </w:rPr>
          <w:t>950r</w:t>
        </w:r>
        <w:r w:rsidR="007D4CAC">
          <w:rPr>
            <w:rStyle w:val="Hyperlink"/>
          </w:rPr>
          <w:t>3</w:t>
        </w:r>
      </w:hyperlink>
      <w:r w:rsidR="007D4CAC">
        <w:t xml:space="preserve"> Partial Bandwidth Feedback for Multi-RU</w:t>
      </w:r>
      <w:r w:rsidR="007D4CAC">
        <w:tab/>
      </w:r>
      <w:r w:rsidR="007D4CAC">
        <w:tab/>
        <w:t xml:space="preserve">    Eunsung Jeon</w:t>
      </w:r>
    </w:p>
    <w:p w14:paraId="34F74705" w14:textId="77777777" w:rsidR="007D4CAC" w:rsidRDefault="00E153EF" w:rsidP="007D4CAC">
      <w:pPr>
        <w:pStyle w:val="ListParagraph"/>
        <w:numPr>
          <w:ilvl w:val="1"/>
          <w:numId w:val="3"/>
        </w:numPr>
      </w:pPr>
      <w:hyperlink r:id="rId728" w:history="1">
        <w:r w:rsidR="007D4CAC" w:rsidRPr="00A916B6">
          <w:rPr>
            <w:rStyle w:val="Hyperlink"/>
          </w:rPr>
          <w:t>1015r</w:t>
        </w:r>
        <w:r w:rsidR="007D4CAC">
          <w:rPr>
            <w:rStyle w:val="Hyperlink"/>
          </w:rPr>
          <w:t>1</w:t>
        </w:r>
      </w:hyperlink>
      <w:r w:rsidR="007D4CAC">
        <w:t xml:space="preserve"> EHT NDPA Frame Design Discussion</w:t>
      </w:r>
      <w:r w:rsidR="007D4CAC">
        <w:tab/>
      </w:r>
      <w:r w:rsidR="007D4CAC">
        <w:tab/>
        <w:t xml:space="preserve">    </w:t>
      </w:r>
      <w:proofErr w:type="spellStart"/>
      <w:r w:rsidR="007D4CAC">
        <w:t>Chenchen</w:t>
      </w:r>
      <w:proofErr w:type="spellEnd"/>
      <w:r w:rsidR="007D4CAC">
        <w:t xml:space="preserve"> Liu</w:t>
      </w:r>
    </w:p>
    <w:p w14:paraId="0D6C5EAA" w14:textId="77777777" w:rsidR="007D4CAC" w:rsidRDefault="00E153EF" w:rsidP="007D4CAC">
      <w:pPr>
        <w:pStyle w:val="ListParagraph"/>
        <w:numPr>
          <w:ilvl w:val="1"/>
          <w:numId w:val="3"/>
        </w:numPr>
      </w:pPr>
      <w:hyperlink r:id="rId729" w:history="1">
        <w:r w:rsidR="007D4CAC" w:rsidRPr="003048DA">
          <w:rPr>
            <w:rStyle w:val="Hyperlink"/>
          </w:rPr>
          <w:t>1435r</w:t>
        </w:r>
        <w:r w:rsidR="007D4CAC">
          <w:rPr>
            <w:rStyle w:val="Hyperlink"/>
          </w:rPr>
          <w:t>1</w:t>
        </w:r>
      </w:hyperlink>
      <w:r w:rsidR="007D4CAC">
        <w:t xml:space="preserve"> EHT NDPA frame design</w:t>
      </w:r>
      <w:r w:rsidR="007D4CAC">
        <w:tab/>
      </w:r>
      <w:r w:rsidR="007D4CAC">
        <w:tab/>
      </w:r>
      <w:r w:rsidR="007D4CAC">
        <w:tab/>
      </w:r>
      <w:r w:rsidR="007D4CAC">
        <w:tab/>
        <w:t xml:space="preserve">    Cheng Chen</w:t>
      </w:r>
    </w:p>
    <w:p w14:paraId="11785D0D" w14:textId="77777777" w:rsidR="007D4CAC" w:rsidRDefault="00E153EF" w:rsidP="007D4CAC">
      <w:pPr>
        <w:pStyle w:val="ListParagraph"/>
        <w:numPr>
          <w:ilvl w:val="1"/>
          <w:numId w:val="3"/>
        </w:numPr>
      </w:pPr>
      <w:hyperlink r:id="rId730" w:history="1">
        <w:r w:rsidR="007D4CAC" w:rsidRPr="003048DA">
          <w:rPr>
            <w:rStyle w:val="Hyperlink"/>
          </w:rPr>
          <w:t>1436r0</w:t>
        </w:r>
      </w:hyperlink>
      <w:r w:rsidR="007D4CAC">
        <w:t xml:space="preserve"> NDPA and MIMO Control Field Design for EHT</w:t>
      </w:r>
      <w:r w:rsidR="007D4CAC">
        <w:tab/>
        <w:t xml:space="preserve">    Sameer Vermani</w:t>
      </w:r>
    </w:p>
    <w:p w14:paraId="1BBC43FD" w14:textId="77777777" w:rsidR="00FD4539" w:rsidRPr="003046F3" w:rsidRDefault="00FD4539" w:rsidP="00FD4539">
      <w:pPr>
        <w:pStyle w:val="ListParagraph"/>
        <w:numPr>
          <w:ilvl w:val="0"/>
          <w:numId w:val="3"/>
        </w:numPr>
      </w:pPr>
      <w:proofErr w:type="spellStart"/>
      <w:r w:rsidRPr="003046F3">
        <w:lastRenderedPageBreak/>
        <w:t>AoB</w:t>
      </w:r>
      <w:proofErr w:type="spellEnd"/>
      <w:r>
        <w:t>:</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34B7D916" w14:textId="6D3C701B" w:rsidR="004815E4" w:rsidRPr="00755C65" w:rsidRDefault="004815E4" w:rsidP="004815E4">
      <w:pPr>
        <w:pStyle w:val="Heading3"/>
      </w:pPr>
      <w:r>
        <w:t>10</w:t>
      </w:r>
      <w:r w:rsidRPr="005624BF">
        <w:rPr>
          <w:vertAlign w:val="superscript"/>
        </w:rPr>
        <w:t>th</w:t>
      </w:r>
      <w:r>
        <w:t xml:space="preserve"> </w:t>
      </w:r>
      <w:r w:rsidRPr="00693369">
        <w:t xml:space="preserve">Conf. Call: </w:t>
      </w:r>
      <w:r>
        <w:t>October</w:t>
      </w:r>
      <w:r w:rsidRPr="00693369">
        <w:t xml:space="preserve"> </w:t>
      </w:r>
      <w:r>
        <w:t>0</w:t>
      </w:r>
      <w:r>
        <w:t>8</w:t>
      </w:r>
      <w:r w:rsidRPr="00693369">
        <w:t xml:space="preserve"> (1</w:t>
      </w:r>
      <w:r>
        <w:t>9</w:t>
      </w:r>
      <w:r w:rsidRPr="00693369">
        <w:t>:00–</w:t>
      </w:r>
      <w:r>
        <w:t>22</w:t>
      </w:r>
      <w:r w:rsidRPr="00693369">
        <w:t>:00 ET)–PHY</w:t>
      </w:r>
    </w:p>
    <w:p w14:paraId="0C0FE09C" w14:textId="77777777" w:rsidR="004815E4" w:rsidRPr="003046F3" w:rsidRDefault="004815E4" w:rsidP="004815E4">
      <w:pPr>
        <w:pStyle w:val="ListParagraph"/>
        <w:numPr>
          <w:ilvl w:val="0"/>
          <w:numId w:val="3"/>
        </w:numPr>
        <w:rPr>
          <w:lang w:val="en-US"/>
        </w:rPr>
      </w:pPr>
      <w:r w:rsidRPr="003046F3">
        <w:t>Call the meeting to order</w:t>
      </w:r>
    </w:p>
    <w:p w14:paraId="58287C50" w14:textId="77777777" w:rsidR="004815E4" w:rsidRDefault="004815E4" w:rsidP="004815E4">
      <w:pPr>
        <w:pStyle w:val="ListParagraph"/>
        <w:numPr>
          <w:ilvl w:val="0"/>
          <w:numId w:val="3"/>
        </w:numPr>
      </w:pPr>
      <w:r w:rsidRPr="003046F3">
        <w:t>IEEE 802 and 802.11 IPR policy and procedure</w:t>
      </w:r>
    </w:p>
    <w:p w14:paraId="2435F962"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5ACE2CB"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731" w:history="1">
        <w:r w:rsidRPr="003046F3">
          <w:rPr>
            <w:rStyle w:val="Hyperlink"/>
            <w:sz w:val="22"/>
            <w:szCs w:val="22"/>
          </w:rPr>
          <w:t>patcom@ieee.org</w:t>
        </w:r>
      </w:hyperlink>
      <w:r w:rsidRPr="003046F3">
        <w:rPr>
          <w:sz w:val="22"/>
          <w:szCs w:val="22"/>
        </w:rPr>
        <w:t>); or</w:t>
      </w:r>
    </w:p>
    <w:p w14:paraId="14855672"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521EF1"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79E0FD"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B910CB"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FC60F25" w14:textId="77777777" w:rsidR="004815E4" w:rsidRDefault="004815E4" w:rsidP="004815E4">
      <w:pPr>
        <w:pStyle w:val="ListParagraph"/>
        <w:numPr>
          <w:ilvl w:val="0"/>
          <w:numId w:val="3"/>
        </w:numPr>
      </w:pPr>
      <w:r w:rsidRPr="003046F3">
        <w:t>Attendance reminder.</w:t>
      </w:r>
    </w:p>
    <w:p w14:paraId="5C3FB849" w14:textId="77777777" w:rsidR="004815E4" w:rsidRPr="003046F3" w:rsidRDefault="004815E4" w:rsidP="004815E4">
      <w:pPr>
        <w:pStyle w:val="ListParagraph"/>
        <w:numPr>
          <w:ilvl w:val="1"/>
          <w:numId w:val="3"/>
        </w:numPr>
      </w:pPr>
      <w:r>
        <w:rPr>
          <w:sz w:val="22"/>
          <w:szCs w:val="22"/>
        </w:rPr>
        <w:t xml:space="preserve">Participation slide: </w:t>
      </w:r>
      <w:hyperlink r:id="rId732" w:tgtFrame="_blank" w:history="1">
        <w:r w:rsidRPr="00EE0424">
          <w:rPr>
            <w:rStyle w:val="Hyperlink"/>
            <w:sz w:val="22"/>
            <w:szCs w:val="22"/>
            <w:lang w:val="en-US"/>
          </w:rPr>
          <w:t>https://mentor.ieee.org/802-ec/dcn/16/ec-16-0180-05-00EC-ieee-802-participation-slide.pptx</w:t>
        </w:r>
      </w:hyperlink>
    </w:p>
    <w:p w14:paraId="138DAB0E"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3CE7E618" w14:textId="77777777" w:rsidR="004815E4" w:rsidRDefault="004815E4" w:rsidP="004815E4">
      <w:pPr>
        <w:pStyle w:val="ListParagraph"/>
        <w:numPr>
          <w:ilvl w:val="2"/>
          <w:numId w:val="3"/>
        </w:numPr>
        <w:rPr>
          <w:sz w:val="22"/>
        </w:rPr>
      </w:pPr>
      <w:r>
        <w:rPr>
          <w:sz w:val="22"/>
        </w:rPr>
        <w:t xml:space="preserve">1) login to </w:t>
      </w:r>
      <w:hyperlink r:id="rId7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72EE6D" w14:textId="77777777" w:rsidR="004815E4" w:rsidRDefault="004815E4" w:rsidP="004815E4">
      <w:pPr>
        <w:pStyle w:val="ListParagraph"/>
        <w:numPr>
          <w:ilvl w:val="1"/>
          <w:numId w:val="3"/>
        </w:numPr>
        <w:rPr>
          <w:sz w:val="22"/>
        </w:rPr>
      </w:pPr>
      <w:r>
        <w:rPr>
          <w:sz w:val="22"/>
        </w:rPr>
        <w:t xml:space="preserve">If you are unable to record the attendance via </w:t>
      </w:r>
      <w:hyperlink r:id="rId73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35"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36" w:history="1">
        <w:r w:rsidRPr="00132C67">
          <w:rPr>
            <w:rStyle w:val="Hyperlink"/>
            <w:sz w:val="22"/>
          </w:rPr>
          <w:t>sschelstraete@quantenna.com</w:t>
        </w:r>
      </w:hyperlink>
      <w:r>
        <w:rPr>
          <w:sz w:val="22"/>
        </w:rPr>
        <w:t>)</w:t>
      </w:r>
    </w:p>
    <w:p w14:paraId="7F319EEA"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DAA769D" w14:textId="77777777" w:rsidR="004815E4" w:rsidRPr="00D86E02"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952565" w14:textId="77777777" w:rsidR="004815E4" w:rsidRDefault="004815E4" w:rsidP="004815E4">
      <w:pPr>
        <w:pStyle w:val="ListParagraph"/>
        <w:numPr>
          <w:ilvl w:val="0"/>
          <w:numId w:val="3"/>
        </w:numPr>
      </w:pPr>
      <w:r w:rsidRPr="003046F3">
        <w:t>Announcements</w:t>
      </w:r>
      <w:r>
        <w:t>:</w:t>
      </w:r>
    </w:p>
    <w:p w14:paraId="17C89505" w14:textId="292C6E2A" w:rsidR="00146F80" w:rsidRDefault="004815E4" w:rsidP="00146F80">
      <w:pPr>
        <w:pStyle w:val="ListParagraph"/>
        <w:numPr>
          <w:ilvl w:val="0"/>
          <w:numId w:val="3"/>
        </w:numPr>
      </w:pPr>
      <w:r w:rsidRPr="00484ECF">
        <w:rPr>
          <w:sz w:val="22"/>
          <w:szCs w:val="22"/>
        </w:rPr>
        <w:t>Technical Submissions:</w:t>
      </w:r>
    </w:p>
    <w:p w14:paraId="0509A814" w14:textId="6EB69885" w:rsidR="004815E4" w:rsidRDefault="004815E4" w:rsidP="004815E4">
      <w:pPr>
        <w:pStyle w:val="ListParagraph"/>
        <w:numPr>
          <w:ilvl w:val="1"/>
          <w:numId w:val="3"/>
        </w:numPr>
      </w:pPr>
    </w:p>
    <w:p w14:paraId="5E81B0C6" w14:textId="77777777" w:rsidR="004815E4" w:rsidRPr="003046F3" w:rsidRDefault="004815E4" w:rsidP="004815E4">
      <w:pPr>
        <w:pStyle w:val="ListParagraph"/>
        <w:numPr>
          <w:ilvl w:val="0"/>
          <w:numId w:val="3"/>
        </w:numPr>
      </w:pPr>
      <w:proofErr w:type="spellStart"/>
      <w:r w:rsidRPr="003046F3">
        <w:t>AoB</w:t>
      </w:r>
      <w:proofErr w:type="spellEnd"/>
      <w:r>
        <w:t>:</w:t>
      </w:r>
    </w:p>
    <w:p w14:paraId="30678DE6" w14:textId="77777777" w:rsidR="004815E4" w:rsidRDefault="004815E4" w:rsidP="004815E4">
      <w:pPr>
        <w:pStyle w:val="ListParagraph"/>
        <w:numPr>
          <w:ilvl w:val="0"/>
          <w:numId w:val="3"/>
        </w:numPr>
      </w:pPr>
      <w:r w:rsidRPr="003046F3">
        <w:t>Adjourn</w:t>
      </w:r>
    </w:p>
    <w:p w14:paraId="0FBB6E99" w14:textId="7DDD1A84" w:rsidR="004815E4" w:rsidRPr="00755C65" w:rsidRDefault="004815E4" w:rsidP="004815E4">
      <w:pPr>
        <w:pStyle w:val="Heading3"/>
      </w:pPr>
      <w:r>
        <w:t>10</w:t>
      </w:r>
      <w:r w:rsidRPr="005624BF">
        <w:rPr>
          <w:vertAlign w:val="superscript"/>
        </w:rPr>
        <w:t>th</w:t>
      </w:r>
      <w:r>
        <w:t xml:space="preserve"> </w:t>
      </w:r>
      <w:r w:rsidRPr="00693369">
        <w:t xml:space="preserve">Conf. Call: </w:t>
      </w:r>
      <w:r>
        <w:t>October</w:t>
      </w:r>
      <w:r w:rsidRPr="00693369">
        <w:t xml:space="preserve"> </w:t>
      </w:r>
      <w:r>
        <w:t>08</w:t>
      </w:r>
      <w:r w:rsidRPr="00693369">
        <w:t xml:space="preserve"> (1</w:t>
      </w:r>
      <w:r>
        <w:t>9</w:t>
      </w:r>
      <w:r w:rsidRPr="00693369">
        <w:t>:00–</w:t>
      </w:r>
      <w:r>
        <w:t>22</w:t>
      </w:r>
      <w:r w:rsidRPr="00693369">
        <w:t>:00 ET)–</w:t>
      </w:r>
      <w:r>
        <w:t>MAC</w:t>
      </w:r>
    </w:p>
    <w:p w14:paraId="248EA658" w14:textId="77777777" w:rsidR="004815E4" w:rsidRPr="003046F3" w:rsidRDefault="004815E4" w:rsidP="004815E4">
      <w:pPr>
        <w:pStyle w:val="ListParagraph"/>
        <w:numPr>
          <w:ilvl w:val="0"/>
          <w:numId w:val="3"/>
        </w:numPr>
        <w:rPr>
          <w:lang w:val="en-US"/>
        </w:rPr>
      </w:pPr>
      <w:r w:rsidRPr="003046F3">
        <w:t>Call the meeting to order</w:t>
      </w:r>
    </w:p>
    <w:p w14:paraId="0F9051BE" w14:textId="77777777" w:rsidR="004815E4" w:rsidRDefault="004815E4" w:rsidP="004815E4">
      <w:pPr>
        <w:pStyle w:val="ListParagraph"/>
        <w:numPr>
          <w:ilvl w:val="0"/>
          <w:numId w:val="3"/>
        </w:numPr>
      </w:pPr>
      <w:r w:rsidRPr="003046F3">
        <w:t>IEEE 802 and 802.11 IPR policy and procedure</w:t>
      </w:r>
    </w:p>
    <w:p w14:paraId="2E9C9C59"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926D042" w14:textId="77777777" w:rsidR="004815E4" w:rsidRPr="003046F3" w:rsidRDefault="004815E4" w:rsidP="004815E4">
      <w:pPr>
        <w:pStyle w:val="ListParagraph"/>
        <w:numPr>
          <w:ilvl w:val="2"/>
          <w:numId w:val="3"/>
        </w:numPr>
        <w:rPr>
          <w:szCs w:val="20"/>
        </w:rPr>
      </w:pPr>
      <w:r w:rsidRPr="003046F3">
        <w:rPr>
          <w:sz w:val="22"/>
          <w:szCs w:val="22"/>
        </w:rPr>
        <w:t>Cause an LOA to be submitted to the IEEE-SA (</w:t>
      </w:r>
      <w:hyperlink r:id="rId737" w:history="1">
        <w:r w:rsidRPr="003046F3">
          <w:rPr>
            <w:rStyle w:val="Hyperlink"/>
            <w:sz w:val="22"/>
            <w:szCs w:val="22"/>
          </w:rPr>
          <w:t>patcom@ieee.org</w:t>
        </w:r>
      </w:hyperlink>
      <w:r w:rsidRPr="003046F3">
        <w:rPr>
          <w:sz w:val="22"/>
          <w:szCs w:val="22"/>
        </w:rPr>
        <w:t>); or</w:t>
      </w:r>
    </w:p>
    <w:p w14:paraId="71104A37"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FC22CF"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D0185F"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43BEB2" w14:textId="77777777" w:rsidR="004815E4" w:rsidRPr="00455160" w:rsidRDefault="004815E4" w:rsidP="004815E4">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F75F65" w14:textId="77777777" w:rsidR="004815E4" w:rsidRDefault="004815E4" w:rsidP="004815E4">
      <w:pPr>
        <w:pStyle w:val="ListParagraph"/>
        <w:numPr>
          <w:ilvl w:val="0"/>
          <w:numId w:val="3"/>
        </w:numPr>
      </w:pPr>
      <w:r w:rsidRPr="003046F3">
        <w:t>Attendance reminder.</w:t>
      </w:r>
    </w:p>
    <w:p w14:paraId="6B139063" w14:textId="77777777" w:rsidR="004815E4" w:rsidRPr="003046F3" w:rsidRDefault="004815E4" w:rsidP="004815E4">
      <w:pPr>
        <w:pStyle w:val="ListParagraph"/>
        <w:numPr>
          <w:ilvl w:val="1"/>
          <w:numId w:val="3"/>
        </w:numPr>
      </w:pPr>
      <w:r>
        <w:rPr>
          <w:sz w:val="22"/>
          <w:szCs w:val="22"/>
        </w:rPr>
        <w:t xml:space="preserve">Participation slide: </w:t>
      </w:r>
      <w:hyperlink r:id="rId738" w:tgtFrame="_blank" w:history="1">
        <w:r w:rsidRPr="00EE0424">
          <w:rPr>
            <w:rStyle w:val="Hyperlink"/>
            <w:sz w:val="22"/>
            <w:szCs w:val="22"/>
            <w:lang w:val="en-US"/>
          </w:rPr>
          <w:t>https://mentor.ieee.org/802-ec/dcn/16/ec-16-0180-05-00EC-ieee-802-participation-slide.pptx</w:t>
        </w:r>
      </w:hyperlink>
    </w:p>
    <w:p w14:paraId="689718FA"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07A62822" w14:textId="77777777" w:rsidR="004815E4" w:rsidRDefault="004815E4" w:rsidP="004815E4">
      <w:pPr>
        <w:pStyle w:val="ListParagraph"/>
        <w:numPr>
          <w:ilvl w:val="2"/>
          <w:numId w:val="3"/>
        </w:numPr>
        <w:rPr>
          <w:sz w:val="22"/>
        </w:rPr>
      </w:pPr>
      <w:r>
        <w:rPr>
          <w:sz w:val="22"/>
        </w:rPr>
        <w:t xml:space="preserve">1) login to </w:t>
      </w:r>
      <w:hyperlink r:id="rId7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5E56C1" w14:textId="77777777" w:rsidR="004815E4" w:rsidRPr="00086C6D" w:rsidRDefault="004815E4" w:rsidP="004815E4">
      <w:pPr>
        <w:pStyle w:val="ListParagraph"/>
        <w:numPr>
          <w:ilvl w:val="1"/>
          <w:numId w:val="3"/>
        </w:numPr>
        <w:rPr>
          <w:sz w:val="22"/>
        </w:rPr>
      </w:pPr>
      <w:r w:rsidRPr="00086C6D">
        <w:rPr>
          <w:sz w:val="22"/>
        </w:rPr>
        <w:t xml:space="preserve">If you are unable to record the attendance via </w:t>
      </w:r>
      <w:hyperlink r:id="rId74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74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742" w:history="1">
        <w:r w:rsidRPr="00086C6D">
          <w:rPr>
            <w:rStyle w:val="Hyperlink"/>
            <w:sz w:val="22"/>
            <w:szCs w:val="22"/>
          </w:rPr>
          <w:t>liwen.chu@nxp.com</w:t>
        </w:r>
      </w:hyperlink>
      <w:r w:rsidRPr="00086C6D">
        <w:rPr>
          <w:sz w:val="22"/>
          <w:szCs w:val="22"/>
        </w:rPr>
        <w:t>)</w:t>
      </w:r>
    </w:p>
    <w:p w14:paraId="1A32D8A5"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BAE0410" w14:textId="77777777" w:rsidR="004815E4"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DEB6A6" w14:textId="77777777" w:rsidR="004815E4" w:rsidRDefault="004815E4" w:rsidP="004815E4">
      <w:pPr>
        <w:pStyle w:val="ListParagraph"/>
        <w:numPr>
          <w:ilvl w:val="0"/>
          <w:numId w:val="3"/>
        </w:numPr>
      </w:pPr>
      <w:r w:rsidRPr="003046F3">
        <w:t>Announcements</w:t>
      </w:r>
      <w:r>
        <w:t>:</w:t>
      </w:r>
    </w:p>
    <w:p w14:paraId="7411DA2A" w14:textId="77777777" w:rsidR="004815E4" w:rsidRPr="0028238E" w:rsidRDefault="004815E4" w:rsidP="004815E4">
      <w:pPr>
        <w:pStyle w:val="ListParagraph"/>
        <w:numPr>
          <w:ilvl w:val="0"/>
          <w:numId w:val="3"/>
        </w:numPr>
        <w:rPr>
          <w:i/>
          <w:iCs/>
          <w:sz w:val="22"/>
          <w:szCs w:val="22"/>
        </w:rPr>
      </w:pPr>
      <w:r w:rsidRPr="0028238E">
        <w:rPr>
          <w:sz w:val="22"/>
          <w:szCs w:val="22"/>
        </w:rPr>
        <w:t xml:space="preserve">Technical Submissions: </w:t>
      </w:r>
    </w:p>
    <w:p w14:paraId="6BEB719E" w14:textId="77777777" w:rsidR="004815E4" w:rsidRPr="003046F3" w:rsidRDefault="004815E4" w:rsidP="004815E4">
      <w:pPr>
        <w:pStyle w:val="ListParagraph"/>
        <w:numPr>
          <w:ilvl w:val="0"/>
          <w:numId w:val="3"/>
        </w:numPr>
      </w:pPr>
      <w:proofErr w:type="spellStart"/>
      <w:r w:rsidRPr="003046F3">
        <w:t>AoB</w:t>
      </w:r>
      <w:proofErr w:type="spellEnd"/>
      <w:r>
        <w:t>:</w:t>
      </w:r>
    </w:p>
    <w:p w14:paraId="4272BE0C" w14:textId="77777777" w:rsidR="004815E4" w:rsidRDefault="004815E4" w:rsidP="004815E4">
      <w:pPr>
        <w:pStyle w:val="ListParagraph"/>
        <w:numPr>
          <w:ilvl w:val="0"/>
          <w:numId w:val="3"/>
        </w:numPr>
      </w:pPr>
      <w:r w:rsidRPr="003046F3">
        <w:t>Adjourn</w:t>
      </w:r>
    </w:p>
    <w:p w14:paraId="46F1B1BE" w14:textId="77777777" w:rsidR="004815E4" w:rsidRDefault="004815E4" w:rsidP="004815E4"/>
    <w:p w14:paraId="60B12A30" w14:textId="5FA9254C" w:rsidR="00146F80" w:rsidRPr="00755C65" w:rsidRDefault="00146F80" w:rsidP="00146F80">
      <w:pPr>
        <w:pStyle w:val="Heading3"/>
      </w:pPr>
      <w:r>
        <w:t>1</w:t>
      </w:r>
      <w:r>
        <w:t>1</w:t>
      </w:r>
      <w:r w:rsidRPr="005624BF">
        <w:rPr>
          <w:vertAlign w:val="superscript"/>
        </w:rPr>
        <w:t>th</w:t>
      </w:r>
      <w:r>
        <w:t xml:space="preserve"> </w:t>
      </w:r>
      <w:r w:rsidRPr="00693369">
        <w:t xml:space="preserve">Conf. Call: </w:t>
      </w:r>
      <w:r>
        <w:t>October</w:t>
      </w:r>
      <w:r w:rsidRPr="00693369">
        <w:t xml:space="preserve"> </w:t>
      </w:r>
      <w:r>
        <w:t>12</w:t>
      </w:r>
      <w:r w:rsidRPr="00693369">
        <w:t xml:space="preserve"> (1</w:t>
      </w:r>
      <w:r>
        <w:t>9</w:t>
      </w:r>
      <w:r w:rsidRPr="00693369">
        <w:t>:00–</w:t>
      </w:r>
      <w:r>
        <w:t>22</w:t>
      </w:r>
      <w:r w:rsidRPr="00693369">
        <w:t>:00 ET)–PHY</w:t>
      </w:r>
    </w:p>
    <w:p w14:paraId="07AC6AA7" w14:textId="77777777" w:rsidR="00146F80" w:rsidRPr="003046F3" w:rsidRDefault="00146F80" w:rsidP="00146F80">
      <w:pPr>
        <w:pStyle w:val="ListParagraph"/>
        <w:numPr>
          <w:ilvl w:val="0"/>
          <w:numId w:val="3"/>
        </w:numPr>
        <w:rPr>
          <w:lang w:val="en-US"/>
        </w:rPr>
      </w:pPr>
      <w:r w:rsidRPr="003046F3">
        <w:t>Call the meeting to order</w:t>
      </w:r>
    </w:p>
    <w:p w14:paraId="7C843BC4" w14:textId="77777777" w:rsidR="00146F80" w:rsidRDefault="00146F80" w:rsidP="00146F80">
      <w:pPr>
        <w:pStyle w:val="ListParagraph"/>
        <w:numPr>
          <w:ilvl w:val="0"/>
          <w:numId w:val="3"/>
        </w:numPr>
      </w:pPr>
      <w:r w:rsidRPr="003046F3">
        <w:t>IEEE 802 and 802.11 IPR policy and procedure</w:t>
      </w:r>
    </w:p>
    <w:p w14:paraId="77F5C9C2"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2B4A058C"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743" w:history="1">
        <w:r w:rsidRPr="003046F3">
          <w:rPr>
            <w:rStyle w:val="Hyperlink"/>
            <w:sz w:val="22"/>
            <w:szCs w:val="22"/>
          </w:rPr>
          <w:t>patcom@ieee.org</w:t>
        </w:r>
      </w:hyperlink>
      <w:r w:rsidRPr="003046F3">
        <w:rPr>
          <w:sz w:val="22"/>
          <w:szCs w:val="22"/>
        </w:rPr>
        <w:t>); or</w:t>
      </w:r>
    </w:p>
    <w:p w14:paraId="51C39F41"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8C160D2"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DAC3AD3"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595EA9"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691411A" w14:textId="77777777" w:rsidR="00146F80" w:rsidRDefault="00146F80" w:rsidP="00146F80">
      <w:pPr>
        <w:pStyle w:val="ListParagraph"/>
        <w:numPr>
          <w:ilvl w:val="0"/>
          <w:numId w:val="3"/>
        </w:numPr>
      </w:pPr>
      <w:r w:rsidRPr="003046F3">
        <w:t>Attendance reminder.</w:t>
      </w:r>
    </w:p>
    <w:p w14:paraId="7D7B55C3" w14:textId="77777777" w:rsidR="00146F80" w:rsidRPr="003046F3" w:rsidRDefault="00146F80" w:rsidP="00146F80">
      <w:pPr>
        <w:pStyle w:val="ListParagraph"/>
        <w:numPr>
          <w:ilvl w:val="1"/>
          <w:numId w:val="3"/>
        </w:numPr>
      </w:pPr>
      <w:r>
        <w:rPr>
          <w:sz w:val="22"/>
          <w:szCs w:val="22"/>
        </w:rPr>
        <w:t xml:space="preserve">Participation slide: </w:t>
      </w:r>
      <w:hyperlink r:id="rId744" w:tgtFrame="_blank" w:history="1">
        <w:r w:rsidRPr="00EE0424">
          <w:rPr>
            <w:rStyle w:val="Hyperlink"/>
            <w:sz w:val="22"/>
            <w:szCs w:val="22"/>
            <w:lang w:val="en-US"/>
          </w:rPr>
          <w:t>https://mentor.ieee.org/802-ec/dcn/16/ec-16-0180-05-00EC-ieee-802-participation-slide.pptx</w:t>
        </w:r>
      </w:hyperlink>
    </w:p>
    <w:p w14:paraId="7F96197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3C5AEAC7" w14:textId="77777777" w:rsidR="00146F80" w:rsidRDefault="00146F80" w:rsidP="00146F80">
      <w:pPr>
        <w:pStyle w:val="ListParagraph"/>
        <w:numPr>
          <w:ilvl w:val="2"/>
          <w:numId w:val="3"/>
        </w:numPr>
        <w:rPr>
          <w:sz w:val="22"/>
        </w:rPr>
      </w:pPr>
      <w:r>
        <w:rPr>
          <w:sz w:val="22"/>
        </w:rPr>
        <w:t xml:space="preserve">1) login to </w:t>
      </w:r>
      <w:hyperlink r:id="rId7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6EDAF5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74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4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48" w:history="1">
        <w:r w:rsidRPr="00132C67">
          <w:rPr>
            <w:rStyle w:val="Hyperlink"/>
            <w:sz w:val="22"/>
          </w:rPr>
          <w:t>sschelstraete@quantenna.com</w:t>
        </w:r>
      </w:hyperlink>
      <w:r>
        <w:rPr>
          <w:sz w:val="22"/>
        </w:rPr>
        <w:t>)</w:t>
      </w:r>
    </w:p>
    <w:p w14:paraId="676C1DF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39C5FDD2" w14:textId="77777777" w:rsidR="00146F80" w:rsidRPr="00D86E02"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73581" w14:textId="77777777" w:rsidR="00146F80" w:rsidRDefault="00146F80" w:rsidP="00146F80">
      <w:pPr>
        <w:pStyle w:val="ListParagraph"/>
        <w:numPr>
          <w:ilvl w:val="0"/>
          <w:numId w:val="3"/>
        </w:numPr>
      </w:pPr>
      <w:r w:rsidRPr="003046F3">
        <w:t>Announcements</w:t>
      </w:r>
      <w:r>
        <w:t>:</w:t>
      </w:r>
    </w:p>
    <w:p w14:paraId="58BC9C5C" w14:textId="673B82E8" w:rsidR="00146F80" w:rsidRDefault="00146F80" w:rsidP="00146F80">
      <w:pPr>
        <w:pStyle w:val="ListParagraph"/>
        <w:numPr>
          <w:ilvl w:val="0"/>
          <w:numId w:val="3"/>
        </w:numPr>
      </w:pPr>
      <w:r w:rsidRPr="00484ECF">
        <w:rPr>
          <w:sz w:val="22"/>
          <w:szCs w:val="22"/>
        </w:rPr>
        <w:t xml:space="preserve">Technical Submissions: </w:t>
      </w:r>
    </w:p>
    <w:p w14:paraId="377D8BE9" w14:textId="77777777" w:rsidR="00146F80" w:rsidRPr="003046F3" w:rsidRDefault="00146F80" w:rsidP="00146F80">
      <w:pPr>
        <w:pStyle w:val="ListParagraph"/>
        <w:numPr>
          <w:ilvl w:val="0"/>
          <w:numId w:val="3"/>
        </w:numPr>
      </w:pPr>
      <w:proofErr w:type="spellStart"/>
      <w:r w:rsidRPr="003046F3">
        <w:t>AoB</w:t>
      </w:r>
      <w:proofErr w:type="spellEnd"/>
      <w:r>
        <w:t>:</w:t>
      </w:r>
    </w:p>
    <w:p w14:paraId="666D2CDA" w14:textId="77777777" w:rsidR="00146F80" w:rsidRDefault="00146F80" w:rsidP="00146F80">
      <w:pPr>
        <w:pStyle w:val="ListParagraph"/>
        <w:numPr>
          <w:ilvl w:val="0"/>
          <w:numId w:val="3"/>
        </w:numPr>
      </w:pPr>
      <w:r w:rsidRPr="003046F3">
        <w:t>Adjourn</w:t>
      </w:r>
    </w:p>
    <w:p w14:paraId="055EA4C7" w14:textId="6821F10F" w:rsidR="00146F80" w:rsidRPr="00755C65" w:rsidRDefault="00146F80" w:rsidP="00146F80">
      <w:pPr>
        <w:pStyle w:val="Heading3"/>
      </w:pPr>
      <w:r>
        <w:lastRenderedPageBreak/>
        <w:t>1</w:t>
      </w:r>
      <w:r>
        <w:t>1</w:t>
      </w:r>
      <w:r w:rsidRPr="005624BF">
        <w:rPr>
          <w:vertAlign w:val="superscript"/>
        </w:rPr>
        <w:t>th</w:t>
      </w:r>
      <w:r>
        <w:t xml:space="preserve"> </w:t>
      </w:r>
      <w:r w:rsidRPr="00693369">
        <w:t xml:space="preserve">Conf. Call: </w:t>
      </w:r>
      <w:r>
        <w:t>October</w:t>
      </w:r>
      <w:r w:rsidRPr="00693369">
        <w:t xml:space="preserve"> </w:t>
      </w:r>
      <w:r>
        <w:t>12</w:t>
      </w:r>
      <w:r w:rsidRPr="00693369">
        <w:t xml:space="preserve"> (1</w:t>
      </w:r>
      <w:r>
        <w:t>9</w:t>
      </w:r>
      <w:r w:rsidRPr="00693369">
        <w:t>:00–</w:t>
      </w:r>
      <w:r>
        <w:t>22</w:t>
      </w:r>
      <w:r w:rsidRPr="00693369">
        <w:t>:00 ET)–</w:t>
      </w:r>
      <w:r>
        <w:t>MAC</w:t>
      </w:r>
    </w:p>
    <w:p w14:paraId="1AE42A41" w14:textId="77777777" w:rsidR="00146F80" w:rsidRPr="003046F3" w:rsidRDefault="00146F80" w:rsidP="00146F80">
      <w:pPr>
        <w:pStyle w:val="ListParagraph"/>
        <w:numPr>
          <w:ilvl w:val="0"/>
          <w:numId w:val="3"/>
        </w:numPr>
        <w:rPr>
          <w:lang w:val="en-US"/>
        </w:rPr>
      </w:pPr>
      <w:r w:rsidRPr="003046F3">
        <w:t>Call the meeting to order</w:t>
      </w:r>
    </w:p>
    <w:p w14:paraId="3E35CFC9" w14:textId="77777777" w:rsidR="00146F80" w:rsidRDefault="00146F80" w:rsidP="00146F80">
      <w:pPr>
        <w:pStyle w:val="ListParagraph"/>
        <w:numPr>
          <w:ilvl w:val="0"/>
          <w:numId w:val="3"/>
        </w:numPr>
      </w:pPr>
      <w:r w:rsidRPr="003046F3">
        <w:t>IEEE 802 and 802.11 IPR policy and procedure</w:t>
      </w:r>
    </w:p>
    <w:p w14:paraId="3171397F"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5FB7910E"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749" w:history="1">
        <w:r w:rsidRPr="003046F3">
          <w:rPr>
            <w:rStyle w:val="Hyperlink"/>
            <w:sz w:val="22"/>
            <w:szCs w:val="22"/>
          </w:rPr>
          <w:t>patcom@ieee.org</w:t>
        </w:r>
      </w:hyperlink>
      <w:r w:rsidRPr="003046F3">
        <w:rPr>
          <w:sz w:val="22"/>
          <w:szCs w:val="22"/>
        </w:rPr>
        <w:t>); or</w:t>
      </w:r>
    </w:p>
    <w:p w14:paraId="2044B0B6"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3BFBCE"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637BE77"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92B0A6"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D8FACD8" w14:textId="77777777" w:rsidR="00146F80" w:rsidRDefault="00146F80" w:rsidP="00146F80">
      <w:pPr>
        <w:pStyle w:val="ListParagraph"/>
        <w:numPr>
          <w:ilvl w:val="0"/>
          <w:numId w:val="3"/>
        </w:numPr>
      </w:pPr>
      <w:r w:rsidRPr="003046F3">
        <w:t>Attendance reminder.</w:t>
      </w:r>
    </w:p>
    <w:p w14:paraId="5BE69A75" w14:textId="77777777" w:rsidR="00146F80" w:rsidRPr="003046F3" w:rsidRDefault="00146F80" w:rsidP="00146F80">
      <w:pPr>
        <w:pStyle w:val="ListParagraph"/>
        <w:numPr>
          <w:ilvl w:val="1"/>
          <w:numId w:val="3"/>
        </w:numPr>
      </w:pPr>
      <w:r>
        <w:rPr>
          <w:sz w:val="22"/>
          <w:szCs w:val="22"/>
        </w:rPr>
        <w:t xml:space="preserve">Participation slide: </w:t>
      </w:r>
      <w:hyperlink r:id="rId750" w:tgtFrame="_blank" w:history="1">
        <w:r w:rsidRPr="00EE0424">
          <w:rPr>
            <w:rStyle w:val="Hyperlink"/>
            <w:sz w:val="22"/>
            <w:szCs w:val="22"/>
            <w:lang w:val="en-US"/>
          </w:rPr>
          <w:t>https://mentor.ieee.org/802-ec/dcn/16/ec-16-0180-05-00EC-ieee-802-participation-slide.pptx</w:t>
        </w:r>
      </w:hyperlink>
    </w:p>
    <w:p w14:paraId="38C058FD"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622BD9F" w14:textId="77777777" w:rsidR="00146F80" w:rsidRDefault="00146F80" w:rsidP="00146F80">
      <w:pPr>
        <w:pStyle w:val="ListParagraph"/>
        <w:numPr>
          <w:ilvl w:val="2"/>
          <w:numId w:val="3"/>
        </w:numPr>
        <w:rPr>
          <w:sz w:val="22"/>
        </w:rPr>
      </w:pPr>
      <w:r>
        <w:rPr>
          <w:sz w:val="22"/>
        </w:rPr>
        <w:t xml:space="preserve">1) login to </w:t>
      </w:r>
      <w:hyperlink r:id="rId7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D16330" w14:textId="77777777" w:rsidR="00146F80" w:rsidRPr="00086C6D" w:rsidRDefault="00146F80" w:rsidP="00146F80">
      <w:pPr>
        <w:pStyle w:val="ListParagraph"/>
        <w:numPr>
          <w:ilvl w:val="1"/>
          <w:numId w:val="3"/>
        </w:numPr>
        <w:rPr>
          <w:sz w:val="22"/>
        </w:rPr>
      </w:pPr>
      <w:r w:rsidRPr="00086C6D">
        <w:rPr>
          <w:sz w:val="22"/>
        </w:rPr>
        <w:t xml:space="preserve">If you are unable to record the attendance via </w:t>
      </w:r>
      <w:hyperlink r:id="rId75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75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754" w:history="1">
        <w:r w:rsidRPr="00086C6D">
          <w:rPr>
            <w:rStyle w:val="Hyperlink"/>
            <w:sz w:val="22"/>
            <w:szCs w:val="22"/>
          </w:rPr>
          <w:t>liwen.chu@nxp.com</w:t>
        </w:r>
      </w:hyperlink>
      <w:r w:rsidRPr="00086C6D">
        <w:rPr>
          <w:sz w:val="22"/>
          <w:szCs w:val="22"/>
        </w:rPr>
        <w:t>)</w:t>
      </w:r>
    </w:p>
    <w:p w14:paraId="24D70DE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693CBB6B"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EEDEAC" w14:textId="77777777" w:rsidR="00146F80" w:rsidRDefault="00146F80" w:rsidP="00146F80">
      <w:pPr>
        <w:pStyle w:val="ListParagraph"/>
        <w:numPr>
          <w:ilvl w:val="0"/>
          <w:numId w:val="3"/>
        </w:numPr>
      </w:pPr>
      <w:r w:rsidRPr="003046F3">
        <w:t>Announcements</w:t>
      </w:r>
      <w:r>
        <w:t>:</w:t>
      </w:r>
    </w:p>
    <w:p w14:paraId="3BE14E6B" w14:textId="77777777" w:rsidR="00146F80" w:rsidRPr="0028238E" w:rsidRDefault="00146F80" w:rsidP="00146F80">
      <w:pPr>
        <w:pStyle w:val="ListParagraph"/>
        <w:numPr>
          <w:ilvl w:val="0"/>
          <w:numId w:val="3"/>
        </w:numPr>
        <w:rPr>
          <w:i/>
          <w:iCs/>
          <w:sz w:val="22"/>
          <w:szCs w:val="22"/>
        </w:rPr>
      </w:pPr>
      <w:r w:rsidRPr="0028238E">
        <w:rPr>
          <w:sz w:val="22"/>
          <w:szCs w:val="22"/>
        </w:rPr>
        <w:t xml:space="preserve">Technical Submissions: </w:t>
      </w:r>
    </w:p>
    <w:p w14:paraId="4D8A21DB" w14:textId="77777777" w:rsidR="00146F80" w:rsidRPr="003046F3" w:rsidRDefault="00146F80" w:rsidP="00146F80">
      <w:pPr>
        <w:pStyle w:val="ListParagraph"/>
        <w:numPr>
          <w:ilvl w:val="0"/>
          <w:numId w:val="3"/>
        </w:numPr>
      </w:pPr>
      <w:proofErr w:type="spellStart"/>
      <w:r w:rsidRPr="003046F3">
        <w:t>AoB</w:t>
      </w:r>
      <w:proofErr w:type="spellEnd"/>
      <w:r>
        <w:t>:</w:t>
      </w:r>
    </w:p>
    <w:p w14:paraId="4741B73C" w14:textId="77777777" w:rsidR="00146F80" w:rsidRDefault="00146F80" w:rsidP="00146F80">
      <w:pPr>
        <w:pStyle w:val="ListParagraph"/>
        <w:numPr>
          <w:ilvl w:val="0"/>
          <w:numId w:val="3"/>
        </w:numPr>
      </w:pPr>
      <w:r w:rsidRPr="003046F3">
        <w:t>Adjourn</w:t>
      </w:r>
    </w:p>
    <w:p w14:paraId="57E2D951" w14:textId="00BD42B2" w:rsidR="004815E4" w:rsidRDefault="004815E4" w:rsidP="00A5520B"/>
    <w:p w14:paraId="5D0427F9" w14:textId="5DFE1886" w:rsidR="00146F80" w:rsidRPr="00755C65" w:rsidRDefault="00146F80" w:rsidP="00146F80">
      <w:pPr>
        <w:pStyle w:val="Heading3"/>
      </w:pPr>
      <w:r>
        <w:t>12</w:t>
      </w:r>
      <w:r w:rsidRPr="008544E1">
        <w:rPr>
          <w:vertAlign w:val="superscript"/>
        </w:rPr>
        <w:t>th</w:t>
      </w:r>
      <w:r>
        <w:t xml:space="preserve"> </w:t>
      </w:r>
      <w:r w:rsidRPr="00A23A21">
        <w:t xml:space="preserve">Conf. Call: </w:t>
      </w:r>
      <w:r>
        <w:rPr>
          <w:bCs/>
          <w:lang w:val="en-US"/>
        </w:rPr>
        <w:t>October</w:t>
      </w:r>
      <w:r>
        <w:rPr>
          <w:bCs/>
          <w:lang w:val="en-US"/>
        </w:rPr>
        <w:t xml:space="preserve"> </w:t>
      </w:r>
      <w:r w:rsidR="006B633A">
        <w:rPr>
          <w:bCs/>
          <w:lang w:val="en-US"/>
        </w:rPr>
        <w:t>15</w:t>
      </w:r>
      <w:r w:rsidRPr="00A23A21">
        <w:t xml:space="preserve"> (</w:t>
      </w:r>
      <w:r>
        <w:t>10</w:t>
      </w:r>
      <w:r w:rsidRPr="00A23A21">
        <w:t>:</w:t>
      </w:r>
      <w:r>
        <w:t>0</w:t>
      </w:r>
      <w:r w:rsidRPr="00A23A21">
        <w:t>0–1</w:t>
      </w:r>
      <w:r>
        <w:t>3</w:t>
      </w:r>
      <w:r w:rsidRPr="00A23A21">
        <w:t>:00 ET)–JOINT</w:t>
      </w:r>
    </w:p>
    <w:p w14:paraId="037E6E07" w14:textId="77777777" w:rsidR="00146F80" w:rsidRPr="003046F3" w:rsidRDefault="00146F80" w:rsidP="00146F80">
      <w:pPr>
        <w:pStyle w:val="ListParagraph"/>
        <w:numPr>
          <w:ilvl w:val="0"/>
          <w:numId w:val="3"/>
        </w:numPr>
        <w:rPr>
          <w:lang w:val="en-US"/>
        </w:rPr>
      </w:pPr>
      <w:r w:rsidRPr="003046F3">
        <w:t>Call the meeting to order</w:t>
      </w:r>
    </w:p>
    <w:p w14:paraId="244FAB9B" w14:textId="77777777" w:rsidR="00146F80" w:rsidRDefault="00146F80" w:rsidP="00146F80">
      <w:pPr>
        <w:pStyle w:val="ListParagraph"/>
        <w:numPr>
          <w:ilvl w:val="0"/>
          <w:numId w:val="3"/>
        </w:numPr>
      </w:pPr>
      <w:r w:rsidRPr="003046F3">
        <w:t>IEEE 802 and 802.11 IPR policy and procedure</w:t>
      </w:r>
    </w:p>
    <w:p w14:paraId="1F772178"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384BA900" w14:textId="77777777" w:rsidR="00146F80" w:rsidRPr="003046F3" w:rsidRDefault="00146F80" w:rsidP="00146F80">
      <w:pPr>
        <w:pStyle w:val="ListParagraph"/>
        <w:numPr>
          <w:ilvl w:val="2"/>
          <w:numId w:val="3"/>
        </w:numPr>
        <w:rPr>
          <w:szCs w:val="20"/>
        </w:rPr>
      </w:pPr>
      <w:r w:rsidRPr="003046F3">
        <w:rPr>
          <w:sz w:val="22"/>
          <w:szCs w:val="22"/>
        </w:rPr>
        <w:t>Cause an LOA to be submitted to the IEEE-SA (</w:t>
      </w:r>
      <w:hyperlink r:id="rId755" w:history="1">
        <w:r w:rsidRPr="003046F3">
          <w:rPr>
            <w:rStyle w:val="Hyperlink"/>
            <w:sz w:val="22"/>
            <w:szCs w:val="22"/>
          </w:rPr>
          <w:t>patcom@ieee.org</w:t>
        </w:r>
      </w:hyperlink>
      <w:r w:rsidRPr="003046F3">
        <w:rPr>
          <w:sz w:val="22"/>
          <w:szCs w:val="22"/>
        </w:rPr>
        <w:t>); or</w:t>
      </w:r>
    </w:p>
    <w:p w14:paraId="499F2583"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6EFB7C"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B2CFA4"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D48957"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BA5A25F" w14:textId="77777777" w:rsidR="00146F80" w:rsidRDefault="00146F80" w:rsidP="00146F80">
      <w:pPr>
        <w:pStyle w:val="ListParagraph"/>
        <w:numPr>
          <w:ilvl w:val="0"/>
          <w:numId w:val="3"/>
        </w:numPr>
      </w:pPr>
      <w:r w:rsidRPr="003046F3">
        <w:t>Attendance reminder.</w:t>
      </w:r>
    </w:p>
    <w:p w14:paraId="1C531990" w14:textId="77777777" w:rsidR="00146F80" w:rsidRPr="003046F3" w:rsidRDefault="00146F80" w:rsidP="00146F80">
      <w:pPr>
        <w:pStyle w:val="ListParagraph"/>
        <w:numPr>
          <w:ilvl w:val="1"/>
          <w:numId w:val="3"/>
        </w:numPr>
      </w:pPr>
      <w:r>
        <w:rPr>
          <w:sz w:val="22"/>
          <w:szCs w:val="22"/>
        </w:rPr>
        <w:lastRenderedPageBreak/>
        <w:t xml:space="preserve">Participation slide: </w:t>
      </w:r>
      <w:hyperlink r:id="rId756" w:tgtFrame="_blank" w:history="1">
        <w:r w:rsidRPr="00EE0424">
          <w:rPr>
            <w:rStyle w:val="Hyperlink"/>
            <w:sz w:val="22"/>
            <w:szCs w:val="22"/>
            <w:lang w:val="en-US"/>
          </w:rPr>
          <w:t>https://mentor.ieee.org/802-ec/dcn/16/ec-16-0180-05-00EC-ieee-802-participation-slide.pptx</w:t>
        </w:r>
      </w:hyperlink>
    </w:p>
    <w:p w14:paraId="3B08775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ED61546" w14:textId="77777777" w:rsidR="00146F80" w:rsidRDefault="00146F80" w:rsidP="00146F80">
      <w:pPr>
        <w:pStyle w:val="ListParagraph"/>
        <w:numPr>
          <w:ilvl w:val="2"/>
          <w:numId w:val="3"/>
        </w:numPr>
        <w:rPr>
          <w:sz w:val="22"/>
        </w:rPr>
      </w:pPr>
      <w:r>
        <w:rPr>
          <w:sz w:val="22"/>
        </w:rPr>
        <w:t xml:space="preserve">1) login to </w:t>
      </w:r>
      <w:hyperlink r:id="rId7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FAF6C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758" w:history="1">
        <w:r w:rsidRPr="00A02DFE">
          <w:rPr>
            <w:rStyle w:val="Hyperlink"/>
            <w:sz w:val="22"/>
          </w:rPr>
          <w:t>IMAT</w:t>
        </w:r>
      </w:hyperlink>
      <w:r>
        <w:rPr>
          <w:sz w:val="22"/>
        </w:rPr>
        <w:t xml:space="preserve"> then p</w:t>
      </w:r>
      <w:r w:rsidRPr="00C86653">
        <w:rPr>
          <w:sz w:val="22"/>
        </w:rPr>
        <w:t>lease send an e-mail to Dennis Sundman (</w:t>
      </w:r>
      <w:hyperlink r:id="rId759" w:history="1">
        <w:r w:rsidRPr="00C86653">
          <w:rPr>
            <w:rStyle w:val="Hyperlink"/>
            <w:sz w:val="22"/>
          </w:rPr>
          <w:t>dennis.sundman@ericsson.com</w:t>
        </w:r>
      </w:hyperlink>
      <w:r w:rsidRPr="00C86653">
        <w:rPr>
          <w:sz w:val="22"/>
        </w:rPr>
        <w:t>)</w:t>
      </w:r>
      <w:r>
        <w:rPr>
          <w:sz w:val="22"/>
        </w:rPr>
        <w:t xml:space="preserve"> and Alfred Asterjadhi (</w:t>
      </w:r>
      <w:hyperlink r:id="rId760" w:history="1">
        <w:r w:rsidRPr="00132C67">
          <w:rPr>
            <w:rStyle w:val="Hyperlink"/>
            <w:sz w:val="22"/>
          </w:rPr>
          <w:t>aasterja@qti.qualcomm.com</w:t>
        </w:r>
      </w:hyperlink>
      <w:r>
        <w:rPr>
          <w:sz w:val="22"/>
        </w:rPr>
        <w:t>)</w:t>
      </w:r>
    </w:p>
    <w:p w14:paraId="07D9C35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4827263C"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0F2B8E5" w14:textId="77777777" w:rsidR="00146F80" w:rsidRDefault="00146F80" w:rsidP="00146F80">
      <w:pPr>
        <w:pStyle w:val="ListParagraph"/>
        <w:numPr>
          <w:ilvl w:val="0"/>
          <w:numId w:val="3"/>
        </w:numPr>
      </w:pPr>
      <w:r w:rsidRPr="003046F3">
        <w:t>Announcements</w:t>
      </w:r>
      <w:r>
        <w:t>:</w:t>
      </w:r>
    </w:p>
    <w:p w14:paraId="1AABEEA7" w14:textId="77777777" w:rsidR="00146F80" w:rsidRPr="00B17626" w:rsidRDefault="00146F80" w:rsidP="00146F80">
      <w:pPr>
        <w:pStyle w:val="ListParagraph"/>
        <w:numPr>
          <w:ilvl w:val="0"/>
          <w:numId w:val="3"/>
        </w:numPr>
        <w:rPr>
          <w:b/>
          <w:bCs/>
        </w:rPr>
      </w:pPr>
      <w:r w:rsidRPr="00B17626">
        <w:rPr>
          <w:b/>
          <w:bCs/>
        </w:rPr>
        <w:t>Motions (concentrated within the first 90 mins of the call)</w:t>
      </w:r>
    </w:p>
    <w:p w14:paraId="50EF3EC1" w14:textId="7A118810" w:rsidR="006B633A" w:rsidRDefault="00146F80" w:rsidP="006B633A">
      <w:pPr>
        <w:pStyle w:val="ListParagraph"/>
        <w:numPr>
          <w:ilvl w:val="0"/>
          <w:numId w:val="3"/>
        </w:numPr>
      </w:pPr>
      <w:r>
        <w:t>Technical Submissions</w:t>
      </w:r>
      <w:r w:rsidR="005D0939">
        <w:t>:</w:t>
      </w:r>
    </w:p>
    <w:p w14:paraId="08F4BF7E" w14:textId="77777777" w:rsidR="00146F80" w:rsidRPr="003046F3" w:rsidRDefault="00146F80" w:rsidP="00146F80">
      <w:pPr>
        <w:pStyle w:val="ListParagraph"/>
        <w:numPr>
          <w:ilvl w:val="0"/>
          <w:numId w:val="3"/>
        </w:numPr>
      </w:pPr>
      <w:proofErr w:type="spellStart"/>
      <w:r w:rsidRPr="003046F3">
        <w:t>AoB</w:t>
      </w:r>
      <w:proofErr w:type="spellEnd"/>
      <w:r>
        <w:t>:</w:t>
      </w:r>
    </w:p>
    <w:p w14:paraId="3062FADF" w14:textId="77777777" w:rsidR="00146F80" w:rsidRDefault="00146F80" w:rsidP="00146F80">
      <w:pPr>
        <w:pStyle w:val="ListParagraph"/>
        <w:numPr>
          <w:ilvl w:val="0"/>
          <w:numId w:val="3"/>
        </w:numPr>
      </w:pPr>
      <w:r w:rsidRPr="003046F3">
        <w:t>Adjourn</w:t>
      </w:r>
    </w:p>
    <w:p w14:paraId="77B45A96" w14:textId="639D48DC" w:rsidR="00146F80" w:rsidRDefault="00146F80" w:rsidP="00A5520B"/>
    <w:p w14:paraId="5737DFF5" w14:textId="18E18808" w:rsidR="00F2247A" w:rsidRPr="00755C65" w:rsidRDefault="00F2247A" w:rsidP="00F2247A">
      <w:pPr>
        <w:pStyle w:val="Heading3"/>
      </w:pPr>
      <w:r>
        <w:t>1</w:t>
      </w:r>
      <w:r w:rsidR="002B67CE">
        <w:t>3</w:t>
      </w:r>
      <w:r w:rsidRPr="005624BF">
        <w:rPr>
          <w:vertAlign w:val="superscript"/>
        </w:rPr>
        <w:t>th</w:t>
      </w:r>
      <w:r>
        <w:t xml:space="preserve"> </w:t>
      </w:r>
      <w:r w:rsidRPr="00693369">
        <w:t xml:space="preserve">Conf. Call: </w:t>
      </w:r>
      <w:r>
        <w:t>October</w:t>
      </w:r>
      <w:r w:rsidRPr="00693369">
        <w:t xml:space="preserve"> </w:t>
      </w:r>
      <w:r w:rsidR="002B67CE">
        <w:t>19</w:t>
      </w:r>
      <w:r w:rsidRPr="00693369">
        <w:t xml:space="preserve"> (1</w:t>
      </w:r>
      <w:r w:rsidR="002B67CE">
        <w:t>0</w:t>
      </w:r>
      <w:r w:rsidRPr="00693369">
        <w:t>:00–</w:t>
      </w:r>
      <w:r w:rsidR="002B67CE">
        <w:t>13</w:t>
      </w:r>
      <w:r w:rsidRPr="00693369">
        <w:t>:00 ET)–PHY</w:t>
      </w:r>
    </w:p>
    <w:p w14:paraId="15978B4E" w14:textId="77777777" w:rsidR="00F2247A" w:rsidRPr="003046F3" w:rsidRDefault="00F2247A" w:rsidP="00F2247A">
      <w:pPr>
        <w:pStyle w:val="ListParagraph"/>
        <w:numPr>
          <w:ilvl w:val="0"/>
          <w:numId w:val="3"/>
        </w:numPr>
        <w:rPr>
          <w:lang w:val="en-US"/>
        </w:rPr>
      </w:pPr>
      <w:r w:rsidRPr="003046F3">
        <w:t>Call the meeting to order</w:t>
      </w:r>
    </w:p>
    <w:p w14:paraId="71C7E5E2" w14:textId="77777777" w:rsidR="00F2247A" w:rsidRDefault="00F2247A" w:rsidP="00F2247A">
      <w:pPr>
        <w:pStyle w:val="ListParagraph"/>
        <w:numPr>
          <w:ilvl w:val="0"/>
          <w:numId w:val="3"/>
        </w:numPr>
      </w:pPr>
      <w:r w:rsidRPr="003046F3">
        <w:t>IEEE 802 and 802.11 IPR policy and procedure</w:t>
      </w:r>
    </w:p>
    <w:p w14:paraId="1CCAF1EF"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30B027C8"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761" w:history="1">
        <w:r w:rsidRPr="003046F3">
          <w:rPr>
            <w:rStyle w:val="Hyperlink"/>
            <w:sz w:val="22"/>
            <w:szCs w:val="22"/>
          </w:rPr>
          <w:t>patcom@ieee.org</w:t>
        </w:r>
      </w:hyperlink>
      <w:r w:rsidRPr="003046F3">
        <w:rPr>
          <w:sz w:val="22"/>
          <w:szCs w:val="22"/>
        </w:rPr>
        <w:t>); or</w:t>
      </w:r>
    </w:p>
    <w:p w14:paraId="70F2E1D8"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0CF1288"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306B703"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7AC22"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283571D" w14:textId="77777777" w:rsidR="00F2247A" w:rsidRDefault="00F2247A" w:rsidP="00F2247A">
      <w:pPr>
        <w:pStyle w:val="ListParagraph"/>
        <w:numPr>
          <w:ilvl w:val="0"/>
          <w:numId w:val="3"/>
        </w:numPr>
      </w:pPr>
      <w:r w:rsidRPr="003046F3">
        <w:t>Attendance reminder.</w:t>
      </w:r>
    </w:p>
    <w:p w14:paraId="13B1C74F" w14:textId="77777777" w:rsidR="00F2247A" w:rsidRPr="003046F3" w:rsidRDefault="00F2247A" w:rsidP="00F2247A">
      <w:pPr>
        <w:pStyle w:val="ListParagraph"/>
        <w:numPr>
          <w:ilvl w:val="1"/>
          <w:numId w:val="3"/>
        </w:numPr>
      </w:pPr>
      <w:r>
        <w:rPr>
          <w:sz w:val="22"/>
          <w:szCs w:val="22"/>
        </w:rPr>
        <w:t xml:space="preserve">Participation slide: </w:t>
      </w:r>
      <w:hyperlink r:id="rId762" w:tgtFrame="_blank" w:history="1">
        <w:r w:rsidRPr="00EE0424">
          <w:rPr>
            <w:rStyle w:val="Hyperlink"/>
            <w:sz w:val="22"/>
            <w:szCs w:val="22"/>
            <w:lang w:val="en-US"/>
          </w:rPr>
          <w:t>https://mentor.ieee.org/802-ec/dcn/16/ec-16-0180-05-00EC-ieee-802-participation-slide.pptx</w:t>
        </w:r>
      </w:hyperlink>
    </w:p>
    <w:p w14:paraId="2637D806"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47672C1B" w14:textId="77777777" w:rsidR="00F2247A" w:rsidRDefault="00F2247A" w:rsidP="00F2247A">
      <w:pPr>
        <w:pStyle w:val="ListParagraph"/>
        <w:numPr>
          <w:ilvl w:val="2"/>
          <w:numId w:val="3"/>
        </w:numPr>
        <w:rPr>
          <w:sz w:val="22"/>
        </w:rPr>
      </w:pPr>
      <w:r>
        <w:rPr>
          <w:sz w:val="22"/>
        </w:rPr>
        <w:t xml:space="preserve">1) login to </w:t>
      </w:r>
      <w:hyperlink r:id="rId7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13DE0D" w14:textId="77777777" w:rsidR="00F2247A" w:rsidRDefault="00F2247A" w:rsidP="00F2247A">
      <w:pPr>
        <w:pStyle w:val="ListParagraph"/>
        <w:numPr>
          <w:ilvl w:val="1"/>
          <w:numId w:val="3"/>
        </w:numPr>
        <w:rPr>
          <w:sz w:val="22"/>
        </w:rPr>
      </w:pPr>
      <w:r>
        <w:rPr>
          <w:sz w:val="22"/>
        </w:rPr>
        <w:t xml:space="preserve">If you are unable to record the attendance via </w:t>
      </w:r>
      <w:hyperlink r:id="rId76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65"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66" w:history="1">
        <w:r w:rsidRPr="00132C67">
          <w:rPr>
            <w:rStyle w:val="Hyperlink"/>
            <w:sz w:val="22"/>
          </w:rPr>
          <w:t>sschelstraete@quantenna.com</w:t>
        </w:r>
      </w:hyperlink>
      <w:r>
        <w:rPr>
          <w:sz w:val="22"/>
        </w:rPr>
        <w:t>)</w:t>
      </w:r>
    </w:p>
    <w:p w14:paraId="013A7530"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3AAE6B75" w14:textId="77777777" w:rsidR="00F2247A" w:rsidRPr="00D86E02"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5D4A1C" w14:textId="77777777" w:rsidR="00F2247A" w:rsidRDefault="00F2247A" w:rsidP="00F2247A">
      <w:pPr>
        <w:pStyle w:val="ListParagraph"/>
        <w:numPr>
          <w:ilvl w:val="0"/>
          <w:numId w:val="3"/>
        </w:numPr>
      </w:pPr>
      <w:r w:rsidRPr="003046F3">
        <w:t>Announcements</w:t>
      </w:r>
      <w:r>
        <w:t>:</w:t>
      </w:r>
    </w:p>
    <w:p w14:paraId="25F0FAFA" w14:textId="77777777" w:rsidR="00F2247A" w:rsidRDefault="00F2247A" w:rsidP="00F2247A">
      <w:pPr>
        <w:pStyle w:val="ListParagraph"/>
        <w:numPr>
          <w:ilvl w:val="0"/>
          <w:numId w:val="3"/>
        </w:numPr>
      </w:pPr>
      <w:r w:rsidRPr="00484ECF">
        <w:rPr>
          <w:sz w:val="22"/>
          <w:szCs w:val="22"/>
        </w:rPr>
        <w:t xml:space="preserve">Technical Submissions: </w:t>
      </w:r>
    </w:p>
    <w:p w14:paraId="28D90464" w14:textId="77777777" w:rsidR="00F2247A" w:rsidRPr="003046F3" w:rsidRDefault="00F2247A" w:rsidP="00F2247A">
      <w:pPr>
        <w:pStyle w:val="ListParagraph"/>
        <w:numPr>
          <w:ilvl w:val="0"/>
          <w:numId w:val="3"/>
        </w:numPr>
      </w:pPr>
      <w:proofErr w:type="spellStart"/>
      <w:r w:rsidRPr="003046F3">
        <w:t>AoB</w:t>
      </w:r>
      <w:proofErr w:type="spellEnd"/>
      <w:r>
        <w:t>:</w:t>
      </w:r>
    </w:p>
    <w:p w14:paraId="288A3351" w14:textId="77777777" w:rsidR="00F2247A" w:rsidRDefault="00F2247A" w:rsidP="00F2247A">
      <w:pPr>
        <w:pStyle w:val="ListParagraph"/>
        <w:numPr>
          <w:ilvl w:val="0"/>
          <w:numId w:val="3"/>
        </w:numPr>
      </w:pPr>
      <w:r w:rsidRPr="003046F3">
        <w:t>Adjourn</w:t>
      </w:r>
    </w:p>
    <w:p w14:paraId="58DF6CBC" w14:textId="56DADA8A" w:rsidR="00F2247A" w:rsidRPr="00755C65" w:rsidRDefault="002B67CE" w:rsidP="00F2247A">
      <w:pPr>
        <w:pStyle w:val="Heading3"/>
      </w:pPr>
      <w:r>
        <w:lastRenderedPageBreak/>
        <w:t>13</w:t>
      </w:r>
      <w:r w:rsidRPr="005624BF">
        <w:rPr>
          <w:vertAlign w:val="superscript"/>
        </w:rPr>
        <w:t>th</w:t>
      </w:r>
      <w:r>
        <w:t xml:space="preserve"> </w:t>
      </w:r>
      <w:r w:rsidRPr="00693369">
        <w:t xml:space="preserve">Conf. Call: </w:t>
      </w:r>
      <w:r>
        <w:t>October</w:t>
      </w:r>
      <w:r w:rsidRPr="00693369">
        <w:t xml:space="preserve"> </w:t>
      </w:r>
      <w:r>
        <w:t>19</w:t>
      </w:r>
      <w:r w:rsidRPr="00693369">
        <w:t xml:space="preserve"> (1</w:t>
      </w:r>
      <w:r>
        <w:t>0</w:t>
      </w:r>
      <w:r w:rsidRPr="00693369">
        <w:t>:00–</w:t>
      </w:r>
      <w:r>
        <w:t>13</w:t>
      </w:r>
      <w:r w:rsidRPr="00693369">
        <w:t>:00 ET)–</w:t>
      </w:r>
      <w:r w:rsidR="00F2247A">
        <w:t>MAC</w:t>
      </w:r>
    </w:p>
    <w:p w14:paraId="0E5B5EFD" w14:textId="77777777" w:rsidR="00F2247A" w:rsidRPr="003046F3" w:rsidRDefault="00F2247A" w:rsidP="00F2247A">
      <w:pPr>
        <w:pStyle w:val="ListParagraph"/>
        <w:numPr>
          <w:ilvl w:val="0"/>
          <w:numId w:val="3"/>
        </w:numPr>
        <w:rPr>
          <w:lang w:val="en-US"/>
        </w:rPr>
      </w:pPr>
      <w:r w:rsidRPr="003046F3">
        <w:t>Call the meeting to order</w:t>
      </w:r>
    </w:p>
    <w:p w14:paraId="6257B898" w14:textId="77777777" w:rsidR="00F2247A" w:rsidRDefault="00F2247A" w:rsidP="00F2247A">
      <w:pPr>
        <w:pStyle w:val="ListParagraph"/>
        <w:numPr>
          <w:ilvl w:val="0"/>
          <w:numId w:val="3"/>
        </w:numPr>
      </w:pPr>
      <w:r w:rsidRPr="003046F3">
        <w:t>IEEE 802 and 802.11 IPR policy and procedure</w:t>
      </w:r>
    </w:p>
    <w:p w14:paraId="5A519142"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063E7C5A" w14:textId="77777777" w:rsidR="00F2247A" w:rsidRPr="003046F3" w:rsidRDefault="00F2247A" w:rsidP="00F2247A">
      <w:pPr>
        <w:pStyle w:val="ListParagraph"/>
        <w:numPr>
          <w:ilvl w:val="2"/>
          <w:numId w:val="3"/>
        </w:numPr>
        <w:rPr>
          <w:szCs w:val="20"/>
        </w:rPr>
      </w:pPr>
      <w:r w:rsidRPr="003046F3">
        <w:rPr>
          <w:sz w:val="22"/>
          <w:szCs w:val="22"/>
        </w:rPr>
        <w:t>Cause an LOA to be submitted to the IEEE-SA (</w:t>
      </w:r>
      <w:hyperlink r:id="rId767" w:history="1">
        <w:r w:rsidRPr="003046F3">
          <w:rPr>
            <w:rStyle w:val="Hyperlink"/>
            <w:sz w:val="22"/>
            <w:szCs w:val="22"/>
          </w:rPr>
          <w:t>patcom@ieee.org</w:t>
        </w:r>
      </w:hyperlink>
      <w:r w:rsidRPr="003046F3">
        <w:rPr>
          <w:sz w:val="22"/>
          <w:szCs w:val="22"/>
        </w:rPr>
        <w:t>); or</w:t>
      </w:r>
    </w:p>
    <w:p w14:paraId="26354756"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4FE8262"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DCE922"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E876AC"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1D7C99" w14:textId="77777777" w:rsidR="00F2247A" w:rsidRDefault="00F2247A" w:rsidP="00F2247A">
      <w:pPr>
        <w:pStyle w:val="ListParagraph"/>
        <w:numPr>
          <w:ilvl w:val="0"/>
          <w:numId w:val="3"/>
        </w:numPr>
      </w:pPr>
      <w:r w:rsidRPr="003046F3">
        <w:t>Attendance reminder.</w:t>
      </w:r>
    </w:p>
    <w:p w14:paraId="0A41EACD" w14:textId="77777777" w:rsidR="00F2247A" w:rsidRPr="003046F3" w:rsidRDefault="00F2247A" w:rsidP="00F2247A">
      <w:pPr>
        <w:pStyle w:val="ListParagraph"/>
        <w:numPr>
          <w:ilvl w:val="1"/>
          <w:numId w:val="3"/>
        </w:numPr>
      </w:pPr>
      <w:r>
        <w:rPr>
          <w:sz w:val="22"/>
          <w:szCs w:val="22"/>
        </w:rPr>
        <w:t xml:space="preserve">Participation slide: </w:t>
      </w:r>
      <w:hyperlink r:id="rId768" w:tgtFrame="_blank" w:history="1">
        <w:r w:rsidRPr="00EE0424">
          <w:rPr>
            <w:rStyle w:val="Hyperlink"/>
            <w:sz w:val="22"/>
            <w:szCs w:val="22"/>
            <w:lang w:val="en-US"/>
          </w:rPr>
          <w:t>https://mentor.ieee.org/802-ec/dcn/16/ec-16-0180-05-00EC-ieee-802-participation-slide.pptx</w:t>
        </w:r>
      </w:hyperlink>
    </w:p>
    <w:p w14:paraId="1DD97F8F"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3BFF568F" w14:textId="77777777" w:rsidR="00F2247A" w:rsidRDefault="00F2247A" w:rsidP="00F2247A">
      <w:pPr>
        <w:pStyle w:val="ListParagraph"/>
        <w:numPr>
          <w:ilvl w:val="2"/>
          <w:numId w:val="3"/>
        </w:numPr>
        <w:rPr>
          <w:sz w:val="22"/>
        </w:rPr>
      </w:pPr>
      <w:r>
        <w:rPr>
          <w:sz w:val="22"/>
        </w:rPr>
        <w:t xml:space="preserve">1) login to </w:t>
      </w:r>
      <w:hyperlink r:id="rId7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87BF9" w14:textId="77777777" w:rsidR="00F2247A" w:rsidRPr="00086C6D" w:rsidRDefault="00F2247A" w:rsidP="00F2247A">
      <w:pPr>
        <w:pStyle w:val="ListParagraph"/>
        <w:numPr>
          <w:ilvl w:val="1"/>
          <w:numId w:val="3"/>
        </w:numPr>
        <w:rPr>
          <w:sz w:val="22"/>
        </w:rPr>
      </w:pPr>
      <w:r w:rsidRPr="00086C6D">
        <w:rPr>
          <w:sz w:val="22"/>
        </w:rPr>
        <w:t xml:space="preserve">If you are unable to record the attendance via </w:t>
      </w:r>
      <w:hyperlink r:id="rId77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77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772" w:history="1">
        <w:r w:rsidRPr="00086C6D">
          <w:rPr>
            <w:rStyle w:val="Hyperlink"/>
            <w:sz w:val="22"/>
            <w:szCs w:val="22"/>
          </w:rPr>
          <w:t>liwen.chu@nxp.com</w:t>
        </w:r>
      </w:hyperlink>
      <w:r w:rsidRPr="00086C6D">
        <w:rPr>
          <w:sz w:val="22"/>
          <w:szCs w:val="22"/>
        </w:rPr>
        <w:t>)</w:t>
      </w:r>
    </w:p>
    <w:p w14:paraId="53A8D8FF"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0F998ACD" w14:textId="77777777" w:rsidR="00F2247A"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6E9DFC" w14:textId="77777777" w:rsidR="00F2247A" w:rsidRDefault="00F2247A" w:rsidP="00F2247A">
      <w:pPr>
        <w:pStyle w:val="ListParagraph"/>
        <w:numPr>
          <w:ilvl w:val="0"/>
          <w:numId w:val="3"/>
        </w:numPr>
      </w:pPr>
      <w:r w:rsidRPr="003046F3">
        <w:t>Announcements</w:t>
      </w:r>
      <w:r>
        <w:t>:</w:t>
      </w:r>
    </w:p>
    <w:p w14:paraId="7EAF9945" w14:textId="77777777" w:rsidR="00F2247A" w:rsidRPr="0028238E" w:rsidRDefault="00F2247A" w:rsidP="00F2247A">
      <w:pPr>
        <w:pStyle w:val="ListParagraph"/>
        <w:numPr>
          <w:ilvl w:val="0"/>
          <w:numId w:val="3"/>
        </w:numPr>
        <w:rPr>
          <w:i/>
          <w:iCs/>
          <w:sz w:val="22"/>
          <w:szCs w:val="22"/>
        </w:rPr>
      </w:pPr>
      <w:r w:rsidRPr="0028238E">
        <w:rPr>
          <w:sz w:val="22"/>
          <w:szCs w:val="22"/>
        </w:rPr>
        <w:t xml:space="preserve">Technical Submissions: </w:t>
      </w:r>
    </w:p>
    <w:p w14:paraId="3197EC45" w14:textId="77777777" w:rsidR="00F2247A" w:rsidRPr="003046F3" w:rsidRDefault="00F2247A" w:rsidP="00F2247A">
      <w:pPr>
        <w:pStyle w:val="ListParagraph"/>
        <w:numPr>
          <w:ilvl w:val="0"/>
          <w:numId w:val="3"/>
        </w:numPr>
      </w:pPr>
      <w:proofErr w:type="spellStart"/>
      <w:r w:rsidRPr="003046F3">
        <w:t>AoB</w:t>
      </w:r>
      <w:proofErr w:type="spellEnd"/>
      <w:r>
        <w:t>:</w:t>
      </w:r>
    </w:p>
    <w:p w14:paraId="2C4FE4D1" w14:textId="77777777" w:rsidR="00F2247A" w:rsidRDefault="00F2247A" w:rsidP="00F2247A">
      <w:pPr>
        <w:pStyle w:val="ListParagraph"/>
        <w:numPr>
          <w:ilvl w:val="0"/>
          <w:numId w:val="3"/>
        </w:numPr>
      </w:pPr>
      <w:r w:rsidRPr="003046F3">
        <w:t>Adjourn</w:t>
      </w:r>
    </w:p>
    <w:p w14:paraId="514BCA50" w14:textId="77777777" w:rsidR="00F2247A" w:rsidRDefault="00F2247A" w:rsidP="00A5520B"/>
    <w:p w14:paraId="61B7752D" w14:textId="7B4716A0" w:rsidR="005D0939" w:rsidRPr="00755C65" w:rsidRDefault="005D0939" w:rsidP="005D0939">
      <w:pPr>
        <w:pStyle w:val="Heading3"/>
      </w:pPr>
      <w:r>
        <w:t>1</w:t>
      </w:r>
      <w:r w:rsidR="00F104E5">
        <w:t>4</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ET)–PHY</w:t>
      </w:r>
    </w:p>
    <w:p w14:paraId="56172CF7" w14:textId="77777777" w:rsidR="005D0939" w:rsidRPr="003046F3" w:rsidRDefault="005D0939" w:rsidP="005D0939">
      <w:pPr>
        <w:pStyle w:val="ListParagraph"/>
        <w:numPr>
          <w:ilvl w:val="0"/>
          <w:numId w:val="3"/>
        </w:numPr>
        <w:rPr>
          <w:lang w:val="en-US"/>
        </w:rPr>
      </w:pPr>
      <w:r w:rsidRPr="003046F3">
        <w:t>Call the meeting to order</w:t>
      </w:r>
    </w:p>
    <w:p w14:paraId="5224F5F7" w14:textId="77777777" w:rsidR="005D0939" w:rsidRDefault="005D0939" w:rsidP="005D0939">
      <w:pPr>
        <w:pStyle w:val="ListParagraph"/>
        <w:numPr>
          <w:ilvl w:val="0"/>
          <w:numId w:val="3"/>
        </w:numPr>
      </w:pPr>
      <w:r w:rsidRPr="003046F3">
        <w:t>IEEE 802 and 802.11 IPR policy and procedure</w:t>
      </w:r>
    </w:p>
    <w:p w14:paraId="6EFCF6B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7990EF11"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773" w:history="1">
        <w:r w:rsidRPr="003046F3">
          <w:rPr>
            <w:rStyle w:val="Hyperlink"/>
            <w:sz w:val="22"/>
            <w:szCs w:val="22"/>
          </w:rPr>
          <w:t>patcom@ieee.org</w:t>
        </w:r>
      </w:hyperlink>
      <w:r w:rsidRPr="003046F3">
        <w:rPr>
          <w:sz w:val="22"/>
          <w:szCs w:val="22"/>
        </w:rPr>
        <w:t>); or</w:t>
      </w:r>
    </w:p>
    <w:p w14:paraId="4830484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F5285D0"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E4869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0BCC16"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A1262F" w14:textId="77777777" w:rsidR="005D0939" w:rsidRDefault="005D0939" w:rsidP="005D0939">
      <w:pPr>
        <w:pStyle w:val="ListParagraph"/>
        <w:numPr>
          <w:ilvl w:val="0"/>
          <w:numId w:val="3"/>
        </w:numPr>
      </w:pPr>
      <w:r w:rsidRPr="003046F3">
        <w:t>Attendance reminder.</w:t>
      </w:r>
    </w:p>
    <w:p w14:paraId="7542A9C5" w14:textId="77777777" w:rsidR="005D0939" w:rsidRPr="003046F3" w:rsidRDefault="005D0939" w:rsidP="005D0939">
      <w:pPr>
        <w:pStyle w:val="ListParagraph"/>
        <w:numPr>
          <w:ilvl w:val="1"/>
          <w:numId w:val="3"/>
        </w:numPr>
      </w:pPr>
      <w:r>
        <w:rPr>
          <w:sz w:val="22"/>
          <w:szCs w:val="22"/>
        </w:rPr>
        <w:lastRenderedPageBreak/>
        <w:t xml:space="preserve">Participation slide: </w:t>
      </w:r>
      <w:hyperlink r:id="rId774" w:tgtFrame="_blank" w:history="1">
        <w:r w:rsidRPr="00EE0424">
          <w:rPr>
            <w:rStyle w:val="Hyperlink"/>
            <w:sz w:val="22"/>
            <w:szCs w:val="22"/>
            <w:lang w:val="en-US"/>
          </w:rPr>
          <w:t>https://mentor.ieee.org/802-ec/dcn/16/ec-16-0180-05-00EC-ieee-802-participation-slide.pptx</w:t>
        </w:r>
      </w:hyperlink>
    </w:p>
    <w:p w14:paraId="1977DC76"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65151F1" w14:textId="77777777" w:rsidR="005D0939" w:rsidRDefault="005D0939" w:rsidP="005D0939">
      <w:pPr>
        <w:pStyle w:val="ListParagraph"/>
        <w:numPr>
          <w:ilvl w:val="2"/>
          <w:numId w:val="3"/>
        </w:numPr>
        <w:rPr>
          <w:sz w:val="22"/>
        </w:rPr>
      </w:pPr>
      <w:r>
        <w:rPr>
          <w:sz w:val="22"/>
        </w:rPr>
        <w:t xml:space="preserve">1) login to </w:t>
      </w:r>
      <w:hyperlink r:id="rId7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C15170"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77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7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78" w:history="1">
        <w:r w:rsidRPr="00132C67">
          <w:rPr>
            <w:rStyle w:val="Hyperlink"/>
            <w:sz w:val="22"/>
          </w:rPr>
          <w:t>sschelstraete@quantenna.com</w:t>
        </w:r>
      </w:hyperlink>
      <w:r>
        <w:rPr>
          <w:sz w:val="22"/>
        </w:rPr>
        <w:t>)</w:t>
      </w:r>
    </w:p>
    <w:p w14:paraId="4B5DE2B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6BCF8D0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630E42" w14:textId="77777777" w:rsidR="005D0939" w:rsidRDefault="005D0939" w:rsidP="005D0939">
      <w:pPr>
        <w:pStyle w:val="ListParagraph"/>
        <w:numPr>
          <w:ilvl w:val="0"/>
          <w:numId w:val="3"/>
        </w:numPr>
      </w:pPr>
      <w:r w:rsidRPr="003046F3">
        <w:t>Announcements</w:t>
      </w:r>
      <w:r>
        <w:t>:</w:t>
      </w:r>
    </w:p>
    <w:p w14:paraId="3726A80F" w14:textId="77777777" w:rsidR="005D0939" w:rsidRDefault="005D0939" w:rsidP="005D0939">
      <w:pPr>
        <w:pStyle w:val="ListParagraph"/>
        <w:numPr>
          <w:ilvl w:val="0"/>
          <w:numId w:val="3"/>
        </w:numPr>
      </w:pPr>
      <w:r w:rsidRPr="00484ECF">
        <w:rPr>
          <w:sz w:val="22"/>
          <w:szCs w:val="22"/>
        </w:rPr>
        <w:t>Technical Submissions:</w:t>
      </w:r>
    </w:p>
    <w:p w14:paraId="610A161F" w14:textId="77777777" w:rsidR="005D0939" w:rsidRDefault="005D0939" w:rsidP="005D0939">
      <w:pPr>
        <w:pStyle w:val="ListParagraph"/>
        <w:numPr>
          <w:ilvl w:val="1"/>
          <w:numId w:val="3"/>
        </w:numPr>
      </w:pPr>
    </w:p>
    <w:p w14:paraId="5AFF98D3" w14:textId="77777777" w:rsidR="005D0939" w:rsidRPr="003046F3" w:rsidRDefault="005D0939" w:rsidP="005D0939">
      <w:pPr>
        <w:pStyle w:val="ListParagraph"/>
        <w:numPr>
          <w:ilvl w:val="0"/>
          <w:numId w:val="3"/>
        </w:numPr>
      </w:pPr>
      <w:proofErr w:type="spellStart"/>
      <w:r w:rsidRPr="003046F3">
        <w:t>AoB</w:t>
      </w:r>
      <w:proofErr w:type="spellEnd"/>
      <w:r>
        <w:t>:</w:t>
      </w:r>
    </w:p>
    <w:p w14:paraId="1A96B045" w14:textId="77777777" w:rsidR="005D0939" w:rsidRDefault="005D0939" w:rsidP="005D0939">
      <w:pPr>
        <w:pStyle w:val="ListParagraph"/>
        <w:numPr>
          <w:ilvl w:val="0"/>
          <w:numId w:val="3"/>
        </w:numPr>
      </w:pPr>
      <w:r w:rsidRPr="003046F3">
        <w:t>Adjourn</w:t>
      </w:r>
    </w:p>
    <w:p w14:paraId="21F503D6" w14:textId="21FADF90" w:rsidR="005D0939" w:rsidRPr="00755C65" w:rsidRDefault="005D0939" w:rsidP="005D0939">
      <w:pPr>
        <w:pStyle w:val="Heading3"/>
      </w:pPr>
      <w:r>
        <w:t>1</w:t>
      </w:r>
      <w:r w:rsidR="00F104E5">
        <w:t>4</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w:t>
      </w:r>
      <w:r>
        <w:t>MAC</w:t>
      </w:r>
    </w:p>
    <w:p w14:paraId="4FA0E822" w14:textId="77777777" w:rsidR="005D0939" w:rsidRPr="003046F3" w:rsidRDefault="005D0939" w:rsidP="005D0939">
      <w:pPr>
        <w:pStyle w:val="ListParagraph"/>
        <w:numPr>
          <w:ilvl w:val="0"/>
          <w:numId w:val="3"/>
        </w:numPr>
        <w:rPr>
          <w:lang w:val="en-US"/>
        </w:rPr>
      </w:pPr>
      <w:r w:rsidRPr="003046F3">
        <w:t>Call the meeting to order</w:t>
      </w:r>
    </w:p>
    <w:p w14:paraId="6AF62D73" w14:textId="77777777" w:rsidR="005D0939" w:rsidRDefault="005D0939" w:rsidP="005D0939">
      <w:pPr>
        <w:pStyle w:val="ListParagraph"/>
        <w:numPr>
          <w:ilvl w:val="0"/>
          <w:numId w:val="3"/>
        </w:numPr>
      </w:pPr>
      <w:r w:rsidRPr="003046F3">
        <w:t>IEEE 802 and 802.11 IPR policy and procedure</w:t>
      </w:r>
    </w:p>
    <w:p w14:paraId="013A9176"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3EEB18EF"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779" w:history="1">
        <w:r w:rsidRPr="003046F3">
          <w:rPr>
            <w:rStyle w:val="Hyperlink"/>
            <w:sz w:val="22"/>
            <w:szCs w:val="22"/>
          </w:rPr>
          <w:t>patcom@ieee.org</w:t>
        </w:r>
      </w:hyperlink>
      <w:r w:rsidRPr="003046F3">
        <w:rPr>
          <w:sz w:val="22"/>
          <w:szCs w:val="22"/>
        </w:rPr>
        <w:t>); or</w:t>
      </w:r>
    </w:p>
    <w:p w14:paraId="5C286416"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4948E71"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292E7D"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9360C"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DCB2C86" w14:textId="77777777" w:rsidR="005D0939" w:rsidRDefault="005D0939" w:rsidP="005D0939">
      <w:pPr>
        <w:pStyle w:val="ListParagraph"/>
        <w:numPr>
          <w:ilvl w:val="0"/>
          <w:numId w:val="3"/>
        </w:numPr>
      </w:pPr>
      <w:r w:rsidRPr="003046F3">
        <w:t>Attendance reminder.</w:t>
      </w:r>
    </w:p>
    <w:p w14:paraId="6677D310" w14:textId="77777777" w:rsidR="005D0939" w:rsidRPr="003046F3" w:rsidRDefault="005D0939" w:rsidP="005D0939">
      <w:pPr>
        <w:pStyle w:val="ListParagraph"/>
        <w:numPr>
          <w:ilvl w:val="1"/>
          <w:numId w:val="3"/>
        </w:numPr>
      </w:pPr>
      <w:r>
        <w:rPr>
          <w:sz w:val="22"/>
          <w:szCs w:val="22"/>
        </w:rPr>
        <w:t xml:space="preserve">Participation slide: </w:t>
      </w:r>
      <w:hyperlink r:id="rId780" w:tgtFrame="_blank" w:history="1">
        <w:r w:rsidRPr="00EE0424">
          <w:rPr>
            <w:rStyle w:val="Hyperlink"/>
            <w:sz w:val="22"/>
            <w:szCs w:val="22"/>
            <w:lang w:val="en-US"/>
          </w:rPr>
          <w:t>https://mentor.ieee.org/802-ec/dcn/16/ec-16-0180-05-00EC-ieee-802-participation-slide.pptx</w:t>
        </w:r>
      </w:hyperlink>
    </w:p>
    <w:p w14:paraId="1DE90A78"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10436886" w14:textId="77777777" w:rsidR="005D0939" w:rsidRDefault="005D0939" w:rsidP="005D0939">
      <w:pPr>
        <w:pStyle w:val="ListParagraph"/>
        <w:numPr>
          <w:ilvl w:val="2"/>
          <w:numId w:val="3"/>
        </w:numPr>
        <w:rPr>
          <w:sz w:val="22"/>
        </w:rPr>
      </w:pPr>
      <w:r>
        <w:rPr>
          <w:sz w:val="22"/>
        </w:rPr>
        <w:t xml:space="preserve">1) login to </w:t>
      </w:r>
      <w:hyperlink r:id="rId7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0DA8BC"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78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78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784" w:history="1">
        <w:r w:rsidRPr="00086C6D">
          <w:rPr>
            <w:rStyle w:val="Hyperlink"/>
            <w:sz w:val="22"/>
            <w:szCs w:val="22"/>
          </w:rPr>
          <w:t>liwen.chu@nxp.com</w:t>
        </w:r>
      </w:hyperlink>
      <w:r w:rsidRPr="00086C6D">
        <w:rPr>
          <w:sz w:val="22"/>
          <w:szCs w:val="22"/>
        </w:rPr>
        <w:t>)</w:t>
      </w:r>
    </w:p>
    <w:p w14:paraId="780EF5C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70F7F06A"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F0EF6" w14:textId="77777777" w:rsidR="005D0939" w:rsidRDefault="005D0939" w:rsidP="005D0939">
      <w:pPr>
        <w:pStyle w:val="ListParagraph"/>
        <w:numPr>
          <w:ilvl w:val="0"/>
          <w:numId w:val="3"/>
        </w:numPr>
      </w:pPr>
      <w:r w:rsidRPr="003046F3">
        <w:t>Announcements</w:t>
      </w:r>
      <w:r>
        <w:t>:</w:t>
      </w:r>
    </w:p>
    <w:p w14:paraId="0C7DE855"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5546CD2F" w14:textId="77777777" w:rsidR="005D0939" w:rsidRPr="003046F3" w:rsidRDefault="005D0939" w:rsidP="005D0939">
      <w:pPr>
        <w:pStyle w:val="ListParagraph"/>
        <w:numPr>
          <w:ilvl w:val="0"/>
          <w:numId w:val="3"/>
        </w:numPr>
      </w:pPr>
      <w:proofErr w:type="spellStart"/>
      <w:r w:rsidRPr="003046F3">
        <w:t>AoB</w:t>
      </w:r>
      <w:proofErr w:type="spellEnd"/>
      <w:r>
        <w:t>:</w:t>
      </w:r>
    </w:p>
    <w:p w14:paraId="183A68C8" w14:textId="77777777" w:rsidR="005D0939" w:rsidRDefault="005D0939" w:rsidP="005D0939">
      <w:pPr>
        <w:pStyle w:val="ListParagraph"/>
        <w:numPr>
          <w:ilvl w:val="0"/>
          <w:numId w:val="3"/>
        </w:numPr>
      </w:pPr>
      <w:r w:rsidRPr="003046F3">
        <w:t>Adjourn</w:t>
      </w:r>
    </w:p>
    <w:p w14:paraId="13D278EE" w14:textId="77777777" w:rsidR="005D0939" w:rsidRDefault="005D0939" w:rsidP="005D0939"/>
    <w:p w14:paraId="0C7605C0" w14:textId="53BC2DEF" w:rsidR="005D0939" w:rsidRPr="00755C65" w:rsidRDefault="006E60D5" w:rsidP="005D0939">
      <w:pPr>
        <w:pStyle w:val="Heading3"/>
      </w:pPr>
      <w:r>
        <w:t>1</w:t>
      </w:r>
      <w:r w:rsidR="00F104E5">
        <w:t>5</w:t>
      </w:r>
      <w:r w:rsidRPr="005624BF">
        <w:rPr>
          <w:vertAlign w:val="superscript"/>
        </w:rPr>
        <w:t>th</w:t>
      </w:r>
      <w:r>
        <w:t xml:space="preserve"> </w:t>
      </w:r>
      <w:r w:rsidRPr="00693369">
        <w:t xml:space="preserve">Conf. Call: </w:t>
      </w:r>
      <w:r>
        <w:t>October</w:t>
      </w:r>
      <w:r w:rsidRPr="00693369">
        <w:t xml:space="preserve"> </w:t>
      </w:r>
      <w:r>
        <w:t>2</w:t>
      </w:r>
      <w:r>
        <w:t>6</w:t>
      </w:r>
      <w:r w:rsidRPr="00693369">
        <w:t xml:space="preserve"> (1</w:t>
      </w:r>
      <w:r>
        <w:t>9</w:t>
      </w:r>
      <w:r w:rsidRPr="00693369">
        <w:t>:00–</w:t>
      </w:r>
      <w:r>
        <w:t>22</w:t>
      </w:r>
      <w:r w:rsidRPr="00693369">
        <w:t>:00 ET)</w:t>
      </w:r>
      <w:r w:rsidR="005D0939" w:rsidRPr="00693369">
        <w:t>–PHY</w:t>
      </w:r>
    </w:p>
    <w:p w14:paraId="26C74E93" w14:textId="77777777" w:rsidR="005D0939" w:rsidRPr="003046F3" w:rsidRDefault="005D0939" w:rsidP="005D0939">
      <w:pPr>
        <w:pStyle w:val="ListParagraph"/>
        <w:numPr>
          <w:ilvl w:val="0"/>
          <w:numId w:val="3"/>
        </w:numPr>
        <w:rPr>
          <w:lang w:val="en-US"/>
        </w:rPr>
      </w:pPr>
      <w:r w:rsidRPr="003046F3">
        <w:t>Call the meeting to order</w:t>
      </w:r>
    </w:p>
    <w:p w14:paraId="471E1D3E" w14:textId="77777777" w:rsidR="005D0939" w:rsidRDefault="005D0939" w:rsidP="005D0939">
      <w:pPr>
        <w:pStyle w:val="ListParagraph"/>
        <w:numPr>
          <w:ilvl w:val="0"/>
          <w:numId w:val="3"/>
        </w:numPr>
      </w:pPr>
      <w:r w:rsidRPr="003046F3">
        <w:lastRenderedPageBreak/>
        <w:t>IEEE 802 and 802.11 IPR policy and procedure</w:t>
      </w:r>
    </w:p>
    <w:p w14:paraId="6954A41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6F272A7E"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785" w:history="1">
        <w:r w:rsidRPr="003046F3">
          <w:rPr>
            <w:rStyle w:val="Hyperlink"/>
            <w:sz w:val="22"/>
            <w:szCs w:val="22"/>
          </w:rPr>
          <w:t>patcom@ieee.org</w:t>
        </w:r>
      </w:hyperlink>
      <w:r w:rsidRPr="003046F3">
        <w:rPr>
          <w:sz w:val="22"/>
          <w:szCs w:val="22"/>
        </w:rPr>
        <w:t>); or</w:t>
      </w:r>
    </w:p>
    <w:p w14:paraId="4C960973"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2F56D59"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70D0BE"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04C198"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83C360" w14:textId="77777777" w:rsidR="005D0939" w:rsidRDefault="005D0939" w:rsidP="005D0939">
      <w:pPr>
        <w:pStyle w:val="ListParagraph"/>
        <w:numPr>
          <w:ilvl w:val="0"/>
          <w:numId w:val="3"/>
        </w:numPr>
      </w:pPr>
      <w:r w:rsidRPr="003046F3">
        <w:t>Attendance reminder.</w:t>
      </w:r>
    </w:p>
    <w:p w14:paraId="5DEB2DF0" w14:textId="77777777" w:rsidR="005D0939" w:rsidRPr="003046F3" w:rsidRDefault="005D0939" w:rsidP="005D0939">
      <w:pPr>
        <w:pStyle w:val="ListParagraph"/>
        <w:numPr>
          <w:ilvl w:val="1"/>
          <w:numId w:val="3"/>
        </w:numPr>
      </w:pPr>
      <w:r>
        <w:rPr>
          <w:sz w:val="22"/>
          <w:szCs w:val="22"/>
        </w:rPr>
        <w:t xml:space="preserve">Participation slide: </w:t>
      </w:r>
      <w:hyperlink r:id="rId786" w:tgtFrame="_blank" w:history="1">
        <w:r w:rsidRPr="00EE0424">
          <w:rPr>
            <w:rStyle w:val="Hyperlink"/>
            <w:sz w:val="22"/>
            <w:szCs w:val="22"/>
            <w:lang w:val="en-US"/>
          </w:rPr>
          <w:t>https://mentor.ieee.org/802-ec/dcn/16/ec-16-0180-05-00EC-ieee-802-participation-slide.pptx</w:t>
        </w:r>
      </w:hyperlink>
    </w:p>
    <w:p w14:paraId="224E37E4"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DC2E84A" w14:textId="77777777" w:rsidR="005D0939" w:rsidRDefault="005D0939" w:rsidP="005D0939">
      <w:pPr>
        <w:pStyle w:val="ListParagraph"/>
        <w:numPr>
          <w:ilvl w:val="2"/>
          <w:numId w:val="3"/>
        </w:numPr>
        <w:rPr>
          <w:sz w:val="22"/>
        </w:rPr>
      </w:pPr>
      <w:r>
        <w:rPr>
          <w:sz w:val="22"/>
        </w:rPr>
        <w:t xml:space="preserve">1) login to </w:t>
      </w:r>
      <w:hyperlink r:id="rId7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63D25"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78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89"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90" w:history="1">
        <w:r w:rsidRPr="00132C67">
          <w:rPr>
            <w:rStyle w:val="Hyperlink"/>
            <w:sz w:val="22"/>
          </w:rPr>
          <w:t>sschelstraete@quantenna.com</w:t>
        </w:r>
      </w:hyperlink>
      <w:r>
        <w:rPr>
          <w:sz w:val="22"/>
        </w:rPr>
        <w:t>)</w:t>
      </w:r>
    </w:p>
    <w:p w14:paraId="6C747B3F"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4BA912A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3E5B2E" w14:textId="77777777" w:rsidR="005D0939" w:rsidRDefault="005D0939" w:rsidP="005D0939">
      <w:pPr>
        <w:pStyle w:val="ListParagraph"/>
        <w:numPr>
          <w:ilvl w:val="0"/>
          <w:numId w:val="3"/>
        </w:numPr>
      </w:pPr>
      <w:r w:rsidRPr="003046F3">
        <w:t>Announcements</w:t>
      </w:r>
      <w:r>
        <w:t>:</w:t>
      </w:r>
    </w:p>
    <w:p w14:paraId="633CAF80" w14:textId="77777777" w:rsidR="005D0939" w:rsidRDefault="005D0939" w:rsidP="005D0939">
      <w:pPr>
        <w:pStyle w:val="ListParagraph"/>
        <w:numPr>
          <w:ilvl w:val="0"/>
          <w:numId w:val="3"/>
        </w:numPr>
      </w:pPr>
      <w:r w:rsidRPr="00484ECF">
        <w:rPr>
          <w:sz w:val="22"/>
          <w:szCs w:val="22"/>
        </w:rPr>
        <w:t xml:space="preserve">Technical Submissions: </w:t>
      </w:r>
    </w:p>
    <w:p w14:paraId="2A25BFC1" w14:textId="77777777" w:rsidR="005D0939" w:rsidRPr="003046F3" w:rsidRDefault="005D0939" w:rsidP="005D0939">
      <w:pPr>
        <w:pStyle w:val="ListParagraph"/>
        <w:numPr>
          <w:ilvl w:val="0"/>
          <w:numId w:val="3"/>
        </w:numPr>
      </w:pPr>
      <w:proofErr w:type="spellStart"/>
      <w:r w:rsidRPr="003046F3">
        <w:t>AoB</w:t>
      </w:r>
      <w:proofErr w:type="spellEnd"/>
      <w:r>
        <w:t>:</w:t>
      </w:r>
    </w:p>
    <w:p w14:paraId="053A2B6E" w14:textId="77777777" w:rsidR="005D0939" w:rsidRDefault="005D0939" w:rsidP="005D0939">
      <w:pPr>
        <w:pStyle w:val="ListParagraph"/>
        <w:numPr>
          <w:ilvl w:val="0"/>
          <w:numId w:val="3"/>
        </w:numPr>
      </w:pPr>
      <w:r w:rsidRPr="003046F3">
        <w:t>Adjourn</w:t>
      </w:r>
    </w:p>
    <w:p w14:paraId="23A0C60C" w14:textId="729872FB" w:rsidR="005D0939" w:rsidRPr="00755C65" w:rsidRDefault="006E60D5" w:rsidP="005D0939">
      <w:pPr>
        <w:pStyle w:val="Heading3"/>
      </w:pPr>
      <w:r>
        <w:t>1</w:t>
      </w:r>
      <w:r w:rsidR="00F104E5">
        <w:t>5</w:t>
      </w:r>
      <w:r w:rsidRPr="005624BF">
        <w:rPr>
          <w:vertAlign w:val="superscript"/>
        </w:rPr>
        <w:t>th</w:t>
      </w:r>
      <w:r>
        <w:t xml:space="preserve"> </w:t>
      </w:r>
      <w:r w:rsidRPr="00693369">
        <w:t xml:space="preserve">Conf. Call: </w:t>
      </w:r>
      <w:r>
        <w:t>October</w:t>
      </w:r>
      <w:r w:rsidRPr="00693369">
        <w:t xml:space="preserve"> </w:t>
      </w:r>
      <w:r>
        <w:t>26</w:t>
      </w:r>
      <w:r w:rsidR="005D0939" w:rsidRPr="00693369">
        <w:t xml:space="preserve"> (1</w:t>
      </w:r>
      <w:r w:rsidR="005D0939">
        <w:t>9</w:t>
      </w:r>
      <w:r w:rsidR="005D0939" w:rsidRPr="00693369">
        <w:t>:00–</w:t>
      </w:r>
      <w:r w:rsidR="005D0939">
        <w:t>22</w:t>
      </w:r>
      <w:r w:rsidR="005D0939" w:rsidRPr="00693369">
        <w:t>:00 ET)–</w:t>
      </w:r>
      <w:r w:rsidR="005D0939">
        <w:t>MAC</w:t>
      </w:r>
    </w:p>
    <w:p w14:paraId="69DA7ED7" w14:textId="77777777" w:rsidR="005D0939" w:rsidRPr="003046F3" w:rsidRDefault="005D0939" w:rsidP="005D0939">
      <w:pPr>
        <w:pStyle w:val="ListParagraph"/>
        <w:numPr>
          <w:ilvl w:val="0"/>
          <w:numId w:val="3"/>
        </w:numPr>
        <w:rPr>
          <w:lang w:val="en-US"/>
        </w:rPr>
      </w:pPr>
      <w:r w:rsidRPr="003046F3">
        <w:t>Call the meeting to order</w:t>
      </w:r>
    </w:p>
    <w:p w14:paraId="7E40FF0E" w14:textId="77777777" w:rsidR="005D0939" w:rsidRDefault="005D0939" w:rsidP="005D0939">
      <w:pPr>
        <w:pStyle w:val="ListParagraph"/>
        <w:numPr>
          <w:ilvl w:val="0"/>
          <w:numId w:val="3"/>
        </w:numPr>
      </w:pPr>
      <w:r w:rsidRPr="003046F3">
        <w:t>IEEE 802 and 802.11 IPR policy and procedure</w:t>
      </w:r>
    </w:p>
    <w:p w14:paraId="1E85AD15"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094DAED0" w14:textId="77777777" w:rsidR="005D0939" w:rsidRPr="003046F3" w:rsidRDefault="005D0939" w:rsidP="005D0939">
      <w:pPr>
        <w:pStyle w:val="ListParagraph"/>
        <w:numPr>
          <w:ilvl w:val="2"/>
          <w:numId w:val="3"/>
        </w:numPr>
        <w:rPr>
          <w:szCs w:val="20"/>
        </w:rPr>
      </w:pPr>
      <w:r w:rsidRPr="003046F3">
        <w:rPr>
          <w:sz w:val="22"/>
          <w:szCs w:val="22"/>
        </w:rPr>
        <w:t>Cause an LOA to be submitted to the IEEE-SA (</w:t>
      </w:r>
      <w:hyperlink r:id="rId791" w:history="1">
        <w:r w:rsidRPr="003046F3">
          <w:rPr>
            <w:rStyle w:val="Hyperlink"/>
            <w:sz w:val="22"/>
            <w:szCs w:val="22"/>
          </w:rPr>
          <w:t>patcom@ieee.org</w:t>
        </w:r>
      </w:hyperlink>
      <w:r w:rsidRPr="003046F3">
        <w:rPr>
          <w:sz w:val="22"/>
          <w:szCs w:val="22"/>
        </w:rPr>
        <w:t>); or</w:t>
      </w:r>
    </w:p>
    <w:p w14:paraId="04380D2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55E1FE2"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FA053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A68F82"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0DC2C1F" w14:textId="77777777" w:rsidR="005D0939" w:rsidRDefault="005D0939" w:rsidP="005D0939">
      <w:pPr>
        <w:pStyle w:val="ListParagraph"/>
        <w:numPr>
          <w:ilvl w:val="0"/>
          <w:numId w:val="3"/>
        </w:numPr>
      </w:pPr>
      <w:r w:rsidRPr="003046F3">
        <w:t>Attendance reminder.</w:t>
      </w:r>
    </w:p>
    <w:p w14:paraId="19955617" w14:textId="77777777" w:rsidR="005D0939" w:rsidRPr="003046F3" w:rsidRDefault="005D0939" w:rsidP="005D0939">
      <w:pPr>
        <w:pStyle w:val="ListParagraph"/>
        <w:numPr>
          <w:ilvl w:val="1"/>
          <w:numId w:val="3"/>
        </w:numPr>
      </w:pPr>
      <w:r>
        <w:rPr>
          <w:sz w:val="22"/>
          <w:szCs w:val="22"/>
        </w:rPr>
        <w:t xml:space="preserve">Participation slide: </w:t>
      </w:r>
      <w:hyperlink r:id="rId792" w:tgtFrame="_blank" w:history="1">
        <w:r w:rsidRPr="00EE0424">
          <w:rPr>
            <w:rStyle w:val="Hyperlink"/>
            <w:sz w:val="22"/>
            <w:szCs w:val="22"/>
            <w:lang w:val="en-US"/>
          </w:rPr>
          <w:t>https://mentor.ieee.org/802-ec/dcn/16/ec-16-0180-05-00EC-ieee-802-participation-slide.pptx</w:t>
        </w:r>
      </w:hyperlink>
    </w:p>
    <w:p w14:paraId="11146602"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569A1BCD" w14:textId="77777777" w:rsidR="005D0939" w:rsidRDefault="005D0939" w:rsidP="005D0939">
      <w:pPr>
        <w:pStyle w:val="ListParagraph"/>
        <w:numPr>
          <w:ilvl w:val="2"/>
          <w:numId w:val="3"/>
        </w:numPr>
        <w:rPr>
          <w:sz w:val="22"/>
        </w:rPr>
      </w:pPr>
      <w:r>
        <w:rPr>
          <w:sz w:val="22"/>
        </w:rPr>
        <w:lastRenderedPageBreak/>
        <w:t xml:space="preserve">1) login to </w:t>
      </w:r>
      <w:hyperlink r:id="rId7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1296B16"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79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79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796" w:history="1">
        <w:r w:rsidRPr="00086C6D">
          <w:rPr>
            <w:rStyle w:val="Hyperlink"/>
            <w:sz w:val="22"/>
            <w:szCs w:val="22"/>
          </w:rPr>
          <w:t>liwen.chu@nxp.com</w:t>
        </w:r>
      </w:hyperlink>
      <w:r w:rsidRPr="00086C6D">
        <w:rPr>
          <w:sz w:val="22"/>
          <w:szCs w:val="22"/>
        </w:rPr>
        <w:t>)</w:t>
      </w:r>
    </w:p>
    <w:p w14:paraId="5CFE2AD2"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1DBD8FA3"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3C0F6C" w14:textId="77777777" w:rsidR="005D0939" w:rsidRDefault="005D0939" w:rsidP="005D0939">
      <w:pPr>
        <w:pStyle w:val="ListParagraph"/>
        <w:numPr>
          <w:ilvl w:val="0"/>
          <w:numId w:val="3"/>
        </w:numPr>
      </w:pPr>
      <w:r w:rsidRPr="003046F3">
        <w:t>Announcements</w:t>
      </w:r>
      <w:r>
        <w:t>:</w:t>
      </w:r>
    </w:p>
    <w:p w14:paraId="77286657"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63EB1C14" w14:textId="77777777" w:rsidR="005D0939" w:rsidRPr="003046F3" w:rsidRDefault="005D0939" w:rsidP="005D0939">
      <w:pPr>
        <w:pStyle w:val="ListParagraph"/>
        <w:numPr>
          <w:ilvl w:val="0"/>
          <w:numId w:val="3"/>
        </w:numPr>
      </w:pPr>
      <w:proofErr w:type="spellStart"/>
      <w:r w:rsidRPr="003046F3">
        <w:t>AoB</w:t>
      </w:r>
      <w:proofErr w:type="spellEnd"/>
      <w:r>
        <w:t>:</w:t>
      </w:r>
    </w:p>
    <w:p w14:paraId="4DA10A80" w14:textId="77777777" w:rsidR="005D0939" w:rsidRDefault="005D0939" w:rsidP="005D0939">
      <w:pPr>
        <w:pStyle w:val="ListParagraph"/>
        <w:numPr>
          <w:ilvl w:val="0"/>
          <w:numId w:val="3"/>
        </w:numPr>
      </w:pPr>
      <w:r w:rsidRPr="003046F3">
        <w:t>Adjourn</w:t>
      </w:r>
    </w:p>
    <w:p w14:paraId="0E11F382" w14:textId="289DFE34" w:rsidR="005D0939" w:rsidRDefault="005D0939" w:rsidP="00A5520B"/>
    <w:p w14:paraId="07519622" w14:textId="5B111325" w:rsidR="00D56D63" w:rsidRPr="00755C65" w:rsidRDefault="00D56D63" w:rsidP="00D56D63">
      <w:pPr>
        <w:pStyle w:val="Heading3"/>
      </w:pPr>
      <w:r>
        <w:t>1</w:t>
      </w:r>
      <w:r>
        <w:t>6</w:t>
      </w:r>
      <w:r w:rsidRPr="008544E1">
        <w:rPr>
          <w:vertAlign w:val="superscript"/>
        </w:rPr>
        <w:t>th</w:t>
      </w:r>
      <w:r>
        <w:t xml:space="preserve"> </w:t>
      </w:r>
      <w:r w:rsidRPr="00A23A21">
        <w:t xml:space="preserve">Conf. Call: </w:t>
      </w:r>
      <w:r>
        <w:rPr>
          <w:bCs/>
          <w:lang w:val="en-US"/>
        </w:rPr>
        <w:t xml:space="preserve">October </w:t>
      </w:r>
      <w:r w:rsidR="00494070">
        <w:rPr>
          <w:bCs/>
          <w:lang w:val="en-US"/>
        </w:rPr>
        <w:t>29</w:t>
      </w:r>
      <w:r w:rsidRPr="00A23A21">
        <w:t xml:space="preserve"> (</w:t>
      </w:r>
      <w:r>
        <w:t>10</w:t>
      </w:r>
      <w:r w:rsidRPr="00A23A21">
        <w:t>:</w:t>
      </w:r>
      <w:r>
        <w:t>0</w:t>
      </w:r>
      <w:r w:rsidRPr="00A23A21">
        <w:t>0–1</w:t>
      </w:r>
      <w:r>
        <w:t>3</w:t>
      </w:r>
      <w:r w:rsidRPr="00A23A21">
        <w:t>:00 ET)–JOINT</w:t>
      </w:r>
    </w:p>
    <w:p w14:paraId="5FF953DE" w14:textId="77777777" w:rsidR="00D56D63" w:rsidRPr="003046F3" w:rsidRDefault="00D56D63" w:rsidP="00D56D63">
      <w:pPr>
        <w:pStyle w:val="ListParagraph"/>
        <w:numPr>
          <w:ilvl w:val="0"/>
          <w:numId w:val="3"/>
        </w:numPr>
        <w:rPr>
          <w:lang w:val="en-US"/>
        </w:rPr>
      </w:pPr>
      <w:r w:rsidRPr="003046F3">
        <w:t>Call the meeting to order</w:t>
      </w:r>
    </w:p>
    <w:p w14:paraId="7B134A5B" w14:textId="77777777" w:rsidR="00D56D63" w:rsidRDefault="00D56D63" w:rsidP="00D56D63">
      <w:pPr>
        <w:pStyle w:val="ListParagraph"/>
        <w:numPr>
          <w:ilvl w:val="0"/>
          <w:numId w:val="3"/>
        </w:numPr>
      </w:pPr>
      <w:r w:rsidRPr="003046F3">
        <w:t>IEEE 802 and 802.11 IPR policy and procedure</w:t>
      </w:r>
    </w:p>
    <w:p w14:paraId="2E1875AD" w14:textId="77777777" w:rsidR="00D56D63" w:rsidRPr="003046F3" w:rsidRDefault="00D56D63" w:rsidP="00D56D63">
      <w:pPr>
        <w:pStyle w:val="ListParagraph"/>
        <w:numPr>
          <w:ilvl w:val="1"/>
          <w:numId w:val="3"/>
        </w:numPr>
        <w:rPr>
          <w:szCs w:val="20"/>
        </w:rPr>
      </w:pPr>
      <w:r w:rsidRPr="003046F3">
        <w:rPr>
          <w:b/>
          <w:sz w:val="22"/>
          <w:szCs w:val="22"/>
        </w:rPr>
        <w:t>Patent Policy: Ways to inform IEEE:</w:t>
      </w:r>
    </w:p>
    <w:p w14:paraId="7B6747FC" w14:textId="77777777" w:rsidR="00D56D63" w:rsidRPr="003046F3" w:rsidRDefault="00D56D63" w:rsidP="00D56D63">
      <w:pPr>
        <w:pStyle w:val="ListParagraph"/>
        <w:numPr>
          <w:ilvl w:val="2"/>
          <w:numId w:val="3"/>
        </w:numPr>
        <w:rPr>
          <w:szCs w:val="20"/>
        </w:rPr>
      </w:pPr>
      <w:r w:rsidRPr="003046F3">
        <w:rPr>
          <w:sz w:val="22"/>
          <w:szCs w:val="22"/>
        </w:rPr>
        <w:t>Cause an LOA to be submitted to the IEEE-SA (</w:t>
      </w:r>
      <w:hyperlink r:id="rId797" w:history="1">
        <w:r w:rsidRPr="003046F3">
          <w:rPr>
            <w:rStyle w:val="Hyperlink"/>
            <w:sz w:val="22"/>
            <w:szCs w:val="22"/>
          </w:rPr>
          <w:t>patcom@ieee.org</w:t>
        </w:r>
      </w:hyperlink>
      <w:r w:rsidRPr="003046F3">
        <w:rPr>
          <w:sz w:val="22"/>
          <w:szCs w:val="22"/>
        </w:rPr>
        <w:t>); or</w:t>
      </w:r>
    </w:p>
    <w:p w14:paraId="44417C18" w14:textId="77777777" w:rsidR="00D56D63" w:rsidRPr="003046F3" w:rsidRDefault="00D56D63" w:rsidP="00D56D6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426DC7" w14:textId="77777777" w:rsidR="00D56D63" w:rsidRPr="003046F3" w:rsidRDefault="00D56D63" w:rsidP="00D56D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27A2297" w14:textId="77777777" w:rsidR="00D56D63" w:rsidRDefault="00D56D63" w:rsidP="00D56D6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8DD6A5" w14:textId="77777777" w:rsidR="00D56D63" w:rsidRPr="00455160" w:rsidRDefault="00D56D63" w:rsidP="00D56D6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703EFA" w14:textId="77777777" w:rsidR="00D56D63" w:rsidRDefault="00D56D63" w:rsidP="00D56D63">
      <w:pPr>
        <w:pStyle w:val="ListParagraph"/>
        <w:numPr>
          <w:ilvl w:val="0"/>
          <w:numId w:val="3"/>
        </w:numPr>
      </w:pPr>
      <w:r w:rsidRPr="003046F3">
        <w:t>Attendance reminder.</w:t>
      </w:r>
    </w:p>
    <w:p w14:paraId="1B2CB7CB" w14:textId="77777777" w:rsidR="00D56D63" w:rsidRPr="003046F3" w:rsidRDefault="00D56D63" w:rsidP="00D56D63">
      <w:pPr>
        <w:pStyle w:val="ListParagraph"/>
        <w:numPr>
          <w:ilvl w:val="1"/>
          <w:numId w:val="3"/>
        </w:numPr>
      </w:pPr>
      <w:r>
        <w:rPr>
          <w:sz w:val="22"/>
          <w:szCs w:val="22"/>
        </w:rPr>
        <w:t xml:space="preserve">Participation slide: </w:t>
      </w:r>
      <w:hyperlink r:id="rId798" w:tgtFrame="_blank" w:history="1">
        <w:r w:rsidRPr="00EE0424">
          <w:rPr>
            <w:rStyle w:val="Hyperlink"/>
            <w:sz w:val="22"/>
            <w:szCs w:val="22"/>
            <w:lang w:val="en-US"/>
          </w:rPr>
          <w:t>https://mentor.ieee.org/802-ec/dcn/16/ec-16-0180-05-00EC-ieee-802-participation-slide.pptx</w:t>
        </w:r>
      </w:hyperlink>
    </w:p>
    <w:p w14:paraId="1D93985A" w14:textId="77777777" w:rsidR="00D56D63" w:rsidRDefault="00D56D63" w:rsidP="00D56D63">
      <w:pPr>
        <w:pStyle w:val="ListParagraph"/>
        <w:numPr>
          <w:ilvl w:val="1"/>
          <w:numId w:val="3"/>
        </w:numPr>
        <w:rPr>
          <w:sz w:val="22"/>
        </w:rPr>
      </w:pPr>
      <w:r>
        <w:rPr>
          <w:sz w:val="22"/>
        </w:rPr>
        <w:t xml:space="preserve">Please record your attendance during the conference call by using the IMAT system: </w:t>
      </w:r>
    </w:p>
    <w:p w14:paraId="4248719D" w14:textId="77777777" w:rsidR="00D56D63" w:rsidRDefault="00D56D63" w:rsidP="00D56D63">
      <w:pPr>
        <w:pStyle w:val="ListParagraph"/>
        <w:numPr>
          <w:ilvl w:val="2"/>
          <w:numId w:val="3"/>
        </w:numPr>
        <w:rPr>
          <w:sz w:val="22"/>
        </w:rPr>
      </w:pPr>
      <w:r>
        <w:rPr>
          <w:sz w:val="22"/>
        </w:rPr>
        <w:t xml:space="preserve">1) login to </w:t>
      </w:r>
      <w:hyperlink r:id="rId7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3B615C" w14:textId="77777777" w:rsidR="00D56D63" w:rsidRDefault="00D56D63" w:rsidP="00D56D63">
      <w:pPr>
        <w:pStyle w:val="ListParagraph"/>
        <w:numPr>
          <w:ilvl w:val="1"/>
          <w:numId w:val="3"/>
        </w:numPr>
        <w:rPr>
          <w:sz w:val="22"/>
        </w:rPr>
      </w:pPr>
      <w:r>
        <w:rPr>
          <w:sz w:val="22"/>
        </w:rPr>
        <w:t xml:space="preserve">If you are unable to record the attendance via </w:t>
      </w:r>
      <w:hyperlink r:id="rId800" w:history="1">
        <w:r w:rsidRPr="00A02DFE">
          <w:rPr>
            <w:rStyle w:val="Hyperlink"/>
            <w:sz w:val="22"/>
          </w:rPr>
          <w:t>IMAT</w:t>
        </w:r>
      </w:hyperlink>
      <w:r>
        <w:rPr>
          <w:sz w:val="22"/>
        </w:rPr>
        <w:t xml:space="preserve"> then p</w:t>
      </w:r>
      <w:r w:rsidRPr="00C86653">
        <w:rPr>
          <w:sz w:val="22"/>
        </w:rPr>
        <w:t>lease send an e-mail to Dennis Sundman (</w:t>
      </w:r>
      <w:hyperlink r:id="rId801" w:history="1">
        <w:r w:rsidRPr="00C86653">
          <w:rPr>
            <w:rStyle w:val="Hyperlink"/>
            <w:sz w:val="22"/>
          </w:rPr>
          <w:t>dennis.sundman@ericsson.com</w:t>
        </w:r>
      </w:hyperlink>
      <w:r w:rsidRPr="00C86653">
        <w:rPr>
          <w:sz w:val="22"/>
        </w:rPr>
        <w:t>)</w:t>
      </w:r>
      <w:r>
        <w:rPr>
          <w:sz w:val="22"/>
        </w:rPr>
        <w:t xml:space="preserve"> and Alfred Asterjadhi (</w:t>
      </w:r>
      <w:hyperlink r:id="rId802" w:history="1">
        <w:r w:rsidRPr="00132C67">
          <w:rPr>
            <w:rStyle w:val="Hyperlink"/>
            <w:sz w:val="22"/>
          </w:rPr>
          <w:t>aasterja@qti.qualcomm.com</w:t>
        </w:r>
      </w:hyperlink>
      <w:r>
        <w:rPr>
          <w:sz w:val="22"/>
        </w:rPr>
        <w:t>)</w:t>
      </w:r>
    </w:p>
    <w:p w14:paraId="3112F1A5" w14:textId="77777777" w:rsidR="00D56D63" w:rsidRPr="00880D21" w:rsidRDefault="00D56D63" w:rsidP="00D56D63">
      <w:pPr>
        <w:pStyle w:val="ListParagraph"/>
        <w:numPr>
          <w:ilvl w:val="1"/>
          <w:numId w:val="3"/>
        </w:numPr>
        <w:rPr>
          <w:sz w:val="22"/>
        </w:rPr>
      </w:pPr>
      <w:r>
        <w:rPr>
          <w:sz w:val="22"/>
          <w:szCs w:val="22"/>
        </w:rPr>
        <w:t>Please ensure that the following information is listed correctly when joining the call:</w:t>
      </w:r>
    </w:p>
    <w:p w14:paraId="3ECD1E15" w14:textId="77777777" w:rsidR="00D56D63" w:rsidRDefault="00D56D63" w:rsidP="00D56D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07EEFB" w14:textId="77777777" w:rsidR="00D56D63" w:rsidRDefault="00D56D63" w:rsidP="00D56D63">
      <w:pPr>
        <w:pStyle w:val="ListParagraph"/>
        <w:numPr>
          <w:ilvl w:val="0"/>
          <w:numId w:val="3"/>
        </w:numPr>
      </w:pPr>
      <w:r w:rsidRPr="003046F3">
        <w:t>Announcements</w:t>
      </w:r>
      <w:r>
        <w:t>:</w:t>
      </w:r>
    </w:p>
    <w:p w14:paraId="71680DD7" w14:textId="77777777" w:rsidR="00D56D63" w:rsidRPr="00B17626" w:rsidRDefault="00D56D63" w:rsidP="00D56D63">
      <w:pPr>
        <w:pStyle w:val="ListParagraph"/>
        <w:numPr>
          <w:ilvl w:val="0"/>
          <w:numId w:val="3"/>
        </w:numPr>
        <w:rPr>
          <w:b/>
          <w:bCs/>
        </w:rPr>
      </w:pPr>
      <w:r w:rsidRPr="00B17626">
        <w:rPr>
          <w:b/>
          <w:bCs/>
        </w:rPr>
        <w:t>Motions (concentrated within the first 90 mins of the call)</w:t>
      </w:r>
    </w:p>
    <w:p w14:paraId="3FE7D835" w14:textId="77777777" w:rsidR="00D56D63" w:rsidRDefault="00D56D63" w:rsidP="00D56D63">
      <w:pPr>
        <w:pStyle w:val="ListParagraph"/>
        <w:numPr>
          <w:ilvl w:val="0"/>
          <w:numId w:val="3"/>
        </w:numPr>
      </w:pPr>
      <w:r>
        <w:t>Technical Submissions:</w:t>
      </w:r>
    </w:p>
    <w:p w14:paraId="3C5E40B2" w14:textId="77777777" w:rsidR="00D56D63" w:rsidRPr="003046F3" w:rsidRDefault="00D56D63" w:rsidP="00D56D63">
      <w:pPr>
        <w:pStyle w:val="ListParagraph"/>
        <w:numPr>
          <w:ilvl w:val="0"/>
          <w:numId w:val="3"/>
        </w:numPr>
      </w:pPr>
      <w:proofErr w:type="spellStart"/>
      <w:r w:rsidRPr="003046F3">
        <w:t>AoB</w:t>
      </w:r>
      <w:proofErr w:type="spellEnd"/>
      <w:r>
        <w:t>:</w:t>
      </w:r>
    </w:p>
    <w:p w14:paraId="06E4C588" w14:textId="77777777" w:rsidR="00D56D63" w:rsidRDefault="00D56D63" w:rsidP="00D56D63">
      <w:pPr>
        <w:pStyle w:val="ListParagraph"/>
        <w:numPr>
          <w:ilvl w:val="0"/>
          <w:numId w:val="3"/>
        </w:numPr>
      </w:pPr>
      <w:r w:rsidRPr="003046F3">
        <w:t>Adjourn</w:t>
      </w:r>
    </w:p>
    <w:p w14:paraId="502DC7AA" w14:textId="486EC95A" w:rsidR="00D56D63" w:rsidRDefault="00D56D63" w:rsidP="00A5520B"/>
    <w:p w14:paraId="7BE0338F" w14:textId="24D7B1A4" w:rsidR="00E63322" w:rsidRPr="00755C65" w:rsidRDefault="00E63322" w:rsidP="00E63322">
      <w:pPr>
        <w:pStyle w:val="Heading3"/>
      </w:pPr>
      <w:r>
        <w:t>1</w:t>
      </w:r>
      <w:r w:rsidR="00DE490E">
        <w:t>7</w:t>
      </w:r>
      <w:r w:rsidRPr="005624BF">
        <w:rPr>
          <w:vertAlign w:val="superscript"/>
        </w:rPr>
        <w:t>th</w:t>
      </w:r>
      <w:r>
        <w:t xml:space="preserve"> </w:t>
      </w:r>
      <w:r w:rsidRPr="00693369">
        <w:t xml:space="preserve">Conf. Call: </w:t>
      </w:r>
      <w:r w:rsidR="00DE490E">
        <w:t>November 02</w:t>
      </w:r>
      <w:r w:rsidRPr="00693369">
        <w:t xml:space="preserve"> (1</w:t>
      </w:r>
      <w:r>
        <w:t>0</w:t>
      </w:r>
      <w:r w:rsidRPr="00693369">
        <w:t>:00–</w:t>
      </w:r>
      <w:r>
        <w:t>13</w:t>
      </w:r>
      <w:r w:rsidRPr="00693369">
        <w:t>:00 ET)–PHY</w:t>
      </w:r>
    </w:p>
    <w:p w14:paraId="6326FDD7" w14:textId="77777777" w:rsidR="00E63322" w:rsidRPr="003046F3" w:rsidRDefault="00E63322" w:rsidP="00E63322">
      <w:pPr>
        <w:pStyle w:val="ListParagraph"/>
        <w:numPr>
          <w:ilvl w:val="0"/>
          <w:numId w:val="3"/>
        </w:numPr>
        <w:rPr>
          <w:lang w:val="en-US"/>
        </w:rPr>
      </w:pPr>
      <w:r w:rsidRPr="003046F3">
        <w:t>Call the meeting to order</w:t>
      </w:r>
    </w:p>
    <w:p w14:paraId="69E51BE9" w14:textId="77777777" w:rsidR="00E63322" w:rsidRDefault="00E63322" w:rsidP="00E63322">
      <w:pPr>
        <w:pStyle w:val="ListParagraph"/>
        <w:numPr>
          <w:ilvl w:val="0"/>
          <w:numId w:val="3"/>
        </w:numPr>
      </w:pPr>
      <w:r w:rsidRPr="003046F3">
        <w:lastRenderedPageBreak/>
        <w:t>IEEE 802 and 802.11 IPR policy and procedure</w:t>
      </w:r>
    </w:p>
    <w:p w14:paraId="156CAEAF"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05763EC7" w14:textId="77777777" w:rsidR="00E63322" w:rsidRPr="003046F3" w:rsidRDefault="00E63322" w:rsidP="00E63322">
      <w:pPr>
        <w:pStyle w:val="ListParagraph"/>
        <w:numPr>
          <w:ilvl w:val="2"/>
          <w:numId w:val="3"/>
        </w:numPr>
        <w:rPr>
          <w:szCs w:val="20"/>
        </w:rPr>
      </w:pPr>
      <w:r w:rsidRPr="003046F3">
        <w:rPr>
          <w:sz w:val="22"/>
          <w:szCs w:val="22"/>
        </w:rPr>
        <w:t>Cause an LOA to be submitted to the IEEE-SA (</w:t>
      </w:r>
      <w:hyperlink r:id="rId803" w:history="1">
        <w:r w:rsidRPr="003046F3">
          <w:rPr>
            <w:rStyle w:val="Hyperlink"/>
            <w:sz w:val="22"/>
            <w:szCs w:val="22"/>
          </w:rPr>
          <w:t>patcom@ieee.org</w:t>
        </w:r>
      </w:hyperlink>
      <w:r w:rsidRPr="003046F3">
        <w:rPr>
          <w:sz w:val="22"/>
          <w:szCs w:val="22"/>
        </w:rPr>
        <w:t>); or</w:t>
      </w:r>
    </w:p>
    <w:p w14:paraId="24530B8C" w14:textId="77777777" w:rsidR="00E63322" w:rsidRPr="003046F3" w:rsidRDefault="00E63322" w:rsidP="00E6332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0EEB6A1"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E0FDE2"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786DD7"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11AA76C" w14:textId="77777777" w:rsidR="00E63322" w:rsidRDefault="00E63322" w:rsidP="00E63322">
      <w:pPr>
        <w:pStyle w:val="ListParagraph"/>
        <w:numPr>
          <w:ilvl w:val="0"/>
          <w:numId w:val="3"/>
        </w:numPr>
      </w:pPr>
      <w:r w:rsidRPr="003046F3">
        <w:t>Attendance reminder.</w:t>
      </w:r>
    </w:p>
    <w:p w14:paraId="2695C921" w14:textId="77777777" w:rsidR="00E63322" w:rsidRPr="003046F3" w:rsidRDefault="00E63322" w:rsidP="00E63322">
      <w:pPr>
        <w:pStyle w:val="ListParagraph"/>
        <w:numPr>
          <w:ilvl w:val="1"/>
          <w:numId w:val="3"/>
        </w:numPr>
      </w:pPr>
      <w:r>
        <w:rPr>
          <w:sz w:val="22"/>
          <w:szCs w:val="22"/>
        </w:rPr>
        <w:t xml:space="preserve">Participation slide: </w:t>
      </w:r>
      <w:hyperlink r:id="rId804" w:tgtFrame="_blank" w:history="1">
        <w:r w:rsidRPr="00EE0424">
          <w:rPr>
            <w:rStyle w:val="Hyperlink"/>
            <w:sz w:val="22"/>
            <w:szCs w:val="22"/>
            <w:lang w:val="en-US"/>
          </w:rPr>
          <w:t>https://mentor.ieee.org/802-ec/dcn/16/ec-16-0180-05-00EC-ieee-802-participation-slide.pptx</w:t>
        </w:r>
      </w:hyperlink>
    </w:p>
    <w:p w14:paraId="5B51CA3B"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6BC83211" w14:textId="77777777" w:rsidR="00E63322" w:rsidRDefault="00E63322" w:rsidP="00E63322">
      <w:pPr>
        <w:pStyle w:val="ListParagraph"/>
        <w:numPr>
          <w:ilvl w:val="2"/>
          <w:numId w:val="3"/>
        </w:numPr>
        <w:rPr>
          <w:sz w:val="22"/>
        </w:rPr>
      </w:pPr>
      <w:r>
        <w:rPr>
          <w:sz w:val="22"/>
        </w:rPr>
        <w:t xml:space="preserve">1) login to </w:t>
      </w:r>
      <w:hyperlink r:id="rId8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35A0F2" w14:textId="77777777" w:rsidR="00E63322" w:rsidRDefault="00E63322" w:rsidP="00E63322">
      <w:pPr>
        <w:pStyle w:val="ListParagraph"/>
        <w:numPr>
          <w:ilvl w:val="1"/>
          <w:numId w:val="3"/>
        </w:numPr>
        <w:rPr>
          <w:sz w:val="22"/>
        </w:rPr>
      </w:pPr>
      <w:r>
        <w:rPr>
          <w:sz w:val="22"/>
        </w:rPr>
        <w:t xml:space="preserve">If you are unable to record the attendance via </w:t>
      </w:r>
      <w:hyperlink r:id="rId80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07"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08" w:history="1">
        <w:r w:rsidRPr="00132C67">
          <w:rPr>
            <w:rStyle w:val="Hyperlink"/>
            <w:sz w:val="22"/>
          </w:rPr>
          <w:t>sschelstraete@quantenna.com</w:t>
        </w:r>
      </w:hyperlink>
      <w:r>
        <w:rPr>
          <w:sz w:val="22"/>
        </w:rPr>
        <w:t>)</w:t>
      </w:r>
    </w:p>
    <w:p w14:paraId="766C5DF8"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365DEF40" w14:textId="77777777" w:rsidR="00E63322" w:rsidRPr="00D86E0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B04357" w14:textId="77777777" w:rsidR="00E63322" w:rsidRDefault="00E63322" w:rsidP="00E63322">
      <w:pPr>
        <w:pStyle w:val="ListParagraph"/>
        <w:numPr>
          <w:ilvl w:val="0"/>
          <w:numId w:val="3"/>
        </w:numPr>
      </w:pPr>
      <w:r w:rsidRPr="003046F3">
        <w:t>Announcements</w:t>
      </w:r>
      <w:r>
        <w:t>:</w:t>
      </w:r>
    </w:p>
    <w:p w14:paraId="21143953" w14:textId="77777777" w:rsidR="00E63322" w:rsidRDefault="00E63322" w:rsidP="00E63322">
      <w:pPr>
        <w:pStyle w:val="ListParagraph"/>
        <w:numPr>
          <w:ilvl w:val="0"/>
          <w:numId w:val="3"/>
        </w:numPr>
      </w:pPr>
      <w:r w:rsidRPr="00484ECF">
        <w:rPr>
          <w:sz w:val="22"/>
          <w:szCs w:val="22"/>
        </w:rPr>
        <w:t xml:space="preserve">Technical Submissions: </w:t>
      </w:r>
    </w:p>
    <w:p w14:paraId="1FE7DB07" w14:textId="77777777" w:rsidR="00E63322" w:rsidRPr="003046F3" w:rsidRDefault="00E63322" w:rsidP="00E63322">
      <w:pPr>
        <w:pStyle w:val="ListParagraph"/>
        <w:numPr>
          <w:ilvl w:val="0"/>
          <w:numId w:val="3"/>
        </w:numPr>
      </w:pPr>
      <w:proofErr w:type="spellStart"/>
      <w:r w:rsidRPr="003046F3">
        <w:t>AoB</w:t>
      </w:r>
      <w:proofErr w:type="spellEnd"/>
      <w:r>
        <w:t>:</w:t>
      </w:r>
    </w:p>
    <w:p w14:paraId="1CCA6606" w14:textId="77777777" w:rsidR="00E63322" w:rsidRDefault="00E63322" w:rsidP="00E63322">
      <w:pPr>
        <w:pStyle w:val="ListParagraph"/>
        <w:numPr>
          <w:ilvl w:val="0"/>
          <w:numId w:val="3"/>
        </w:numPr>
      </w:pPr>
      <w:r w:rsidRPr="003046F3">
        <w:t>Adjourn</w:t>
      </w:r>
    </w:p>
    <w:p w14:paraId="1BB8BCCA" w14:textId="29A94B6B" w:rsidR="00E63322" w:rsidRPr="00755C65" w:rsidRDefault="00166CF3" w:rsidP="00E63322">
      <w:pPr>
        <w:pStyle w:val="Heading3"/>
      </w:pPr>
      <w:r>
        <w:t>17</w:t>
      </w:r>
      <w:r w:rsidRPr="005624BF">
        <w:rPr>
          <w:vertAlign w:val="superscript"/>
        </w:rPr>
        <w:t>th</w:t>
      </w:r>
      <w:r>
        <w:t xml:space="preserve"> </w:t>
      </w:r>
      <w:r w:rsidRPr="00693369">
        <w:t xml:space="preserve">Conf. Call: </w:t>
      </w:r>
      <w:r>
        <w:t>November 02</w:t>
      </w:r>
      <w:r w:rsidR="00E63322" w:rsidRPr="00693369">
        <w:t xml:space="preserve"> (1</w:t>
      </w:r>
      <w:r w:rsidR="00E63322">
        <w:t>0</w:t>
      </w:r>
      <w:r w:rsidR="00E63322" w:rsidRPr="00693369">
        <w:t>:00–</w:t>
      </w:r>
      <w:r w:rsidR="00E63322">
        <w:t>13</w:t>
      </w:r>
      <w:r w:rsidR="00E63322" w:rsidRPr="00693369">
        <w:t>:00 ET)–</w:t>
      </w:r>
      <w:r w:rsidR="00E63322">
        <w:t>MAC</w:t>
      </w:r>
    </w:p>
    <w:p w14:paraId="192F453C" w14:textId="77777777" w:rsidR="00E63322" w:rsidRPr="003046F3" w:rsidRDefault="00E63322" w:rsidP="00E63322">
      <w:pPr>
        <w:pStyle w:val="ListParagraph"/>
        <w:numPr>
          <w:ilvl w:val="0"/>
          <w:numId w:val="3"/>
        </w:numPr>
        <w:rPr>
          <w:lang w:val="en-US"/>
        </w:rPr>
      </w:pPr>
      <w:r w:rsidRPr="003046F3">
        <w:t>Call the meeting to order</w:t>
      </w:r>
    </w:p>
    <w:p w14:paraId="457FDCF2" w14:textId="77777777" w:rsidR="00E63322" w:rsidRDefault="00E63322" w:rsidP="00E63322">
      <w:pPr>
        <w:pStyle w:val="ListParagraph"/>
        <w:numPr>
          <w:ilvl w:val="0"/>
          <w:numId w:val="3"/>
        </w:numPr>
      </w:pPr>
      <w:r w:rsidRPr="003046F3">
        <w:t>IEEE 802 and 802.11 IPR policy and procedure</w:t>
      </w:r>
    </w:p>
    <w:p w14:paraId="554C1B0F"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63B704E9" w14:textId="77777777" w:rsidR="00E63322" w:rsidRPr="003046F3" w:rsidRDefault="00E63322" w:rsidP="00E63322">
      <w:pPr>
        <w:pStyle w:val="ListParagraph"/>
        <w:numPr>
          <w:ilvl w:val="2"/>
          <w:numId w:val="3"/>
        </w:numPr>
        <w:rPr>
          <w:szCs w:val="20"/>
        </w:rPr>
      </w:pPr>
      <w:r w:rsidRPr="003046F3">
        <w:rPr>
          <w:sz w:val="22"/>
          <w:szCs w:val="22"/>
        </w:rPr>
        <w:t>Cause an LOA to be submitted to the IEEE-SA (</w:t>
      </w:r>
      <w:hyperlink r:id="rId809" w:history="1">
        <w:r w:rsidRPr="003046F3">
          <w:rPr>
            <w:rStyle w:val="Hyperlink"/>
            <w:sz w:val="22"/>
            <w:szCs w:val="22"/>
          </w:rPr>
          <w:t>patcom@ieee.org</w:t>
        </w:r>
      </w:hyperlink>
      <w:r w:rsidRPr="003046F3">
        <w:rPr>
          <w:sz w:val="22"/>
          <w:szCs w:val="22"/>
        </w:rPr>
        <w:t>); or</w:t>
      </w:r>
    </w:p>
    <w:p w14:paraId="7F443F26" w14:textId="77777777" w:rsidR="00E63322" w:rsidRPr="003046F3" w:rsidRDefault="00E63322" w:rsidP="00E6332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379335"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7174295"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261F804"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747989" w14:textId="77777777" w:rsidR="00E63322" w:rsidRDefault="00E63322" w:rsidP="00E63322">
      <w:pPr>
        <w:pStyle w:val="ListParagraph"/>
        <w:numPr>
          <w:ilvl w:val="0"/>
          <w:numId w:val="3"/>
        </w:numPr>
      </w:pPr>
      <w:r w:rsidRPr="003046F3">
        <w:t>Attendance reminder.</w:t>
      </w:r>
    </w:p>
    <w:p w14:paraId="46674C91" w14:textId="77777777" w:rsidR="00E63322" w:rsidRPr="003046F3" w:rsidRDefault="00E63322" w:rsidP="00E63322">
      <w:pPr>
        <w:pStyle w:val="ListParagraph"/>
        <w:numPr>
          <w:ilvl w:val="1"/>
          <w:numId w:val="3"/>
        </w:numPr>
      </w:pPr>
      <w:r>
        <w:rPr>
          <w:sz w:val="22"/>
          <w:szCs w:val="22"/>
        </w:rPr>
        <w:t xml:space="preserve">Participation slide: </w:t>
      </w:r>
      <w:hyperlink r:id="rId810" w:tgtFrame="_blank" w:history="1">
        <w:r w:rsidRPr="00EE0424">
          <w:rPr>
            <w:rStyle w:val="Hyperlink"/>
            <w:sz w:val="22"/>
            <w:szCs w:val="22"/>
            <w:lang w:val="en-US"/>
          </w:rPr>
          <w:t>https://mentor.ieee.org/802-ec/dcn/16/ec-16-0180-05-00EC-ieee-802-participation-slide.pptx</w:t>
        </w:r>
      </w:hyperlink>
    </w:p>
    <w:p w14:paraId="03F141AD"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59714C02" w14:textId="77777777" w:rsidR="00E63322" w:rsidRDefault="00E63322" w:rsidP="00E63322">
      <w:pPr>
        <w:pStyle w:val="ListParagraph"/>
        <w:numPr>
          <w:ilvl w:val="2"/>
          <w:numId w:val="3"/>
        </w:numPr>
        <w:rPr>
          <w:sz w:val="22"/>
        </w:rPr>
      </w:pPr>
      <w:r>
        <w:rPr>
          <w:sz w:val="22"/>
        </w:rPr>
        <w:lastRenderedPageBreak/>
        <w:t xml:space="preserve">1) login to </w:t>
      </w:r>
      <w:hyperlink r:id="rId8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7DD179" w14:textId="77777777" w:rsidR="00E63322" w:rsidRPr="00086C6D" w:rsidRDefault="00E63322" w:rsidP="00E63322">
      <w:pPr>
        <w:pStyle w:val="ListParagraph"/>
        <w:numPr>
          <w:ilvl w:val="1"/>
          <w:numId w:val="3"/>
        </w:numPr>
        <w:rPr>
          <w:sz w:val="22"/>
        </w:rPr>
      </w:pPr>
      <w:r w:rsidRPr="00086C6D">
        <w:rPr>
          <w:sz w:val="22"/>
        </w:rPr>
        <w:t xml:space="preserve">If you are unable to record the attendance via </w:t>
      </w:r>
      <w:hyperlink r:id="rId812"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813"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814" w:history="1">
        <w:r w:rsidRPr="00086C6D">
          <w:rPr>
            <w:rStyle w:val="Hyperlink"/>
            <w:sz w:val="22"/>
            <w:szCs w:val="22"/>
          </w:rPr>
          <w:t>liwen.chu@nxp.com</w:t>
        </w:r>
      </w:hyperlink>
      <w:r w:rsidRPr="00086C6D">
        <w:rPr>
          <w:sz w:val="22"/>
          <w:szCs w:val="22"/>
        </w:rPr>
        <w:t>)</w:t>
      </w:r>
    </w:p>
    <w:p w14:paraId="77DA0C9C"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0322ADF8" w14:textId="77777777" w:rsidR="00E6332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478A8C8" w14:textId="77777777" w:rsidR="00E63322" w:rsidRDefault="00E63322" w:rsidP="00E63322">
      <w:pPr>
        <w:pStyle w:val="ListParagraph"/>
        <w:numPr>
          <w:ilvl w:val="0"/>
          <w:numId w:val="3"/>
        </w:numPr>
      </w:pPr>
      <w:r w:rsidRPr="003046F3">
        <w:t>Announcements</w:t>
      </w:r>
      <w:r>
        <w:t>:</w:t>
      </w:r>
    </w:p>
    <w:p w14:paraId="03EFE883" w14:textId="77777777" w:rsidR="00E63322" w:rsidRPr="0028238E" w:rsidRDefault="00E63322" w:rsidP="00E63322">
      <w:pPr>
        <w:pStyle w:val="ListParagraph"/>
        <w:numPr>
          <w:ilvl w:val="0"/>
          <w:numId w:val="3"/>
        </w:numPr>
        <w:rPr>
          <w:i/>
          <w:iCs/>
          <w:sz w:val="22"/>
          <w:szCs w:val="22"/>
        </w:rPr>
      </w:pPr>
      <w:r w:rsidRPr="0028238E">
        <w:rPr>
          <w:sz w:val="22"/>
          <w:szCs w:val="22"/>
        </w:rPr>
        <w:t xml:space="preserve">Technical Submissions: </w:t>
      </w:r>
    </w:p>
    <w:p w14:paraId="25B7AAA1" w14:textId="77777777" w:rsidR="00E63322" w:rsidRPr="003046F3" w:rsidRDefault="00E63322" w:rsidP="00E63322">
      <w:pPr>
        <w:pStyle w:val="ListParagraph"/>
        <w:numPr>
          <w:ilvl w:val="0"/>
          <w:numId w:val="3"/>
        </w:numPr>
      </w:pPr>
      <w:proofErr w:type="spellStart"/>
      <w:r w:rsidRPr="003046F3">
        <w:t>AoB</w:t>
      </w:r>
      <w:proofErr w:type="spellEnd"/>
      <w:r>
        <w:t>:</w:t>
      </w:r>
    </w:p>
    <w:p w14:paraId="1219AF71" w14:textId="77777777" w:rsidR="00E63322" w:rsidRDefault="00E63322" w:rsidP="00E63322">
      <w:pPr>
        <w:pStyle w:val="ListParagraph"/>
        <w:numPr>
          <w:ilvl w:val="0"/>
          <w:numId w:val="3"/>
        </w:numPr>
      </w:pPr>
      <w:r w:rsidRPr="003046F3">
        <w:t>Adjourn</w:t>
      </w:r>
    </w:p>
    <w:p w14:paraId="7E6C4A6E" w14:textId="77777777" w:rsidR="00E63322" w:rsidRDefault="00E63322" w:rsidP="00E63322"/>
    <w:p w14:paraId="1B7049A3" w14:textId="146DBE96" w:rsidR="00E63322" w:rsidRPr="00755C65" w:rsidRDefault="00166CF3" w:rsidP="00E63322">
      <w:pPr>
        <w:pStyle w:val="Heading3"/>
      </w:pPr>
      <w:r>
        <w:t>1</w:t>
      </w:r>
      <w:r>
        <w:t>8</w:t>
      </w:r>
      <w:r w:rsidRPr="005624BF">
        <w:rPr>
          <w:vertAlign w:val="superscript"/>
        </w:rPr>
        <w:t>th</w:t>
      </w:r>
      <w:r>
        <w:t xml:space="preserve"> </w:t>
      </w:r>
      <w:r w:rsidRPr="00693369">
        <w:t xml:space="preserve">Conf. Call: </w:t>
      </w:r>
      <w:r>
        <w:t>November 0</w:t>
      </w:r>
      <w:r>
        <w:t>5</w:t>
      </w:r>
      <w:r w:rsidR="00E63322" w:rsidRPr="00693369">
        <w:t xml:space="preserve"> (1</w:t>
      </w:r>
      <w:r w:rsidR="00E63322">
        <w:t>9</w:t>
      </w:r>
      <w:r w:rsidR="00E63322" w:rsidRPr="00693369">
        <w:t>:00–</w:t>
      </w:r>
      <w:r w:rsidR="00E63322">
        <w:t>22</w:t>
      </w:r>
      <w:r w:rsidR="00E63322" w:rsidRPr="00693369">
        <w:t>:00 ET)–PHY</w:t>
      </w:r>
    </w:p>
    <w:p w14:paraId="3DC5A671" w14:textId="77777777" w:rsidR="00E63322" w:rsidRPr="003046F3" w:rsidRDefault="00E63322" w:rsidP="00E63322">
      <w:pPr>
        <w:pStyle w:val="ListParagraph"/>
        <w:numPr>
          <w:ilvl w:val="0"/>
          <w:numId w:val="3"/>
        </w:numPr>
        <w:rPr>
          <w:lang w:val="en-US"/>
        </w:rPr>
      </w:pPr>
      <w:r w:rsidRPr="003046F3">
        <w:t>Call the meeting to order</w:t>
      </w:r>
    </w:p>
    <w:p w14:paraId="628F07AD" w14:textId="77777777" w:rsidR="00E63322" w:rsidRDefault="00E63322" w:rsidP="00E63322">
      <w:pPr>
        <w:pStyle w:val="ListParagraph"/>
        <w:numPr>
          <w:ilvl w:val="0"/>
          <w:numId w:val="3"/>
        </w:numPr>
      </w:pPr>
      <w:r w:rsidRPr="003046F3">
        <w:t>IEEE 802 and 802.11 IPR policy and procedure</w:t>
      </w:r>
    </w:p>
    <w:p w14:paraId="242674C1"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7259E215" w14:textId="77777777" w:rsidR="00E63322" w:rsidRPr="003046F3" w:rsidRDefault="00E63322" w:rsidP="00E63322">
      <w:pPr>
        <w:pStyle w:val="ListParagraph"/>
        <w:numPr>
          <w:ilvl w:val="2"/>
          <w:numId w:val="3"/>
        </w:numPr>
        <w:rPr>
          <w:szCs w:val="20"/>
        </w:rPr>
      </w:pPr>
      <w:r w:rsidRPr="003046F3">
        <w:rPr>
          <w:sz w:val="22"/>
          <w:szCs w:val="22"/>
        </w:rPr>
        <w:t>Cause an LOA to be submitted to the IEEE-SA (</w:t>
      </w:r>
      <w:hyperlink r:id="rId815" w:history="1">
        <w:r w:rsidRPr="003046F3">
          <w:rPr>
            <w:rStyle w:val="Hyperlink"/>
            <w:sz w:val="22"/>
            <w:szCs w:val="22"/>
          </w:rPr>
          <w:t>patcom@ieee.org</w:t>
        </w:r>
      </w:hyperlink>
      <w:r w:rsidRPr="003046F3">
        <w:rPr>
          <w:sz w:val="22"/>
          <w:szCs w:val="22"/>
        </w:rPr>
        <w:t>); or</w:t>
      </w:r>
    </w:p>
    <w:p w14:paraId="7D4334E3" w14:textId="77777777" w:rsidR="00E63322" w:rsidRPr="003046F3" w:rsidRDefault="00E63322" w:rsidP="00E6332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650F303"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876806"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AE6EEA"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9E204CF" w14:textId="77777777" w:rsidR="00E63322" w:rsidRDefault="00E63322" w:rsidP="00E63322">
      <w:pPr>
        <w:pStyle w:val="ListParagraph"/>
        <w:numPr>
          <w:ilvl w:val="0"/>
          <w:numId w:val="3"/>
        </w:numPr>
      </w:pPr>
      <w:r w:rsidRPr="003046F3">
        <w:t>Attendance reminder.</w:t>
      </w:r>
    </w:p>
    <w:p w14:paraId="6EDF7880" w14:textId="77777777" w:rsidR="00E63322" w:rsidRPr="003046F3" w:rsidRDefault="00E63322" w:rsidP="00E63322">
      <w:pPr>
        <w:pStyle w:val="ListParagraph"/>
        <w:numPr>
          <w:ilvl w:val="1"/>
          <w:numId w:val="3"/>
        </w:numPr>
      </w:pPr>
      <w:r>
        <w:rPr>
          <w:sz w:val="22"/>
          <w:szCs w:val="22"/>
        </w:rPr>
        <w:t xml:space="preserve">Participation slide: </w:t>
      </w:r>
      <w:hyperlink r:id="rId816" w:tgtFrame="_blank" w:history="1">
        <w:r w:rsidRPr="00EE0424">
          <w:rPr>
            <w:rStyle w:val="Hyperlink"/>
            <w:sz w:val="22"/>
            <w:szCs w:val="22"/>
            <w:lang w:val="en-US"/>
          </w:rPr>
          <w:t>https://mentor.ieee.org/802-ec/dcn/16/ec-16-0180-05-00EC-ieee-802-participation-slide.pptx</w:t>
        </w:r>
      </w:hyperlink>
    </w:p>
    <w:p w14:paraId="0E1EB7B8"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4B7AD301" w14:textId="77777777" w:rsidR="00E63322" w:rsidRDefault="00E63322" w:rsidP="00E63322">
      <w:pPr>
        <w:pStyle w:val="ListParagraph"/>
        <w:numPr>
          <w:ilvl w:val="2"/>
          <w:numId w:val="3"/>
        </w:numPr>
        <w:rPr>
          <w:sz w:val="22"/>
        </w:rPr>
      </w:pPr>
      <w:r>
        <w:rPr>
          <w:sz w:val="22"/>
        </w:rPr>
        <w:t xml:space="preserve">1) login to </w:t>
      </w:r>
      <w:hyperlink r:id="rId8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FD99F1" w14:textId="77777777" w:rsidR="00E63322" w:rsidRDefault="00E63322" w:rsidP="00E63322">
      <w:pPr>
        <w:pStyle w:val="ListParagraph"/>
        <w:numPr>
          <w:ilvl w:val="1"/>
          <w:numId w:val="3"/>
        </w:numPr>
        <w:rPr>
          <w:sz w:val="22"/>
        </w:rPr>
      </w:pPr>
      <w:r>
        <w:rPr>
          <w:sz w:val="22"/>
        </w:rPr>
        <w:t xml:space="preserve">If you are unable to record the attendance via </w:t>
      </w:r>
      <w:hyperlink r:id="rId81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19"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20" w:history="1">
        <w:r w:rsidRPr="00132C67">
          <w:rPr>
            <w:rStyle w:val="Hyperlink"/>
            <w:sz w:val="22"/>
          </w:rPr>
          <w:t>sschelstraete@quantenna.com</w:t>
        </w:r>
      </w:hyperlink>
      <w:r>
        <w:rPr>
          <w:sz w:val="22"/>
        </w:rPr>
        <w:t>)</w:t>
      </w:r>
    </w:p>
    <w:p w14:paraId="39077E74"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6F8B020D" w14:textId="77777777" w:rsidR="00E63322" w:rsidRPr="00D86E0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DAABBA" w14:textId="77777777" w:rsidR="00E63322" w:rsidRDefault="00E63322" w:rsidP="00E63322">
      <w:pPr>
        <w:pStyle w:val="ListParagraph"/>
        <w:numPr>
          <w:ilvl w:val="0"/>
          <w:numId w:val="3"/>
        </w:numPr>
      </w:pPr>
      <w:r w:rsidRPr="003046F3">
        <w:t>Announcements</w:t>
      </w:r>
      <w:r>
        <w:t>:</w:t>
      </w:r>
    </w:p>
    <w:p w14:paraId="59FAD3EA" w14:textId="77777777" w:rsidR="00E63322" w:rsidRDefault="00E63322" w:rsidP="00E63322">
      <w:pPr>
        <w:pStyle w:val="ListParagraph"/>
        <w:numPr>
          <w:ilvl w:val="0"/>
          <w:numId w:val="3"/>
        </w:numPr>
      </w:pPr>
      <w:r w:rsidRPr="00484ECF">
        <w:rPr>
          <w:sz w:val="22"/>
          <w:szCs w:val="22"/>
        </w:rPr>
        <w:t>Technical Submissions:</w:t>
      </w:r>
    </w:p>
    <w:p w14:paraId="06A08D94" w14:textId="77777777" w:rsidR="00E63322" w:rsidRDefault="00E63322" w:rsidP="00E63322">
      <w:pPr>
        <w:pStyle w:val="ListParagraph"/>
        <w:numPr>
          <w:ilvl w:val="1"/>
          <w:numId w:val="3"/>
        </w:numPr>
      </w:pPr>
    </w:p>
    <w:p w14:paraId="58642AE0" w14:textId="77777777" w:rsidR="00E63322" w:rsidRPr="003046F3" w:rsidRDefault="00E63322" w:rsidP="00E63322">
      <w:pPr>
        <w:pStyle w:val="ListParagraph"/>
        <w:numPr>
          <w:ilvl w:val="0"/>
          <w:numId w:val="3"/>
        </w:numPr>
      </w:pPr>
      <w:proofErr w:type="spellStart"/>
      <w:r w:rsidRPr="003046F3">
        <w:t>AoB</w:t>
      </w:r>
      <w:proofErr w:type="spellEnd"/>
      <w:r>
        <w:t>:</w:t>
      </w:r>
    </w:p>
    <w:p w14:paraId="15CDB17D" w14:textId="77777777" w:rsidR="00E63322" w:rsidRDefault="00E63322" w:rsidP="00E63322">
      <w:pPr>
        <w:pStyle w:val="ListParagraph"/>
        <w:numPr>
          <w:ilvl w:val="0"/>
          <w:numId w:val="3"/>
        </w:numPr>
      </w:pPr>
      <w:r w:rsidRPr="003046F3">
        <w:t>Adjourn</w:t>
      </w:r>
    </w:p>
    <w:p w14:paraId="0F1EC149" w14:textId="011FAF52" w:rsidR="00E63322" w:rsidRPr="00755C65" w:rsidRDefault="00166CF3" w:rsidP="00E63322">
      <w:pPr>
        <w:pStyle w:val="Heading3"/>
      </w:pPr>
      <w:r>
        <w:t>18</w:t>
      </w:r>
      <w:r w:rsidRPr="005624BF">
        <w:rPr>
          <w:vertAlign w:val="superscript"/>
        </w:rPr>
        <w:t>th</w:t>
      </w:r>
      <w:r>
        <w:t xml:space="preserve"> </w:t>
      </w:r>
      <w:r w:rsidRPr="00693369">
        <w:t xml:space="preserve">Conf. Call: </w:t>
      </w:r>
      <w:r>
        <w:t>November 05</w:t>
      </w:r>
      <w:r w:rsidR="00E63322" w:rsidRPr="00693369">
        <w:t xml:space="preserve"> (1</w:t>
      </w:r>
      <w:r w:rsidR="00E63322">
        <w:t>9</w:t>
      </w:r>
      <w:r w:rsidR="00E63322" w:rsidRPr="00693369">
        <w:t>:00–</w:t>
      </w:r>
      <w:r w:rsidR="00E63322">
        <w:t>22</w:t>
      </w:r>
      <w:r w:rsidR="00E63322" w:rsidRPr="00693369">
        <w:t>:00 ET)–</w:t>
      </w:r>
      <w:r w:rsidR="00E63322">
        <w:t>MAC</w:t>
      </w:r>
    </w:p>
    <w:p w14:paraId="29E9BBD4" w14:textId="77777777" w:rsidR="00E63322" w:rsidRPr="003046F3" w:rsidRDefault="00E63322" w:rsidP="00E63322">
      <w:pPr>
        <w:pStyle w:val="ListParagraph"/>
        <w:numPr>
          <w:ilvl w:val="0"/>
          <w:numId w:val="3"/>
        </w:numPr>
        <w:rPr>
          <w:lang w:val="en-US"/>
        </w:rPr>
      </w:pPr>
      <w:r w:rsidRPr="003046F3">
        <w:t>Call the meeting to order</w:t>
      </w:r>
    </w:p>
    <w:p w14:paraId="06D7713C" w14:textId="77777777" w:rsidR="00E63322" w:rsidRDefault="00E63322" w:rsidP="00E63322">
      <w:pPr>
        <w:pStyle w:val="ListParagraph"/>
        <w:numPr>
          <w:ilvl w:val="0"/>
          <w:numId w:val="3"/>
        </w:numPr>
      </w:pPr>
      <w:r w:rsidRPr="003046F3">
        <w:t>IEEE 802 and 802.11 IPR policy and procedure</w:t>
      </w:r>
    </w:p>
    <w:p w14:paraId="121FCDA3"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69209A96" w14:textId="77777777" w:rsidR="00E63322" w:rsidRPr="003046F3" w:rsidRDefault="00E63322" w:rsidP="00E63322">
      <w:pPr>
        <w:pStyle w:val="ListParagraph"/>
        <w:numPr>
          <w:ilvl w:val="2"/>
          <w:numId w:val="3"/>
        </w:numPr>
        <w:rPr>
          <w:szCs w:val="20"/>
        </w:rPr>
      </w:pPr>
      <w:r w:rsidRPr="003046F3">
        <w:rPr>
          <w:sz w:val="22"/>
          <w:szCs w:val="22"/>
        </w:rPr>
        <w:t>Cause an LOA to be submitted to the IEEE-SA (</w:t>
      </w:r>
      <w:hyperlink r:id="rId821" w:history="1">
        <w:r w:rsidRPr="003046F3">
          <w:rPr>
            <w:rStyle w:val="Hyperlink"/>
            <w:sz w:val="22"/>
            <w:szCs w:val="22"/>
          </w:rPr>
          <w:t>patcom@ieee.org</w:t>
        </w:r>
      </w:hyperlink>
      <w:r w:rsidRPr="003046F3">
        <w:rPr>
          <w:sz w:val="22"/>
          <w:szCs w:val="22"/>
        </w:rPr>
        <w:t>); or</w:t>
      </w:r>
    </w:p>
    <w:p w14:paraId="22D76B6C" w14:textId="77777777" w:rsidR="00E63322" w:rsidRPr="003046F3" w:rsidRDefault="00E63322" w:rsidP="00E63322">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3D40DC89"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59467D"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F217A2"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D815CD1" w14:textId="77777777" w:rsidR="00E63322" w:rsidRDefault="00E63322" w:rsidP="00E63322">
      <w:pPr>
        <w:pStyle w:val="ListParagraph"/>
        <w:numPr>
          <w:ilvl w:val="0"/>
          <w:numId w:val="3"/>
        </w:numPr>
      </w:pPr>
      <w:r w:rsidRPr="003046F3">
        <w:t>Attendance reminder.</w:t>
      </w:r>
    </w:p>
    <w:p w14:paraId="16D2BC42" w14:textId="77777777" w:rsidR="00E63322" w:rsidRPr="003046F3" w:rsidRDefault="00E63322" w:rsidP="00E63322">
      <w:pPr>
        <w:pStyle w:val="ListParagraph"/>
        <w:numPr>
          <w:ilvl w:val="1"/>
          <w:numId w:val="3"/>
        </w:numPr>
      </w:pPr>
      <w:r>
        <w:rPr>
          <w:sz w:val="22"/>
          <w:szCs w:val="22"/>
        </w:rPr>
        <w:t xml:space="preserve">Participation slide: </w:t>
      </w:r>
      <w:hyperlink r:id="rId822" w:tgtFrame="_blank" w:history="1">
        <w:r w:rsidRPr="00EE0424">
          <w:rPr>
            <w:rStyle w:val="Hyperlink"/>
            <w:sz w:val="22"/>
            <w:szCs w:val="22"/>
            <w:lang w:val="en-US"/>
          </w:rPr>
          <w:t>https://mentor.ieee.org/802-ec/dcn/16/ec-16-0180-05-00EC-ieee-802-participation-slide.pptx</w:t>
        </w:r>
      </w:hyperlink>
    </w:p>
    <w:p w14:paraId="2D8CED0B"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126E9A43" w14:textId="77777777" w:rsidR="00E63322" w:rsidRDefault="00E63322" w:rsidP="00E63322">
      <w:pPr>
        <w:pStyle w:val="ListParagraph"/>
        <w:numPr>
          <w:ilvl w:val="2"/>
          <w:numId w:val="3"/>
        </w:numPr>
        <w:rPr>
          <w:sz w:val="22"/>
        </w:rPr>
      </w:pPr>
      <w:r>
        <w:rPr>
          <w:sz w:val="22"/>
        </w:rPr>
        <w:t xml:space="preserve">1) login to </w:t>
      </w:r>
      <w:hyperlink r:id="rId8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20B8F5" w14:textId="77777777" w:rsidR="00E63322" w:rsidRPr="00086C6D" w:rsidRDefault="00E63322" w:rsidP="00E63322">
      <w:pPr>
        <w:pStyle w:val="ListParagraph"/>
        <w:numPr>
          <w:ilvl w:val="1"/>
          <w:numId w:val="3"/>
        </w:numPr>
        <w:rPr>
          <w:sz w:val="22"/>
        </w:rPr>
      </w:pPr>
      <w:r w:rsidRPr="00086C6D">
        <w:rPr>
          <w:sz w:val="22"/>
        </w:rPr>
        <w:t xml:space="preserve">If you are unable to record the attendance via </w:t>
      </w:r>
      <w:hyperlink r:id="rId824"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825"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826" w:history="1">
        <w:r w:rsidRPr="00086C6D">
          <w:rPr>
            <w:rStyle w:val="Hyperlink"/>
            <w:sz w:val="22"/>
            <w:szCs w:val="22"/>
          </w:rPr>
          <w:t>liwen.chu@nxp.com</w:t>
        </w:r>
      </w:hyperlink>
      <w:r w:rsidRPr="00086C6D">
        <w:rPr>
          <w:sz w:val="22"/>
          <w:szCs w:val="22"/>
        </w:rPr>
        <w:t>)</w:t>
      </w:r>
    </w:p>
    <w:p w14:paraId="5A6466D2"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58C95BA2" w14:textId="77777777" w:rsidR="00E6332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CD2B6C" w14:textId="77777777" w:rsidR="00E63322" w:rsidRDefault="00E63322" w:rsidP="00E63322">
      <w:pPr>
        <w:pStyle w:val="ListParagraph"/>
        <w:numPr>
          <w:ilvl w:val="0"/>
          <w:numId w:val="3"/>
        </w:numPr>
      </w:pPr>
      <w:r w:rsidRPr="003046F3">
        <w:t>Announcements</w:t>
      </w:r>
      <w:r>
        <w:t>:</w:t>
      </w:r>
    </w:p>
    <w:p w14:paraId="3D079258" w14:textId="77777777" w:rsidR="00E63322" w:rsidRPr="0028238E" w:rsidRDefault="00E63322" w:rsidP="00E63322">
      <w:pPr>
        <w:pStyle w:val="ListParagraph"/>
        <w:numPr>
          <w:ilvl w:val="0"/>
          <w:numId w:val="3"/>
        </w:numPr>
        <w:rPr>
          <w:i/>
          <w:iCs/>
          <w:sz w:val="22"/>
          <w:szCs w:val="22"/>
        </w:rPr>
      </w:pPr>
      <w:r w:rsidRPr="0028238E">
        <w:rPr>
          <w:sz w:val="22"/>
          <w:szCs w:val="22"/>
        </w:rPr>
        <w:t xml:space="preserve">Technical Submissions: </w:t>
      </w:r>
    </w:p>
    <w:p w14:paraId="66861814" w14:textId="77777777" w:rsidR="00E63322" w:rsidRPr="003046F3" w:rsidRDefault="00E63322" w:rsidP="00E63322">
      <w:pPr>
        <w:pStyle w:val="ListParagraph"/>
        <w:numPr>
          <w:ilvl w:val="0"/>
          <w:numId w:val="3"/>
        </w:numPr>
      </w:pPr>
      <w:proofErr w:type="spellStart"/>
      <w:r w:rsidRPr="003046F3">
        <w:t>AoB</w:t>
      </w:r>
      <w:proofErr w:type="spellEnd"/>
      <w:r>
        <w:t>:</w:t>
      </w:r>
    </w:p>
    <w:p w14:paraId="41569680" w14:textId="77777777" w:rsidR="00E63322" w:rsidRDefault="00E63322" w:rsidP="00E63322">
      <w:pPr>
        <w:pStyle w:val="ListParagraph"/>
        <w:numPr>
          <w:ilvl w:val="0"/>
          <w:numId w:val="3"/>
        </w:numPr>
      </w:pPr>
      <w:r w:rsidRPr="003046F3">
        <w:t>Adjourn</w:t>
      </w:r>
    </w:p>
    <w:p w14:paraId="5D2F5517" w14:textId="77777777" w:rsidR="00E63322" w:rsidRPr="00A5520B" w:rsidRDefault="00E63322"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827"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49" w:name="_Ref47251219"/>
      <w:r w:rsidRPr="00B61CCF">
        <w:t>P</w:t>
      </w:r>
      <w:r w:rsidR="00EC77CF">
        <w:t>atent</w:t>
      </w:r>
      <w:r w:rsidR="00176ED4">
        <w:t xml:space="preserve"> And</w:t>
      </w:r>
      <w:r w:rsidR="00A170B8">
        <w:t xml:space="preserve"> Procedures</w:t>
      </w:r>
      <w:bookmarkEnd w:id="49"/>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82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82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83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83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lastRenderedPageBreak/>
        <w:t>Participants in the IEEE standards development individual process shall act based on their qualifications and experience. (</w:t>
      </w:r>
      <w:hyperlink r:id="rId83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83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834" w:history="1">
        <w:r w:rsidRPr="001B007D">
          <w:rPr>
            <w:rStyle w:val="Hyperlink"/>
            <w:szCs w:val="22"/>
          </w:rPr>
          <w:t>http://www.ieee802.org/devdocs.shtml</w:t>
        </w:r>
      </w:hyperlink>
      <w:r w:rsidRPr="001B007D">
        <w:rPr>
          <w:szCs w:val="22"/>
        </w:rPr>
        <w:t xml:space="preserve"> and Participation slide: </w:t>
      </w:r>
      <w:hyperlink r:id="rId83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836"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153EF" w:rsidP="00024E05">
      <w:pPr>
        <w:spacing w:after="160" w:line="252" w:lineRule="auto"/>
        <w:ind w:left="720"/>
        <w:rPr>
          <w:sz w:val="20"/>
        </w:rPr>
      </w:pPr>
      <w:hyperlink r:id="rId83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153EF" w:rsidP="00024E05">
      <w:pPr>
        <w:spacing w:after="160" w:line="252" w:lineRule="auto"/>
        <w:ind w:left="720"/>
        <w:rPr>
          <w:sz w:val="20"/>
        </w:rPr>
      </w:pPr>
      <w:hyperlink r:id="rId838" w:history="1">
        <w:r w:rsidR="00024E05" w:rsidRPr="00BA5FED">
          <w:rPr>
            <w:rStyle w:val="Hyperlink"/>
            <w:sz w:val="20"/>
            <w:lang w:val="en-US"/>
          </w:rPr>
          <w:t>http</w:t>
        </w:r>
      </w:hyperlink>
      <w:hyperlink r:id="rId839" w:history="1">
        <w:r w:rsidR="00024E05" w:rsidRPr="00BA5FED">
          <w:rPr>
            <w:rStyle w:val="Hyperlink"/>
            <w:sz w:val="20"/>
            <w:lang w:val="en-US"/>
          </w:rPr>
          <w:t>://</w:t>
        </w:r>
      </w:hyperlink>
      <w:hyperlink r:id="rId84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E153EF" w:rsidP="00024E05">
      <w:pPr>
        <w:spacing w:after="160" w:line="252" w:lineRule="auto"/>
        <w:ind w:left="720"/>
        <w:rPr>
          <w:sz w:val="20"/>
        </w:rPr>
      </w:pPr>
      <w:hyperlink r:id="rId841" w:history="1">
        <w:r w:rsidR="00024E05" w:rsidRPr="00BA5FED">
          <w:rPr>
            <w:rStyle w:val="Hyperlink"/>
            <w:sz w:val="20"/>
            <w:lang w:val="en-US"/>
          </w:rPr>
          <w:t>http</w:t>
        </w:r>
      </w:hyperlink>
      <w:hyperlink r:id="rId842" w:history="1">
        <w:r w:rsidR="00024E05" w:rsidRPr="00BA5FED">
          <w:rPr>
            <w:rStyle w:val="Hyperlink"/>
            <w:sz w:val="20"/>
            <w:lang w:val="en-US"/>
          </w:rPr>
          <w:t>://</w:t>
        </w:r>
      </w:hyperlink>
      <w:hyperlink r:id="rId84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lastRenderedPageBreak/>
        <w:t>Letter of Assurance Form</w:t>
      </w:r>
    </w:p>
    <w:p w14:paraId="432266BF" w14:textId="77777777" w:rsidR="00024E05" w:rsidRPr="00BA5FED" w:rsidRDefault="00E153EF" w:rsidP="00024E05">
      <w:pPr>
        <w:spacing w:after="160" w:line="252" w:lineRule="auto"/>
        <w:ind w:left="720"/>
        <w:rPr>
          <w:sz w:val="20"/>
        </w:rPr>
      </w:pPr>
      <w:hyperlink r:id="rId844" w:history="1">
        <w:r w:rsidR="00024E05" w:rsidRPr="00BA5FED">
          <w:rPr>
            <w:rStyle w:val="Hyperlink"/>
            <w:sz w:val="20"/>
            <w:lang w:val="en-US"/>
          </w:rPr>
          <w:t>http://</w:t>
        </w:r>
      </w:hyperlink>
      <w:hyperlink r:id="rId84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153EF" w:rsidP="00024E05">
      <w:pPr>
        <w:spacing w:after="160" w:line="252" w:lineRule="auto"/>
        <w:ind w:left="720"/>
        <w:rPr>
          <w:sz w:val="20"/>
        </w:rPr>
      </w:pPr>
      <w:hyperlink r:id="rId846" w:history="1">
        <w:r w:rsidR="00024E05" w:rsidRPr="00BA5FED">
          <w:rPr>
            <w:rStyle w:val="Hyperlink"/>
            <w:sz w:val="20"/>
            <w:lang w:val="en-US"/>
          </w:rPr>
          <w:t>https</w:t>
        </w:r>
      </w:hyperlink>
      <w:hyperlink r:id="rId84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153EF" w:rsidP="00024E05">
      <w:pPr>
        <w:spacing w:after="160" w:line="252" w:lineRule="auto"/>
        <w:ind w:left="720"/>
        <w:rPr>
          <w:sz w:val="20"/>
          <w:lang w:val="en-US"/>
        </w:rPr>
      </w:pPr>
      <w:hyperlink r:id="rId848" w:history="1">
        <w:r w:rsidR="00024E05" w:rsidRPr="00BA5FED">
          <w:rPr>
            <w:rStyle w:val="Hyperlink"/>
            <w:sz w:val="20"/>
            <w:lang w:val="en-US"/>
          </w:rPr>
          <w:t>http</w:t>
        </w:r>
      </w:hyperlink>
      <w:hyperlink r:id="rId849" w:history="1">
        <w:r w:rsidR="00024E05" w:rsidRPr="00BA5FED">
          <w:rPr>
            <w:rStyle w:val="Hyperlink"/>
            <w:sz w:val="20"/>
            <w:lang w:val="en-US"/>
          </w:rPr>
          <w:t>://</w:t>
        </w:r>
      </w:hyperlink>
      <w:hyperlink r:id="rId850" w:history="1">
        <w:r w:rsidR="00024E05" w:rsidRPr="00BA5FED">
          <w:rPr>
            <w:rStyle w:val="Hyperlink"/>
            <w:sz w:val="20"/>
            <w:lang w:val="en-US"/>
          </w:rPr>
          <w:t>standards.ieee.org/board/pat/faq.pdf</w:t>
        </w:r>
      </w:hyperlink>
      <w:r w:rsidR="00024E05" w:rsidRPr="00BA5FED">
        <w:rPr>
          <w:sz w:val="20"/>
          <w:lang w:val="en-US"/>
        </w:rPr>
        <w:t xml:space="preserve"> and </w:t>
      </w:r>
      <w:hyperlink r:id="rId851" w:history="1">
        <w:r w:rsidR="00024E05" w:rsidRPr="00BA5FED">
          <w:rPr>
            <w:rStyle w:val="Hyperlink"/>
            <w:sz w:val="20"/>
            <w:lang w:val="en-US"/>
          </w:rPr>
          <w:t>http</w:t>
        </w:r>
      </w:hyperlink>
      <w:hyperlink r:id="rId852" w:history="1">
        <w:r w:rsidR="00024E05" w:rsidRPr="00BA5FED">
          <w:rPr>
            <w:rStyle w:val="Hyperlink"/>
            <w:sz w:val="20"/>
            <w:lang w:val="en-US"/>
          </w:rPr>
          <w:t>://</w:t>
        </w:r>
      </w:hyperlink>
      <w:hyperlink r:id="rId85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153EF" w:rsidP="00024E05">
      <w:pPr>
        <w:spacing w:after="160" w:line="252" w:lineRule="auto"/>
        <w:ind w:left="720"/>
        <w:rPr>
          <w:sz w:val="20"/>
        </w:rPr>
      </w:pPr>
      <w:hyperlink r:id="rId85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153EF" w:rsidP="00024E05">
      <w:pPr>
        <w:spacing w:after="160" w:line="252" w:lineRule="auto"/>
        <w:ind w:left="720"/>
        <w:rPr>
          <w:sz w:val="20"/>
          <w:lang w:val="en-US"/>
        </w:rPr>
      </w:pPr>
      <w:hyperlink r:id="rId85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153EF" w:rsidP="00024E05">
      <w:pPr>
        <w:spacing w:after="160" w:line="252" w:lineRule="auto"/>
        <w:ind w:left="720"/>
        <w:rPr>
          <w:sz w:val="20"/>
        </w:rPr>
      </w:pPr>
      <w:hyperlink r:id="rId85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153EF" w:rsidP="00024E05">
      <w:pPr>
        <w:spacing w:after="160" w:line="252" w:lineRule="auto"/>
        <w:ind w:left="720"/>
        <w:rPr>
          <w:sz w:val="20"/>
        </w:rPr>
      </w:pPr>
      <w:hyperlink r:id="rId857" w:history="1">
        <w:r w:rsidR="00024E05" w:rsidRPr="00BA5FED">
          <w:rPr>
            <w:rStyle w:val="Hyperlink"/>
            <w:sz w:val="20"/>
            <w:lang w:val="en-US"/>
          </w:rPr>
          <w:t>https://</w:t>
        </w:r>
      </w:hyperlink>
      <w:hyperlink r:id="rId85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153EF" w:rsidP="00024E05">
      <w:pPr>
        <w:spacing w:after="160" w:line="252" w:lineRule="auto"/>
        <w:ind w:left="720"/>
        <w:rPr>
          <w:sz w:val="20"/>
        </w:rPr>
      </w:pPr>
      <w:hyperlink r:id="rId85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153EF" w:rsidP="00024E05">
      <w:pPr>
        <w:spacing w:after="160" w:line="252" w:lineRule="auto"/>
        <w:ind w:left="720"/>
        <w:rPr>
          <w:sz w:val="20"/>
        </w:rPr>
      </w:pPr>
      <w:hyperlink r:id="rId860" w:history="1">
        <w:r w:rsidR="00024E05" w:rsidRPr="00BA5FED">
          <w:rPr>
            <w:rStyle w:val="Hyperlink"/>
            <w:sz w:val="20"/>
            <w:lang w:val="en-US"/>
          </w:rPr>
          <w:t>https://</w:t>
        </w:r>
      </w:hyperlink>
      <w:hyperlink r:id="rId86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153EF" w:rsidP="00024E05">
      <w:pPr>
        <w:spacing w:after="160" w:line="252" w:lineRule="auto"/>
        <w:ind w:left="720"/>
        <w:rPr>
          <w:sz w:val="20"/>
        </w:rPr>
      </w:pPr>
      <w:hyperlink r:id="rId86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E153EF" w:rsidP="003E2A63">
      <w:pPr>
        <w:ind w:firstLine="720"/>
        <w:rPr>
          <w:sz w:val="20"/>
        </w:rPr>
      </w:pPr>
      <w:hyperlink r:id="rId863" w:history="1">
        <w:r w:rsidR="00024E05" w:rsidRPr="00BA5FED">
          <w:rPr>
            <w:rStyle w:val="Hyperlink"/>
            <w:sz w:val="20"/>
            <w:lang w:val="en-US"/>
          </w:rPr>
          <w:t>https://</w:t>
        </w:r>
      </w:hyperlink>
      <w:hyperlink r:id="rId86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865"/>
      <w:footerReference w:type="default" r:id="rId86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8ED6E" w14:textId="77777777" w:rsidR="00DC4D94" w:rsidRDefault="00DC4D94">
      <w:r>
        <w:separator/>
      </w:r>
    </w:p>
  </w:endnote>
  <w:endnote w:type="continuationSeparator" w:id="0">
    <w:p w14:paraId="379D5DF2" w14:textId="77777777" w:rsidR="00DC4D94" w:rsidRDefault="00DC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EF9F4" w14:textId="77777777" w:rsidR="00DC4D94" w:rsidRDefault="00DC4D94">
      <w:r>
        <w:separator/>
      </w:r>
    </w:p>
  </w:footnote>
  <w:footnote w:type="continuationSeparator" w:id="0">
    <w:p w14:paraId="1613968F" w14:textId="77777777" w:rsidR="00DC4D94" w:rsidRDefault="00DC4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9305761" w:rsidR="00F70FF7" w:rsidRDefault="00F70FF7">
    <w:pPr>
      <w:pStyle w:val="Header"/>
      <w:tabs>
        <w:tab w:val="clear" w:pos="6480"/>
        <w:tab w:val="center" w:pos="4680"/>
        <w:tab w:val="right" w:pos="9360"/>
      </w:tabs>
    </w:pPr>
    <w:r>
      <w:t>September 2020</w:t>
    </w:r>
    <w:r>
      <w:tab/>
    </w:r>
    <w:r>
      <w:tab/>
    </w:r>
    <w:fldSimple w:instr=" TITLE  \* MERGEFORMAT ">
      <w:r>
        <w:t>doc.: IEEE 802.11-20/1269r</w:t>
      </w:r>
    </w:fldSimple>
    <w:r w:rsidR="00D826D3">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2EF"/>
    <w:rsid w:val="000069C0"/>
    <w:rsid w:val="00006A85"/>
    <w:rsid w:val="00007127"/>
    <w:rsid w:val="0000765B"/>
    <w:rsid w:val="00007C45"/>
    <w:rsid w:val="00007FAB"/>
    <w:rsid w:val="000102E8"/>
    <w:rsid w:val="00010308"/>
    <w:rsid w:val="0001089B"/>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DD3"/>
    <w:rsid w:val="00014FDB"/>
    <w:rsid w:val="00015290"/>
    <w:rsid w:val="0001531D"/>
    <w:rsid w:val="00015334"/>
    <w:rsid w:val="00015915"/>
    <w:rsid w:val="00015A2B"/>
    <w:rsid w:val="00015BFD"/>
    <w:rsid w:val="00015E97"/>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203"/>
    <w:rsid w:val="000267AE"/>
    <w:rsid w:val="0002680B"/>
    <w:rsid w:val="00026CD4"/>
    <w:rsid w:val="00026F29"/>
    <w:rsid w:val="000275C0"/>
    <w:rsid w:val="0002760C"/>
    <w:rsid w:val="00027806"/>
    <w:rsid w:val="000278E6"/>
    <w:rsid w:val="0003055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63F7"/>
    <w:rsid w:val="00046CC0"/>
    <w:rsid w:val="00047A53"/>
    <w:rsid w:val="00047DC4"/>
    <w:rsid w:val="0005020D"/>
    <w:rsid w:val="00051476"/>
    <w:rsid w:val="0005152A"/>
    <w:rsid w:val="000519D4"/>
    <w:rsid w:val="000519E3"/>
    <w:rsid w:val="0005242B"/>
    <w:rsid w:val="000525EC"/>
    <w:rsid w:val="00052CBF"/>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7293"/>
    <w:rsid w:val="00057305"/>
    <w:rsid w:val="000576F2"/>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3DFA"/>
    <w:rsid w:val="00064A1F"/>
    <w:rsid w:val="00064B97"/>
    <w:rsid w:val="00064F9C"/>
    <w:rsid w:val="000652B7"/>
    <w:rsid w:val="00065510"/>
    <w:rsid w:val="00066710"/>
    <w:rsid w:val="0006676C"/>
    <w:rsid w:val="000669E9"/>
    <w:rsid w:val="00066A1E"/>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5A8B"/>
    <w:rsid w:val="00075C12"/>
    <w:rsid w:val="00075EE7"/>
    <w:rsid w:val="000764CD"/>
    <w:rsid w:val="000764D9"/>
    <w:rsid w:val="00076909"/>
    <w:rsid w:val="00076B5C"/>
    <w:rsid w:val="00077060"/>
    <w:rsid w:val="0007791A"/>
    <w:rsid w:val="00080245"/>
    <w:rsid w:val="00080338"/>
    <w:rsid w:val="000804F3"/>
    <w:rsid w:val="00080798"/>
    <w:rsid w:val="0008108C"/>
    <w:rsid w:val="00081448"/>
    <w:rsid w:val="000818FE"/>
    <w:rsid w:val="00081C2F"/>
    <w:rsid w:val="00082108"/>
    <w:rsid w:val="00082588"/>
    <w:rsid w:val="00082791"/>
    <w:rsid w:val="00082F32"/>
    <w:rsid w:val="00084112"/>
    <w:rsid w:val="00084D86"/>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72"/>
    <w:rsid w:val="000911A8"/>
    <w:rsid w:val="0009126B"/>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9C3"/>
    <w:rsid w:val="00094BE8"/>
    <w:rsid w:val="00094C3F"/>
    <w:rsid w:val="00095229"/>
    <w:rsid w:val="00095531"/>
    <w:rsid w:val="00095575"/>
    <w:rsid w:val="000964E7"/>
    <w:rsid w:val="0009663C"/>
    <w:rsid w:val="00096724"/>
    <w:rsid w:val="00096900"/>
    <w:rsid w:val="000974E8"/>
    <w:rsid w:val="00097586"/>
    <w:rsid w:val="000A0030"/>
    <w:rsid w:val="000A0907"/>
    <w:rsid w:val="000A0971"/>
    <w:rsid w:val="000A09F0"/>
    <w:rsid w:val="000A156C"/>
    <w:rsid w:val="000A23F3"/>
    <w:rsid w:val="000A2E1C"/>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2BA5"/>
    <w:rsid w:val="000B33AF"/>
    <w:rsid w:val="000B3641"/>
    <w:rsid w:val="000B399E"/>
    <w:rsid w:val="000B3D45"/>
    <w:rsid w:val="000B43F3"/>
    <w:rsid w:val="000B4B56"/>
    <w:rsid w:val="000B521F"/>
    <w:rsid w:val="000B58DE"/>
    <w:rsid w:val="000B61D8"/>
    <w:rsid w:val="000B6A2D"/>
    <w:rsid w:val="000B6DF7"/>
    <w:rsid w:val="000B746B"/>
    <w:rsid w:val="000B79F3"/>
    <w:rsid w:val="000B7D68"/>
    <w:rsid w:val="000C0302"/>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73E"/>
    <w:rsid w:val="000D155F"/>
    <w:rsid w:val="000D1FCD"/>
    <w:rsid w:val="000D22F2"/>
    <w:rsid w:val="000D28F2"/>
    <w:rsid w:val="000D2B3C"/>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09DF"/>
    <w:rsid w:val="000F166B"/>
    <w:rsid w:val="000F1BC7"/>
    <w:rsid w:val="000F245C"/>
    <w:rsid w:val="000F27DF"/>
    <w:rsid w:val="000F29D1"/>
    <w:rsid w:val="000F2C2D"/>
    <w:rsid w:val="000F2CD0"/>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AC9"/>
    <w:rsid w:val="00102C96"/>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962"/>
    <w:rsid w:val="001105F4"/>
    <w:rsid w:val="001106FA"/>
    <w:rsid w:val="00110CD2"/>
    <w:rsid w:val="00110F8B"/>
    <w:rsid w:val="00111B3C"/>
    <w:rsid w:val="00112409"/>
    <w:rsid w:val="00113143"/>
    <w:rsid w:val="001135B5"/>
    <w:rsid w:val="00113669"/>
    <w:rsid w:val="00114255"/>
    <w:rsid w:val="00114896"/>
    <w:rsid w:val="00114A6B"/>
    <w:rsid w:val="00115579"/>
    <w:rsid w:val="001158DD"/>
    <w:rsid w:val="00115A9E"/>
    <w:rsid w:val="00115EF8"/>
    <w:rsid w:val="0011666C"/>
    <w:rsid w:val="00116880"/>
    <w:rsid w:val="00117093"/>
    <w:rsid w:val="001174D8"/>
    <w:rsid w:val="00120784"/>
    <w:rsid w:val="00120B0D"/>
    <w:rsid w:val="00120D91"/>
    <w:rsid w:val="00120EAB"/>
    <w:rsid w:val="001211BD"/>
    <w:rsid w:val="001211DF"/>
    <w:rsid w:val="00121219"/>
    <w:rsid w:val="00121251"/>
    <w:rsid w:val="001222F2"/>
    <w:rsid w:val="00122C51"/>
    <w:rsid w:val="00123025"/>
    <w:rsid w:val="001230DA"/>
    <w:rsid w:val="00123B3C"/>
    <w:rsid w:val="00124952"/>
    <w:rsid w:val="001249ED"/>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201"/>
    <w:rsid w:val="00130805"/>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6DBD"/>
    <w:rsid w:val="00146F80"/>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301D"/>
    <w:rsid w:val="001637D8"/>
    <w:rsid w:val="00163D72"/>
    <w:rsid w:val="001648E4"/>
    <w:rsid w:val="00165EDC"/>
    <w:rsid w:val="00166624"/>
    <w:rsid w:val="0016669E"/>
    <w:rsid w:val="001666C4"/>
    <w:rsid w:val="00166CF3"/>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6A38"/>
    <w:rsid w:val="00187790"/>
    <w:rsid w:val="00187902"/>
    <w:rsid w:val="00187AB8"/>
    <w:rsid w:val="00187ABA"/>
    <w:rsid w:val="00187B07"/>
    <w:rsid w:val="001900DA"/>
    <w:rsid w:val="001900DE"/>
    <w:rsid w:val="001905FB"/>
    <w:rsid w:val="00190B8F"/>
    <w:rsid w:val="00190C82"/>
    <w:rsid w:val="00190E13"/>
    <w:rsid w:val="00190FC1"/>
    <w:rsid w:val="00191673"/>
    <w:rsid w:val="001916F1"/>
    <w:rsid w:val="0019227E"/>
    <w:rsid w:val="00192513"/>
    <w:rsid w:val="00192E81"/>
    <w:rsid w:val="00193436"/>
    <w:rsid w:val="00193472"/>
    <w:rsid w:val="00193AD8"/>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E36"/>
    <w:rsid w:val="001A670B"/>
    <w:rsid w:val="001A6A94"/>
    <w:rsid w:val="001A6D6A"/>
    <w:rsid w:val="001A7B39"/>
    <w:rsid w:val="001A7B3F"/>
    <w:rsid w:val="001A7FF7"/>
    <w:rsid w:val="001B007D"/>
    <w:rsid w:val="001B09ED"/>
    <w:rsid w:val="001B0D63"/>
    <w:rsid w:val="001B0DDD"/>
    <w:rsid w:val="001B109D"/>
    <w:rsid w:val="001B1407"/>
    <w:rsid w:val="001B15F6"/>
    <w:rsid w:val="001B17AE"/>
    <w:rsid w:val="001B1B1A"/>
    <w:rsid w:val="001B234C"/>
    <w:rsid w:val="001B2EC8"/>
    <w:rsid w:val="001B310F"/>
    <w:rsid w:val="001B3333"/>
    <w:rsid w:val="001B35BA"/>
    <w:rsid w:val="001B3714"/>
    <w:rsid w:val="001B38FB"/>
    <w:rsid w:val="001B3DB3"/>
    <w:rsid w:val="001B41F7"/>
    <w:rsid w:val="001B4292"/>
    <w:rsid w:val="001B4908"/>
    <w:rsid w:val="001B4CFB"/>
    <w:rsid w:val="001B563A"/>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3A0"/>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545"/>
    <w:rsid w:val="001E1997"/>
    <w:rsid w:val="001E1A12"/>
    <w:rsid w:val="001E1B67"/>
    <w:rsid w:val="001E2191"/>
    <w:rsid w:val="001E24D3"/>
    <w:rsid w:val="001E2522"/>
    <w:rsid w:val="001E2DAC"/>
    <w:rsid w:val="001E33D9"/>
    <w:rsid w:val="001E358F"/>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55A5"/>
    <w:rsid w:val="001F55FA"/>
    <w:rsid w:val="001F57C8"/>
    <w:rsid w:val="001F582A"/>
    <w:rsid w:val="001F5B79"/>
    <w:rsid w:val="001F6211"/>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04A"/>
    <w:rsid w:val="00206612"/>
    <w:rsid w:val="002067E3"/>
    <w:rsid w:val="0020718D"/>
    <w:rsid w:val="00207473"/>
    <w:rsid w:val="00207F1D"/>
    <w:rsid w:val="0021011A"/>
    <w:rsid w:val="00210CE2"/>
    <w:rsid w:val="00210D69"/>
    <w:rsid w:val="00210E68"/>
    <w:rsid w:val="00211102"/>
    <w:rsid w:val="00211181"/>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0C8"/>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04BA"/>
    <w:rsid w:val="00240FB9"/>
    <w:rsid w:val="002417B2"/>
    <w:rsid w:val="002420EE"/>
    <w:rsid w:val="0024266B"/>
    <w:rsid w:val="00242D39"/>
    <w:rsid w:val="00243DE5"/>
    <w:rsid w:val="00243E82"/>
    <w:rsid w:val="002445E8"/>
    <w:rsid w:val="00244773"/>
    <w:rsid w:val="00244B15"/>
    <w:rsid w:val="00244BAB"/>
    <w:rsid w:val="002457D7"/>
    <w:rsid w:val="002461AE"/>
    <w:rsid w:val="00246AA0"/>
    <w:rsid w:val="00246CCF"/>
    <w:rsid w:val="00246E73"/>
    <w:rsid w:val="00246EDA"/>
    <w:rsid w:val="0024755A"/>
    <w:rsid w:val="00247B3D"/>
    <w:rsid w:val="00247C4F"/>
    <w:rsid w:val="00247C73"/>
    <w:rsid w:val="0025005A"/>
    <w:rsid w:val="002503D4"/>
    <w:rsid w:val="0025056B"/>
    <w:rsid w:val="002506EF"/>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B35"/>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209"/>
    <w:rsid w:val="002833EF"/>
    <w:rsid w:val="0028377A"/>
    <w:rsid w:val="00283DCC"/>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F10"/>
    <w:rsid w:val="002D1F23"/>
    <w:rsid w:val="002D1F9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21F8"/>
    <w:rsid w:val="002F2981"/>
    <w:rsid w:val="002F3276"/>
    <w:rsid w:val="002F359D"/>
    <w:rsid w:val="002F3F28"/>
    <w:rsid w:val="002F448D"/>
    <w:rsid w:val="002F497F"/>
    <w:rsid w:val="002F4B82"/>
    <w:rsid w:val="002F4B9E"/>
    <w:rsid w:val="002F4C9F"/>
    <w:rsid w:val="002F571F"/>
    <w:rsid w:val="002F5E9E"/>
    <w:rsid w:val="002F5F38"/>
    <w:rsid w:val="002F6596"/>
    <w:rsid w:val="002F67CC"/>
    <w:rsid w:val="002F71F1"/>
    <w:rsid w:val="002F7229"/>
    <w:rsid w:val="002F75E5"/>
    <w:rsid w:val="002F7CCC"/>
    <w:rsid w:val="00300190"/>
    <w:rsid w:val="003006E5"/>
    <w:rsid w:val="00300C37"/>
    <w:rsid w:val="00300E22"/>
    <w:rsid w:val="003014A0"/>
    <w:rsid w:val="003014E9"/>
    <w:rsid w:val="0030252B"/>
    <w:rsid w:val="00302BFF"/>
    <w:rsid w:val="00303021"/>
    <w:rsid w:val="003033A0"/>
    <w:rsid w:val="0030349D"/>
    <w:rsid w:val="00303EA1"/>
    <w:rsid w:val="003042B0"/>
    <w:rsid w:val="003048DA"/>
    <w:rsid w:val="00304C38"/>
    <w:rsid w:val="00304CE6"/>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A46"/>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79D"/>
    <w:rsid w:val="00321A98"/>
    <w:rsid w:val="00321DCF"/>
    <w:rsid w:val="00322477"/>
    <w:rsid w:val="00322481"/>
    <w:rsid w:val="00322735"/>
    <w:rsid w:val="003228A7"/>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6112"/>
    <w:rsid w:val="00326456"/>
    <w:rsid w:val="003264BC"/>
    <w:rsid w:val="00326A2D"/>
    <w:rsid w:val="00327466"/>
    <w:rsid w:val="00327880"/>
    <w:rsid w:val="00327C8C"/>
    <w:rsid w:val="003302DD"/>
    <w:rsid w:val="00330BFA"/>
    <w:rsid w:val="00330C42"/>
    <w:rsid w:val="00330FAA"/>
    <w:rsid w:val="003312DF"/>
    <w:rsid w:val="00331301"/>
    <w:rsid w:val="0033137E"/>
    <w:rsid w:val="0033144C"/>
    <w:rsid w:val="00331915"/>
    <w:rsid w:val="00331AA4"/>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593"/>
    <w:rsid w:val="0033661F"/>
    <w:rsid w:val="00336776"/>
    <w:rsid w:val="00336FC9"/>
    <w:rsid w:val="00337091"/>
    <w:rsid w:val="00340989"/>
    <w:rsid w:val="00340C30"/>
    <w:rsid w:val="00340C31"/>
    <w:rsid w:val="00340DF2"/>
    <w:rsid w:val="00342ED4"/>
    <w:rsid w:val="003432EC"/>
    <w:rsid w:val="00343910"/>
    <w:rsid w:val="0034427F"/>
    <w:rsid w:val="003449CB"/>
    <w:rsid w:val="00344DA4"/>
    <w:rsid w:val="00345361"/>
    <w:rsid w:val="00345917"/>
    <w:rsid w:val="00345A86"/>
    <w:rsid w:val="00345ABC"/>
    <w:rsid w:val="003462F9"/>
    <w:rsid w:val="00346302"/>
    <w:rsid w:val="0034684D"/>
    <w:rsid w:val="00346FC8"/>
    <w:rsid w:val="003471E4"/>
    <w:rsid w:val="003472A9"/>
    <w:rsid w:val="0034770F"/>
    <w:rsid w:val="00347751"/>
    <w:rsid w:val="003479E1"/>
    <w:rsid w:val="00347E32"/>
    <w:rsid w:val="00347E66"/>
    <w:rsid w:val="0035017E"/>
    <w:rsid w:val="003504FA"/>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ADA"/>
    <w:rsid w:val="00370832"/>
    <w:rsid w:val="0037178F"/>
    <w:rsid w:val="00371800"/>
    <w:rsid w:val="003723B4"/>
    <w:rsid w:val="003728D1"/>
    <w:rsid w:val="00372FE3"/>
    <w:rsid w:val="0037322D"/>
    <w:rsid w:val="0037354C"/>
    <w:rsid w:val="00373581"/>
    <w:rsid w:val="003740FB"/>
    <w:rsid w:val="00374327"/>
    <w:rsid w:val="003743D7"/>
    <w:rsid w:val="003744E3"/>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66"/>
    <w:rsid w:val="00384B78"/>
    <w:rsid w:val="00384B8D"/>
    <w:rsid w:val="003852F8"/>
    <w:rsid w:val="00385377"/>
    <w:rsid w:val="00385B60"/>
    <w:rsid w:val="00385F30"/>
    <w:rsid w:val="003862DF"/>
    <w:rsid w:val="003863A6"/>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807"/>
    <w:rsid w:val="003A42AD"/>
    <w:rsid w:val="003A439E"/>
    <w:rsid w:val="003A44F5"/>
    <w:rsid w:val="003A4C49"/>
    <w:rsid w:val="003A4D7F"/>
    <w:rsid w:val="003A51C9"/>
    <w:rsid w:val="003A570E"/>
    <w:rsid w:val="003A5774"/>
    <w:rsid w:val="003A58B0"/>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829"/>
    <w:rsid w:val="003C5C51"/>
    <w:rsid w:val="003C5EC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5A84"/>
    <w:rsid w:val="003F5D30"/>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846"/>
    <w:rsid w:val="004057F6"/>
    <w:rsid w:val="00405976"/>
    <w:rsid w:val="00405993"/>
    <w:rsid w:val="00405CA0"/>
    <w:rsid w:val="004064FD"/>
    <w:rsid w:val="0040669F"/>
    <w:rsid w:val="00406AAC"/>
    <w:rsid w:val="00406FE2"/>
    <w:rsid w:val="004070D1"/>
    <w:rsid w:val="004074F7"/>
    <w:rsid w:val="00407C7F"/>
    <w:rsid w:val="00407D35"/>
    <w:rsid w:val="0041020F"/>
    <w:rsid w:val="004105AF"/>
    <w:rsid w:val="0041063E"/>
    <w:rsid w:val="0041073B"/>
    <w:rsid w:val="004107E3"/>
    <w:rsid w:val="00410F4B"/>
    <w:rsid w:val="0041124E"/>
    <w:rsid w:val="0041152C"/>
    <w:rsid w:val="004115FA"/>
    <w:rsid w:val="00411723"/>
    <w:rsid w:val="00411A98"/>
    <w:rsid w:val="00411FFE"/>
    <w:rsid w:val="0041221C"/>
    <w:rsid w:val="00412ECB"/>
    <w:rsid w:val="004132A4"/>
    <w:rsid w:val="0041387C"/>
    <w:rsid w:val="00413BC2"/>
    <w:rsid w:val="00413D48"/>
    <w:rsid w:val="00414382"/>
    <w:rsid w:val="004151B8"/>
    <w:rsid w:val="0041527E"/>
    <w:rsid w:val="00415765"/>
    <w:rsid w:val="0041579D"/>
    <w:rsid w:val="00415A0E"/>
    <w:rsid w:val="00415A98"/>
    <w:rsid w:val="00415C83"/>
    <w:rsid w:val="00415CF6"/>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409"/>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2024"/>
    <w:rsid w:val="00442037"/>
    <w:rsid w:val="00442364"/>
    <w:rsid w:val="0044278A"/>
    <w:rsid w:val="00442909"/>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C69"/>
    <w:rsid w:val="004531F8"/>
    <w:rsid w:val="0045349F"/>
    <w:rsid w:val="004539B3"/>
    <w:rsid w:val="004544F4"/>
    <w:rsid w:val="004547DD"/>
    <w:rsid w:val="00454AB5"/>
    <w:rsid w:val="00454DA1"/>
    <w:rsid w:val="0045505F"/>
    <w:rsid w:val="00455160"/>
    <w:rsid w:val="00455275"/>
    <w:rsid w:val="00455B68"/>
    <w:rsid w:val="00455D43"/>
    <w:rsid w:val="00456D32"/>
    <w:rsid w:val="00457186"/>
    <w:rsid w:val="004578E7"/>
    <w:rsid w:val="004609C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51A1"/>
    <w:rsid w:val="004656BB"/>
    <w:rsid w:val="004659F5"/>
    <w:rsid w:val="00465DCF"/>
    <w:rsid w:val="00465F77"/>
    <w:rsid w:val="004661AF"/>
    <w:rsid w:val="00466C3F"/>
    <w:rsid w:val="00466D6F"/>
    <w:rsid w:val="0046703E"/>
    <w:rsid w:val="00467AED"/>
    <w:rsid w:val="00467DD1"/>
    <w:rsid w:val="004707AF"/>
    <w:rsid w:val="00470866"/>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7233"/>
    <w:rsid w:val="0047734B"/>
    <w:rsid w:val="0047754E"/>
    <w:rsid w:val="00477CD3"/>
    <w:rsid w:val="00477E16"/>
    <w:rsid w:val="00480349"/>
    <w:rsid w:val="004804EC"/>
    <w:rsid w:val="0048121E"/>
    <w:rsid w:val="004815E4"/>
    <w:rsid w:val="00481A97"/>
    <w:rsid w:val="00482620"/>
    <w:rsid w:val="004829C2"/>
    <w:rsid w:val="00482DEB"/>
    <w:rsid w:val="00483262"/>
    <w:rsid w:val="004832FF"/>
    <w:rsid w:val="00483DD0"/>
    <w:rsid w:val="004846DF"/>
    <w:rsid w:val="00484ECF"/>
    <w:rsid w:val="00485783"/>
    <w:rsid w:val="00485FBD"/>
    <w:rsid w:val="0048611B"/>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070"/>
    <w:rsid w:val="00494337"/>
    <w:rsid w:val="0049443C"/>
    <w:rsid w:val="00494517"/>
    <w:rsid w:val="00494A4D"/>
    <w:rsid w:val="00495087"/>
    <w:rsid w:val="004950B5"/>
    <w:rsid w:val="00495175"/>
    <w:rsid w:val="004959C6"/>
    <w:rsid w:val="004959F7"/>
    <w:rsid w:val="00495DE5"/>
    <w:rsid w:val="00495EFB"/>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4185"/>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EDC"/>
    <w:rsid w:val="004C1FA9"/>
    <w:rsid w:val="004C22A9"/>
    <w:rsid w:val="004C2A51"/>
    <w:rsid w:val="004C2B1F"/>
    <w:rsid w:val="004C342E"/>
    <w:rsid w:val="004C385E"/>
    <w:rsid w:val="004C3874"/>
    <w:rsid w:val="004C3955"/>
    <w:rsid w:val="004C3E6C"/>
    <w:rsid w:val="004C3EE1"/>
    <w:rsid w:val="004C3EF3"/>
    <w:rsid w:val="004C4026"/>
    <w:rsid w:val="004C42BB"/>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9B"/>
    <w:rsid w:val="004E51E0"/>
    <w:rsid w:val="004E5BFE"/>
    <w:rsid w:val="004E5E27"/>
    <w:rsid w:val="004E6231"/>
    <w:rsid w:val="004E672A"/>
    <w:rsid w:val="004E67D6"/>
    <w:rsid w:val="004E6BE7"/>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BB2"/>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D1B"/>
    <w:rsid w:val="00526EB0"/>
    <w:rsid w:val="005276DF"/>
    <w:rsid w:val="00527A41"/>
    <w:rsid w:val="00527CCA"/>
    <w:rsid w:val="00530D1B"/>
    <w:rsid w:val="00530E66"/>
    <w:rsid w:val="0053118A"/>
    <w:rsid w:val="0053123C"/>
    <w:rsid w:val="00531624"/>
    <w:rsid w:val="00531689"/>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8CD"/>
    <w:rsid w:val="00554180"/>
    <w:rsid w:val="0055436D"/>
    <w:rsid w:val="0055471B"/>
    <w:rsid w:val="00554AE3"/>
    <w:rsid w:val="005551EF"/>
    <w:rsid w:val="0055522E"/>
    <w:rsid w:val="00555314"/>
    <w:rsid w:val="005553DA"/>
    <w:rsid w:val="005554A0"/>
    <w:rsid w:val="005555F6"/>
    <w:rsid w:val="005557AF"/>
    <w:rsid w:val="00555DB2"/>
    <w:rsid w:val="0055611A"/>
    <w:rsid w:val="00556E1F"/>
    <w:rsid w:val="00557148"/>
    <w:rsid w:val="0055721C"/>
    <w:rsid w:val="0055740D"/>
    <w:rsid w:val="00557ACC"/>
    <w:rsid w:val="00557B43"/>
    <w:rsid w:val="00557C05"/>
    <w:rsid w:val="005601E1"/>
    <w:rsid w:val="00560492"/>
    <w:rsid w:val="005608E6"/>
    <w:rsid w:val="00560DE8"/>
    <w:rsid w:val="00561015"/>
    <w:rsid w:val="005616D2"/>
    <w:rsid w:val="00561A8E"/>
    <w:rsid w:val="005620EB"/>
    <w:rsid w:val="005624BF"/>
    <w:rsid w:val="00562858"/>
    <w:rsid w:val="00562B86"/>
    <w:rsid w:val="00562CB6"/>
    <w:rsid w:val="0056330C"/>
    <w:rsid w:val="00563356"/>
    <w:rsid w:val="00563485"/>
    <w:rsid w:val="00563ED6"/>
    <w:rsid w:val="00564C07"/>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670"/>
    <w:rsid w:val="00572C17"/>
    <w:rsid w:val="00572C6E"/>
    <w:rsid w:val="00572D2E"/>
    <w:rsid w:val="00572EF4"/>
    <w:rsid w:val="005736AA"/>
    <w:rsid w:val="0057374F"/>
    <w:rsid w:val="00573966"/>
    <w:rsid w:val="0057405A"/>
    <w:rsid w:val="005743BA"/>
    <w:rsid w:val="005743DB"/>
    <w:rsid w:val="005744CF"/>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AC"/>
    <w:rsid w:val="005843D7"/>
    <w:rsid w:val="005846FA"/>
    <w:rsid w:val="00584ABC"/>
    <w:rsid w:val="00584BB1"/>
    <w:rsid w:val="00585769"/>
    <w:rsid w:val="00585C28"/>
    <w:rsid w:val="00585E7F"/>
    <w:rsid w:val="00585FD1"/>
    <w:rsid w:val="005860EB"/>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0F5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7E6"/>
    <w:rsid w:val="00596C5C"/>
    <w:rsid w:val="005971CF"/>
    <w:rsid w:val="00597708"/>
    <w:rsid w:val="00597F00"/>
    <w:rsid w:val="005A0009"/>
    <w:rsid w:val="005A05BE"/>
    <w:rsid w:val="005A097D"/>
    <w:rsid w:val="005A0EE4"/>
    <w:rsid w:val="005A15A4"/>
    <w:rsid w:val="005A1730"/>
    <w:rsid w:val="005A1B6D"/>
    <w:rsid w:val="005A2031"/>
    <w:rsid w:val="005A22F5"/>
    <w:rsid w:val="005A263C"/>
    <w:rsid w:val="005A299A"/>
    <w:rsid w:val="005A2A0E"/>
    <w:rsid w:val="005A2A63"/>
    <w:rsid w:val="005A3293"/>
    <w:rsid w:val="005A3539"/>
    <w:rsid w:val="005A3A47"/>
    <w:rsid w:val="005A3EB9"/>
    <w:rsid w:val="005A42FD"/>
    <w:rsid w:val="005A476B"/>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076"/>
    <w:rsid w:val="005B2521"/>
    <w:rsid w:val="005B27E2"/>
    <w:rsid w:val="005B3C4D"/>
    <w:rsid w:val="005B4370"/>
    <w:rsid w:val="005B44E2"/>
    <w:rsid w:val="005B4879"/>
    <w:rsid w:val="005B4C17"/>
    <w:rsid w:val="005B4DF3"/>
    <w:rsid w:val="005B5238"/>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8D5"/>
    <w:rsid w:val="005C6BCB"/>
    <w:rsid w:val="005C7626"/>
    <w:rsid w:val="005D003C"/>
    <w:rsid w:val="005D0939"/>
    <w:rsid w:val="005D09FC"/>
    <w:rsid w:val="005D0B85"/>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0BC"/>
    <w:rsid w:val="005D41FA"/>
    <w:rsid w:val="005D4498"/>
    <w:rsid w:val="005D4759"/>
    <w:rsid w:val="005D4916"/>
    <w:rsid w:val="005D49DC"/>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DD6"/>
    <w:rsid w:val="006140AF"/>
    <w:rsid w:val="006143B4"/>
    <w:rsid w:val="006143F2"/>
    <w:rsid w:val="0061465A"/>
    <w:rsid w:val="0061475A"/>
    <w:rsid w:val="00614BC2"/>
    <w:rsid w:val="0061522A"/>
    <w:rsid w:val="00615302"/>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D7A"/>
    <w:rsid w:val="00623ED8"/>
    <w:rsid w:val="00624297"/>
    <w:rsid w:val="0062440B"/>
    <w:rsid w:val="00624652"/>
    <w:rsid w:val="00624871"/>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377"/>
    <w:rsid w:val="00633690"/>
    <w:rsid w:val="00633DF6"/>
    <w:rsid w:val="0063413D"/>
    <w:rsid w:val="0063491D"/>
    <w:rsid w:val="00635047"/>
    <w:rsid w:val="006355FF"/>
    <w:rsid w:val="0063582B"/>
    <w:rsid w:val="00635A16"/>
    <w:rsid w:val="00635E69"/>
    <w:rsid w:val="0063614C"/>
    <w:rsid w:val="0063647D"/>
    <w:rsid w:val="00636804"/>
    <w:rsid w:val="0063691C"/>
    <w:rsid w:val="00636923"/>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92"/>
    <w:rsid w:val="00670295"/>
    <w:rsid w:val="00670379"/>
    <w:rsid w:val="006707B7"/>
    <w:rsid w:val="00670A65"/>
    <w:rsid w:val="00671655"/>
    <w:rsid w:val="00671A5F"/>
    <w:rsid w:val="00671BA3"/>
    <w:rsid w:val="00672350"/>
    <w:rsid w:val="00672614"/>
    <w:rsid w:val="006727B2"/>
    <w:rsid w:val="00672D0E"/>
    <w:rsid w:val="00672D20"/>
    <w:rsid w:val="006733E8"/>
    <w:rsid w:val="0067340D"/>
    <w:rsid w:val="006734C1"/>
    <w:rsid w:val="00673607"/>
    <w:rsid w:val="006736CC"/>
    <w:rsid w:val="00673C5F"/>
    <w:rsid w:val="0067450D"/>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0C2"/>
    <w:rsid w:val="00685483"/>
    <w:rsid w:val="006856A9"/>
    <w:rsid w:val="00686954"/>
    <w:rsid w:val="00686CE4"/>
    <w:rsid w:val="00687496"/>
    <w:rsid w:val="0068767F"/>
    <w:rsid w:val="00687F56"/>
    <w:rsid w:val="006901E0"/>
    <w:rsid w:val="006906DF"/>
    <w:rsid w:val="00690C06"/>
    <w:rsid w:val="00690FA4"/>
    <w:rsid w:val="006911A3"/>
    <w:rsid w:val="006913F4"/>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60D4"/>
    <w:rsid w:val="006961AA"/>
    <w:rsid w:val="0069620E"/>
    <w:rsid w:val="0069676F"/>
    <w:rsid w:val="0069712E"/>
    <w:rsid w:val="006975A8"/>
    <w:rsid w:val="00697981"/>
    <w:rsid w:val="00697C59"/>
    <w:rsid w:val="006A0179"/>
    <w:rsid w:val="006A0194"/>
    <w:rsid w:val="006A0412"/>
    <w:rsid w:val="006A08DE"/>
    <w:rsid w:val="006A1360"/>
    <w:rsid w:val="006A1742"/>
    <w:rsid w:val="006A1A12"/>
    <w:rsid w:val="006A1CB0"/>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2CB3"/>
    <w:rsid w:val="006B3777"/>
    <w:rsid w:val="006B40C5"/>
    <w:rsid w:val="006B4BA4"/>
    <w:rsid w:val="006B4DBB"/>
    <w:rsid w:val="006B55B3"/>
    <w:rsid w:val="006B55F5"/>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728"/>
    <w:rsid w:val="006D0278"/>
    <w:rsid w:val="006D03BD"/>
    <w:rsid w:val="006D0734"/>
    <w:rsid w:val="006D0892"/>
    <w:rsid w:val="006D0905"/>
    <w:rsid w:val="006D0CA8"/>
    <w:rsid w:val="006D0DF4"/>
    <w:rsid w:val="006D0E02"/>
    <w:rsid w:val="006D0FED"/>
    <w:rsid w:val="006D103C"/>
    <w:rsid w:val="006D10BA"/>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F62"/>
    <w:rsid w:val="0070410C"/>
    <w:rsid w:val="007045AA"/>
    <w:rsid w:val="007045B1"/>
    <w:rsid w:val="007045DC"/>
    <w:rsid w:val="00704BE4"/>
    <w:rsid w:val="0070595B"/>
    <w:rsid w:val="00705960"/>
    <w:rsid w:val="00705A56"/>
    <w:rsid w:val="0070610D"/>
    <w:rsid w:val="00706C5A"/>
    <w:rsid w:val="00707166"/>
    <w:rsid w:val="00707323"/>
    <w:rsid w:val="00707BB0"/>
    <w:rsid w:val="00707BCD"/>
    <w:rsid w:val="00710084"/>
    <w:rsid w:val="0071076D"/>
    <w:rsid w:val="007108A2"/>
    <w:rsid w:val="00711014"/>
    <w:rsid w:val="00711A62"/>
    <w:rsid w:val="00711FA2"/>
    <w:rsid w:val="00711FE0"/>
    <w:rsid w:val="007122F5"/>
    <w:rsid w:val="0071240F"/>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0A6"/>
    <w:rsid w:val="0072183E"/>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9F1"/>
    <w:rsid w:val="00734061"/>
    <w:rsid w:val="007341F2"/>
    <w:rsid w:val="007341FF"/>
    <w:rsid w:val="0073551A"/>
    <w:rsid w:val="0073626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80A"/>
    <w:rsid w:val="00762B33"/>
    <w:rsid w:val="00763076"/>
    <w:rsid w:val="007632CA"/>
    <w:rsid w:val="007632FA"/>
    <w:rsid w:val="00763D95"/>
    <w:rsid w:val="00763F54"/>
    <w:rsid w:val="0076466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061"/>
    <w:rsid w:val="007724C7"/>
    <w:rsid w:val="0077272B"/>
    <w:rsid w:val="00772C97"/>
    <w:rsid w:val="00772DEB"/>
    <w:rsid w:val="00773450"/>
    <w:rsid w:val="007738FF"/>
    <w:rsid w:val="00773D2B"/>
    <w:rsid w:val="00774E24"/>
    <w:rsid w:val="007753A8"/>
    <w:rsid w:val="007757C5"/>
    <w:rsid w:val="00775991"/>
    <w:rsid w:val="007759BA"/>
    <w:rsid w:val="007761CF"/>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B85"/>
    <w:rsid w:val="00786C17"/>
    <w:rsid w:val="007871E1"/>
    <w:rsid w:val="00787F37"/>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53EE"/>
    <w:rsid w:val="007B5538"/>
    <w:rsid w:val="007B6496"/>
    <w:rsid w:val="007B686C"/>
    <w:rsid w:val="007B6967"/>
    <w:rsid w:val="007B69EA"/>
    <w:rsid w:val="007B6D90"/>
    <w:rsid w:val="007B7086"/>
    <w:rsid w:val="007B72EA"/>
    <w:rsid w:val="007B753D"/>
    <w:rsid w:val="007B76F2"/>
    <w:rsid w:val="007B7B36"/>
    <w:rsid w:val="007B7B7C"/>
    <w:rsid w:val="007B7F87"/>
    <w:rsid w:val="007C0472"/>
    <w:rsid w:val="007C066B"/>
    <w:rsid w:val="007C0709"/>
    <w:rsid w:val="007C0737"/>
    <w:rsid w:val="007C0EFC"/>
    <w:rsid w:val="007C0FB5"/>
    <w:rsid w:val="007C12B9"/>
    <w:rsid w:val="007C12CD"/>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F8E"/>
    <w:rsid w:val="007C612F"/>
    <w:rsid w:val="007C616E"/>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5FF"/>
    <w:rsid w:val="007D6787"/>
    <w:rsid w:val="007D68F6"/>
    <w:rsid w:val="007D6B4D"/>
    <w:rsid w:val="007D723C"/>
    <w:rsid w:val="007D72F5"/>
    <w:rsid w:val="007D7CCF"/>
    <w:rsid w:val="007E0302"/>
    <w:rsid w:val="007E066C"/>
    <w:rsid w:val="007E079D"/>
    <w:rsid w:val="007E0840"/>
    <w:rsid w:val="007E0847"/>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4FA"/>
    <w:rsid w:val="007E6BDA"/>
    <w:rsid w:val="007E706C"/>
    <w:rsid w:val="007E74E3"/>
    <w:rsid w:val="007E74EF"/>
    <w:rsid w:val="007F0578"/>
    <w:rsid w:val="007F0BEB"/>
    <w:rsid w:val="007F0C9F"/>
    <w:rsid w:val="007F1153"/>
    <w:rsid w:val="007F11A8"/>
    <w:rsid w:val="007F143B"/>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C2D"/>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78EF"/>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8F8"/>
    <w:rsid w:val="00841A1B"/>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1F9"/>
    <w:rsid w:val="00850AF2"/>
    <w:rsid w:val="00850C68"/>
    <w:rsid w:val="008511B4"/>
    <w:rsid w:val="00851338"/>
    <w:rsid w:val="00851C42"/>
    <w:rsid w:val="00852BE4"/>
    <w:rsid w:val="00852F6E"/>
    <w:rsid w:val="008534D0"/>
    <w:rsid w:val="0085436D"/>
    <w:rsid w:val="00854492"/>
    <w:rsid w:val="008544E1"/>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D86"/>
    <w:rsid w:val="00863F56"/>
    <w:rsid w:val="0086432D"/>
    <w:rsid w:val="008646C9"/>
    <w:rsid w:val="00865368"/>
    <w:rsid w:val="00865A61"/>
    <w:rsid w:val="00865BE1"/>
    <w:rsid w:val="00865D40"/>
    <w:rsid w:val="00865DE0"/>
    <w:rsid w:val="00865FF7"/>
    <w:rsid w:val="008662AE"/>
    <w:rsid w:val="0086662E"/>
    <w:rsid w:val="0086679B"/>
    <w:rsid w:val="00867316"/>
    <w:rsid w:val="00867AC8"/>
    <w:rsid w:val="00870195"/>
    <w:rsid w:val="008704B9"/>
    <w:rsid w:val="00870D8A"/>
    <w:rsid w:val="00870E40"/>
    <w:rsid w:val="0087112E"/>
    <w:rsid w:val="00871191"/>
    <w:rsid w:val="00872172"/>
    <w:rsid w:val="00872F61"/>
    <w:rsid w:val="00873292"/>
    <w:rsid w:val="00873798"/>
    <w:rsid w:val="00873FC5"/>
    <w:rsid w:val="00874448"/>
    <w:rsid w:val="008747EB"/>
    <w:rsid w:val="008748AA"/>
    <w:rsid w:val="00874997"/>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5292"/>
    <w:rsid w:val="00885452"/>
    <w:rsid w:val="0088580D"/>
    <w:rsid w:val="0088582C"/>
    <w:rsid w:val="0088676B"/>
    <w:rsid w:val="00886894"/>
    <w:rsid w:val="00886AEA"/>
    <w:rsid w:val="00886F2C"/>
    <w:rsid w:val="008873DD"/>
    <w:rsid w:val="00887892"/>
    <w:rsid w:val="00887977"/>
    <w:rsid w:val="00890DF0"/>
    <w:rsid w:val="00890F77"/>
    <w:rsid w:val="008913EF"/>
    <w:rsid w:val="00891653"/>
    <w:rsid w:val="00891C37"/>
    <w:rsid w:val="00891ECA"/>
    <w:rsid w:val="00891EF5"/>
    <w:rsid w:val="00892086"/>
    <w:rsid w:val="00892506"/>
    <w:rsid w:val="00892824"/>
    <w:rsid w:val="00893193"/>
    <w:rsid w:val="00893931"/>
    <w:rsid w:val="00893D94"/>
    <w:rsid w:val="00893F3F"/>
    <w:rsid w:val="00894075"/>
    <w:rsid w:val="00894174"/>
    <w:rsid w:val="0089422D"/>
    <w:rsid w:val="008943BE"/>
    <w:rsid w:val="008943E0"/>
    <w:rsid w:val="00894905"/>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97A6B"/>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A04"/>
    <w:rsid w:val="008A4B78"/>
    <w:rsid w:val="008A4CAC"/>
    <w:rsid w:val="008A4D23"/>
    <w:rsid w:val="008A5401"/>
    <w:rsid w:val="008A5B55"/>
    <w:rsid w:val="008A65A7"/>
    <w:rsid w:val="008A6A29"/>
    <w:rsid w:val="008A7896"/>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4FA0"/>
    <w:rsid w:val="008B5196"/>
    <w:rsid w:val="008B5358"/>
    <w:rsid w:val="008B54A1"/>
    <w:rsid w:val="008B565C"/>
    <w:rsid w:val="008B5903"/>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AE"/>
    <w:rsid w:val="008D1456"/>
    <w:rsid w:val="008D16F3"/>
    <w:rsid w:val="008D1A3E"/>
    <w:rsid w:val="008D1A90"/>
    <w:rsid w:val="008D1BB2"/>
    <w:rsid w:val="008D2369"/>
    <w:rsid w:val="008D24F9"/>
    <w:rsid w:val="008D27DA"/>
    <w:rsid w:val="008D349E"/>
    <w:rsid w:val="008D38D0"/>
    <w:rsid w:val="008D4113"/>
    <w:rsid w:val="008D49B5"/>
    <w:rsid w:val="008D52F1"/>
    <w:rsid w:val="008D56F1"/>
    <w:rsid w:val="008D5DAB"/>
    <w:rsid w:val="008D5E1E"/>
    <w:rsid w:val="008D625E"/>
    <w:rsid w:val="008D65E7"/>
    <w:rsid w:val="008D6D37"/>
    <w:rsid w:val="008D6F41"/>
    <w:rsid w:val="008D6F52"/>
    <w:rsid w:val="008D6F68"/>
    <w:rsid w:val="008D70C6"/>
    <w:rsid w:val="008E0212"/>
    <w:rsid w:val="008E099B"/>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D97"/>
    <w:rsid w:val="00906F1E"/>
    <w:rsid w:val="009070F2"/>
    <w:rsid w:val="00907461"/>
    <w:rsid w:val="00907CAC"/>
    <w:rsid w:val="00907DB8"/>
    <w:rsid w:val="00910733"/>
    <w:rsid w:val="00910838"/>
    <w:rsid w:val="0091083C"/>
    <w:rsid w:val="00911180"/>
    <w:rsid w:val="009115CA"/>
    <w:rsid w:val="00911CD7"/>
    <w:rsid w:val="00912132"/>
    <w:rsid w:val="0091261D"/>
    <w:rsid w:val="00912F60"/>
    <w:rsid w:val="00913A1C"/>
    <w:rsid w:val="00913B53"/>
    <w:rsid w:val="00913CDB"/>
    <w:rsid w:val="00913FCD"/>
    <w:rsid w:val="009140B9"/>
    <w:rsid w:val="00914381"/>
    <w:rsid w:val="009145D8"/>
    <w:rsid w:val="0091466A"/>
    <w:rsid w:val="00914B7E"/>
    <w:rsid w:val="00914E99"/>
    <w:rsid w:val="00915712"/>
    <w:rsid w:val="0091628D"/>
    <w:rsid w:val="00916793"/>
    <w:rsid w:val="0091689C"/>
    <w:rsid w:val="00916A91"/>
    <w:rsid w:val="009172FA"/>
    <w:rsid w:val="00920018"/>
    <w:rsid w:val="009200C8"/>
    <w:rsid w:val="00921078"/>
    <w:rsid w:val="00921714"/>
    <w:rsid w:val="00922078"/>
    <w:rsid w:val="00922569"/>
    <w:rsid w:val="009228B6"/>
    <w:rsid w:val="00922D3B"/>
    <w:rsid w:val="0092342B"/>
    <w:rsid w:val="00923ABD"/>
    <w:rsid w:val="00923B33"/>
    <w:rsid w:val="009244AF"/>
    <w:rsid w:val="0092479B"/>
    <w:rsid w:val="00924DE6"/>
    <w:rsid w:val="00924FA3"/>
    <w:rsid w:val="00925120"/>
    <w:rsid w:val="00925582"/>
    <w:rsid w:val="009262FA"/>
    <w:rsid w:val="009264D8"/>
    <w:rsid w:val="00926BC1"/>
    <w:rsid w:val="00926BF6"/>
    <w:rsid w:val="00926CAB"/>
    <w:rsid w:val="00927378"/>
    <w:rsid w:val="009274AA"/>
    <w:rsid w:val="009274F1"/>
    <w:rsid w:val="009301F9"/>
    <w:rsid w:val="0093085D"/>
    <w:rsid w:val="00931646"/>
    <w:rsid w:val="0093193C"/>
    <w:rsid w:val="00932694"/>
    <w:rsid w:val="00933262"/>
    <w:rsid w:val="00933943"/>
    <w:rsid w:val="00933DBD"/>
    <w:rsid w:val="009348BF"/>
    <w:rsid w:val="009350B3"/>
    <w:rsid w:val="009355F3"/>
    <w:rsid w:val="00935689"/>
    <w:rsid w:val="00935B5A"/>
    <w:rsid w:val="00935C5D"/>
    <w:rsid w:val="00936263"/>
    <w:rsid w:val="009366ED"/>
    <w:rsid w:val="0093684B"/>
    <w:rsid w:val="009369D7"/>
    <w:rsid w:val="00936DE6"/>
    <w:rsid w:val="00936E36"/>
    <w:rsid w:val="00937CBC"/>
    <w:rsid w:val="00937D3D"/>
    <w:rsid w:val="00940E77"/>
    <w:rsid w:val="00941082"/>
    <w:rsid w:val="0094153C"/>
    <w:rsid w:val="009417FA"/>
    <w:rsid w:val="00941E5B"/>
    <w:rsid w:val="00941FD2"/>
    <w:rsid w:val="009421D1"/>
    <w:rsid w:val="0094243B"/>
    <w:rsid w:val="00942B8E"/>
    <w:rsid w:val="00943879"/>
    <w:rsid w:val="00943B20"/>
    <w:rsid w:val="00943F67"/>
    <w:rsid w:val="00944780"/>
    <w:rsid w:val="00944ABA"/>
    <w:rsid w:val="00944C9F"/>
    <w:rsid w:val="009451FF"/>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0F"/>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80E36"/>
    <w:rsid w:val="00980F65"/>
    <w:rsid w:val="00981B29"/>
    <w:rsid w:val="00981BC8"/>
    <w:rsid w:val="009821D2"/>
    <w:rsid w:val="009822B2"/>
    <w:rsid w:val="009822F7"/>
    <w:rsid w:val="00982E0B"/>
    <w:rsid w:val="00983141"/>
    <w:rsid w:val="009831C0"/>
    <w:rsid w:val="009832F2"/>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33E"/>
    <w:rsid w:val="009964E0"/>
    <w:rsid w:val="00996BC2"/>
    <w:rsid w:val="009970F0"/>
    <w:rsid w:val="0099722C"/>
    <w:rsid w:val="009973AF"/>
    <w:rsid w:val="009973CF"/>
    <w:rsid w:val="00997B55"/>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4D2"/>
    <w:rsid w:val="009C57B8"/>
    <w:rsid w:val="009C5DFA"/>
    <w:rsid w:val="009C600B"/>
    <w:rsid w:val="009C64CC"/>
    <w:rsid w:val="009C65C2"/>
    <w:rsid w:val="009C66F6"/>
    <w:rsid w:val="009C6703"/>
    <w:rsid w:val="009C68E0"/>
    <w:rsid w:val="009C6BFE"/>
    <w:rsid w:val="009C7112"/>
    <w:rsid w:val="009C759E"/>
    <w:rsid w:val="009C775F"/>
    <w:rsid w:val="009C7FD2"/>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5052"/>
    <w:rsid w:val="009D54FF"/>
    <w:rsid w:val="009D66ED"/>
    <w:rsid w:val="009D68BF"/>
    <w:rsid w:val="009D6930"/>
    <w:rsid w:val="009D6B7C"/>
    <w:rsid w:val="009D6FA4"/>
    <w:rsid w:val="009D6FE6"/>
    <w:rsid w:val="009D71D9"/>
    <w:rsid w:val="009D7860"/>
    <w:rsid w:val="009D7AE0"/>
    <w:rsid w:val="009E00BB"/>
    <w:rsid w:val="009E0577"/>
    <w:rsid w:val="009E0623"/>
    <w:rsid w:val="009E08C1"/>
    <w:rsid w:val="009E0ACB"/>
    <w:rsid w:val="009E1618"/>
    <w:rsid w:val="009E1879"/>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3FC"/>
    <w:rsid w:val="00A03676"/>
    <w:rsid w:val="00A03F44"/>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715"/>
    <w:rsid w:val="00A119A9"/>
    <w:rsid w:val="00A11D37"/>
    <w:rsid w:val="00A11E21"/>
    <w:rsid w:val="00A11E7D"/>
    <w:rsid w:val="00A11FCB"/>
    <w:rsid w:val="00A125DD"/>
    <w:rsid w:val="00A13325"/>
    <w:rsid w:val="00A133E4"/>
    <w:rsid w:val="00A13A20"/>
    <w:rsid w:val="00A13D02"/>
    <w:rsid w:val="00A13FCD"/>
    <w:rsid w:val="00A142D2"/>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5EC"/>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9CE"/>
    <w:rsid w:val="00A51A3D"/>
    <w:rsid w:val="00A5250B"/>
    <w:rsid w:val="00A525AA"/>
    <w:rsid w:val="00A525AB"/>
    <w:rsid w:val="00A52669"/>
    <w:rsid w:val="00A526B4"/>
    <w:rsid w:val="00A52F63"/>
    <w:rsid w:val="00A532AE"/>
    <w:rsid w:val="00A549C0"/>
    <w:rsid w:val="00A5510C"/>
    <w:rsid w:val="00A5520B"/>
    <w:rsid w:val="00A554FE"/>
    <w:rsid w:val="00A55948"/>
    <w:rsid w:val="00A55AE6"/>
    <w:rsid w:val="00A5622E"/>
    <w:rsid w:val="00A56502"/>
    <w:rsid w:val="00A565FD"/>
    <w:rsid w:val="00A566D7"/>
    <w:rsid w:val="00A56CCB"/>
    <w:rsid w:val="00A571FE"/>
    <w:rsid w:val="00A57648"/>
    <w:rsid w:val="00A6066C"/>
    <w:rsid w:val="00A61D2D"/>
    <w:rsid w:val="00A61D74"/>
    <w:rsid w:val="00A61E95"/>
    <w:rsid w:val="00A6221C"/>
    <w:rsid w:val="00A6296C"/>
    <w:rsid w:val="00A629AA"/>
    <w:rsid w:val="00A62BF2"/>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DF4"/>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F9C"/>
    <w:rsid w:val="00A93939"/>
    <w:rsid w:val="00A93BCA"/>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8A3"/>
    <w:rsid w:val="00AB099E"/>
    <w:rsid w:val="00AB12A6"/>
    <w:rsid w:val="00AB191E"/>
    <w:rsid w:val="00AB1DF1"/>
    <w:rsid w:val="00AB1EDB"/>
    <w:rsid w:val="00AB1F20"/>
    <w:rsid w:val="00AB2125"/>
    <w:rsid w:val="00AB2129"/>
    <w:rsid w:val="00AB2844"/>
    <w:rsid w:val="00AB28A4"/>
    <w:rsid w:val="00AB28C0"/>
    <w:rsid w:val="00AB2A23"/>
    <w:rsid w:val="00AB2BA6"/>
    <w:rsid w:val="00AB306A"/>
    <w:rsid w:val="00AB32E5"/>
    <w:rsid w:val="00AB3B5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84"/>
    <w:rsid w:val="00AD5C85"/>
    <w:rsid w:val="00AD6633"/>
    <w:rsid w:val="00AD6A07"/>
    <w:rsid w:val="00AD6EDE"/>
    <w:rsid w:val="00AD753A"/>
    <w:rsid w:val="00AD7797"/>
    <w:rsid w:val="00AE00AD"/>
    <w:rsid w:val="00AE0AA1"/>
    <w:rsid w:val="00AE0C77"/>
    <w:rsid w:val="00AE1121"/>
    <w:rsid w:val="00AE179E"/>
    <w:rsid w:val="00AE1B68"/>
    <w:rsid w:val="00AE1BF9"/>
    <w:rsid w:val="00AE1F46"/>
    <w:rsid w:val="00AE26BD"/>
    <w:rsid w:val="00AE2960"/>
    <w:rsid w:val="00AE2997"/>
    <w:rsid w:val="00AE2999"/>
    <w:rsid w:val="00AE3F15"/>
    <w:rsid w:val="00AE424C"/>
    <w:rsid w:val="00AE42C4"/>
    <w:rsid w:val="00AE446D"/>
    <w:rsid w:val="00AE5068"/>
    <w:rsid w:val="00AE506A"/>
    <w:rsid w:val="00AE52D5"/>
    <w:rsid w:val="00AE52FF"/>
    <w:rsid w:val="00AE561E"/>
    <w:rsid w:val="00AE6123"/>
    <w:rsid w:val="00AE6247"/>
    <w:rsid w:val="00AE74AB"/>
    <w:rsid w:val="00AF09C3"/>
    <w:rsid w:val="00AF0B15"/>
    <w:rsid w:val="00AF1565"/>
    <w:rsid w:val="00AF18D6"/>
    <w:rsid w:val="00AF1A43"/>
    <w:rsid w:val="00AF1C9A"/>
    <w:rsid w:val="00AF1F11"/>
    <w:rsid w:val="00AF23CC"/>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B7"/>
    <w:rsid w:val="00AF7947"/>
    <w:rsid w:val="00AF7D01"/>
    <w:rsid w:val="00AF7F7E"/>
    <w:rsid w:val="00B0016A"/>
    <w:rsid w:val="00B002DE"/>
    <w:rsid w:val="00B004E0"/>
    <w:rsid w:val="00B00972"/>
    <w:rsid w:val="00B0103E"/>
    <w:rsid w:val="00B015CF"/>
    <w:rsid w:val="00B01655"/>
    <w:rsid w:val="00B018DD"/>
    <w:rsid w:val="00B01953"/>
    <w:rsid w:val="00B0219E"/>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18E"/>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66A7"/>
    <w:rsid w:val="00B36A7A"/>
    <w:rsid w:val="00B36C4F"/>
    <w:rsid w:val="00B36C93"/>
    <w:rsid w:val="00B37D11"/>
    <w:rsid w:val="00B401F2"/>
    <w:rsid w:val="00B40241"/>
    <w:rsid w:val="00B40257"/>
    <w:rsid w:val="00B40291"/>
    <w:rsid w:val="00B404A5"/>
    <w:rsid w:val="00B40C7F"/>
    <w:rsid w:val="00B40CDA"/>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72E4"/>
    <w:rsid w:val="00B6790C"/>
    <w:rsid w:val="00B67F9F"/>
    <w:rsid w:val="00B703C9"/>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60B8"/>
    <w:rsid w:val="00B76178"/>
    <w:rsid w:val="00B7657D"/>
    <w:rsid w:val="00B76C38"/>
    <w:rsid w:val="00B770D5"/>
    <w:rsid w:val="00B771AF"/>
    <w:rsid w:val="00B77AF4"/>
    <w:rsid w:val="00B77DAE"/>
    <w:rsid w:val="00B77E59"/>
    <w:rsid w:val="00B77F7A"/>
    <w:rsid w:val="00B8020D"/>
    <w:rsid w:val="00B808CD"/>
    <w:rsid w:val="00B81841"/>
    <w:rsid w:val="00B819A4"/>
    <w:rsid w:val="00B81F04"/>
    <w:rsid w:val="00B81F06"/>
    <w:rsid w:val="00B822D5"/>
    <w:rsid w:val="00B82416"/>
    <w:rsid w:val="00B82945"/>
    <w:rsid w:val="00B82F70"/>
    <w:rsid w:val="00B83538"/>
    <w:rsid w:val="00B83F25"/>
    <w:rsid w:val="00B844DA"/>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CEB"/>
    <w:rsid w:val="00BA1E97"/>
    <w:rsid w:val="00BA1F7B"/>
    <w:rsid w:val="00BA2129"/>
    <w:rsid w:val="00BA25FC"/>
    <w:rsid w:val="00BA2677"/>
    <w:rsid w:val="00BA2911"/>
    <w:rsid w:val="00BA2B8F"/>
    <w:rsid w:val="00BA2D71"/>
    <w:rsid w:val="00BA310B"/>
    <w:rsid w:val="00BA3312"/>
    <w:rsid w:val="00BA347C"/>
    <w:rsid w:val="00BA38AB"/>
    <w:rsid w:val="00BA39A9"/>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69C"/>
    <w:rsid w:val="00BB3D28"/>
    <w:rsid w:val="00BB3F35"/>
    <w:rsid w:val="00BB4191"/>
    <w:rsid w:val="00BB48B0"/>
    <w:rsid w:val="00BB5B56"/>
    <w:rsid w:val="00BB5DC3"/>
    <w:rsid w:val="00BB65BF"/>
    <w:rsid w:val="00BB65F0"/>
    <w:rsid w:val="00BB6734"/>
    <w:rsid w:val="00BB6D1D"/>
    <w:rsid w:val="00BB7167"/>
    <w:rsid w:val="00BB7246"/>
    <w:rsid w:val="00BB758C"/>
    <w:rsid w:val="00BB75F5"/>
    <w:rsid w:val="00BB760B"/>
    <w:rsid w:val="00BB767E"/>
    <w:rsid w:val="00BB79B0"/>
    <w:rsid w:val="00BB7BCC"/>
    <w:rsid w:val="00BC01A9"/>
    <w:rsid w:val="00BC040B"/>
    <w:rsid w:val="00BC04F5"/>
    <w:rsid w:val="00BC0975"/>
    <w:rsid w:val="00BC0DC5"/>
    <w:rsid w:val="00BC0E24"/>
    <w:rsid w:val="00BC1005"/>
    <w:rsid w:val="00BC102F"/>
    <w:rsid w:val="00BC12D0"/>
    <w:rsid w:val="00BC1B8B"/>
    <w:rsid w:val="00BC1CC6"/>
    <w:rsid w:val="00BC1F02"/>
    <w:rsid w:val="00BC1FEF"/>
    <w:rsid w:val="00BC22F5"/>
    <w:rsid w:val="00BC26C1"/>
    <w:rsid w:val="00BC343F"/>
    <w:rsid w:val="00BC41AF"/>
    <w:rsid w:val="00BC4237"/>
    <w:rsid w:val="00BC4330"/>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44"/>
    <w:rsid w:val="00BE46BB"/>
    <w:rsid w:val="00BE4999"/>
    <w:rsid w:val="00BE4FC4"/>
    <w:rsid w:val="00BE58FE"/>
    <w:rsid w:val="00BE6060"/>
    <w:rsid w:val="00BE68C2"/>
    <w:rsid w:val="00BE7154"/>
    <w:rsid w:val="00BF05B9"/>
    <w:rsid w:val="00BF0996"/>
    <w:rsid w:val="00BF0D59"/>
    <w:rsid w:val="00BF1530"/>
    <w:rsid w:val="00BF170E"/>
    <w:rsid w:val="00BF18C2"/>
    <w:rsid w:val="00BF18D2"/>
    <w:rsid w:val="00BF19A0"/>
    <w:rsid w:val="00BF1A03"/>
    <w:rsid w:val="00BF2240"/>
    <w:rsid w:val="00BF2429"/>
    <w:rsid w:val="00BF2C78"/>
    <w:rsid w:val="00BF3C9D"/>
    <w:rsid w:val="00BF3DAA"/>
    <w:rsid w:val="00BF463D"/>
    <w:rsid w:val="00BF476D"/>
    <w:rsid w:val="00BF49A6"/>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317D"/>
    <w:rsid w:val="00C23351"/>
    <w:rsid w:val="00C23C2B"/>
    <w:rsid w:val="00C24062"/>
    <w:rsid w:val="00C243AE"/>
    <w:rsid w:val="00C2463D"/>
    <w:rsid w:val="00C24B28"/>
    <w:rsid w:val="00C24C15"/>
    <w:rsid w:val="00C24C4B"/>
    <w:rsid w:val="00C24C91"/>
    <w:rsid w:val="00C25212"/>
    <w:rsid w:val="00C2576F"/>
    <w:rsid w:val="00C259E3"/>
    <w:rsid w:val="00C260D7"/>
    <w:rsid w:val="00C26114"/>
    <w:rsid w:val="00C26636"/>
    <w:rsid w:val="00C266A0"/>
    <w:rsid w:val="00C26961"/>
    <w:rsid w:val="00C26BEC"/>
    <w:rsid w:val="00C26D47"/>
    <w:rsid w:val="00C273EE"/>
    <w:rsid w:val="00C274C2"/>
    <w:rsid w:val="00C2766B"/>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50A4"/>
    <w:rsid w:val="00C45380"/>
    <w:rsid w:val="00C454D2"/>
    <w:rsid w:val="00C4584F"/>
    <w:rsid w:val="00C45AC4"/>
    <w:rsid w:val="00C45C24"/>
    <w:rsid w:val="00C45C75"/>
    <w:rsid w:val="00C4650E"/>
    <w:rsid w:val="00C46CF7"/>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9F"/>
    <w:rsid w:val="00C61AF7"/>
    <w:rsid w:val="00C61C77"/>
    <w:rsid w:val="00C61FCA"/>
    <w:rsid w:val="00C62036"/>
    <w:rsid w:val="00C620D8"/>
    <w:rsid w:val="00C62B0D"/>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2B"/>
    <w:rsid w:val="00C710F9"/>
    <w:rsid w:val="00C71883"/>
    <w:rsid w:val="00C719E8"/>
    <w:rsid w:val="00C7203E"/>
    <w:rsid w:val="00C730C2"/>
    <w:rsid w:val="00C73ABD"/>
    <w:rsid w:val="00C73ADD"/>
    <w:rsid w:val="00C73CB7"/>
    <w:rsid w:val="00C73E82"/>
    <w:rsid w:val="00C742D1"/>
    <w:rsid w:val="00C74567"/>
    <w:rsid w:val="00C74E0D"/>
    <w:rsid w:val="00C74FEC"/>
    <w:rsid w:val="00C754CF"/>
    <w:rsid w:val="00C75D00"/>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3E0"/>
    <w:rsid w:val="00CA3EEB"/>
    <w:rsid w:val="00CA4700"/>
    <w:rsid w:val="00CA4864"/>
    <w:rsid w:val="00CA52D8"/>
    <w:rsid w:val="00CA5BAC"/>
    <w:rsid w:val="00CA654E"/>
    <w:rsid w:val="00CA6796"/>
    <w:rsid w:val="00CA75A7"/>
    <w:rsid w:val="00CA78C9"/>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F30"/>
    <w:rsid w:val="00CB325B"/>
    <w:rsid w:val="00CB3382"/>
    <w:rsid w:val="00CB360C"/>
    <w:rsid w:val="00CB3868"/>
    <w:rsid w:val="00CB3BF8"/>
    <w:rsid w:val="00CB4033"/>
    <w:rsid w:val="00CB4578"/>
    <w:rsid w:val="00CB45D4"/>
    <w:rsid w:val="00CB52E0"/>
    <w:rsid w:val="00CB6041"/>
    <w:rsid w:val="00CB6538"/>
    <w:rsid w:val="00CB660B"/>
    <w:rsid w:val="00CB6760"/>
    <w:rsid w:val="00CB6E96"/>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522B"/>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D2"/>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AA"/>
    <w:rsid w:val="00D15381"/>
    <w:rsid w:val="00D1595B"/>
    <w:rsid w:val="00D159BE"/>
    <w:rsid w:val="00D15B44"/>
    <w:rsid w:val="00D16A51"/>
    <w:rsid w:val="00D1703D"/>
    <w:rsid w:val="00D174D8"/>
    <w:rsid w:val="00D179A7"/>
    <w:rsid w:val="00D17B37"/>
    <w:rsid w:val="00D17F51"/>
    <w:rsid w:val="00D20DE3"/>
    <w:rsid w:val="00D2122E"/>
    <w:rsid w:val="00D2134B"/>
    <w:rsid w:val="00D214B4"/>
    <w:rsid w:val="00D2168D"/>
    <w:rsid w:val="00D217AE"/>
    <w:rsid w:val="00D21ABB"/>
    <w:rsid w:val="00D21D6E"/>
    <w:rsid w:val="00D2240D"/>
    <w:rsid w:val="00D225DB"/>
    <w:rsid w:val="00D226E6"/>
    <w:rsid w:val="00D22770"/>
    <w:rsid w:val="00D228D7"/>
    <w:rsid w:val="00D22EA3"/>
    <w:rsid w:val="00D22ED7"/>
    <w:rsid w:val="00D237D0"/>
    <w:rsid w:val="00D238CA"/>
    <w:rsid w:val="00D23A6A"/>
    <w:rsid w:val="00D23BF1"/>
    <w:rsid w:val="00D23E0A"/>
    <w:rsid w:val="00D24520"/>
    <w:rsid w:val="00D2493B"/>
    <w:rsid w:val="00D24AB1"/>
    <w:rsid w:val="00D24B1C"/>
    <w:rsid w:val="00D2591D"/>
    <w:rsid w:val="00D25AB2"/>
    <w:rsid w:val="00D25F53"/>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744"/>
    <w:rsid w:val="00D43A8E"/>
    <w:rsid w:val="00D442AB"/>
    <w:rsid w:val="00D44420"/>
    <w:rsid w:val="00D44887"/>
    <w:rsid w:val="00D44C33"/>
    <w:rsid w:val="00D44D6B"/>
    <w:rsid w:val="00D44D89"/>
    <w:rsid w:val="00D459F9"/>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60A11"/>
    <w:rsid w:val="00D60B8D"/>
    <w:rsid w:val="00D60CDE"/>
    <w:rsid w:val="00D60ED7"/>
    <w:rsid w:val="00D61011"/>
    <w:rsid w:val="00D611FA"/>
    <w:rsid w:val="00D6131C"/>
    <w:rsid w:val="00D6163D"/>
    <w:rsid w:val="00D62608"/>
    <w:rsid w:val="00D6334B"/>
    <w:rsid w:val="00D63AC8"/>
    <w:rsid w:val="00D63ACC"/>
    <w:rsid w:val="00D643DE"/>
    <w:rsid w:val="00D64EFF"/>
    <w:rsid w:val="00D65B58"/>
    <w:rsid w:val="00D6692D"/>
    <w:rsid w:val="00D66B2D"/>
    <w:rsid w:val="00D66DDF"/>
    <w:rsid w:val="00D672A0"/>
    <w:rsid w:val="00D7005B"/>
    <w:rsid w:val="00D7010D"/>
    <w:rsid w:val="00D70335"/>
    <w:rsid w:val="00D703CA"/>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21DD"/>
    <w:rsid w:val="00D826D3"/>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A1F"/>
    <w:rsid w:val="00D85EFA"/>
    <w:rsid w:val="00D86441"/>
    <w:rsid w:val="00D869BF"/>
    <w:rsid w:val="00D86E02"/>
    <w:rsid w:val="00D872D0"/>
    <w:rsid w:val="00D87CC4"/>
    <w:rsid w:val="00D900DD"/>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A7D67"/>
    <w:rsid w:val="00DB004D"/>
    <w:rsid w:val="00DB0284"/>
    <w:rsid w:val="00DB1427"/>
    <w:rsid w:val="00DB15C9"/>
    <w:rsid w:val="00DB1A07"/>
    <w:rsid w:val="00DB1B9E"/>
    <w:rsid w:val="00DB1DB2"/>
    <w:rsid w:val="00DB1F28"/>
    <w:rsid w:val="00DB2320"/>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22C"/>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D07"/>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4DC6"/>
    <w:rsid w:val="00DD5627"/>
    <w:rsid w:val="00DD58C0"/>
    <w:rsid w:val="00DD5923"/>
    <w:rsid w:val="00DD5C9D"/>
    <w:rsid w:val="00DD679B"/>
    <w:rsid w:val="00DD6AE8"/>
    <w:rsid w:val="00DD737E"/>
    <w:rsid w:val="00DD75E8"/>
    <w:rsid w:val="00DD78B2"/>
    <w:rsid w:val="00DD7ACF"/>
    <w:rsid w:val="00DE0218"/>
    <w:rsid w:val="00DE022C"/>
    <w:rsid w:val="00DE03D3"/>
    <w:rsid w:val="00DE0A30"/>
    <w:rsid w:val="00DE0BD6"/>
    <w:rsid w:val="00DE14C5"/>
    <w:rsid w:val="00DE170D"/>
    <w:rsid w:val="00DE185C"/>
    <w:rsid w:val="00DE18ED"/>
    <w:rsid w:val="00DE1BA6"/>
    <w:rsid w:val="00DE1C07"/>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0E"/>
    <w:rsid w:val="00DE4961"/>
    <w:rsid w:val="00DE53EB"/>
    <w:rsid w:val="00DE5ACC"/>
    <w:rsid w:val="00DE5D6E"/>
    <w:rsid w:val="00DE5F55"/>
    <w:rsid w:val="00DE616F"/>
    <w:rsid w:val="00DE6646"/>
    <w:rsid w:val="00DE687B"/>
    <w:rsid w:val="00DE692D"/>
    <w:rsid w:val="00DE6A9D"/>
    <w:rsid w:val="00DE6D07"/>
    <w:rsid w:val="00DE70ED"/>
    <w:rsid w:val="00DE7117"/>
    <w:rsid w:val="00DE7138"/>
    <w:rsid w:val="00DE71FA"/>
    <w:rsid w:val="00DE7351"/>
    <w:rsid w:val="00DE7ADD"/>
    <w:rsid w:val="00DF06FE"/>
    <w:rsid w:val="00DF0BA6"/>
    <w:rsid w:val="00DF1105"/>
    <w:rsid w:val="00DF12C3"/>
    <w:rsid w:val="00DF1ABB"/>
    <w:rsid w:val="00DF1BA8"/>
    <w:rsid w:val="00DF2307"/>
    <w:rsid w:val="00DF24A7"/>
    <w:rsid w:val="00DF2878"/>
    <w:rsid w:val="00DF292C"/>
    <w:rsid w:val="00DF2A2F"/>
    <w:rsid w:val="00DF2BE0"/>
    <w:rsid w:val="00DF2FCA"/>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DA5"/>
    <w:rsid w:val="00E04FE6"/>
    <w:rsid w:val="00E0506E"/>
    <w:rsid w:val="00E0538D"/>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3950"/>
    <w:rsid w:val="00E23B48"/>
    <w:rsid w:val="00E23B9F"/>
    <w:rsid w:val="00E244A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C1F"/>
    <w:rsid w:val="00E53D5D"/>
    <w:rsid w:val="00E542C9"/>
    <w:rsid w:val="00E544B0"/>
    <w:rsid w:val="00E54AE7"/>
    <w:rsid w:val="00E54BEC"/>
    <w:rsid w:val="00E5512D"/>
    <w:rsid w:val="00E55C67"/>
    <w:rsid w:val="00E55D80"/>
    <w:rsid w:val="00E5658B"/>
    <w:rsid w:val="00E565B9"/>
    <w:rsid w:val="00E56969"/>
    <w:rsid w:val="00E6050D"/>
    <w:rsid w:val="00E607E1"/>
    <w:rsid w:val="00E60A57"/>
    <w:rsid w:val="00E615AD"/>
    <w:rsid w:val="00E61670"/>
    <w:rsid w:val="00E6238C"/>
    <w:rsid w:val="00E6298D"/>
    <w:rsid w:val="00E62BE3"/>
    <w:rsid w:val="00E62E14"/>
    <w:rsid w:val="00E63322"/>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DE5"/>
    <w:rsid w:val="00E7601D"/>
    <w:rsid w:val="00E7647C"/>
    <w:rsid w:val="00E76F94"/>
    <w:rsid w:val="00E7709D"/>
    <w:rsid w:val="00E77EBB"/>
    <w:rsid w:val="00E8035A"/>
    <w:rsid w:val="00E807E5"/>
    <w:rsid w:val="00E80BF3"/>
    <w:rsid w:val="00E82077"/>
    <w:rsid w:val="00E820DF"/>
    <w:rsid w:val="00E82A77"/>
    <w:rsid w:val="00E83390"/>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2C4"/>
    <w:rsid w:val="00E93DFC"/>
    <w:rsid w:val="00E94410"/>
    <w:rsid w:val="00E944A7"/>
    <w:rsid w:val="00E94F1F"/>
    <w:rsid w:val="00E94F6D"/>
    <w:rsid w:val="00E950DA"/>
    <w:rsid w:val="00E95107"/>
    <w:rsid w:val="00E9511A"/>
    <w:rsid w:val="00E952BB"/>
    <w:rsid w:val="00E95AA7"/>
    <w:rsid w:val="00E95CAA"/>
    <w:rsid w:val="00E974D3"/>
    <w:rsid w:val="00E977D8"/>
    <w:rsid w:val="00E97808"/>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6AD"/>
    <w:rsid w:val="00EA6203"/>
    <w:rsid w:val="00EA665A"/>
    <w:rsid w:val="00EA66AD"/>
    <w:rsid w:val="00EA6B20"/>
    <w:rsid w:val="00EA6E85"/>
    <w:rsid w:val="00EA79A8"/>
    <w:rsid w:val="00EA7F87"/>
    <w:rsid w:val="00EB04D8"/>
    <w:rsid w:val="00EB055B"/>
    <w:rsid w:val="00EB0900"/>
    <w:rsid w:val="00EB0B08"/>
    <w:rsid w:val="00EB0C5B"/>
    <w:rsid w:val="00EB1BEB"/>
    <w:rsid w:val="00EB1C62"/>
    <w:rsid w:val="00EB1C95"/>
    <w:rsid w:val="00EB1DC4"/>
    <w:rsid w:val="00EB2425"/>
    <w:rsid w:val="00EB2A06"/>
    <w:rsid w:val="00EB2AAB"/>
    <w:rsid w:val="00EB2BFA"/>
    <w:rsid w:val="00EB31C3"/>
    <w:rsid w:val="00EB371E"/>
    <w:rsid w:val="00EB38BA"/>
    <w:rsid w:val="00EB3AA6"/>
    <w:rsid w:val="00EB3D91"/>
    <w:rsid w:val="00EB3E70"/>
    <w:rsid w:val="00EB40F9"/>
    <w:rsid w:val="00EB4272"/>
    <w:rsid w:val="00EB4EDA"/>
    <w:rsid w:val="00EB5539"/>
    <w:rsid w:val="00EB5F28"/>
    <w:rsid w:val="00EB6437"/>
    <w:rsid w:val="00EB6D20"/>
    <w:rsid w:val="00EB71EB"/>
    <w:rsid w:val="00EB71EE"/>
    <w:rsid w:val="00EB74E8"/>
    <w:rsid w:val="00EB753E"/>
    <w:rsid w:val="00EB7816"/>
    <w:rsid w:val="00EB7A13"/>
    <w:rsid w:val="00EC0433"/>
    <w:rsid w:val="00EC0578"/>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59EA"/>
    <w:rsid w:val="00ED5AFC"/>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92"/>
    <w:rsid w:val="00F11257"/>
    <w:rsid w:val="00F11331"/>
    <w:rsid w:val="00F1143A"/>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1AA"/>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C84"/>
    <w:rsid w:val="00F401A5"/>
    <w:rsid w:val="00F40876"/>
    <w:rsid w:val="00F408E9"/>
    <w:rsid w:val="00F40FFA"/>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BB4"/>
    <w:rsid w:val="00F56D86"/>
    <w:rsid w:val="00F5701C"/>
    <w:rsid w:val="00F577F4"/>
    <w:rsid w:val="00F5796F"/>
    <w:rsid w:val="00F57B20"/>
    <w:rsid w:val="00F6043C"/>
    <w:rsid w:val="00F60769"/>
    <w:rsid w:val="00F6086C"/>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43D"/>
    <w:rsid w:val="00F7081B"/>
    <w:rsid w:val="00F70D3C"/>
    <w:rsid w:val="00F70EFF"/>
    <w:rsid w:val="00F70FF7"/>
    <w:rsid w:val="00F71479"/>
    <w:rsid w:val="00F7188A"/>
    <w:rsid w:val="00F7233B"/>
    <w:rsid w:val="00F72793"/>
    <w:rsid w:val="00F72833"/>
    <w:rsid w:val="00F72C65"/>
    <w:rsid w:val="00F72C9E"/>
    <w:rsid w:val="00F738B7"/>
    <w:rsid w:val="00F73A7A"/>
    <w:rsid w:val="00F73E19"/>
    <w:rsid w:val="00F7435E"/>
    <w:rsid w:val="00F746E1"/>
    <w:rsid w:val="00F756AB"/>
    <w:rsid w:val="00F75E69"/>
    <w:rsid w:val="00F7620E"/>
    <w:rsid w:val="00F76342"/>
    <w:rsid w:val="00F764FD"/>
    <w:rsid w:val="00F7684D"/>
    <w:rsid w:val="00F76981"/>
    <w:rsid w:val="00F76DAE"/>
    <w:rsid w:val="00F76E3D"/>
    <w:rsid w:val="00F7752B"/>
    <w:rsid w:val="00F7769B"/>
    <w:rsid w:val="00F77997"/>
    <w:rsid w:val="00F77D86"/>
    <w:rsid w:val="00F8046B"/>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386"/>
    <w:rsid w:val="00F9143F"/>
    <w:rsid w:val="00F914A4"/>
    <w:rsid w:val="00F914E6"/>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9F"/>
    <w:rsid w:val="00F967D1"/>
    <w:rsid w:val="00F96A98"/>
    <w:rsid w:val="00F96DC9"/>
    <w:rsid w:val="00F96EE4"/>
    <w:rsid w:val="00F97093"/>
    <w:rsid w:val="00F97BF4"/>
    <w:rsid w:val="00F97C10"/>
    <w:rsid w:val="00FA0238"/>
    <w:rsid w:val="00FA06BA"/>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B3E"/>
    <w:rsid w:val="00FB23A7"/>
    <w:rsid w:val="00FB2DA1"/>
    <w:rsid w:val="00FB3926"/>
    <w:rsid w:val="00FB3E67"/>
    <w:rsid w:val="00FB4140"/>
    <w:rsid w:val="00FB4545"/>
    <w:rsid w:val="00FB496C"/>
    <w:rsid w:val="00FB4A23"/>
    <w:rsid w:val="00FB4CD2"/>
    <w:rsid w:val="00FB4F99"/>
    <w:rsid w:val="00FB5418"/>
    <w:rsid w:val="00FB591D"/>
    <w:rsid w:val="00FB5B0D"/>
    <w:rsid w:val="00FB5FBF"/>
    <w:rsid w:val="00FB6272"/>
    <w:rsid w:val="00FB62F1"/>
    <w:rsid w:val="00FB64C6"/>
    <w:rsid w:val="00FB6788"/>
    <w:rsid w:val="00FB696E"/>
    <w:rsid w:val="00FB6BC9"/>
    <w:rsid w:val="00FB6C18"/>
    <w:rsid w:val="00FB7207"/>
    <w:rsid w:val="00FB798C"/>
    <w:rsid w:val="00FB7E9D"/>
    <w:rsid w:val="00FC0318"/>
    <w:rsid w:val="00FC0A33"/>
    <w:rsid w:val="00FC0CBD"/>
    <w:rsid w:val="00FC0EFF"/>
    <w:rsid w:val="00FC0FE9"/>
    <w:rsid w:val="00FC13E6"/>
    <w:rsid w:val="00FC16F6"/>
    <w:rsid w:val="00FC17E1"/>
    <w:rsid w:val="00FC1940"/>
    <w:rsid w:val="00FC1E3B"/>
    <w:rsid w:val="00FC2054"/>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E1"/>
    <w:rsid w:val="00FD79F2"/>
    <w:rsid w:val="00FD7AC0"/>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32C4"/>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19-01-00be-pdt-phy-preamble-puncture.docx" TargetMode="External"/><Relationship Id="rId671" Type="http://schemas.openxmlformats.org/officeDocument/2006/relationships/hyperlink" Target="https://mentor.ieee.org/802.11/dcn/20/11-20-0105-07-00be-link-latency-statistics-of-multi-band-operations-in-eht.pptx" TargetMode="External"/><Relationship Id="rId769" Type="http://schemas.openxmlformats.org/officeDocument/2006/relationships/hyperlink" Target="https://imat.ieee.org/attendance" TargetMode="External"/><Relationship Id="rId21" Type="http://schemas.openxmlformats.org/officeDocument/2006/relationships/hyperlink" Target="https://mentor.ieee.org/802.11/dcn/20/11-20-1399-00-00be-on-joint-c-sr-and-c-ofdma-m-ap-transmission.pptx" TargetMode="External"/><Relationship Id="rId324" Type="http://schemas.openxmlformats.org/officeDocument/2006/relationships/hyperlink" Target="https://mentor.ieee.org/802.11/dcn/20/11-20-0997-41-00be-tgbe-spec-text-volunteers-and-status.docx" TargetMode="External"/><Relationship Id="rId531" Type="http://schemas.openxmlformats.org/officeDocument/2006/relationships/hyperlink" Target="https://mentor.ieee.org/802.11/dcn/20/11-20-1409-02-00be-pdt-mac-sta-id.docx" TargetMode="External"/><Relationship Id="rId629" Type="http://schemas.openxmlformats.org/officeDocument/2006/relationships/hyperlink" Target="https://mentor.ieee.org/802.11/dcn/20/11-20-1375-01-00be-eht-nltf-design.pptx" TargetMode="External"/><Relationship Id="rId170" Type="http://schemas.openxmlformats.org/officeDocument/2006/relationships/hyperlink" Target="https://mentor.ieee.org/802.11/dcn/20/11-20-1407-02-00be-pdt-mac-mlo-soft-ap-mld-operation.docx" TargetMode="External"/><Relationship Id="rId836" Type="http://schemas.openxmlformats.org/officeDocument/2006/relationships/hyperlink" Target="http://standards.ieee.org/develop/policies/antitrust.pdf" TargetMode="External"/><Relationship Id="rId268" Type="http://schemas.openxmlformats.org/officeDocument/2006/relationships/hyperlink" Target="https://mentor.ieee.org/802.11/dcn/20/11-20-1300-08-00be-pdt-mac-mlo-multi-link-setup-usage-and-rules-of-ml-ie.docx" TargetMode="External"/><Relationship Id="rId475" Type="http://schemas.openxmlformats.org/officeDocument/2006/relationships/hyperlink" Target="https://mentor.ieee.org/802.11/dcn/20/11-20-0772-02-00be-multi-link-element-format.pptx" TargetMode="External"/><Relationship Id="rId682" Type="http://schemas.openxmlformats.org/officeDocument/2006/relationships/hyperlink" Target="https://mentor.ieee.org/802.11/dcn/20/11-20-1187-00-00be-multi-link-setup-discussion.pptx" TargetMode="External"/><Relationship Id="rId32" Type="http://schemas.openxmlformats.org/officeDocument/2006/relationships/hyperlink" Target="https://mentor.ieee.org/802.11/dcn/20/11-20-0968-00-00be-multi-link-rts-cts-operations-with-non-str-sta-mld.pptx" TargetMode="External"/><Relationship Id="rId128" Type="http://schemas.openxmlformats.org/officeDocument/2006/relationships/hyperlink" Target="https://mentor.ieee.org/802.11/dcn/20/11-20-1223-01-00be-subcarrier-grouping-for-eht.pptx" TargetMode="External"/><Relationship Id="rId335" Type="http://schemas.openxmlformats.org/officeDocument/2006/relationships/hyperlink" Target="https://mentor.ieee.org/802.11/dcn/20/11-20-1359-04-00be-pdt-mac-eht-operation-element.docx" TargetMode="External"/><Relationship Id="rId542" Type="http://schemas.openxmlformats.org/officeDocument/2006/relationships/hyperlink" Target="https://mentor.ieee.org/802.11/dcn/20/11-20-0993-07-00be-sync-ml-operations-of-non-str-device.pptx" TargetMode="External"/><Relationship Id="rId181" Type="http://schemas.openxmlformats.org/officeDocument/2006/relationships/hyperlink" Target="https://mentor.ieee.org/802.11/dcn/20/11-20-0669-05-00be-mld-transition.pptx" TargetMode="External"/><Relationship Id="rId402" Type="http://schemas.openxmlformats.org/officeDocument/2006/relationships/hyperlink" Target="https://mentor.ieee.org/802.11/dcn/20/11-20-1315-05-00be-draft-text-for-support-for-large-bandwidth.docx" TargetMode="External"/><Relationship Id="rId847" Type="http://schemas.openxmlformats.org/officeDocument/2006/relationships/hyperlink" Target="http://standards.ieee.org/board/pat/pat-slideset.ppt" TargetMode="External"/><Relationship Id="rId279" Type="http://schemas.openxmlformats.org/officeDocument/2006/relationships/hyperlink" Target="https://mentor.ieee.org/802.11/dcn/20/11-20-1332-02-00be-pdt-mac-mlo-bss-parameter-update.docx" TargetMode="External"/><Relationship Id="rId486" Type="http://schemas.openxmlformats.org/officeDocument/2006/relationships/hyperlink" Target="https://mentor.ieee.org/802.11/dcn/20/11-20-1067-00-00be-traffic-indication-of-latency-sensitive-application.pptx" TargetMode="External"/><Relationship Id="rId693" Type="http://schemas.openxmlformats.org/officeDocument/2006/relationships/hyperlink" Target="https://mentor.ieee.org/802.11/dcn/20/11-20-1115-00-00be-mld-ap-power-saving-ps-considerations.pptx" TargetMode="External"/><Relationship Id="rId707" Type="http://schemas.openxmlformats.org/officeDocument/2006/relationships/hyperlink" Target="mailto:sschelstraete@quantenna.com" TargetMode="External"/><Relationship Id="rId43" Type="http://schemas.openxmlformats.org/officeDocument/2006/relationships/hyperlink" Target="https://mentor.ieee.org/802.11/dcn/20/11-20-1141-00-00be-restrictions-on-mld-probe.pptx" TargetMode="External"/><Relationship Id="rId139" Type="http://schemas.openxmlformats.org/officeDocument/2006/relationships/hyperlink" Target="https://mentor.ieee.org/802.11/dcn/20/11-20-1310-00-00be-coding-bit-in-mu-mimo.pptx" TargetMode="External"/><Relationship Id="rId346" Type="http://schemas.openxmlformats.org/officeDocument/2006/relationships/hyperlink" Target="https://mentor.ieee.org/802.11/dcn/20/11-20-1231-03-00be-pdt-phy-beamforming.docx" TargetMode="External"/><Relationship Id="rId553" Type="http://schemas.openxmlformats.org/officeDocument/2006/relationships/hyperlink" Target="https://mentor.ieee.org/802.11/dcn/20/11-20-1067-00-00be-traffic-indication-of-latency-sensitive-application.pptx" TargetMode="External"/><Relationship Id="rId760" Type="http://schemas.openxmlformats.org/officeDocument/2006/relationships/hyperlink" Target="mailto:aasterja@qti.qualcomm.com" TargetMode="External"/><Relationship Id="rId192" Type="http://schemas.openxmlformats.org/officeDocument/2006/relationships/hyperlink" Target="https://mentor.ieee.org/802.11/dcn/20/11-20-1355-02-00be-access-mechanisms-to-meet-the-requirements-of-low-latency-traffics.pptx" TargetMode="External"/><Relationship Id="rId206" Type="http://schemas.openxmlformats.org/officeDocument/2006/relationships/hyperlink" Target="mailto:patcom@ieee.org" TargetMode="External"/><Relationship Id="rId413" Type="http://schemas.openxmlformats.org/officeDocument/2006/relationships/hyperlink" Target="https://mentor.ieee.org/802.11/dcn/20/11-20-1466-00-00be-pdt-phy-eht-sounding-ndp.docx" TargetMode="External"/><Relationship Id="rId858" Type="http://schemas.openxmlformats.org/officeDocument/2006/relationships/hyperlink" Target="https://mentor.ieee.org/802-ec/dcn/17/ec-17-0090-22-0PNP-ieee-802-lmsc-operations-manual.pdf" TargetMode="External"/><Relationship Id="rId497" Type="http://schemas.openxmlformats.org/officeDocument/2006/relationships/hyperlink" Target="https://mentor.ieee.org/802.11/dcn/20/11-20-1171-01-00be-multi-link-ap-network-reference-model-discussion.pptx" TargetMode="External"/><Relationship Id="rId620" Type="http://schemas.openxmlformats.org/officeDocument/2006/relationships/hyperlink" Target="https://mentor.ieee.org/802.11/dcn/20/11-20-1178-00-00be-discussions-on-mu-mimo-signaling.pptx" TargetMode="External"/><Relationship Id="rId718" Type="http://schemas.openxmlformats.org/officeDocument/2006/relationships/hyperlink" Target="https://imat.ieee.org/attendance" TargetMode="External"/><Relationship Id="rId357" Type="http://schemas.openxmlformats.org/officeDocument/2006/relationships/hyperlink" Target="https://mentor.ieee.org/802.11/dcn/20/11-20-1339-05-00be-pdt-phy-data-field-coding.docx" TargetMode="External"/><Relationship Id="rId54" Type="http://schemas.openxmlformats.org/officeDocument/2006/relationships/hyperlink" Target="https://mentor.ieee.org/802.11/dcn/20/11-20-1402-00-00be-issues-on-mld-power-saving.pptx" TargetMode="External"/><Relationship Id="rId217" Type="http://schemas.openxmlformats.org/officeDocument/2006/relationships/hyperlink" Target="https://mentor.ieee.org/802.11/dcn/20/11-20-1260-04-00be-pdt-phy-eht-stf.docx" TargetMode="External"/><Relationship Id="rId564" Type="http://schemas.openxmlformats.org/officeDocument/2006/relationships/hyperlink" Target="https://mentor.ieee.org/802.11/dcn/20/11-20-1171-01-00be-multi-link-ap-network-reference-model-discussion.pptx" TargetMode="External"/><Relationship Id="rId771" Type="http://schemas.openxmlformats.org/officeDocument/2006/relationships/hyperlink" Target="mailto:jeongki.kim@lge.com" TargetMode="External"/><Relationship Id="rId869" Type="http://schemas.openxmlformats.org/officeDocument/2006/relationships/theme" Target="theme/theme1.xml"/><Relationship Id="rId424" Type="http://schemas.openxmlformats.org/officeDocument/2006/relationships/hyperlink" Target="https://mentor.ieee.org/802.11/dcn/20/11-20-1174-00-00be-e-sig-with-different-puncturing-patterns.pptx" TargetMode="External"/><Relationship Id="rId631" Type="http://schemas.openxmlformats.org/officeDocument/2006/relationships/hyperlink" Target="https://mentor.ieee.org/802.11/dcn/20/11-20-1132-00-00be-thoughts-on-extended-range-preamble.pptx" TargetMode="External"/><Relationship Id="rId729" Type="http://schemas.openxmlformats.org/officeDocument/2006/relationships/hyperlink" Target="https://mentor.ieee.org/802.11/dcn/20/11-20-1435-01-00be-eht-ndpa-frame-design.pptx" TargetMode="External"/><Relationship Id="rId270" Type="http://schemas.openxmlformats.org/officeDocument/2006/relationships/hyperlink" Target="https://mentor.ieee.org/802.11/dcn/20/11-20-1359-02-00be-pdt-mac-eht-operation-element.docx" TargetMode="External"/><Relationship Id="rId65" Type="http://schemas.openxmlformats.org/officeDocument/2006/relationships/hyperlink" Target="https://mentor.ieee.org/802.11/dcn/20/11-20-1310-00-00be-coding-bit-in-mu-mimo.pptx" TargetMode="External"/><Relationship Id="rId130" Type="http://schemas.openxmlformats.org/officeDocument/2006/relationships/hyperlink" Target="https://mentor.ieee.org/802.11/dcn/20/11-20-1180-00-00be-spectrum-mask-requirement-for-punctured-transmission.pptx" TargetMode="External"/><Relationship Id="rId368" Type="http://schemas.openxmlformats.org/officeDocument/2006/relationships/hyperlink" Target="https://mentor.ieee.org/802.11/dcn/20/11-20-1436-00-00be-ndpa-and-mimo-control-field-design-for-eht.pptx" TargetMode="External"/><Relationship Id="rId575" Type="http://schemas.openxmlformats.org/officeDocument/2006/relationships/hyperlink" Target="https://mentor.ieee.org/802.11/dcn/20/11-20-1293-01-00be-pdt-phy-scope-and-eht-phy-functions.docx" TargetMode="External"/><Relationship Id="rId782" Type="http://schemas.openxmlformats.org/officeDocument/2006/relationships/hyperlink" Target="https://imat.ieee.org/attendance" TargetMode="External"/><Relationship Id="rId228" Type="http://schemas.openxmlformats.org/officeDocument/2006/relationships/hyperlink" Target="https://mentor.ieee.org/802.11/dcn/20/11-20-1371-04-00be-pdt-phy-subcarriers-and-resource-allocation-for-wideband.docx" TargetMode="External"/><Relationship Id="rId435" Type="http://schemas.openxmlformats.org/officeDocument/2006/relationships/hyperlink" Target="https://mentor.ieee.org/802-ec/dcn/16/ec-16-0180-05-00EC-ieee-802-participation-slide.pptx" TargetMode="External"/><Relationship Id="rId642" Type="http://schemas.openxmlformats.org/officeDocument/2006/relationships/hyperlink" Target="mailto:jeongki.kim@lge.com" TargetMode="External"/><Relationship Id="rId281" Type="http://schemas.openxmlformats.org/officeDocument/2006/relationships/hyperlink" Target="https://mentor.ieee.org/802.11/dcn/20/11-20-1407-02-00be-pdt-mac-mlo-soft-ap-mld-operation.docx" TargetMode="External"/><Relationship Id="rId502" Type="http://schemas.openxmlformats.org/officeDocument/2006/relationships/hyperlink" Target="mailto:patcom@ieee.org" TargetMode="External"/><Relationship Id="rId34" Type="http://schemas.openxmlformats.org/officeDocument/2006/relationships/hyperlink" Target="https://mentor.ieee.org/802.11/dcn/20/11-20-1052-00-00be-eht-bss-follow-up-eht-bss-operating-parameter-update.pptx" TargetMode="External"/><Relationship Id="rId76" Type="http://schemas.openxmlformats.org/officeDocument/2006/relationships/hyperlink" Target="https://mentor.ieee.org/802.11/dcn/20/11-20-1446-00-00be-pilot-polarities-for-small-m-rus.pptx" TargetMode="External"/><Relationship Id="rId141" Type="http://schemas.openxmlformats.org/officeDocument/2006/relationships/hyperlink" Target="https://mentor.ieee.org/802.11/dcn/20/11-20-1317-00-00be-sig-contents-discussion-for-eht-sounding-ndp.pptx" TargetMode="External"/><Relationship Id="rId379" Type="http://schemas.openxmlformats.org/officeDocument/2006/relationships/hyperlink" Target="https://mentor.ieee.org/802.11/dcn/20/11-20-1153-03-00be-pdt-phy-timing-related-parameters.docx" TargetMode="External"/><Relationship Id="rId544" Type="http://schemas.openxmlformats.org/officeDocument/2006/relationships/hyperlink" Target="https://mentor.ieee.org/802.11/dcn/20/11-20-0974-01-00be-channel-access-for-str-ap-mld-with-non-str-non-ap-mld.pptx" TargetMode="External"/><Relationship Id="rId586" Type="http://schemas.openxmlformats.org/officeDocument/2006/relationships/hyperlink" Target="https://mentor.ieee.org/802.11/dcn/20/11-20-1229-03-00be-pdt-phy-channel-numbering-and-channelization.docx" TargetMode="External"/><Relationship Id="rId751" Type="http://schemas.openxmlformats.org/officeDocument/2006/relationships/hyperlink" Target="https://imat.ieee.org/attendance" TargetMode="External"/><Relationship Id="rId793" Type="http://schemas.openxmlformats.org/officeDocument/2006/relationships/hyperlink" Target="https://imat.ieee.org/attendance" TargetMode="External"/><Relationship Id="rId807" Type="http://schemas.openxmlformats.org/officeDocument/2006/relationships/hyperlink" Target="mailto:tianyu@apple.com" TargetMode="External"/><Relationship Id="rId849" Type="http://schemas.openxmlformats.org/officeDocument/2006/relationships/hyperlink" Target="http://standards.ieee.org/board/pat/faq.pdf" TargetMode="External"/><Relationship Id="rId7" Type="http://schemas.openxmlformats.org/officeDocument/2006/relationships/settings" Target="settings.xml"/><Relationship Id="rId183" Type="http://schemas.openxmlformats.org/officeDocument/2006/relationships/hyperlink" Target="https://mentor.ieee.org/802.11/dcn/20/11-20-0921-02-00be-discussion-about-str-capabilities-indication.pptx" TargetMode="External"/><Relationship Id="rId239" Type="http://schemas.openxmlformats.org/officeDocument/2006/relationships/hyperlink" Target="https://mentor.ieee.org/802.11/dcn/20/11-20-1275-04-00be-mac-pdt-mlo-ba-procedure.docx" TargetMode="External"/><Relationship Id="rId390" Type="http://schemas.openxmlformats.org/officeDocument/2006/relationships/hyperlink" Target="https://mentor.ieee.org/802.11/dcn/20/11-20-1276-07-00be-pdt-phy-eht-preamble-eht-sig.docx" TargetMode="External"/><Relationship Id="rId404" Type="http://schemas.openxmlformats.org/officeDocument/2006/relationships/hyperlink" Target="https://mentor.ieee.org/802.11/dcn/20/11-20-1351-03-00be-pdt-phy-pilot.docx" TargetMode="External"/><Relationship Id="rId446" Type="http://schemas.openxmlformats.org/officeDocument/2006/relationships/hyperlink" Target="https://mentor.ieee.org/802.11/dcn/20/11-20-1275-04-00be-mac-pdt-mlo-ba-procedure.docx" TargetMode="External"/><Relationship Id="rId611" Type="http://schemas.openxmlformats.org/officeDocument/2006/relationships/hyperlink" Target="https://mentor.ieee.org/802.11/dcn/20/11-20-1495-01-00be-pdt-of-eht-ltf-sequences.docx" TargetMode="External"/><Relationship Id="rId653" Type="http://schemas.openxmlformats.org/officeDocument/2006/relationships/hyperlink" Target="https://mentor.ieee.org/802.11/dcn/20/11-20-1299-06-00be-pdt-mac-mlo-multi-link-channel-access-str.docx" TargetMode="External"/><Relationship Id="rId250" Type="http://schemas.openxmlformats.org/officeDocument/2006/relationships/hyperlink" Target="https://mentor.ieee.org/802.11/dcn/20/11-20-0950-03-00be-partial-bandwidth-feedback-for-multi-ru.pptx" TargetMode="External"/><Relationship Id="rId292" Type="http://schemas.openxmlformats.org/officeDocument/2006/relationships/hyperlink" Target="https://mentor.ieee.org/802.11/dcn/20/11-20-0669-05-00be-mld-transition.pptx" TargetMode="External"/><Relationship Id="rId306" Type="http://schemas.openxmlformats.org/officeDocument/2006/relationships/hyperlink" Target="https://mentor.ieee.org/802.11/dcn/20/11-20-0903-00-00be-multi-link-group-addressed-data-frame-delivery-follow-up.pptx" TargetMode="External"/><Relationship Id="rId488" Type="http://schemas.openxmlformats.org/officeDocument/2006/relationships/hyperlink" Target="https://mentor.ieee.org/802.11/dcn/20/11-20-1355-02-00be-access-mechanisms-to-meet-the-requirements-of-low-latency-traffics.pptx" TargetMode="External"/><Relationship Id="rId695" Type="http://schemas.openxmlformats.org/officeDocument/2006/relationships/hyperlink" Target="https://mentor.ieee.org/802.11/dcn/20/11-20-1131-01-00be-multi-link-reference-model-discussion.pptx" TargetMode="External"/><Relationship Id="rId709" Type="http://schemas.openxmlformats.org/officeDocument/2006/relationships/hyperlink" Target="https://mentor.ieee.org/802.11/dcn/20/11-20-1160-05-00be-pdt-phy-mu-mimo.docx" TargetMode="External"/><Relationship Id="rId860" Type="http://schemas.openxmlformats.org/officeDocument/2006/relationships/hyperlink" Target="https://mentor.ieee.org/802-ec/dcn/17/ec-17-0120-27-0PNP-ieee-802-lmsc-chairs-guidelines.pdf" TargetMode="External"/><Relationship Id="rId45" Type="http://schemas.openxmlformats.org/officeDocument/2006/relationships/hyperlink" Target="https://mentor.ieee.org/802.11/dcn/20/11-20-1156-00-00be-contention-window-value-management-for-str-mld.pptx" TargetMode="External"/><Relationship Id="rId87" Type="http://schemas.openxmlformats.org/officeDocument/2006/relationships/hyperlink" Target="mailto:sschelstraete@quantenna.com" TargetMode="External"/><Relationship Id="rId110" Type="http://schemas.openxmlformats.org/officeDocument/2006/relationships/hyperlink" Target="https://mentor.ieee.org/802.11/dcn/20/11-20-1276-07-00be-pdt-phy-eht-preamble-eht-sig.docx" TargetMode="External"/><Relationship Id="rId348" Type="http://schemas.openxmlformats.org/officeDocument/2006/relationships/hyperlink" Target="https://mentor.ieee.org/802.11/dcn/20/11-20-1253-06-00be-pdt-phy-modulation-accuracy.docx" TargetMode="External"/><Relationship Id="rId513" Type="http://schemas.openxmlformats.org/officeDocument/2006/relationships/hyperlink" Target="https://mentor.ieee.org/802.11/dcn/20/11-20-1271-07-00be-pdt-mac-mlo-multi-link-channel-access-end-ppdu-alignment.docx" TargetMode="External"/><Relationship Id="rId555" Type="http://schemas.openxmlformats.org/officeDocument/2006/relationships/hyperlink" Target="https://mentor.ieee.org/802.11/dcn/20/11-20-1355-02-00be-access-mechanisms-to-meet-the-requirements-of-low-latency-traffics.pptx" TargetMode="External"/><Relationship Id="rId597" Type="http://schemas.openxmlformats.org/officeDocument/2006/relationships/hyperlink" Target="https://mentor.ieee.org/802.11/dcn/20/11-20-1351-05-00be-pdt-phy-pilot.docx" TargetMode="External"/><Relationship Id="rId720" Type="http://schemas.openxmlformats.org/officeDocument/2006/relationships/hyperlink" Target="mailto:dennis.sundman@ericsson.com" TargetMode="External"/><Relationship Id="rId762" Type="http://schemas.openxmlformats.org/officeDocument/2006/relationships/hyperlink" Target="https://mentor.ieee.org/802-ec/dcn/16/ec-16-0180-05-00EC-ieee-802-participation-slide.pptx" TargetMode="External"/><Relationship Id="rId818" Type="http://schemas.openxmlformats.org/officeDocument/2006/relationships/hyperlink" Target="https://imat.ieee.org/attendance" TargetMode="External"/><Relationship Id="rId152" Type="http://schemas.openxmlformats.org/officeDocument/2006/relationships/hyperlink" Target="https://mentor.ieee.org/802.11/dcn/20/11-20-1291-12-00be-pdt-mac-mlo-enhanced-multi-link-single-radio-operation.docx" TargetMode="External"/><Relationship Id="rId194" Type="http://schemas.openxmlformats.org/officeDocument/2006/relationships/hyperlink" Target="https://mentor.ieee.org/802.11/dcn/20/11-20-0881-00-00be-multi-link-individual-addressed-management-frame-delivery.pptx" TargetMode="External"/><Relationship Id="rId208" Type="http://schemas.openxmlformats.org/officeDocument/2006/relationships/hyperlink" Target="https://imat.ieee.org/attendance" TargetMode="External"/><Relationship Id="rId415" Type="http://schemas.openxmlformats.org/officeDocument/2006/relationships/hyperlink" Target="https://mentor.ieee.org/802.11/dcn/20/11-20-1479-00-00be-pdt-phy-t-block.docx" TargetMode="External"/><Relationship Id="rId457" Type="http://schemas.openxmlformats.org/officeDocument/2006/relationships/hyperlink" Target="https://mentor.ieee.org/802.11/dcn/20/11-20-1336-05-00be-11be-spec-text-for-mlo-ba-share-and-extension-of-sn-space.docx" TargetMode="External"/><Relationship Id="rId622" Type="http://schemas.openxmlformats.org/officeDocument/2006/relationships/hyperlink" Target="https://mentor.ieee.org/802.11/dcn/20/11-20-1206-00-00be-discussions-on-papr-reduction-methods-for-dup-mode.pptx" TargetMode="External"/><Relationship Id="rId261" Type="http://schemas.openxmlformats.org/officeDocument/2006/relationships/hyperlink" Target="https://mentor.ieee.org/802.11/dcn/20/11-20-1255-04-00be-pdt-mac-mlo-discovery-discovery-procedures-including-probing-and-rnr.docx" TargetMode="External"/><Relationship Id="rId499" Type="http://schemas.openxmlformats.org/officeDocument/2006/relationships/hyperlink" Target="https://mentor.ieee.org/802.11/dcn/20/11-20-0967-00-00be-multi-user-triggered-p2p-transmissionmulti-user-triggered-p2p-transmission.pptx" TargetMode="External"/><Relationship Id="rId664" Type="http://schemas.openxmlformats.org/officeDocument/2006/relationships/hyperlink" Target="https://mentor.ieee.org/802.11/dcn/20/11-20-1407-05-00be-pdt-mac-mlo-soft-ap-mld-operation.docx" TargetMode="External"/><Relationship Id="rId14" Type="http://schemas.openxmlformats.org/officeDocument/2006/relationships/hyperlink" Target="https://mentor.ieee.org/802.11/dcn/20/11-20-0840-00-00be-backward-compatible-eht-trigger-frame.pptx" TargetMode="External"/><Relationship Id="rId56" Type="http://schemas.openxmlformats.org/officeDocument/2006/relationships/hyperlink" Target="https://mentor.ieee.org/802.11/dcn/20/11-20-1165-00-00be-spectrum-mask-for-puncturing.pptx" TargetMode="External"/><Relationship Id="rId317" Type="http://schemas.openxmlformats.org/officeDocument/2006/relationships/hyperlink" Target="mailto:patcom@ieee.org" TargetMode="External"/><Relationship Id="rId359" Type="http://schemas.openxmlformats.org/officeDocument/2006/relationships/hyperlink" Target="https://mentor.ieee.org/802.11/dcn/20/11-20-1340-02-00be-pdt-phy-packet-extension.docx" TargetMode="External"/><Relationship Id="rId524" Type="http://schemas.openxmlformats.org/officeDocument/2006/relationships/hyperlink" Target="https://mentor.ieee.org/802.11/dcn/20/11-20-1333-02-00be-pdt-mac-mlo-discovery-ml-ie-usage-rules-in-the-context-of-discovery.docx" TargetMode="External"/><Relationship Id="rId566" Type="http://schemas.openxmlformats.org/officeDocument/2006/relationships/hyperlink" Target="https://mentor.ieee.org/802.11/dcn/20/11-20-0967-00-00be-multi-user-triggered-p2p-transmissionmulti-user-triggered-p2p-transmission.pptx" TargetMode="External"/><Relationship Id="rId731" Type="http://schemas.openxmlformats.org/officeDocument/2006/relationships/hyperlink" Target="mailto:patcom@ieee.org" TargetMode="External"/><Relationship Id="rId773" Type="http://schemas.openxmlformats.org/officeDocument/2006/relationships/hyperlink" Target="mailto:patcom@ieee.org" TargetMode="External"/><Relationship Id="rId98" Type="http://schemas.openxmlformats.org/officeDocument/2006/relationships/hyperlink" Target="https://mentor.ieee.org/802.11/dcn/20/11-20-1254-06-00be-pdt-phy-receive-specification-general-and-receiver-minimum-input-sensitivity-and-channel-rejection.docx" TargetMode="External"/><Relationship Id="rId121" Type="http://schemas.openxmlformats.org/officeDocument/2006/relationships/hyperlink" Target="https://mentor.ieee.org/802.11/dcn/20/11-20-1447-01-00be-pdt-subcarriers-and-resource-allocation-for-multiple-rus.docx" TargetMode="External"/><Relationship Id="rId163" Type="http://schemas.openxmlformats.org/officeDocument/2006/relationships/hyperlink" Target="https://mentor.ieee.org/802.11/dcn/20/11-20-1281-02-00be-pdt-mac-txop-bandwidth-signaling.docx" TargetMode="External"/><Relationship Id="rId219" Type="http://schemas.openxmlformats.org/officeDocument/2006/relationships/hyperlink" Target="https://mentor.ieee.org/802.11/dcn/20/11-20-1231-03-00be-pdt-phy-beamforming.docx" TargetMode="External"/><Relationship Id="rId370" Type="http://schemas.openxmlformats.org/officeDocument/2006/relationships/hyperlink" Target="https://mentor.ieee.org/802-ec/dcn/16/ec-16-0180-05-00EC-ieee-802-participation-slide.pptx" TargetMode="External"/><Relationship Id="rId426" Type="http://schemas.openxmlformats.org/officeDocument/2006/relationships/hyperlink" Target="https://mentor.ieee.org/802.11/dcn/20/11-20-1178-00-00be-discussions-on-mu-mimo-signaling.pptx" TargetMode="External"/><Relationship Id="rId633" Type="http://schemas.openxmlformats.org/officeDocument/2006/relationships/hyperlink" Target="https://mentor.ieee.org/802.11/dcn/20/11-20-1322-00-00be-phy-signaling-methodology-for-11be-releases.pptx" TargetMode="External"/><Relationship Id="rId829" Type="http://schemas.openxmlformats.org/officeDocument/2006/relationships/hyperlink" Target="http://standards.ieee.org/develop/policies/opman/sect6.html" TargetMode="External"/><Relationship Id="rId230" Type="http://schemas.openxmlformats.org/officeDocument/2006/relationships/hyperlink" Target="https://mentor.ieee.org/802.11/dcn/20/11-20-1339-05-00be-pdt-phy-data-field-coding.docx" TargetMode="External"/><Relationship Id="rId468" Type="http://schemas.openxmlformats.org/officeDocument/2006/relationships/hyperlink" Target="https://mentor.ieee.org/802.11/dcn/20/11-20-1440-02-00be-pdt-mac-mlo-enhanced-multi-link-operation-mode.docx" TargetMode="External"/><Relationship Id="rId675" Type="http://schemas.openxmlformats.org/officeDocument/2006/relationships/hyperlink" Target="https://mentor.ieee.org/802.11/dcn/20/11-20-0993-07-00be-sync-ml-operations-of-non-str-device.pptx" TargetMode="External"/><Relationship Id="rId840" Type="http://schemas.openxmlformats.org/officeDocument/2006/relationships/hyperlink" Target="http://standards.ieee.org/faqs/affiliation.html" TargetMode="External"/><Relationship Id="rId25" Type="http://schemas.openxmlformats.org/officeDocument/2006/relationships/hyperlink" Target="https://mentor.ieee.org/802.11/dcn/20/11-20-0362-01-00be-proposals-on-ampdu-ba-mechanisms.pptx" TargetMode="External"/><Relationship Id="rId67" Type="http://schemas.openxmlformats.org/officeDocument/2006/relationships/hyperlink" Target="https://mentor.ieee.org/802.11/dcn/20/11-20-1317-00-00be-sig-contents-discussion-for-eht-sounding-ndp.pptx" TargetMode="External"/><Relationship Id="rId272" Type="http://schemas.openxmlformats.org/officeDocument/2006/relationships/hyperlink" Target="https://mentor.ieee.org/802.11/dcn/20/11-20-1309-04-00be-proposed-draft-specification-for-ml-general-mld-authentication-mld-association-and-ml-setup.docx" TargetMode="External"/><Relationship Id="rId328" Type="http://schemas.openxmlformats.org/officeDocument/2006/relationships/hyperlink" Target="https://mentor.ieee.org/802.11/dcn/20/11-20-1261-01-00be-pdt-mac-mlo-retransmissions.docx" TargetMode="External"/><Relationship Id="rId535" Type="http://schemas.openxmlformats.org/officeDocument/2006/relationships/hyperlink" Target="https://mentor.ieee.org/802.11/dcn/20/11-20-1445-02-00be-pdt-mac-mlo-setup-security.docx" TargetMode="External"/><Relationship Id="rId577" Type="http://schemas.openxmlformats.org/officeDocument/2006/relationships/hyperlink" Target="https://mentor.ieee.org/802.11/dcn/20/11-20-1160-04-00be-pdt-phy-mu-mimo.docx" TargetMode="External"/><Relationship Id="rId700" Type="http://schemas.openxmlformats.org/officeDocument/2006/relationships/hyperlink" Target="https://mentor.ieee.org/802.11/dcn/20/11-20-1005-01-00be-yet-another-fast-link-adaptation-attempt.pptx" TargetMode="External"/><Relationship Id="rId742" Type="http://schemas.openxmlformats.org/officeDocument/2006/relationships/hyperlink" Target="mailto:liwen.chu@nxp.com" TargetMode="External"/><Relationship Id="rId132" Type="http://schemas.openxmlformats.org/officeDocument/2006/relationships/hyperlink" Target="https://mentor.ieee.org/802.11/dcn/20/11-20-1174-00-00be-e-sig-with-different-puncturing-patterns.pptx" TargetMode="External"/><Relationship Id="rId174" Type="http://schemas.openxmlformats.org/officeDocument/2006/relationships/hyperlink" Target="https://mentor.ieee.org/802.11/dcn/20/11-20-1440-00-00be-pdt-mac-mlo-enhanced-multi-link-operation-mode.docx" TargetMode="External"/><Relationship Id="rId381" Type="http://schemas.openxmlformats.org/officeDocument/2006/relationships/hyperlink" Target="https://mentor.ieee.org/802.11/dcn/20/11-20-1349-03-00be-pdt-constellation-mapping.docx" TargetMode="External"/><Relationship Id="rId602" Type="http://schemas.openxmlformats.org/officeDocument/2006/relationships/hyperlink" Target="https://mentor.ieee.org/802.11/dcn/20/11-20-1448-04-00be-pdt-resource-unit-interleaving-for-rus-and-multipe-rus.docx" TargetMode="External"/><Relationship Id="rId784" Type="http://schemas.openxmlformats.org/officeDocument/2006/relationships/hyperlink" Target="mailto:liwen.chu@nxp.com" TargetMode="External"/><Relationship Id="rId241" Type="http://schemas.openxmlformats.org/officeDocument/2006/relationships/hyperlink" Target="https://mentor.ieee.org/802.11/dcn/20/11-20-1300-08-00be-pdt-mac-mlo-multi-link-setup-usage-and-rules-of-ml-ie.docx" TargetMode="External"/><Relationship Id="rId437" Type="http://schemas.openxmlformats.org/officeDocument/2006/relationships/hyperlink" Target="https://imat.ieee.org/attendance" TargetMode="External"/><Relationship Id="rId479" Type="http://schemas.openxmlformats.org/officeDocument/2006/relationships/hyperlink" Target="https://mentor.ieee.org/802.11/dcn/20/11-20-0921-02-00be-discussion-about-str-capabilities-indication.pptx" TargetMode="External"/><Relationship Id="rId644" Type="http://schemas.openxmlformats.org/officeDocument/2006/relationships/hyperlink" Target="https://mentor.ieee.org/802.11/dcn/20/11-20-1256-03-00be-pdt-mac-mlo-tid-mapping-link-management-default-mode-and-enablement.docx" TargetMode="External"/><Relationship Id="rId686" Type="http://schemas.openxmlformats.org/officeDocument/2006/relationships/hyperlink" Target="https://mentor.ieee.org/802.11/dcn/20/11-20-1067-00-00be-traffic-indication-of-latency-sensitive-application.pptx" TargetMode="External"/><Relationship Id="rId851" Type="http://schemas.openxmlformats.org/officeDocument/2006/relationships/hyperlink" Target="http://standards.ieee.org/board/pat/pat-slideset.ppt" TargetMode="External"/><Relationship Id="rId36" Type="http://schemas.openxmlformats.org/officeDocument/2006/relationships/hyperlink" Target="https://mentor.ieee.org/802.11/dcn/20/11-20-1060-00-00be-discussion-on-multi-link-with-multiple-ap-mlds.pptx" TargetMode="External"/><Relationship Id="rId283" Type="http://schemas.openxmlformats.org/officeDocument/2006/relationships/hyperlink" Target="https://mentor.ieee.org/802.11/dcn/20/11-20-1434-00-00be-pdt-for-ns-ep-priority-access.docx" TargetMode="External"/><Relationship Id="rId339" Type="http://schemas.openxmlformats.org/officeDocument/2006/relationships/hyperlink" Target="https://mentor.ieee.org/802.11/dcn/20/11-20-1293-01-00be-pdt-phy-scope-and-eht-phy-functions.docx" TargetMode="External"/><Relationship Id="rId490" Type="http://schemas.openxmlformats.org/officeDocument/2006/relationships/hyperlink" Target="https://mentor.ieee.org/802.11/dcn/20/11-20-0881-00-00be-multi-link-individual-addressed-management-frame-delivery.pptx" TargetMode="External"/><Relationship Id="rId504" Type="http://schemas.openxmlformats.org/officeDocument/2006/relationships/hyperlink" Target="https://imat.ieee.org/attendance" TargetMode="External"/><Relationship Id="rId546" Type="http://schemas.openxmlformats.org/officeDocument/2006/relationships/hyperlink" Target="https://mentor.ieee.org/802.11/dcn/20/11-20-1009-03-00be-multi-link-hidden-terminal-followup.pptx" TargetMode="External"/><Relationship Id="rId711" Type="http://schemas.openxmlformats.org/officeDocument/2006/relationships/hyperlink" Target="https://mentor.ieee.org/802-ec/dcn/16/ec-16-0180-05-00EC-ieee-802-participation-slide.pptx" TargetMode="External"/><Relationship Id="rId753" Type="http://schemas.openxmlformats.org/officeDocument/2006/relationships/hyperlink" Target="mailto:jeongki.kim@lge.com" TargetMode="External"/><Relationship Id="rId78" Type="http://schemas.openxmlformats.org/officeDocument/2006/relationships/hyperlink" Target="https://mentor.ieee.org/802.11/dcn/20/11-20-1424-01-00be-abbreviation-and-definitions-related-to-str.pptx" TargetMode="External"/><Relationship Id="rId101" Type="http://schemas.openxmlformats.org/officeDocument/2006/relationships/hyperlink" Target="https://mentor.ieee.org/802.11/dcn/20/11-20-1329-02-00be-pdt-eht-preamble-l-stf-l-ltf-l-sig-and-rl-sig.docx" TargetMode="External"/><Relationship Id="rId143" Type="http://schemas.openxmlformats.org/officeDocument/2006/relationships/hyperlink" Target="https://mentor.ieee.org/802-ec/dcn/16/ec-16-0180-05-00EC-ieee-802-participation-slide.pptx" TargetMode="External"/><Relationship Id="rId185" Type="http://schemas.openxmlformats.org/officeDocument/2006/relationships/hyperlink" Target="https://mentor.ieee.org/802.11/dcn/20/11-20-1044-00-00be-mlo-tid-to-link-mapping-negotiation.pptx" TargetMode="External"/><Relationship Id="rId350" Type="http://schemas.openxmlformats.org/officeDocument/2006/relationships/hyperlink" Target="https://mentor.ieee.org/802.11/dcn/20/11-20-1229-03-00be-pdt-phy-channel-numbering-and-channelization.docx" TargetMode="External"/><Relationship Id="rId406" Type="http://schemas.openxmlformats.org/officeDocument/2006/relationships/hyperlink" Target="https://mentor.ieee.org/802.11/dcn/20/11-20-1404-02-00be-pdt-phy-support-for-non-ht-ht-vht-he-format-and-regulatory.doc" TargetMode="External"/><Relationship Id="rId588" Type="http://schemas.openxmlformats.org/officeDocument/2006/relationships/hyperlink" Target="https://mentor.ieee.org/802.11/dcn/20/11-20-1329-02-00be-pdt-eht-preamble-l-stf-l-ltf-l-sig-and-rl-sig.docx" TargetMode="External"/><Relationship Id="rId795" Type="http://schemas.openxmlformats.org/officeDocument/2006/relationships/hyperlink" Target="mailto:jeongki.kim@lge.com" TargetMode="External"/><Relationship Id="rId809" Type="http://schemas.openxmlformats.org/officeDocument/2006/relationships/hyperlink" Target="mailto:patcom@ieee.org" TargetMode="External"/><Relationship Id="rId9" Type="http://schemas.openxmlformats.org/officeDocument/2006/relationships/footnotes" Target="footnotes.xml"/><Relationship Id="rId210" Type="http://schemas.openxmlformats.org/officeDocument/2006/relationships/hyperlink" Target="mailto:dennis.sundman@ericsson.com" TargetMode="External"/><Relationship Id="rId392" Type="http://schemas.openxmlformats.org/officeDocument/2006/relationships/hyperlink" Target="https://mentor.ieee.org/802.11/dcn/20/11-20-1338-06-00be-pdt-phy-eht-modulation-and-coding-eht-mcss.docx" TargetMode="External"/><Relationship Id="rId448" Type="http://schemas.openxmlformats.org/officeDocument/2006/relationships/hyperlink" Target="https://mentor.ieee.org/802.11/dcn/20/11-20-1300-08-00be-pdt-mac-mlo-multi-link-setup-usage-and-rules-of-ml-ie.docx" TargetMode="External"/><Relationship Id="rId613" Type="http://schemas.openxmlformats.org/officeDocument/2006/relationships/hyperlink" Target="https://mentor.ieee.org/802.11/dcn/20/11-20-1161-00-00be-eht-punctured-ndp-and-partial-bandwidth-feedback.pptx" TargetMode="External"/><Relationship Id="rId655" Type="http://schemas.openxmlformats.org/officeDocument/2006/relationships/hyperlink" Target="https://mentor.ieee.org/802.11/dcn/20/11-20-1353-05-00be-pdt-mac-eht-bss-operation.docx" TargetMode="External"/><Relationship Id="rId697" Type="http://schemas.openxmlformats.org/officeDocument/2006/relationships/hyperlink" Target="https://mentor.ieee.org/802.11/dcn/20/11-20-1171-01-00be-multi-link-ap-network-reference-model-discussion.pptx" TargetMode="External"/><Relationship Id="rId820" Type="http://schemas.openxmlformats.org/officeDocument/2006/relationships/hyperlink" Target="mailto:sschelstraete@quantenna.com" TargetMode="External"/><Relationship Id="rId862" Type="http://schemas.openxmlformats.org/officeDocument/2006/relationships/hyperlink" Target="https://mentor.ieee.org/802-ec/dcn/16/ec-16-0180-05-00EC-ieee-802-participation-slide.pptx" TargetMode="External"/><Relationship Id="rId252" Type="http://schemas.openxmlformats.org/officeDocument/2006/relationships/hyperlink" Target="https://mentor.ieee.org/802.11/dcn/20/11-20-1435-01-00be-eht-ndpa-frame-design.pptx" TargetMode="External"/><Relationship Id="rId294" Type="http://schemas.openxmlformats.org/officeDocument/2006/relationships/hyperlink" Target="https://mentor.ieee.org/802.11/dcn/20/11-20-0921-02-00be-discussion-about-str-capabilities-indication.pptx" TargetMode="External"/><Relationship Id="rId308" Type="http://schemas.openxmlformats.org/officeDocument/2006/relationships/hyperlink" Target="https://mentor.ieee.org/802.11/dcn/20/11-20-1115-00-00be-mld-ap-power-saving-ps-considerations.pptx" TargetMode="External"/><Relationship Id="rId515" Type="http://schemas.openxmlformats.org/officeDocument/2006/relationships/hyperlink" Target="https://mentor.ieee.org/802.11/dcn/20/11-20-1270-04-00be-pdt-mac-mlo-power-save-procedures.docx" TargetMode="External"/><Relationship Id="rId722" Type="http://schemas.openxmlformats.org/officeDocument/2006/relationships/hyperlink" Target="https://mentor.ieee.org/802.11/dcn/20/11-20-0831-00-00be-trigger-frame-for-frequency-domain-a-ppdu-support.pptx" TargetMode="External"/><Relationship Id="rId47" Type="http://schemas.openxmlformats.org/officeDocument/2006/relationships/hyperlink" Target="https://mentor.ieee.org/802.11/dcn/20/11-20-1187-00-00be-multi-link-setup-discussion.pptx" TargetMode="External"/><Relationship Id="rId89" Type="http://schemas.openxmlformats.org/officeDocument/2006/relationships/hyperlink" Target="https://mentor.ieee.org/802.11/dcn/20/11-20-1295-01-00be-pdt-phy-overview-of-the-ppdu-enconding-process.docx" TargetMode="External"/><Relationship Id="rId112" Type="http://schemas.openxmlformats.org/officeDocument/2006/relationships/hyperlink" Target="https://mentor.ieee.org/802.11/dcn/20/11-20-1371-04-00be-pdt-phy-subcarriers-and-resource-allocation-for-wideband.docx" TargetMode="External"/><Relationship Id="rId154" Type="http://schemas.openxmlformats.org/officeDocument/2006/relationships/hyperlink" Target="https://mentor.ieee.org/802.11/dcn/20/11-20-1275-04-00be-mac-pdt-mlo-ba-procedure.docx" TargetMode="External"/><Relationship Id="rId361" Type="http://schemas.openxmlformats.org/officeDocument/2006/relationships/hyperlink" Target="https://mentor.ieee.org/802.11/dcn/20/11-20-0840-00-00be-backward-compatible-eht-trigger-frame.pptx" TargetMode="External"/><Relationship Id="rId557" Type="http://schemas.openxmlformats.org/officeDocument/2006/relationships/hyperlink" Target="https://mentor.ieee.org/802.11/dcn/20/11-20-0881-00-00be-multi-link-individual-addressed-management-frame-delivery.pptx" TargetMode="External"/><Relationship Id="rId599" Type="http://schemas.openxmlformats.org/officeDocument/2006/relationships/hyperlink" Target="https://mentor.ieee.org/802.11/dcn/20/11-20-1403-04-00be-pdt-phy-txvector-rxvector-trigvector-config-vector.doc" TargetMode="External"/><Relationship Id="rId764" Type="http://schemas.openxmlformats.org/officeDocument/2006/relationships/hyperlink" Target="https://imat.ieee.org/attendance" TargetMode="External"/><Relationship Id="rId196" Type="http://schemas.openxmlformats.org/officeDocument/2006/relationships/hyperlink" Target="https://mentor.ieee.org/802.11/dcn/20/11-20-1060-00-00be-discussion-on-multi-link-with-multiple-ap-mlds.pptx" TargetMode="External"/><Relationship Id="rId417" Type="http://schemas.openxmlformats.org/officeDocument/2006/relationships/hyperlink" Target="https://mentor.ieee.org/802.11/dcn/20/11-20-1495-01-00be-pdt-of-eht-ltf-sequences.docx" TargetMode="External"/><Relationship Id="rId459" Type="http://schemas.openxmlformats.org/officeDocument/2006/relationships/hyperlink" Target="https://mentor.ieee.org/802.11/dcn/20/11-20-1292-05-00be-pdt-mac-mlo-power-save-traffic-indication.docx" TargetMode="External"/><Relationship Id="rId624" Type="http://schemas.openxmlformats.org/officeDocument/2006/relationships/hyperlink" Target="https://mentor.ieee.org/802.11/dcn/20/11-20-1259-00-00be-puncturing-patterns-for-ofdma.pptx" TargetMode="External"/><Relationship Id="rId666" Type="http://schemas.openxmlformats.org/officeDocument/2006/relationships/hyperlink" Target="https://mentor.ieee.org/802.11/dcn/20/11-20-1408-00-00be-pdt-mac-txop-preamble-puncturing.docx" TargetMode="External"/><Relationship Id="rId831" Type="http://schemas.openxmlformats.org/officeDocument/2006/relationships/hyperlink" Target="mailto:patcom@ieee.org" TargetMode="External"/><Relationship Id="rId16" Type="http://schemas.openxmlformats.org/officeDocument/2006/relationships/hyperlink" Target="https://mentor.ieee.org/802.11/dcn/20/11-20-0950-02-00be-partial-bandwidth-feedback-for-multi-ru.pptx" TargetMode="External"/><Relationship Id="rId221" Type="http://schemas.openxmlformats.org/officeDocument/2006/relationships/hyperlink" Target="https://mentor.ieee.org/802.11/dcn/20/11-20-1253-06-00be-pdt-phy-modulation-accuracy.docx" TargetMode="External"/><Relationship Id="rId263" Type="http://schemas.openxmlformats.org/officeDocument/2006/relationships/hyperlink" Target="https://mentor.ieee.org/802.11/dcn/20/11-20-1261-01-00be-pdt-mac-mlo-retransmissions.docx" TargetMode="External"/><Relationship Id="rId319" Type="http://schemas.openxmlformats.org/officeDocument/2006/relationships/hyperlink" Target="https://imat.ieee.org/attendance" TargetMode="External"/><Relationship Id="rId470" Type="http://schemas.openxmlformats.org/officeDocument/2006/relationships/hyperlink" Target="https://mentor.ieee.org/802.11/dcn/20/11-20-1411-01-00be-pdt-mac-mlo-group-addressed-data-frame.docx" TargetMode="External"/><Relationship Id="rId526" Type="http://schemas.openxmlformats.org/officeDocument/2006/relationships/hyperlink" Target="https://mentor.ieee.org/802.11/dcn/20/11-20-1320-05-00be-pdt-mac-mlo-multi-link-channel-access-capability-signaling.docx" TargetMode="External"/><Relationship Id="rId58" Type="http://schemas.openxmlformats.org/officeDocument/2006/relationships/hyperlink" Target="https://mentor.ieee.org/802.11/dcn/20/11-20-1178-00-00be-discussions-on-mu-mimo-signaling.pptx" TargetMode="External"/><Relationship Id="rId123" Type="http://schemas.openxmlformats.org/officeDocument/2006/relationships/hyperlink" Target="https://mentor.ieee.org/802.11/dcn/20/11-20-1452-00-00be-pdt-segment-parser.docx" TargetMode="External"/><Relationship Id="rId330" Type="http://schemas.openxmlformats.org/officeDocument/2006/relationships/hyperlink" Target="https://mentor.ieee.org/802.11/dcn/20/11-20-1271-07-00be-pdt-mac-mlo-multi-link-channel-access-end-ppdu-alignment.docx" TargetMode="External"/><Relationship Id="rId568" Type="http://schemas.openxmlformats.org/officeDocument/2006/relationships/hyperlink" Target="https://mentor.ieee.org/802.11/dcn/20/11-20-1052-00-00be-eht-bss-follow-up-eht-bss-operating-parameter-update.pptx" TargetMode="External"/><Relationship Id="rId733" Type="http://schemas.openxmlformats.org/officeDocument/2006/relationships/hyperlink" Target="https://imat.ieee.org/attendance" TargetMode="External"/><Relationship Id="rId775" Type="http://schemas.openxmlformats.org/officeDocument/2006/relationships/hyperlink" Target="https://imat.ieee.org/attendance" TargetMode="External"/><Relationship Id="rId165" Type="http://schemas.openxmlformats.org/officeDocument/2006/relationships/hyperlink" Target="https://mentor.ieee.org/802.11/dcn/20/11-20-1371-00-00be-pdt-phy-subcarriers-and-resource-allocation-for-wideband.docx" TargetMode="External"/><Relationship Id="rId372" Type="http://schemas.openxmlformats.org/officeDocument/2006/relationships/hyperlink" Target="https://imat.ieee.org/attendance" TargetMode="External"/><Relationship Id="rId428" Type="http://schemas.openxmlformats.org/officeDocument/2006/relationships/hyperlink" Target="https://mentor.ieee.org/802.11/dcn/20/11-20-1206-00-00be-discussions-on-papr-reduction-methods-for-dup-mode.pptx" TargetMode="External"/><Relationship Id="rId635" Type="http://schemas.openxmlformats.org/officeDocument/2006/relationships/hyperlink" Target="https://mentor.ieee.org/802.11/dcn/20/11-20-1441-01-00be-ru-restriction-for-20mhz-operation.pptx" TargetMode="External"/><Relationship Id="rId677" Type="http://schemas.openxmlformats.org/officeDocument/2006/relationships/hyperlink" Target="https://mentor.ieee.org/802.11/dcn/20/11-20-0974-01-00be-channel-access-for-str-ap-mld-with-non-str-non-ap-mld.pptx" TargetMode="External"/><Relationship Id="rId800" Type="http://schemas.openxmlformats.org/officeDocument/2006/relationships/hyperlink" Target="https://imat.ieee.org/attendance" TargetMode="External"/><Relationship Id="rId842" Type="http://schemas.openxmlformats.org/officeDocument/2006/relationships/hyperlink" Target="http://standards.ieee.org/resources/antitrust-guidelines.pdf" TargetMode="External"/><Relationship Id="rId232" Type="http://schemas.openxmlformats.org/officeDocument/2006/relationships/hyperlink" Target="https://mentor.ieee.org/802.11/dcn/20/11-20-1340-02-00be-pdt-phy-packet-extension.docx" TargetMode="External"/><Relationship Id="rId274" Type="http://schemas.openxmlformats.org/officeDocument/2006/relationships/hyperlink" Target="https://mentor.ieee.org/802.11/dcn/20/11-20-1336-02-00be-11be-spec-text-for-mlo-ba-share-and-extension-of-sn-space.docx" TargetMode="External"/><Relationship Id="rId481" Type="http://schemas.openxmlformats.org/officeDocument/2006/relationships/hyperlink" Target="https://mentor.ieee.org/802.11/dcn/20/11-20-1044-00-00be-mlo-tid-to-link-mapping-negotiation.pptx" TargetMode="External"/><Relationship Id="rId702" Type="http://schemas.openxmlformats.org/officeDocument/2006/relationships/hyperlink" Target="mailto:patcom@ieee.org" TargetMode="External"/><Relationship Id="rId27" Type="http://schemas.openxmlformats.org/officeDocument/2006/relationships/hyperlink" Target="https://mentor.ieee.org/802.11/dcn/20/11-20-0675-00-00be-buffer-management-for-multi-link-device.pptx" TargetMode="External"/><Relationship Id="rId69" Type="http://schemas.openxmlformats.org/officeDocument/2006/relationships/hyperlink" Target="https://mentor.ieee.org/802.11/dcn/20/11-20-1331-00-00be-eht-pre-fec-padding-and-packet-extension.pptx" TargetMode="External"/><Relationship Id="rId134" Type="http://schemas.openxmlformats.org/officeDocument/2006/relationships/hyperlink" Target="https://mentor.ieee.org/802.11/dcn/20/11-20-1178-00-00be-discussions-on-mu-mimo-signaling.pptx" TargetMode="External"/><Relationship Id="rId537" Type="http://schemas.openxmlformats.org/officeDocument/2006/relationships/hyperlink" Target="https://mentor.ieee.org/802.11/dcn/20/11-20-1431-00-00be-proposed-draft-specification-for-individual-addressed-data-delivery-without-ba-negotiation.docx" TargetMode="External"/><Relationship Id="rId579" Type="http://schemas.openxmlformats.org/officeDocument/2006/relationships/hyperlink" Target="https://mentor.ieee.org/802.11/dcn/20/11-20-1153-03-00be-pdt-phy-timing-related-parameters.docx" TargetMode="External"/><Relationship Id="rId744" Type="http://schemas.openxmlformats.org/officeDocument/2006/relationships/hyperlink" Target="https://mentor.ieee.org/802-ec/dcn/16/ec-16-0180-05-00EC-ieee-802-participation-slide.pptx" TargetMode="External"/><Relationship Id="rId786"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20/11-20-1467-00-00be-bw320-signaling.pptx" TargetMode="External"/><Relationship Id="rId176" Type="http://schemas.openxmlformats.org/officeDocument/2006/relationships/hyperlink" Target="https://mentor.ieee.org/802.11/dcn/20/11-20-0105-07-00be-link-latency-statistics-of-multi-band-operations-in-eht.pptx" TargetMode="External"/><Relationship Id="rId341" Type="http://schemas.openxmlformats.org/officeDocument/2006/relationships/hyperlink" Target="https://mentor.ieee.org/802.11/dcn/20/11-20-1160-04-00be-pdt-phy-mu-mimo.docx" TargetMode="External"/><Relationship Id="rId383" Type="http://schemas.openxmlformats.org/officeDocument/2006/relationships/hyperlink" Target="https://mentor.ieee.org/802.11/dcn/20/11-20-1252-02-00be-pdt-phy-frequency-tolerance.docx" TargetMode="External"/><Relationship Id="rId439" Type="http://schemas.openxmlformats.org/officeDocument/2006/relationships/hyperlink" Target="mailto:liwen.chu@nxp.com" TargetMode="External"/><Relationship Id="rId590" Type="http://schemas.openxmlformats.org/officeDocument/2006/relationships/hyperlink" Target="https://mentor.ieee.org/802.11/dcn/20/11-20-1276-07-00be-pdt-phy-eht-preamble-eht-sig.docx" TargetMode="External"/><Relationship Id="rId604" Type="http://schemas.openxmlformats.org/officeDocument/2006/relationships/hyperlink" Target="https://mentor.ieee.org/802.11/dcn/20/11-20-1307-01-00be-pdt-phy-introduction-to-eht-phy.docx" TargetMode="External"/><Relationship Id="rId646" Type="http://schemas.openxmlformats.org/officeDocument/2006/relationships/hyperlink" Target="https://mentor.ieee.org/802.11/dcn/20/11-20-1272-01-00be-pdt-mac-mlo-multiple-bssid-procedure.docx" TargetMode="External"/><Relationship Id="rId811" Type="http://schemas.openxmlformats.org/officeDocument/2006/relationships/hyperlink" Target="https://imat.ieee.org/attendance" TargetMode="External"/><Relationship Id="rId201" Type="http://schemas.openxmlformats.org/officeDocument/2006/relationships/hyperlink" Target="https://mentor.ieee.org/802.11/dcn/20/11-20-1171-01-00be-multi-link-ap-network-reference-model-discussion.pptx" TargetMode="External"/><Relationship Id="rId243" Type="http://schemas.openxmlformats.org/officeDocument/2006/relationships/hyperlink" Target="https://mentor.ieee.org/802.11/dcn/20/11-20-0764-01-00be-trigger-consideration.pptx" TargetMode="External"/><Relationship Id="rId285" Type="http://schemas.openxmlformats.org/officeDocument/2006/relationships/hyperlink" Target="https://mentor.ieee.org/802.11/dcn/20/11-20-1440-00-00be-pdt-mac-mlo-enhanced-multi-link-operation-mode.docx" TargetMode="External"/><Relationship Id="rId450" Type="http://schemas.openxmlformats.org/officeDocument/2006/relationships/hyperlink" Target="https://mentor.ieee.org/802.11/dcn/20/11-20-1359-04-00be-pdt-mac-eht-operation-element.docx" TargetMode="External"/><Relationship Id="rId506" Type="http://schemas.openxmlformats.org/officeDocument/2006/relationships/hyperlink" Target="mailto:jeongki.kim@lge.com" TargetMode="External"/><Relationship Id="rId688" Type="http://schemas.openxmlformats.org/officeDocument/2006/relationships/hyperlink" Target="https://mentor.ieee.org/802.11/dcn/20/11-20-1355-02-00be-access-mechanisms-to-meet-the-requirements-of-low-latency-traffics.pptx" TargetMode="External"/><Relationship Id="rId853" Type="http://schemas.openxmlformats.org/officeDocument/2006/relationships/hyperlink" Target="http://standards.ieee.org/board/pat/pat-slideset.ppt" TargetMode="External"/><Relationship Id="rId38" Type="http://schemas.openxmlformats.org/officeDocument/2006/relationships/hyperlink" Target="https://mentor.ieee.org/802.11/dcn/20/11-20-1067-00-00be-traffic-indication-of-latency-sensitive-application.pptx" TargetMode="External"/><Relationship Id="rId103" Type="http://schemas.openxmlformats.org/officeDocument/2006/relationships/hyperlink" Target="https://mentor.ieee.org/802.11/dcn/20/11-20-1276-07-00be-pdt-phy-eht-preamble-eht-sig.docx" TargetMode="External"/><Relationship Id="rId310" Type="http://schemas.openxmlformats.org/officeDocument/2006/relationships/hyperlink" Target="https://mentor.ieee.org/802.11/dcn/20/11-20-1131-01-00be-multi-link-reference-model-discussion.pptx" TargetMode="External"/><Relationship Id="rId492" Type="http://schemas.openxmlformats.org/officeDocument/2006/relationships/hyperlink" Target="https://mentor.ieee.org/802.11/dcn/20/11-20-1060-00-00be-discussion-on-multi-link-with-multiple-ap-mlds.pptx" TargetMode="External"/><Relationship Id="rId548" Type="http://schemas.openxmlformats.org/officeDocument/2006/relationships/hyperlink" Target="https://mentor.ieee.org/802.11/dcn/20/11-20-1141-00-00be-restrictions-on-mld-probe.pptx" TargetMode="External"/><Relationship Id="rId713" Type="http://schemas.openxmlformats.org/officeDocument/2006/relationships/hyperlink" Target="https://imat.ieee.org/attendance" TargetMode="External"/><Relationship Id="rId755" Type="http://schemas.openxmlformats.org/officeDocument/2006/relationships/hyperlink" Target="mailto:patcom@ieee.org" TargetMode="External"/><Relationship Id="rId797" Type="http://schemas.openxmlformats.org/officeDocument/2006/relationships/hyperlink" Target="mailto:patcom@ieee.org" TargetMode="External"/><Relationship Id="rId91" Type="http://schemas.openxmlformats.org/officeDocument/2006/relationships/hyperlink" Target="https://mentor.ieee.org/802.11/dcn/20/11-20-1327-01-00be-pdt-eht-ppdu-format.docx" TargetMode="External"/><Relationship Id="rId145" Type="http://schemas.openxmlformats.org/officeDocument/2006/relationships/hyperlink" Target="https://imat.ieee.org/attendance" TargetMode="External"/><Relationship Id="rId187" Type="http://schemas.openxmlformats.org/officeDocument/2006/relationships/hyperlink" Target="https://mentor.ieee.org/802.11/dcn/20/11-20-1187-00-00be-multi-link-setup-discussion.pptx" TargetMode="External"/><Relationship Id="rId352" Type="http://schemas.openxmlformats.org/officeDocument/2006/relationships/hyperlink" Target="https://mentor.ieee.org/802.11/dcn/20/11-20-1329-02-00be-pdt-eht-preamble-l-stf-l-ltf-l-sig-and-rl-sig.docx" TargetMode="External"/><Relationship Id="rId394" Type="http://schemas.openxmlformats.org/officeDocument/2006/relationships/hyperlink" Target="https://mentor.ieee.org/802.11/dcn/20/11-20-1337-03-00be-pdt-phy-mathematical-description-of-signals.docx" TargetMode="External"/><Relationship Id="rId408" Type="http://schemas.openxmlformats.org/officeDocument/2006/relationships/hyperlink" Target="https://mentor.ieee.org/802.11/dcn/20/11-20-1448-04-00be-pdt-resource-unit-interleaving-for-rus-and-multipe-rus.docx" TargetMode="External"/><Relationship Id="rId615" Type="http://schemas.openxmlformats.org/officeDocument/2006/relationships/hyperlink" Target="https://mentor.ieee.org/802.11/dcn/20/11-20-1159-00-00be-11be-spectral-mask.pptx" TargetMode="External"/><Relationship Id="rId822" Type="http://schemas.openxmlformats.org/officeDocument/2006/relationships/hyperlink" Target="https://mentor.ieee.org/802-ec/dcn/16/ec-16-0180-05-00EC-ieee-802-participation-slide.pptx" TargetMode="External"/><Relationship Id="rId212" Type="http://schemas.openxmlformats.org/officeDocument/2006/relationships/hyperlink" Target="https://mentor.ieee.org/802.11/dcn/20/11-20-1293-01-00be-pdt-phy-scope-and-eht-phy-functions.docx" TargetMode="External"/><Relationship Id="rId254" Type="http://schemas.openxmlformats.org/officeDocument/2006/relationships/hyperlink" Target="mailto:patcom@ieee.org" TargetMode="External"/><Relationship Id="rId657" Type="http://schemas.openxmlformats.org/officeDocument/2006/relationships/hyperlink" Target="https://mentor.ieee.org/802.11/dcn/20/11-20-1281-04-00be-pdt-mac-txop-bandwidth-signaling.docx" TargetMode="External"/><Relationship Id="rId699" Type="http://schemas.openxmlformats.org/officeDocument/2006/relationships/hyperlink" Target="https://mentor.ieee.org/802.11/dcn/20/11-20-0967-00-00be-multi-user-triggered-p2p-transmissionmulti-user-triggered-p2p-transmission.pptx" TargetMode="External"/><Relationship Id="rId864" Type="http://schemas.openxmlformats.org/officeDocument/2006/relationships/hyperlink" Target="https://mentor.ieee.org/802.11/dcn/14/11-14-0629-22-0000-802-11-operations-manual.docx" TargetMode="External"/><Relationship Id="rId49" Type="http://schemas.openxmlformats.org/officeDocument/2006/relationships/hyperlink" Target="https://mentor.ieee.org/802.11/dcn/20/11-20-1221-00-00be-multi-link-channel-access-for-non-str-mld.pptx" TargetMode="External"/><Relationship Id="rId114" Type="http://schemas.openxmlformats.org/officeDocument/2006/relationships/hyperlink" Target="https://mentor.ieee.org/802.11/dcn/20/11-20-1339-04-00be-pdt-phy-data-field-coding.docx" TargetMode="External"/><Relationship Id="rId296" Type="http://schemas.openxmlformats.org/officeDocument/2006/relationships/hyperlink" Target="https://mentor.ieee.org/802.11/dcn/20/11-20-1044-00-00be-mlo-tid-to-link-mapping-negotiation.pptx" TargetMode="External"/><Relationship Id="rId461" Type="http://schemas.openxmlformats.org/officeDocument/2006/relationships/hyperlink" Target="https://mentor.ieee.org/802.11/dcn/20/11-20-1274-04-00be-mac-pdt-mlo-ml-ie-structure.docx" TargetMode="External"/><Relationship Id="rId517" Type="http://schemas.openxmlformats.org/officeDocument/2006/relationships/hyperlink" Target="https://mentor.ieee.org/802.11/dcn/20/11-20-1299-06-00be-pdt-mac-mlo-multi-link-channel-access-str.docx" TargetMode="External"/><Relationship Id="rId559" Type="http://schemas.openxmlformats.org/officeDocument/2006/relationships/hyperlink" Target="https://mentor.ieee.org/802.11/dcn/20/11-20-1060-00-00be-discussion-on-multi-link-with-multiple-ap-mlds.pptx" TargetMode="External"/><Relationship Id="rId724" Type="http://schemas.openxmlformats.org/officeDocument/2006/relationships/hyperlink" Target="https://mentor.ieee.org/802.11/dcn/20/11-20-1192-00-00be-tb-ppdu-format-signaling-in-trigger-frame.pptx" TargetMode="External"/><Relationship Id="rId766" Type="http://schemas.openxmlformats.org/officeDocument/2006/relationships/hyperlink" Target="mailto:sschelstraete@quantenna.com" TargetMode="External"/><Relationship Id="rId60" Type="http://schemas.openxmlformats.org/officeDocument/2006/relationships/hyperlink" Target="https://mentor.ieee.org/802.11/dcn/20/11-20-1191-00-00be-dup-mode-papr-reduction.pptx" TargetMode="External"/><Relationship Id="rId156" Type="http://schemas.openxmlformats.org/officeDocument/2006/relationships/hyperlink" Target="https://mentor.ieee.org/802.11/dcn/20/11-20-1300-08-00be-pdt-mac-mlo-multi-link-setup-usage-and-rules-of-ml-ie.docx" TargetMode="External"/><Relationship Id="rId198" Type="http://schemas.openxmlformats.org/officeDocument/2006/relationships/hyperlink" Target="https://mentor.ieee.org/802.11/dcn/20/11-20-1122-02-00be-802-11be-architecture-association-discussion.pptx" TargetMode="External"/><Relationship Id="rId321" Type="http://schemas.openxmlformats.org/officeDocument/2006/relationships/hyperlink" Target="mailto:dennis.sundman@ericsson.com" TargetMode="External"/><Relationship Id="rId363" Type="http://schemas.openxmlformats.org/officeDocument/2006/relationships/hyperlink" Target="https://mentor.ieee.org/802.11/dcn/20/11-20-1429-01-00be-enhanced-trigger-frame-for-eht-support.pptx" TargetMode="External"/><Relationship Id="rId419" Type="http://schemas.openxmlformats.org/officeDocument/2006/relationships/hyperlink" Target="https://mentor.ieee.org/802.11/dcn/20/11-20-1161-00-00be-eht-punctured-ndp-and-partial-bandwidth-feedback.pptx" TargetMode="External"/><Relationship Id="rId570" Type="http://schemas.openxmlformats.org/officeDocument/2006/relationships/hyperlink" Target="https://mentor.ieee.org/802-ec/dcn/16/ec-16-0180-05-00EC-ieee-802-participation-slide.pptx" TargetMode="External"/><Relationship Id="rId626" Type="http://schemas.openxmlformats.org/officeDocument/2006/relationships/hyperlink" Target="https://mentor.ieee.org/802.11/dcn/20/11-20-1311-00-00be-2x-320mhz-ltf-design.pptx" TargetMode="External"/><Relationship Id="rId223" Type="http://schemas.openxmlformats.org/officeDocument/2006/relationships/hyperlink" Target="https://mentor.ieee.org/802.11/dcn/20/11-20-1229-03-00be-pdt-phy-channel-numbering-and-channelization.docx" TargetMode="External"/><Relationship Id="rId430" Type="http://schemas.openxmlformats.org/officeDocument/2006/relationships/hyperlink" Target="https://mentor.ieee.org/802.11/dcn/20/11-20-1259-00-00be-puncturing-patterns-for-ofdma.pptx" TargetMode="External"/><Relationship Id="rId668" Type="http://schemas.openxmlformats.org/officeDocument/2006/relationships/hyperlink" Target="https://mentor.ieee.org/802.11/dcn/20/11-20-1445-02-00be-pdt-mac-mlo-setup-security.docx" TargetMode="External"/><Relationship Id="rId833" Type="http://schemas.openxmlformats.org/officeDocument/2006/relationships/hyperlink" Target="https://standards.ieee.org/develop/policies/bylaws/sb_bylaws.pdf" TargetMode="External"/><Relationship Id="rId18" Type="http://schemas.openxmlformats.org/officeDocument/2006/relationships/hyperlink" Target="https://mentor.ieee.org/802.11/dcn/20/11-20-1015-00-00be-eht-ndpa-frame-design-discussion.pptx" TargetMode="External"/><Relationship Id="rId265" Type="http://schemas.openxmlformats.org/officeDocument/2006/relationships/hyperlink" Target="https://mentor.ieee.org/802.11/dcn/20/11-20-1271-07-00be-pdt-mac-mlo-multi-link-channel-access-end-ppdu-alignment.docx" TargetMode="External"/><Relationship Id="rId472" Type="http://schemas.openxmlformats.org/officeDocument/2006/relationships/hyperlink" Target="https://mentor.ieee.org/802.11/dcn/20/11-20-0105-07-00be-link-latency-statistics-of-multi-band-operations-in-eht.pptx" TargetMode="External"/><Relationship Id="rId528" Type="http://schemas.openxmlformats.org/officeDocument/2006/relationships/hyperlink" Target="https://mentor.ieee.org/802.11/dcn/20/11-20-1332-02-00be-pdt-mac-mlo-bss-parameter-update.docx" TargetMode="External"/><Relationship Id="rId735" Type="http://schemas.openxmlformats.org/officeDocument/2006/relationships/hyperlink" Target="mailto:tianyu@apple.com" TargetMode="External"/><Relationship Id="rId125" Type="http://schemas.openxmlformats.org/officeDocument/2006/relationships/hyperlink" Target="https://mentor.ieee.org/802.11/dcn/20/11-20-1462-00-00be-pdt-phy-tx-mask.docx" TargetMode="External"/><Relationship Id="rId167" Type="http://schemas.openxmlformats.org/officeDocument/2006/relationships/hyperlink" Target="https://mentor.ieee.org/802.11/dcn/20/11-20-1274-00-00be-mac-pdt-mlo-ml-ie-structure.docx" TargetMode="External"/><Relationship Id="rId332" Type="http://schemas.openxmlformats.org/officeDocument/2006/relationships/hyperlink" Target="https://mentor.ieee.org/802.11/dcn/20/11-20-1270-04-00be-pdt-mac-mlo-power-save-procedures.docx" TargetMode="External"/><Relationship Id="rId374" Type="http://schemas.openxmlformats.org/officeDocument/2006/relationships/hyperlink" Target="mailto:sschelstraete@quantenna.com" TargetMode="External"/><Relationship Id="rId581" Type="http://schemas.openxmlformats.org/officeDocument/2006/relationships/hyperlink" Target="https://mentor.ieee.org/802.11/dcn/20/11-20-1349-03-00be-pdt-constellation-mapping.docx" TargetMode="External"/><Relationship Id="rId777" Type="http://schemas.openxmlformats.org/officeDocument/2006/relationships/hyperlink" Target="mailto:tianyu@apple.com" TargetMode="External"/><Relationship Id="rId71" Type="http://schemas.openxmlformats.org/officeDocument/2006/relationships/hyperlink" Target="https://mentor.ieee.org/802.11/dcn/20/11-20-1347-00-00be-lpi-ppdu-format.pptx" TargetMode="External"/><Relationship Id="rId234" Type="http://schemas.openxmlformats.org/officeDocument/2006/relationships/hyperlink" Target="https://mentor.ieee.org/802.11/dcn/20/11-20-1255-04-00be-pdt-mac-mlo-discovery-discovery-procedures-including-probing-and-rnr.docx" TargetMode="External"/><Relationship Id="rId637" Type="http://schemas.openxmlformats.org/officeDocument/2006/relationships/hyperlink" Target="https://mentor.ieee.org/802.11/dcn/20/11-20-1342-00-00be-eht-sounding-feedback-request-parameters.pptx" TargetMode="External"/><Relationship Id="rId679" Type="http://schemas.openxmlformats.org/officeDocument/2006/relationships/hyperlink" Target="https://mentor.ieee.org/802.11/dcn/20/11-20-1009-03-00be-multi-link-hidden-terminal-followup.pptx" TargetMode="External"/><Relationship Id="rId802" Type="http://schemas.openxmlformats.org/officeDocument/2006/relationships/hyperlink" Target="mailto:aasterja@qti.qualcomm.com" TargetMode="External"/><Relationship Id="rId844" Type="http://schemas.openxmlformats.org/officeDocument/2006/relationships/hyperlink" Target="http://standards.ieee.org/develop/policies/bylaws/sect6-7.html" TargetMode="External"/><Relationship Id="rId2" Type="http://schemas.openxmlformats.org/officeDocument/2006/relationships/customXml" Target="../customXml/item2.xml"/><Relationship Id="rId29" Type="http://schemas.openxmlformats.org/officeDocument/2006/relationships/hyperlink" Target="https://mentor.ieee.org/802.11/dcn/20/11-20-0903-00-00be-multi-link-group-addressed-data-frame-delivery-follow-up.pptx" TargetMode="External"/><Relationship Id="rId276" Type="http://schemas.openxmlformats.org/officeDocument/2006/relationships/hyperlink" Target="https://mentor.ieee.org/802.11/dcn/20/11-20-1292-05-00be-pdt-mac-mlo-power-save-traffic-indication.docx" TargetMode="External"/><Relationship Id="rId441" Type="http://schemas.openxmlformats.org/officeDocument/2006/relationships/hyperlink" Target="https://mentor.ieee.org/802.11/dcn/20/11-20-1255-04-00be-pdt-mac-mlo-discovery-discovery-procedures-including-probing-and-rnr.docx" TargetMode="External"/><Relationship Id="rId483" Type="http://schemas.openxmlformats.org/officeDocument/2006/relationships/hyperlink" Target="https://mentor.ieee.org/802.11/dcn/20/11-20-1187-00-00be-multi-link-setup-discussion.pptx" TargetMode="External"/><Relationship Id="rId539" Type="http://schemas.openxmlformats.org/officeDocument/2006/relationships/hyperlink" Target="https://mentor.ieee.org/802.11/dcn/20/11-20-1046-03-00be-prioritized-edca-channel-access-slot-management.pptx" TargetMode="External"/><Relationship Id="rId690" Type="http://schemas.openxmlformats.org/officeDocument/2006/relationships/hyperlink" Target="https://mentor.ieee.org/802.11/dcn/20/11-20-0881-00-00be-multi-link-individual-addressed-management-frame-delivery.pptx" TargetMode="External"/><Relationship Id="rId704" Type="http://schemas.openxmlformats.org/officeDocument/2006/relationships/hyperlink" Target="https://imat.ieee.org/attendance" TargetMode="External"/><Relationship Id="rId746" Type="http://schemas.openxmlformats.org/officeDocument/2006/relationships/hyperlink" Target="https://imat.ieee.org/attendance" TargetMode="External"/><Relationship Id="rId40" Type="http://schemas.openxmlformats.org/officeDocument/2006/relationships/hyperlink" Target="https://mentor.ieee.org/802.11/dcn/20/11-20-1115-00-00be-mld-ap-power-saving-ps-considerations.pptx" TargetMode="External"/><Relationship Id="rId136" Type="http://schemas.openxmlformats.org/officeDocument/2006/relationships/hyperlink" Target="https://mentor.ieee.org/802.11/dcn/20/11-20-1206-00-00be-discussions-on-papr-reduction-methods-for-dup-mode.pptx" TargetMode="External"/><Relationship Id="rId178" Type="http://schemas.openxmlformats.org/officeDocument/2006/relationships/hyperlink" Target="https://mentor.ieee.org/802.11/dcn/20/11-20-0712-04-00be-bqr-for-320mhz.pptx" TargetMode="External"/><Relationship Id="rId301" Type="http://schemas.openxmlformats.org/officeDocument/2006/relationships/hyperlink" Target="https://mentor.ieee.org/802.11/dcn/20/11-20-1067-00-00be-traffic-indication-of-latency-sensitive-application.pptx" TargetMode="External"/><Relationship Id="rId343" Type="http://schemas.openxmlformats.org/officeDocument/2006/relationships/hyperlink" Target="https://mentor.ieee.org/802.11/dcn/20/11-20-1153-03-00be-pdt-phy-timing-related-parameters.docx" TargetMode="External"/><Relationship Id="rId550" Type="http://schemas.openxmlformats.org/officeDocument/2006/relationships/hyperlink" Target="https://mentor.ieee.org/802.11/dcn/20/11-20-1246-00-00be-mlo-link-key-exchange-considerations.pptx" TargetMode="External"/><Relationship Id="rId788" Type="http://schemas.openxmlformats.org/officeDocument/2006/relationships/hyperlink" Target="https://imat.ieee.org/attendance" TargetMode="External"/><Relationship Id="rId82" Type="http://schemas.openxmlformats.org/officeDocument/2006/relationships/hyperlink" Target="mailto:patcom@ieee.org" TargetMode="External"/><Relationship Id="rId203" Type="http://schemas.openxmlformats.org/officeDocument/2006/relationships/hyperlink" Target="https://mentor.ieee.org/802.11/dcn/20/11-20-0967-00-00be-multi-user-triggered-p2p-transmissionmulti-user-triggered-p2p-transmission.pptx" TargetMode="External"/><Relationship Id="rId385" Type="http://schemas.openxmlformats.org/officeDocument/2006/relationships/hyperlink" Target="https://mentor.ieee.org/802.11/dcn/20/11-20-1254-06-00be-pdt-phy-receive-specification-general-and-receiver-minimum-input-sensitivity-and-channel-rejection.docx" TargetMode="External"/><Relationship Id="rId592" Type="http://schemas.openxmlformats.org/officeDocument/2006/relationships/hyperlink" Target="https://mentor.ieee.org/802.11/dcn/20/11-20-1338-06-00be-pdt-phy-eht-modulation-and-coding-eht-mcss.docx" TargetMode="External"/><Relationship Id="rId606" Type="http://schemas.openxmlformats.org/officeDocument/2006/relationships/hyperlink" Target="https://mentor.ieee.org/802.11/dcn/20/11-20-1464-00-00be-pdt-phy-u-sig.docx" TargetMode="External"/><Relationship Id="rId648" Type="http://schemas.openxmlformats.org/officeDocument/2006/relationships/hyperlink" Target="https://mentor.ieee.org/802.11/dcn/20/11-20-1291-12-00be-pdt-mac-mlo-enhanced-multi-link-single-radio-operation.docx" TargetMode="External"/><Relationship Id="rId813" Type="http://schemas.openxmlformats.org/officeDocument/2006/relationships/hyperlink" Target="mailto:jeongki.kim@lge.com" TargetMode="External"/><Relationship Id="rId855" Type="http://schemas.openxmlformats.org/officeDocument/2006/relationships/hyperlink" Target="http://standards.ieee.org/develop/policies/opman/sb_om.pdf" TargetMode="External"/><Relationship Id="rId245" Type="http://schemas.openxmlformats.org/officeDocument/2006/relationships/hyperlink" Target="https://mentor.ieee.org/802.11/dcn/20/11-20-0831-00-00be-trigger-frame-for-frequency-domain-a-ppdu-support.pptx" TargetMode="External"/><Relationship Id="rId287" Type="http://schemas.openxmlformats.org/officeDocument/2006/relationships/hyperlink" Target="https://mentor.ieee.org/802.11/dcn/20/11-20-0105-07-00be-link-latency-statistics-of-multi-band-operations-in-eht.pptx" TargetMode="External"/><Relationship Id="rId410" Type="http://schemas.openxmlformats.org/officeDocument/2006/relationships/hyperlink" Target="https://mentor.ieee.org/802.11/dcn/20/11-20-1307-01-00be-pdt-phy-introduction-to-eht-phy.docx" TargetMode="External"/><Relationship Id="rId452" Type="http://schemas.openxmlformats.org/officeDocument/2006/relationships/hyperlink" Target="https://mentor.ieee.org/802.11/dcn/20/11-20-1309-06-00be-proposed-draft-specification-for-ml-general-mld-authentication-mld-association-and-ml-setup.docx" TargetMode="External"/><Relationship Id="rId494" Type="http://schemas.openxmlformats.org/officeDocument/2006/relationships/hyperlink" Target="https://mentor.ieee.org/802.11/dcn/20/11-20-1122-02-00be-802-11be-architecture-association-discussion.pptx" TargetMode="External"/><Relationship Id="rId508" Type="http://schemas.openxmlformats.org/officeDocument/2006/relationships/hyperlink" Target="https://mentor.ieee.org/802.11/dcn/20/11-20-1256-03-00be-pdt-mac-mlo-tid-mapping-link-management-default-mode-and-enablement.docx" TargetMode="External"/><Relationship Id="rId715" Type="http://schemas.openxmlformats.org/officeDocument/2006/relationships/hyperlink" Target="mailto:liwen.chu@nxp.com" TargetMode="External"/><Relationship Id="rId105" Type="http://schemas.openxmlformats.org/officeDocument/2006/relationships/hyperlink" Target="https://mentor.ieee.org/802.11/dcn/20/11-20-1338-06-00be-pdt-phy-eht-modulation-and-coding-eht-mcss.docx" TargetMode="External"/><Relationship Id="rId147" Type="http://schemas.openxmlformats.org/officeDocument/2006/relationships/hyperlink" Target="mailto:liwen.chu@nxp.com" TargetMode="External"/><Relationship Id="rId312" Type="http://schemas.openxmlformats.org/officeDocument/2006/relationships/hyperlink" Target="https://mentor.ieee.org/802.11/dcn/20/11-20-1171-01-00be-multi-link-ap-network-reference-model-discussion.pptx" TargetMode="External"/><Relationship Id="rId354" Type="http://schemas.openxmlformats.org/officeDocument/2006/relationships/hyperlink" Target="https://mentor.ieee.org/802.11/dcn/20/11-20-1276-07-00be-pdt-phy-eht-preamble-eht-sig.docx" TargetMode="External"/><Relationship Id="rId757" Type="http://schemas.openxmlformats.org/officeDocument/2006/relationships/hyperlink" Target="https://imat.ieee.org/attendance" TargetMode="External"/><Relationship Id="rId799" Type="http://schemas.openxmlformats.org/officeDocument/2006/relationships/hyperlink" Target="https://imat.ieee.org/attendance" TargetMode="External"/><Relationship Id="rId51" Type="http://schemas.openxmlformats.org/officeDocument/2006/relationships/hyperlink" Target="https://mentor.ieee.org/802.11/dcn/20/11-20-1263-00-00be-non-str-blindness-rules-discussion.pptx" TargetMode="External"/><Relationship Id="rId93" Type="http://schemas.openxmlformats.org/officeDocument/2006/relationships/hyperlink" Target="https://mentor.ieee.org/802.11/dcn/20/11-20-1260-04-00be-pdt-phy-eht-stf.docx" TargetMode="External"/><Relationship Id="rId189" Type="http://schemas.openxmlformats.org/officeDocument/2006/relationships/hyperlink" Target="https://mentor.ieee.org/802.11/dcn/20/11-20-1041-00-00be-edca-queue-for-rta.pptx" TargetMode="External"/><Relationship Id="rId396" Type="http://schemas.openxmlformats.org/officeDocument/2006/relationships/hyperlink" Target="https://mentor.ieee.org/802.11/dcn/20/11-20-1315-06-00be-draft-text-for-support-for-large-bandwidth.docx" TargetMode="External"/><Relationship Id="rId561" Type="http://schemas.openxmlformats.org/officeDocument/2006/relationships/hyperlink" Target="https://mentor.ieee.org/802.11/dcn/20/11-20-1122-02-00be-802-11be-architecture-association-discussion.pptx" TargetMode="External"/><Relationship Id="rId617" Type="http://schemas.openxmlformats.org/officeDocument/2006/relationships/hyperlink" Target="https://mentor.ieee.org/802.11/dcn/20/11-20-1165-00-00be-spectrum-mask-for-puncturing.pptx" TargetMode="External"/><Relationship Id="rId659" Type="http://schemas.openxmlformats.org/officeDocument/2006/relationships/hyperlink" Target="https://mentor.ieee.org/802.11/dcn/20/11-20-1292-06-00be-pdt-mac-mlo-power-save-traffic-indication.docx" TargetMode="External"/><Relationship Id="rId824" Type="http://schemas.openxmlformats.org/officeDocument/2006/relationships/hyperlink" Target="https://imat.ieee.org/attendance" TargetMode="External"/><Relationship Id="rId866" Type="http://schemas.openxmlformats.org/officeDocument/2006/relationships/footer" Target="footer1.xml"/><Relationship Id="rId214" Type="http://schemas.openxmlformats.org/officeDocument/2006/relationships/hyperlink" Target="https://mentor.ieee.org/802.11/dcn/20/11-20-1160-04-00be-pdt-phy-mu-mimo.docx" TargetMode="External"/><Relationship Id="rId256" Type="http://schemas.openxmlformats.org/officeDocument/2006/relationships/hyperlink" Target="https://imat.ieee.org/attendance" TargetMode="External"/><Relationship Id="rId298" Type="http://schemas.openxmlformats.org/officeDocument/2006/relationships/hyperlink" Target="https://mentor.ieee.org/802.11/dcn/20/11-20-1187-00-00be-multi-link-setup-discussion.pptx" TargetMode="External"/><Relationship Id="rId421" Type="http://schemas.openxmlformats.org/officeDocument/2006/relationships/hyperlink" Target="https://mentor.ieee.org/802.11/dcn/20/11-20-1159-00-00be-11be-spectral-mask.pptx" TargetMode="External"/><Relationship Id="rId463" Type="http://schemas.openxmlformats.org/officeDocument/2006/relationships/hyperlink" Target="https://mentor.ieee.org/802.11/dcn/20/11-20-1333-01-00be-pdt-mac-mlo-discovery-ml-ie-usage-rules-in-the-context-of-discovery.docx" TargetMode="External"/><Relationship Id="rId519" Type="http://schemas.openxmlformats.org/officeDocument/2006/relationships/hyperlink" Target="https://mentor.ieee.org/802.11/dcn/20/11-20-1353-05-00be-pdt-mac-eht-bss-operation.docx" TargetMode="External"/><Relationship Id="rId670" Type="http://schemas.openxmlformats.org/officeDocument/2006/relationships/hyperlink" Target="https://mentor.ieee.org/802.11/dcn/20/11-20-1431-00-00be-proposed-draft-specification-for-individual-addressed-data-delivery-without-ba-negotiation.docx" TargetMode="External"/><Relationship Id="rId116" Type="http://schemas.openxmlformats.org/officeDocument/2006/relationships/hyperlink" Target="https://mentor.ieee.org/802.11/dcn/20/11-20-1340-01-00be-pdt-phy-packet-extension.docx" TargetMode="External"/><Relationship Id="rId158" Type="http://schemas.openxmlformats.org/officeDocument/2006/relationships/hyperlink" Target="https://mentor.ieee.org/802.11/dcn/20/11-20-1300-05-00be-pdt-mac-mlo-multi-link-setup-usage-and-rules-of-ml-ie.docx" TargetMode="External"/><Relationship Id="rId323" Type="http://schemas.openxmlformats.org/officeDocument/2006/relationships/hyperlink" Target="https://mentor.ieee.org/802.11/dcn/20/11-20-0841-22-00be-tgbe-motions-list-for-teleconferences.pptx" TargetMode="External"/><Relationship Id="rId530" Type="http://schemas.openxmlformats.org/officeDocument/2006/relationships/hyperlink" Target="https://mentor.ieee.org/802.11/dcn/20/11-20-1407-05-00be-pdt-mac-mlo-soft-ap-mld-operation.docx" TargetMode="External"/><Relationship Id="rId726" Type="http://schemas.openxmlformats.org/officeDocument/2006/relationships/hyperlink" Target="https://mentor.ieee.org/802.11/dcn/20/11-20-0848-00-00be-sounding-request-in-sequential-sounding.pptx" TargetMode="External"/><Relationship Id="rId768" Type="http://schemas.openxmlformats.org/officeDocument/2006/relationships/hyperlink" Target="https://mentor.ieee.org/802-ec/dcn/16/ec-16-0180-05-00EC-ieee-802-participation-slide.pptx" TargetMode="External"/><Relationship Id="rId20" Type="http://schemas.openxmlformats.org/officeDocument/2006/relationships/hyperlink" Target="https://mentor.ieee.org/802.11/dcn/20/11-20-1247-00-00be-virtual-bss-for-multi-ap-coordination.pptx" TargetMode="External"/><Relationship Id="rId62" Type="http://schemas.openxmlformats.org/officeDocument/2006/relationships/hyperlink" Target="https://mentor.ieee.org/802.11/dcn/20/11-20-1223-01-00be-subcarrier-grouping-for-eht.pptx" TargetMode="External"/><Relationship Id="rId365" Type="http://schemas.openxmlformats.org/officeDocument/2006/relationships/hyperlink" Target="https://mentor.ieee.org/802.11/dcn/20/11-20-0950-03-00be-partial-bandwidth-feedback-for-multi-ru.pptx" TargetMode="External"/><Relationship Id="rId572" Type="http://schemas.openxmlformats.org/officeDocument/2006/relationships/hyperlink" Target="https://imat.ieee.org/attendance" TargetMode="External"/><Relationship Id="rId628" Type="http://schemas.openxmlformats.org/officeDocument/2006/relationships/hyperlink" Target="https://mentor.ieee.org/802.11/dcn/20/11-20-1347-01-00be-lpi-ppdu-format.pptx" TargetMode="External"/><Relationship Id="rId835" Type="http://schemas.openxmlformats.org/officeDocument/2006/relationships/hyperlink" Target="https://mentor.ieee.org/802-ec/dcn/16/ec-16-0180-03-00EC-ieee-802-participation-slide.ppt" TargetMode="External"/><Relationship Id="rId225" Type="http://schemas.openxmlformats.org/officeDocument/2006/relationships/hyperlink" Target="https://mentor.ieee.org/802.11/dcn/20/11-20-1329-02-00be-pdt-eht-preamble-l-stf-l-ltf-l-sig-and-rl-sig.docx" TargetMode="External"/><Relationship Id="rId267" Type="http://schemas.openxmlformats.org/officeDocument/2006/relationships/hyperlink" Target="https://mentor.ieee.org/802.11/dcn/20/11-20-1270-04-00be-pdt-mac-mlo-power-save-procedures.docx" TargetMode="External"/><Relationship Id="rId432" Type="http://schemas.openxmlformats.org/officeDocument/2006/relationships/hyperlink" Target="https://mentor.ieee.org/802.11/dcn/20/11-20-1311-00-00be-2x-320mhz-ltf-design.pptx" TargetMode="External"/><Relationship Id="rId474" Type="http://schemas.openxmlformats.org/officeDocument/2006/relationships/hyperlink" Target="https://mentor.ieee.org/802.11/dcn/20/11-20-0712-04-00be-bqr-for-320mhz.pptx" TargetMode="External"/><Relationship Id="rId127" Type="http://schemas.openxmlformats.org/officeDocument/2006/relationships/hyperlink" Target="https://mentor.ieee.org/802.11/dcn/20/11-20-1161-00-00be-eht-punctured-ndp-and-partial-bandwidth-feedback.pptx" TargetMode="External"/><Relationship Id="rId681" Type="http://schemas.openxmlformats.org/officeDocument/2006/relationships/hyperlink" Target="https://mentor.ieee.org/802.11/dcn/20/11-20-1141-00-00be-restrictions-on-mld-probe.pptx" TargetMode="External"/><Relationship Id="rId737" Type="http://schemas.openxmlformats.org/officeDocument/2006/relationships/hyperlink" Target="mailto:patcom@ieee.org" TargetMode="External"/><Relationship Id="rId779" Type="http://schemas.openxmlformats.org/officeDocument/2006/relationships/hyperlink" Target="mailto:patcom@ieee.org" TargetMode="External"/><Relationship Id="rId31" Type="http://schemas.openxmlformats.org/officeDocument/2006/relationships/hyperlink" Target="https://mentor.ieee.org/802.11/dcn/20/11-20-0967-00-00be-multi-user-triggered-p2p-transmissionmulti-user-triggered-p2p-transmission.pptx" TargetMode="External"/><Relationship Id="rId73" Type="http://schemas.openxmlformats.org/officeDocument/2006/relationships/hyperlink" Target="https://mentor.ieee.org/802.11/dcn/20/11-20-1375-01-00be-eht-nltf-design.pptx" TargetMode="External"/><Relationship Id="rId169" Type="http://schemas.openxmlformats.org/officeDocument/2006/relationships/hyperlink" Target="https://mentor.ieee.org/802.11/dcn/20/11-20-1333-01-00be-pdt-mac-mlo-discovery-ml-ie-usage-rules-in-the-context-of-discovery.docx" TargetMode="External"/><Relationship Id="rId334" Type="http://schemas.openxmlformats.org/officeDocument/2006/relationships/hyperlink" Target="https://mentor.ieee.org/802.11/dcn/20/11-20-1299-06-00be-pdt-mac-mlo-multi-link-channel-access-str.docx" TargetMode="External"/><Relationship Id="rId376" Type="http://schemas.openxmlformats.org/officeDocument/2006/relationships/hyperlink" Target="https://mentor.ieee.org/802.11/dcn/20/11-20-1295-01-00be-pdt-phy-overview-of-the-ppdu-enconding-process.docx" TargetMode="External"/><Relationship Id="rId541" Type="http://schemas.openxmlformats.org/officeDocument/2006/relationships/hyperlink" Target="https://mentor.ieee.org/802.11/dcn/20/11-20-0772-02-00be-multi-link-element-format.pptx" TargetMode="External"/><Relationship Id="rId583" Type="http://schemas.openxmlformats.org/officeDocument/2006/relationships/hyperlink" Target="https://mentor.ieee.org/802.11/dcn/20/11-20-1252-02-00be-pdt-phy-frequency-tolerance.docx" TargetMode="External"/><Relationship Id="rId639" Type="http://schemas.openxmlformats.org/officeDocument/2006/relationships/hyperlink" Target="https://mentor.ieee.org/802-ec/dcn/16/ec-16-0180-05-00EC-ieee-802-participation-slide.pptx" TargetMode="External"/><Relationship Id="rId790" Type="http://schemas.openxmlformats.org/officeDocument/2006/relationships/hyperlink" Target="mailto:sschelstraete@quantenna.com" TargetMode="External"/><Relationship Id="rId804" Type="http://schemas.openxmlformats.org/officeDocument/2006/relationships/hyperlink" Target="https://mentor.ieee.org/802-ec/dcn/16/ec-16-0180-05-00EC-ieee-802-participation-slide.pptx" TargetMode="External"/><Relationship Id="rId4" Type="http://schemas.openxmlformats.org/officeDocument/2006/relationships/customXml" Target="../customXml/item4.xml"/><Relationship Id="rId180" Type="http://schemas.openxmlformats.org/officeDocument/2006/relationships/hyperlink" Target="https://mentor.ieee.org/802.11/dcn/20/11-20-0993-07-00be-sync-ml-operations-of-non-str-device.pptx" TargetMode="External"/><Relationship Id="rId236" Type="http://schemas.openxmlformats.org/officeDocument/2006/relationships/hyperlink" Target="https://mentor.ieee.org/802.11/dcn/20/11-20-1261-01-00be-pdt-mac-mlo-retransmissions.docx" TargetMode="External"/><Relationship Id="rId278" Type="http://schemas.openxmlformats.org/officeDocument/2006/relationships/hyperlink" Target="https://mentor.ieee.org/802.11/dcn/20/11-20-1274-00-00be-mac-pdt-mlo-ml-ie-structure.docx" TargetMode="External"/><Relationship Id="rId401" Type="http://schemas.openxmlformats.org/officeDocument/2006/relationships/hyperlink" Target="https://mentor.ieee.org/802.11/dcn/20/11-20-1447-06-00be-pdt-subcarriers-and-resource-allocation-for-multiple-rus.docx" TargetMode="External"/><Relationship Id="rId443" Type="http://schemas.openxmlformats.org/officeDocument/2006/relationships/hyperlink" Target="https://mentor.ieee.org/802.11/dcn/20/11-20-1261-01-00be-pdt-mac-mlo-retransmissions.docx" TargetMode="External"/><Relationship Id="rId650" Type="http://schemas.openxmlformats.org/officeDocument/2006/relationships/hyperlink" Target="https://mentor.ieee.org/802.11/dcn/20/11-20-1275-04-00be-mac-pdt-mlo-ba-procedure.docx" TargetMode="External"/><Relationship Id="rId846" Type="http://schemas.openxmlformats.org/officeDocument/2006/relationships/hyperlink" Target="http://standards.ieee.org/board/pat/pat-slideset.ppt" TargetMode="External"/><Relationship Id="rId303" Type="http://schemas.openxmlformats.org/officeDocument/2006/relationships/hyperlink" Target="https://mentor.ieee.org/802.11/dcn/20/11-20-1355-02-00be-access-mechanisms-to-meet-the-requirements-of-low-latency-traffics.pptx" TargetMode="External"/><Relationship Id="rId485" Type="http://schemas.openxmlformats.org/officeDocument/2006/relationships/hyperlink" Target="https://mentor.ieee.org/802.11/dcn/20/11-20-1041-00-00be-edca-queue-for-rta.pptx" TargetMode="External"/><Relationship Id="rId692" Type="http://schemas.openxmlformats.org/officeDocument/2006/relationships/hyperlink" Target="https://mentor.ieee.org/802.11/dcn/20/11-20-1060-00-00be-discussion-on-multi-link-with-multiple-ap-mlds.pptx" TargetMode="External"/><Relationship Id="rId706" Type="http://schemas.openxmlformats.org/officeDocument/2006/relationships/hyperlink" Target="mailto:tianyu@apple.com" TargetMode="External"/><Relationship Id="rId748" Type="http://schemas.openxmlformats.org/officeDocument/2006/relationships/hyperlink" Target="mailto:sschelstraete@quantenna.com" TargetMode="External"/><Relationship Id="rId42" Type="http://schemas.openxmlformats.org/officeDocument/2006/relationships/hyperlink" Target="https://mentor.ieee.org/802.11/dcn/19/11-19-1131-00-00be-consideration-on-harq-unit.pptx" TargetMode="External"/><Relationship Id="rId84" Type="http://schemas.openxmlformats.org/officeDocument/2006/relationships/hyperlink" Target="https://imat.ieee.org/attendance" TargetMode="External"/><Relationship Id="rId138" Type="http://schemas.openxmlformats.org/officeDocument/2006/relationships/hyperlink" Target="https://mentor.ieee.org/802.11/dcn/20/11-20-1259-00-00be-puncturing-patterns-for-ofdma.pptx" TargetMode="External"/><Relationship Id="rId345" Type="http://schemas.openxmlformats.org/officeDocument/2006/relationships/hyperlink" Target="https://mentor.ieee.org/802.11/dcn/20/11-20-1349-03-00be-pdt-constellation-mapping.docx" TargetMode="External"/><Relationship Id="rId387" Type="http://schemas.openxmlformats.org/officeDocument/2006/relationships/hyperlink" Target="https://mentor.ieee.org/802.11/dcn/20/11-20-1294-04-00be-pdt-phy-eht-plme.docx" TargetMode="External"/><Relationship Id="rId510" Type="http://schemas.openxmlformats.org/officeDocument/2006/relationships/hyperlink" Target="https://mentor.ieee.org/802.11/dcn/20/11-20-1272-01-00be-pdt-mac-mlo-multiple-bssid-procedure.docx" TargetMode="External"/><Relationship Id="rId552" Type="http://schemas.openxmlformats.org/officeDocument/2006/relationships/hyperlink" Target="https://mentor.ieee.org/802.11/dcn/20/11-20-1041-00-00be-edca-queue-for-rta.pptx" TargetMode="External"/><Relationship Id="rId594" Type="http://schemas.openxmlformats.org/officeDocument/2006/relationships/hyperlink" Target="https://mentor.ieee.org/802.11/dcn/20/11-20-1337-03-00be-pdt-phy-mathematical-description-of-signals.docx" TargetMode="External"/><Relationship Id="rId608" Type="http://schemas.openxmlformats.org/officeDocument/2006/relationships/hyperlink" Target="https://mentor.ieee.org/802.11/dcn/20/11-20-1480-00-00be-pdt-phy-s-flatness.docx" TargetMode="External"/><Relationship Id="rId815" Type="http://schemas.openxmlformats.org/officeDocument/2006/relationships/hyperlink" Target="mailto:patcom@ieee.org" TargetMode="External"/><Relationship Id="rId191" Type="http://schemas.openxmlformats.org/officeDocument/2006/relationships/hyperlink" Target="https://mentor.ieee.org/802.11/dcn/20/11-20-1350-00-00be-enhancements-for-qos-and-low-latency-in-802-11be-r1.pptx" TargetMode="External"/><Relationship Id="rId205" Type="http://schemas.openxmlformats.org/officeDocument/2006/relationships/hyperlink" Target="https://mentor.ieee.org/802.11/dcn/20/11-20-1052-00-00be-eht-bss-follow-up-eht-bss-operating-parameter-update.pptx" TargetMode="External"/><Relationship Id="rId247" Type="http://schemas.openxmlformats.org/officeDocument/2006/relationships/hyperlink" Target="https://mentor.ieee.org/802.11/dcn/20/11-20-1192-00-00be-tb-ppdu-format-signaling-in-trigger-frame.pptx" TargetMode="External"/><Relationship Id="rId412" Type="http://schemas.openxmlformats.org/officeDocument/2006/relationships/hyperlink" Target="https://mentor.ieee.org/802.11/dcn/20/11-20-1464-00-00be-pdt-phy-u-sig.docx" TargetMode="External"/><Relationship Id="rId857" Type="http://schemas.openxmlformats.org/officeDocument/2006/relationships/hyperlink" Target="https://mentor.ieee.org/802-ec/dcn/17/ec-17-0090-22-0PNP-ieee-802-lmsc-operations-manual.pdf" TargetMode="External"/><Relationship Id="rId107" Type="http://schemas.openxmlformats.org/officeDocument/2006/relationships/hyperlink" Target="https://mentor.ieee.org/802.11/dcn/20/11-20-1337-03-00be-pdt-phy-mathematical-description-of-signals.docx" TargetMode="External"/><Relationship Id="rId289" Type="http://schemas.openxmlformats.org/officeDocument/2006/relationships/hyperlink" Target="https://mentor.ieee.org/802.11/dcn/20/11-20-0712-04-00be-bqr-for-320mhz.pptx" TargetMode="External"/><Relationship Id="rId454" Type="http://schemas.openxmlformats.org/officeDocument/2006/relationships/hyperlink" Target="https://mentor.ieee.org/802.11/dcn/20/11-20-1336-05-00be-11be-spec-text-for-mlo-ba-share-and-extension-of-sn-space.docx" TargetMode="External"/><Relationship Id="rId496" Type="http://schemas.openxmlformats.org/officeDocument/2006/relationships/hyperlink" Target="https://mentor.ieee.org/802.11/dcn/20/11-20-1148-00-00be-discussion-on-mld-architecture.pptx" TargetMode="External"/><Relationship Id="rId661" Type="http://schemas.openxmlformats.org/officeDocument/2006/relationships/hyperlink" Target="https://mentor.ieee.org/802.11/dcn/20/11-20-1320-05-00be-pdt-mac-mlo-multi-link-channel-access-capability-signaling.docx" TargetMode="External"/><Relationship Id="rId717" Type="http://schemas.openxmlformats.org/officeDocument/2006/relationships/hyperlink" Target="https://mentor.ieee.org/802-ec/dcn/16/ec-16-0180-05-00EC-ieee-802-participation-slide.pptx" TargetMode="External"/><Relationship Id="rId759" Type="http://schemas.openxmlformats.org/officeDocument/2006/relationships/hyperlink" Target="mailto:dennis.sundman@ericsson.com" TargetMode="External"/><Relationship Id="rId11" Type="http://schemas.openxmlformats.org/officeDocument/2006/relationships/hyperlink" Target="https://mentor.ieee.org/802.11/dcn/20/11-20-0764-01-00be-trigger-consideration.pptx" TargetMode="External"/><Relationship Id="rId53" Type="http://schemas.openxmlformats.org/officeDocument/2006/relationships/hyperlink" Target="https://mentor.ieee.org/802.11/dcn/20/11-20-1350-00-00be-enhancements-for-qos-and-low-latency-in-802-11be-r1.pptx" TargetMode="External"/><Relationship Id="rId149" Type="http://schemas.openxmlformats.org/officeDocument/2006/relationships/hyperlink" Target="https://mentor.ieee.org/802.11/dcn/20/11-20-1255-04-00be-pdt-mac-mlo-discovery-discovery-procedures-including-probing-and-rnr.docx" TargetMode="External"/><Relationship Id="rId314" Type="http://schemas.openxmlformats.org/officeDocument/2006/relationships/hyperlink" Target="https://mentor.ieee.org/802.11/dcn/20/11-20-0967-00-00be-multi-user-triggered-p2p-transmissionmulti-user-triggered-p2p-transmission.pptx" TargetMode="External"/><Relationship Id="rId356" Type="http://schemas.openxmlformats.org/officeDocument/2006/relationships/hyperlink" Target="https://mentor.ieee.org/802.11/dcn/20/11-20-1338-06-00be-pdt-phy-eht-modulation-and-coding-eht-mcss.docx" TargetMode="External"/><Relationship Id="rId398" Type="http://schemas.openxmlformats.org/officeDocument/2006/relationships/hyperlink" Target="https://mentor.ieee.org/802.11/dcn/20/11-20-1319-03-00be-pdt-phy-preamble-puncture.docx" TargetMode="External"/><Relationship Id="rId521" Type="http://schemas.openxmlformats.org/officeDocument/2006/relationships/hyperlink" Target="https://mentor.ieee.org/802.11/dcn/20/11-20-1281-04-00be-pdt-mac-txop-bandwidth-signaling.docx" TargetMode="External"/><Relationship Id="rId563" Type="http://schemas.openxmlformats.org/officeDocument/2006/relationships/hyperlink" Target="https://mentor.ieee.org/802.11/dcn/20/11-20-1148-00-00be-discussion-on-mld-architecture.pptx" TargetMode="External"/><Relationship Id="rId619" Type="http://schemas.openxmlformats.org/officeDocument/2006/relationships/hyperlink" Target="https://mentor.ieee.org/802.11/dcn/20/11-20-1191-00-00be-dup-mode-papr-reduction.pptx" TargetMode="External"/><Relationship Id="rId770" Type="http://schemas.openxmlformats.org/officeDocument/2006/relationships/hyperlink" Target="https://imat.ieee.org/attendance" TargetMode="External"/><Relationship Id="rId95" Type="http://schemas.openxmlformats.org/officeDocument/2006/relationships/hyperlink" Target="https://mentor.ieee.org/802.11/dcn/20/11-20-1231-03-00be-pdt-phy-beamforming.docx" TargetMode="External"/><Relationship Id="rId160" Type="http://schemas.openxmlformats.org/officeDocument/2006/relationships/hyperlink" Target="https://mentor.ieee.org/802.11/dcn/20/11-20-1359-01-00be-pdt-mac-eht-operation-element.docx" TargetMode="External"/><Relationship Id="rId216" Type="http://schemas.openxmlformats.org/officeDocument/2006/relationships/hyperlink" Target="https://mentor.ieee.org/802.11/dcn/20/11-20-1153-03-00be-pdt-phy-timing-related-parameters.docx" TargetMode="External"/><Relationship Id="rId423" Type="http://schemas.openxmlformats.org/officeDocument/2006/relationships/hyperlink" Target="https://mentor.ieee.org/802.11/dcn/20/11-20-1165-00-00be-spectrum-mask-for-puncturing.pptx" TargetMode="External"/><Relationship Id="rId826" Type="http://schemas.openxmlformats.org/officeDocument/2006/relationships/hyperlink" Target="mailto:liwen.chu@nxp.com" TargetMode="External"/><Relationship Id="rId868" Type="http://schemas.microsoft.com/office/2011/relationships/people" Target="people.xml"/><Relationship Id="rId258" Type="http://schemas.openxmlformats.org/officeDocument/2006/relationships/hyperlink" Target="mailto:jeongki.kim@lge.com" TargetMode="External"/><Relationship Id="rId465" Type="http://schemas.openxmlformats.org/officeDocument/2006/relationships/hyperlink" Target="https://mentor.ieee.org/802.11/dcn/20/11-20-1409-02-00be-pdt-mac-sta-id.docx" TargetMode="External"/><Relationship Id="rId630" Type="http://schemas.openxmlformats.org/officeDocument/2006/relationships/hyperlink" Target="https://mentor.ieee.org/802.11/dcn/20/11-20-1331-00-00be-eht-pre-fec-padding-and-packet-extension.pptx" TargetMode="External"/><Relationship Id="rId672" Type="http://schemas.openxmlformats.org/officeDocument/2006/relationships/hyperlink" Target="https://mentor.ieee.org/802.11/dcn/20/11-20-1046-03-00be-prioritized-edca-channel-access-slot-management.pptx" TargetMode="External"/><Relationship Id="rId728" Type="http://schemas.openxmlformats.org/officeDocument/2006/relationships/hyperlink" Target="https://mentor.ieee.org/802.11/dcn/20/11-20-1015-01-00be-eht-ndpa-frame-design-discussion.pptx" TargetMode="External"/><Relationship Id="rId22" Type="http://schemas.openxmlformats.org/officeDocument/2006/relationships/hyperlink" Target="https://mentor.ieee.org/802.11/dcn/20/11-20-1436-00-00be-ndpa-and-mimo-control-field-design-for-eht.pptx" TargetMode="External"/><Relationship Id="rId64" Type="http://schemas.openxmlformats.org/officeDocument/2006/relationships/hyperlink" Target="https://mentor.ieee.org/802.11/dcn/20/11-20-1259-00-00be-puncturing-patterns-for-ofdma.pptx" TargetMode="External"/><Relationship Id="rId118" Type="http://schemas.openxmlformats.org/officeDocument/2006/relationships/hyperlink" Target="https://mentor.ieee.org/802.11/dcn/20/11-20-1351-03-00be-pdt-phy-pilot.docx" TargetMode="External"/><Relationship Id="rId325" Type="http://schemas.openxmlformats.org/officeDocument/2006/relationships/hyperlink" Target="https://mentor.ieee.org/802.11/dcn/20/11-20-1256-03-00be-pdt-mac-mlo-tid-mapping-link-management-default-mode-and-enablement.docx" TargetMode="External"/><Relationship Id="rId367" Type="http://schemas.openxmlformats.org/officeDocument/2006/relationships/hyperlink" Target="https://mentor.ieee.org/802.11/dcn/20/11-20-1435-01-00be-eht-ndpa-frame-design.pptx" TargetMode="External"/><Relationship Id="rId532" Type="http://schemas.openxmlformats.org/officeDocument/2006/relationships/hyperlink" Target="https://mentor.ieee.org/802.11/dcn/20/11-20-1434-02-00be-pdt-for-ns-ep-priority-access.docx" TargetMode="External"/><Relationship Id="rId574" Type="http://schemas.openxmlformats.org/officeDocument/2006/relationships/hyperlink" Target="mailto:sschelstraete@quantenna.com" TargetMode="External"/><Relationship Id="rId171" Type="http://schemas.openxmlformats.org/officeDocument/2006/relationships/hyperlink" Target="https://mentor.ieee.org/802.11/dcn/20/11-20-1409-01-00be-pdt-mac-sta-id.docx" TargetMode="External"/><Relationship Id="rId227" Type="http://schemas.openxmlformats.org/officeDocument/2006/relationships/hyperlink" Target="https://mentor.ieee.org/802.11/dcn/20/11-20-1276-07-00be-pdt-phy-eht-preamble-eht-sig.docx" TargetMode="External"/><Relationship Id="rId781" Type="http://schemas.openxmlformats.org/officeDocument/2006/relationships/hyperlink" Target="https://imat.ieee.org/attendance" TargetMode="External"/><Relationship Id="rId837" Type="http://schemas.openxmlformats.org/officeDocument/2006/relationships/hyperlink" Target="http://www.ieee.org/about/corporate/governance/p7-8.html" TargetMode="External"/><Relationship Id="rId269" Type="http://schemas.openxmlformats.org/officeDocument/2006/relationships/hyperlink" Target="https://mentor.ieee.org/802.11/dcn/20/11-20-1299-06-00be-pdt-mac-mlo-multi-link-channel-access-str.docx" TargetMode="External"/><Relationship Id="rId434" Type="http://schemas.openxmlformats.org/officeDocument/2006/relationships/hyperlink" Target="mailto:patcom@ieee.org" TargetMode="External"/><Relationship Id="rId476" Type="http://schemas.openxmlformats.org/officeDocument/2006/relationships/hyperlink" Target="https://mentor.ieee.org/802.11/dcn/20/11-20-0993-07-00be-sync-ml-operations-of-non-str-device.pptx" TargetMode="External"/><Relationship Id="rId641" Type="http://schemas.openxmlformats.org/officeDocument/2006/relationships/hyperlink" Target="https://imat.ieee.org/attendance" TargetMode="External"/><Relationship Id="rId683" Type="http://schemas.openxmlformats.org/officeDocument/2006/relationships/hyperlink" Target="https://mentor.ieee.org/802.11/dcn/20/11-20-1246-00-00be-mlo-link-key-exchange-considerations.pptx" TargetMode="External"/><Relationship Id="rId739" Type="http://schemas.openxmlformats.org/officeDocument/2006/relationships/hyperlink" Target="https://imat.ieee.org/attendance" TargetMode="External"/><Relationship Id="rId33" Type="http://schemas.openxmlformats.org/officeDocument/2006/relationships/hyperlink" Target="https://mentor.ieee.org/802.11/dcn/20/11-20-1005-01-00be-yet-another-fast-link-adaptation-attempt.pptx" TargetMode="External"/><Relationship Id="rId129" Type="http://schemas.openxmlformats.org/officeDocument/2006/relationships/hyperlink" Target="https://mentor.ieee.org/802.11/dcn/20/11-20-1159-00-00be-11be-spectral-mask.pptx" TargetMode="External"/><Relationship Id="rId280" Type="http://schemas.openxmlformats.org/officeDocument/2006/relationships/hyperlink" Target="https://mentor.ieee.org/802.11/dcn/20/11-20-1333-01-00be-pdt-mac-mlo-discovery-ml-ie-usage-rules-in-the-context-of-discovery.docx" TargetMode="External"/><Relationship Id="rId336" Type="http://schemas.openxmlformats.org/officeDocument/2006/relationships/hyperlink" Target="https://mentor.ieee.org/802.11/dcn/20/11-20-1353-05-00be-pdt-mac-eht-bss-operation.docx" TargetMode="External"/><Relationship Id="rId501" Type="http://schemas.openxmlformats.org/officeDocument/2006/relationships/hyperlink" Target="https://mentor.ieee.org/802.11/dcn/20/11-20-1052-00-00be-eht-bss-follow-up-eht-bss-operating-parameter-update.pptx" TargetMode="External"/><Relationship Id="rId543" Type="http://schemas.openxmlformats.org/officeDocument/2006/relationships/hyperlink" Target="https://mentor.ieee.org/802.11/dcn/20/11-20-0669-05-00be-mld-transition.pptx" TargetMode="External"/><Relationship Id="rId75" Type="http://schemas.openxmlformats.org/officeDocument/2006/relationships/hyperlink" Target="https://mentor.ieee.org/802.11/dcn/20/11-20-1387-00-00be-eht-via-reconfigurable-surfaces.pptx" TargetMode="External"/><Relationship Id="rId140" Type="http://schemas.openxmlformats.org/officeDocument/2006/relationships/hyperlink" Target="https://mentor.ieee.org/802.11/dcn/20/11-20-1311-00-00be-2x-320mhz-ltf-design.pptx" TargetMode="External"/><Relationship Id="rId182" Type="http://schemas.openxmlformats.org/officeDocument/2006/relationships/hyperlink" Target="https://mentor.ieee.org/802.11/dcn/20/11-20-0974-01-00be-channel-access-for-str-ap-mld-with-non-str-non-ap-mld.pptx" TargetMode="External"/><Relationship Id="rId378" Type="http://schemas.openxmlformats.org/officeDocument/2006/relationships/hyperlink" Target="https://mentor.ieee.org/802.11/dcn/20/11-20-1327-01-00be-pdt-eht-ppdu-format.docx" TargetMode="External"/><Relationship Id="rId403" Type="http://schemas.openxmlformats.org/officeDocument/2006/relationships/hyperlink" Target="https://mentor.ieee.org/802.11/dcn/20/11-20-1319-02-00be-pdt-phy-preamble-puncture.docx" TargetMode="External"/><Relationship Id="rId585" Type="http://schemas.openxmlformats.org/officeDocument/2006/relationships/hyperlink" Target="https://mentor.ieee.org/802.11/dcn/20/11-20-1254-06-00be-pdt-phy-receive-specification-general-and-receiver-minimum-input-sensitivity-and-channel-rejection.docx" TargetMode="External"/><Relationship Id="rId750" Type="http://schemas.openxmlformats.org/officeDocument/2006/relationships/hyperlink" Target="https://mentor.ieee.org/802-ec/dcn/16/ec-16-0180-05-00EC-ieee-802-participation-slide.pptx" TargetMode="External"/><Relationship Id="rId792" Type="http://schemas.openxmlformats.org/officeDocument/2006/relationships/hyperlink" Target="https://mentor.ieee.org/802-ec/dcn/16/ec-16-0180-05-00EC-ieee-802-participation-slide.pptx" TargetMode="External"/><Relationship Id="rId806" Type="http://schemas.openxmlformats.org/officeDocument/2006/relationships/hyperlink" Target="https://imat.ieee.org/attendance" TargetMode="External"/><Relationship Id="rId848" Type="http://schemas.openxmlformats.org/officeDocument/2006/relationships/hyperlink" Target="http://standards.ieee.org/board/pat/faq.pdf" TargetMode="External"/><Relationship Id="rId6" Type="http://schemas.openxmlformats.org/officeDocument/2006/relationships/styles" Target="styles.xml"/><Relationship Id="rId238" Type="http://schemas.openxmlformats.org/officeDocument/2006/relationships/hyperlink" Target="https://mentor.ieee.org/802.11/dcn/20/11-20-1271-07-00be-pdt-mac-mlo-multi-link-channel-access-end-ppdu-alignment.docx" TargetMode="External"/><Relationship Id="rId445" Type="http://schemas.openxmlformats.org/officeDocument/2006/relationships/hyperlink" Target="https://mentor.ieee.org/802.11/dcn/20/11-20-1271-07-00be-pdt-mac-mlo-multi-link-channel-access-end-ppdu-alignment.docx" TargetMode="External"/><Relationship Id="rId487" Type="http://schemas.openxmlformats.org/officeDocument/2006/relationships/hyperlink" Target="https://mentor.ieee.org/802.11/dcn/20/11-20-1350-00-00be-enhancements-for-qos-and-low-latency-in-802-11be-r1.pptx" TargetMode="External"/><Relationship Id="rId610" Type="http://schemas.openxmlformats.org/officeDocument/2006/relationships/hyperlink" Target="https://mentor.ieee.org/802.11/dcn/20/11-20-1494-01-00be-pdt-of-eht-phy-data-scrambler-and-descrambler.docx" TargetMode="External"/><Relationship Id="rId652" Type="http://schemas.openxmlformats.org/officeDocument/2006/relationships/hyperlink" Target="https://mentor.ieee.org/802.11/dcn/20/11-20-1300-08-00be-pdt-mac-mlo-multi-link-setup-usage-and-rules-of-ml-ie.docx" TargetMode="External"/><Relationship Id="rId694" Type="http://schemas.openxmlformats.org/officeDocument/2006/relationships/hyperlink" Target="https://mentor.ieee.org/802.11/dcn/20/11-20-1122-02-00be-802-11be-architecture-association-discussion.pptx" TargetMode="External"/><Relationship Id="rId708" Type="http://schemas.openxmlformats.org/officeDocument/2006/relationships/hyperlink" Target="https://mentor.ieee.org/802.11/dcn/20/11-20-1307-04-00be-pdt-phy-introduction-to-eht-phy.docx" TargetMode="External"/><Relationship Id="rId291" Type="http://schemas.openxmlformats.org/officeDocument/2006/relationships/hyperlink" Target="https://mentor.ieee.org/802.11/dcn/20/11-20-0993-07-00be-sync-ml-operations-of-non-str-device.pptx" TargetMode="External"/><Relationship Id="rId305" Type="http://schemas.openxmlformats.org/officeDocument/2006/relationships/hyperlink" Target="https://mentor.ieee.org/802.11/dcn/20/11-20-0881-00-00be-multi-link-individual-addressed-management-frame-delivery.pptx" TargetMode="External"/><Relationship Id="rId347" Type="http://schemas.openxmlformats.org/officeDocument/2006/relationships/hyperlink" Target="https://mentor.ieee.org/802.11/dcn/20/11-20-1252-02-00be-pdt-phy-frequency-tolerance.docx" TargetMode="External"/><Relationship Id="rId512" Type="http://schemas.openxmlformats.org/officeDocument/2006/relationships/hyperlink" Target="https://mentor.ieee.org/802.11/dcn/20/11-20-1291-12-00be-pdt-mac-mlo-enhanced-multi-link-single-radio-operation.docx" TargetMode="External"/><Relationship Id="rId44" Type="http://schemas.openxmlformats.org/officeDocument/2006/relationships/hyperlink" Target="https://mentor.ieee.org/802.11/dcn/20/11-20-1148-00-00be-discussion-on-mld-architecture.pptx" TargetMode="External"/><Relationship Id="rId86" Type="http://schemas.openxmlformats.org/officeDocument/2006/relationships/hyperlink" Target="mailto:tianyu@apple.com" TargetMode="External"/><Relationship Id="rId151" Type="http://schemas.openxmlformats.org/officeDocument/2006/relationships/hyperlink" Target="https://mentor.ieee.org/802.11/dcn/20/11-20-1261-01-00be-pdt-mac-mlo-retransmissions.docx" TargetMode="External"/><Relationship Id="rId389" Type="http://schemas.openxmlformats.org/officeDocument/2006/relationships/hyperlink" Target="https://mentor.ieee.org/802.11/dcn/20/11-20-1290-03-00be-pdt-phy-parameters-for-eht-mcss.docx" TargetMode="External"/><Relationship Id="rId554" Type="http://schemas.openxmlformats.org/officeDocument/2006/relationships/hyperlink" Target="https://mentor.ieee.org/802.11/dcn/20/11-20-1350-00-00be-enhancements-for-qos-and-low-latency-in-802-11be-r1.pptx" TargetMode="External"/><Relationship Id="rId596" Type="http://schemas.openxmlformats.org/officeDocument/2006/relationships/hyperlink" Target="https://mentor.ieee.org/802.11/dcn/20/11-20-1315-06-00be-draft-text-for-support-for-large-bandwidth.docx" TargetMode="External"/><Relationship Id="rId761" Type="http://schemas.openxmlformats.org/officeDocument/2006/relationships/hyperlink" Target="mailto:patcom@ieee.org" TargetMode="External"/><Relationship Id="rId817" Type="http://schemas.openxmlformats.org/officeDocument/2006/relationships/hyperlink" Target="https://imat.ieee.org/attendance" TargetMode="External"/><Relationship Id="rId859" Type="http://schemas.openxmlformats.org/officeDocument/2006/relationships/hyperlink" Target="http://www.ieee802.org/PNP/approved/IEEE_802_WG_PandP_v19.pdf" TargetMode="External"/><Relationship Id="rId193" Type="http://schemas.openxmlformats.org/officeDocument/2006/relationships/hyperlink" Target="https://mentor.ieee.org/802.11/dcn/20/11-20-0675-00-00be-buffer-management-for-multi-link-device.pptx" TargetMode="External"/><Relationship Id="rId207" Type="http://schemas.openxmlformats.org/officeDocument/2006/relationships/hyperlink" Target="https://mentor.ieee.org/802-ec/dcn/16/ec-16-0180-05-00EC-ieee-802-participation-slide.pptx" TargetMode="External"/><Relationship Id="rId249" Type="http://schemas.openxmlformats.org/officeDocument/2006/relationships/hyperlink" Target="https://mentor.ieee.org/802.11/dcn/20/11-20-0848-00-00be-sounding-request-in-sequential-sounding.pptx" TargetMode="External"/><Relationship Id="rId414" Type="http://schemas.openxmlformats.org/officeDocument/2006/relationships/hyperlink" Target="https://mentor.ieee.org/802.11/dcn/20/11-20-1480-00-00be-pdt-phy-s-flatness.docx" TargetMode="External"/><Relationship Id="rId456" Type="http://schemas.openxmlformats.org/officeDocument/2006/relationships/hyperlink" Target="https://mentor.ieee.org/802.11/dcn/20/11-20-1309-04-00be-proposed-draft-specification-for-ml-general-mld-authentication-mld-association-and-ml-setup.docx" TargetMode="External"/><Relationship Id="rId498" Type="http://schemas.openxmlformats.org/officeDocument/2006/relationships/hyperlink" Target="https://mentor.ieee.org/802.11/dcn/20/11-20-0593-00-00be-eht-bss-follow-up-eht-bw-nss-mcs-and-he-bw-nss-mcs.pptx" TargetMode="External"/><Relationship Id="rId621" Type="http://schemas.openxmlformats.org/officeDocument/2006/relationships/hyperlink" Target="https://mentor.ieee.org/802.11/dcn/20/11-20-1180-00-00be-spectrum-mask-requirement-for-punctured-transmission.pptx" TargetMode="External"/><Relationship Id="rId663" Type="http://schemas.openxmlformats.org/officeDocument/2006/relationships/hyperlink" Target="https://mentor.ieee.org/802.11/dcn/20/11-20-1332-02-00be-pdt-mac-mlo-bss-parameter-update.docx" TargetMode="External"/><Relationship Id="rId13" Type="http://schemas.openxmlformats.org/officeDocument/2006/relationships/hyperlink" Target="https://mentor.ieee.org/802.11/dcn/20/11-20-0831-00-00be-trigger-frame-for-frequency-domain-a-ppdu-support.pptx" TargetMode="External"/><Relationship Id="rId109" Type="http://schemas.openxmlformats.org/officeDocument/2006/relationships/hyperlink" Target="https://mentor.ieee.org/802.11/dcn/20/11-20-1290-03-00be-pdt-phy-parameters-for-eht-mcss.docx" TargetMode="External"/><Relationship Id="rId260" Type="http://schemas.openxmlformats.org/officeDocument/2006/relationships/hyperlink" Target="https://mentor.ieee.org/802.11/dcn/20/11-20-1256-03-00be-pdt-mac-mlo-tid-mapping-link-management-default-mode-and-enablement.docx" TargetMode="External"/><Relationship Id="rId316" Type="http://schemas.openxmlformats.org/officeDocument/2006/relationships/hyperlink" Target="https://mentor.ieee.org/802.11/dcn/20/11-20-1052-00-00be-eht-bss-follow-up-eht-bss-operating-parameter-update.pptx" TargetMode="External"/><Relationship Id="rId523" Type="http://schemas.openxmlformats.org/officeDocument/2006/relationships/hyperlink" Target="https://mentor.ieee.org/802.11/dcn/20/11-20-1292-06-00be-pdt-mac-mlo-power-save-traffic-indication.docx" TargetMode="External"/><Relationship Id="rId719" Type="http://schemas.openxmlformats.org/officeDocument/2006/relationships/hyperlink" Target="https://imat.ieee.org/attendance" TargetMode="External"/><Relationship Id="rId55" Type="http://schemas.openxmlformats.org/officeDocument/2006/relationships/hyperlink" Target="https://mentor.ieee.org/802.11/dcn/20/11-20-1159-00-00be-11be-spectral-mask.pptx" TargetMode="External"/><Relationship Id="rId97" Type="http://schemas.openxmlformats.org/officeDocument/2006/relationships/hyperlink" Target="https://mentor.ieee.org/802.11/dcn/20/11-20-1253-06-00be-pdt-phy-modulation-accuracy.docx" TargetMode="External"/><Relationship Id="rId120" Type="http://schemas.openxmlformats.org/officeDocument/2006/relationships/hyperlink" Target="https://mentor.ieee.org/802.11/dcn/20/11-20-1404-00-00be-pdt-phy-support-for-non-ht-ht-vht-he-format-and-regulatory.doc" TargetMode="External"/><Relationship Id="rId358" Type="http://schemas.openxmlformats.org/officeDocument/2006/relationships/hyperlink" Target="https://mentor.ieee.org/802.11/dcn/20/11-20-1337-03-00be-pdt-phy-mathematical-description-of-signals.docx" TargetMode="External"/><Relationship Id="rId565" Type="http://schemas.openxmlformats.org/officeDocument/2006/relationships/hyperlink" Target="https://mentor.ieee.org/802.11/dcn/20/11-20-0593-00-00be-eht-bss-follow-up-eht-bw-nss-mcs-and-he-bw-nss-mcs.pptx" TargetMode="External"/><Relationship Id="rId730" Type="http://schemas.openxmlformats.org/officeDocument/2006/relationships/hyperlink" Target="https://mentor.ieee.org/802.11/dcn/20/11-20-1436-00-00be-ndpa-and-mimo-control-field-design-for-eht.pptx" TargetMode="External"/><Relationship Id="rId772" Type="http://schemas.openxmlformats.org/officeDocument/2006/relationships/hyperlink" Target="mailto:liwen.chu@nxp.com" TargetMode="External"/><Relationship Id="rId828" Type="http://schemas.openxmlformats.org/officeDocument/2006/relationships/hyperlink" Target="http://standards.ieee.org/develop/policies/bylaws/sect6-7.html" TargetMode="External"/><Relationship Id="rId162" Type="http://schemas.openxmlformats.org/officeDocument/2006/relationships/hyperlink" Target="https://mentor.ieee.org/802.11/dcn/20/11-20-1309-03-00be-proposed-draft-specification-for-ml-general-mld-authentication-mld-association-and-ml-setup.docx" TargetMode="External"/><Relationship Id="rId218" Type="http://schemas.openxmlformats.org/officeDocument/2006/relationships/hyperlink" Target="https://mentor.ieee.org/802.11/dcn/20/11-20-1349-03-00be-pdt-constellation-mapping.docx" TargetMode="External"/><Relationship Id="rId425" Type="http://schemas.openxmlformats.org/officeDocument/2006/relationships/hyperlink" Target="https://mentor.ieee.org/802.11/dcn/20/11-20-1191-00-00be-dup-mode-papr-reduction.pptx" TargetMode="External"/><Relationship Id="rId467" Type="http://schemas.openxmlformats.org/officeDocument/2006/relationships/hyperlink" Target="https://mentor.ieee.org/802.11/dcn/20/11-20-1408-00-00be-pdt-mac-txop-preamble-puncturing.docx" TargetMode="External"/><Relationship Id="rId632" Type="http://schemas.openxmlformats.org/officeDocument/2006/relationships/hyperlink" Target="https://mentor.ieee.org/802.11/dcn/20/11-20-1377-00-00be-on-tbd-mcss.pptx" TargetMode="External"/><Relationship Id="rId271" Type="http://schemas.openxmlformats.org/officeDocument/2006/relationships/hyperlink" Target="https://mentor.ieee.org/802.11/dcn/20/11-20-1353-02-00be-pdt-mac-eht-bss-operation.docx" TargetMode="External"/><Relationship Id="rId674" Type="http://schemas.openxmlformats.org/officeDocument/2006/relationships/hyperlink" Target="https://mentor.ieee.org/802.11/dcn/20/11-20-0772-02-00be-multi-link-element-format.pptx" TargetMode="External"/><Relationship Id="rId24" Type="http://schemas.openxmlformats.org/officeDocument/2006/relationships/hyperlink" Target="https://mentor.ieee.org/802.11/dcn/20/11-20-1044-00-00be-mlo-tid-to-link-mapping-negotiation.pptx" TargetMode="External"/><Relationship Id="rId66" Type="http://schemas.openxmlformats.org/officeDocument/2006/relationships/hyperlink" Target="https://mentor.ieee.org/802.11/dcn/20/11-20-1311-00-00be-2x-320mhz-ltf-design.pptx" TargetMode="External"/><Relationship Id="rId131" Type="http://schemas.openxmlformats.org/officeDocument/2006/relationships/hyperlink" Target="https://mentor.ieee.org/802.11/dcn/20/11-20-1165-00-00be-spectrum-mask-for-puncturing.pptx" TargetMode="External"/><Relationship Id="rId327" Type="http://schemas.openxmlformats.org/officeDocument/2006/relationships/hyperlink" Target="https://mentor.ieee.org/802.11/dcn/20/11-20-1272-01-00be-pdt-mac-mlo-multiple-bssid-procedure.docx" TargetMode="External"/><Relationship Id="rId369" Type="http://schemas.openxmlformats.org/officeDocument/2006/relationships/hyperlink" Target="mailto:patcom@ieee.org" TargetMode="External"/><Relationship Id="rId534" Type="http://schemas.openxmlformats.org/officeDocument/2006/relationships/hyperlink" Target="https://mentor.ieee.org/802.11/dcn/20/11-20-1440-02-00be-pdt-mac-mlo-enhanced-multi-link-operation-mode.docx" TargetMode="External"/><Relationship Id="rId576" Type="http://schemas.openxmlformats.org/officeDocument/2006/relationships/hyperlink" Target="https://mentor.ieee.org/802.11/dcn/20/11-20-1295-01-00be-pdt-phy-overview-of-the-ppdu-enconding-process.docx" TargetMode="External"/><Relationship Id="rId741" Type="http://schemas.openxmlformats.org/officeDocument/2006/relationships/hyperlink" Target="mailto:jeongki.kim@lge.com" TargetMode="External"/><Relationship Id="rId783" Type="http://schemas.openxmlformats.org/officeDocument/2006/relationships/hyperlink" Target="mailto:jeongki.kim@lge.com" TargetMode="External"/><Relationship Id="rId839" Type="http://schemas.openxmlformats.org/officeDocument/2006/relationships/hyperlink" Target="http://standards.ieee.org/faqs/affiliation.html" TargetMode="External"/><Relationship Id="rId173" Type="http://schemas.openxmlformats.org/officeDocument/2006/relationships/hyperlink" Target="https://mentor.ieee.org/802.11/dcn/20/11-20-1408-00-00be-pdt-mac-txop-preamble-puncturing.docx" TargetMode="External"/><Relationship Id="rId229" Type="http://schemas.openxmlformats.org/officeDocument/2006/relationships/hyperlink" Target="https://mentor.ieee.org/802.11/dcn/20/11-20-1338-06-00be-pdt-phy-eht-modulation-and-coding-eht-mcss.docx" TargetMode="External"/><Relationship Id="rId380" Type="http://schemas.openxmlformats.org/officeDocument/2006/relationships/hyperlink" Target="https://mentor.ieee.org/802.11/dcn/20/11-20-1260-04-00be-pdt-phy-eht-stf.docx" TargetMode="External"/><Relationship Id="rId436" Type="http://schemas.openxmlformats.org/officeDocument/2006/relationships/hyperlink" Target="https://imat.ieee.org/attendance" TargetMode="External"/><Relationship Id="rId601" Type="http://schemas.openxmlformats.org/officeDocument/2006/relationships/hyperlink" Target="https://mentor.ieee.org/802.11/dcn/20/11-20-1447-06-00be-pdt-subcarriers-and-resource-allocation-for-multiple-rus.docx" TargetMode="External"/><Relationship Id="rId643" Type="http://schemas.openxmlformats.org/officeDocument/2006/relationships/hyperlink" Target="mailto:liwen.chu@nxp.com" TargetMode="External"/><Relationship Id="rId240" Type="http://schemas.openxmlformats.org/officeDocument/2006/relationships/hyperlink" Target="https://mentor.ieee.org/802.11/dcn/20/11-20-1270-04-00be-pdt-mac-mlo-power-save-procedures.docx" TargetMode="External"/><Relationship Id="rId478" Type="http://schemas.openxmlformats.org/officeDocument/2006/relationships/hyperlink" Target="https://mentor.ieee.org/802.11/dcn/20/11-20-0974-01-00be-channel-access-for-str-ap-mld-with-non-str-non-ap-mld.pptx" TargetMode="External"/><Relationship Id="rId685" Type="http://schemas.openxmlformats.org/officeDocument/2006/relationships/hyperlink" Target="https://mentor.ieee.org/802.11/dcn/20/11-20-1041-00-00be-edca-queue-for-rta.pptx" TargetMode="External"/><Relationship Id="rId850" Type="http://schemas.openxmlformats.org/officeDocument/2006/relationships/hyperlink" Target="http://standards.ieee.org/board/pat/faq.pdf" TargetMode="External"/><Relationship Id="rId35" Type="http://schemas.openxmlformats.org/officeDocument/2006/relationships/hyperlink" Target="https://mentor.ieee.org/802.11/dcn/20/11-20-0527-00-00be-multi-link-constraint-signaling.pptx" TargetMode="External"/><Relationship Id="rId77" Type="http://schemas.openxmlformats.org/officeDocument/2006/relationships/hyperlink" Target="https://mentor.ieee.org/802.11/dcn/20/11-20-1040-01-00be-coordinated-sr-for-uplink.pptx" TargetMode="External"/><Relationship Id="rId100" Type="http://schemas.openxmlformats.org/officeDocument/2006/relationships/hyperlink" Target="https://mentor.ieee.org/802.11/dcn/20/11-20-1294-04-00be-pdt-phy-eht-plme.docx" TargetMode="External"/><Relationship Id="rId282" Type="http://schemas.openxmlformats.org/officeDocument/2006/relationships/hyperlink" Target="https://mentor.ieee.org/802.11/dcn/20/11-20-1409-01-00be-pdt-mac-sta-id.docx" TargetMode="External"/><Relationship Id="rId338" Type="http://schemas.openxmlformats.org/officeDocument/2006/relationships/hyperlink" Target="https://mentor.ieee.org/802.11/dcn/20/11-20-1281-04-00be-pdt-mac-txop-bandwidth-signaling.docx" TargetMode="External"/><Relationship Id="rId503" Type="http://schemas.openxmlformats.org/officeDocument/2006/relationships/hyperlink" Target="https://mentor.ieee.org/802-ec/dcn/16/ec-16-0180-05-00EC-ieee-802-participation-slide.pptx" TargetMode="External"/><Relationship Id="rId545" Type="http://schemas.openxmlformats.org/officeDocument/2006/relationships/hyperlink" Target="https://mentor.ieee.org/802.11/dcn/20/11-20-0921-02-00be-discussion-about-str-capabilities-indication.pptx" TargetMode="External"/><Relationship Id="rId587" Type="http://schemas.openxmlformats.org/officeDocument/2006/relationships/hyperlink" Target="https://mentor.ieee.org/802.11/dcn/20/11-20-1294-04-00be-pdt-phy-eht-plme.docx" TargetMode="External"/><Relationship Id="rId710" Type="http://schemas.openxmlformats.org/officeDocument/2006/relationships/hyperlink" Target="mailto:patcom@ieee.org" TargetMode="External"/><Relationship Id="rId752" Type="http://schemas.openxmlformats.org/officeDocument/2006/relationships/hyperlink" Target="https://imat.ieee.org/attendance" TargetMode="External"/><Relationship Id="rId808" Type="http://schemas.openxmlformats.org/officeDocument/2006/relationships/hyperlink" Target="mailto:sschelstraete@quantenna.com" TargetMode="External"/><Relationship Id="rId8" Type="http://schemas.openxmlformats.org/officeDocument/2006/relationships/webSettings" Target="webSettings.xml"/><Relationship Id="rId142" Type="http://schemas.openxmlformats.org/officeDocument/2006/relationships/hyperlink" Target="mailto:patcom@ieee.org" TargetMode="External"/><Relationship Id="rId184" Type="http://schemas.openxmlformats.org/officeDocument/2006/relationships/hyperlink" Target="https://mentor.ieee.org/802.11/dcn/20/11-20-1009-03-00be-multi-link-hidden-terminal-followup.pptx" TargetMode="External"/><Relationship Id="rId391" Type="http://schemas.openxmlformats.org/officeDocument/2006/relationships/hyperlink" Target="https://mentor.ieee.org/802.11/dcn/20/11-20-1371-04-00be-pdt-phy-subcarriers-and-resource-allocation-for-wideband.docx" TargetMode="External"/><Relationship Id="rId405" Type="http://schemas.openxmlformats.org/officeDocument/2006/relationships/hyperlink" Target="https://mentor.ieee.org/802.11/dcn/20/11-20-1403-03-00be-pdt-phy-txvector-rxvector-trigvector-config-vector.doc" TargetMode="External"/><Relationship Id="rId447" Type="http://schemas.openxmlformats.org/officeDocument/2006/relationships/hyperlink" Target="https://mentor.ieee.org/802.11/dcn/20/11-20-1270-04-00be-pdt-mac-mlo-power-save-procedures.docx" TargetMode="External"/><Relationship Id="rId612" Type="http://schemas.openxmlformats.org/officeDocument/2006/relationships/hyperlink" Target="https://mentor.ieee.org/802.11/dcn/20/11-20-1135-03-00be-papr-issues-for-eht-er-su-ppdu.pptx" TargetMode="External"/><Relationship Id="rId794" Type="http://schemas.openxmlformats.org/officeDocument/2006/relationships/hyperlink" Target="https://imat.ieee.org/attendance" TargetMode="External"/><Relationship Id="rId251" Type="http://schemas.openxmlformats.org/officeDocument/2006/relationships/hyperlink" Target="https://mentor.ieee.org/802.11/dcn/20/11-20-1015-01-00be-eht-ndpa-frame-design-discussion.pptx" TargetMode="External"/><Relationship Id="rId489" Type="http://schemas.openxmlformats.org/officeDocument/2006/relationships/hyperlink" Target="https://mentor.ieee.org/802.11/dcn/20/11-20-0675-00-00be-buffer-management-for-multi-link-device.pptx" TargetMode="External"/><Relationship Id="rId654" Type="http://schemas.openxmlformats.org/officeDocument/2006/relationships/hyperlink" Target="https://mentor.ieee.org/802.11/dcn/20/11-20-1359-04-00be-pdt-mac-eht-operation-element.docx" TargetMode="External"/><Relationship Id="rId696" Type="http://schemas.openxmlformats.org/officeDocument/2006/relationships/hyperlink" Target="https://mentor.ieee.org/802.11/dcn/20/11-20-1148-00-00be-discussion-on-mld-architecture.pptx" TargetMode="External"/><Relationship Id="rId861" Type="http://schemas.openxmlformats.org/officeDocument/2006/relationships/hyperlink" Target="https://mentor.ieee.org/802-ec/dcn/17/ec-17-0120-27-0PNP-ieee-802-lmsc-chairs-guidelines.pdf" TargetMode="External"/><Relationship Id="rId46" Type="http://schemas.openxmlformats.org/officeDocument/2006/relationships/hyperlink" Target="https://mentor.ieee.org/802.11/dcn/20/11-20-1171-00-00be-multi-link-ap-network-reference-model-discussion.pptx" TargetMode="External"/><Relationship Id="rId293" Type="http://schemas.openxmlformats.org/officeDocument/2006/relationships/hyperlink" Target="https://mentor.ieee.org/802.11/dcn/20/11-20-0974-01-00be-channel-access-for-str-ap-mld-with-non-str-non-ap-mld.pptx" TargetMode="External"/><Relationship Id="rId307" Type="http://schemas.openxmlformats.org/officeDocument/2006/relationships/hyperlink" Target="https://mentor.ieee.org/802.11/dcn/20/11-20-1060-00-00be-discussion-on-multi-link-with-multiple-ap-mlds.pptx" TargetMode="External"/><Relationship Id="rId349" Type="http://schemas.openxmlformats.org/officeDocument/2006/relationships/hyperlink" Target="https://mentor.ieee.org/802.11/dcn/20/11-20-1254-06-00be-pdt-phy-receive-specification-general-and-receiver-minimum-input-sensitivity-and-channel-rejection.docx" TargetMode="External"/><Relationship Id="rId514" Type="http://schemas.openxmlformats.org/officeDocument/2006/relationships/hyperlink" Target="https://mentor.ieee.org/802.11/dcn/20/11-20-1275-04-00be-mac-pdt-mlo-ba-procedure.docx" TargetMode="External"/><Relationship Id="rId556" Type="http://schemas.openxmlformats.org/officeDocument/2006/relationships/hyperlink" Target="https://mentor.ieee.org/802.11/dcn/20/11-20-0675-00-00be-buffer-management-for-multi-link-device.pptx" TargetMode="External"/><Relationship Id="rId721" Type="http://schemas.openxmlformats.org/officeDocument/2006/relationships/hyperlink" Target="mailto:aasterja@qti.qualcomm.com" TargetMode="External"/><Relationship Id="rId763" Type="http://schemas.openxmlformats.org/officeDocument/2006/relationships/hyperlink" Target="https://imat.ieee.org/attendance" TargetMode="External"/><Relationship Id="rId88" Type="http://schemas.openxmlformats.org/officeDocument/2006/relationships/hyperlink" Target="https://mentor.ieee.org/802.11/dcn/20/11-20-1293-01-00be-pdt-phy-scope-and-eht-phy-functions.docx" TargetMode="External"/><Relationship Id="rId111" Type="http://schemas.openxmlformats.org/officeDocument/2006/relationships/hyperlink" Target="https://mentor.ieee.org/802.11/dcn/20/11-20-1315-01-00be-draft-text-for-support-for-large-bandwidth.docx" TargetMode="External"/><Relationship Id="rId153" Type="http://schemas.openxmlformats.org/officeDocument/2006/relationships/hyperlink" Target="https://mentor.ieee.org/802.11/dcn/20/11-20-1271-07-00be-pdt-mac-mlo-multi-link-channel-access-end-ppdu-alignment.docx" TargetMode="External"/><Relationship Id="rId195" Type="http://schemas.openxmlformats.org/officeDocument/2006/relationships/hyperlink" Target="https://mentor.ieee.org/802.11/dcn/20/11-20-0903-00-00be-multi-link-group-addressed-data-frame-delivery-follow-up.pptx" TargetMode="External"/><Relationship Id="rId209" Type="http://schemas.openxmlformats.org/officeDocument/2006/relationships/hyperlink" Target="https://imat.ieee.org/attendance" TargetMode="External"/><Relationship Id="rId360" Type="http://schemas.openxmlformats.org/officeDocument/2006/relationships/hyperlink" Target="https://mentor.ieee.org/802.11/dcn/20/11-20-0831-00-00be-trigger-frame-for-frequency-domain-a-ppdu-support.pptx" TargetMode="External"/><Relationship Id="rId416" Type="http://schemas.openxmlformats.org/officeDocument/2006/relationships/hyperlink" Target="https://mentor.ieee.org/802.11/dcn/20/11-20-1494-01-00be-pdt-of-eht-phy-data-scrambler-and-descrambler.docx" TargetMode="External"/><Relationship Id="rId598" Type="http://schemas.openxmlformats.org/officeDocument/2006/relationships/hyperlink" Target="https://mentor.ieee.org/802.11/dcn/20/11-20-1319-03-00be-pdt-phy-preamble-puncture.docx" TargetMode="External"/><Relationship Id="rId819" Type="http://schemas.openxmlformats.org/officeDocument/2006/relationships/hyperlink" Target="mailto:tianyu@apple.com" TargetMode="External"/><Relationship Id="rId220" Type="http://schemas.openxmlformats.org/officeDocument/2006/relationships/hyperlink" Target="https://mentor.ieee.org/802.11/dcn/20/11-20-1252-02-00be-pdt-phy-frequency-tolerance.docx" TargetMode="External"/><Relationship Id="rId458" Type="http://schemas.openxmlformats.org/officeDocument/2006/relationships/hyperlink" Target="https://mentor.ieee.org/802.11/dcn/20/11-20-1395-10-00be-pdt-mac-mlo-multi-link-channel-access-general-non-str.docx" TargetMode="External"/><Relationship Id="rId623" Type="http://schemas.openxmlformats.org/officeDocument/2006/relationships/hyperlink" Target="https://mentor.ieee.org/802.11/dcn/20/11-20-1238-00-00be-open-issues-on-preamble-design.pptx" TargetMode="External"/><Relationship Id="rId665" Type="http://schemas.openxmlformats.org/officeDocument/2006/relationships/hyperlink" Target="https://mentor.ieee.org/802.11/dcn/20/11-20-1434-02-00be-pdt-for-ns-ep-priority-access.docx" TargetMode="External"/><Relationship Id="rId830" Type="http://schemas.openxmlformats.org/officeDocument/2006/relationships/hyperlink" Target="http://standards.ieee.org/about/sasb/patcom/materials.html" TargetMode="External"/><Relationship Id="rId15" Type="http://schemas.openxmlformats.org/officeDocument/2006/relationships/hyperlink" Target="https://mentor.ieee.org/802.11/dcn/20/11-20-0848-00-00be-sounding-request-in-sequential-sounding.pptx" TargetMode="External"/><Relationship Id="rId57" Type="http://schemas.openxmlformats.org/officeDocument/2006/relationships/hyperlink" Target="https://mentor.ieee.org/802.11/dcn/20/11-20-1174-00-00be-e-sig-with-different-puncturing-patterns.pptx" TargetMode="External"/><Relationship Id="rId262" Type="http://schemas.openxmlformats.org/officeDocument/2006/relationships/hyperlink" Target="https://mentor.ieee.org/802.11/dcn/20/11-20-1272-01-00be-pdt-mac-mlo-multiple-bssid-procedure.docx" TargetMode="External"/><Relationship Id="rId318" Type="http://schemas.openxmlformats.org/officeDocument/2006/relationships/hyperlink" Target="https://mentor.ieee.org/802-ec/dcn/16/ec-16-0180-05-00EC-ieee-802-participation-slide.pptx" TargetMode="External"/><Relationship Id="rId525" Type="http://schemas.openxmlformats.org/officeDocument/2006/relationships/hyperlink" Target="https://mentor.ieee.org/802.11/dcn/20/11-20-1371-00-00be-pdt-phy-subcarriers-and-resource-allocation-for-wideband.docx" TargetMode="External"/><Relationship Id="rId567" Type="http://schemas.openxmlformats.org/officeDocument/2006/relationships/hyperlink" Target="https://mentor.ieee.org/802.11/dcn/20/11-20-1005-01-00be-yet-another-fast-link-adaptation-attempt.pptx" TargetMode="External"/><Relationship Id="rId732"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1229-03-00be-pdt-phy-channel-numbering-and-channelization.docx" TargetMode="External"/><Relationship Id="rId122" Type="http://schemas.openxmlformats.org/officeDocument/2006/relationships/hyperlink" Target="https://mentor.ieee.org/802.11/dcn/20/11-20-1448-00-00be-pdt-resource-unit-interleaving-for-rus-and-multipe-rus.docx" TargetMode="External"/><Relationship Id="rId164" Type="http://schemas.openxmlformats.org/officeDocument/2006/relationships/hyperlink" Target="https://mentor.ieee.org/802.11/dcn/20/11-20-1336-02-00be-11be-spec-text-for-mlo-ba-share-and-extension-of-sn-space.docx" TargetMode="External"/><Relationship Id="rId371" Type="http://schemas.openxmlformats.org/officeDocument/2006/relationships/hyperlink" Target="https://imat.ieee.org/attendance" TargetMode="External"/><Relationship Id="rId774" Type="http://schemas.openxmlformats.org/officeDocument/2006/relationships/hyperlink" Target="https://mentor.ieee.org/802-ec/dcn/16/ec-16-0180-05-00EC-ieee-802-participation-slide.pptx" TargetMode="External"/><Relationship Id="rId427" Type="http://schemas.openxmlformats.org/officeDocument/2006/relationships/hyperlink" Target="https://mentor.ieee.org/802.11/dcn/20/11-20-1180-00-00be-spectrum-mask-requirement-for-punctured-transmission.pptx" TargetMode="External"/><Relationship Id="rId469" Type="http://schemas.openxmlformats.org/officeDocument/2006/relationships/hyperlink" Target="https://mentor.ieee.org/802.11/dcn/20/11-20-1445-02-00be-pdt-mac-mlo-setup-security.docx" TargetMode="External"/><Relationship Id="rId634" Type="http://schemas.openxmlformats.org/officeDocument/2006/relationships/hyperlink" Target="https://mentor.ieee.org/802.11/dcn/20/11-20-1466-00-00be-pdt-phy-eht-sounding-ndp.docx" TargetMode="External"/><Relationship Id="rId676" Type="http://schemas.openxmlformats.org/officeDocument/2006/relationships/hyperlink" Target="https://mentor.ieee.org/802.11/dcn/20/11-20-0669-05-00be-mld-transition.pptx" TargetMode="External"/><Relationship Id="rId841" Type="http://schemas.openxmlformats.org/officeDocument/2006/relationships/hyperlink" Target="http://standards.ieee.org/resources/antitrust-guidelines.pdf" TargetMode="External"/><Relationship Id="rId26" Type="http://schemas.openxmlformats.org/officeDocument/2006/relationships/hyperlink" Target="https://mentor.ieee.org/802.11/dcn/20/11-20-0593-00-00be-eht-bss-follow-up-eht-bw-nss-mcs-and-he-bw-nss-mcs.pptx" TargetMode="External"/><Relationship Id="rId231" Type="http://schemas.openxmlformats.org/officeDocument/2006/relationships/hyperlink" Target="https://mentor.ieee.org/802.11/dcn/20/11-20-1337-03-00be-pdt-phy-mathematical-description-of-signals.docx" TargetMode="External"/><Relationship Id="rId273" Type="http://schemas.openxmlformats.org/officeDocument/2006/relationships/hyperlink" Target="https://mentor.ieee.org/802.11/dcn/20/11-20-1281-02-00be-pdt-mac-txop-bandwidth-signaling.docx" TargetMode="External"/><Relationship Id="rId329" Type="http://schemas.openxmlformats.org/officeDocument/2006/relationships/hyperlink" Target="https://mentor.ieee.org/802.11/dcn/20/11-20-1291-12-00be-pdt-mac-mlo-enhanced-multi-link-single-radio-operation.docx" TargetMode="External"/><Relationship Id="rId480" Type="http://schemas.openxmlformats.org/officeDocument/2006/relationships/hyperlink" Target="https://mentor.ieee.org/802.11/dcn/20/11-20-1009-03-00be-multi-link-hidden-terminal-followup.pptx" TargetMode="External"/><Relationship Id="rId536" Type="http://schemas.openxmlformats.org/officeDocument/2006/relationships/hyperlink" Target="https://mentor.ieee.org/802.11/dcn/20/11-20-1411-01-00be-pdt-mac-mlo-group-addressed-data-frame.docx" TargetMode="External"/><Relationship Id="rId701" Type="http://schemas.openxmlformats.org/officeDocument/2006/relationships/hyperlink" Target="https://mentor.ieee.org/802.11/dcn/20/11-20-1052-00-00be-eht-bss-follow-up-eht-bss-operating-parameter-update.pptx" TargetMode="External"/><Relationship Id="rId68" Type="http://schemas.openxmlformats.org/officeDocument/2006/relationships/hyperlink" Target="https://mentor.ieee.org/802.11/dcn/20/11-20-1322-00-00be-phy-signaling-methodology-for-11be-releases.pptx" TargetMode="External"/><Relationship Id="rId133" Type="http://schemas.openxmlformats.org/officeDocument/2006/relationships/hyperlink" Target="https://mentor.ieee.org/802.11/dcn/20/11-20-1191-00-00be-dup-mode-papr-reduction.pptx" TargetMode="External"/><Relationship Id="rId175" Type="http://schemas.openxmlformats.org/officeDocument/2006/relationships/hyperlink" Target="https://mentor.ieee.org/802.11/dcn/20/11-20-1411-00-00be-pdt-mac-mlo-group-addressed-data-frame.docx" TargetMode="External"/><Relationship Id="rId340" Type="http://schemas.openxmlformats.org/officeDocument/2006/relationships/hyperlink" Target="https://mentor.ieee.org/802.11/dcn/20/11-20-1295-01-00be-pdt-phy-overview-of-the-ppdu-enconding-process.docx" TargetMode="External"/><Relationship Id="rId578" Type="http://schemas.openxmlformats.org/officeDocument/2006/relationships/hyperlink" Target="https://mentor.ieee.org/802.11/dcn/20/11-20-1327-01-00be-pdt-eht-ppdu-format.docx" TargetMode="External"/><Relationship Id="rId743" Type="http://schemas.openxmlformats.org/officeDocument/2006/relationships/hyperlink" Target="mailto:patcom@ieee.org" TargetMode="External"/><Relationship Id="rId785" Type="http://schemas.openxmlformats.org/officeDocument/2006/relationships/hyperlink" Target="mailto:patcom@ieee.org" TargetMode="External"/><Relationship Id="rId200" Type="http://schemas.openxmlformats.org/officeDocument/2006/relationships/hyperlink" Target="https://mentor.ieee.org/802.11/dcn/20/11-20-1148-00-00be-discussion-on-mld-architecture.pptx" TargetMode="External"/><Relationship Id="rId382" Type="http://schemas.openxmlformats.org/officeDocument/2006/relationships/hyperlink" Target="https://mentor.ieee.org/802.11/dcn/20/11-20-1231-03-00be-pdt-phy-beamforming.docx" TargetMode="External"/><Relationship Id="rId438" Type="http://schemas.openxmlformats.org/officeDocument/2006/relationships/hyperlink" Target="mailto:jeongki.kim@lge.com" TargetMode="External"/><Relationship Id="rId603" Type="http://schemas.openxmlformats.org/officeDocument/2006/relationships/hyperlink" Target="https://mentor.ieee.org/802.11/dcn/20/11-20-1452-02-00be-pdt-segment-parser.docx" TargetMode="External"/><Relationship Id="rId645" Type="http://schemas.openxmlformats.org/officeDocument/2006/relationships/hyperlink" Target="https://mentor.ieee.org/802.11/dcn/20/11-20-1255-04-00be-pdt-mac-mlo-discovery-discovery-procedures-including-probing-and-rnr.docx" TargetMode="External"/><Relationship Id="rId687" Type="http://schemas.openxmlformats.org/officeDocument/2006/relationships/hyperlink" Target="https://mentor.ieee.org/802.11/dcn/20/11-20-1350-00-00be-enhancements-for-qos-and-low-latency-in-802-11be-r1.pptx" TargetMode="External"/><Relationship Id="rId810" Type="http://schemas.openxmlformats.org/officeDocument/2006/relationships/hyperlink" Target="https://mentor.ieee.org/802-ec/dcn/16/ec-16-0180-05-00EC-ieee-802-participation-slide.pptx" TargetMode="External"/><Relationship Id="rId852" Type="http://schemas.openxmlformats.org/officeDocument/2006/relationships/hyperlink" Target="http://standards.ieee.org/board/pat/pat-slideset.ppt" TargetMode="External"/><Relationship Id="rId242" Type="http://schemas.openxmlformats.org/officeDocument/2006/relationships/hyperlink" Target="https://mentor.ieee.org/802.11/dcn/20/11-20-1299-06-00be-pdt-mac-mlo-multi-link-channel-access-str.docx" TargetMode="External"/><Relationship Id="rId284" Type="http://schemas.openxmlformats.org/officeDocument/2006/relationships/hyperlink" Target="https://mentor.ieee.org/802.11/dcn/20/11-20-1408-00-00be-pdt-mac-txop-preamble-puncturing.docx" TargetMode="External"/><Relationship Id="rId491" Type="http://schemas.openxmlformats.org/officeDocument/2006/relationships/hyperlink" Target="https://mentor.ieee.org/802.11/dcn/20/11-20-0903-00-00be-multi-link-group-addressed-data-frame-delivery-follow-up.pptx" TargetMode="External"/><Relationship Id="rId505" Type="http://schemas.openxmlformats.org/officeDocument/2006/relationships/hyperlink" Target="https://imat.ieee.org/attendance" TargetMode="External"/><Relationship Id="rId712" Type="http://schemas.openxmlformats.org/officeDocument/2006/relationships/hyperlink" Target="https://imat.ieee.org/attendance" TargetMode="External"/><Relationship Id="rId37" Type="http://schemas.openxmlformats.org/officeDocument/2006/relationships/hyperlink" Target="https://mentor.ieee.org/802.11/dcn/20/11-20-1062-00-00be-error-recovery-for-non-str-mld.pptx" TargetMode="External"/><Relationship Id="rId79" Type="http://schemas.openxmlformats.org/officeDocument/2006/relationships/hyperlink" Target="https://mentor.ieee.org/802.11/dcn/20/11-20-1441-01-00be-ru-restriction-for-20mhz-operation.pptx" TargetMode="External"/><Relationship Id="rId102" Type="http://schemas.openxmlformats.org/officeDocument/2006/relationships/hyperlink" Target="https://mentor.ieee.org/802.11/dcn/20/11-20-1290-03-00be-pdt-phy-parameters-for-eht-mcss.docx" TargetMode="External"/><Relationship Id="rId144" Type="http://schemas.openxmlformats.org/officeDocument/2006/relationships/hyperlink" Target="https://imat.ieee.org/attendance" TargetMode="External"/><Relationship Id="rId547" Type="http://schemas.openxmlformats.org/officeDocument/2006/relationships/hyperlink" Target="https://mentor.ieee.org/802.11/dcn/20/11-20-1044-00-00be-mlo-tid-to-link-mapping-negotiation.pptx" TargetMode="External"/><Relationship Id="rId589" Type="http://schemas.openxmlformats.org/officeDocument/2006/relationships/hyperlink" Target="https://mentor.ieee.org/802.11/dcn/20/11-20-1290-03-00be-pdt-phy-parameters-for-eht-mcss.docx" TargetMode="External"/><Relationship Id="rId754" Type="http://schemas.openxmlformats.org/officeDocument/2006/relationships/hyperlink" Target="mailto:liwen.chu@nxp.com" TargetMode="External"/><Relationship Id="rId796" Type="http://schemas.openxmlformats.org/officeDocument/2006/relationships/hyperlink" Target="mailto:liwen.chu@nxp.com" TargetMode="External"/><Relationship Id="rId90" Type="http://schemas.openxmlformats.org/officeDocument/2006/relationships/hyperlink" Target="https://mentor.ieee.org/802.11/dcn/20/11-20-1160-04-00be-pdt-phy-mu-mimo.docx" TargetMode="External"/><Relationship Id="rId186" Type="http://schemas.openxmlformats.org/officeDocument/2006/relationships/hyperlink" Target="https://mentor.ieee.org/802.11/dcn/20/11-20-1141-00-00be-restrictions-on-mld-probe.pptx" TargetMode="External"/><Relationship Id="rId351" Type="http://schemas.openxmlformats.org/officeDocument/2006/relationships/hyperlink" Target="https://mentor.ieee.org/802.11/dcn/20/11-20-1294-04-00be-pdt-phy-eht-plme.docx" TargetMode="External"/><Relationship Id="rId393" Type="http://schemas.openxmlformats.org/officeDocument/2006/relationships/hyperlink" Target="https://mentor.ieee.org/802.11/dcn/20/11-20-1339-05-00be-pdt-phy-data-field-coding.docx" TargetMode="External"/><Relationship Id="rId407" Type="http://schemas.openxmlformats.org/officeDocument/2006/relationships/hyperlink" Target="https://mentor.ieee.org/802.11/dcn/20/11-20-1447-02-00be-pdt-subcarriers-and-resource-allocation-for-multiple-rus.docx" TargetMode="External"/><Relationship Id="rId449" Type="http://schemas.openxmlformats.org/officeDocument/2006/relationships/hyperlink" Target="https://mentor.ieee.org/802.11/dcn/20/11-20-1299-06-00be-pdt-mac-mlo-multi-link-channel-access-str.docx" TargetMode="External"/><Relationship Id="rId614" Type="http://schemas.openxmlformats.org/officeDocument/2006/relationships/hyperlink" Target="https://mentor.ieee.org/802.11/dcn/20/11-20-1223-01-00be-subcarrier-grouping-for-eht.pptx" TargetMode="External"/><Relationship Id="rId656" Type="http://schemas.openxmlformats.org/officeDocument/2006/relationships/hyperlink" Target="https://mentor.ieee.org/802.11/dcn/20/11-20-1309-06-00be-proposed-draft-specification-for-ml-general-mld-authentication-mld-association-and-ml-setup.docx" TargetMode="External"/><Relationship Id="rId821" Type="http://schemas.openxmlformats.org/officeDocument/2006/relationships/hyperlink" Target="mailto:patcom@ieee.org" TargetMode="External"/><Relationship Id="rId863" Type="http://schemas.openxmlformats.org/officeDocument/2006/relationships/hyperlink" Target="https://mentor.ieee.org/802.11/dcn/14/11-14-0629-22-0000-802-11-operations-manual.docx" TargetMode="External"/><Relationship Id="rId211" Type="http://schemas.openxmlformats.org/officeDocument/2006/relationships/hyperlink" Target="mailto:aasterja@qti.qualcomm.com" TargetMode="External"/><Relationship Id="rId253" Type="http://schemas.openxmlformats.org/officeDocument/2006/relationships/hyperlink" Target="https://mentor.ieee.org/802.11/dcn/20/11-20-1436-00-00be-ndpa-and-mimo-control-field-design-for-eht.pptx" TargetMode="External"/><Relationship Id="rId295" Type="http://schemas.openxmlformats.org/officeDocument/2006/relationships/hyperlink" Target="https://mentor.ieee.org/802.11/dcn/20/11-20-1009-03-00be-multi-link-hidden-terminal-followup.pptx" TargetMode="External"/><Relationship Id="rId309" Type="http://schemas.openxmlformats.org/officeDocument/2006/relationships/hyperlink" Target="https://mentor.ieee.org/802.11/dcn/20/11-20-1122-02-00be-802-11be-architecture-association-discussion.pptx" TargetMode="External"/><Relationship Id="rId460" Type="http://schemas.openxmlformats.org/officeDocument/2006/relationships/hyperlink" Target="https://mentor.ieee.org/802.11/dcn/20/11-20-1320-04-00be-pdt-mac-mlo-multi-link-channel-access-capability-signaling.docx" TargetMode="External"/><Relationship Id="rId516" Type="http://schemas.openxmlformats.org/officeDocument/2006/relationships/hyperlink" Target="https://mentor.ieee.org/802.11/dcn/20/11-20-1300-08-00be-pdt-mac-mlo-multi-link-setup-usage-and-rules-of-ml-ie.docx" TargetMode="External"/><Relationship Id="rId698" Type="http://schemas.openxmlformats.org/officeDocument/2006/relationships/hyperlink" Target="https://mentor.ieee.org/802.11/dcn/20/11-20-0593-00-00be-eht-bss-follow-up-eht-bw-nss-mcs-and-he-bw-nss-mcs.pptx" TargetMode="External"/><Relationship Id="rId48" Type="http://schemas.openxmlformats.org/officeDocument/2006/relationships/hyperlink" Target="https://mentor.ieee.org/802.11/dcn/20/11-20-1220-00-00be-str-and-non-str-capability-indication.pptx" TargetMode="External"/><Relationship Id="rId113" Type="http://schemas.openxmlformats.org/officeDocument/2006/relationships/hyperlink" Target="https://mentor.ieee.org/802.11/dcn/20/11-20-1338-04-00be-pdt-phy-eht-modulation-and-coding-eht-mcss.docx" TargetMode="External"/><Relationship Id="rId320" Type="http://schemas.openxmlformats.org/officeDocument/2006/relationships/hyperlink" Target="https://imat.ieee.org/attendance" TargetMode="External"/><Relationship Id="rId558" Type="http://schemas.openxmlformats.org/officeDocument/2006/relationships/hyperlink" Target="https://mentor.ieee.org/802.11/dcn/20/11-20-0903-00-00be-multi-link-group-addressed-data-frame-delivery-follow-up.pptx" TargetMode="External"/><Relationship Id="rId723" Type="http://schemas.openxmlformats.org/officeDocument/2006/relationships/hyperlink" Target="https://mentor.ieee.org/802.11/dcn/20/11-20-0840-00-00be-backward-compatible-eht-trigger-frame.pptx" TargetMode="External"/><Relationship Id="rId765" Type="http://schemas.openxmlformats.org/officeDocument/2006/relationships/hyperlink" Target="mailto:tianyu@apple.com" TargetMode="External"/><Relationship Id="rId155" Type="http://schemas.openxmlformats.org/officeDocument/2006/relationships/hyperlink" Target="https://mentor.ieee.org/802.11/dcn/20/11-20-1270-04-00be-pdt-mac-mlo-power-save-procedures.docx" TargetMode="External"/><Relationship Id="rId197" Type="http://schemas.openxmlformats.org/officeDocument/2006/relationships/hyperlink" Target="https://mentor.ieee.org/802.11/dcn/20/11-20-1115-00-00be-mld-ap-power-saving-ps-considerations.pptx" TargetMode="External"/><Relationship Id="rId362" Type="http://schemas.openxmlformats.org/officeDocument/2006/relationships/hyperlink" Target="https://mentor.ieee.org/802.11/dcn/20/11-20-1192-00-00be-tb-ppdu-format-signaling-in-trigger-frame.pptx" TargetMode="External"/><Relationship Id="rId418" Type="http://schemas.openxmlformats.org/officeDocument/2006/relationships/hyperlink" Target="https://mentor.ieee.org/802.11/dcn/20/11-20-1135-03-00be-papr-issues-for-eht-er-su-ppdu.pptx" TargetMode="External"/><Relationship Id="rId625" Type="http://schemas.openxmlformats.org/officeDocument/2006/relationships/hyperlink" Target="https://mentor.ieee.org/802.11/dcn/20/11-20-1310-00-00be-coding-bit-in-mu-mimo.pptx" TargetMode="External"/><Relationship Id="rId832" Type="http://schemas.openxmlformats.org/officeDocument/2006/relationships/hyperlink" Target="https://standards.ieee.org/develop/policies/bylaws/sb_bylaws.pdfsection%205.2.1" TargetMode="External"/><Relationship Id="rId222" Type="http://schemas.openxmlformats.org/officeDocument/2006/relationships/hyperlink" Target="https://mentor.ieee.org/802.11/dcn/20/11-20-1254-06-00be-pdt-phy-receive-specification-general-and-receiver-minimum-input-sensitivity-and-channel-rejection.docx" TargetMode="External"/><Relationship Id="rId264" Type="http://schemas.openxmlformats.org/officeDocument/2006/relationships/hyperlink" Target="https://mentor.ieee.org/802.11/dcn/20/11-20-1291-12-00be-pdt-mac-mlo-enhanced-multi-link-single-radio-operation.docx" TargetMode="External"/><Relationship Id="rId471" Type="http://schemas.openxmlformats.org/officeDocument/2006/relationships/hyperlink" Target="https://mentor.ieee.org/802.11/dcn/20/11-20-1431-00-00be-proposed-draft-specification-for-individual-addressed-data-delivery-without-ba-negotiation.docx" TargetMode="External"/><Relationship Id="rId667" Type="http://schemas.openxmlformats.org/officeDocument/2006/relationships/hyperlink" Target="https://mentor.ieee.org/802.11/dcn/20/11-20-1440-02-00be-pdt-mac-mlo-enhanced-multi-link-operation-mode.docx" TargetMode="External"/><Relationship Id="rId17" Type="http://schemas.openxmlformats.org/officeDocument/2006/relationships/hyperlink" Target="https://mentor.ieee.org/802.11/dcn/20/11-20-1036-00-00be-terminology-for-soft-ap-mld.pptx" TargetMode="External"/><Relationship Id="rId59" Type="http://schemas.openxmlformats.org/officeDocument/2006/relationships/hyperlink" Target="https://mentor.ieee.org/802.11/dcn/20/11-20-1180-00-00be-spectrum-mask-requirement-for-punctured-transmission.pptx" TargetMode="External"/><Relationship Id="rId124" Type="http://schemas.openxmlformats.org/officeDocument/2006/relationships/hyperlink" Target="https://mentor.ieee.org/802.11/dcn/20/11-20-1307-00-00be-pdt-phy-introduction-to-eht-phy.docx" TargetMode="External"/><Relationship Id="rId527" Type="http://schemas.openxmlformats.org/officeDocument/2006/relationships/hyperlink" Target="https://mentor.ieee.org/802.11/dcn/20/11-20-1274-05-00be-mac-pdt-mlo-ml-ie-structure.docx" TargetMode="External"/><Relationship Id="rId569" Type="http://schemas.openxmlformats.org/officeDocument/2006/relationships/hyperlink" Target="mailto:patcom@ieee.org" TargetMode="External"/><Relationship Id="rId734" Type="http://schemas.openxmlformats.org/officeDocument/2006/relationships/hyperlink" Target="https://imat.ieee.org/attendance" TargetMode="External"/><Relationship Id="rId776" Type="http://schemas.openxmlformats.org/officeDocument/2006/relationships/hyperlink" Target="https://imat.ieee.org/attendance" TargetMode="External"/><Relationship Id="rId70" Type="http://schemas.openxmlformats.org/officeDocument/2006/relationships/hyperlink" Target="https://mentor.ieee.org/802.11/dcn/20/11-20-1342-00-00be-eht-sounding-feedback-request-parameters.pptx" TargetMode="External"/><Relationship Id="rId166" Type="http://schemas.openxmlformats.org/officeDocument/2006/relationships/hyperlink" Target="https://mentor.ieee.org/802.11/dcn/20/11-20-1320-03-00be-pdt-mac-mlo-multi-link-channel-access-capability-signaling.docx" TargetMode="External"/><Relationship Id="rId331" Type="http://schemas.openxmlformats.org/officeDocument/2006/relationships/hyperlink" Target="https://mentor.ieee.org/802.11/dcn/20/11-20-1275-04-00be-mac-pdt-mlo-ba-procedure.docx" TargetMode="External"/><Relationship Id="rId373" Type="http://schemas.openxmlformats.org/officeDocument/2006/relationships/hyperlink" Target="mailto:tianyu@apple.com" TargetMode="External"/><Relationship Id="rId429" Type="http://schemas.openxmlformats.org/officeDocument/2006/relationships/hyperlink" Target="https://mentor.ieee.org/802.11/dcn/20/11-20-1238-00-00be-open-issues-on-preamble-design.pptx" TargetMode="External"/><Relationship Id="rId580" Type="http://schemas.openxmlformats.org/officeDocument/2006/relationships/hyperlink" Target="https://mentor.ieee.org/802.11/dcn/20/11-20-1260-04-00be-pdt-phy-eht-stf.docx" TargetMode="External"/><Relationship Id="rId636" Type="http://schemas.openxmlformats.org/officeDocument/2006/relationships/hyperlink" Target="https://mentor.ieee.org/802.11/dcn/20/11-20-1467-00-00be-bw320-signaling.pptx" TargetMode="External"/><Relationship Id="rId801" Type="http://schemas.openxmlformats.org/officeDocument/2006/relationships/hyperlink" Target="mailto:dennis.sundman@ericsson.com" TargetMode="External"/><Relationship Id="rId1" Type="http://schemas.openxmlformats.org/officeDocument/2006/relationships/customXml" Target="../customXml/item1.xml"/><Relationship Id="rId233" Type="http://schemas.openxmlformats.org/officeDocument/2006/relationships/hyperlink" Target="https://mentor.ieee.org/802.11/dcn/20/11-20-1256-03-00be-pdt-mac-mlo-tid-mapping-link-management-default-mode-and-enablement.docx" TargetMode="External"/><Relationship Id="rId440" Type="http://schemas.openxmlformats.org/officeDocument/2006/relationships/hyperlink" Target="https://mentor.ieee.org/802.11/dcn/20/11-20-1256-03-00be-pdt-mac-mlo-tid-mapping-link-management-default-mode-and-enablement.docx" TargetMode="External"/><Relationship Id="rId678" Type="http://schemas.openxmlformats.org/officeDocument/2006/relationships/hyperlink" Target="https://mentor.ieee.org/802.11/dcn/20/11-20-0921-02-00be-discussion-about-str-capabilities-indication.pptx" TargetMode="External"/><Relationship Id="rId843" Type="http://schemas.openxmlformats.org/officeDocument/2006/relationships/hyperlink" Target="http://standards.ieee.org/resources/antitrust-guidelines.pdf" TargetMode="External"/><Relationship Id="rId28" Type="http://schemas.openxmlformats.org/officeDocument/2006/relationships/hyperlink" Target="https://mentor.ieee.org/802.11/dcn/20/11-20-0881-00-00be-multi-link-individual-addressed-management-frame-delivery.pptx" TargetMode="External"/><Relationship Id="rId275" Type="http://schemas.openxmlformats.org/officeDocument/2006/relationships/hyperlink" Target="https://mentor.ieee.org/802.11/dcn/20/11-20-1371-00-00be-pdt-phy-subcarriers-and-resource-allocation-for-wideband.docx" TargetMode="External"/><Relationship Id="rId300" Type="http://schemas.openxmlformats.org/officeDocument/2006/relationships/hyperlink" Target="https://mentor.ieee.org/802.11/dcn/20/11-20-1041-00-00be-edca-queue-for-rta.pptx" TargetMode="External"/><Relationship Id="rId482" Type="http://schemas.openxmlformats.org/officeDocument/2006/relationships/hyperlink" Target="https://mentor.ieee.org/802.11/dcn/20/11-20-1141-00-00be-restrictions-on-mld-probe.pptx" TargetMode="External"/><Relationship Id="rId538" Type="http://schemas.openxmlformats.org/officeDocument/2006/relationships/hyperlink" Target="https://mentor.ieee.org/802.11/dcn/20/11-20-0105-07-00be-link-latency-statistics-of-multi-band-operations-in-eht.pptx" TargetMode="External"/><Relationship Id="rId703" Type="http://schemas.openxmlformats.org/officeDocument/2006/relationships/hyperlink" Target="https://mentor.ieee.org/802-ec/dcn/16/ec-16-0180-05-00EC-ieee-802-participation-slide.pptx" TargetMode="External"/><Relationship Id="rId745" Type="http://schemas.openxmlformats.org/officeDocument/2006/relationships/hyperlink" Target="https://imat.ieee.org/attendance" TargetMode="External"/><Relationship Id="rId81" Type="http://schemas.openxmlformats.org/officeDocument/2006/relationships/hyperlink" Target="https://mentor.ieee.org/802.11/dcn/20/11-20-1474-00-00be-ndp-design-for-eht.pptx" TargetMode="External"/><Relationship Id="rId135" Type="http://schemas.openxmlformats.org/officeDocument/2006/relationships/hyperlink" Target="https://mentor.ieee.org/802.11/dcn/20/11-20-1180-00-00be-spectrum-mask-requirement-for-punctured-transmission.pptx" TargetMode="External"/><Relationship Id="rId177" Type="http://schemas.openxmlformats.org/officeDocument/2006/relationships/hyperlink" Target="https://mentor.ieee.org/802.11/dcn/20/11-20-1046-03-00be-prioritized-edca-channel-access-slot-management.pptx" TargetMode="External"/><Relationship Id="rId342" Type="http://schemas.openxmlformats.org/officeDocument/2006/relationships/hyperlink" Target="https://mentor.ieee.org/802.11/dcn/20/11-20-1327-01-00be-pdt-eht-ppdu-format.docx" TargetMode="External"/><Relationship Id="rId384" Type="http://schemas.openxmlformats.org/officeDocument/2006/relationships/hyperlink" Target="https://mentor.ieee.org/802.11/dcn/20/11-20-1253-06-00be-pdt-phy-modulation-accuracy.docx" TargetMode="External"/><Relationship Id="rId591" Type="http://schemas.openxmlformats.org/officeDocument/2006/relationships/hyperlink" Target="https://mentor.ieee.org/802.11/dcn/20/11-20-1371-04-00be-pdt-phy-subcarriers-and-resource-allocation-for-wideband.docx" TargetMode="External"/><Relationship Id="rId605" Type="http://schemas.openxmlformats.org/officeDocument/2006/relationships/hyperlink" Target="https://mentor.ieee.org/802.11/dcn/20/11-20-1462-01-00be-pdt-phy-tx-mask.docx" TargetMode="External"/><Relationship Id="rId787" Type="http://schemas.openxmlformats.org/officeDocument/2006/relationships/hyperlink" Target="https://imat.ieee.org/attendance" TargetMode="External"/><Relationship Id="rId812" Type="http://schemas.openxmlformats.org/officeDocument/2006/relationships/hyperlink" Target="https://imat.ieee.org/attendance" TargetMode="External"/><Relationship Id="rId202" Type="http://schemas.openxmlformats.org/officeDocument/2006/relationships/hyperlink" Target="https://mentor.ieee.org/802.11/dcn/20/11-20-0593-00-00be-eht-bss-follow-up-eht-bw-nss-mcs-and-he-bw-nss-mcs.pptx" TargetMode="External"/><Relationship Id="rId244" Type="http://schemas.openxmlformats.org/officeDocument/2006/relationships/hyperlink" Target="https://mentor.ieee.org/802.11/dcn/20/11-20-0828-01-00be-ru-allocation-subfield-design-for-eht-trigger-frame.pptx" TargetMode="External"/><Relationship Id="rId647" Type="http://schemas.openxmlformats.org/officeDocument/2006/relationships/hyperlink" Target="https://mentor.ieee.org/802.11/dcn/20/11-20-1261-01-00be-pdt-mac-mlo-retransmissions.docx" TargetMode="External"/><Relationship Id="rId689" Type="http://schemas.openxmlformats.org/officeDocument/2006/relationships/hyperlink" Target="https://mentor.ieee.org/802.11/dcn/20/11-20-0675-00-00be-buffer-management-for-multi-link-device.pptx" TargetMode="External"/><Relationship Id="rId854" Type="http://schemas.openxmlformats.org/officeDocument/2006/relationships/hyperlink" Target="http://standards.ieee.org/develop/policies/bylaws/sb_bylaws.pdf" TargetMode="External"/><Relationship Id="rId39" Type="http://schemas.openxmlformats.org/officeDocument/2006/relationships/hyperlink" Target="https://mentor.ieee.org/802.11/dcn/20/11-20-1085-00-00be-str-capability-signaling.pptx" TargetMode="External"/><Relationship Id="rId286" Type="http://schemas.openxmlformats.org/officeDocument/2006/relationships/hyperlink" Target="https://mentor.ieee.org/802.11/dcn/20/11-20-1411-00-00be-pdt-mac-mlo-group-addressed-data-frame.docx" TargetMode="External"/><Relationship Id="rId451" Type="http://schemas.openxmlformats.org/officeDocument/2006/relationships/hyperlink" Target="https://mentor.ieee.org/802.11/dcn/20/11-20-1353-05-00be-pdt-mac-eht-bss-operation.docx" TargetMode="External"/><Relationship Id="rId493" Type="http://schemas.openxmlformats.org/officeDocument/2006/relationships/hyperlink" Target="https://mentor.ieee.org/802.11/dcn/20/11-20-1115-00-00be-mld-ap-power-saving-ps-considerations.pptx" TargetMode="External"/><Relationship Id="rId507" Type="http://schemas.openxmlformats.org/officeDocument/2006/relationships/hyperlink" Target="mailto:liwen.chu@nxp.com" TargetMode="External"/><Relationship Id="rId549" Type="http://schemas.openxmlformats.org/officeDocument/2006/relationships/hyperlink" Target="https://mentor.ieee.org/802.11/dcn/20/11-20-1187-00-00be-multi-link-setup-discussion.pptx" TargetMode="External"/><Relationship Id="rId714" Type="http://schemas.openxmlformats.org/officeDocument/2006/relationships/hyperlink" Target="mailto:jeongki.kim@lge.com" TargetMode="External"/><Relationship Id="rId756"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20/11-20-1246-00-00be-mlo-link-key-exchange-considerations.pptx" TargetMode="External"/><Relationship Id="rId104" Type="http://schemas.openxmlformats.org/officeDocument/2006/relationships/hyperlink" Target="https://mentor.ieee.org/802.11/dcn/20/11-20-1371-04-00be-pdt-phy-subcarriers-and-resource-allocation-for-wideband.docx" TargetMode="External"/><Relationship Id="rId146" Type="http://schemas.openxmlformats.org/officeDocument/2006/relationships/hyperlink" Target="mailto:jeongki.kim@lge.com" TargetMode="External"/><Relationship Id="rId188" Type="http://schemas.openxmlformats.org/officeDocument/2006/relationships/hyperlink" Target="https://mentor.ieee.org/802.11/dcn/20/11-20-1246-00-00be-mlo-link-key-exchange-considerations.pptx" TargetMode="External"/><Relationship Id="rId311" Type="http://schemas.openxmlformats.org/officeDocument/2006/relationships/hyperlink" Target="https://mentor.ieee.org/802.11/dcn/20/11-20-1148-00-00be-discussion-on-mld-architecture.pptx" TargetMode="External"/><Relationship Id="rId353" Type="http://schemas.openxmlformats.org/officeDocument/2006/relationships/hyperlink" Target="https://mentor.ieee.org/802.11/dcn/20/11-20-1290-03-00be-pdt-phy-parameters-for-eht-mcss.docx" TargetMode="External"/><Relationship Id="rId395" Type="http://schemas.openxmlformats.org/officeDocument/2006/relationships/hyperlink" Target="https://mentor.ieee.org/802.11/dcn/20/11-20-1340-02-00be-pdt-phy-packet-extension.docx" TargetMode="External"/><Relationship Id="rId409" Type="http://schemas.openxmlformats.org/officeDocument/2006/relationships/hyperlink" Target="https://mentor.ieee.org/802.11/dcn/20/11-20-1452-02-00be-pdt-segment-parser.docx" TargetMode="External"/><Relationship Id="rId560" Type="http://schemas.openxmlformats.org/officeDocument/2006/relationships/hyperlink" Target="https://mentor.ieee.org/802.11/dcn/20/11-20-1115-00-00be-mld-ap-power-saving-ps-considerations.pptx" TargetMode="External"/><Relationship Id="rId798" Type="http://schemas.openxmlformats.org/officeDocument/2006/relationships/hyperlink" Target="https://mentor.ieee.org/802-ec/dcn/16/ec-16-0180-05-00EC-ieee-802-participation-slide.pptx" TargetMode="External"/><Relationship Id="rId92" Type="http://schemas.openxmlformats.org/officeDocument/2006/relationships/hyperlink" Target="https://mentor.ieee.org/802.11/dcn/20/11-20-1153-03-00be-pdt-phy-timing-related-parameters.docx" TargetMode="External"/><Relationship Id="rId213" Type="http://schemas.openxmlformats.org/officeDocument/2006/relationships/hyperlink" Target="https://mentor.ieee.org/802.11/dcn/20/11-20-1295-01-00be-pdt-phy-overview-of-the-ppdu-enconding-process.docx" TargetMode="External"/><Relationship Id="rId420" Type="http://schemas.openxmlformats.org/officeDocument/2006/relationships/hyperlink" Target="https://mentor.ieee.org/802.11/dcn/20/11-20-1223-01-00be-subcarrier-grouping-for-eht.pptx" TargetMode="External"/><Relationship Id="rId616" Type="http://schemas.openxmlformats.org/officeDocument/2006/relationships/hyperlink" Target="https://mentor.ieee.org/802.11/dcn/20/11-20-1180-00-00be-spectrum-mask-requirement-for-punctured-transmission.pptx" TargetMode="External"/><Relationship Id="rId658" Type="http://schemas.openxmlformats.org/officeDocument/2006/relationships/hyperlink" Target="https://mentor.ieee.org/802.11/dcn/20/11-20-1336-05-00be-11be-spec-text-for-mlo-ba-share-and-extension-of-sn-space.docx" TargetMode="External"/><Relationship Id="rId823" Type="http://schemas.openxmlformats.org/officeDocument/2006/relationships/hyperlink" Target="https://imat.ieee.org/attendance" TargetMode="External"/><Relationship Id="rId865" Type="http://schemas.openxmlformats.org/officeDocument/2006/relationships/header" Target="header1.xml"/><Relationship Id="rId255" Type="http://schemas.openxmlformats.org/officeDocument/2006/relationships/hyperlink" Target="https://mentor.ieee.org/802-ec/dcn/16/ec-16-0180-05-00EC-ieee-802-participation-slide.pptx" TargetMode="External"/><Relationship Id="rId297" Type="http://schemas.openxmlformats.org/officeDocument/2006/relationships/hyperlink" Target="https://mentor.ieee.org/802.11/dcn/20/11-20-1141-00-00be-restrictions-on-mld-probe.pptx" TargetMode="External"/><Relationship Id="rId462" Type="http://schemas.openxmlformats.org/officeDocument/2006/relationships/hyperlink" Target="https://mentor.ieee.org/802.11/dcn/20/11-20-1332-02-00be-pdt-mac-mlo-bss-parameter-update.docx" TargetMode="External"/><Relationship Id="rId518" Type="http://schemas.openxmlformats.org/officeDocument/2006/relationships/hyperlink" Target="https://mentor.ieee.org/802.11/dcn/20/11-20-1359-04-00be-pdt-mac-eht-operation-element.docx" TargetMode="External"/><Relationship Id="rId725" Type="http://schemas.openxmlformats.org/officeDocument/2006/relationships/hyperlink" Target="https://mentor.ieee.org/802.11/dcn/20/11-20-1429-01-00be-enhanced-trigger-frame-for-eht-support.pptx" TargetMode="External"/><Relationship Id="rId115" Type="http://schemas.openxmlformats.org/officeDocument/2006/relationships/hyperlink" Target="https://mentor.ieee.org/802.11/dcn/20/11-20-1337-01-00be-pdt-phy-mathematical-description-of-signals.docx" TargetMode="External"/><Relationship Id="rId157" Type="http://schemas.openxmlformats.org/officeDocument/2006/relationships/hyperlink" Target="https://mentor.ieee.org/802.11/dcn/20/11-20-1299-06-00be-pdt-mac-mlo-multi-link-channel-access-str.docx" TargetMode="External"/><Relationship Id="rId322" Type="http://schemas.openxmlformats.org/officeDocument/2006/relationships/hyperlink" Target="mailto:aasterja@qti.qualcomm.com" TargetMode="External"/><Relationship Id="rId364" Type="http://schemas.openxmlformats.org/officeDocument/2006/relationships/hyperlink" Target="https://mentor.ieee.org/802.11/dcn/20/11-20-0848-00-00be-sounding-request-in-sequential-sounding.pptx" TargetMode="External"/><Relationship Id="rId767" Type="http://schemas.openxmlformats.org/officeDocument/2006/relationships/hyperlink" Target="mailto:patcom@ieee.org" TargetMode="External"/><Relationship Id="rId61" Type="http://schemas.openxmlformats.org/officeDocument/2006/relationships/hyperlink" Target="https://mentor.ieee.org/802.11/dcn/20/11-20-1206-00-00be-discussions-on-papr-reduction-methods-for-dup-mode.pptx" TargetMode="External"/><Relationship Id="rId199" Type="http://schemas.openxmlformats.org/officeDocument/2006/relationships/hyperlink" Target="https://mentor.ieee.org/802.11/dcn/20/11-20-1131-01-00be-multi-link-reference-model-discussion.pptx" TargetMode="External"/><Relationship Id="rId571" Type="http://schemas.openxmlformats.org/officeDocument/2006/relationships/hyperlink" Target="https://imat.ieee.org/attendance" TargetMode="External"/><Relationship Id="rId627" Type="http://schemas.openxmlformats.org/officeDocument/2006/relationships/hyperlink" Target="https://mentor.ieee.org/802.11/dcn/20/11-20-1317-00-00be-sig-contents-discussion-for-eht-sounding-ndp.pptx" TargetMode="External"/><Relationship Id="rId669" Type="http://schemas.openxmlformats.org/officeDocument/2006/relationships/hyperlink" Target="https://mentor.ieee.org/802.11/dcn/20/11-20-1411-01-00be-pdt-mac-mlo-group-addressed-data-frame.docx" TargetMode="External"/><Relationship Id="rId834" Type="http://schemas.openxmlformats.org/officeDocument/2006/relationships/hyperlink" Target="http://www.ieee802.org/devdocs.shtml" TargetMode="External"/><Relationship Id="rId19" Type="http://schemas.openxmlformats.org/officeDocument/2006/relationships/hyperlink" Target="https://mentor.ieee.org/802.11/dcn/20/11-20-1192-00-00be-tb-ppdu-format-signaling-in-trigger-frame.pptx" TargetMode="External"/><Relationship Id="rId224" Type="http://schemas.openxmlformats.org/officeDocument/2006/relationships/hyperlink" Target="https://mentor.ieee.org/802.11/dcn/20/11-20-1294-04-00be-pdt-phy-eht-plme.docx" TargetMode="External"/><Relationship Id="rId266" Type="http://schemas.openxmlformats.org/officeDocument/2006/relationships/hyperlink" Target="https://mentor.ieee.org/802.11/dcn/20/11-20-1275-04-00be-mac-pdt-mlo-ba-procedure.docx" TargetMode="External"/><Relationship Id="rId431" Type="http://schemas.openxmlformats.org/officeDocument/2006/relationships/hyperlink" Target="https://mentor.ieee.org/802.11/dcn/20/11-20-1310-00-00be-coding-bit-in-mu-mimo.pptx" TargetMode="External"/><Relationship Id="rId473" Type="http://schemas.openxmlformats.org/officeDocument/2006/relationships/hyperlink" Target="https://mentor.ieee.org/802.11/dcn/20/11-20-1046-03-00be-prioritized-edca-channel-access-slot-management.pptx" TargetMode="External"/><Relationship Id="rId529" Type="http://schemas.openxmlformats.org/officeDocument/2006/relationships/hyperlink" Target="https://mentor.ieee.org/802.11/dcn/20/11-20-1333-01-00be-pdt-mac-mlo-discovery-ml-ie-usage-rules-in-the-context-of-discovery.docx" TargetMode="External"/><Relationship Id="rId680" Type="http://schemas.openxmlformats.org/officeDocument/2006/relationships/hyperlink" Target="https://mentor.ieee.org/802.11/dcn/20/11-20-1044-00-00be-mlo-tid-to-link-mapping-negotiation.pptx" TargetMode="External"/><Relationship Id="rId736" Type="http://schemas.openxmlformats.org/officeDocument/2006/relationships/hyperlink" Target="mailto:sschelstraete@quantenna.com" TargetMode="External"/><Relationship Id="rId30" Type="http://schemas.openxmlformats.org/officeDocument/2006/relationships/hyperlink" Target="https://mentor.ieee.org/802.11/dcn/20/11-20-0923-00-00be-channel-access-for-constrained-mld.pptx" TargetMode="External"/><Relationship Id="rId126" Type="http://schemas.openxmlformats.org/officeDocument/2006/relationships/hyperlink" Target="https://mentor.ieee.org/802.11/dcn/20/11-20-1135-03-00be-papr-issues-for-eht-er-su-ppdu.pptx" TargetMode="External"/><Relationship Id="rId168" Type="http://schemas.openxmlformats.org/officeDocument/2006/relationships/hyperlink" Target="https://mentor.ieee.org/802.11/dcn/20/11-20-1332-02-00be-pdt-mac-mlo-bss-parameter-update.docx" TargetMode="External"/><Relationship Id="rId333" Type="http://schemas.openxmlformats.org/officeDocument/2006/relationships/hyperlink" Target="https://mentor.ieee.org/802.11/dcn/20/11-20-1300-08-00be-pdt-mac-mlo-multi-link-setup-usage-and-rules-of-ml-ie.docx" TargetMode="External"/><Relationship Id="rId540" Type="http://schemas.openxmlformats.org/officeDocument/2006/relationships/hyperlink" Target="https://mentor.ieee.org/802.11/dcn/20/11-20-0712-04-00be-bqr-for-320mhz.pptx" TargetMode="External"/><Relationship Id="rId778" Type="http://schemas.openxmlformats.org/officeDocument/2006/relationships/hyperlink" Target="mailto:sschelstraete@quantenna.com" TargetMode="External"/><Relationship Id="rId72" Type="http://schemas.openxmlformats.org/officeDocument/2006/relationships/hyperlink" Target="https://mentor.ieee.org/802.11/dcn/20/11-20-1377-00-00be-on-tbd-mcss.pptx" TargetMode="External"/><Relationship Id="rId375" Type="http://schemas.openxmlformats.org/officeDocument/2006/relationships/hyperlink" Target="https://mentor.ieee.org/802.11/dcn/20/11-20-1293-01-00be-pdt-phy-scope-and-eht-phy-functions.docx" TargetMode="External"/><Relationship Id="rId582" Type="http://schemas.openxmlformats.org/officeDocument/2006/relationships/hyperlink" Target="https://mentor.ieee.org/802.11/dcn/20/11-20-1231-03-00be-pdt-phy-beamforming.docx" TargetMode="External"/><Relationship Id="rId638" Type="http://schemas.openxmlformats.org/officeDocument/2006/relationships/hyperlink" Target="mailto:patcom@ieee.org" TargetMode="External"/><Relationship Id="rId803" Type="http://schemas.openxmlformats.org/officeDocument/2006/relationships/hyperlink" Target="mailto:patcom@ieee.org" TargetMode="External"/><Relationship Id="rId845" Type="http://schemas.openxmlformats.org/officeDocument/2006/relationships/hyperlink" Target="http://standards.ieee.org/develop/policies/bylaws/sect6-7.html" TargetMode="External"/><Relationship Id="rId3" Type="http://schemas.openxmlformats.org/officeDocument/2006/relationships/customXml" Target="../customXml/item3.xml"/><Relationship Id="rId235" Type="http://schemas.openxmlformats.org/officeDocument/2006/relationships/hyperlink" Target="https://mentor.ieee.org/802.11/dcn/20/11-20-1272-01-00be-pdt-mac-mlo-multiple-bssid-procedure.docx" TargetMode="External"/><Relationship Id="rId277" Type="http://schemas.openxmlformats.org/officeDocument/2006/relationships/hyperlink" Target="https://mentor.ieee.org/802.11/dcn/20/11-20-1320-03-00be-pdt-mac-mlo-multi-link-channel-access-capability-signaling.docx" TargetMode="External"/><Relationship Id="rId400" Type="http://schemas.openxmlformats.org/officeDocument/2006/relationships/hyperlink" Target="https://mentor.ieee.org/802.11/dcn/20/11-20-1404-02-00be-pdt-phy-support-for-non-ht-ht-vht-he-format-and-regulatory.doc" TargetMode="External"/><Relationship Id="rId442" Type="http://schemas.openxmlformats.org/officeDocument/2006/relationships/hyperlink" Target="https://mentor.ieee.org/802.11/dcn/20/11-20-1272-01-00be-pdt-mac-mlo-multiple-bssid-procedure.docx" TargetMode="External"/><Relationship Id="rId484" Type="http://schemas.openxmlformats.org/officeDocument/2006/relationships/hyperlink" Target="https://mentor.ieee.org/802.11/dcn/20/11-20-1246-00-00be-mlo-link-key-exchange-considerations.pptx" TargetMode="External"/><Relationship Id="rId705" Type="http://schemas.openxmlformats.org/officeDocument/2006/relationships/hyperlink" Target="https://imat.ieee.org/attendance" TargetMode="External"/><Relationship Id="rId137" Type="http://schemas.openxmlformats.org/officeDocument/2006/relationships/hyperlink" Target="https://mentor.ieee.org/802.11/dcn/20/11-20-1238-00-00be-open-issues-on-preamble-design.pptx" TargetMode="External"/><Relationship Id="rId302" Type="http://schemas.openxmlformats.org/officeDocument/2006/relationships/hyperlink" Target="https://mentor.ieee.org/802.11/dcn/20/11-20-1350-00-00be-enhancements-for-qos-and-low-latency-in-802-11be-r1.pptx" TargetMode="External"/><Relationship Id="rId344" Type="http://schemas.openxmlformats.org/officeDocument/2006/relationships/hyperlink" Target="https://mentor.ieee.org/802.11/dcn/20/11-20-1260-04-00be-pdt-phy-eht-stf.docx" TargetMode="External"/><Relationship Id="rId691" Type="http://schemas.openxmlformats.org/officeDocument/2006/relationships/hyperlink" Target="https://mentor.ieee.org/802.11/dcn/20/11-20-0903-00-00be-multi-link-group-addressed-data-frame-delivery-follow-up.pptx" TargetMode="External"/><Relationship Id="rId747" Type="http://schemas.openxmlformats.org/officeDocument/2006/relationships/hyperlink" Target="mailto:tianyu@apple.com" TargetMode="External"/><Relationship Id="rId789" Type="http://schemas.openxmlformats.org/officeDocument/2006/relationships/hyperlink" Target="mailto:tianyu@apple.com" TargetMode="External"/><Relationship Id="rId41" Type="http://schemas.openxmlformats.org/officeDocument/2006/relationships/hyperlink" Target="https://mentor.ieee.org/802.11/dcn/20/11-20-1122-00-00be-802-11be-architecture-association-discussion.pptx" TargetMode="External"/><Relationship Id="rId83" Type="http://schemas.openxmlformats.org/officeDocument/2006/relationships/hyperlink" Target="https://mentor.ieee.org/802-ec/dcn/16/ec-16-0180-05-00EC-ieee-802-participation-slide.pptx" TargetMode="External"/><Relationship Id="rId179" Type="http://schemas.openxmlformats.org/officeDocument/2006/relationships/hyperlink" Target="https://mentor.ieee.org/802.11/dcn/20/11-20-0772-02-00be-multi-link-element-format.pptx" TargetMode="External"/><Relationship Id="rId386" Type="http://schemas.openxmlformats.org/officeDocument/2006/relationships/hyperlink" Target="https://mentor.ieee.org/802.11/dcn/20/11-20-1229-03-00be-pdt-phy-channel-numbering-and-channelization.docx" TargetMode="External"/><Relationship Id="rId551" Type="http://schemas.openxmlformats.org/officeDocument/2006/relationships/hyperlink" Target="https://mentor.ieee.org/802.11/dcn/20/11-20-1396-00-00be-multi-link-probe-request-design.pptx" TargetMode="External"/><Relationship Id="rId593" Type="http://schemas.openxmlformats.org/officeDocument/2006/relationships/hyperlink" Target="https://mentor.ieee.org/802.11/dcn/20/11-20-1339-05-00be-pdt-phy-data-field-coding.docx" TargetMode="External"/><Relationship Id="rId607" Type="http://schemas.openxmlformats.org/officeDocument/2006/relationships/hyperlink" Target="https://mentor.ieee.org/802.11/dcn/20/11-20-1466-00-00be-pdt-phy-eht-sounding-ndp.docx" TargetMode="External"/><Relationship Id="rId649" Type="http://schemas.openxmlformats.org/officeDocument/2006/relationships/hyperlink" Target="https://mentor.ieee.org/802.11/dcn/20/11-20-1271-07-00be-pdt-mac-mlo-multi-link-channel-access-end-ppdu-alignment.docx" TargetMode="External"/><Relationship Id="rId814" Type="http://schemas.openxmlformats.org/officeDocument/2006/relationships/hyperlink" Target="mailto:liwen.chu@nxp.com" TargetMode="External"/><Relationship Id="rId856" Type="http://schemas.openxmlformats.org/officeDocument/2006/relationships/hyperlink" Target="http://standards.ieee.org/board/aud/LMSC.pdf" TargetMode="External"/><Relationship Id="rId190" Type="http://schemas.openxmlformats.org/officeDocument/2006/relationships/hyperlink" Target="https://mentor.ieee.org/802.11/dcn/20/11-20-1067-00-00be-traffic-indication-of-latency-sensitive-application.pptx" TargetMode="External"/><Relationship Id="rId204" Type="http://schemas.openxmlformats.org/officeDocument/2006/relationships/hyperlink" Target="https://mentor.ieee.org/802.11/dcn/20/11-20-1005-01-00be-yet-another-fast-link-adaptation-attempt.pptx" TargetMode="External"/><Relationship Id="rId246" Type="http://schemas.openxmlformats.org/officeDocument/2006/relationships/hyperlink" Target="https://mentor.ieee.org/802.11/dcn/20/11-20-0840-00-00be-backward-compatible-eht-trigger-frame.pptx" TargetMode="External"/><Relationship Id="rId288" Type="http://schemas.openxmlformats.org/officeDocument/2006/relationships/hyperlink" Target="https://mentor.ieee.org/802.11/dcn/20/11-20-1046-03-00be-prioritized-edca-channel-access-slot-management.pptx" TargetMode="External"/><Relationship Id="rId411" Type="http://schemas.openxmlformats.org/officeDocument/2006/relationships/hyperlink" Target="https://mentor.ieee.org/802.11/dcn/20/11-20-1462-01-00be-pdt-phy-tx-mask.docx" TargetMode="External"/><Relationship Id="rId453" Type="http://schemas.openxmlformats.org/officeDocument/2006/relationships/hyperlink" Target="https://mentor.ieee.org/802.11/dcn/20/11-20-1281-04-00be-pdt-mac-txop-bandwidth-signaling.docx" TargetMode="External"/><Relationship Id="rId509" Type="http://schemas.openxmlformats.org/officeDocument/2006/relationships/hyperlink" Target="https://mentor.ieee.org/802.11/dcn/20/11-20-1255-04-00be-pdt-mac-mlo-discovery-discovery-procedures-including-probing-and-rnr.docx" TargetMode="External"/><Relationship Id="rId660" Type="http://schemas.openxmlformats.org/officeDocument/2006/relationships/hyperlink" Target="https://mentor.ieee.org/802.11/dcn/20/11-20-1333-02-00be-pdt-mac-mlo-discovery-ml-ie-usage-rules-in-the-context-of-discovery.docx" TargetMode="External"/><Relationship Id="rId106" Type="http://schemas.openxmlformats.org/officeDocument/2006/relationships/hyperlink" Target="https://mentor.ieee.org/802.11/dcn/20/11-20-1339-05-00be-pdt-phy-data-field-coding.docx" TargetMode="External"/><Relationship Id="rId313" Type="http://schemas.openxmlformats.org/officeDocument/2006/relationships/hyperlink" Target="https://mentor.ieee.org/802.11/dcn/20/11-20-0593-00-00be-eht-bss-follow-up-eht-bw-nss-mcs-and-he-bw-nss-mcs.pptx" TargetMode="External"/><Relationship Id="rId495" Type="http://schemas.openxmlformats.org/officeDocument/2006/relationships/hyperlink" Target="https://mentor.ieee.org/802.11/dcn/20/11-20-1131-01-00be-multi-link-reference-model-discussion.pptx" TargetMode="External"/><Relationship Id="rId716" Type="http://schemas.openxmlformats.org/officeDocument/2006/relationships/hyperlink" Target="mailto:patcom@ieee.org" TargetMode="External"/><Relationship Id="rId758" Type="http://schemas.openxmlformats.org/officeDocument/2006/relationships/hyperlink" Target="https://imat.ieee.org/attendance" TargetMode="External"/><Relationship Id="rId10" Type="http://schemas.openxmlformats.org/officeDocument/2006/relationships/endnotes" Target="endnotes.xml"/><Relationship Id="rId52" Type="http://schemas.openxmlformats.org/officeDocument/2006/relationships/hyperlink" Target="https://mentor.ieee.org/802.11/dcn/20/11-20-1324-00-00be-txop-and-bss-color-fields-in-u-sig.pptx" TargetMode="External"/><Relationship Id="rId94" Type="http://schemas.openxmlformats.org/officeDocument/2006/relationships/hyperlink" Target="https://mentor.ieee.org/802.11/dcn/20/11-20-1349-03-00be-pdt-constellation-mapping.docx" TargetMode="External"/><Relationship Id="rId148" Type="http://schemas.openxmlformats.org/officeDocument/2006/relationships/hyperlink" Target="https://mentor.ieee.org/802.11/dcn/20/11-20-1256-03-00be-pdt-mac-mlo-tid-mapping-link-management-default-mode-and-enablement.docx" TargetMode="External"/><Relationship Id="rId355" Type="http://schemas.openxmlformats.org/officeDocument/2006/relationships/hyperlink" Target="https://mentor.ieee.org/802.11/dcn/20/11-20-1371-04-00be-pdt-phy-subcarriers-and-resource-allocation-for-wideband.docx" TargetMode="External"/><Relationship Id="rId397" Type="http://schemas.openxmlformats.org/officeDocument/2006/relationships/hyperlink" Target="https://mentor.ieee.org/802.11/dcn/20/11-20-1351-05-00be-pdt-phy-pilot.docx" TargetMode="External"/><Relationship Id="rId520" Type="http://schemas.openxmlformats.org/officeDocument/2006/relationships/hyperlink" Target="https://mentor.ieee.org/802.11/dcn/20/11-20-1309-06-00be-proposed-draft-specification-for-ml-general-mld-authentication-mld-association-and-ml-setup.docx" TargetMode="External"/><Relationship Id="rId562" Type="http://schemas.openxmlformats.org/officeDocument/2006/relationships/hyperlink" Target="https://mentor.ieee.org/802.11/dcn/20/11-20-1131-01-00be-multi-link-reference-model-discussion.pptx" TargetMode="External"/><Relationship Id="rId618" Type="http://schemas.openxmlformats.org/officeDocument/2006/relationships/hyperlink" Target="https://mentor.ieee.org/802.11/dcn/20/11-20-1174-00-00be-e-sig-with-different-puncturing-patterns.pptx" TargetMode="External"/><Relationship Id="rId825" Type="http://schemas.openxmlformats.org/officeDocument/2006/relationships/hyperlink" Target="mailto:jeongki.kim@lge.com" TargetMode="External"/><Relationship Id="rId215" Type="http://schemas.openxmlformats.org/officeDocument/2006/relationships/hyperlink" Target="https://mentor.ieee.org/802.11/dcn/20/11-20-1327-01-00be-pdt-eht-ppdu-format.docx" TargetMode="External"/><Relationship Id="rId257" Type="http://schemas.openxmlformats.org/officeDocument/2006/relationships/hyperlink" Target="https://imat.ieee.org/attendance" TargetMode="External"/><Relationship Id="rId422" Type="http://schemas.openxmlformats.org/officeDocument/2006/relationships/hyperlink" Target="https://mentor.ieee.org/802.11/dcn/20/11-20-1180-00-00be-spectrum-mask-requirement-for-punctured-transmission.pptx" TargetMode="External"/><Relationship Id="rId464" Type="http://schemas.openxmlformats.org/officeDocument/2006/relationships/hyperlink" Target="https://mentor.ieee.org/802.11/dcn/20/11-20-1407-04-00be-pdt-mac-mlo-soft-ap-mld-operation.docx" TargetMode="External"/><Relationship Id="rId867" Type="http://schemas.openxmlformats.org/officeDocument/2006/relationships/fontTable" Target="fontTable.xml"/><Relationship Id="rId299" Type="http://schemas.openxmlformats.org/officeDocument/2006/relationships/hyperlink" Target="https://mentor.ieee.org/802.11/dcn/20/11-20-1246-00-00be-mlo-link-key-exchange-considerations.pptx" TargetMode="External"/><Relationship Id="rId727" Type="http://schemas.openxmlformats.org/officeDocument/2006/relationships/hyperlink" Target="https://mentor.ieee.org/802.11/dcn/20/11-20-0950-03-00be-partial-bandwidth-feedback-for-multi-ru.pptx" TargetMode="External"/><Relationship Id="rId63" Type="http://schemas.openxmlformats.org/officeDocument/2006/relationships/hyperlink" Target="https://mentor.ieee.org/802.11/dcn/20/11-20-1238-00-00be-open-issues-on-preamble-design.pptx" TargetMode="External"/><Relationship Id="rId159" Type="http://schemas.openxmlformats.org/officeDocument/2006/relationships/hyperlink" Target="https://mentor.ieee.org/802.11/dcn/20/11-20-1299-05-00be-pdt-mac-mlo-multi-link-channel-access-str.docx" TargetMode="External"/><Relationship Id="rId366" Type="http://schemas.openxmlformats.org/officeDocument/2006/relationships/hyperlink" Target="https://mentor.ieee.org/802.11/dcn/20/11-20-1015-01-00be-eht-ndpa-frame-design-discussion.pptx" TargetMode="External"/><Relationship Id="rId573" Type="http://schemas.openxmlformats.org/officeDocument/2006/relationships/hyperlink" Target="mailto:tianyu@apple.com" TargetMode="External"/><Relationship Id="rId780" Type="http://schemas.openxmlformats.org/officeDocument/2006/relationships/hyperlink" Target="https://mentor.ieee.org/802-ec/dcn/16/ec-16-0180-05-00EC-ieee-802-participation-slide.pptx" TargetMode="External"/><Relationship Id="rId226" Type="http://schemas.openxmlformats.org/officeDocument/2006/relationships/hyperlink" Target="https://mentor.ieee.org/802.11/dcn/20/11-20-1290-03-00be-pdt-phy-parameters-for-eht-mcss.docx" TargetMode="External"/><Relationship Id="rId433" Type="http://schemas.openxmlformats.org/officeDocument/2006/relationships/hyperlink" Target="https://mentor.ieee.org/802.11/dcn/20/11-20-1317-00-00be-sig-contents-discussion-for-eht-sounding-ndp.pptx" TargetMode="External"/><Relationship Id="rId640" Type="http://schemas.openxmlformats.org/officeDocument/2006/relationships/hyperlink" Target="https://imat.ieee.org/attendance" TargetMode="External"/><Relationship Id="rId738" Type="http://schemas.openxmlformats.org/officeDocument/2006/relationships/hyperlink" Target="https://mentor.ieee.org/802-ec/dcn/16/ec-16-0180-05-00EC-ieee-802-participation-slide.pptx" TargetMode="External"/><Relationship Id="rId74" Type="http://schemas.openxmlformats.org/officeDocument/2006/relationships/hyperlink" Target="https://mentor.ieee.org/802.11/dcn/20/11-20-1381-00-00be-reduction-of-peak-to-average-power-ratio-exploiting-multi-numerology-structure.pptx" TargetMode="External"/><Relationship Id="rId377" Type="http://schemas.openxmlformats.org/officeDocument/2006/relationships/hyperlink" Target="https://mentor.ieee.org/802.11/dcn/20/11-20-1160-04-00be-pdt-phy-mu-mimo.docx" TargetMode="External"/><Relationship Id="rId500" Type="http://schemas.openxmlformats.org/officeDocument/2006/relationships/hyperlink" Target="https://mentor.ieee.org/802.11/dcn/20/11-20-1005-01-00be-yet-another-fast-link-adaptation-attempt.pptx" TargetMode="External"/><Relationship Id="rId584" Type="http://schemas.openxmlformats.org/officeDocument/2006/relationships/hyperlink" Target="https://mentor.ieee.org/802.11/dcn/20/11-20-1253-06-00be-pdt-phy-modulation-accuracy.docx" TargetMode="External"/><Relationship Id="rId805" Type="http://schemas.openxmlformats.org/officeDocument/2006/relationships/hyperlink" Target="https://imat.ieee.org/attendance" TargetMode="External"/><Relationship Id="rId5" Type="http://schemas.openxmlformats.org/officeDocument/2006/relationships/numbering" Target="numbering.xml"/><Relationship Id="rId237" Type="http://schemas.openxmlformats.org/officeDocument/2006/relationships/hyperlink" Target="https://mentor.ieee.org/802.11/dcn/20/11-20-1291-12-00be-pdt-mac-mlo-enhanced-multi-link-single-radio-operation.docx" TargetMode="External"/><Relationship Id="rId791" Type="http://schemas.openxmlformats.org/officeDocument/2006/relationships/hyperlink" Target="mailto:patcom@ieee.org" TargetMode="External"/><Relationship Id="rId444" Type="http://schemas.openxmlformats.org/officeDocument/2006/relationships/hyperlink" Target="https://mentor.ieee.org/802.11/dcn/20/11-20-1291-12-00be-pdt-mac-mlo-enhanced-multi-link-single-radio-operation.docx" TargetMode="External"/><Relationship Id="rId651" Type="http://schemas.openxmlformats.org/officeDocument/2006/relationships/hyperlink" Target="https://mentor.ieee.org/802.11/dcn/20/11-20-1270-04-00be-pdt-mac-mlo-power-save-procedures.docx" TargetMode="External"/><Relationship Id="rId749" Type="http://schemas.openxmlformats.org/officeDocument/2006/relationships/hyperlink" Target="mailto:patcom@ieee.org" TargetMode="External"/><Relationship Id="rId290" Type="http://schemas.openxmlformats.org/officeDocument/2006/relationships/hyperlink" Target="https://mentor.ieee.org/802.11/dcn/20/11-20-0772-02-00be-multi-link-element-format.pptx" TargetMode="External"/><Relationship Id="rId304" Type="http://schemas.openxmlformats.org/officeDocument/2006/relationships/hyperlink" Target="https://mentor.ieee.org/802.11/dcn/20/11-20-0675-00-00be-buffer-management-for-multi-link-device.pptx" TargetMode="External"/><Relationship Id="rId388" Type="http://schemas.openxmlformats.org/officeDocument/2006/relationships/hyperlink" Target="https://mentor.ieee.org/802.11/dcn/20/11-20-1329-02-00be-pdt-eht-preamble-l-stf-l-ltf-l-sig-and-rl-sig.docx" TargetMode="External"/><Relationship Id="rId511" Type="http://schemas.openxmlformats.org/officeDocument/2006/relationships/hyperlink" Target="https://mentor.ieee.org/802.11/dcn/20/11-20-1261-01-00be-pdt-mac-mlo-retransmissions.docx" TargetMode="External"/><Relationship Id="rId609" Type="http://schemas.openxmlformats.org/officeDocument/2006/relationships/hyperlink" Target="https://mentor.ieee.org/802.11/dcn/20/11-20-1479-00-00be-pdt-phy-t-block.docx" TargetMode="External"/><Relationship Id="rId85" Type="http://schemas.openxmlformats.org/officeDocument/2006/relationships/hyperlink" Target="https://imat.ieee.org/attendance" TargetMode="External"/><Relationship Id="rId150" Type="http://schemas.openxmlformats.org/officeDocument/2006/relationships/hyperlink" Target="https://mentor.ieee.org/802.11/dcn/20/11-20-1272-01-00be-pdt-mac-mlo-multiple-bssid-procedure.docx" TargetMode="External"/><Relationship Id="rId595" Type="http://schemas.openxmlformats.org/officeDocument/2006/relationships/hyperlink" Target="https://mentor.ieee.org/802.11/dcn/20/11-20-1340-02-00be-pdt-phy-packet-extension.docx" TargetMode="External"/><Relationship Id="rId816" Type="http://schemas.openxmlformats.org/officeDocument/2006/relationships/hyperlink" Target="https://mentor.ieee.org/802-ec/dcn/16/ec-16-0180-05-00EC-ieee-802-participation-slide.pptx" TargetMode="External"/><Relationship Id="rId248" Type="http://schemas.openxmlformats.org/officeDocument/2006/relationships/hyperlink" Target="https://mentor.ieee.org/802.11/dcn/20/11-20-1429-01-00be-enhanced-trigger-frame-for-eht-support.pptx" TargetMode="External"/><Relationship Id="rId455" Type="http://schemas.openxmlformats.org/officeDocument/2006/relationships/hyperlink" Target="https://mentor.ieee.org/802.11/dcn/20/11-20-1292-06-00be-pdt-mac-mlo-power-save-traffic-indication.docx" TargetMode="External"/><Relationship Id="rId662" Type="http://schemas.openxmlformats.org/officeDocument/2006/relationships/hyperlink" Target="https://mentor.ieee.org/802.11/dcn/20/11-20-1274-05-00be-mac-pdt-mlo-ml-ie-structure.docx" TargetMode="External"/><Relationship Id="rId12" Type="http://schemas.openxmlformats.org/officeDocument/2006/relationships/hyperlink" Target="https://mentor.ieee.org/802.11/dcn/20/11-20-0828-00-00be-ru-allocation-subfield-design-for-eht-trigger-frame.pptx" TargetMode="External"/><Relationship Id="rId108" Type="http://schemas.openxmlformats.org/officeDocument/2006/relationships/hyperlink" Target="https://mentor.ieee.org/802.11/dcn/20/11-20-1340-02-00be-pdt-phy-packet-extension.docx" TargetMode="External"/><Relationship Id="rId315" Type="http://schemas.openxmlformats.org/officeDocument/2006/relationships/hyperlink" Target="https://mentor.ieee.org/802.11/dcn/20/11-20-1005-01-00be-yet-another-fast-link-adaptation-attempt.pptx" TargetMode="External"/><Relationship Id="rId522" Type="http://schemas.openxmlformats.org/officeDocument/2006/relationships/hyperlink" Target="https://mentor.ieee.org/802.11/dcn/20/11-20-1336-05-00be-11be-spec-text-for-mlo-ba-share-and-extension-of-sn-space.docx" TargetMode="External"/><Relationship Id="rId96" Type="http://schemas.openxmlformats.org/officeDocument/2006/relationships/hyperlink" Target="https://mentor.ieee.org/802.11/dcn/20/11-20-1252-02-00be-pdt-phy-frequency-tolerance.docx" TargetMode="External"/><Relationship Id="rId161" Type="http://schemas.openxmlformats.org/officeDocument/2006/relationships/hyperlink" Target="https://mentor.ieee.org/802.11/dcn/20/11-20-1353-01-00be-pdt-mac-eht-bss-operation.docx" TargetMode="External"/><Relationship Id="rId399" Type="http://schemas.openxmlformats.org/officeDocument/2006/relationships/hyperlink" Target="https://mentor.ieee.org/802.11/dcn/20/11-20-1403-04-00be-pdt-phy-txvector-rxvector-trigvector-config-vector.doc" TargetMode="External"/><Relationship Id="rId827" Type="http://schemas.openxmlformats.org/officeDocument/2006/relationships/hyperlink" Target="https://mentor.ieee.org/802.11/dcn/20/11-20-0984-01-00be-tgbe-teleconference-guidelines.docx" TargetMode="External"/><Relationship Id="rId259" Type="http://schemas.openxmlformats.org/officeDocument/2006/relationships/hyperlink" Target="mailto:liwen.chu@nxp.com" TargetMode="External"/><Relationship Id="rId466" Type="http://schemas.openxmlformats.org/officeDocument/2006/relationships/hyperlink" Target="https://mentor.ieee.org/802.11/dcn/20/11-20-1434-01-00be-pdt-for-ns-ep-priority-access.docx" TargetMode="External"/><Relationship Id="rId673" Type="http://schemas.openxmlformats.org/officeDocument/2006/relationships/hyperlink" Target="https://mentor.ieee.org/802.11/dcn/20/11-20-0712-04-00be-bqr-for-320mhz.pptx" TargetMode="External"/><Relationship Id="rId23" Type="http://schemas.openxmlformats.org/officeDocument/2006/relationships/hyperlink" Target="https://mentor.ieee.org/802.11/dcn/20/11-20-1041-00-00be-edca-queue-for-rta.pptx" TargetMode="External"/><Relationship Id="rId119" Type="http://schemas.openxmlformats.org/officeDocument/2006/relationships/hyperlink" Target="https://mentor.ieee.org/802.11/dcn/20/11-20-1403-00-00be-pdt-phy-txvector-rxvector-trigvector-config-vector.doc" TargetMode="External"/><Relationship Id="rId326" Type="http://schemas.openxmlformats.org/officeDocument/2006/relationships/hyperlink" Target="https://mentor.ieee.org/802.11/dcn/20/11-20-1255-04-00be-pdt-mac-mlo-discovery-discovery-procedures-including-probing-and-rnr.docx" TargetMode="External"/><Relationship Id="rId533" Type="http://schemas.openxmlformats.org/officeDocument/2006/relationships/hyperlink" Target="https://mentor.ieee.org/802.11/dcn/20/11-20-1408-00-00be-pdt-mac-txop-preamble-puncturing.docx" TargetMode="External"/><Relationship Id="rId740" Type="http://schemas.openxmlformats.org/officeDocument/2006/relationships/hyperlink" Target="https://imat.ieee.org/attendance" TargetMode="External"/><Relationship Id="rId838" Type="http://schemas.openxmlformats.org/officeDocument/2006/relationships/hyperlink" Target="http://standards.ieee.org/faqs/affiliation.html" TargetMode="External"/><Relationship Id="rId172" Type="http://schemas.openxmlformats.org/officeDocument/2006/relationships/hyperlink" Target="https://mentor.ieee.org/802.11/dcn/20/11-20-1434-00-00be-pdt-for-ns-ep-priority-access.docx" TargetMode="External"/><Relationship Id="rId477" Type="http://schemas.openxmlformats.org/officeDocument/2006/relationships/hyperlink" Target="https://mentor.ieee.org/802.11/dcn/20/11-20-0669-05-00be-mld-transition.pptx" TargetMode="External"/><Relationship Id="rId600" Type="http://schemas.openxmlformats.org/officeDocument/2006/relationships/hyperlink" Target="https://mentor.ieee.org/802.11/dcn/20/11-20-1404-02-00be-pdt-phy-support-for-non-ht-ht-vht-he-format-and-regulatory.doc" TargetMode="External"/><Relationship Id="rId684" Type="http://schemas.openxmlformats.org/officeDocument/2006/relationships/hyperlink" Target="https://mentor.ieee.org/802.11/dcn/20/11-20-1396-00-00be-multi-link-probe-request-design.pptx" TargetMode="External"/><Relationship Id="rId337" Type="http://schemas.openxmlformats.org/officeDocument/2006/relationships/hyperlink" Target="https://mentor.ieee.org/802.11/dcn/20/11-20-1309-05-00be-proposed-draft-specification-for-ml-general-mld-authentication-mld-association-and-ml-setup.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4b1de6fe-44aa-4e13-b7e7-ab260d1ea5f8"/>
    <ds:schemaRef ds:uri="bcc01d59-85de-4ef9-881e-76d8b6a6f84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3C62AD-CDF9-4B08-A857-5FC675945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167</TotalTime>
  <Pages>38</Pages>
  <Words>13759</Words>
  <Characters>172634</Characters>
  <Application>Microsoft Office Word</Application>
  <DocSecurity>0</DocSecurity>
  <Lines>1438</Lines>
  <Paragraphs>372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186021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44</cp:revision>
  <cp:lastPrinted>2019-05-20T20:59:00Z</cp:lastPrinted>
  <dcterms:created xsi:type="dcterms:W3CDTF">2020-09-23T04:12:00Z</dcterms:created>
  <dcterms:modified xsi:type="dcterms:W3CDTF">2020-09-23T18:20:00Z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