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36A9511D" w:rsidR="00B6527E" w:rsidRPr="00E13124" w:rsidRDefault="00BC477F" w:rsidP="003E4ABA">
            <w:pPr>
              <w:pStyle w:val="T2"/>
              <w:rPr>
                <w:sz w:val="20"/>
              </w:rPr>
            </w:pPr>
            <w:r>
              <w:rPr>
                <w:sz w:val="20"/>
              </w:rPr>
              <w:t xml:space="preserve">MLO </w:t>
            </w:r>
            <w:r w:rsidR="00701F7D">
              <w:rPr>
                <w:sz w:val="20"/>
              </w:rPr>
              <w:t>TID-link-mapping/link management</w:t>
            </w:r>
            <w:r>
              <w:rPr>
                <w:sz w:val="20"/>
              </w:rPr>
              <w:t xml:space="preserve">: </w:t>
            </w:r>
            <w:r w:rsidR="00701F7D">
              <w:rPr>
                <w:sz w:val="20"/>
              </w:rPr>
              <w:t>Default mode and link enablement</w:t>
            </w:r>
          </w:p>
        </w:tc>
      </w:tr>
      <w:tr w:rsidR="00B6527E" w:rsidRPr="00E13124" w14:paraId="25960C30" w14:textId="77777777" w:rsidTr="001968A8">
        <w:trPr>
          <w:trHeight w:val="359"/>
          <w:jc w:val="center"/>
        </w:trPr>
        <w:tc>
          <w:tcPr>
            <w:tcW w:w="9576" w:type="dxa"/>
            <w:gridSpan w:val="5"/>
            <w:vAlign w:val="center"/>
          </w:tcPr>
          <w:p w14:paraId="5C4A3311" w14:textId="21186C73" w:rsidR="00B6527E" w:rsidRPr="00E13124" w:rsidRDefault="00B6527E" w:rsidP="00911648">
            <w:pPr>
              <w:pStyle w:val="T2"/>
              <w:ind w:left="0"/>
              <w:rPr>
                <w:sz w:val="14"/>
              </w:rPr>
            </w:pPr>
            <w:r w:rsidRPr="00E13124">
              <w:rPr>
                <w:sz w:val="14"/>
              </w:rPr>
              <w:t>Date:</w:t>
            </w:r>
            <w:r w:rsidR="00215CE5" w:rsidRPr="00E13124">
              <w:rPr>
                <w:b w:val="0"/>
                <w:sz w:val="14"/>
              </w:rPr>
              <w:t xml:space="preserve">  20</w:t>
            </w:r>
            <w:r w:rsidR="00BC477F">
              <w:rPr>
                <w:b w:val="0"/>
                <w:sz w:val="14"/>
              </w:rPr>
              <w:t>20</w:t>
            </w:r>
            <w:r w:rsidR="00BB08D8" w:rsidRPr="00E13124">
              <w:rPr>
                <w:b w:val="0"/>
                <w:sz w:val="14"/>
              </w:rPr>
              <w:t>-</w:t>
            </w:r>
            <w:r w:rsidR="00BC477F">
              <w:rPr>
                <w:b w:val="0"/>
                <w:sz w:val="14"/>
              </w:rPr>
              <w:t>07</w:t>
            </w:r>
            <w:r w:rsidRPr="00E13124">
              <w:rPr>
                <w:b w:val="0"/>
                <w:sz w:val="14"/>
              </w:rPr>
              <w:t>-</w:t>
            </w:r>
            <w:r w:rsidR="00BC477F">
              <w:rPr>
                <w:b w:val="0"/>
                <w:sz w:val="14"/>
              </w:rPr>
              <w:t>0</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13124" w:rsidRDefault="00B6527E" w:rsidP="007E52CB">
            <w:pPr>
              <w:pStyle w:val="T2"/>
              <w:spacing w:after="0"/>
              <w:ind w:left="0" w:right="0"/>
              <w:jc w:val="left"/>
              <w:rPr>
                <w:sz w:val="14"/>
              </w:rPr>
            </w:pPr>
            <w:r w:rsidRPr="00E13124">
              <w:rPr>
                <w:sz w:val="14"/>
              </w:rPr>
              <w:t>Author(s):</w:t>
            </w:r>
          </w:p>
        </w:tc>
      </w:tr>
      <w:tr w:rsidR="00B6527E" w:rsidRPr="00E13124" w14:paraId="0AA99FD7" w14:textId="77777777" w:rsidTr="001968A8">
        <w:trPr>
          <w:jc w:val="center"/>
        </w:trPr>
        <w:tc>
          <w:tcPr>
            <w:tcW w:w="1615" w:type="dxa"/>
            <w:vAlign w:val="center"/>
          </w:tcPr>
          <w:p w14:paraId="19945108" w14:textId="77777777" w:rsidR="00B6527E" w:rsidRPr="00E13124" w:rsidRDefault="00B6527E" w:rsidP="007E52CB">
            <w:pPr>
              <w:pStyle w:val="T2"/>
              <w:spacing w:after="0"/>
              <w:ind w:left="0" w:right="0"/>
              <w:jc w:val="left"/>
              <w:rPr>
                <w:sz w:val="14"/>
              </w:rPr>
            </w:pPr>
            <w:r w:rsidRPr="00E13124">
              <w:rPr>
                <w:sz w:val="14"/>
              </w:rPr>
              <w:t>Name</w:t>
            </w:r>
          </w:p>
        </w:tc>
        <w:tc>
          <w:tcPr>
            <w:tcW w:w="1530" w:type="dxa"/>
            <w:vAlign w:val="center"/>
          </w:tcPr>
          <w:p w14:paraId="69F56477" w14:textId="77777777" w:rsidR="00B6527E" w:rsidRPr="00E13124" w:rsidRDefault="00B6527E" w:rsidP="007E52CB">
            <w:pPr>
              <w:pStyle w:val="T2"/>
              <w:spacing w:after="0"/>
              <w:ind w:left="0" w:right="0"/>
              <w:jc w:val="left"/>
              <w:rPr>
                <w:sz w:val="14"/>
              </w:rPr>
            </w:pPr>
            <w:r w:rsidRPr="00E13124">
              <w:rPr>
                <w:sz w:val="14"/>
              </w:rPr>
              <w:t>Affiliation</w:t>
            </w:r>
          </w:p>
        </w:tc>
        <w:tc>
          <w:tcPr>
            <w:tcW w:w="2070" w:type="dxa"/>
            <w:vAlign w:val="center"/>
          </w:tcPr>
          <w:p w14:paraId="061C0ACA" w14:textId="26721EDF" w:rsidR="00B6527E" w:rsidRPr="00E13124" w:rsidRDefault="00AE1931" w:rsidP="007E52CB">
            <w:pPr>
              <w:pStyle w:val="T2"/>
              <w:spacing w:after="0"/>
              <w:ind w:left="0" w:right="0"/>
              <w:jc w:val="left"/>
              <w:rPr>
                <w:sz w:val="14"/>
              </w:rPr>
            </w:pPr>
            <w:r w:rsidRPr="00E13124">
              <w:rPr>
                <w:sz w:val="14"/>
              </w:rPr>
              <w:t>Address</w:t>
            </w:r>
          </w:p>
        </w:tc>
        <w:tc>
          <w:tcPr>
            <w:tcW w:w="1440" w:type="dxa"/>
            <w:vAlign w:val="center"/>
          </w:tcPr>
          <w:p w14:paraId="7CD6ADE3" w14:textId="77777777" w:rsidR="00B6527E" w:rsidRPr="00E13124" w:rsidRDefault="00B6527E" w:rsidP="007E52CB">
            <w:pPr>
              <w:pStyle w:val="T2"/>
              <w:spacing w:after="0"/>
              <w:ind w:left="0" w:right="0"/>
              <w:jc w:val="left"/>
              <w:rPr>
                <w:sz w:val="14"/>
              </w:rPr>
            </w:pPr>
            <w:r w:rsidRPr="00E13124">
              <w:rPr>
                <w:sz w:val="14"/>
              </w:rPr>
              <w:t>Phone</w:t>
            </w:r>
          </w:p>
        </w:tc>
        <w:tc>
          <w:tcPr>
            <w:tcW w:w="2921" w:type="dxa"/>
            <w:vAlign w:val="center"/>
          </w:tcPr>
          <w:p w14:paraId="52D9DABE" w14:textId="77777777" w:rsidR="00B6527E" w:rsidRPr="00E13124" w:rsidRDefault="00B6527E" w:rsidP="007E52CB">
            <w:pPr>
              <w:pStyle w:val="T2"/>
              <w:spacing w:after="0"/>
              <w:ind w:left="0" w:right="0"/>
              <w:jc w:val="left"/>
              <w:rPr>
                <w:sz w:val="14"/>
              </w:rPr>
            </w:pPr>
            <w:r w:rsidRPr="00E13124">
              <w:rPr>
                <w:sz w:val="14"/>
              </w:rPr>
              <w:t>email</w:t>
            </w:r>
          </w:p>
        </w:tc>
      </w:tr>
      <w:tr w:rsidR="00B6527E" w:rsidRPr="00E13124" w14:paraId="2A56A94E" w14:textId="77777777" w:rsidTr="001968A8">
        <w:trPr>
          <w:jc w:val="center"/>
        </w:trPr>
        <w:tc>
          <w:tcPr>
            <w:tcW w:w="1615" w:type="dxa"/>
            <w:vAlign w:val="center"/>
          </w:tcPr>
          <w:p w14:paraId="2865B567" w14:textId="77777777" w:rsidR="00B6527E" w:rsidRPr="00E13124" w:rsidRDefault="00B6527E" w:rsidP="00B6527E">
            <w:pPr>
              <w:pStyle w:val="T2"/>
              <w:spacing w:after="0"/>
              <w:ind w:left="0" w:right="0"/>
              <w:jc w:val="left"/>
              <w:rPr>
                <w:sz w:val="14"/>
              </w:rPr>
            </w:pPr>
            <w:r w:rsidRPr="00E13124">
              <w:rPr>
                <w:b w:val="0"/>
                <w:kern w:val="24"/>
                <w:sz w:val="12"/>
                <w:szCs w:val="18"/>
              </w:rPr>
              <w:t>Laurent Cariou</w:t>
            </w:r>
          </w:p>
        </w:tc>
        <w:tc>
          <w:tcPr>
            <w:tcW w:w="1530" w:type="dxa"/>
            <w:vAlign w:val="center"/>
          </w:tcPr>
          <w:p w14:paraId="60ECF008" w14:textId="77777777" w:rsidR="00B6527E" w:rsidRPr="00E13124" w:rsidRDefault="00B6527E" w:rsidP="00B6527E">
            <w:pPr>
              <w:pStyle w:val="T2"/>
              <w:spacing w:after="0"/>
              <w:ind w:left="0" w:right="0"/>
              <w:jc w:val="left"/>
              <w:rPr>
                <w:sz w:val="14"/>
              </w:rPr>
            </w:pPr>
          </w:p>
        </w:tc>
        <w:tc>
          <w:tcPr>
            <w:tcW w:w="2070" w:type="dxa"/>
            <w:vAlign w:val="center"/>
          </w:tcPr>
          <w:p w14:paraId="7CC144E9" w14:textId="77777777" w:rsidR="00B6527E" w:rsidRPr="00E13124" w:rsidRDefault="00B6527E" w:rsidP="00B6527E">
            <w:pPr>
              <w:pStyle w:val="T2"/>
              <w:spacing w:after="0"/>
              <w:ind w:left="0" w:right="0"/>
              <w:jc w:val="left"/>
              <w:rPr>
                <w:sz w:val="14"/>
              </w:rPr>
            </w:pPr>
          </w:p>
        </w:tc>
        <w:tc>
          <w:tcPr>
            <w:tcW w:w="1440" w:type="dxa"/>
            <w:vAlign w:val="center"/>
          </w:tcPr>
          <w:p w14:paraId="1D7D8EF7" w14:textId="77777777" w:rsidR="00B6527E" w:rsidRPr="00E13124" w:rsidRDefault="00B6527E" w:rsidP="00B6527E">
            <w:pPr>
              <w:pStyle w:val="T2"/>
              <w:spacing w:after="0"/>
              <w:ind w:left="0" w:right="0"/>
              <w:jc w:val="left"/>
              <w:rPr>
                <w:sz w:val="14"/>
              </w:rPr>
            </w:pPr>
          </w:p>
        </w:tc>
        <w:tc>
          <w:tcPr>
            <w:tcW w:w="2921" w:type="dxa"/>
            <w:vAlign w:val="center"/>
          </w:tcPr>
          <w:p w14:paraId="74E257FE" w14:textId="77777777" w:rsidR="00B6527E" w:rsidRPr="00E13124" w:rsidRDefault="00B6527E" w:rsidP="00B6527E">
            <w:pPr>
              <w:pStyle w:val="T2"/>
              <w:spacing w:after="0"/>
              <w:ind w:left="0" w:right="0"/>
              <w:jc w:val="left"/>
              <w:rPr>
                <w:sz w:val="14"/>
              </w:rPr>
            </w:pPr>
            <w:r w:rsidRPr="00E13124">
              <w:rPr>
                <w:b w:val="0"/>
                <w:kern w:val="24"/>
                <w:sz w:val="12"/>
                <w:szCs w:val="18"/>
              </w:rPr>
              <w:t>laurent.cariou@intel.com</w:t>
            </w: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eastAsia="ja-JP"/>
          </w:rPr>
          <mc:AlternateContent>
            <mc:Choice Requires="wps">
              <w:drawing>
                <wp:anchor distT="0" distB="0" distL="114300" distR="114300" simplePos="0" relativeHeight="251657728" behindDoc="0" locked="0" layoutInCell="0" allowOverlap="1" wp14:anchorId="4B04A788" wp14:editId="6F4BE5EE">
                  <wp:simplePos x="0" y="0"/>
                  <wp:positionH relativeFrom="column">
                    <wp:posOffset>-60960</wp:posOffset>
                  </wp:positionH>
                  <wp:positionV relativeFrom="paragraph">
                    <wp:posOffset>203835</wp:posOffset>
                  </wp:positionV>
                  <wp:extent cx="5943600" cy="914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a:noFill/>
                          </a:ln>
                        </wps:spPr>
                        <wps:txbx>
                          <w:txbxContent>
                            <w:p w14:paraId="2E05FA5C" w14:textId="3366008E" w:rsidR="005B23EA" w:rsidRDefault="005B23EA">
                              <w:pPr>
                                <w:pStyle w:val="T1"/>
                                <w:spacing w:after="120"/>
                              </w:pPr>
                              <w:r>
                                <w:t>Abstract</w:t>
                              </w:r>
                            </w:p>
                            <w:p w14:paraId="5D5B8AD0" w14:textId="715E7468" w:rsidR="005B23EA" w:rsidRDefault="005B23EA" w:rsidP="00E13F8F"/>
                            <w:p w14:paraId="4FA4BEC8" w14:textId="3CCC0EC6" w:rsidR="00BC477F" w:rsidRDefault="00BC477F" w:rsidP="00E13F8F">
                              <w:r>
                                <w:t>Spec text proposal for 11be D0.1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8pt;margin-top:16.05pt;width:46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" o:allowincell="f" stroked="f">
                  <v:textbox>
                    <w:txbxContent>
                      <w:p w14:paraId="2E05FA5C" w14:textId="3366008E" w:rsidR="005B23EA" w:rsidRDefault="005B23EA">
                        <w:pPr>
                          <w:pStyle w:val="T1"/>
                          <w:spacing w:after="120"/>
                        </w:pPr>
                        <w:r>
                          <w:t>Abstract</w:t>
                        </w:r>
                      </w:p>
                      <w:p w14:paraId="5D5B8AD0" w14:textId="715E7468" w:rsidR="005B23EA" w:rsidRDefault="005B23EA" w:rsidP="00E13F8F"/>
                      <w:p w14:paraId="4FA4BEC8" w14:textId="3CCC0EC6" w:rsidR="00BC477F" w:rsidRDefault="00BC477F" w:rsidP="00E13F8F">
                        <w:r>
                          <w:t>Spec text proposal for 11be D0.1</w:t>
                        </w: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Strong"/>
          <w:sz w:val="16"/>
        </w:rPr>
      </w:pPr>
    </w:p>
    <w:p w14:paraId="5E73F691" w14:textId="77777777" w:rsidR="001968A8" w:rsidRPr="00E13124" w:rsidRDefault="001968A8">
      <w:pPr>
        <w:rPr>
          <w:rStyle w:val="Strong"/>
          <w:sz w:val="16"/>
        </w:rPr>
      </w:pPr>
    </w:p>
    <w:p w14:paraId="21C6FB35" w14:textId="77777777" w:rsidR="001968A8" w:rsidRPr="00E13124" w:rsidRDefault="001968A8">
      <w:pPr>
        <w:rPr>
          <w:rStyle w:val="Strong"/>
          <w:sz w:val="16"/>
        </w:rPr>
      </w:pPr>
    </w:p>
    <w:p w14:paraId="699FF49F" w14:textId="77777777" w:rsidR="001968A8" w:rsidRPr="00E13124" w:rsidRDefault="001968A8">
      <w:pPr>
        <w:rPr>
          <w:rStyle w:val="Strong"/>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7B2E0E9" w:rsidR="00711AE2" w:rsidRDefault="00711AE2" w:rsidP="002B1A82">
      <w:pPr>
        <w:rPr>
          <w:sz w:val="16"/>
        </w:rPr>
      </w:pPr>
    </w:p>
    <w:p w14:paraId="31C1CE84" w14:textId="731C78EA" w:rsidR="00711AE2" w:rsidRDefault="00711AE2" w:rsidP="002B1A82">
      <w:pPr>
        <w:rPr>
          <w:sz w:val="16"/>
        </w:rPr>
      </w:pPr>
    </w:p>
    <w:p w14:paraId="2657967B" w14:textId="7EB6D257" w:rsidR="00711AE2" w:rsidRDefault="00FC742D" w:rsidP="002B1A82">
      <w:pPr>
        <w:rPr>
          <w:sz w:val="16"/>
        </w:rPr>
      </w:pPr>
      <w:r>
        <w:rPr>
          <w:sz w:val="16"/>
        </w:rPr>
        <w:t>R2: Comments received during the call.</w:t>
      </w:r>
    </w:p>
    <w:p w14:paraId="46B04F9D" w14:textId="61735BCD" w:rsidR="00AC2141" w:rsidRDefault="00AC2141" w:rsidP="002B1A82">
      <w:pPr>
        <w:rPr>
          <w:sz w:val="16"/>
        </w:rPr>
      </w:pPr>
      <w:r>
        <w:rPr>
          <w:sz w:val="16"/>
        </w:rPr>
        <w:t>R3: addition of spec text for Motion 112 SP51/52</w:t>
      </w:r>
    </w:p>
    <w:p w14:paraId="451EBD7A" w14:textId="4757D0DB" w:rsidR="00711AE2" w:rsidRDefault="00711AE2" w:rsidP="002B1A82">
      <w:pPr>
        <w:rPr>
          <w:sz w:val="16"/>
        </w:rPr>
      </w:pPr>
    </w:p>
    <w:p w14:paraId="0EF42BBE" w14:textId="483EC4C1" w:rsidR="00711AE2" w:rsidRDefault="00711AE2" w:rsidP="002B1A82">
      <w:pPr>
        <w:rPr>
          <w:sz w:val="16"/>
        </w:rPr>
      </w:pPr>
    </w:p>
    <w:p w14:paraId="2B0F0AD0" w14:textId="7B1E9A36" w:rsidR="00711AE2" w:rsidRDefault="00711AE2" w:rsidP="002B1A82">
      <w:pPr>
        <w:rPr>
          <w:sz w:val="16"/>
        </w:rPr>
      </w:pPr>
    </w:p>
    <w:p w14:paraId="600F02D9" w14:textId="3AED3B24" w:rsidR="00711AE2" w:rsidRDefault="00711AE2" w:rsidP="002B1A82">
      <w:pPr>
        <w:rPr>
          <w:sz w:val="16"/>
        </w:rPr>
      </w:pPr>
    </w:p>
    <w:p w14:paraId="3A0294AB" w14:textId="100E2DA1" w:rsidR="00711AE2" w:rsidRDefault="00711AE2" w:rsidP="002B1A82">
      <w:pPr>
        <w:rPr>
          <w:sz w:val="16"/>
        </w:rPr>
      </w:pPr>
    </w:p>
    <w:p w14:paraId="0AF9343C" w14:textId="1555A4DC" w:rsidR="00711AE2" w:rsidRDefault="00711AE2" w:rsidP="002B1A82">
      <w:pPr>
        <w:rPr>
          <w:sz w:val="16"/>
        </w:rPr>
      </w:pPr>
    </w:p>
    <w:p w14:paraId="11A25534" w14:textId="1BAB7818" w:rsidR="00711AE2" w:rsidRDefault="00711AE2" w:rsidP="002B1A82">
      <w:pPr>
        <w:rPr>
          <w:sz w:val="16"/>
        </w:rPr>
      </w:pPr>
    </w:p>
    <w:p w14:paraId="1C2B0025" w14:textId="38B15399" w:rsidR="00711AE2" w:rsidRDefault="00711AE2" w:rsidP="002B1A82">
      <w:pPr>
        <w:rPr>
          <w:sz w:val="16"/>
        </w:rPr>
      </w:pPr>
    </w:p>
    <w:p w14:paraId="05E0EB5A" w14:textId="20B19C36" w:rsidR="00711AE2" w:rsidRDefault="00711AE2" w:rsidP="002B1A82">
      <w:pPr>
        <w:rPr>
          <w:sz w:val="16"/>
        </w:rPr>
      </w:pPr>
    </w:p>
    <w:p w14:paraId="58C28627" w14:textId="39A16B66" w:rsidR="00711AE2" w:rsidRDefault="00711AE2" w:rsidP="002B1A82">
      <w:pPr>
        <w:rPr>
          <w:sz w:val="16"/>
        </w:rPr>
      </w:pPr>
    </w:p>
    <w:p w14:paraId="00A1EABF" w14:textId="5EB747D3" w:rsidR="00711AE2" w:rsidRDefault="00711AE2" w:rsidP="002B1A82">
      <w:pPr>
        <w:rPr>
          <w:sz w:val="16"/>
        </w:rPr>
      </w:pPr>
    </w:p>
    <w:p w14:paraId="384B4A76" w14:textId="3B7469E2" w:rsidR="00711AE2" w:rsidRDefault="00711AE2" w:rsidP="002B1A82">
      <w:pPr>
        <w:rPr>
          <w:sz w:val="16"/>
        </w:rPr>
      </w:pPr>
    </w:p>
    <w:p w14:paraId="7C0ED4D8" w14:textId="60086930" w:rsidR="00711AE2" w:rsidRDefault="00711AE2" w:rsidP="002B1A82">
      <w:pPr>
        <w:rPr>
          <w:sz w:val="16"/>
        </w:rPr>
      </w:pPr>
    </w:p>
    <w:p w14:paraId="3DB8470E" w14:textId="618ABE26" w:rsidR="00711AE2" w:rsidRDefault="00711AE2" w:rsidP="002B1A82">
      <w:pPr>
        <w:rPr>
          <w:sz w:val="16"/>
        </w:rPr>
      </w:pPr>
    </w:p>
    <w:p w14:paraId="22AD9E62" w14:textId="79A1E2A0" w:rsidR="00711AE2" w:rsidRDefault="00711AE2" w:rsidP="002B1A82">
      <w:pPr>
        <w:rPr>
          <w:sz w:val="16"/>
        </w:rPr>
      </w:pPr>
    </w:p>
    <w:p w14:paraId="528009D6" w14:textId="15063E5F" w:rsidR="00711AE2" w:rsidRDefault="00711AE2" w:rsidP="002B1A82">
      <w:pPr>
        <w:rPr>
          <w:sz w:val="16"/>
        </w:rPr>
      </w:pPr>
    </w:p>
    <w:p w14:paraId="2B937E02" w14:textId="5455CEBE"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ListParagraph"/>
        <w:numPr>
          <w:ilvl w:val="0"/>
          <w:numId w:val="2"/>
        </w:numPr>
        <w:rPr>
          <w:b/>
          <w:sz w:val="20"/>
        </w:rPr>
      </w:pPr>
      <w:r w:rsidRPr="00E13124">
        <w:rPr>
          <w:b/>
          <w:sz w:val="20"/>
        </w:rPr>
        <w:t>Introduction</w:t>
      </w:r>
    </w:p>
    <w:p w14:paraId="26D24A72" w14:textId="77777777" w:rsidR="00AA56F8" w:rsidRPr="00E13124" w:rsidRDefault="00AA56F8" w:rsidP="0093524C">
      <w:pPr>
        <w:pStyle w:val="ListParagraph"/>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58B97BD5" w:rsidR="00AA56F8" w:rsidRPr="00E13124" w:rsidRDefault="00AA56F8" w:rsidP="00AA56F8">
      <w:pPr>
        <w:rPr>
          <w:sz w:val="16"/>
          <w:lang w:eastAsia="ko-KR"/>
        </w:rPr>
      </w:pPr>
      <w:r w:rsidRPr="00E13124">
        <w:rPr>
          <w:sz w:val="16"/>
          <w:lang w:eastAsia="ko-KR"/>
        </w:rPr>
        <w:t xml:space="preserve">A motion to approve this submission means that the editing instructions and any changed or added material are actioned in the </w:t>
      </w:r>
      <w:proofErr w:type="spellStart"/>
      <w:r w:rsidRPr="00E13124">
        <w:rPr>
          <w:sz w:val="16"/>
          <w:lang w:eastAsia="ko-KR"/>
        </w:rPr>
        <w:t>TG</w:t>
      </w:r>
      <w:r w:rsidR="0017237A">
        <w:rPr>
          <w:sz w:val="16"/>
          <w:lang w:eastAsia="ko-KR"/>
        </w:rPr>
        <w:t>be</w:t>
      </w:r>
      <w:proofErr w:type="spellEnd"/>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406E3D86" w:rsidR="00AA56F8" w:rsidRPr="00E13124" w:rsidRDefault="00AA56F8" w:rsidP="00AA56F8">
      <w:pPr>
        <w:rPr>
          <w:b/>
          <w:bCs/>
          <w:i/>
          <w:iCs/>
          <w:sz w:val="16"/>
          <w:lang w:eastAsia="ko-KR"/>
        </w:rPr>
      </w:pPr>
      <w:r w:rsidRPr="00E13124">
        <w:rPr>
          <w:b/>
          <w:bCs/>
          <w:i/>
          <w:iCs/>
          <w:sz w:val="16"/>
          <w:lang w:eastAsia="ko-KR"/>
        </w:rPr>
        <w:t xml:space="preserve">Editing instructions formatted like this are intended to be copied into the </w:t>
      </w:r>
      <w:proofErr w:type="spellStart"/>
      <w:r w:rsidRPr="00E13124">
        <w:rPr>
          <w:b/>
          <w:bCs/>
          <w:i/>
          <w:iCs/>
          <w:sz w:val="16"/>
          <w:lang w:eastAsia="ko-KR"/>
        </w:rPr>
        <w:t>TG</w:t>
      </w:r>
      <w:r w:rsidR="0017237A">
        <w:rPr>
          <w:b/>
          <w:bCs/>
          <w:i/>
          <w:iCs/>
          <w:sz w:val="16"/>
          <w:lang w:eastAsia="ko-KR"/>
        </w:rPr>
        <w:t>be</w:t>
      </w:r>
      <w:proofErr w:type="spellEnd"/>
      <w:r w:rsidRPr="00E13124">
        <w:rPr>
          <w:b/>
          <w:bCs/>
          <w:i/>
          <w:iCs/>
          <w:sz w:val="16"/>
          <w:lang w:eastAsia="ko-KR"/>
        </w:rPr>
        <w:t xml:space="preserve"> Draft (i.e. they are instructions to the 802.11 editor on how to merge the text with the baseline documents).</w:t>
      </w:r>
    </w:p>
    <w:p w14:paraId="1CA1657F" w14:textId="6167BAC8" w:rsidR="00AA56F8" w:rsidRDefault="00AA56F8" w:rsidP="00AA56F8">
      <w:pPr>
        <w:rPr>
          <w:sz w:val="16"/>
          <w:lang w:eastAsia="ko-KR"/>
        </w:rPr>
      </w:pPr>
    </w:p>
    <w:p w14:paraId="637583AA" w14:textId="24B1B87C" w:rsidR="00721C89" w:rsidRPr="00AB0163" w:rsidRDefault="00721C89" w:rsidP="00AA56F8">
      <w:pPr>
        <w:rPr>
          <w:sz w:val="16"/>
          <w:szCs w:val="16"/>
          <w:lang w:eastAsia="ko-KR"/>
        </w:rPr>
      </w:pPr>
      <w:r w:rsidRPr="00AB0163">
        <w:rPr>
          <w:sz w:val="16"/>
          <w:szCs w:val="16"/>
          <w:lang w:eastAsia="ko-KR"/>
        </w:rPr>
        <w:t>Motions captured:</w:t>
      </w:r>
    </w:p>
    <w:p w14:paraId="69B46223" w14:textId="77777777" w:rsidR="00721C89" w:rsidRPr="00AB0163" w:rsidRDefault="00721C89" w:rsidP="00721C89">
      <w:pPr>
        <w:pStyle w:val="T"/>
        <w:rPr>
          <w:b/>
          <w:sz w:val="16"/>
          <w:szCs w:val="16"/>
        </w:rPr>
      </w:pPr>
    </w:p>
    <w:p w14:paraId="4825D578" w14:textId="77777777" w:rsidR="00721C89" w:rsidRPr="00AB0163" w:rsidRDefault="00721C89" w:rsidP="00721C89">
      <w:pPr>
        <w:pStyle w:val="T"/>
        <w:rPr>
          <w:b/>
          <w:sz w:val="16"/>
          <w:szCs w:val="16"/>
        </w:rPr>
      </w:pPr>
    </w:p>
    <w:p w14:paraId="6E7B46FD" w14:textId="77777777" w:rsidR="00721C89" w:rsidRPr="00AB0163" w:rsidRDefault="00721C89" w:rsidP="00721C89">
      <w:pPr>
        <w:pStyle w:val="T"/>
        <w:rPr>
          <w:b/>
          <w:sz w:val="16"/>
          <w:szCs w:val="16"/>
        </w:rPr>
      </w:pPr>
    </w:p>
    <w:p w14:paraId="0A5F556B" w14:textId="77777777" w:rsidR="00721C89" w:rsidRPr="00AB0163" w:rsidRDefault="00721C89" w:rsidP="00721C89">
      <w:pPr>
        <w:rPr>
          <w:sz w:val="16"/>
          <w:szCs w:val="16"/>
        </w:rPr>
      </w:pPr>
      <w:r w:rsidRPr="00AB0163">
        <w:rPr>
          <w:sz w:val="16"/>
          <w:szCs w:val="16"/>
        </w:rPr>
        <w:t xml:space="preserve">802.11be defines a directional-based TID-to-link mapping mechanism among the setup links of </w:t>
      </w:r>
      <w:proofErr w:type="gramStart"/>
      <w:r w:rsidRPr="00AB0163">
        <w:rPr>
          <w:sz w:val="16"/>
          <w:szCs w:val="16"/>
        </w:rPr>
        <w:t>a</w:t>
      </w:r>
      <w:proofErr w:type="gramEnd"/>
      <w:r w:rsidRPr="00AB0163">
        <w:rPr>
          <w:sz w:val="16"/>
          <w:szCs w:val="16"/>
        </w:rPr>
        <w:t xml:space="preserve"> MLD.</w:t>
      </w:r>
    </w:p>
    <w:p w14:paraId="065CA6F1" w14:textId="77777777" w:rsidR="00721C89" w:rsidRPr="00AB0163" w:rsidRDefault="00721C89" w:rsidP="00721C89">
      <w:pPr>
        <w:pStyle w:val="ListParagraph"/>
        <w:numPr>
          <w:ilvl w:val="0"/>
          <w:numId w:val="4"/>
        </w:numPr>
        <w:rPr>
          <w:sz w:val="16"/>
          <w:szCs w:val="16"/>
        </w:rPr>
      </w:pPr>
      <w:r w:rsidRPr="00AB0163">
        <w:rPr>
          <w:sz w:val="16"/>
          <w:szCs w:val="16"/>
        </w:rPr>
        <w:t>By default, after the multi-link setup, all TIDs are mapped to all setup links.</w:t>
      </w:r>
    </w:p>
    <w:p w14:paraId="2B7D2074" w14:textId="77777777" w:rsidR="00721C89" w:rsidRPr="00AB0163" w:rsidRDefault="00721C89" w:rsidP="00721C89">
      <w:pPr>
        <w:pStyle w:val="ListParagraph"/>
        <w:numPr>
          <w:ilvl w:val="0"/>
          <w:numId w:val="4"/>
        </w:numPr>
        <w:rPr>
          <w:sz w:val="16"/>
          <w:szCs w:val="16"/>
        </w:rPr>
      </w:pPr>
      <w:r w:rsidRPr="00AB0163">
        <w:rPr>
          <w:sz w:val="16"/>
          <w:szCs w:val="16"/>
        </w:rPr>
        <w:t>The multi-link setup may include the TID-to-link mapping negotiation.</w:t>
      </w:r>
    </w:p>
    <w:p w14:paraId="7A52BEC1" w14:textId="77777777" w:rsidR="00721C89" w:rsidRPr="00AB0163" w:rsidRDefault="00721C89" w:rsidP="00721C89">
      <w:pPr>
        <w:pStyle w:val="ListParagraph"/>
        <w:numPr>
          <w:ilvl w:val="1"/>
          <w:numId w:val="4"/>
        </w:numPr>
        <w:rPr>
          <w:sz w:val="16"/>
          <w:szCs w:val="16"/>
        </w:rPr>
      </w:pPr>
      <w:r w:rsidRPr="00AB0163">
        <w:rPr>
          <w:sz w:val="16"/>
          <w:szCs w:val="16"/>
        </w:rPr>
        <w:t>TID-to-link mapping can have the same or different link-set for each TID unless a non-AP MLD indicates that it requires to use the same link-set for all TIDs during the multi-link setup phase.</w:t>
      </w:r>
    </w:p>
    <w:p w14:paraId="536CF04B" w14:textId="77777777" w:rsidR="00721C89" w:rsidRPr="00AB0163" w:rsidRDefault="00721C89" w:rsidP="00721C89">
      <w:pPr>
        <w:rPr>
          <w:sz w:val="16"/>
          <w:szCs w:val="16"/>
        </w:rPr>
      </w:pPr>
      <w:r w:rsidRPr="00AB0163">
        <w:rPr>
          <w:sz w:val="16"/>
          <w:szCs w:val="16"/>
        </w:rPr>
        <w:tab/>
      </w:r>
      <w:r w:rsidRPr="00AB0163">
        <w:rPr>
          <w:sz w:val="16"/>
          <w:szCs w:val="16"/>
        </w:rPr>
        <w:tab/>
        <w:t>NOTE – Such indication method by the non-AP MLD is TBD (implicit or explicit).</w:t>
      </w:r>
    </w:p>
    <w:p w14:paraId="154B4298" w14:textId="77777777" w:rsidR="00721C89" w:rsidRPr="00AB0163" w:rsidRDefault="00721C89" w:rsidP="00721C89">
      <w:pPr>
        <w:pStyle w:val="ListParagraph"/>
        <w:numPr>
          <w:ilvl w:val="0"/>
          <w:numId w:val="5"/>
        </w:numPr>
        <w:rPr>
          <w:sz w:val="16"/>
          <w:szCs w:val="16"/>
        </w:rPr>
      </w:pPr>
      <w:r w:rsidRPr="00AB0163">
        <w:rPr>
          <w:sz w:val="16"/>
          <w:szCs w:val="16"/>
        </w:rPr>
        <w:t>The TID-to-link mapping can be updated after multi-link setup through a negotiation, which can be initiated by any MLD.</w:t>
      </w:r>
    </w:p>
    <w:p w14:paraId="0346706D" w14:textId="77777777" w:rsidR="00721C89" w:rsidRPr="00AB0163" w:rsidRDefault="00721C89" w:rsidP="00721C89">
      <w:pPr>
        <w:pStyle w:val="ListParagraph"/>
        <w:numPr>
          <w:ilvl w:val="1"/>
          <w:numId w:val="5"/>
        </w:numPr>
        <w:rPr>
          <w:sz w:val="16"/>
          <w:szCs w:val="16"/>
        </w:rPr>
      </w:pPr>
      <w:r w:rsidRPr="00AB0163">
        <w:rPr>
          <w:sz w:val="16"/>
          <w:szCs w:val="16"/>
        </w:rPr>
        <w:t>Format TBD.</w:t>
      </w:r>
    </w:p>
    <w:p w14:paraId="4053C9B5" w14:textId="77777777" w:rsidR="00721C89" w:rsidRPr="00AB0163" w:rsidRDefault="00721C89" w:rsidP="00721C89">
      <w:pPr>
        <w:rPr>
          <w:sz w:val="16"/>
          <w:szCs w:val="16"/>
        </w:rPr>
      </w:pPr>
      <w:r w:rsidRPr="00AB0163">
        <w:rPr>
          <w:sz w:val="16"/>
          <w:szCs w:val="16"/>
        </w:rPr>
        <w:tab/>
      </w:r>
      <w:r w:rsidRPr="00AB0163">
        <w:rPr>
          <w:sz w:val="16"/>
          <w:szCs w:val="16"/>
        </w:rPr>
        <w:tab/>
        <w:t>NOTE – When the responding MLD cannot accept the update, it can reject the TID-to-</w:t>
      </w:r>
      <w:r w:rsidRPr="00AB0163">
        <w:rPr>
          <w:sz w:val="16"/>
          <w:szCs w:val="16"/>
        </w:rPr>
        <w:tab/>
      </w:r>
      <w:r w:rsidRPr="00AB0163">
        <w:rPr>
          <w:sz w:val="16"/>
          <w:szCs w:val="16"/>
        </w:rPr>
        <w:tab/>
      </w:r>
      <w:r w:rsidRPr="00AB0163">
        <w:rPr>
          <w:sz w:val="16"/>
          <w:szCs w:val="16"/>
        </w:rPr>
        <w:tab/>
        <w:t>link mapping update.</w:t>
      </w:r>
    </w:p>
    <w:p w14:paraId="696E02DD" w14:textId="77777777" w:rsidR="00721C89" w:rsidRPr="00AB0163" w:rsidRDefault="00721C89" w:rsidP="00721C89">
      <w:pPr>
        <w:rPr>
          <w:sz w:val="16"/>
          <w:szCs w:val="16"/>
        </w:rPr>
      </w:pPr>
      <w:r w:rsidRPr="00AB0163">
        <w:rPr>
          <w:sz w:val="16"/>
          <w:szCs w:val="16"/>
        </w:rPr>
        <w:lastRenderedPageBreak/>
        <w:t xml:space="preserve">[Motion 54, </w:t>
      </w:r>
      <w:sdt>
        <w:sdtPr>
          <w:rPr>
            <w:sz w:val="16"/>
            <w:szCs w:val="16"/>
          </w:rPr>
          <w:id w:val="-810547303"/>
          <w:citation/>
        </w:sdtPr>
        <w:sdtEndPr/>
        <w:sdtContent>
          <w:r w:rsidRPr="00AB0163">
            <w:rPr>
              <w:sz w:val="16"/>
              <w:szCs w:val="16"/>
            </w:rPr>
            <w:fldChar w:fldCharType="begin"/>
          </w:r>
          <w:r w:rsidRPr="00AB0163">
            <w:rPr>
              <w:sz w:val="16"/>
              <w:szCs w:val="16"/>
              <w:lang w:val="en-US"/>
            </w:rPr>
            <w:instrText xml:space="preserve"> CITATION 19_1755r2 \l 1033 </w:instrText>
          </w:r>
          <w:r w:rsidRPr="00AB0163">
            <w:rPr>
              <w:sz w:val="16"/>
              <w:szCs w:val="16"/>
            </w:rPr>
            <w:fldChar w:fldCharType="separate"/>
          </w:r>
          <w:r w:rsidRPr="00AB0163">
            <w:rPr>
              <w:noProof/>
              <w:sz w:val="16"/>
              <w:szCs w:val="16"/>
              <w:lang w:val="en-US"/>
            </w:rPr>
            <w:t>[14]</w:t>
          </w:r>
          <w:r w:rsidRPr="00AB0163">
            <w:rPr>
              <w:sz w:val="16"/>
              <w:szCs w:val="16"/>
            </w:rPr>
            <w:fldChar w:fldCharType="end"/>
          </w:r>
        </w:sdtContent>
      </w:sdt>
      <w:r w:rsidRPr="00AB0163">
        <w:rPr>
          <w:sz w:val="16"/>
          <w:szCs w:val="16"/>
        </w:rPr>
        <w:t xml:space="preserve"> and </w:t>
      </w:r>
      <w:sdt>
        <w:sdtPr>
          <w:rPr>
            <w:sz w:val="16"/>
            <w:szCs w:val="16"/>
          </w:rPr>
          <w:id w:val="1351226893"/>
          <w:citation/>
        </w:sdtPr>
        <w:sdtEndPr/>
        <w:sdtContent>
          <w:r w:rsidRPr="00AB0163">
            <w:rPr>
              <w:sz w:val="16"/>
              <w:szCs w:val="16"/>
            </w:rPr>
            <w:fldChar w:fldCharType="begin"/>
          </w:r>
          <w:r w:rsidRPr="00AB0163">
            <w:rPr>
              <w:sz w:val="16"/>
              <w:szCs w:val="16"/>
              <w:lang w:val="en-US"/>
            </w:rPr>
            <w:instrText xml:space="preserve"> CITATION 19_1358r4 \l 1033 </w:instrText>
          </w:r>
          <w:r w:rsidRPr="00AB0163">
            <w:rPr>
              <w:sz w:val="16"/>
              <w:szCs w:val="16"/>
            </w:rPr>
            <w:fldChar w:fldCharType="separate"/>
          </w:r>
          <w:r w:rsidRPr="00AB0163">
            <w:rPr>
              <w:noProof/>
              <w:sz w:val="16"/>
              <w:szCs w:val="16"/>
              <w:lang w:val="en-US"/>
            </w:rPr>
            <w:t>[84]</w:t>
          </w:r>
          <w:r w:rsidRPr="00AB0163">
            <w:rPr>
              <w:sz w:val="16"/>
              <w:szCs w:val="16"/>
            </w:rPr>
            <w:fldChar w:fldCharType="end"/>
          </w:r>
        </w:sdtContent>
      </w:sdt>
      <w:r w:rsidRPr="00AB0163">
        <w:rPr>
          <w:sz w:val="16"/>
          <w:szCs w:val="16"/>
        </w:rPr>
        <w:t>]</w:t>
      </w:r>
    </w:p>
    <w:p w14:paraId="3C70CE86" w14:textId="77777777" w:rsidR="00721C89" w:rsidRPr="00AB0163" w:rsidRDefault="00721C89" w:rsidP="00721C89">
      <w:pPr>
        <w:pStyle w:val="ListParagraph"/>
        <w:ind w:left="0"/>
        <w:rPr>
          <w:sz w:val="16"/>
          <w:szCs w:val="16"/>
        </w:rPr>
      </w:pPr>
    </w:p>
    <w:p w14:paraId="4EAFB648" w14:textId="77777777" w:rsidR="00721C89" w:rsidRPr="00AB0163" w:rsidRDefault="00721C89" w:rsidP="00721C89">
      <w:pPr>
        <w:pStyle w:val="ListParagraph"/>
        <w:ind w:left="0"/>
        <w:rPr>
          <w:sz w:val="16"/>
          <w:szCs w:val="16"/>
        </w:rPr>
      </w:pPr>
      <w:r w:rsidRPr="00AB0163">
        <w:rPr>
          <w:sz w:val="16"/>
          <w:szCs w:val="16"/>
        </w:rPr>
        <w:t>At any point in time, a TID shall always be mapped to at least one link that is set up, unless admission control is used.</w:t>
      </w:r>
    </w:p>
    <w:p w14:paraId="45F0CC8F" w14:textId="77777777" w:rsidR="00721C89" w:rsidRPr="00AB0163" w:rsidRDefault="00721C89" w:rsidP="00721C89">
      <w:pPr>
        <w:pStyle w:val="ListParagraph"/>
        <w:ind w:left="0"/>
        <w:rPr>
          <w:sz w:val="16"/>
          <w:szCs w:val="16"/>
        </w:rPr>
      </w:pPr>
      <w:r w:rsidRPr="00AB0163">
        <w:rPr>
          <w:sz w:val="16"/>
          <w:szCs w:val="16"/>
        </w:rPr>
        <w:t xml:space="preserve">[Motion 101, </w:t>
      </w:r>
      <w:sdt>
        <w:sdtPr>
          <w:rPr>
            <w:sz w:val="16"/>
            <w:szCs w:val="16"/>
          </w:rPr>
          <w:id w:val="545340534"/>
          <w:citation/>
        </w:sdtPr>
        <w:sdtEndPr/>
        <w:sdtContent>
          <w:r w:rsidRPr="00AB0163">
            <w:rPr>
              <w:sz w:val="16"/>
              <w:szCs w:val="16"/>
            </w:rPr>
            <w:fldChar w:fldCharType="begin"/>
          </w:r>
          <w:r w:rsidRPr="00AB0163">
            <w:rPr>
              <w:sz w:val="16"/>
              <w:szCs w:val="16"/>
              <w:lang w:val="en-US"/>
            </w:rPr>
            <w:instrText xml:space="preserve"> CITATION 19_1755r2 \l 1033 </w:instrText>
          </w:r>
          <w:r w:rsidRPr="00AB0163">
            <w:rPr>
              <w:sz w:val="16"/>
              <w:szCs w:val="16"/>
            </w:rPr>
            <w:fldChar w:fldCharType="separate"/>
          </w:r>
          <w:r w:rsidRPr="00AB0163">
            <w:rPr>
              <w:noProof/>
              <w:sz w:val="16"/>
              <w:szCs w:val="16"/>
              <w:lang w:val="en-US"/>
            </w:rPr>
            <w:t>[14]</w:t>
          </w:r>
          <w:r w:rsidRPr="00AB0163">
            <w:rPr>
              <w:sz w:val="16"/>
              <w:szCs w:val="16"/>
            </w:rPr>
            <w:fldChar w:fldCharType="end"/>
          </w:r>
        </w:sdtContent>
      </w:sdt>
      <w:r w:rsidRPr="00AB0163">
        <w:rPr>
          <w:sz w:val="16"/>
          <w:szCs w:val="16"/>
        </w:rPr>
        <w:t xml:space="preserve"> and </w:t>
      </w:r>
      <w:sdt>
        <w:sdtPr>
          <w:rPr>
            <w:sz w:val="16"/>
            <w:szCs w:val="16"/>
          </w:rPr>
          <w:id w:val="-221439316"/>
          <w:citation/>
        </w:sdtPr>
        <w:sdtEndPr/>
        <w:sdtContent>
          <w:r w:rsidRPr="00AB0163">
            <w:rPr>
              <w:sz w:val="16"/>
              <w:szCs w:val="16"/>
            </w:rPr>
            <w:fldChar w:fldCharType="begin"/>
          </w:r>
          <w:r w:rsidRPr="00AB0163">
            <w:rPr>
              <w:sz w:val="16"/>
              <w:szCs w:val="16"/>
              <w:lang w:val="en-US"/>
            </w:rPr>
            <w:instrText xml:space="preserve"> CITATION 19_1924r1 \l 1033 </w:instrText>
          </w:r>
          <w:r w:rsidRPr="00AB0163">
            <w:rPr>
              <w:sz w:val="16"/>
              <w:szCs w:val="16"/>
            </w:rPr>
            <w:fldChar w:fldCharType="separate"/>
          </w:r>
          <w:r w:rsidRPr="00AB0163">
            <w:rPr>
              <w:noProof/>
              <w:sz w:val="16"/>
              <w:szCs w:val="16"/>
              <w:lang w:val="en-US"/>
            </w:rPr>
            <w:t>[85]</w:t>
          </w:r>
          <w:r w:rsidRPr="00AB0163">
            <w:rPr>
              <w:sz w:val="16"/>
              <w:szCs w:val="16"/>
            </w:rPr>
            <w:fldChar w:fldCharType="end"/>
          </w:r>
        </w:sdtContent>
      </w:sdt>
      <w:r w:rsidRPr="00AB0163">
        <w:rPr>
          <w:sz w:val="16"/>
          <w:szCs w:val="16"/>
        </w:rPr>
        <w:t>]</w:t>
      </w:r>
    </w:p>
    <w:p w14:paraId="41E47313" w14:textId="77777777" w:rsidR="00721C89" w:rsidRPr="00AB0163" w:rsidRDefault="00721C89" w:rsidP="00721C89">
      <w:pPr>
        <w:pStyle w:val="ListParagraph"/>
        <w:ind w:left="0"/>
        <w:rPr>
          <w:sz w:val="16"/>
          <w:szCs w:val="16"/>
        </w:rPr>
      </w:pPr>
    </w:p>
    <w:p w14:paraId="741F73AB" w14:textId="77777777" w:rsidR="00721C89" w:rsidRPr="00AB0163" w:rsidRDefault="00721C89" w:rsidP="00721C89">
      <w:pPr>
        <w:pStyle w:val="ListParagraph"/>
        <w:ind w:left="0"/>
        <w:rPr>
          <w:sz w:val="16"/>
          <w:szCs w:val="16"/>
        </w:rPr>
      </w:pPr>
      <w:r w:rsidRPr="00AB0163">
        <w:rPr>
          <w:sz w:val="16"/>
          <w:szCs w:val="16"/>
        </w:rPr>
        <w:t>A link, that is setup as part of a multi-link setup, is defined as Enabled if that link can be used for frame exchange and at least one TID is mapped to that link.</w:t>
      </w:r>
    </w:p>
    <w:p w14:paraId="75A56A2B" w14:textId="77777777" w:rsidR="00721C89" w:rsidRPr="00AB0163" w:rsidRDefault="00721C89" w:rsidP="00721C89">
      <w:pPr>
        <w:pStyle w:val="ListParagraph"/>
        <w:ind w:left="0"/>
        <w:rPr>
          <w:sz w:val="16"/>
          <w:szCs w:val="16"/>
        </w:rPr>
      </w:pPr>
      <w:r w:rsidRPr="00AB0163">
        <w:rPr>
          <w:sz w:val="16"/>
          <w:szCs w:val="16"/>
        </w:rPr>
        <w:t>NOTE – Frame exchange on a link is subject to the power state of the corresponding non-AP STA.</w:t>
      </w:r>
    </w:p>
    <w:p w14:paraId="65E6E7FC" w14:textId="77777777" w:rsidR="00721C89" w:rsidRPr="00AB0163" w:rsidRDefault="00721C89" w:rsidP="00721C89">
      <w:pPr>
        <w:pStyle w:val="ListParagraph"/>
        <w:ind w:left="0"/>
        <w:rPr>
          <w:sz w:val="16"/>
          <w:szCs w:val="16"/>
        </w:rPr>
      </w:pPr>
      <w:r w:rsidRPr="00AB0163">
        <w:rPr>
          <w:sz w:val="16"/>
          <w:szCs w:val="16"/>
        </w:rPr>
        <w:t xml:space="preserve">[Motion 105, </w:t>
      </w:r>
      <w:sdt>
        <w:sdtPr>
          <w:rPr>
            <w:sz w:val="16"/>
            <w:szCs w:val="16"/>
          </w:rPr>
          <w:id w:val="-157610812"/>
          <w:citation/>
        </w:sdtPr>
        <w:sdtEndPr/>
        <w:sdtContent>
          <w:r w:rsidRPr="00AB0163">
            <w:rPr>
              <w:sz w:val="16"/>
              <w:szCs w:val="16"/>
            </w:rPr>
            <w:fldChar w:fldCharType="begin"/>
          </w:r>
          <w:r w:rsidRPr="00AB0163">
            <w:rPr>
              <w:sz w:val="16"/>
              <w:szCs w:val="16"/>
              <w:lang w:val="en-US"/>
            </w:rPr>
            <w:instrText xml:space="preserve"> CITATION 19_1755r2 \l 1033 </w:instrText>
          </w:r>
          <w:r w:rsidRPr="00AB0163">
            <w:rPr>
              <w:sz w:val="16"/>
              <w:szCs w:val="16"/>
            </w:rPr>
            <w:fldChar w:fldCharType="separate"/>
          </w:r>
          <w:r w:rsidRPr="00AB0163">
            <w:rPr>
              <w:noProof/>
              <w:sz w:val="16"/>
              <w:szCs w:val="16"/>
              <w:lang w:val="en-US"/>
            </w:rPr>
            <w:t>[14]</w:t>
          </w:r>
          <w:r w:rsidRPr="00AB0163">
            <w:rPr>
              <w:sz w:val="16"/>
              <w:szCs w:val="16"/>
            </w:rPr>
            <w:fldChar w:fldCharType="end"/>
          </w:r>
        </w:sdtContent>
      </w:sdt>
      <w:r w:rsidRPr="00AB0163">
        <w:rPr>
          <w:sz w:val="16"/>
          <w:szCs w:val="16"/>
        </w:rPr>
        <w:t xml:space="preserve"> and </w:t>
      </w:r>
      <w:sdt>
        <w:sdtPr>
          <w:rPr>
            <w:sz w:val="16"/>
            <w:szCs w:val="16"/>
          </w:rPr>
          <w:id w:val="-308554946"/>
          <w:citation/>
        </w:sdtPr>
        <w:sdtEndPr/>
        <w:sdtContent>
          <w:r w:rsidRPr="00AB0163">
            <w:rPr>
              <w:sz w:val="16"/>
              <w:szCs w:val="16"/>
            </w:rPr>
            <w:fldChar w:fldCharType="begin"/>
          </w:r>
          <w:r w:rsidRPr="00AB0163">
            <w:rPr>
              <w:sz w:val="16"/>
              <w:szCs w:val="16"/>
              <w:lang w:val="en-US"/>
            </w:rPr>
            <w:instrText xml:space="preserve"> CITATION 19_1528r5 \l 1033 </w:instrText>
          </w:r>
          <w:r w:rsidRPr="00AB0163">
            <w:rPr>
              <w:sz w:val="16"/>
              <w:szCs w:val="16"/>
            </w:rPr>
            <w:fldChar w:fldCharType="separate"/>
          </w:r>
          <w:r w:rsidRPr="00AB0163">
            <w:rPr>
              <w:noProof/>
              <w:sz w:val="16"/>
              <w:szCs w:val="16"/>
              <w:lang w:val="en-US"/>
            </w:rPr>
            <w:t>[86]</w:t>
          </w:r>
          <w:r w:rsidRPr="00AB0163">
            <w:rPr>
              <w:sz w:val="16"/>
              <w:szCs w:val="16"/>
            </w:rPr>
            <w:fldChar w:fldCharType="end"/>
          </w:r>
        </w:sdtContent>
      </w:sdt>
      <w:r w:rsidRPr="00AB0163">
        <w:rPr>
          <w:sz w:val="16"/>
          <w:szCs w:val="16"/>
        </w:rPr>
        <w:t>]</w:t>
      </w:r>
    </w:p>
    <w:p w14:paraId="665E8BD5" w14:textId="77777777" w:rsidR="00721C89" w:rsidRPr="00AB0163" w:rsidRDefault="00721C89" w:rsidP="00721C89">
      <w:pPr>
        <w:pStyle w:val="ListParagraph"/>
        <w:ind w:left="0"/>
        <w:rPr>
          <w:sz w:val="16"/>
          <w:szCs w:val="16"/>
        </w:rPr>
      </w:pPr>
    </w:p>
    <w:p w14:paraId="542749B0" w14:textId="77777777" w:rsidR="00721C89" w:rsidRPr="00AB0163" w:rsidRDefault="00721C89" w:rsidP="00721C89">
      <w:pPr>
        <w:pStyle w:val="ListParagraph"/>
        <w:ind w:left="0"/>
        <w:rPr>
          <w:sz w:val="16"/>
          <w:szCs w:val="16"/>
        </w:rPr>
      </w:pPr>
      <w:r w:rsidRPr="00AB0163">
        <w:rPr>
          <w:sz w:val="16"/>
          <w:szCs w:val="16"/>
        </w:rPr>
        <w:t>Management frames are allowed on all enabled links, following baseline.</w:t>
      </w:r>
    </w:p>
    <w:p w14:paraId="0242C094" w14:textId="77777777" w:rsidR="00721C89" w:rsidRPr="00AB0163" w:rsidRDefault="00721C89" w:rsidP="00721C89">
      <w:pPr>
        <w:pStyle w:val="ListParagraph"/>
        <w:ind w:left="0"/>
        <w:rPr>
          <w:sz w:val="16"/>
          <w:szCs w:val="16"/>
        </w:rPr>
      </w:pPr>
      <w:r w:rsidRPr="00AB0163">
        <w:rPr>
          <w:sz w:val="16"/>
          <w:szCs w:val="16"/>
        </w:rPr>
        <w:t xml:space="preserve">[Motion 102, </w:t>
      </w:r>
      <w:sdt>
        <w:sdtPr>
          <w:rPr>
            <w:sz w:val="16"/>
            <w:szCs w:val="16"/>
          </w:rPr>
          <w:id w:val="-1756584679"/>
          <w:citation/>
        </w:sdtPr>
        <w:sdtEndPr/>
        <w:sdtContent>
          <w:r w:rsidRPr="00AB0163">
            <w:rPr>
              <w:sz w:val="16"/>
              <w:szCs w:val="16"/>
            </w:rPr>
            <w:fldChar w:fldCharType="begin"/>
          </w:r>
          <w:r w:rsidRPr="00AB0163">
            <w:rPr>
              <w:sz w:val="16"/>
              <w:szCs w:val="16"/>
              <w:lang w:val="en-US"/>
            </w:rPr>
            <w:instrText xml:space="preserve"> CITATION 19_1755r2 \l 1033 </w:instrText>
          </w:r>
          <w:r w:rsidRPr="00AB0163">
            <w:rPr>
              <w:sz w:val="16"/>
              <w:szCs w:val="16"/>
            </w:rPr>
            <w:fldChar w:fldCharType="separate"/>
          </w:r>
          <w:r w:rsidRPr="00AB0163">
            <w:rPr>
              <w:noProof/>
              <w:sz w:val="16"/>
              <w:szCs w:val="16"/>
              <w:lang w:val="en-US"/>
            </w:rPr>
            <w:t>[14]</w:t>
          </w:r>
          <w:r w:rsidRPr="00AB0163">
            <w:rPr>
              <w:sz w:val="16"/>
              <w:szCs w:val="16"/>
            </w:rPr>
            <w:fldChar w:fldCharType="end"/>
          </w:r>
        </w:sdtContent>
      </w:sdt>
      <w:r w:rsidRPr="00AB0163">
        <w:rPr>
          <w:sz w:val="16"/>
          <w:szCs w:val="16"/>
        </w:rPr>
        <w:t xml:space="preserve"> and </w:t>
      </w:r>
      <w:sdt>
        <w:sdtPr>
          <w:rPr>
            <w:sz w:val="16"/>
            <w:szCs w:val="16"/>
          </w:rPr>
          <w:id w:val="-8832090"/>
          <w:citation/>
        </w:sdtPr>
        <w:sdtEndPr/>
        <w:sdtContent>
          <w:r w:rsidRPr="00AB0163">
            <w:rPr>
              <w:sz w:val="16"/>
              <w:szCs w:val="16"/>
            </w:rPr>
            <w:fldChar w:fldCharType="begin"/>
          </w:r>
          <w:r w:rsidRPr="00AB0163">
            <w:rPr>
              <w:sz w:val="16"/>
              <w:szCs w:val="16"/>
              <w:lang w:val="en-US"/>
            </w:rPr>
            <w:instrText xml:space="preserve"> CITATION 19_1924r1 \l 1033 </w:instrText>
          </w:r>
          <w:r w:rsidRPr="00AB0163">
            <w:rPr>
              <w:sz w:val="16"/>
              <w:szCs w:val="16"/>
            </w:rPr>
            <w:fldChar w:fldCharType="separate"/>
          </w:r>
          <w:r w:rsidRPr="00AB0163">
            <w:rPr>
              <w:noProof/>
              <w:sz w:val="16"/>
              <w:szCs w:val="16"/>
              <w:lang w:val="en-US"/>
            </w:rPr>
            <w:t>[85]</w:t>
          </w:r>
          <w:r w:rsidRPr="00AB0163">
            <w:rPr>
              <w:sz w:val="16"/>
              <w:szCs w:val="16"/>
            </w:rPr>
            <w:fldChar w:fldCharType="end"/>
          </w:r>
        </w:sdtContent>
      </w:sdt>
      <w:r w:rsidRPr="00AB0163">
        <w:rPr>
          <w:sz w:val="16"/>
          <w:szCs w:val="16"/>
        </w:rPr>
        <w:t>]</w:t>
      </w:r>
    </w:p>
    <w:p w14:paraId="55E2A6DC" w14:textId="77777777" w:rsidR="00721C89" w:rsidRPr="00AB0163" w:rsidRDefault="00721C89" w:rsidP="00721C89">
      <w:pPr>
        <w:pStyle w:val="ListParagraph"/>
        <w:ind w:left="0"/>
        <w:rPr>
          <w:sz w:val="16"/>
          <w:szCs w:val="16"/>
        </w:rPr>
      </w:pPr>
    </w:p>
    <w:p w14:paraId="73282F7F" w14:textId="77777777" w:rsidR="00721C89" w:rsidRPr="00AB0163" w:rsidRDefault="00721C89" w:rsidP="00721C89">
      <w:pPr>
        <w:pStyle w:val="ListParagraph"/>
        <w:ind w:left="0"/>
        <w:rPr>
          <w:sz w:val="16"/>
          <w:szCs w:val="16"/>
        </w:rPr>
      </w:pPr>
      <w:r w:rsidRPr="00AB0163">
        <w:rPr>
          <w:sz w:val="16"/>
          <w:szCs w:val="16"/>
        </w:rPr>
        <w:t>If a TID is mapped in UL to a set of enabled links for a non-AP MLD, then the non-AP MLD can use any link within this set of enabled links to transmit data frames from that TID.</w:t>
      </w:r>
    </w:p>
    <w:p w14:paraId="67B3095B" w14:textId="77777777" w:rsidR="00721C89" w:rsidRPr="00AB0163" w:rsidRDefault="00721C89" w:rsidP="00721C89">
      <w:pPr>
        <w:pStyle w:val="ListParagraph"/>
        <w:ind w:left="0"/>
        <w:rPr>
          <w:sz w:val="16"/>
          <w:szCs w:val="16"/>
        </w:rPr>
      </w:pPr>
      <w:r w:rsidRPr="00AB0163">
        <w:rPr>
          <w:sz w:val="16"/>
          <w:szCs w:val="16"/>
        </w:rPr>
        <w:t>If a TID is mapped in DL to a set of enabled links for a non-AP MLD, then:</w:t>
      </w:r>
    </w:p>
    <w:p w14:paraId="5A7AC964" w14:textId="77777777" w:rsidR="00721C89" w:rsidRPr="00AB0163" w:rsidRDefault="00721C89" w:rsidP="00721C89">
      <w:pPr>
        <w:pStyle w:val="ListParagraph"/>
        <w:numPr>
          <w:ilvl w:val="0"/>
          <w:numId w:val="5"/>
        </w:numPr>
        <w:rPr>
          <w:sz w:val="16"/>
          <w:szCs w:val="16"/>
        </w:rPr>
      </w:pPr>
      <w:r w:rsidRPr="00AB0163">
        <w:rPr>
          <w:sz w:val="16"/>
          <w:szCs w:val="16"/>
        </w:rPr>
        <w:t>The non-AP MLD can retrieve buffered BUs corresponding to that TID on any links within this set of enabled links.</w:t>
      </w:r>
    </w:p>
    <w:p w14:paraId="338CD94C" w14:textId="77777777" w:rsidR="00721C89" w:rsidRPr="00AB0163" w:rsidRDefault="00721C89" w:rsidP="00721C89">
      <w:pPr>
        <w:pStyle w:val="ListParagraph"/>
        <w:numPr>
          <w:ilvl w:val="0"/>
          <w:numId w:val="5"/>
        </w:numPr>
        <w:rPr>
          <w:sz w:val="16"/>
          <w:szCs w:val="16"/>
        </w:rPr>
      </w:pPr>
      <w:r w:rsidRPr="00AB0163">
        <w:rPr>
          <w:sz w:val="16"/>
          <w:szCs w:val="16"/>
        </w:rPr>
        <w:t>The AP MLD can use any link within this set of enabled links to transmit data frames from that TID, subject to existing restrictions for transmissions of frames that apply to those enabled links.</w:t>
      </w:r>
    </w:p>
    <w:p w14:paraId="3D78F587" w14:textId="77777777" w:rsidR="00721C89" w:rsidRPr="00AB0163" w:rsidRDefault="00721C89" w:rsidP="00721C89">
      <w:pPr>
        <w:pStyle w:val="ListParagraph"/>
        <w:numPr>
          <w:ilvl w:val="0"/>
          <w:numId w:val="5"/>
        </w:numPr>
        <w:rPr>
          <w:sz w:val="16"/>
          <w:szCs w:val="16"/>
        </w:rPr>
      </w:pPr>
      <w:r w:rsidRPr="00AB0163">
        <w:rPr>
          <w:sz w:val="16"/>
          <w:szCs w:val="16"/>
        </w:rPr>
        <w:t>An example of restriction is if the STA is in doze state.</w:t>
      </w:r>
    </w:p>
    <w:p w14:paraId="6470095E" w14:textId="77777777" w:rsidR="00721C89" w:rsidRPr="00AB0163" w:rsidRDefault="00721C89" w:rsidP="00721C89">
      <w:pPr>
        <w:rPr>
          <w:sz w:val="16"/>
          <w:szCs w:val="16"/>
        </w:rPr>
      </w:pPr>
      <w:r w:rsidRPr="00AB0163">
        <w:rPr>
          <w:sz w:val="16"/>
          <w:szCs w:val="16"/>
        </w:rPr>
        <w:t xml:space="preserve">[Motion 103, </w:t>
      </w:r>
      <w:sdt>
        <w:sdtPr>
          <w:rPr>
            <w:sz w:val="16"/>
            <w:szCs w:val="16"/>
          </w:rPr>
          <w:id w:val="1519200614"/>
          <w:citation/>
        </w:sdtPr>
        <w:sdtEndPr/>
        <w:sdtContent>
          <w:r w:rsidRPr="00AB0163">
            <w:rPr>
              <w:sz w:val="16"/>
              <w:szCs w:val="16"/>
            </w:rPr>
            <w:fldChar w:fldCharType="begin"/>
          </w:r>
          <w:r w:rsidRPr="00AB0163">
            <w:rPr>
              <w:sz w:val="16"/>
              <w:szCs w:val="16"/>
              <w:lang w:val="en-US"/>
            </w:rPr>
            <w:instrText xml:space="preserve"> CITATION 19_1755r2 \l 1033 </w:instrText>
          </w:r>
          <w:r w:rsidRPr="00AB0163">
            <w:rPr>
              <w:sz w:val="16"/>
              <w:szCs w:val="16"/>
            </w:rPr>
            <w:fldChar w:fldCharType="separate"/>
          </w:r>
          <w:r w:rsidRPr="00AB0163">
            <w:rPr>
              <w:noProof/>
              <w:sz w:val="16"/>
              <w:szCs w:val="16"/>
              <w:lang w:val="en-US"/>
            </w:rPr>
            <w:t>[14]</w:t>
          </w:r>
          <w:r w:rsidRPr="00AB0163">
            <w:rPr>
              <w:sz w:val="16"/>
              <w:szCs w:val="16"/>
            </w:rPr>
            <w:fldChar w:fldCharType="end"/>
          </w:r>
        </w:sdtContent>
      </w:sdt>
      <w:r w:rsidRPr="00AB0163">
        <w:rPr>
          <w:sz w:val="16"/>
          <w:szCs w:val="16"/>
        </w:rPr>
        <w:t xml:space="preserve"> and </w:t>
      </w:r>
      <w:sdt>
        <w:sdtPr>
          <w:rPr>
            <w:sz w:val="16"/>
            <w:szCs w:val="16"/>
          </w:rPr>
          <w:id w:val="1797098236"/>
          <w:citation/>
        </w:sdtPr>
        <w:sdtEndPr/>
        <w:sdtContent>
          <w:r w:rsidRPr="00AB0163">
            <w:rPr>
              <w:sz w:val="16"/>
              <w:szCs w:val="16"/>
            </w:rPr>
            <w:fldChar w:fldCharType="begin"/>
          </w:r>
          <w:r w:rsidRPr="00AB0163">
            <w:rPr>
              <w:sz w:val="16"/>
              <w:szCs w:val="16"/>
              <w:lang w:val="en-US"/>
            </w:rPr>
            <w:instrText xml:space="preserve"> CITATION 19_1924r1 \l 1033 </w:instrText>
          </w:r>
          <w:r w:rsidRPr="00AB0163">
            <w:rPr>
              <w:sz w:val="16"/>
              <w:szCs w:val="16"/>
            </w:rPr>
            <w:fldChar w:fldCharType="separate"/>
          </w:r>
          <w:r w:rsidRPr="00AB0163">
            <w:rPr>
              <w:noProof/>
              <w:sz w:val="16"/>
              <w:szCs w:val="16"/>
              <w:lang w:val="en-US"/>
            </w:rPr>
            <w:t>[85]</w:t>
          </w:r>
          <w:r w:rsidRPr="00AB0163">
            <w:rPr>
              <w:sz w:val="16"/>
              <w:szCs w:val="16"/>
            </w:rPr>
            <w:fldChar w:fldCharType="end"/>
          </w:r>
        </w:sdtContent>
      </w:sdt>
      <w:r w:rsidRPr="00AB0163">
        <w:rPr>
          <w:sz w:val="16"/>
          <w:szCs w:val="16"/>
        </w:rPr>
        <w:t>]</w:t>
      </w:r>
    </w:p>
    <w:p w14:paraId="3924465F" w14:textId="77777777" w:rsidR="00721C89" w:rsidRPr="00AB0163" w:rsidRDefault="00721C89" w:rsidP="00721C89">
      <w:pPr>
        <w:pStyle w:val="ListParagraph"/>
        <w:ind w:left="0"/>
        <w:rPr>
          <w:sz w:val="16"/>
          <w:szCs w:val="16"/>
        </w:rPr>
      </w:pPr>
    </w:p>
    <w:p w14:paraId="3FAC8194" w14:textId="77777777" w:rsidR="00721C89" w:rsidRPr="00AB0163" w:rsidRDefault="00721C89" w:rsidP="00721C89">
      <w:pPr>
        <w:rPr>
          <w:sz w:val="16"/>
          <w:szCs w:val="16"/>
        </w:rPr>
      </w:pPr>
      <w:r w:rsidRPr="00AB0163">
        <w:rPr>
          <w:sz w:val="16"/>
          <w:szCs w:val="16"/>
        </w:rPr>
        <w:t>802.11be define mechanism(s) for multi-link operation that enables the following:</w:t>
      </w:r>
    </w:p>
    <w:p w14:paraId="57F3E727" w14:textId="77777777" w:rsidR="00721C89" w:rsidRPr="00AB0163" w:rsidRDefault="00721C89" w:rsidP="00721C89">
      <w:pPr>
        <w:pStyle w:val="ListParagraph"/>
        <w:numPr>
          <w:ilvl w:val="0"/>
          <w:numId w:val="3"/>
        </w:numPr>
        <w:rPr>
          <w:sz w:val="16"/>
          <w:szCs w:val="16"/>
        </w:rPr>
      </w:pPr>
      <w:r w:rsidRPr="00AB0163">
        <w:rPr>
          <w:sz w:val="16"/>
          <w:szCs w:val="16"/>
        </w:rPr>
        <w:t>An operational mode for concurrently exchanging frames on more than one link for one or more TID(s).</w:t>
      </w:r>
    </w:p>
    <w:p w14:paraId="42F79B95" w14:textId="77777777" w:rsidR="00721C89" w:rsidRPr="00AB0163" w:rsidRDefault="00721C89" w:rsidP="00721C89">
      <w:pPr>
        <w:pStyle w:val="ListParagraph"/>
        <w:numPr>
          <w:ilvl w:val="0"/>
          <w:numId w:val="3"/>
        </w:numPr>
        <w:rPr>
          <w:sz w:val="16"/>
          <w:szCs w:val="16"/>
        </w:rPr>
      </w:pPr>
      <w:r w:rsidRPr="00AB0163">
        <w:rPr>
          <w:sz w:val="16"/>
          <w:szCs w:val="16"/>
        </w:rPr>
        <w:t>An operational mode for restricting exchanging frames of one or more TID(s) to be on one link at a time.</w:t>
      </w:r>
    </w:p>
    <w:p w14:paraId="301889DB" w14:textId="77777777" w:rsidR="00721C89" w:rsidRPr="00AB0163" w:rsidRDefault="00721C89" w:rsidP="00721C89">
      <w:pPr>
        <w:rPr>
          <w:sz w:val="16"/>
          <w:szCs w:val="16"/>
        </w:rPr>
      </w:pPr>
      <w:r w:rsidRPr="00AB0163">
        <w:rPr>
          <w:sz w:val="16"/>
          <w:szCs w:val="16"/>
        </w:rPr>
        <w:t xml:space="preserve">[Motion 9, </w:t>
      </w:r>
      <w:sdt>
        <w:sdtPr>
          <w:rPr>
            <w:sz w:val="16"/>
            <w:szCs w:val="16"/>
          </w:rPr>
          <w:id w:val="1190730059"/>
          <w:citation/>
        </w:sdtPr>
        <w:sdtEndPr/>
        <w:sdtContent>
          <w:r w:rsidRPr="00AB0163">
            <w:rPr>
              <w:sz w:val="16"/>
              <w:szCs w:val="16"/>
            </w:rPr>
            <w:fldChar w:fldCharType="begin"/>
          </w:r>
          <w:r w:rsidRPr="00AB0163">
            <w:rPr>
              <w:sz w:val="16"/>
              <w:szCs w:val="16"/>
              <w:lang w:val="en-US"/>
            </w:rPr>
            <w:instrText xml:space="preserve"> CITATION 19_1755r0 \l 1033 </w:instrText>
          </w:r>
          <w:r w:rsidRPr="00AB0163">
            <w:rPr>
              <w:sz w:val="16"/>
              <w:szCs w:val="16"/>
            </w:rPr>
            <w:fldChar w:fldCharType="separate"/>
          </w:r>
          <w:r w:rsidRPr="00AB0163">
            <w:rPr>
              <w:noProof/>
              <w:sz w:val="16"/>
              <w:szCs w:val="16"/>
              <w:lang w:val="en-US"/>
            </w:rPr>
            <w:t>[1]</w:t>
          </w:r>
          <w:r w:rsidRPr="00AB0163">
            <w:rPr>
              <w:sz w:val="16"/>
              <w:szCs w:val="16"/>
            </w:rPr>
            <w:fldChar w:fldCharType="end"/>
          </w:r>
        </w:sdtContent>
      </w:sdt>
      <w:r w:rsidRPr="00AB0163">
        <w:rPr>
          <w:sz w:val="16"/>
          <w:szCs w:val="16"/>
        </w:rPr>
        <w:t xml:space="preserve"> and </w:t>
      </w:r>
      <w:sdt>
        <w:sdtPr>
          <w:rPr>
            <w:sz w:val="16"/>
            <w:szCs w:val="16"/>
          </w:rPr>
          <w:id w:val="1050800001"/>
          <w:citation/>
        </w:sdtPr>
        <w:sdtEndPr/>
        <w:sdtContent>
          <w:r w:rsidRPr="00AB0163">
            <w:rPr>
              <w:sz w:val="16"/>
              <w:szCs w:val="16"/>
            </w:rPr>
            <w:fldChar w:fldCharType="begin"/>
          </w:r>
          <w:r w:rsidRPr="00AB0163">
            <w:rPr>
              <w:sz w:val="16"/>
              <w:szCs w:val="16"/>
              <w:lang w:val="en-US"/>
            </w:rPr>
            <w:instrText xml:space="preserve"> CITATION 19_1082r3 \l 1033 </w:instrText>
          </w:r>
          <w:r w:rsidRPr="00AB0163">
            <w:rPr>
              <w:sz w:val="16"/>
              <w:szCs w:val="16"/>
            </w:rPr>
            <w:fldChar w:fldCharType="separate"/>
          </w:r>
          <w:r w:rsidRPr="00AB0163">
            <w:rPr>
              <w:noProof/>
              <w:sz w:val="16"/>
              <w:szCs w:val="16"/>
              <w:lang w:val="en-US"/>
            </w:rPr>
            <w:t>[87]</w:t>
          </w:r>
          <w:r w:rsidRPr="00AB0163">
            <w:rPr>
              <w:sz w:val="16"/>
              <w:szCs w:val="16"/>
            </w:rPr>
            <w:fldChar w:fldCharType="end"/>
          </w:r>
        </w:sdtContent>
      </w:sdt>
      <w:r w:rsidRPr="00AB0163">
        <w:rPr>
          <w:sz w:val="16"/>
          <w:szCs w:val="16"/>
        </w:rPr>
        <w:t>]</w:t>
      </w:r>
    </w:p>
    <w:p w14:paraId="39267526" w14:textId="36A6A5BC" w:rsidR="007C0811" w:rsidRDefault="007C0811" w:rsidP="007C0811">
      <w:pPr>
        <w:rPr>
          <w:sz w:val="16"/>
          <w:szCs w:val="14"/>
          <w:highlight w:val="lightGray"/>
        </w:rPr>
      </w:pPr>
    </w:p>
    <w:p w14:paraId="3230E41B" w14:textId="77777777" w:rsidR="007C0811" w:rsidRPr="009E01E9" w:rsidRDefault="007C0811" w:rsidP="007C0811">
      <w:pPr>
        <w:rPr>
          <w:sz w:val="16"/>
          <w:szCs w:val="14"/>
          <w:highlight w:val="lightGray"/>
        </w:rPr>
      </w:pPr>
    </w:p>
    <w:p w14:paraId="13691603" w14:textId="77777777" w:rsidR="007C0811" w:rsidRPr="009E01E9" w:rsidRDefault="007C0811" w:rsidP="007C0811">
      <w:pPr>
        <w:rPr>
          <w:sz w:val="16"/>
          <w:szCs w:val="16"/>
          <w:highlight w:val="lightGray"/>
          <w:lang w:val="en-US"/>
        </w:rPr>
      </w:pPr>
      <w:r w:rsidRPr="009E01E9">
        <w:rPr>
          <w:sz w:val="16"/>
          <w:szCs w:val="16"/>
          <w:highlight w:val="lightGray"/>
          <w:lang w:val="en-US"/>
        </w:rPr>
        <w:t xml:space="preserve">802.11be supports adjusting the setting of More Data subfield to fit MLD scenario. </w:t>
      </w:r>
    </w:p>
    <w:p w14:paraId="417E3773" w14:textId="77777777" w:rsidR="007C0811" w:rsidRPr="009E01E9" w:rsidRDefault="007C0811" w:rsidP="007C0811">
      <w:pPr>
        <w:rPr>
          <w:b/>
          <w:sz w:val="16"/>
          <w:szCs w:val="16"/>
          <w:highlight w:val="lightGray"/>
        </w:rPr>
      </w:pPr>
      <w:r w:rsidRPr="009E01E9">
        <w:rPr>
          <w:sz w:val="16"/>
          <w:szCs w:val="16"/>
          <w:highlight w:val="lightGray"/>
        </w:rPr>
        <w:t xml:space="preserve">[Motion 112, #SP51, </w:t>
      </w:r>
      <w:sdt>
        <w:sdtPr>
          <w:rPr>
            <w:sz w:val="16"/>
            <w:szCs w:val="16"/>
            <w:highlight w:val="lightGray"/>
          </w:rPr>
          <w:id w:val="1256551984"/>
          <w:citation/>
        </w:sdtPr>
        <w:sdtContent>
          <w:r w:rsidRPr="009E01E9">
            <w:rPr>
              <w:sz w:val="16"/>
              <w:szCs w:val="16"/>
              <w:highlight w:val="lightGray"/>
            </w:rPr>
            <w:fldChar w:fldCharType="begin"/>
          </w:r>
          <w:r w:rsidRPr="009E01E9">
            <w:rPr>
              <w:sz w:val="16"/>
              <w:szCs w:val="16"/>
              <w:highlight w:val="lightGray"/>
              <w:lang w:val="en-US"/>
            </w:rPr>
            <w:instrText xml:space="preserve"> CITATION 19_1755r4 \l 1033 </w:instrText>
          </w:r>
          <w:r w:rsidRPr="009E01E9">
            <w:rPr>
              <w:sz w:val="16"/>
              <w:szCs w:val="16"/>
              <w:highlight w:val="lightGray"/>
            </w:rPr>
            <w:fldChar w:fldCharType="separate"/>
          </w:r>
          <w:r w:rsidRPr="009E01E9">
            <w:rPr>
              <w:noProof/>
              <w:sz w:val="16"/>
              <w:szCs w:val="16"/>
              <w:highlight w:val="lightGray"/>
              <w:lang w:val="en-US"/>
            </w:rPr>
            <w:t>[13]</w:t>
          </w:r>
          <w:r w:rsidRPr="009E01E9">
            <w:rPr>
              <w:sz w:val="16"/>
              <w:szCs w:val="16"/>
              <w:highlight w:val="lightGray"/>
            </w:rPr>
            <w:fldChar w:fldCharType="end"/>
          </w:r>
        </w:sdtContent>
      </w:sdt>
      <w:r w:rsidRPr="009E01E9">
        <w:rPr>
          <w:sz w:val="16"/>
          <w:szCs w:val="16"/>
          <w:highlight w:val="lightGray"/>
        </w:rPr>
        <w:t xml:space="preserve"> and </w:t>
      </w:r>
      <w:sdt>
        <w:sdtPr>
          <w:rPr>
            <w:sz w:val="16"/>
            <w:szCs w:val="16"/>
            <w:highlight w:val="lightGray"/>
          </w:rPr>
          <w:id w:val="173535099"/>
          <w:citation/>
        </w:sdtPr>
        <w:sdtContent>
          <w:r w:rsidRPr="009E01E9">
            <w:rPr>
              <w:sz w:val="16"/>
              <w:szCs w:val="16"/>
              <w:highlight w:val="lightGray"/>
            </w:rPr>
            <w:fldChar w:fldCharType="begin"/>
          </w:r>
          <w:r w:rsidRPr="009E01E9">
            <w:rPr>
              <w:sz w:val="16"/>
              <w:szCs w:val="16"/>
              <w:highlight w:val="lightGray"/>
              <w:lang w:val="en-US"/>
            </w:rPr>
            <w:instrText xml:space="preserve"> CITATION 20_0472r2 \l 1033 </w:instrText>
          </w:r>
          <w:r w:rsidRPr="009E01E9">
            <w:rPr>
              <w:sz w:val="16"/>
              <w:szCs w:val="16"/>
              <w:highlight w:val="lightGray"/>
            </w:rPr>
            <w:fldChar w:fldCharType="separate"/>
          </w:r>
          <w:r w:rsidRPr="009E01E9">
            <w:rPr>
              <w:noProof/>
              <w:sz w:val="16"/>
              <w:szCs w:val="16"/>
              <w:highlight w:val="lightGray"/>
              <w:lang w:val="en-US"/>
            </w:rPr>
            <w:t>[118]</w:t>
          </w:r>
          <w:r w:rsidRPr="009E01E9">
            <w:rPr>
              <w:sz w:val="16"/>
              <w:szCs w:val="16"/>
              <w:highlight w:val="lightGray"/>
            </w:rPr>
            <w:fldChar w:fldCharType="end"/>
          </w:r>
        </w:sdtContent>
      </w:sdt>
      <w:r w:rsidRPr="009E01E9">
        <w:rPr>
          <w:sz w:val="16"/>
          <w:szCs w:val="16"/>
          <w:highlight w:val="lightGray"/>
        </w:rPr>
        <w:t>]</w:t>
      </w:r>
    </w:p>
    <w:p w14:paraId="2221FFC2" w14:textId="77777777" w:rsidR="007C0811" w:rsidRPr="009E01E9" w:rsidRDefault="007C0811" w:rsidP="007C0811">
      <w:pPr>
        <w:pStyle w:val="ListParagraph"/>
        <w:ind w:left="0"/>
        <w:rPr>
          <w:sz w:val="16"/>
          <w:szCs w:val="14"/>
          <w:highlight w:val="lightGray"/>
        </w:rPr>
      </w:pPr>
    </w:p>
    <w:p w14:paraId="429C9154" w14:textId="77777777" w:rsidR="007C0811" w:rsidRPr="009E01E9" w:rsidRDefault="007C0811" w:rsidP="007C0811">
      <w:pPr>
        <w:pStyle w:val="ListParagraph"/>
        <w:ind w:left="0"/>
        <w:rPr>
          <w:sz w:val="16"/>
          <w:szCs w:val="14"/>
          <w:highlight w:val="lightGray"/>
        </w:rPr>
      </w:pPr>
    </w:p>
    <w:p w14:paraId="0B8024ED" w14:textId="77777777" w:rsidR="007C0811" w:rsidRPr="009E01E9" w:rsidRDefault="007C0811" w:rsidP="007C0811">
      <w:pPr>
        <w:rPr>
          <w:sz w:val="16"/>
          <w:szCs w:val="16"/>
          <w:highlight w:val="lightGray"/>
        </w:rPr>
      </w:pPr>
      <w:r w:rsidRPr="009E01E9">
        <w:rPr>
          <w:sz w:val="16"/>
          <w:szCs w:val="16"/>
          <w:highlight w:val="lightGray"/>
        </w:rPr>
        <w:t xml:space="preserve">802.11be supports setting the More Data subfield as follows:  </w:t>
      </w:r>
    </w:p>
    <w:p w14:paraId="4E1550AB" w14:textId="77777777" w:rsidR="007C0811" w:rsidRPr="009E01E9" w:rsidRDefault="007C0811" w:rsidP="007C0811">
      <w:pPr>
        <w:pStyle w:val="ListParagraph"/>
        <w:numPr>
          <w:ilvl w:val="0"/>
          <w:numId w:val="16"/>
        </w:numPr>
        <w:rPr>
          <w:sz w:val="16"/>
          <w:szCs w:val="16"/>
          <w:highlight w:val="lightGray"/>
        </w:rPr>
      </w:pPr>
      <w:r w:rsidRPr="009E01E9">
        <w:rPr>
          <w:sz w:val="16"/>
          <w:szCs w:val="16"/>
          <w:highlight w:val="lightGray"/>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22C48F48" w14:textId="77777777" w:rsidR="007C0811" w:rsidRPr="009E01E9" w:rsidRDefault="007C0811" w:rsidP="007C0811">
      <w:pPr>
        <w:rPr>
          <w:sz w:val="16"/>
          <w:szCs w:val="16"/>
        </w:rPr>
      </w:pPr>
      <w:r w:rsidRPr="009E01E9">
        <w:rPr>
          <w:sz w:val="16"/>
          <w:szCs w:val="16"/>
          <w:highlight w:val="lightGray"/>
        </w:rPr>
        <w:t xml:space="preserve">[Motion 112, #SP52, </w:t>
      </w:r>
      <w:sdt>
        <w:sdtPr>
          <w:rPr>
            <w:sz w:val="16"/>
            <w:szCs w:val="16"/>
            <w:highlight w:val="lightGray"/>
          </w:rPr>
          <w:id w:val="-1617817279"/>
          <w:citation/>
        </w:sdtPr>
        <w:sdtContent>
          <w:r w:rsidRPr="009E01E9">
            <w:rPr>
              <w:sz w:val="16"/>
              <w:szCs w:val="16"/>
              <w:highlight w:val="lightGray"/>
            </w:rPr>
            <w:fldChar w:fldCharType="begin"/>
          </w:r>
          <w:r w:rsidRPr="009E01E9">
            <w:rPr>
              <w:sz w:val="16"/>
              <w:szCs w:val="16"/>
              <w:highlight w:val="lightGray"/>
              <w:lang w:val="en-US"/>
            </w:rPr>
            <w:instrText xml:space="preserve"> CITATION 19_1755r4 \l 1033 </w:instrText>
          </w:r>
          <w:r w:rsidRPr="009E01E9">
            <w:rPr>
              <w:sz w:val="16"/>
              <w:szCs w:val="16"/>
              <w:highlight w:val="lightGray"/>
            </w:rPr>
            <w:fldChar w:fldCharType="separate"/>
          </w:r>
          <w:r w:rsidRPr="009E01E9">
            <w:rPr>
              <w:noProof/>
              <w:sz w:val="16"/>
              <w:szCs w:val="16"/>
              <w:highlight w:val="lightGray"/>
              <w:lang w:val="en-US"/>
            </w:rPr>
            <w:t>[13]</w:t>
          </w:r>
          <w:r w:rsidRPr="009E01E9">
            <w:rPr>
              <w:sz w:val="16"/>
              <w:szCs w:val="16"/>
              <w:highlight w:val="lightGray"/>
            </w:rPr>
            <w:fldChar w:fldCharType="end"/>
          </w:r>
        </w:sdtContent>
      </w:sdt>
      <w:r w:rsidRPr="009E01E9">
        <w:rPr>
          <w:sz w:val="16"/>
          <w:szCs w:val="16"/>
          <w:highlight w:val="lightGray"/>
        </w:rPr>
        <w:t xml:space="preserve"> and </w:t>
      </w:r>
      <w:sdt>
        <w:sdtPr>
          <w:rPr>
            <w:sz w:val="16"/>
            <w:szCs w:val="16"/>
            <w:highlight w:val="lightGray"/>
          </w:rPr>
          <w:id w:val="-1102191157"/>
          <w:citation/>
        </w:sdtPr>
        <w:sdtContent>
          <w:r w:rsidRPr="009E01E9">
            <w:rPr>
              <w:sz w:val="16"/>
              <w:szCs w:val="16"/>
              <w:highlight w:val="lightGray"/>
            </w:rPr>
            <w:fldChar w:fldCharType="begin"/>
          </w:r>
          <w:r w:rsidRPr="009E01E9">
            <w:rPr>
              <w:sz w:val="16"/>
              <w:szCs w:val="16"/>
              <w:highlight w:val="lightGray"/>
              <w:lang w:val="en-US"/>
            </w:rPr>
            <w:instrText xml:space="preserve"> CITATION 20_0472r2 \l 1033 </w:instrText>
          </w:r>
          <w:r w:rsidRPr="009E01E9">
            <w:rPr>
              <w:sz w:val="16"/>
              <w:szCs w:val="16"/>
              <w:highlight w:val="lightGray"/>
            </w:rPr>
            <w:fldChar w:fldCharType="separate"/>
          </w:r>
          <w:r w:rsidRPr="009E01E9">
            <w:rPr>
              <w:noProof/>
              <w:sz w:val="16"/>
              <w:szCs w:val="16"/>
              <w:highlight w:val="lightGray"/>
              <w:lang w:val="en-US"/>
            </w:rPr>
            <w:t>[118]</w:t>
          </w:r>
          <w:r w:rsidRPr="009E01E9">
            <w:rPr>
              <w:sz w:val="16"/>
              <w:szCs w:val="16"/>
              <w:highlight w:val="lightGray"/>
            </w:rPr>
            <w:fldChar w:fldCharType="end"/>
          </w:r>
        </w:sdtContent>
      </w:sdt>
      <w:r w:rsidRPr="009E01E9">
        <w:rPr>
          <w:sz w:val="16"/>
          <w:szCs w:val="16"/>
          <w:highlight w:val="lightGray"/>
        </w:rPr>
        <w:t>]</w:t>
      </w:r>
    </w:p>
    <w:p w14:paraId="69B98ADB" w14:textId="77777777" w:rsidR="007C0811" w:rsidRPr="009E01E9" w:rsidRDefault="007C0811" w:rsidP="007C0811">
      <w:pPr>
        <w:pStyle w:val="ListParagraph"/>
        <w:rPr>
          <w:b/>
          <w:sz w:val="18"/>
          <w:szCs w:val="18"/>
        </w:rPr>
      </w:pPr>
    </w:p>
    <w:p w14:paraId="757E540E" w14:textId="77777777" w:rsidR="007C0811" w:rsidRDefault="007C0811" w:rsidP="00721C89">
      <w:pPr>
        <w:pStyle w:val="T"/>
        <w:rPr>
          <w:b/>
        </w:rPr>
      </w:pPr>
    </w:p>
    <w:p w14:paraId="4ECC177F" w14:textId="77777777" w:rsidR="00167DBE" w:rsidRPr="00E13124" w:rsidRDefault="00167DBE" w:rsidP="0093524C">
      <w:pPr>
        <w:pStyle w:val="ListParagraph"/>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ListParagraph"/>
        <w:numPr>
          <w:ilvl w:val="0"/>
          <w:numId w:val="2"/>
        </w:numPr>
        <w:rPr>
          <w:b/>
          <w:sz w:val="20"/>
        </w:rPr>
      </w:pPr>
      <w:r w:rsidRPr="00E13124">
        <w:rPr>
          <w:b/>
          <w:sz w:val="20"/>
        </w:rPr>
        <w:t xml:space="preserve">Proposed </w:t>
      </w:r>
      <w:r w:rsidR="00BC477F">
        <w:rPr>
          <w:b/>
          <w:sz w:val="20"/>
        </w:rPr>
        <w:t>spec text</w:t>
      </w:r>
    </w:p>
    <w:p w14:paraId="4C3D819A" w14:textId="65B1087A" w:rsidR="00A141E0" w:rsidRDefault="00A141E0" w:rsidP="00A141E0">
      <w:pPr>
        <w:rPr>
          <w:b/>
          <w:sz w:val="20"/>
        </w:rPr>
      </w:pPr>
    </w:p>
    <w:p w14:paraId="2C0788C5" w14:textId="77777777" w:rsidR="007C0811" w:rsidRDefault="007C0811" w:rsidP="007C0811"/>
    <w:p w14:paraId="1F30CB8D" w14:textId="5CDAD124" w:rsidR="007C0811" w:rsidRDefault="007C0811" w:rsidP="007C0811">
      <w:pPr>
        <w:rPr>
          <w:lang w:val="en-US"/>
        </w:rPr>
      </w:pPr>
      <w:proofErr w:type="spellStart"/>
      <w:r>
        <w:rPr>
          <w:highlight w:val="yellow"/>
        </w:rPr>
        <w:t>TGbe</w:t>
      </w:r>
      <w:proofErr w:type="spellEnd"/>
      <w:r>
        <w:rPr>
          <w:highlight w:val="yellow"/>
        </w:rPr>
        <w:t xml:space="preserve"> editor: </w:t>
      </w:r>
      <w:r w:rsidRPr="007C0811">
        <w:rPr>
          <w:highlight w:val="yellow"/>
        </w:rPr>
        <w:t xml:space="preserve">This is the new spec text addition due to motion </w:t>
      </w:r>
      <w:r>
        <w:rPr>
          <w:highlight w:val="yellow"/>
        </w:rPr>
        <w:t>54, 101, 105, 102, 103, 9</w:t>
      </w:r>
    </w:p>
    <w:p w14:paraId="7FDB26FD" w14:textId="283EF0A8" w:rsidR="00802890" w:rsidRDefault="00CE614F" w:rsidP="00802890">
      <w:pPr>
        <w:pStyle w:val="T"/>
        <w:rPr>
          <w:b/>
        </w:rPr>
      </w:pPr>
      <w:r>
        <w:rPr>
          <w:b/>
        </w:rPr>
        <w:t>33</w:t>
      </w:r>
      <w:r w:rsidR="00802890">
        <w:rPr>
          <w:b/>
        </w:rPr>
        <w:t>.</w:t>
      </w:r>
      <w:r>
        <w:rPr>
          <w:b/>
        </w:rPr>
        <w:t>3</w:t>
      </w:r>
      <w:r w:rsidR="00802890">
        <w:rPr>
          <w:b/>
        </w:rPr>
        <w:t>.</w:t>
      </w:r>
      <w:r>
        <w:rPr>
          <w:b/>
        </w:rPr>
        <w:t>4</w:t>
      </w:r>
      <w:r w:rsidR="00802890">
        <w:rPr>
          <w:b/>
        </w:rPr>
        <w:t xml:space="preserve"> </w:t>
      </w:r>
      <w:r w:rsidR="00701F7D">
        <w:rPr>
          <w:b/>
        </w:rPr>
        <w:t>Link management</w:t>
      </w:r>
    </w:p>
    <w:p w14:paraId="3EA45EBE" w14:textId="65EF3A6D" w:rsidR="0002756A" w:rsidRPr="00AB0163" w:rsidRDefault="00EC51F8" w:rsidP="00613553">
      <w:pPr>
        <w:rPr>
          <w:b/>
          <w:bCs/>
          <w:sz w:val="20"/>
        </w:rPr>
      </w:pPr>
      <w:r w:rsidRPr="00AB0163">
        <w:rPr>
          <w:b/>
          <w:bCs/>
          <w:sz w:val="20"/>
        </w:rPr>
        <w:t>33.3.4.1</w:t>
      </w:r>
      <w:r w:rsidR="003607DB" w:rsidRPr="00AB0163">
        <w:rPr>
          <w:b/>
          <w:bCs/>
          <w:sz w:val="20"/>
        </w:rPr>
        <w:t xml:space="preserve"> TID-to-link mapping</w:t>
      </w:r>
    </w:p>
    <w:p w14:paraId="0DADD187" w14:textId="5B2C8C72" w:rsidR="003607DB" w:rsidRPr="00AB0163" w:rsidRDefault="003607DB" w:rsidP="00613553">
      <w:pPr>
        <w:rPr>
          <w:b/>
          <w:bCs/>
          <w:sz w:val="20"/>
        </w:rPr>
      </w:pPr>
    </w:p>
    <w:p w14:paraId="5804DD66" w14:textId="2FFFD476" w:rsidR="003607DB" w:rsidRPr="00AB0163" w:rsidRDefault="00EC51F8" w:rsidP="003607DB">
      <w:pPr>
        <w:rPr>
          <w:b/>
          <w:bCs/>
          <w:sz w:val="20"/>
        </w:rPr>
      </w:pPr>
      <w:r w:rsidRPr="00AB0163">
        <w:rPr>
          <w:b/>
          <w:bCs/>
          <w:sz w:val="20"/>
        </w:rPr>
        <w:t>33.3.4.1</w:t>
      </w:r>
      <w:r w:rsidR="003607DB" w:rsidRPr="00AB0163">
        <w:rPr>
          <w:b/>
          <w:bCs/>
          <w:sz w:val="20"/>
        </w:rPr>
        <w:t>.1 General</w:t>
      </w:r>
    </w:p>
    <w:p w14:paraId="5714E793" w14:textId="77777777" w:rsidR="003607DB" w:rsidRPr="00AB0163" w:rsidRDefault="003607DB" w:rsidP="00613553">
      <w:pPr>
        <w:rPr>
          <w:b/>
          <w:bCs/>
          <w:sz w:val="20"/>
        </w:rPr>
      </w:pPr>
    </w:p>
    <w:p w14:paraId="08C850EA" w14:textId="660A681E" w:rsidR="00701F7D" w:rsidRPr="00AB0163" w:rsidRDefault="00701F7D" w:rsidP="00613553">
      <w:pPr>
        <w:rPr>
          <w:sz w:val="20"/>
        </w:rPr>
      </w:pPr>
      <w:r w:rsidRPr="00AB0163">
        <w:rPr>
          <w:sz w:val="20"/>
        </w:rPr>
        <w:t xml:space="preserve">The TID-to-link mapping mechanism allows an AP MLD and a non-AP MLD that performed multi-link setup to </w:t>
      </w:r>
      <w:r w:rsidR="0075572C" w:rsidRPr="00AB0163">
        <w:rPr>
          <w:sz w:val="20"/>
        </w:rPr>
        <w:t>determine</w:t>
      </w:r>
      <w:r w:rsidRPr="00AB0163">
        <w:rPr>
          <w:sz w:val="20"/>
        </w:rPr>
        <w:t xml:space="preserve"> how TIDs are mapped to the setup links</w:t>
      </w:r>
      <w:r w:rsidR="000C1EEF" w:rsidRPr="00AB0163">
        <w:rPr>
          <w:sz w:val="20"/>
        </w:rPr>
        <w:t xml:space="preserve"> in DL and in UL</w:t>
      </w:r>
      <w:r w:rsidRPr="00AB0163">
        <w:rPr>
          <w:sz w:val="20"/>
        </w:rPr>
        <w:t>.</w:t>
      </w:r>
    </w:p>
    <w:p w14:paraId="6F3D3F1D" w14:textId="77777777" w:rsidR="00AE06E9" w:rsidRPr="00AB0163" w:rsidRDefault="007F4A0F" w:rsidP="00613553">
      <w:pPr>
        <w:rPr>
          <w:sz w:val="20"/>
        </w:rPr>
      </w:pPr>
      <w:r w:rsidRPr="00AB0163">
        <w:rPr>
          <w:sz w:val="20"/>
        </w:rPr>
        <w:t xml:space="preserve">By default, all TIDs </w:t>
      </w:r>
      <w:r w:rsidR="0075572C" w:rsidRPr="00AB0163">
        <w:rPr>
          <w:sz w:val="20"/>
        </w:rPr>
        <w:t>shall be</w:t>
      </w:r>
      <w:r w:rsidRPr="00AB0163">
        <w:rPr>
          <w:sz w:val="20"/>
        </w:rPr>
        <w:t xml:space="preserve"> mapped to all setup links</w:t>
      </w:r>
      <w:r w:rsidR="000C1EEF" w:rsidRPr="00AB0163">
        <w:rPr>
          <w:sz w:val="20"/>
        </w:rPr>
        <w:t xml:space="preserve"> for both UL and DL</w:t>
      </w:r>
      <w:r w:rsidR="00AE06E9" w:rsidRPr="00AB0163">
        <w:rPr>
          <w:sz w:val="20"/>
        </w:rPr>
        <w:t xml:space="preserve"> (see subclause 33.3.4.1.2 (Default mapping mode))</w:t>
      </w:r>
      <w:r w:rsidRPr="00AB0163">
        <w:rPr>
          <w:sz w:val="20"/>
        </w:rPr>
        <w:t>.</w:t>
      </w:r>
      <w:r w:rsidR="0075572C" w:rsidRPr="00AB0163">
        <w:rPr>
          <w:sz w:val="20"/>
        </w:rPr>
        <w:t xml:space="preserve"> </w:t>
      </w:r>
    </w:p>
    <w:p w14:paraId="34E05AB5" w14:textId="6F0FECBC" w:rsidR="007F4A0F" w:rsidRPr="00AB0163" w:rsidRDefault="00AE06E9" w:rsidP="00613553">
      <w:pPr>
        <w:rPr>
          <w:sz w:val="20"/>
        </w:rPr>
      </w:pPr>
      <w:r w:rsidRPr="00AB0163">
        <w:rPr>
          <w:sz w:val="20"/>
        </w:rPr>
        <w:t xml:space="preserve">NOTE - </w:t>
      </w:r>
      <w:r w:rsidR="0075572C" w:rsidRPr="00AB0163">
        <w:rPr>
          <w:sz w:val="20"/>
        </w:rPr>
        <w:t>It is TBD whether the negotiation for</w:t>
      </w:r>
      <w:r w:rsidR="001B367B" w:rsidRPr="00AB0163">
        <w:rPr>
          <w:sz w:val="20"/>
        </w:rPr>
        <w:t xml:space="preserve"> </w:t>
      </w:r>
      <w:r w:rsidR="0075572C" w:rsidRPr="00AB0163">
        <w:rPr>
          <w:sz w:val="20"/>
        </w:rPr>
        <w:t>TID-to-link mapping</w:t>
      </w:r>
      <w:r w:rsidR="001B367B" w:rsidRPr="00AB0163">
        <w:rPr>
          <w:sz w:val="20"/>
        </w:rPr>
        <w:t xml:space="preserve"> other than default</w:t>
      </w:r>
      <w:r w:rsidR="0075572C" w:rsidRPr="00AB0163">
        <w:rPr>
          <w:sz w:val="20"/>
        </w:rPr>
        <w:t xml:space="preserve"> </w:t>
      </w:r>
      <w:r w:rsidRPr="00AB0163">
        <w:rPr>
          <w:sz w:val="20"/>
        </w:rPr>
        <w:t xml:space="preserve">mapping </w:t>
      </w:r>
      <w:r w:rsidR="0075572C" w:rsidRPr="00AB0163">
        <w:rPr>
          <w:sz w:val="20"/>
        </w:rPr>
        <w:t>is optional or mandatory</w:t>
      </w:r>
      <w:r w:rsidRPr="00AB0163">
        <w:rPr>
          <w:sz w:val="20"/>
        </w:rPr>
        <w:t>.</w:t>
      </w:r>
    </w:p>
    <w:p w14:paraId="5039A931" w14:textId="4F1CAE65" w:rsidR="000308AB" w:rsidRPr="00AB0163" w:rsidRDefault="000308AB" w:rsidP="00B438BB">
      <w:pPr>
        <w:rPr>
          <w:sz w:val="20"/>
        </w:rPr>
      </w:pPr>
    </w:p>
    <w:p w14:paraId="1EF49444" w14:textId="77777777" w:rsidR="006D030A" w:rsidRPr="00AB0163" w:rsidRDefault="00064A86" w:rsidP="006D030A">
      <w:pPr>
        <w:pStyle w:val="ListParagraph"/>
        <w:ind w:left="0"/>
        <w:rPr>
          <w:sz w:val="20"/>
          <w:szCs w:val="18"/>
        </w:rPr>
      </w:pPr>
      <w:r w:rsidRPr="00AB0163">
        <w:rPr>
          <w:sz w:val="20"/>
          <w:szCs w:val="18"/>
        </w:rPr>
        <w:t xml:space="preserve">A setup link is defined as enabled if at least one TID is mapped to that link and is defined as disabled if no TIDs are mapped to that link. At any point in time, a TID shall always be mapped to at least one setup link, unless admission </w:t>
      </w:r>
      <w:bookmarkStart w:id="1" w:name="_GoBack"/>
      <w:bookmarkEnd w:id="1"/>
      <w:r w:rsidRPr="00AB0163">
        <w:rPr>
          <w:sz w:val="20"/>
          <w:szCs w:val="18"/>
        </w:rPr>
        <w:t xml:space="preserve">control is used. </w:t>
      </w:r>
      <w:r w:rsidR="006D030A" w:rsidRPr="00AB0163">
        <w:rPr>
          <w:sz w:val="20"/>
          <w:szCs w:val="18"/>
        </w:rPr>
        <w:t xml:space="preserve">By default, as TIDs are mapped to all setup links, all setup links shall be enabled </w:t>
      </w:r>
      <w:r w:rsidR="006D030A" w:rsidRPr="00AB0163">
        <w:rPr>
          <w:sz w:val="20"/>
        </w:rPr>
        <w:t>(see subclause 33.3.4.1.2 (Default mapping mode))</w:t>
      </w:r>
      <w:r w:rsidR="006D030A" w:rsidRPr="00AB0163">
        <w:rPr>
          <w:sz w:val="20"/>
          <w:szCs w:val="18"/>
        </w:rPr>
        <w:t>.</w:t>
      </w:r>
    </w:p>
    <w:p w14:paraId="7C64FAA7" w14:textId="27E8BAD6" w:rsidR="00064A86" w:rsidRPr="00AB0163" w:rsidRDefault="00064A86" w:rsidP="00064A86">
      <w:pPr>
        <w:pStyle w:val="ListParagraph"/>
        <w:ind w:left="0"/>
        <w:rPr>
          <w:sz w:val="20"/>
          <w:szCs w:val="18"/>
        </w:rPr>
      </w:pPr>
    </w:p>
    <w:p w14:paraId="5CC7DD38" w14:textId="7A60420E" w:rsidR="00064A86" w:rsidRPr="00AB0163" w:rsidRDefault="00064A86" w:rsidP="00064A86">
      <w:pPr>
        <w:pStyle w:val="ListParagraph"/>
        <w:ind w:left="0"/>
        <w:rPr>
          <w:sz w:val="20"/>
          <w:szCs w:val="18"/>
        </w:rPr>
      </w:pPr>
      <w:r w:rsidRPr="00AB0163">
        <w:rPr>
          <w:sz w:val="20"/>
          <w:szCs w:val="18"/>
        </w:rPr>
        <w:lastRenderedPageBreak/>
        <w:t xml:space="preserve">If a link is enabled, it </w:t>
      </w:r>
      <w:r w:rsidR="009230B1">
        <w:rPr>
          <w:sz w:val="20"/>
          <w:szCs w:val="18"/>
        </w:rPr>
        <w:t>may</w:t>
      </w:r>
      <w:r w:rsidRPr="00AB0163">
        <w:rPr>
          <w:sz w:val="20"/>
          <w:szCs w:val="18"/>
        </w:rPr>
        <w:t xml:space="preserve"> be used for frame exchange, subject to the power state of the non-AP STA operating on that link. </w:t>
      </w:r>
      <w:bookmarkStart w:id="2" w:name="_Hlk49444043"/>
      <w:r w:rsidR="003607DB" w:rsidRPr="00AB0163">
        <w:rPr>
          <w:sz w:val="20"/>
          <w:szCs w:val="18"/>
        </w:rPr>
        <w:t>F</w:t>
      </w:r>
      <w:r w:rsidRPr="00AB0163">
        <w:rPr>
          <w:sz w:val="20"/>
          <w:szCs w:val="18"/>
        </w:rPr>
        <w:t xml:space="preserve">rames </w:t>
      </w:r>
      <w:r w:rsidR="003607DB" w:rsidRPr="00AB0163">
        <w:rPr>
          <w:sz w:val="20"/>
          <w:szCs w:val="18"/>
        </w:rPr>
        <w:t>carrying MSDUs or A-MSDUs with</w:t>
      </w:r>
      <w:r w:rsidRPr="00AB0163">
        <w:rPr>
          <w:sz w:val="20"/>
          <w:szCs w:val="18"/>
        </w:rPr>
        <w:t xml:space="preserve"> TIDs mapped to an enabled link may be transmitted on that link.</w:t>
      </w:r>
      <w:bookmarkEnd w:id="2"/>
      <w:r w:rsidRPr="00AB0163">
        <w:rPr>
          <w:sz w:val="20"/>
          <w:szCs w:val="18"/>
        </w:rPr>
        <w:t xml:space="preserve"> </w:t>
      </w:r>
      <w:r w:rsidR="003607DB" w:rsidRPr="00AB0163">
        <w:rPr>
          <w:sz w:val="20"/>
          <w:szCs w:val="18"/>
        </w:rPr>
        <w:t>Frames carrying MSDUs or A-MSDUs wi</w:t>
      </w:r>
      <w:r w:rsidRPr="00AB0163">
        <w:rPr>
          <w:sz w:val="20"/>
          <w:szCs w:val="18"/>
        </w:rPr>
        <w:t>th TIDs not mapped to a</w:t>
      </w:r>
      <w:r w:rsidR="003607DB" w:rsidRPr="00AB0163">
        <w:rPr>
          <w:sz w:val="20"/>
          <w:szCs w:val="18"/>
        </w:rPr>
        <w:t xml:space="preserve"> </w:t>
      </w:r>
      <w:r w:rsidRPr="00AB0163">
        <w:rPr>
          <w:sz w:val="20"/>
          <w:szCs w:val="18"/>
        </w:rPr>
        <w:t>link shall not be transmitted on that link.</w:t>
      </w:r>
      <w:r w:rsidR="003607DB" w:rsidRPr="00AB0163">
        <w:rPr>
          <w:sz w:val="20"/>
          <w:szCs w:val="18"/>
        </w:rPr>
        <w:t xml:space="preserve"> Management frames may be sen</w:t>
      </w:r>
      <w:r w:rsidR="00A0245C">
        <w:rPr>
          <w:sz w:val="20"/>
          <w:szCs w:val="18"/>
        </w:rPr>
        <w:t>t</w:t>
      </w:r>
      <w:r w:rsidR="003607DB" w:rsidRPr="00AB0163">
        <w:rPr>
          <w:sz w:val="20"/>
          <w:szCs w:val="18"/>
        </w:rPr>
        <w:t xml:space="preserve"> on enabled links, following baseline.</w:t>
      </w:r>
    </w:p>
    <w:p w14:paraId="21B8175F" w14:textId="70EC6EE1" w:rsidR="00064A86" w:rsidRPr="00AB0163" w:rsidRDefault="00064A86" w:rsidP="00064A86">
      <w:pPr>
        <w:pStyle w:val="ListParagraph"/>
        <w:ind w:left="0"/>
        <w:rPr>
          <w:sz w:val="20"/>
          <w:szCs w:val="18"/>
        </w:rPr>
      </w:pPr>
      <w:r w:rsidRPr="00AB0163">
        <w:rPr>
          <w:sz w:val="20"/>
          <w:szCs w:val="18"/>
        </w:rPr>
        <w:t xml:space="preserve">If a link is disabled, it </w:t>
      </w:r>
      <w:r w:rsidR="003607DB" w:rsidRPr="00AB0163">
        <w:rPr>
          <w:sz w:val="20"/>
          <w:szCs w:val="18"/>
        </w:rPr>
        <w:t>shall</w:t>
      </w:r>
      <w:r w:rsidRPr="00AB0163">
        <w:rPr>
          <w:sz w:val="20"/>
          <w:szCs w:val="18"/>
        </w:rPr>
        <w:t xml:space="preserve"> not be used for frame exchange</w:t>
      </w:r>
      <w:r w:rsidR="003607DB" w:rsidRPr="00AB0163">
        <w:rPr>
          <w:sz w:val="20"/>
          <w:szCs w:val="18"/>
        </w:rPr>
        <w:t>, including management frames</w:t>
      </w:r>
      <w:r w:rsidRPr="00AB0163">
        <w:rPr>
          <w:sz w:val="20"/>
          <w:szCs w:val="18"/>
        </w:rPr>
        <w:t>.</w:t>
      </w:r>
      <w:r w:rsidR="0075572C" w:rsidRPr="00AB0163">
        <w:rPr>
          <w:sz w:val="20"/>
          <w:szCs w:val="18"/>
        </w:rPr>
        <w:t xml:space="preserve"> </w:t>
      </w:r>
    </w:p>
    <w:p w14:paraId="76700245" w14:textId="77777777" w:rsidR="003607DB" w:rsidRPr="00AB0163" w:rsidRDefault="003607DB" w:rsidP="003607DB">
      <w:pPr>
        <w:pStyle w:val="ListParagraph"/>
        <w:ind w:left="0"/>
        <w:rPr>
          <w:sz w:val="20"/>
          <w:szCs w:val="18"/>
          <w:highlight w:val="lightGray"/>
        </w:rPr>
      </w:pPr>
    </w:p>
    <w:p w14:paraId="7E14F7F2" w14:textId="4F90BE1D" w:rsidR="003607DB" w:rsidRPr="00AB0163" w:rsidRDefault="003607DB" w:rsidP="003607DB">
      <w:pPr>
        <w:pStyle w:val="ListParagraph"/>
        <w:ind w:left="0"/>
        <w:rPr>
          <w:sz w:val="20"/>
          <w:szCs w:val="18"/>
        </w:rPr>
      </w:pPr>
      <w:r w:rsidRPr="00AB0163">
        <w:rPr>
          <w:sz w:val="20"/>
          <w:szCs w:val="18"/>
        </w:rPr>
        <w:t>If a TID is mapped in UL to a set of enabled links for a non-AP MLD, then the non-AP MLD can use any link within this set of enabled links to transmit frames carrying MSDUs or A-MSDUs with that TID.</w:t>
      </w:r>
    </w:p>
    <w:p w14:paraId="0578EF03" w14:textId="77777777" w:rsidR="003607DB" w:rsidRPr="00AB0163" w:rsidRDefault="003607DB" w:rsidP="003607DB">
      <w:pPr>
        <w:pStyle w:val="ListParagraph"/>
        <w:ind w:left="0"/>
        <w:rPr>
          <w:sz w:val="20"/>
          <w:szCs w:val="18"/>
        </w:rPr>
      </w:pPr>
      <w:r w:rsidRPr="00AB0163">
        <w:rPr>
          <w:sz w:val="20"/>
          <w:szCs w:val="18"/>
        </w:rPr>
        <w:t>If a TID is mapped in DL to a set of enabled links for a non-AP MLD, then:</w:t>
      </w:r>
    </w:p>
    <w:p w14:paraId="0B75EF61" w14:textId="77777777" w:rsidR="003607DB" w:rsidRPr="00AB0163" w:rsidRDefault="003607DB" w:rsidP="00DA12A2">
      <w:pPr>
        <w:pStyle w:val="ListParagraph"/>
        <w:numPr>
          <w:ilvl w:val="0"/>
          <w:numId w:val="5"/>
        </w:numPr>
        <w:rPr>
          <w:sz w:val="20"/>
          <w:szCs w:val="18"/>
        </w:rPr>
      </w:pPr>
      <w:r w:rsidRPr="00AB0163">
        <w:rPr>
          <w:sz w:val="20"/>
          <w:szCs w:val="18"/>
        </w:rPr>
        <w:t>The non-AP MLD can retrieve buffered BUs corresponding to that TID on any links within this set of enabled links.</w:t>
      </w:r>
    </w:p>
    <w:p w14:paraId="466D12F0" w14:textId="3B53E512" w:rsidR="003607DB" w:rsidRPr="00AB0163" w:rsidRDefault="003607DB" w:rsidP="00DA12A2">
      <w:pPr>
        <w:pStyle w:val="ListParagraph"/>
        <w:numPr>
          <w:ilvl w:val="0"/>
          <w:numId w:val="5"/>
        </w:numPr>
        <w:rPr>
          <w:sz w:val="20"/>
          <w:szCs w:val="18"/>
        </w:rPr>
      </w:pPr>
      <w:r w:rsidRPr="00AB0163">
        <w:rPr>
          <w:sz w:val="20"/>
          <w:szCs w:val="18"/>
        </w:rPr>
        <w:t>The AP MLD can use any link within this set of enabled links to transmit frames carrying MSDUs or A-MSDUs with that TID, subject to existing restrictions for transmissions of frames that apply to those enabled links.</w:t>
      </w:r>
    </w:p>
    <w:p w14:paraId="617C4B97" w14:textId="0E1BA347" w:rsidR="003607DB" w:rsidRPr="00AB0163" w:rsidRDefault="003607DB" w:rsidP="003607DB">
      <w:pPr>
        <w:rPr>
          <w:sz w:val="20"/>
          <w:szCs w:val="18"/>
        </w:rPr>
      </w:pPr>
      <w:r w:rsidRPr="00AB0163">
        <w:rPr>
          <w:sz w:val="20"/>
          <w:szCs w:val="18"/>
        </w:rPr>
        <w:t>NOTE 1 - An example of restriction is if the STA is in doze state.</w:t>
      </w:r>
    </w:p>
    <w:p w14:paraId="786CC7DA" w14:textId="62651333" w:rsidR="003607DB" w:rsidRPr="00AB0163" w:rsidRDefault="003607DB" w:rsidP="003607DB">
      <w:pPr>
        <w:rPr>
          <w:sz w:val="20"/>
          <w:szCs w:val="18"/>
        </w:rPr>
      </w:pPr>
      <w:r w:rsidRPr="00AB0163">
        <w:rPr>
          <w:sz w:val="20"/>
          <w:szCs w:val="18"/>
        </w:rPr>
        <w:t>NOTE 2 - If the default mode is used, all TIDs are mapped to all links and all links are therefore enabled. The non-AP MLD can have the corresponding non-AP STA wake up on any link to receive</w:t>
      </w:r>
      <w:r w:rsidR="004E548C" w:rsidRPr="00AB0163">
        <w:rPr>
          <w:sz w:val="20"/>
          <w:szCs w:val="18"/>
        </w:rPr>
        <w:t xml:space="preserve"> BUs buffered by the AP MLD. The non-AP MLD can therefore use the power state of its non-AP STAs to dynamically change the links it wants to operate on.</w:t>
      </w:r>
    </w:p>
    <w:p w14:paraId="003BFAE6" w14:textId="6A7DCD4C" w:rsidR="003607DB" w:rsidRDefault="003607DB" w:rsidP="003607DB">
      <w:pPr>
        <w:pStyle w:val="ListParagraph"/>
        <w:ind w:left="0"/>
      </w:pPr>
    </w:p>
    <w:p w14:paraId="7E49B23A" w14:textId="09F73E59" w:rsidR="007C0811" w:rsidRDefault="007C0811" w:rsidP="007C0811">
      <w:pPr>
        <w:rPr>
          <w:lang w:val="en-US"/>
        </w:rPr>
      </w:pPr>
      <w:proofErr w:type="spellStart"/>
      <w:r>
        <w:rPr>
          <w:highlight w:val="yellow"/>
        </w:rPr>
        <w:t>TGbe</w:t>
      </w:r>
      <w:proofErr w:type="spellEnd"/>
      <w:r>
        <w:rPr>
          <w:highlight w:val="yellow"/>
        </w:rPr>
        <w:t xml:space="preserve"> editor: </w:t>
      </w:r>
      <w:r w:rsidRPr="007C0811">
        <w:rPr>
          <w:highlight w:val="yellow"/>
        </w:rPr>
        <w:t xml:space="preserve">This is the new spec text addition due to motion </w:t>
      </w:r>
      <w:r>
        <w:rPr>
          <w:highlight w:val="yellow"/>
        </w:rPr>
        <w:t>54, 101, 103</w:t>
      </w:r>
    </w:p>
    <w:p w14:paraId="3A2F12DA" w14:textId="027E1DFC" w:rsidR="0075572C" w:rsidRDefault="0075572C" w:rsidP="0075572C">
      <w:pPr>
        <w:pStyle w:val="T"/>
        <w:rPr>
          <w:b/>
        </w:rPr>
      </w:pPr>
      <w:r>
        <w:rPr>
          <w:b/>
          <w:bCs/>
          <w:szCs w:val="22"/>
        </w:rPr>
        <w:t xml:space="preserve">33.3.4.1.2 </w:t>
      </w:r>
      <w:r>
        <w:rPr>
          <w:b/>
        </w:rPr>
        <w:t>Default mapping mode</w:t>
      </w:r>
    </w:p>
    <w:p w14:paraId="2ED0C877" w14:textId="57D31D20" w:rsidR="0075572C" w:rsidRDefault="0075572C" w:rsidP="009230B1">
      <w:pPr>
        <w:pStyle w:val="T"/>
        <w:rPr>
          <w:bCs/>
        </w:rPr>
      </w:pPr>
      <w:r w:rsidRPr="0075572C">
        <w:rPr>
          <w:bCs/>
        </w:rPr>
        <w:t>This mode</w:t>
      </w:r>
      <w:r>
        <w:rPr>
          <w:bCs/>
        </w:rPr>
        <w:t xml:space="preserve"> </w:t>
      </w:r>
      <w:r w:rsidR="002B1B43">
        <w:rPr>
          <w:bCs/>
        </w:rPr>
        <w:t xml:space="preserve">refers to the default mapping described in subclause 33.3.4.1.1 (General). Under this mode, all TIDs are mapped to all links for DL and UL, and all setup links are enabled. A non-AP MLD and an AP MLD that performed multi-link setup shall operate under this mode </w:t>
      </w:r>
      <w:r w:rsidR="00AA5125">
        <w:rPr>
          <w:bCs/>
        </w:rPr>
        <w:t xml:space="preserve">if </w:t>
      </w:r>
      <w:r w:rsidR="009230B1">
        <w:rPr>
          <w:bCs/>
        </w:rPr>
        <w:t xml:space="preserve">a </w:t>
      </w:r>
      <w:r w:rsidR="002B1B43">
        <w:rPr>
          <w:bCs/>
        </w:rPr>
        <w:t>TID-to-link mapping negotiation for a different mapping did not occur or was not successful</w:t>
      </w:r>
      <w:r w:rsidR="009230B1">
        <w:rPr>
          <w:bCs/>
        </w:rPr>
        <w:t xml:space="preserve"> or was torn down</w:t>
      </w:r>
      <w:r w:rsidR="00AA5125">
        <w:rPr>
          <w:bCs/>
        </w:rPr>
        <w:t>.</w:t>
      </w:r>
    </w:p>
    <w:p w14:paraId="22B1D6D1" w14:textId="1E339CA0" w:rsidR="002B1B43" w:rsidDel="00AA5125" w:rsidRDefault="002B1B43" w:rsidP="009230B1">
      <w:pPr>
        <w:pStyle w:val="T"/>
        <w:ind w:left="720"/>
        <w:rPr>
          <w:del w:id="3" w:author="Cariou, Laurent" w:date="2020-08-26T08:25:00Z"/>
          <w:bCs/>
        </w:rPr>
      </w:pPr>
    </w:p>
    <w:p w14:paraId="427BD564" w14:textId="3F0AF492" w:rsidR="002B1B43" w:rsidRDefault="002B1B43" w:rsidP="002B1B43">
      <w:pPr>
        <w:pStyle w:val="T"/>
        <w:rPr>
          <w:bCs/>
        </w:rPr>
      </w:pPr>
      <w:r>
        <w:rPr>
          <w:bCs/>
        </w:rPr>
        <w:t>NOTE – It is TBD if support for TID-to-link mapping negotiation is mandatory or optional</w:t>
      </w:r>
    </w:p>
    <w:p w14:paraId="02DCEF45" w14:textId="77777777" w:rsidR="0075572C" w:rsidRPr="0075572C" w:rsidRDefault="0075572C" w:rsidP="00802890">
      <w:pPr>
        <w:pStyle w:val="T"/>
        <w:rPr>
          <w:bCs/>
        </w:rPr>
      </w:pPr>
    </w:p>
    <w:p w14:paraId="0CE25373" w14:textId="3B5108F1" w:rsidR="004E548C" w:rsidRDefault="000A047D" w:rsidP="00802890">
      <w:pPr>
        <w:pStyle w:val="T"/>
        <w:rPr>
          <w:b/>
        </w:rPr>
      </w:pPr>
      <w:r>
        <w:rPr>
          <w:b/>
          <w:bCs/>
          <w:szCs w:val="22"/>
        </w:rPr>
        <w:t xml:space="preserve">33.3.4.1.2 </w:t>
      </w:r>
      <w:r w:rsidR="004E548C">
        <w:rPr>
          <w:b/>
        </w:rPr>
        <w:t>Negotiation of TID-to-link mapping</w:t>
      </w:r>
    </w:p>
    <w:p w14:paraId="061BBB48" w14:textId="77777777" w:rsidR="009230B1" w:rsidRDefault="009230B1" w:rsidP="000A047D">
      <w:pPr>
        <w:pStyle w:val="T"/>
        <w:rPr>
          <w:bCs/>
        </w:rPr>
      </w:pPr>
    </w:p>
    <w:p w14:paraId="66714B0D" w14:textId="591141F2" w:rsidR="000A047D" w:rsidRDefault="000A047D" w:rsidP="000A047D">
      <w:pPr>
        <w:pStyle w:val="T"/>
        <w:rPr>
          <w:b/>
        </w:rPr>
      </w:pPr>
      <w:r>
        <w:rPr>
          <w:b/>
          <w:bCs/>
          <w:szCs w:val="22"/>
        </w:rPr>
        <w:t xml:space="preserve">33.3.4.1.3 </w:t>
      </w:r>
      <w:r>
        <w:rPr>
          <w:b/>
        </w:rPr>
        <w:t>Power state after enablement</w:t>
      </w:r>
    </w:p>
    <w:p w14:paraId="23590E30" w14:textId="77777777" w:rsidR="000A047D" w:rsidRPr="002636BA" w:rsidRDefault="000A047D" w:rsidP="000A047D">
      <w:pPr>
        <w:pStyle w:val="T"/>
        <w:rPr>
          <w:bCs/>
        </w:rPr>
      </w:pPr>
      <w:r w:rsidRPr="002636BA">
        <w:rPr>
          <w:bCs/>
        </w:rPr>
        <w:t>When a link becomes enabled for a STA that is part of a non-AP MLD through multi-link setup sent on that link, the initial power management mode of the STA, immediately after the signaling exchange, is active mode</w:t>
      </w:r>
      <w:r>
        <w:rPr>
          <w:bCs/>
        </w:rPr>
        <w:t>.</w:t>
      </w:r>
    </w:p>
    <w:p w14:paraId="2A820076" w14:textId="31387325" w:rsidR="000A047D" w:rsidRPr="002636BA" w:rsidRDefault="000A047D" w:rsidP="000A047D">
      <w:pPr>
        <w:pStyle w:val="T"/>
        <w:rPr>
          <w:bCs/>
        </w:rPr>
      </w:pPr>
      <w:r w:rsidRPr="002636BA">
        <w:rPr>
          <w:bCs/>
          <w:lang w:val="en-GB"/>
        </w:rPr>
        <w:t xml:space="preserve">When a link is enabled for a STA that is part of a non-AP MLD through </w:t>
      </w:r>
      <w:proofErr w:type="spellStart"/>
      <w:r w:rsidRPr="002636BA">
        <w:rPr>
          <w:bCs/>
          <w:lang w:val="en-GB"/>
        </w:rPr>
        <w:t>signaling</w:t>
      </w:r>
      <w:proofErr w:type="spellEnd"/>
      <w:r w:rsidRPr="002636BA">
        <w:rPr>
          <w:bCs/>
          <w:lang w:val="en-GB"/>
        </w:rPr>
        <w:t xml:space="preserve"> (multi-link setup or TID to link mapping update) send on another link, the initial power management mode of the STA, immediately after the exchange, is power save mode, and its power state is doze</w:t>
      </w:r>
      <w:r w:rsidR="00E8561E">
        <w:rPr>
          <w:bCs/>
          <w:lang w:val="en-GB"/>
        </w:rPr>
        <w:t>, unless TBD</w:t>
      </w:r>
      <w:r>
        <w:rPr>
          <w:bCs/>
          <w:lang w:val="en-GB"/>
        </w:rPr>
        <w:t>.</w:t>
      </w:r>
    </w:p>
    <w:p w14:paraId="5B74390E" w14:textId="77777777" w:rsidR="007C0811" w:rsidRDefault="007C0811" w:rsidP="007C0811">
      <w:pPr>
        <w:rPr>
          <w:highlight w:val="yellow"/>
        </w:rPr>
      </w:pPr>
    </w:p>
    <w:p w14:paraId="7987DE5F" w14:textId="6D1F8D2F" w:rsidR="007C0811" w:rsidRDefault="007C0811" w:rsidP="007C0811">
      <w:pPr>
        <w:rPr>
          <w:lang w:val="en-US"/>
        </w:rPr>
      </w:pPr>
      <w:proofErr w:type="spellStart"/>
      <w:r>
        <w:rPr>
          <w:highlight w:val="yellow"/>
        </w:rPr>
        <w:t>TGbe</w:t>
      </w:r>
      <w:proofErr w:type="spellEnd"/>
      <w:r>
        <w:rPr>
          <w:highlight w:val="yellow"/>
        </w:rPr>
        <w:t xml:space="preserve"> editor: </w:t>
      </w:r>
      <w:r w:rsidRPr="007C0811">
        <w:rPr>
          <w:highlight w:val="yellow"/>
        </w:rPr>
        <w:t xml:space="preserve">This is the new spec text addition due to motion </w:t>
      </w:r>
      <w:r w:rsidRPr="007C0811">
        <w:rPr>
          <w:highlight w:val="yellow"/>
        </w:rPr>
        <w:t>112 SP51 and 52</w:t>
      </w:r>
    </w:p>
    <w:p w14:paraId="677638F2" w14:textId="46B07322" w:rsidR="007C0811" w:rsidRDefault="007C0811" w:rsidP="007C0811">
      <w:pPr>
        <w:pStyle w:val="T"/>
        <w:rPr>
          <w:b/>
        </w:rPr>
      </w:pPr>
      <w:r>
        <w:rPr>
          <w:b/>
          <w:bCs/>
          <w:szCs w:val="22"/>
        </w:rPr>
        <w:t>33.3.4.1.</w:t>
      </w:r>
      <w:r>
        <w:rPr>
          <w:b/>
          <w:bCs/>
          <w:szCs w:val="22"/>
        </w:rPr>
        <w:t>4</w:t>
      </w:r>
      <w:r>
        <w:rPr>
          <w:b/>
          <w:bCs/>
          <w:szCs w:val="22"/>
        </w:rPr>
        <w:t xml:space="preserve"> </w:t>
      </w:r>
      <w:r>
        <w:rPr>
          <w:b/>
          <w:bCs/>
          <w:szCs w:val="22"/>
        </w:rPr>
        <w:t xml:space="preserve">Use of </w:t>
      </w:r>
      <w:r>
        <w:rPr>
          <w:b/>
        </w:rPr>
        <w:t>More Data subfield by an MLD</w:t>
      </w:r>
    </w:p>
    <w:p w14:paraId="58586B1C" w14:textId="0FA3E4C1" w:rsidR="000A047D" w:rsidRPr="007C0811" w:rsidRDefault="007C0811" w:rsidP="000A047D">
      <w:pPr>
        <w:pStyle w:val="T"/>
        <w:rPr>
          <w:bCs/>
        </w:rPr>
      </w:pPr>
      <w:r w:rsidRPr="007C0811">
        <w:rPr>
          <w:bCs/>
        </w:rPr>
        <w:t xml:space="preserve">When </w:t>
      </w:r>
      <w:r>
        <w:rPr>
          <w:bCs/>
        </w:rPr>
        <w:t xml:space="preserve">an </w:t>
      </w:r>
      <w:r w:rsidRPr="007C0811">
        <w:rPr>
          <w:bCs/>
        </w:rPr>
        <w:t>AP MLD transmit</w:t>
      </w:r>
      <w:r>
        <w:rPr>
          <w:bCs/>
        </w:rPr>
        <w:t>s</w:t>
      </w:r>
      <w:r w:rsidRPr="007C0811">
        <w:rPr>
          <w:bCs/>
        </w:rPr>
        <w:t xml:space="preserve"> a </w:t>
      </w:r>
      <w:r>
        <w:rPr>
          <w:bCs/>
        </w:rPr>
        <w:t xml:space="preserve">PPDU carrying a </w:t>
      </w:r>
      <w:r w:rsidRPr="007C0811">
        <w:rPr>
          <w:bCs/>
        </w:rPr>
        <w:t>BU in one</w:t>
      </w:r>
      <w:r>
        <w:rPr>
          <w:bCs/>
        </w:rPr>
        <w:t xml:space="preserve"> enabled</w:t>
      </w:r>
      <w:r w:rsidRPr="007C0811">
        <w:rPr>
          <w:bCs/>
        </w:rPr>
        <w:t xml:space="preserve"> link to a non-AP MLD, if there is</w:t>
      </w:r>
      <w:r>
        <w:rPr>
          <w:bCs/>
        </w:rPr>
        <w:t xml:space="preserve">, </w:t>
      </w:r>
      <w:r>
        <w:rPr>
          <w:bCs/>
        </w:rPr>
        <w:t>at the AP MLD</w:t>
      </w:r>
      <w:r>
        <w:rPr>
          <w:bCs/>
        </w:rPr>
        <w:t>,</w:t>
      </w:r>
      <w:r w:rsidRPr="007C0811">
        <w:rPr>
          <w:bCs/>
        </w:rPr>
        <w:t xml:space="preserve"> at least one additional buffered BU</w:t>
      </w:r>
      <w:r>
        <w:rPr>
          <w:bCs/>
        </w:rPr>
        <w:t xml:space="preserve"> </w:t>
      </w:r>
      <w:r w:rsidRPr="007C0811">
        <w:rPr>
          <w:bCs/>
        </w:rPr>
        <w:t>of any TID</w:t>
      </w:r>
      <w:r w:rsidRPr="007C0811">
        <w:rPr>
          <w:bCs/>
        </w:rPr>
        <w:t xml:space="preserve"> </w:t>
      </w:r>
      <w:r w:rsidRPr="007C0811">
        <w:rPr>
          <w:bCs/>
        </w:rPr>
        <w:t xml:space="preserve">that is mapped to this link by </w:t>
      </w:r>
      <w:r>
        <w:rPr>
          <w:bCs/>
        </w:rPr>
        <w:t xml:space="preserve">the </w:t>
      </w:r>
      <w:r w:rsidRPr="007C0811">
        <w:rPr>
          <w:bCs/>
        </w:rPr>
        <w:t>TID-to-link mapping</w:t>
      </w:r>
      <w:r>
        <w:rPr>
          <w:bCs/>
        </w:rPr>
        <w:t xml:space="preserve"> function</w:t>
      </w:r>
      <w:r w:rsidRPr="007C0811">
        <w:rPr>
          <w:bCs/>
        </w:rPr>
        <w:t xml:space="preserve"> </w:t>
      </w:r>
      <w:r>
        <w:rPr>
          <w:bCs/>
        </w:rPr>
        <w:t>(including</w:t>
      </w:r>
      <w:r w:rsidRPr="007C0811">
        <w:rPr>
          <w:bCs/>
        </w:rPr>
        <w:t xml:space="preserve"> default mapping</w:t>
      </w:r>
      <w:r>
        <w:rPr>
          <w:bCs/>
        </w:rPr>
        <w:t>)</w:t>
      </w:r>
      <w:r w:rsidRPr="007C0811">
        <w:rPr>
          <w:bCs/>
        </w:rPr>
        <w:t xml:space="preserve"> or </w:t>
      </w:r>
      <w:r>
        <w:rPr>
          <w:bCs/>
        </w:rPr>
        <w:t xml:space="preserve">a </w:t>
      </w:r>
      <w:r w:rsidRPr="007C0811">
        <w:rPr>
          <w:bCs/>
        </w:rPr>
        <w:t>management frames for the same non-AP MLD</w:t>
      </w:r>
      <w:r>
        <w:rPr>
          <w:bCs/>
        </w:rPr>
        <w:t xml:space="preserve"> that is not carried in the PPDU</w:t>
      </w:r>
      <w:r w:rsidRPr="007C0811">
        <w:rPr>
          <w:bCs/>
        </w:rPr>
        <w:t xml:space="preserve">, the More Data subfield </w:t>
      </w:r>
      <w:r>
        <w:rPr>
          <w:bCs/>
        </w:rPr>
        <w:t xml:space="preserve">shall be </w:t>
      </w:r>
      <w:r w:rsidRPr="007C0811">
        <w:rPr>
          <w:bCs/>
        </w:rPr>
        <w:t xml:space="preserve">set to 1, otherwise the More Data subfield </w:t>
      </w:r>
      <w:r>
        <w:rPr>
          <w:bCs/>
        </w:rPr>
        <w:t>shall be</w:t>
      </w:r>
      <w:r w:rsidRPr="007C0811">
        <w:rPr>
          <w:bCs/>
        </w:rPr>
        <w:t xml:space="preserve"> set to 0.  </w:t>
      </w:r>
    </w:p>
    <w:p w14:paraId="7B63BC42" w14:textId="6E782E65" w:rsidR="007C0811" w:rsidRDefault="007C0811" w:rsidP="007C0811">
      <w:pPr>
        <w:rPr>
          <w:lang w:val="en-US"/>
        </w:rPr>
      </w:pPr>
      <w:proofErr w:type="spellStart"/>
      <w:r>
        <w:rPr>
          <w:highlight w:val="yellow"/>
        </w:rPr>
        <w:lastRenderedPageBreak/>
        <w:t>TGbe</w:t>
      </w:r>
      <w:proofErr w:type="spellEnd"/>
      <w:r>
        <w:rPr>
          <w:highlight w:val="yellow"/>
        </w:rPr>
        <w:t xml:space="preserve"> editor: </w:t>
      </w:r>
      <w:r w:rsidRPr="007C0811">
        <w:rPr>
          <w:highlight w:val="yellow"/>
        </w:rPr>
        <w:t xml:space="preserve">This is the new spec text addition due to motion </w:t>
      </w:r>
      <w:r>
        <w:rPr>
          <w:highlight w:val="yellow"/>
        </w:rPr>
        <w:t>54, 101, 105, 102, 103, 9</w:t>
      </w:r>
    </w:p>
    <w:p w14:paraId="1608E3FF" w14:textId="198C8033" w:rsidR="004E548C" w:rsidRDefault="000A047D" w:rsidP="00802890">
      <w:pPr>
        <w:pStyle w:val="T"/>
        <w:rPr>
          <w:b/>
        </w:rPr>
      </w:pPr>
      <w:r>
        <w:rPr>
          <w:b/>
        </w:rPr>
        <w:t>33.3.4.2</w:t>
      </w:r>
      <w:r w:rsidR="004E548C">
        <w:rPr>
          <w:b/>
        </w:rPr>
        <w:t xml:space="preserve"> </w:t>
      </w:r>
      <w:r w:rsidR="00756BAF">
        <w:rPr>
          <w:b/>
        </w:rPr>
        <w:t>Dynamic l</w:t>
      </w:r>
      <w:r w:rsidR="004E548C">
        <w:rPr>
          <w:b/>
        </w:rPr>
        <w:t>ink transitions</w:t>
      </w:r>
    </w:p>
    <w:p w14:paraId="5C781D18" w14:textId="77777777" w:rsidR="00756BAF" w:rsidRDefault="004E548C" w:rsidP="00D97775">
      <w:pPr>
        <w:pStyle w:val="T"/>
      </w:pPr>
      <w:r w:rsidRPr="004E548C">
        <w:rPr>
          <w:bCs/>
        </w:rPr>
        <w:t>A non-AP</w:t>
      </w:r>
      <w:r>
        <w:rPr>
          <w:bCs/>
        </w:rPr>
        <w:t xml:space="preserve"> MLD may use the power states of its non-AP STAs to dynamically change the link(s) on which it operates. </w:t>
      </w:r>
      <w:r w:rsidR="00D97775">
        <w:rPr>
          <w:bCs/>
        </w:rPr>
        <w:t>F</w:t>
      </w:r>
      <w:r>
        <w:rPr>
          <w:bCs/>
        </w:rPr>
        <w:t>igure xxx</w:t>
      </w:r>
      <w:r w:rsidR="00D97775">
        <w:rPr>
          <w:bCs/>
        </w:rPr>
        <w:t xml:space="preserve"> provides an illustration of</w:t>
      </w:r>
      <w:r w:rsidR="00D97775" w:rsidRPr="00D97775">
        <w:t xml:space="preserve"> </w:t>
      </w:r>
      <w:r w:rsidR="00D97775">
        <w:t>operation of a single radio non-AP MLD with default mapping (all TIDs mapped to all setup links), where the non-AP MLD transitions from operating on link 1 with STA 1 to operating on link 2 with STA 2.</w:t>
      </w:r>
    </w:p>
    <w:p w14:paraId="02A70F69" w14:textId="07010CF2" w:rsidR="00756BAF" w:rsidRDefault="00D97775" w:rsidP="00D97775">
      <w:pPr>
        <w:pStyle w:val="T"/>
      </w:pPr>
      <w:r>
        <w:t>While operating on link 1</w:t>
      </w:r>
      <w:r w:rsidR="00756BAF">
        <w:t>:</w:t>
      </w:r>
    </w:p>
    <w:p w14:paraId="0887175F" w14:textId="41984DC3" w:rsidR="00756BAF" w:rsidRDefault="00D97775" w:rsidP="00DA12A2">
      <w:pPr>
        <w:pStyle w:val="T"/>
        <w:numPr>
          <w:ilvl w:val="0"/>
          <w:numId w:val="6"/>
        </w:numPr>
      </w:pPr>
      <w:r>
        <w:t xml:space="preserve">STA 1 of the non-AP MLD may </w:t>
      </w:r>
      <w:r w:rsidR="00756BAF">
        <w:t xml:space="preserve">use active mode or power save mode with the awake state to retrieve BUs from the AP MLD and may use power save mode with doze state to save power. </w:t>
      </w:r>
    </w:p>
    <w:p w14:paraId="1BBA1D4D" w14:textId="47AA8949" w:rsidR="00D97775" w:rsidRDefault="00756BAF" w:rsidP="00DA12A2">
      <w:pPr>
        <w:pStyle w:val="T"/>
        <w:numPr>
          <w:ilvl w:val="0"/>
          <w:numId w:val="6"/>
        </w:numPr>
      </w:pPr>
      <w:r>
        <w:t>STA 2 and STA 3 stay in doze state.</w:t>
      </w:r>
    </w:p>
    <w:p w14:paraId="78E07EAF" w14:textId="6DD2C9AF" w:rsidR="00756BAF" w:rsidRDefault="00756BAF" w:rsidP="00756BAF">
      <w:pPr>
        <w:pStyle w:val="T"/>
      </w:pPr>
      <w:r>
        <w:t>While operating on link 2:</w:t>
      </w:r>
    </w:p>
    <w:p w14:paraId="5768ED0B" w14:textId="186C6526" w:rsidR="00756BAF" w:rsidRDefault="00756BAF" w:rsidP="00DA12A2">
      <w:pPr>
        <w:pStyle w:val="T"/>
        <w:numPr>
          <w:ilvl w:val="0"/>
          <w:numId w:val="6"/>
        </w:numPr>
      </w:pPr>
      <w:r>
        <w:t xml:space="preserve">STA 2 of the non-AP MLD may use active mode or power save mode with the awake state to retrieve BUs from the AP MLD and may use power save mode with doze state to save power. </w:t>
      </w:r>
    </w:p>
    <w:p w14:paraId="6F5AA75E" w14:textId="58CE2C20" w:rsidR="00756BAF" w:rsidRDefault="00756BAF" w:rsidP="00DA12A2">
      <w:pPr>
        <w:pStyle w:val="T"/>
        <w:numPr>
          <w:ilvl w:val="0"/>
          <w:numId w:val="6"/>
        </w:numPr>
      </w:pPr>
      <w:r>
        <w:t>STA 1 and STA 3 stay in doze state.</w:t>
      </w:r>
    </w:p>
    <w:p w14:paraId="533425F8" w14:textId="77777777" w:rsidR="00756BAF" w:rsidRDefault="00756BAF" w:rsidP="00802890">
      <w:pPr>
        <w:pStyle w:val="T"/>
      </w:pPr>
    </w:p>
    <w:p w14:paraId="1D8A33B5" w14:textId="0C8C862E" w:rsidR="004E548C" w:rsidRDefault="00E8561E" w:rsidP="00802890">
      <w:pPr>
        <w:pStyle w:val="T"/>
      </w:pPr>
      <w:r>
        <w:object w:dxaOrig="16153" w:dyaOrig="4201" w14:anchorId="1E85C5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4.6pt;height:133.4pt" o:ole="">
            <v:imagedata r:id="rId8" o:title=""/>
          </v:shape>
          <o:OLEObject Type="Embed" ProgID="Visio.Drawing.15" ShapeID="_x0000_i1025" DrawAspect="Content" ObjectID="_1660375493" r:id="rId9"/>
        </w:object>
      </w:r>
    </w:p>
    <w:p w14:paraId="31207F19" w14:textId="36815308" w:rsidR="00D97775" w:rsidRDefault="00D97775" w:rsidP="00802890">
      <w:pPr>
        <w:pStyle w:val="T"/>
        <w:rPr>
          <w:b/>
        </w:rPr>
      </w:pPr>
      <w:r>
        <w:t>Figure xxx – Example of operation of a single radio non-AP MLD with default mapping (all TIDs mapped to all setup links), where the non-AP MLD transitions from operating on link 1 with STA 1 to operating on link 2 with STA 2.</w:t>
      </w:r>
    </w:p>
    <w:p w14:paraId="277E6151" w14:textId="12A19036" w:rsidR="004E548C" w:rsidRDefault="004E548C" w:rsidP="00802890">
      <w:pPr>
        <w:pStyle w:val="T"/>
        <w:rPr>
          <w:b/>
        </w:rPr>
      </w:pPr>
    </w:p>
    <w:p w14:paraId="3C3A1AD3" w14:textId="1398CF4E" w:rsidR="007C0811" w:rsidRDefault="007C0811" w:rsidP="007C0811">
      <w:pPr>
        <w:rPr>
          <w:lang w:val="en-US"/>
        </w:rPr>
      </w:pPr>
      <w:proofErr w:type="spellStart"/>
      <w:r>
        <w:rPr>
          <w:highlight w:val="yellow"/>
        </w:rPr>
        <w:t>TGbe</w:t>
      </w:r>
      <w:proofErr w:type="spellEnd"/>
      <w:r>
        <w:rPr>
          <w:highlight w:val="yellow"/>
        </w:rPr>
        <w:t xml:space="preserve"> editor: </w:t>
      </w:r>
      <w:r w:rsidRPr="007C0811">
        <w:rPr>
          <w:highlight w:val="yellow"/>
        </w:rPr>
        <w:t>MLD MAX Idle transferred to another document</w:t>
      </w:r>
    </w:p>
    <w:p w14:paraId="7203A3D2" w14:textId="342198B8" w:rsidR="00C63DF6" w:rsidRPr="006D030A" w:rsidDel="00AA5125" w:rsidRDefault="00C63DF6" w:rsidP="00C63DF6">
      <w:pPr>
        <w:rPr>
          <w:del w:id="4" w:author="Cariou, Laurent" w:date="2020-08-26T08:18:00Z"/>
          <w:b/>
          <w:bCs/>
          <w:sz w:val="20"/>
        </w:rPr>
      </w:pPr>
      <w:del w:id="5" w:author="Cariou, Laurent" w:date="2020-08-26T08:18:00Z">
        <w:r w:rsidRPr="006D030A" w:rsidDel="00AA5125">
          <w:rPr>
            <w:b/>
            <w:bCs/>
            <w:sz w:val="20"/>
          </w:rPr>
          <w:delText xml:space="preserve">33.3.4.3 MLD BSS Max Idle period management </w:delText>
        </w:r>
      </w:del>
    </w:p>
    <w:p w14:paraId="45624D14" w14:textId="07EC9600" w:rsidR="00C63DF6" w:rsidRPr="006D030A" w:rsidDel="00AA5125" w:rsidRDefault="00C63DF6" w:rsidP="00C63DF6">
      <w:pPr>
        <w:rPr>
          <w:del w:id="6" w:author="Cariou, Laurent" w:date="2020-08-26T08:18:00Z"/>
          <w:sz w:val="20"/>
        </w:rPr>
      </w:pPr>
    </w:p>
    <w:p w14:paraId="394519CC" w14:textId="4844C347" w:rsidR="00F63436" w:rsidRPr="006D030A" w:rsidDel="00AA5125" w:rsidRDefault="00C63DF6" w:rsidP="006D030A">
      <w:pPr>
        <w:rPr>
          <w:del w:id="7" w:author="Cariou, Laurent" w:date="2020-08-26T08:18:00Z"/>
          <w:sz w:val="20"/>
        </w:rPr>
      </w:pPr>
      <w:del w:id="8" w:author="Cariou, Laurent" w:date="2020-08-26T08:18:00Z">
        <w:r w:rsidRPr="006D030A" w:rsidDel="00AA5125">
          <w:rPr>
            <w:sz w:val="20"/>
          </w:rPr>
          <w:delText>The MLD Max Idle Period of an AP MLD applies at the MLD level and not at the STA level</w:delText>
        </w:r>
        <w:r w:rsidR="006D030A" w:rsidDel="00AA5125">
          <w:rPr>
            <w:sz w:val="20"/>
          </w:rPr>
          <w:delText>.</w:delText>
        </w:r>
      </w:del>
    </w:p>
    <w:p w14:paraId="168D5236" w14:textId="70F4A27B" w:rsidR="00C63DF6" w:rsidRPr="006D030A" w:rsidDel="00AA5125" w:rsidRDefault="00C63DF6" w:rsidP="00F63436">
      <w:pPr>
        <w:rPr>
          <w:del w:id="9" w:author="Cariou, Laurent" w:date="2020-08-26T08:18:00Z"/>
          <w:sz w:val="20"/>
        </w:rPr>
      </w:pPr>
      <w:del w:id="10" w:author="Cariou, Laurent" w:date="2020-08-26T08:18:00Z">
        <w:r w:rsidRPr="006D030A" w:rsidDel="00AA5125">
          <w:rPr>
            <w:sz w:val="20"/>
          </w:rPr>
          <w:delText xml:space="preserve">The MLD Max Idle Period of an AP MLD </w:delText>
        </w:r>
        <w:r w:rsidR="00F63436" w:rsidRPr="006D030A" w:rsidDel="00AA5125">
          <w:rPr>
            <w:sz w:val="20"/>
          </w:rPr>
          <w:delText>define</w:delText>
        </w:r>
        <w:r w:rsidRPr="006D030A" w:rsidDel="00AA5125">
          <w:rPr>
            <w:sz w:val="20"/>
          </w:rPr>
          <w:delText>s, for a non-AP MLD</w:delText>
        </w:r>
        <w:r w:rsidR="00F63436" w:rsidRPr="006D030A" w:rsidDel="00AA5125">
          <w:rPr>
            <w:sz w:val="20"/>
          </w:rPr>
          <w:delText xml:space="preserve"> that has performed multi-link setup with that AP MLD</w:delText>
        </w:r>
        <w:r w:rsidRPr="006D030A" w:rsidDel="00AA5125">
          <w:rPr>
            <w:sz w:val="20"/>
          </w:rPr>
          <w:delText>, the time period during which a non-AP MLD can be inactive (i.e. refrain from transmitting frames to the AP MLD on any of the setup links) without the Multi-link setup to be torn down</w:delText>
        </w:r>
        <w:r w:rsidR="00F63436" w:rsidRPr="006D030A" w:rsidDel="00AA5125">
          <w:rPr>
            <w:sz w:val="20"/>
          </w:rPr>
          <w:delText>.</w:delText>
        </w:r>
        <w:r w:rsidRPr="006D030A" w:rsidDel="00AA5125">
          <w:rPr>
            <w:sz w:val="20"/>
          </w:rPr>
          <w:delText xml:space="preserve"> A non-AP MLD is considered inactive if none of the APs of the AP MLD have received a Data frame, PS-Poll frame, or Management frame (protected or unprotected) of a frame exchange sequence initiated by a STA </w:delText>
        </w:r>
        <w:r w:rsidR="00E8561E" w:rsidDel="00AA5125">
          <w:rPr>
            <w:sz w:val="20"/>
          </w:rPr>
          <w:delText>affiliated to</w:delText>
        </w:r>
        <w:r w:rsidRPr="006D030A" w:rsidDel="00AA5125">
          <w:rPr>
            <w:sz w:val="20"/>
          </w:rPr>
          <w:delText xml:space="preserve"> the non-AP MLD for a time period greater than or equal to the time specified by the MLD Max Idle Period of the AP MLD</w:delText>
        </w:r>
        <w:r w:rsidR="00F63436" w:rsidRPr="006D030A" w:rsidDel="00AA5125">
          <w:rPr>
            <w:sz w:val="20"/>
          </w:rPr>
          <w:delText xml:space="preserve">. </w:delText>
        </w:r>
        <w:r w:rsidRPr="006D030A" w:rsidDel="00AA5125">
          <w:rPr>
            <w:sz w:val="20"/>
          </w:rPr>
          <w:delText>If the non-AP MLD is inactive for a duration greater than the MLD Max Idle Period, then the AP MLD may tear down the multi-link setup for that non-AP MLD</w:delText>
        </w:r>
        <w:r w:rsidR="00E8561E" w:rsidDel="00AA5125">
          <w:rPr>
            <w:sz w:val="20"/>
          </w:rPr>
          <w:delText>.</w:delText>
        </w:r>
        <w:r w:rsidRPr="006D030A" w:rsidDel="00AA5125">
          <w:rPr>
            <w:sz w:val="20"/>
          </w:rPr>
          <w:delText xml:space="preserve">  </w:delText>
        </w:r>
      </w:del>
    </w:p>
    <w:p w14:paraId="7A9DDE79" w14:textId="740A2D76" w:rsidR="00F63436" w:rsidRPr="006D030A" w:rsidDel="00AA5125" w:rsidRDefault="00F63436" w:rsidP="00F63436">
      <w:pPr>
        <w:rPr>
          <w:del w:id="11" w:author="Cariou, Laurent" w:date="2020-08-26T08:18:00Z"/>
          <w:sz w:val="20"/>
        </w:rPr>
      </w:pPr>
    </w:p>
    <w:p w14:paraId="123AAF40" w14:textId="0D6BA2FA" w:rsidR="00F63436" w:rsidRPr="00E8561E" w:rsidDel="00AA5125" w:rsidRDefault="00F63436" w:rsidP="00F63436">
      <w:pPr>
        <w:rPr>
          <w:del w:id="12" w:author="Cariou, Laurent" w:date="2020-08-26T08:18:00Z"/>
          <w:sz w:val="20"/>
        </w:rPr>
      </w:pPr>
      <w:commentRangeStart w:id="13"/>
      <w:del w:id="14" w:author="Cariou, Laurent" w:date="2020-08-26T08:18:00Z">
        <w:r w:rsidRPr="00E8561E" w:rsidDel="00AA5125">
          <w:rPr>
            <w:sz w:val="20"/>
          </w:rPr>
          <w:lastRenderedPageBreak/>
          <w:delText>A non-AP MLD that has performed multi-link setup with an AP MLD derives the MLD Max Idle Period as the maximum value among the values in the Max Idle Period field of the BSS Max Idle Period element advertized by the APs of the AP MLD on the setup links.</w:delText>
        </w:r>
        <w:commentRangeEnd w:id="13"/>
        <w:r w:rsidRPr="00E8561E" w:rsidDel="00AA5125">
          <w:rPr>
            <w:rStyle w:val="CommentReference"/>
            <w:rFonts w:eastAsiaTheme="minorEastAsia"/>
            <w:color w:val="000000"/>
            <w:w w:val="0"/>
            <w:sz w:val="20"/>
            <w:szCs w:val="20"/>
          </w:rPr>
          <w:commentReference w:id="13"/>
        </w:r>
      </w:del>
    </w:p>
    <w:p w14:paraId="01A31D46" w14:textId="7557F828" w:rsidR="00F63436" w:rsidRPr="006D030A" w:rsidDel="00AA5125" w:rsidRDefault="00F63436" w:rsidP="00F63436">
      <w:pPr>
        <w:rPr>
          <w:del w:id="15" w:author="Cariou, Laurent" w:date="2020-08-26T08:18:00Z"/>
          <w:sz w:val="20"/>
          <w:highlight w:val="yellow"/>
        </w:rPr>
      </w:pPr>
    </w:p>
    <w:p w14:paraId="08380001" w14:textId="75908E18" w:rsidR="00F63436" w:rsidRPr="006D030A" w:rsidDel="00AA5125" w:rsidRDefault="000F07B1" w:rsidP="00F63436">
      <w:pPr>
        <w:rPr>
          <w:del w:id="16" w:author="Cariou, Laurent" w:date="2020-08-26T08:18:00Z"/>
          <w:sz w:val="20"/>
        </w:rPr>
      </w:pPr>
      <w:commentRangeStart w:id="17"/>
      <w:del w:id="18" w:author="Cariou, Laurent" w:date="2020-08-26T08:18:00Z">
        <w:r w:rsidRPr="006D030A" w:rsidDel="00AA5125">
          <w:rPr>
            <w:sz w:val="20"/>
          </w:rPr>
          <w:delText xml:space="preserve">The value in the Max Idle Period field of the BSS Max Idle Period element advertized by any AP of the AP MLD shall be the same. </w:delText>
        </w:r>
        <w:r w:rsidR="00F63436" w:rsidRPr="006D030A" w:rsidDel="00AA5125">
          <w:rPr>
            <w:sz w:val="20"/>
          </w:rPr>
          <w:delText xml:space="preserve">A non-AP MLD that has performed multi-link setup with an AP MLD derives the MLD Max Idle Period as the value in the Max Idle Period field of the BSS Max Idle Period element advertized by </w:delText>
        </w:r>
        <w:r w:rsidRPr="006D030A" w:rsidDel="00AA5125">
          <w:rPr>
            <w:sz w:val="20"/>
          </w:rPr>
          <w:delText>any</w:delText>
        </w:r>
        <w:r w:rsidR="00F63436" w:rsidRPr="006D030A" w:rsidDel="00AA5125">
          <w:rPr>
            <w:sz w:val="20"/>
          </w:rPr>
          <w:delText xml:space="preserve"> AP of the AP MLD.</w:delText>
        </w:r>
        <w:commentRangeEnd w:id="17"/>
        <w:r w:rsidR="006D030A" w:rsidDel="00AA5125">
          <w:rPr>
            <w:rStyle w:val="CommentReference"/>
            <w:rFonts w:eastAsiaTheme="minorEastAsia"/>
            <w:color w:val="000000"/>
            <w:w w:val="0"/>
          </w:rPr>
          <w:commentReference w:id="17"/>
        </w:r>
      </w:del>
    </w:p>
    <w:p w14:paraId="52A50D05" w14:textId="10B09E30" w:rsidR="004E548C" w:rsidRDefault="004E548C" w:rsidP="00802890">
      <w:pPr>
        <w:pStyle w:val="T"/>
        <w:rPr>
          <w:b/>
        </w:rPr>
      </w:pPr>
    </w:p>
    <w:sectPr w:rsidR="004E548C" w:rsidSect="00F04FA0">
      <w:headerReference w:type="default" r:id="rId13"/>
      <w:footerReference w:type="default" r:id="rId14"/>
      <w:pgSz w:w="12240" w:h="15840" w:code="1"/>
      <w:pgMar w:top="907" w:right="1080" w:bottom="1166"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3" w:author="Cariou, Laurent" w:date="2020-07-08T11:47:00Z" w:initials="LC">
    <w:p w14:paraId="3480DC69" w14:textId="1578B1A8" w:rsidR="00F63436" w:rsidRDefault="00F63436">
      <w:pPr>
        <w:pStyle w:val="CommentText"/>
      </w:pPr>
      <w:r>
        <w:rPr>
          <w:rStyle w:val="CommentReference"/>
        </w:rPr>
        <w:annotationRef/>
      </w:r>
      <w:r>
        <w:t>Option 1</w:t>
      </w:r>
    </w:p>
  </w:comment>
  <w:comment w:id="17" w:author="Cariou, Laurent" w:date="2020-08-20T11:26:00Z" w:initials="CL">
    <w:p w14:paraId="632B5D08" w14:textId="0841434F" w:rsidR="006D030A" w:rsidRDefault="006D030A">
      <w:pPr>
        <w:pStyle w:val="CommentText"/>
      </w:pPr>
      <w:r>
        <w:rPr>
          <w:rStyle w:val="CommentReference"/>
        </w:rPr>
        <w:annotationRef/>
      </w:r>
      <w:r>
        <w:t>Option 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480DC69" w15:done="0"/>
  <w15:commentEx w15:paraId="632B5D0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80DC69" w16cid:durableId="22B030D6"/>
  <w16cid:commentId w16cid:paraId="632B5D08" w16cid:durableId="22E8DC6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A2DFF8" w14:textId="77777777" w:rsidR="00C63EC4" w:rsidRDefault="00C63EC4">
      <w:r>
        <w:separator/>
      </w:r>
    </w:p>
  </w:endnote>
  <w:endnote w:type="continuationSeparator" w:id="0">
    <w:p w14:paraId="34F3A2CE" w14:textId="77777777" w:rsidR="00C63EC4" w:rsidRDefault="00C63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Cambria"/>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935A0" w14:textId="1F1834E1" w:rsidR="005B23EA" w:rsidRPr="00DF3474" w:rsidRDefault="00F846B4">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005B23EA" w:rsidRPr="00DF3474">
      <w:rPr>
        <w:lang w:val="fr-FR"/>
      </w:rPr>
      <w:t>Submission</w:t>
    </w:r>
    <w:proofErr w:type="spellEnd"/>
    <w:r>
      <w:fldChar w:fldCharType="end"/>
    </w:r>
    <w:r w:rsidR="005B23EA" w:rsidRPr="00DF3474">
      <w:rPr>
        <w:lang w:val="fr-FR"/>
      </w:rPr>
      <w:tab/>
      <w:t xml:space="preserve">page </w:t>
    </w:r>
    <w:r w:rsidR="005B23EA">
      <w:fldChar w:fldCharType="begin"/>
    </w:r>
    <w:r w:rsidR="005B23EA" w:rsidRPr="00DF3474">
      <w:rPr>
        <w:lang w:val="fr-FR"/>
      </w:rPr>
      <w:instrText xml:space="preserve">page </w:instrText>
    </w:r>
    <w:r w:rsidR="005B23EA">
      <w:fldChar w:fldCharType="separate"/>
    </w:r>
    <w:r w:rsidR="000D5894">
      <w:rPr>
        <w:noProof/>
        <w:lang w:val="fr-FR"/>
      </w:rPr>
      <w:t>10</w:t>
    </w:r>
    <w:r w:rsidR="005B23EA">
      <w:rPr>
        <w:noProof/>
      </w:rPr>
      <w:fldChar w:fldCharType="end"/>
    </w:r>
    <w:r w:rsidR="005B23EA" w:rsidRPr="00DF3474">
      <w:rPr>
        <w:lang w:val="fr-FR"/>
      </w:rPr>
      <w:tab/>
    </w:r>
    <w:r w:rsidR="005B23EA">
      <w:rPr>
        <w:noProof/>
      </w:rPr>
      <w:fldChar w:fldCharType="begin"/>
    </w:r>
    <w:r w:rsidR="005B23EA" w:rsidRPr="00DF3474">
      <w:rPr>
        <w:noProof/>
        <w:lang w:val="fr-FR"/>
      </w:rPr>
      <w:instrText xml:space="preserve"> AUTHOR   \* MERGEFORMAT </w:instrText>
    </w:r>
    <w:r w:rsidR="005B23EA">
      <w:rPr>
        <w:noProof/>
      </w:rPr>
      <w:fldChar w:fldCharType="separate"/>
    </w:r>
    <w:r w:rsidR="005B23EA" w:rsidRPr="00DF3474">
      <w:rPr>
        <w:noProof/>
        <w:lang w:val="fr-FR"/>
      </w:rPr>
      <w:t>Laurent Cariou</w:t>
    </w:r>
    <w:r w:rsidR="005B23EA">
      <w:rPr>
        <w:noProof/>
      </w:rPr>
      <w:fldChar w:fldCharType="end"/>
    </w:r>
    <w:r w:rsidR="005B23EA"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005B23EA" w:rsidRPr="00DF3474">
          <w:rPr>
            <w:lang w:val="fr-FR"/>
          </w:rPr>
          <w:t>Intel</w:t>
        </w:r>
      </w:sdtContent>
    </w:sdt>
    <w:r w:rsidR="005B23EA">
      <w:fldChar w:fldCharType="begin"/>
    </w:r>
    <w:r w:rsidR="005B23EA" w:rsidRPr="00DF3474">
      <w:rPr>
        <w:lang w:val="fr-FR"/>
      </w:rPr>
      <w:instrText xml:space="preserve"> COMMENTS   \* MERGEFORMAT </w:instrText>
    </w:r>
    <w:r w:rsidR="005B23EA">
      <w:fldChar w:fldCharType="end"/>
    </w:r>
    <w:r w:rsidR="005B23EA" w:rsidRPr="00DF3474">
      <w:rPr>
        <w:lang w:val="fr-FR"/>
      </w:rPr>
      <w:t>)</w:t>
    </w:r>
  </w:p>
  <w:p w14:paraId="32CB0861" w14:textId="77777777" w:rsidR="005B23EA" w:rsidRPr="00DF3474" w:rsidRDefault="005B23EA">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6850DC" w14:textId="77777777" w:rsidR="00C63EC4" w:rsidRDefault="00C63EC4">
      <w:r>
        <w:separator/>
      </w:r>
    </w:p>
  </w:footnote>
  <w:footnote w:type="continuationSeparator" w:id="0">
    <w:p w14:paraId="1E901845" w14:textId="77777777" w:rsidR="00C63EC4" w:rsidRDefault="00C63E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F78D2" w14:textId="7BE1BFCE" w:rsidR="005B23EA" w:rsidRDefault="005B23EA">
    <w:pPr>
      <w:pStyle w:val="Header"/>
      <w:tabs>
        <w:tab w:val="clear" w:pos="6480"/>
        <w:tab w:val="center" w:pos="4680"/>
        <w:tab w:val="right" w:pos="9360"/>
      </w:tabs>
    </w:pPr>
    <w:r>
      <w:fldChar w:fldCharType="begin"/>
    </w:r>
    <w:r>
      <w:instrText xml:space="preserve"> DATE  \@ "MMMM yyyy"  \* MERGEFORMAT </w:instrText>
    </w:r>
    <w:r>
      <w:fldChar w:fldCharType="separate"/>
    </w:r>
    <w:r w:rsidR="00A0245C">
      <w:rPr>
        <w:noProof/>
      </w:rPr>
      <w:t>August 2020</w:t>
    </w:r>
    <w:r>
      <w:fldChar w:fldCharType="end"/>
    </w:r>
    <w:r>
      <w:tab/>
    </w:r>
    <w:r>
      <w:tab/>
    </w:r>
    <w:r w:rsidR="00C63EC4">
      <w:fldChar w:fldCharType="begin"/>
    </w:r>
    <w:r w:rsidR="00C63EC4">
      <w:instrText xml:space="preserve"> TITLE  \* MERGEFORMAT </w:instrText>
    </w:r>
    <w:r w:rsidR="00C63EC4">
      <w:fldChar w:fldCharType="separate"/>
    </w:r>
    <w:r>
      <w:t>doc.: IEEE 802.11-</w:t>
    </w:r>
    <w:r w:rsidR="0023042E">
      <w:t>20</w:t>
    </w:r>
    <w:r>
      <w:t>/</w:t>
    </w:r>
    <w:r w:rsidR="005A0774">
      <w:t>1256</w:t>
    </w:r>
    <w:r>
      <w:t>r</w:t>
    </w:r>
    <w:r w:rsidR="00C63EC4">
      <w:fldChar w:fldCharType="end"/>
    </w:r>
    <w:r w:rsidR="007C081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1960D46A"/>
    <w:lvl w:ilvl="0">
      <w:numFmt w:val="bullet"/>
      <w:lvlText w:val="*"/>
      <w:lvlJc w:val="left"/>
    </w:lvl>
  </w:abstractNum>
  <w:abstractNum w:abstractNumId="2"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6D2DD9"/>
    <w:multiLevelType w:val="hybridMultilevel"/>
    <w:tmpl w:val="128AB708"/>
    <w:lvl w:ilvl="0" w:tplc="E9F4F8FA">
      <w:start w:val="1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B10F71"/>
    <w:multiLevelType w:val="hybridMultilevel"/>
    <w:tmpl w:val="59347E38"/>
    <w:lvl w:ilvl="0" w:tplc="625863F0">
      <w:start w:val="3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9"/>
  </w:num>
  <w:num w:numId="4">
    <w:abstractNumId w:val="5"/>
  </w:num>
  <w:num w:numId="5">
    <w:abstractNumId w:val="4"/>
  </w:num>
  <w:num w:numId="6">
    <w:abstractNumId w:val="7"/>
  </w:num>
  <w:num w:numId="7">
    <w:abstractNumId w:val="6"/>
  </w:num>
  <w:num w:numId="8">
    <w:abstractNumId w:val="1"/>
    <w:lvlOverride w:ilvl="0">
      <w:lvl w:ilvl="0">
        <w:start w:val="1"/>
        <w:numFmt w:val="bullet"/>
        <w:lvlText w:val="9.6.24.8 "/>
        <w:legacy w:legacy="1" w:legacySpace="0" w:legacyIndent="0"/>
        <w:lvlJc w:val="left"/>
        <w:pPr>
          <w:ind w:left="81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Table 9-499—"/>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9.6.3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9.6.32.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1"/>
    <w:lvlOverride w:ilvl="0">
      <w:lvl w:ilvl="0">
        <w:start w:val="1"/>
        <w:numFmt w:val="bullet"/>
        <w:lvlText w:val="Table 9-526e—"/>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1"/>
    <w:lvlOverride w:ilvl="0">
      <w:lvl w:ilvl="0">
        <w:start w:val="1"/>
        <w:numFmt w:val="bullet"/>
        <w:lvlText w:val="9.6.32.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
    <w:lvlOverride w:ilvl="0">
      <w:lvl w:ilvl="0">
        <w:start w:val="1"/>
        <w:numFmt w:val="bullet"/>
        <w:lvlText w:val="Table 9-526f—"/>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8"/>
  </w:num>
  <w:num w:numId="16">
    <w:abstractNumId w:val="2"/>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ariou, Laurent">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7917"/>
    <w:rsid w:val="00007C9B"/>
    <w:rsid w:val="00013A38"/>
    <w:rsid w:val="00013F2D"/>
    <w:rsid w:val="00015EE0"/>
    <w:rsid w:val="00016100"/>
    <w:rsid w:val="00017168"/>
    <w:rsid w:val="00021324"/>
    <w:rsid w:val="000225F0"/>
    <w:rsid w:val="000229C4"/>
    <w:rsid w:val="00025D3B"/>
    <w:rsid w:val="0002651F"/>
    <w:rsid w:val="00026850"/>
    <w:rsid w:val="0002714F"/>
    <w:rsid w:val="0002756A"/>
    <w:rsid w:val="000308AB"/>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C3D"/>
    <w:rsid w:val="0006290F"/>
    <w:rsid w:val="00064A86"/>
    <w:rsid w:val="0006639B"/>
    <w:rsid w:val="00066D8A"/>
    <w:rsid w:val="00071F86"/>
    <w:rsid w:val="00072045"/>
    <w:rsid w:val="00073B29"/>
    <w:rsid w:val="00074C9D"/>
    <w:rsid w:val="00075757"/>
    <w:rsid w:val="000763E2"/>
    <w:rsid w:val="000804D5"/>
    <w:rsid w:val="000818A3"/>
    <w:rsid w:val="000845A2"/>
    <w:rsid w:val="000846C1"/>
    <w:rsid w:val="000862E6"/>
    <w:rsid w:val="00086987"/>
    <w:rsid w:val="00086BBE"/>
    <w:rsid w:val="00093ED9"/>
    <w:rsid w:val="000946B8"/>
    <w:rsid w:val="00094C78"/>
    <w:rsid w:val="000969A1"/>
    <w:rsid w:val="0009756B"/>
    <w:rsid w:val="000979D0"/>
    <w:rsid w:val="000A047D"/>
    <w:rsid w:val="000A1955"/>
    <w:rsid w:val="000A1B13"/>
    <w:rsid w:val="000A2445"/>
    <w:rsid w:val="000A2B3F"/>
    <w:rsid w:val="000A4F79"/>
    <w:rsid w:val="000A6647"/>
    <w:rsid w:val="000A6B90"/>
    <w:rsid w:val="000A6C58"/>
    <w:rsid w:val="000B2409"/>
    <w:rsid w:val="000B784B"/>
    <w:rsid w:val="000B79CD"/>
    <w:rsid w:val="000C1EEF"/>
    <w:rsid w:val="000C2EF6"/>
    <w:rsid w:val="000C4C38"/>
    <w:rsid w:val="000C5F3E"/>
    <w:rsid w:val="000D01A8"/>
    <w:rsid w:val="000D380E"/>
    <w:rsid w:val="000D5894"/>
    <w:rsid w:val="000E0050"/>
    <w:rsid w:val="000E109B"/>
    <w:rsid w:val="000E12C8"/>
    <w:rsid w:val="000E1361"/>
    <w:rsid w:val="000E233B"/>
    <w:rsid w:val="000E2CA6"/>
    <w:rsid w:val="000E3163"/>
    <w:rsid w:val="000E4DD1"/>
    <w:rsid w:val="000E6714"/>
    <w:rsid w:val="000F07B1"/>
    <w:rsid w:val="000F09C1"/>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71AF"/>
    <w:rsid w:val="00117386"/>
    <w:rsid w:val="00117CC9"/>
    <w:rsid w:val="00121B31"/>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51B2B"/>
    <w:rsid w:val="00152359"/>
    <w:rsid w:val="00155F03"/>
    <w:rsid w:val="00157AE7"/>
    <w:rsid w:val="001603D0"/>
    <w:rsid w:val="00160E79"/>
    <w:rsid w:val="001610A7"/>
    <w:rsid w:val="00162976"/>
    <w:rsid w:val="00164C75"/>
    <w:rsid w:val="001677BF"/>
    <w:rsid w:val="00167DBE"/>
    <w:rsid w:val="00170A3C"/>
    <w:rsid w:val="0017237A"/>
    <w:rsid w:val="00172F06"/>
    <w:rsid w:val="00173E5E"/>
    <w:rsid w:val="0017432E"/>
    <w:rsid w:val="001743FC"/>
    <w:rsid w:val="001747DB"/>
    <w:rsid w:val="00174EAC"/>
    <w:rsid w:val="001757F2"/>
    <w:rsid w:val="00177068"/>
    <w:rsid w:val="00180D46"/>
    <w:rsid w:val="00184827"/>
    <w:rsid w:val="00185986"/>
    <w:rsid w:val="001911EC"/>
    <w:rsid w:val="00192A58"/>
    <w:rsid w:val="00192A5B"/>
    <w:rsid w:val="00195EBE"/>
    <w:rsid w:val="001968A8"/>
    <w:rsid w:val="001A0178"/>
    <w:rsid w:val="001A0F38"/>
    <w:rsid w:val="001A1A08"/>
    <w:rsid w:val="001A25FA"/>
    <w:rsid w:val="001A51BC"/>
    <w:rsid w:val="001A5286"/>
    <w:rsid w:val="001A597C"/>
    <w:rsid w:val="001A6C05"/>
    <w:rsid w:val="001B1B49"/>
    <w:rsid w:val="001B2A31"/>
    <w:rsid w:val="001B2CC4"/>
    <w:rsid w:val="001B31A6"/>
    <w:rsid w:val="001B367B"/>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58D1"/>
    <w:rsid w:val="001D6097"/>
    <w:rsid w:val="001D723B"/>
    <w:rsid w:val="001D7BA8"/>
    <w:rsid w:val="001E048B"/>
    <w:rsid w:val="001E0ADE"/>
    <w:rsid w:val="001E1245"/>
    <w:rsid w:val="001E2B02"/>
    <w:rsid w:val="001E4107"/>
    <w:rsid w:val="001E5896"/>
    <w:rsid w:val="001E6213"/>
    <w:rsid w:val="001E768F"/>
    <w:rsid w:val="001F07B2"/>
    <w:rsid w:val="001F0DC7"/>
    <w:rsid w:val="001F10D9"/>
    <w:rsid w:val="001F1C30"/>
    <w:rsid w:val="001F4C16"/>
    <w:rsid w:val="001F546A"/>
    <w:rsid w:val="001F5B4B"/>
    <w:rsid w:val="001F711E"/>
    <w:rsid w:val="001F75A8"/>
    <w:rsid w:val="00202106"/>
    <w:rsid w:val="0020516C"/>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410DA"/>
    <w:rsid w:val="0024174B"/>
    <w:rsid w:val="00244006"/>
    <w:rsid w:val="00244CEA"/>
    <w:rsid w:val="0024525A"/>
    <w:rsid w:val="00250605"/>
    <w:rsid w:val="00250CF0"/>
    <w:rsid w:val="002545BF"/>
    <w:rsid w:val="0025518D"/>
    <w:rsid w:val="002556CC"/>
    <w:rsid w:val="0025635A"/>
    <w:rsid w:val="002578BB"/>
    <w:rsid w:val="00257D5A"/>
    <w:rsid w:val="00261602"/>
    <w:rsid w:val="00262F96"/>
    <w:rsid w:val="002633B1"/>
    <w:rsid w:val="002636BA"/>
    <w:rsid w:val="00264848"/>
    <w:rsid w:val="00264EFE"/>
    <w:rsid w:val="00264F76"/>
    <w:rsid w:val="00267CFE"/>
    <w:rsid w:val="002727FA"/>
    <w:rsid w:val="00273983"/>
    <w:rsid w:val="00275C0D"/>
    <w:rsid w:val="002769AB"/>
    <w:rsid w:val="00280D2E"/>
    <w:rsid w:val="0028235F"/>
    <w:rsid w:val="0028292F"/>
    <w:rsid w:val="0028402F"/>
    <w:rsid w:val="0028678D"/>
    <w:rsid w:val="0029020B"/>
    <w:rsid w:val="00291334"/>
    <w:rsid w:val="00291DF9"/>
    <w:rsid w:val="002929AC"/>
    <w:rsid w:val="00293A4A"/>
    <w:rsid w:val="00293F73"/>
    <w:rsid w:val="0029410C"/>
    <w:rsid w:val="00294BD0"/>
    <w:rsid w:val="0029575F"/>
    <w:rsid w:val="00297C9A"/>
    <w:rsid w:val="002A0ADD"/>
    <w:rsid w:val="002A0C93"/>
    <w:rsid w:val="002A1C7D"/>
    <w:rsid w:val="002A3512"/>
    <w:rsid w:val="002A390D"/>
    <w:rsid w:val="002A423C"/>
    <w:rsid w:val="002A54E2"/>
    <w:rsid w:val="002A7273"/>
    <w:rsid w:val="002B1A82"/>
    <w:rsid w:val="002B1B43"/>
    <w:rsid w:val="002B3890"/>
    <w:rsid w:val="002B436C"/>
    <w:rsid w:val="002B5FB2"/>
    <w:rsid w:val="002B6510"/>
    <w:rsid w:val="002B6673"/>
    <w:rsid w:val="002C24B0"/>
    <w:rsid w:val="002C522E"/>
    <w:rsid w:val="002D02D7"/>
    <w:rsid w:val="002D1BA9"/>
    <w:rsid w:val="002D2C4B"/>
    <w:rsid w:val="002D2EA5"/>
    <w:rsid w:val="002D4185"/>
    <w:rsid w:val="002D44BE"/>
    <w:rsid w:val="002D6402"/>
    <w:rsid w:val="002D6B31"/>
    <w:rsid w:val="002D6BA1"/>
    <w:rsid w:val="002D6CDB"/>
    <w:rsid w:val="002D6D2D"/>
    <w:rsid w:val="002E13B4"/>
    <w:rsid w:val="002E18D1"/>
    <w:rsid w:val="002E1D58"/>
    <w:rsid w:val="002E36EB"/>
    <w:rsid w:val="002E3800"/>
    <w:rsid w:val="002E4285"/>
    <w:rsid w:val="002E5B83"/>
    <w:rsid w:val="002E6B14"/>
    <w:rsid w:val="002E7044"/>
    <w:rsid w:val="002E7A17"/>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63FB"/>
    <w:rsid w:val="003111DF"/>
    <w:rsid w:val="003115A5"/>
    <w:rsid w:val="0031231B"/>
    <w:rsid w:val="00314DE7"/>
    <w:rsid w:val="003165E2"/>
    <w:rsid w:val="0031742F"/>
    <w:rsid w:val="003177AD"/>
    <w:rsid w:val="00320E15"/>
    <w:rsid w:val="00321A8F"/>
    <w:rsid w:val="003234A6"/>
    <w:rsid w:val="00324C83"/>
    <w:rsid w:val="00325031"/>
    <w:rsid w:val="00331E45"/>
    <w:rsid w:val="00332263"/>
    <w:rsid w:val="0033263A"/>
    <w:rsid w:val="00333DDF"/>
    <w:rsid w:val="003358E4"/>
    <w:rsid w:val="003368A8"/>
    <w:rsid w:val="003369B1"/>
    <w:rsid w:val="00336CD7"/>
    <w:rsid w:val="003414E1"/>
    <w:rsid w:val="00341C5E"/>
    <w:rsid w:val="00344903"/>
    <w:rsid w:val="00344B05"/>
    <w:rsid w:val="00346D99"/>
    <w:rsid w:val="00346FF3"/>
    <w:rsid w:val="003471BA"/>
    <w:rsid w:val="0035042C"/>
    <w:rsid w:val="00353808"/>
    <w:rsid w:val="00356FE9"/>
    <w:rsid w:val="0035725E"/>
    <w:rsid w:val="003573D5"/>
    <w:rsid w:val="00357B12"/>
    <w:rsid w:val="003607DB"/>
    <w:rsid w:val="00360ED1"/>
    <w:rsid w:val="00362D39"/>
    <w:rsid w:val="003639EB"/>
    <w:rsid w:val="003642E1"/>
    <w:rsid w:val="00365E37"/>
    <w:rsid w:val="00366056"/>
    <w:rsid w:val="003711EB"/>
    <w:rsid w:val="0037198F"/>
    <w:rsid w:val="00374DB1"/>
    <w:rsid w:val="00375D98"/>
    <w:rsid w:val="00380B99"/>
    <w:rsid w:val="003837F2"/>
    <w:rsid w:val="00383827"/>
    <w:rsid w:val="00386B58"/>
    <w:rsid w:val="00386FFB"/>
    <w:rsid w:val="00391DF8"/>
    <w:rsid w:val="003929FD"/>
    <w:rsid w:val="0039759D"/>
    <w:rsid w:val="00397A0B"/>
    <w:rsid w:val="003A0A11"/>
    <w:rsid w:val="003A1172"/>
    <w:rsid w:val="003A23BD"/>
    <w:rsid w:val="003A60F7"/>
    <w:rsid w:val="003B051C"/>
    <w:rsid w:val="003B0DBD"/>
    <w:rsid w:val="003B4F97"/>
    <w:rsid w:val="003B5CC8"/>
    <w:rsid w:val="003C1D44"/>
    <w:rsid w:val="003C3DAD"/>
    <w:rsid w:val="003C476F"/>
    <w:rsid w:val="003D0DB8"/>
    <w:rsid w:val="003D1229"/>
    <w:rsid w:val="003D1C3B"/>
    <w:rsid w:val="003D332C"/>
    <w:rsid w:val="003D5CB0"/>
    <w:rsid w:val="003E013D"/>
    <w:rsid w:val="003E01F3"/>
    <w:rsid w:val="003E2843"/>
    <w:rsid w:val="003E3832"/>
    <w:rsid w:val="003E4ABA"/>
    <w:rsid w:val="003F074F"/>
    <w:rsid w:val="003F10E4"/>
    <w:rsid w:val="003F11D9"/>
    <w:rsid w:val="003F3CC2"/>
    <w:rsid w:val="003F4755"/>
    <w:rsid w:val="003F4B3C"/>
    <w:rsid w:val="003F5E7C"/>
    <w:rsid w:val="00400645"/>
    <w:rsid w:val="00400A64"/>
    <w:rsid w:val="0040358F"/>
    <w:rsid w:val="00406E7F"/>
    <w:rsid w:val="00407470"/>
    <w:rsid w:val="0040756F"/>
    <w:rsid w:val="0041233C"/>
    <w:rsid w:val="00413373"/>
    <w:rsid w:val="00414100"/>
    <w:rsid w:val="00416503"/>
    <w:rsid w:val="0042004A"/>
    <w:rsid w:val="0042131A"/>
    <w:rsid w:val="00424D2C"/>
    <w:rsid w:val="00425B89"/>
    <w:rsid w:val="00430522"/>
    <w:rsid w:val="00432950"/>
    <w:rsid w:val="00433406"/>
    <w:rsid w:val="00433BF2"/>
    <w:rsid w:val="00434119"/>
    <w:rsid w:val="00435B8B"/>
    <w:rsid w:val="00436CF1"/>
    <w:rsid w:val="00437BE2"/>
    <w:rsid w:val="004406EA"/>
    <w:rsid w:val="00440C98"/>
    <w:rsid w:val="00442037"/>
    <w:rsid w:val="00442856"/>
    <w:rsid w:val="00443B20"/>
    <w:rsid w:val="0044570A"/>
    <w:rsid w:val="00451CDF"/>
    <w:rsid w:val="0045431C"/>
    <w:rsid w:val="00454AB3"/>
    <w:rsid w:val="004555A6"/>
    <w:rsid w:val="00455F9B"/>
    <w:rsid w:val="00456014"/>
    <w:rsid w:val="00457333"/>
    <w:rsid w:val="004574B5"/>
    <w:rsid w:val="00457797"/>
    <w:rsid w:val="00457AB0"/>
    <w:rsid w:val="004622B1"/>
    <w:rsid w:val="00463797"/>
    <w:rsid w:val="004655C4"/>
    <w:rsid w:val="00466599"/>
    <w:rsid w:val="00466ECB"/>
    <w:rsid w:val="004701F8"/>
    <w:rsid w:val="00474372"/>
    <w:rsid w:val="004754AC"/>
    <w:rsid w:val="004773F2"/>
    <w:rsid w:val="004809E5"/>
    <w:rsid w:val="00480B32"/>
    <w:rsid w:val="00482B76"/>
    <w:rsid w:val="00484D2F"/>
    <w:rsid w:val="00485F76"/>
    <w:rsid w:val="00487A30"/>
    <w:rsid w:val="00487C22"/>
    <w:rsid w:val="004916EB"/>
    <w:rsid w:val="0049281B"/>
    <w:rsid w:val="0049405F"/>
    <w:rsid w:val="004958C0"/>
    <w:rsid w:val="00496822"/>
    <w:rsid w:val="004A0148"/>
    <w:rsid w:val="004A046D"/>
    <w:rsid w:val="004A5446"/>
    <w:rsid w:val="004A5867"/>
    <w:rsid w:val="004A7932"/>
    <w:rsid w:val="004B064B"/>
    <w:rsid w:val="004B25C6"/>
    <w:rsid w:val="004B2A3C"/>
    <w:rsid w:val="004B36B2"/>
    <w:rsid w:val="004B546D"/>
    <w:rsid w:val="004B616E"/>
    <w:rsid w:val="004B64BE"/>
    <w:rsid w:val="004B7327"/>
    <w:rsid w:val="004B7979"/>
    <w:rsid w:val="004B7E51"/>
    <w:rsid w:val="004C1C53"/>
    <w:rsid w:val="004C1EFA"/>
    <w:rsid w:val="004C51D1"/>
    <w:rsid w:val="004C5993"/>
    <w:rsid w:val="004D0485"/>
    <w:rsid w:val="004D1FA6"/>
    <w:rsid w:val="004D3125"/>
    <w:rsid w:val="004D39EA"/>
    <w:rsid w:val="004D3B3F"/>
    <w:rsid w:val="004D5AF9"/>
    <w:rsid w:val="004D5D2D"/>
    <w:rsid w:val="004D5EBB"/>
    <w:rsid w:val="004D6850"/>
    <w:rsid w:val="004E0917"/>
    <w:rsid w:val="004E13CF"/>
    <w:rsid w:val="004E1DBD"/>
    <w:rsid w:val="004E3374"/>
    <w:rsid w:val="004E4B12"/>
    <w:rsid w:val="004E4ED4"/>
    <w:rsid w:val="004E5276"/>
    <w:rsid w:val="004E548C"/>
    <w:rsid w:val="004E70CC"/>
    <w:rsid w:val="004F10C4"/>
    <w:rsid w:val="004F1BAB"/>
    <w:rsid w:val="004F56A0"/>
    <w:rsid w:val="004F6745"/>
    <w:rsid w:val="0050057C"/>
    <w:rsid w:val="00501840"/>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3D51"/>
    <w:rsid w:val="005264E6"/>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C09"/>
    <w:rsid w:val="00556AB3"/>
    <w:rsid w:val="00561E78"/>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343F"/>
    <w:rsid w:val="00583917"/>
    <w:rsid w:val="00584126"/>
    <w:rsid w:val="005859F6"/>
    <w:rsid w:val="0058671F"/>
    <w:rsid w:val="0059472C"/>
    <w:rsid w:val="005979BC"/>
    <w:rsid w:val="005A0774"/>
    <w:rsid w:val="005A36B9"/>
    <w:rsid w:val="005A3CE6"/>
    <w:rsid w:val="005A5DE3"/>
    <w:rsid w:val="005A7953"/>
    <w:rsid w:val="005B02D3"/>
    <w:rsid w:val="005B23EA"/>
    <w:rsid w:val="005B33DA"/>
    <w:rsid w:val="005B341A"/>
    <w:rsid w:val="005B3884"/>
    <w:rsid w:val="005B41FC"/>
    <w:rsid w:val="005B5A9F"/>
    <w:rsid w:val="005B75E2"/>
    <w:rsid w:val="005C0EC6"/>
    <w:rsid w:val="005C11BF"/>
    <w:rsid w:val="005C1485"/>
    <w:rsid w:val="005C436B"/>
    <w:rsid w:val="005C60C1"/>
    <w:rsid w:val="005D0034"/>
    <w:rsid w:val="005D1E21"/>
    <w:rsid w:val="005D2073"/>
    <w:rsid w:val="005D5886"/>
    <w:rsid w:val="005D6C33"/>
    <w:rsid w:val="005D743B"/>
    <w:rsid w:val="005E14D1"/>
    <w:rsid w:val="005E2F43"/>
    <w:rsid w:val="005E4B9F"/>
    <w:rsid w:val="005E5B2F"/>
    <w:rsid w:val="005E77EC"/>
    <w:rsid w:val="005F3BED"/>
    <w:rsid w:val="006000E6"/>
    <w:rsid w:val="00601010"/>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B7C"/>
    <w:rsid w:val="00635BC9"/>
    <w:rsid w:val="00636C8E"/>
    <w:rsid w:val="00637908"/>
    <w:rsid w:val="00637C35"/>
    <w:rsid w:val="006429CB"/>
    <w:rsid w:val="00644578"/>
    <w:rsid w:val="0064496D"/>
    <w:rsid w:val="00644A90"/>
    <w:rsid w:val="00645B64"/>
    <w:rsid w:val="0065045C"/>
    <w:rsid w:val="00652F8C"/>
    <w:rsid w:val="006535EA"/>
    <w:rsid w:val="00653853"/>
    <w:rsid w:val="006540F7"/>
    <w:rsid w:val="00660E4B"/>
    <w:rsid w:val="00661B07"/>
    <w:rsid w:val="00661BC4"/>
    <w:rsid w:val="00661C19"/>
    <w:rsid w:val="0066471B"/>
    <w:rsid w:val="006650D0"/>
    <w:rsid w:val="00665646"/>
    <w:rsid w:val="00666CEF"/>
    <w:rsid w:val="00667C22"/>
    <w:rsid w:val="00671D22"/>
    <w:rsid w:val="00672AE1"/>
    <w:rsid w:val="0067358E"/>
    <w:rsid w:val="00674B18"/>
    <w:rsid w:val="00675C9C"/>
    <w:rsid w:val="0068017B"/>
    <w:rsid w:val="00680E7D"/>
    <w:rsid w:val="00681C5C"/>
    <w:rsid w:val="0068294F"/>
    <w:rsid w:val="006842FC"/>
    <w:rsid w:val="00684D32"/>
    <w:rsid w:val="00685A8E"/>
    <w:rsid w:val="00685F48"/>
    <w:rsid w:val="0069130A"/>
    <w:rsid w:val="0069281D"/>
    <w:rsid w:val="00695205"/>
    <w:rsid w:val="006963B9"/>
    <w:rsid w:val="006A2103"/>
    <w:rsid w:val="006A21ED"/>
    <w:rsid w:val="006A4C8B"/>
    <w:rsid w:val="006A701A"/>
    <w:rsid w:val="006B01D7"/>
    <w:rsid w:val="006B1585"/>
    <w:rsid w:val="006B3970"/>
    <w:rsid w:val="006B39E0"/>
    <w:rsid w:val="006B51DC"/>
    <w:rsid w:val="006B5430"/>
    <w:rsid w:val="006B63E7"/>
    <w:rsid w:val="006B64EF"/>
    <w:rsid w:val="006B7CA1"/>
    <w:rsid w:val="006C05CC"/>
    <w:rsid w:val="006C0727"/>
    <w:rsid w:val="006C0BA7"/>
    <w:rsid w:val="006C166A"/>
    <w:rsid w:val="006C1B47"/>
    <w:rsid w:val="006C2119"/>
    <w:rsid w:val="006C319D"/>
    <w:rsid w:val="006C3401"/>
    <w:rsid w:val="006C4C3A"/>
    <w:rsid w:val="006C5602"/>
    <w:rsid w:val="006C6A2E"/>
    <w:rsid w:val="006C720C"/>
    <w:rsid w:val="006D030A"/>
    <w:rsid w:val="006D633C"/>
    <w:rsid w:val="006D7079"/>
    <w:rsid w:val="006D7843"/>
    <w:rsid w:val="006E145F"/>
    <w:rsid w:val="006E3E56"/>
    <w:rsid w:val="006E3FDC"/>
    <w:rsid w:val="006E4DDB"/>
    <w:rsid w:val="006F318D"/>
    <w:rsid w:val="006F523F"/>
    <w:rsid w:val="006F62ED"/>
    <w:rsid w:val="00701F7D"/>
    <w:rsid w:val="007039C3"/>
    <w:rsid w:val="0070423B"/>
    <w:rsid w:val="007109B4"/>
    <w:rsid w:val="00710F1C"/>
    <w:rsid w:val="007113CD"/>
    <w:rsid w:val="00711AE2"/>
    <w:rsid w:val="007123FC"/>
    <w:rsid w:val="007147DC"/>
    <w:rsid w:val="00715DA2"/>
    <w:rsid w:val="0071740E"/>
    <w:rsid w:val="00721C89"/>
    <w:rsid w:val="0072297D"/>
    <w:rsid w:val="00725509"/>
    <w:rsid w:val="0072649D"/>
    <w:rsid w:val="007276A3"/>
    <w:rsid w:val="00730E97"/>
    <w:rsid w:val="00732253"/>
    <w:rsid w:val="00732A57"/>
    <w:rsid w:val="00733302"/>
    <w:rsid w:val="0073367B"/>
    <w:rsid w:val="00735672"/>
    <w:rsid w:val="00736762"/>
    <w:rsid w:val="00736FFD"/>
    <w:rsid w:val="00737461"/>
    <w:rsid w:val="00740BF0"/>
    <w:rsid w:val="00744990"/>
    <w:rsid w:val="0074755A"/>
    <w:rsid w:val="00750393"/>
    <w:rsid w:val="007503F5"/>
    <w:rsid w:val="00752005"/>
    <w:rsid w:val="0075228C"/>
    <w:rsid w:val="0075351A"/>
    <w:rsid w:val="00753D2E"/>
    <w:rsid w:val="00753E18"/>
    <w:rsid w:val="007541F8"/>
    <w:rsid w:val="00754351"/>
    <w:rsid w:val="0075470F"/>
    <w:rsid w:val="0075572C"/>
    <w:rsid w:val="007563B3"/>
    <w:rsid w:val="00756BAF"/>
    <w:rsid w:val="00761ADC"/>
    <w:rsid w:val="007643A2"/>
    <w:rsid w:val="007646DE"/>
    <w:rsid w:val="00766BE1"/>
    <w:rsid w:val="00767C0C"/>
    <w:rsid w:val="00770572"/>
    <w:rsid w:val="00775643"/>
    <w:rsid w:val="00776263"/>
    <w:rsid w:val="00783913"/>
    <w:rsid w:val="0078553D"/>
    <w:rsid w:val="007870BF"/>
    <w:rsid w:val="00787930"/>
    <w:rsid w:val="00791E38"/>
    <w:rsid w:val="0079279A"/>
    <w:rsid w:val="00792F55"/>
    <w:rsid w:val="0079306F"/>
    <w:rsid w:val="00796DAE"/>
    <w:rsid w:val="007A1C50"/>
    <w:rsid w:val="007A3B91"/>
    <w:rsid w:val="007A3F63"/>
    <w:rsid w:val="007A4991"/>
    <w:rsid w:val="007A4C75"/>
    <w:rsid w:val="007A6CEE"/>
    <w:rsid w:val="007A761B"/>
    <w:rsid w:val="007B12CE"/>
    <w:rsid w:val="007B1F75"/>
    <w:rsid w:val="007B4D64"/>
    <w:rsid w:val="007B600D"/>
    <w:rsid w:val="007C0811"/>
    <w:rsid w:val="007C0CF5"/>
    <w:rsid w:val="007C19F6"/>
    <w:rsid w:val="007C25D1"/>
    <w:rsid w:val="007C2C14"/>
    <w:rsid w:val="007C5A1F"/>
    <w:rsid w:val="007C6872"/>
    <w:rsid w:val="007C7BDC"/>
    <w:rsid w:val="007D0610"/>
    <w:rsid w:val="007D0688"/>
    <w:rsid w:val="007D2973"/>
    <w:rsid w:val="007D4358"/>
    <w:rsid w:val="007D5244"/>
    <w:rsid w:val="007D6AB0"/>
    <w:rsid w:val="007D784F"/>
    <w:rsid w:val="007E0347"/>
    <w:rsid w:val="007E0666"/>
    <w:rsid w:val="007E19F4"/>
    <w:rsid w:val="007E41B4"/>
    <w:rsid w:val="007E52CB"/>
    <w:rsid w:val="007E71CA"/>
    <w:rsid w:val="007F3D4D"/>
    <w:rsid w:val="007F4A0F"/>
    <w:rsid w:val="007F5A40"/>
    <w:rsid w:val="007F63D3"/>
    <w:rsid w:val="007F66C2"/>
    <w:rsid w:val="007F7304"/>
    <w:rsid w:val="007F73CC"/>
    <w:rsid w:val="0080013D"/>
    <w:rsid w:val="008002E6"/>
    <w:rsid w:val="008005B2"/>
    <w:rsid w:val="00800678"/>
    <w:rsid w:val="00801480"/>
    <w:rsid w:val="00802890"/>
    <w:rsid w:val="008049D7"/>
    <w:rsid w:val="00805182"/>
    <w:rsid w:val="00805475"/>
    <w:rsid w:val="00807DDE"/>
    <w:rsid w:val="00811660"/>
    <w:rsid w:val="008130FD"/>
    <w:rsid w:val="008143C4"/>
    <w:rsid w:val="00814BE2"/>
    <w:rsid w:val="00817362"/>
    <w:rsid w:val="0081797D"/>
    <w:rsid w:val="008202C1"/>
    <w:rsid w:val="008206D3"/>
    <w:rsid w:val="0082074F"/>
    <w:rsid w:val="00825549"/>
    <w:rsid w:val="00827743"/>
    <w:rsid w:val="0083034E"/>
    <w:rsid w:val="00836D3B"/>
    <w:rsid w:val="008401D9"/>
    <w:rsid w:val="00842B40"/>
    <w:rsid w:val="0084628F"/>
    <w:rsid w:val="008463AD"/>
    <w:rsid w:val="00846784"/>
    <w:rsid w:val="00847D95"/>
    <w:rsid w:val="00851917"/>
    <w:rsid w:val="00852179"/>
    <w:rsid w:val="0085294B"/>
    <w:rsid w:val="00852ED6"/>
    <w:rsid w:val="00855066"/>
    <w:rsid w:val="00855D2D"/>
    <w:rsid w:val="008561CA"/>
    <w:rsid w:val="00860397"/>
    <w:rsid w:val="008617AA"/>
    <w:rsid w:val="00863195"/>
    <w:rsid w:val="008676A5"/>
    <w:rsid w:val="00870CA4"/>
    <w:rsid w:val="00870FD9"/>
    <w:rsid w:val="00872093"/>
    <w:rsid w:val="008727C8"/>
    <w:rsid w:val="008728C0"/>
    <w:rsid w:val="00875B30"/>
    <w:rsid w:val="00877E77"/>
    <w:rsid w:val="00880678"/>
    <w:rsid w:val="00881494"/>
    <w:rsid w:val="0088556F"/>
    <w:rsid w:val="0088560D"/>
    <w:rsid w:val="0089041F"/>
    <w:rsid w:val="00892294"/>
    <w:rsid w:val="00892C49"/>
    <w:rsid w:val="008961B6"/>
    <w:rsid w:val="008966CB"/>
    <w:rsid w:val="0089696C"/>
    <w:rsid w:val="00897087"/>
    <w:rsid w:val="008A003F"/>
    <w:rsid w:val="008A08E1"/>
    <w:rsid w:val="008A0F62"/>
    <w:rsid w:val="008A1939"/>
    <w:rsid w:val="008A717F"/>
    <w:rsid w:val="008B01A0"/>
    <w:rsid w:val="008B204C"/>
    <w:rsid w:val="008B3C1E"/>
    <w:rsid w:val="008C00F5"/>
    <w:rsid w:val="008C1AB0"/>
    <w:rsid w:val="008C42D6"/>
    <w:rsid w:val="008C4508"/>
    <w:rsid w:val="008D0042"/>
    <w:rsid w:val="008D029C"/>
    <w:rsid w:val="008D081F"/>
    <w:rsid w:val="008D085C"/>
    <w:rsid w:val="008D12B5"/>
    <w:rsid w:val="008D2869"/>
    <w:rsid w:val="008D716F"/>
    <w:rsid w:val="008E1AA4"/>
    <w:rsid w:val="008E3151"/>
    <w:rsid w:val="008E3855"/>
    <w:rsid w:val="008E4DA6"/>
    <w:rsid w:val="008E6C62"/>
    <w:rsid w:val="008E6CB5"/>
    <w:rsid w:val="008E77FB"/>
    <w:rsid w:val="008E7B8B"/>
    <w:rsid w:val="008F254D"/>
    <w:rsid w:val="008F2B43"/>
    <w:rsid w:val="008F3AF0"/>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7C91"/>
    <w:rsid w:val="00922D4C"/>
    <w:rsid w:val="009230B1"/>
    <w:rsid w:val="00923796"/>
    <w:rsid w:val="009243BB"/>
    <w:rsid w:val="00924661"/>
    <w:rsid w:val="00924DDD"/>
    <w:rsid w:val="009267D1"/>
    <w:rsid w:val="00926D2D"/>
    <w:rsid w:val="00927569"/>
    <w:rsid w:val="00930D15"/>
    <w:rsid w:val="00931D42"/>
    <w:rsid w:val="00933C84"/>
    <w:rsid w:val="00934DEF"/>
    <w:rsid w:val="0093524C"/>
    <w:rsid w:val="009352C6"/>
    <w:rsid w:val="009376B5"/>
    <w:rsid w:val="00940284"/>
    <w:rsid w:val="00942A4D"/>
    <w:rsid w:val="0094301D"/>
    <w:rsid w:val="00943A55"/>
    <w:rsid w:val="009458AA"/>
    <w:rsid w:val="00947237"/>
    <w:rsid w:val="00950CA3"/>
    <w:rsid w:val="0095278A"/>
    <w:rsid w:val="00952C94"/>
    <w:rsid w:val="00955397"/>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6D68"/>
    <w:rsid w:val="00977FA9"/>
    <w:rsid w:val="009801D5"/>
    <w:rsid w:val="009804D4"/>
    <w:rsid w:val="00982161"/>
    <w:rsid w:val="00983EB7"/>
    <w:rsid w:val="00984B9F"/>
    <w:rsid w:val="009867FE"/>
    <w:rsid w:val="00987FB8"/>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5B5F"/>
    <w:rsid w:val="009C04C4"/>
    <w:rsid w:val="009C09C6"/>
    <w:rsid w:val="009C15C2"/>
    <w:rsid w:val="009C35D2"/>
    <w:rsid w:val="009C486D"/>
    <w:rsid w:val="009C56EC"/>
    <w:rsid w:val="009D0604"/>
    <w:rsid w:val="009D13E3"/>
    <w:rsid w:val="009D3C3E"/>
    <w:rsid w:val="009D4700"/>
    <w:rsid w:val="009D6187"/>
    <w:rsid w:val="009D6746"/>
    <w:rsid w:val="009E0773"/>
    <w:rsid w:val="009E244A"/>
    <w:rsid w:val="009E41D4"/>
    <w:rsid w:val="009E4CC3"/>
    <w:rsid w:val="009E56E1"/>
    <w:rsid w:val="009E6AF6"/>
    <w:rsid w:val="009E7B1A"/>
    <w:rsid w:val="009F2A10"/>
    <w:rsid w:val="009F2FBC"/>
    <w:rsid w:val="009F37EE"/>
    <w:rsid w:val="009F38E1"/>
    <w:rsid w:val="009F4C4A"/>
    <w:rsid w:val="00A0210A"/>
    <w:rsid w:val="00A0245C"/>
    <w:rsid w:val="00A025C8"/>
    <w:rsid w:val="00A027CE"/>
    <w:rsid w:val="00A070B3"/>
    <w:rsid w:val="00A07CF4"/>
    <w:rsid w:val="00A101F9"/>
    <w:rsid w:val="00A103CD"/>
    <w:rsid w:val="00A141E0"/>
    <w:rsid w:val="00A17E70"/>
    <w:rsid w:val="00A2328B"/>
    <w:rsid w:val="00A24DFC"/>
    <w:rsid w:val="00A26D93"/>
    <w:rsid w:val="00A27594"/>
    <w:rsid w:val="00A31489"/>
    <w:rsid w:val="00A31AB1"/>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BCF"/>
    <w:rsid w:val="00A51E06"/>
    <w:rsid w:val="00A54157"/>
    <w:rsid w:val="00A5580F"/>
    <w:rsid w:val="00A560CD"/>
    <w:rsid w:val="00A57EA7"/>
    <w:rsid w:val="00A60D71"/>
    <w:rsid w:val="00A610D6"/>
    <w:rsid w:val="00A61652"/>
    <w:rsid w:val="00A62EDA"/>
    <w:rsid w:val="00A636F8"/>
    <w:rsid w:val="00A65C3B"/>
    <w:rsid w:val="00A70E98"/>
    <w:rsid w:val="00A720B0"/>
    <w:rsid w:val="00A745E1"/>
    <w:rsid w:val="00A75918"/>
    <w:rsid w:val="00A83121"/>
    <w:rsid w:val="00A85D27"/>
    <w:rsid w:val="00A86621"/>
    <w:rsid w:val="00A9130D"/>
    <w:rsid w:val="00A92B13"/>
    <w:rsid w:val="00A933DD"/>
    <w:rsid w:val="00A95B70"/>
    <w:rsid w:val="00A96FB0"/>
    <w:rsid w:val="00AA0E90"/>
    <w:rsid w:val="00AA136D"/>
    <w:rsid w:val="00AA18C3"/>
    <w:rsid w:val="00AA427C"/>
    <w:rsid w:val="00AA5125"/>
    <w:rsid w:val="00AA56F8"/>
    <w:rsid w:val="00AA716D"/>
    <w:rsid w:val="00AB0163"/>
    <w:rsid w:val="00AB0ECB"/>
    <w:rsid w:val="00AB2177"/>
    <w:rsid w:val="00AB2A02"/>
    <w:rsid w:val="00AB2FAB"/>
    <w:rsid w:val="00AB44BA"/>
    <w:rsid w:val="00AB4E6E"/>
    <w:rsid w:val="00AB696C"/>
    <w:rsid w:val="00AC03FE"/>
    <w:rsid w:val="00AC14EC"/>
    <w:rsid w:val="00AC2141"/>
    <w:rsid w:val="00AC235A"/>
    <w:rsid w:val="00AC304B"/>
    <w:rsid w:val="00AC328B"/>
    <w:rsid w:val="00AC3FDA"/>
    <w:rsid w:val="00AC4011"/>
    <w:rsid w:val="00AC4710"/>
    <w:rsid w:val="00AC4DDB"/>
    <w:rsid w:val="00AC55C4"/>
    <w:rsid w:val="00AC5A1F"/>
    <w:rsid w:val="00AC5FE7"/>
    <w:rsid w:val="00AC62A3"/>
    <w:rsid w:val="00AC7AA6"/>
    <w:rsid w:val="00AD1EB2"/>
    <w:rsid w:val="00AD3256"/>
    <w:rsid w:val="00AD47E9"/>
    <w:rsid w:val="00AD76AA"/>
    <w:rsid w:val="00AE06E9"/>
    <w:rsid w:val="00AE0E63"/>
    <w:rsid w:val="00AE1931"/>
    <w:rsid w:val="00AE1989"/>
    <w:rsid w:val="00AE1ABA"/>
    <w:rsid w:val="00AE315F"/>
    <w:rsid w:val="00AE6FCA"/>
    <w:rsid w:val="00AE7053"/>
    <w:rsid w:val="00AF0BB6"/>
    <w:rsid w:val="00AF0FA4"/>
    <w:rsid w:val="00AF3DA3"/>
    <w:rsid w:val="00AF5BF3"/>
    <w:rsid w:val="00AF70AD"/>
    <w:rsid w:val="00AF7BE7"/>
    <w:rsid w:val="00B01931"/>
    <w:rsid w:val="00B01AFD"/>
    <w:rsid w:val="00B05E8D"/>
    <w:rsid w:val="00B0665C"/>
    <w:rsid w:val="00B07675"/>
    <w:rsid w:val="00B12332"/>
    <w:rsid w:val="00B12933"/>
    <w:rsid w:val="00B157C7"/>
    <w:rsid w:val="00B178EF"/>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974"/>
    <w:rsid w:val="00B36CD5"/>
    <w:rsid w:val="00B37B67"/>
    <w:rsid w:val="00B40558"/>
    <w:rsid w:val="00B41458"/>
    <w:rsid w:val="00B42CDC"/>
    <w:rsid w:val="00B438BB"/>
    <w:rsid w:val="00B46660"/>
    <w:rsid w:val="00B556C7"/>
    <w:rsid w:val="00B56119"/>
    <w:rsid w:val="00B565FF"/>
    <w:rsid w:val="00B57844"/>
    <w:rsid w:val="00B57879"/>
    <w:rsid w:val="00B57890"/>
    <w:rsid w:val="00B60DEC"/>
    <w:rsid w:val="00B630EE"/>
    <w:rsid w:val="00B631B4"/>
    <w:rsid w:val="00B63F27"/>
    <w:rsid w:val="00B63F6D"/>
    <w:rsid w:val="00B6527E"/>
    <w:rsid w:val="00B65C3E"/>
    <w:rsid w:val="00B66E10"/>
    <w:rsid w:val="00B70A24"/>
    <w:rsid w:val="00B70EBF"/>
    <w:rsid w:val="00B721B3"/>
    <w:rsid w:val="00B72971"/>
    <w:rsid w:val="00B729CF"/>
    <w:rsid w:val="00B72C5C"/>
    <w:rsid w:val="00B73977"/>
    <w:rsid w:val="00B73A69"/>
    <w:rsid w:val="00B73CCE"/>
    <w:rsid w:val="00B75D51"/>
    <w:rsid w:val="00B809CD"/>
    <w:rsid w:val="00B81F88"/>
    <w:rsid w:val="00B83DF4"/>
    <w:rsid w:val="00B846DE"/>
    <w:rsid w:val="00B8555D"/>
    <w:rsid w:val="00B87610"/>
    <w:rsid w:val="00B917AB"/>
    <w:rsid w:val="00B91A6A"/>
    <w:rsid w:val="00B91F88"/>
    <w:rsid w:val="00B94F95"/>
    <w:rsid w:val="00B95121"/>
    <w:rsid w:val="00B968E0"/>
    <w:rsid w:val="00BA4084"/>
    <w:rsid w:val="00BA78A5"/>
    <w:rsid w:val="00BB08D8"/>
    <w:rsid w:val="00BB0981"/>
    <w:rsid w:val="00BB1AC6"/>
    <w:rsid w:val="00BB62E4"/>
    <w:rsid w:val="00BB7243"/>
    <w:rsid w:val="00BC1B4B"/>
    <w:rsid w:val="00BC2F5D"/>
    <w:rsid w:val="00BC477F"/>
    <w:rsid w:val="00BC4A77"/>
    <w:rsid w:val="00BC5C20"/>
    <w:rsid w:val="00BC668A"/>
    <w:rsid w:val="00BC6CED"/>
    <w:rsid w:val="00BC73F5"/>
    <w:rsid w:val="00BC7917"/>
    <w:rsid w:val="00BD15F5"/>
    <w:rsid w:val="00BD223A"/>
    <w:rsid w:val="00BD3F44"/>
    <w:rsid w:val="00BD45DA"/>
    <w:rsid w:val="00BD47C6"/>
    <w:rsid w:val="00BD4BBB"/>
    <w:rsid w:val="00BD5501"/>
    <w:rsid w:val="00BD55C0"/>
    <w:rsid w:val="00BD582C"/>
    <w:rsid w:val="00BE137F"/>
    <w:rsid w:val="00BE28DB"/>
    <w:rsid w:val="00BE3F01"/>
    <w:rsid w:val="00BE3F43"/>
    <w:rsid w:val="00BE68C2"/>
    <w:rsid w:val="00BF0445"/>
    <w:rsid w:val="00BF2348"/>
    <w:rsid w:val="00BF2A2B"/>
    <w:rsid w:val="00BF32E4"/>
    <w:rsid w:val="00BF6B6F"/>
    <w:rsid w:val="00BF6FFD"/>
    <w:rsid w:val="00BF7D69"/>
    <w:rsid w:val="00C01A9F"/>
    <w:rsid w:val="00C10B72"/>
    <w:rsid w:val="00C126CD"/>
    <w:rsid w:val="00C14144"/>
    <w:rsid w:val="00C142AD"/>
    <w:rsid w:val="00C143E1"/>
    <w:rsid w:val="00C16234"/>
    <w:rsid w:val="00C16999"/>
    <w:rsid w:val="00C2383C"/>
    <w:rsid w:val="00C24F87"/>
    <w:rsid w:val="00C27770"/>
    <w:rsid w:val="00C30506"/>
    <w:rsid w:val="00C3404B"/>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3DF6"/>
    <w:rsid w:val="00C63EC4"/>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8B8"/>
    <w:rsid w:val="00C86A17"/>
    <w:rsid w:val="00C86DAD"/>
    <w:rsid w:val="00C91B69"/>
    <w:rsid w:val="00C93286"/>
    <w:rsid w:val="00C96A1A"/>
    <w:rsid w:val="00CA028E"/>
    <w:rsid w:val="00CA09B2"/>
    <w:rsid w:val="00CA0A57"/>
    <w:rsid w:val="00CA7DB5"/>
    <w:rsid w:val="00CB0A42"/>
    <w:rsid w:val="00CB3FCB"/>
    <w:rsid w:val="00CB50CE"/>
    <w:rsid w:val="00CB5B4E"/>
    <w:rsid w:val="00CB7359"/>
    <w:rsid w:val="00CB75C5"/>
    <w:rsid w:val="00CC0162"/>
    <w:rsid w:val="00CC022E"/>
    <w:rsid w:val="00CC1CA8"/>
    <w:rsid w:val="00CC2B29"/>
    <w:rsid w:val="00CC3C8B"/>
    <w:rsid w:val="00CC652F"/>
    <w:rsid w:val="00CC6C51"/>
    <w:rsid w:val="00CC72A5"/>
    <w:rsid w:val="00CD0259"/>
    <w:rsid w:val="00CD19D7"/>
    <w:rsid w:val="00CD264E"/>
    <w:rsid w:val="00CD4ACC"/>
    <w:rsid w:val="00CD51FC"/>
    <w:rsid w:val="00CD568A"/>
    <w:rsid w:val="00CD5A84"/>
    <w:rsid w:val="00CD5B7F"/>
    <w:rsid w:val="00CD6382"/>
    <w:rsid w:val="00CD64CE"/>
    <w:rsid w:val="00CD658E"/>
    <w:rsid w:val="00CD7892"/>
    <w:rsid w:val="00CE10E9"/>
    <w:rsid w:val="00CE1444"/>
    <w:rsid w:val="00CE5032"/>
    <w:rsid w:val="00CE614F"/>
    <w:rsid w:val="00CE6972"/>
    <w:rsid w:val="00CE7016"/>
    <w:rsid w:val="00CF1147"/>
    <w:rsid w:val="00CF1270"/>
    <w:rsid w:val="00CF1DF8"/>
    <w:rsid w:val="00CF4970"/>
    <w:rsid w:val="00CF6B83"/>
    <w:rsid w:val="00D02630"/>
    <w:rsid w:val="00D06A2B"/>
    <w:rsid w:val="00D1060A"/>
    <w:rsid w:val="00D11103"/>
    <w:rsid w:val="00D112FD"/>
    <w:rsid w:val="00D1138B"/>
    <w:rsid w:val="00D12945"/>
    <w:rsid w:val="00D1700E"/>
    <w:rsid w:val="00D218DD"/>
    <w:rsid w:val="00D229B8"/>
    <w:rsid w:val="00D240FC"/>
    <w:rsid w:val="00D243F7"/>
    <w:rsid w:val="00D245CB"/>
    <w:rsid w:val="00D34373"/>
    <w:rsid w:val="00D34C02"/>
    <w:rsid w:val="00D366CB"/>
    <w:rsid w:val="00D42851"/>
    <w:rsid w:val="00D432E8"/>
    <w:rsid w:val="00D43DF0"/>
    <w:rsid w:val="00D46B3B"/>
    <w:rsid w:val="00D5157F"/>
    <w:rsid w:val="00D53DBA"/>
    <w:rsid w:val="00D57696"/>
    <w:rsid w:val="00D57B6C"/>
    <w:rsid w:val="00D57F5C"/>
    <w:rsid w:val="00D6056D"/>
    <w:rsid w:val="00D60FE6"/>
    <w:rsid w:val="00D61EE3"/>
    <w:rsid w:val="00D63C8C"/>
    <w:rsid w:val="00D6751B"/>
    <w:rsid w:val="00D67D45"/>
    <w:rsid w:val="00D7158F"/>
    <w:rsid w:val="00D7330F"/>
    <w:rsid w:val="00D75714"/>
    <w:rsid w:val="00D81227"/>
    <w:rsid w:val="00D81C18"/>
    <w:rsid w:val="00D83001"/>
    <w:rsid w:val="00D833A0"/>
    <w:rsid w:val="00D84DF3"/>
    <w:rsid w:val="00D86006"/>
    <w:rsid w:val="00D871B0"/>
    <w:rsid w:val="00D87ACB"/>
    <w:rsid w:val="00D90ED4"/>
    <w:rsid w:val="00D945FD"/>
    <w:rsid w:val="00D94C15"/>
    <w:rsid w:val="00D94E00"/>
    <w:rsid w:val="00D9717C"/>
    <w:rsid w:val="00D97775"/>
    <w:rsid w:val="00DA0560"/>
    <w:rsid w:val="00DA0858"/>
    <w:rsid w:val="00DA12A2"/>
    <w:rsid w:val="00DA15D5"/>
    <w:rsid w:val="00DA1A86"/>
    <w:rsid w:val="00DA3D1B"/>
    <w:rsid w:val="00DA45CB"/>
    <w:rsid w:val="00DB2405"/>
    <w:rsid w:val="00DB2CF8"/>
    <w:rsid w:val="00DB463B"/>
    <w:rsid w:val="00DB5A17"/>
    <w:rsid w:val="00DB5DF0"/>
    <w:rsid w:val="00DB7CF9"/>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6B6"/>
    <w:rsid w:val="00DE5798"/>
    <w:rsid w:val="00DE6A26"/>
    <w:rsid w:val="00DF15DA"/>
    <w:rsid w:val="00DF1971"/>
    <w:rsid w:val="00DF3474"/>
    <w:rsid w:val="00DF5931"/>
    <w:rsid w:val="00E00505"/>
    <w:rsid w:val="00E005FB"/>
    <w:rsid w:val="00E0170E"/>
    <w:rsid w:val="00E023A9"/>
    <w:rsid w:val="00E037D2"/>
    <w:rsid w:val="00E04941"/>
    <w:rsid w:val="00E05A5C"/>
    <w:rsid w:val="00E06D40"/>
    <w:rsid w:val="00E07BB6"/>
    <w:rsid w:val="00E10414"/>
    <w:rsid w:val="00E10CAA"/>
    <w:rsid w:val="00E13124"/>
    <w:rsid w:val="00E13A7D"/>
    <w:rsid w:val="00E13F8F"/>
    <w:rsid w:val="00E1440D"/>
    <w:rsid w:val="00E14743"/>
    <w:rsid w:val="00E1485D"/>
    <w:rsid w:val="00E15482"/>
    <w:rsid w:val="00E2074D"/>
    <w:rsid w:val="00E22591"/>
    <w:rsid w:val="00E237BE"/>
    <w:rsid w:val="00E247F3"/>
    <w:rsid w:val="00E25F1F"/>
    <w:rsid w:val="00E3115F"/>
    <w:rsid w:val="00E35367"/>
    <w:rsid w:val="00E37F19"/>
    <w:rsid w:val="00E4127C"/>
    <w:rsid w:val="00E423DE"/>
    <w:rsid w:val="00E427B6"/>
    <w:rsid w:val="00E431C1"/>
    <w:rsid w:val="00E52DD6"/>
    <w:rsid w:val="00E53D8C"/>
    <w:rsid w:val="00E543CC"/>
    <w:rsid w:val="00E55F51"/>
    <w:rsid w:val="00E56331"/>
    <w:rsid w:val="00E56F0D"/>
    <w:rsid w:val="00E60231"/>
    <w:rsid w:val="00E60ED9"/>
    <w:rsid w:val="00E70342"/>
    <w:rsid w:val="00E7149A"/>
    <w:rsid w:val="00E71DC3"/>
    <w:rsid w:val="00E72A24"/>
    <w:rsid w:val="00E73731"/>
    <w:rsid w:val="00E73DC3"/>
    <w:rsid w:val="00E767B3"/>
    <w:rsid w:val="00E77301"/>
    <w:rsid w:val="00E773D3"/>
    <w:rsid w:val="00E808E1"/>
    <w:rsid w:val="00E85423"/>
    <w:rsid w:val="00E8561E"/>
    <w:rsid w:val="00E85DF8"/>
    <w:rsid w:val="00E85E19"/>
    <w:rsid w:val="00E866B3"/>
    <w:rsid w:val="00E86A59"/>
    <w:rsid w:val="00E92107"/>
    <w:rsid w:val="00E92D8B"/>
    <w:rsid w:val="00E95D56"/>
    <w:rsid w:val="00EA07D3"/>
    <w:rsid w:val="00EA251D"/>
    <w:rsid w:val="00EA30C4"/>
    <w:rsid w:val="00EA35AD"/>
    <w:rsid w:val="00EA49DB"/>
    <w:rsid w:val="00EA4CF9"/>
    <w:rsid w:val="00EA515B"/>
    <w:rsid w:val="00EA55C4"/>
    <w:rsid w:val="00EA56C5"/>
    <w:rsid w:val="00EB33AE"/>
    <w:rsid w:val="00EB4E97"/>
    <w:rsid w:val="00EC3BA9"/>
    <w:rsid w:val="00EC3DC9"/>
    <w:rsid w:val="00EC51F8"/>
    <w:rsid w:val="00EC58FA"/>
    <w:rsid w:val="00ED2CB3"/>
    <w:rsid w:val="00ED4441"/>
    <w:rsid w:val="00ED5397"/>
    <w:rsid w:val="00ED6BE7"/>
    <w:rsid w:val="00ED79C2"/>
    <w:rsid w:val="00EE2E31"/>
    <w:rsid w:val="00EE2F0A"/>
    <w:rsid w:val="00EE2FC8"/>
    <w:rsid w:val="00EE7C6C"/>
    <w:rsid w:val="00EF0C81"/>
    <w:rsid w:val="00EF1602"/>
    <w:rsid w:val="00EF1D98"/>
    <w:rsid w:val="00EF4421"/>
    <w:rsid w:val="00EF4F00"/>
    <w:rsid w:val="00F00699"/>
    <w:rsid w:val="00F02E6D"/>
    <w:rsid w:val="00F04F58"/>
    <w:rsid w:val="00F04FA0"/>
    <w:rsid w:val="00F0657E"/>
    <w:rsid w:val="00F10556"/>
    <w:rsid w:val="00F1055C"/>
    <w:rsid w:val="00F105AC"/>
    <w:rsid w:val="00F10D50"/>
    <w:rsid w:val="00F10D5F"/>
    <w:rsid w:val="00F118F6"/>
    <w:rsid w:val="00F12826"/>
    <w:rsid w:val="00F15498"/>
    <w:rsid w:val="00F154DD"/>
    <w:rsid w:val="00F16447"/>
    <w:rsid w:val="00F16FE1"/>
    <w:rsid w:val="00F174C8"/>
    <w:rsid w:val="00F275D5"/>
    <w:rsid w:val="00F32C15"/>
    <w:rsid w:val="00F3394F"/>
    <w:rsid w:val="00F34C32"/>
    <w:rsid w:val="00F35B11"/>
    <w:rsid w:val="00F40440"/>
    <w:rsid w:val="00F4118F"/>
    <w:rsid w:val="00F41944"/>
    <w:rsid w:val="00F4259B"/>
    <w:rsid w:val="00F43E08"/>
    <w:rsid w:val="00F44F02"/>
    <w:rsid w:val="00F45376"/>
    <w:rsid w:val="00F463A9"/>
    <w:rsid w:val="00F525CC"/>
    <w:rsid w:val="00F54059"/>
    <w:rsid w:val="00F54FFC"/>
    <w:rsid w:val="00F5569D"/>
    <w:rsid w:val="00F56DA7"/>
    <w:rsid w:val="00F60E4B"/>
    <w:rsid w:val="00F617F8"/>
    <w:rsid w:val="00F623D7"/>
    <w:rsid w:val="00F63436"/>
    <w:rsid w:val="00F6368B"/>
    <w:rsid w:val="00F63D61"/>
    <w:rsid w:val="00F65419"/>
    <w:rsid w:val="00F662E7"/>
    <w:rsid w:val="00F670DA"/>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67E2"/>
    <w:rsid w:val="00FA7007"/>
    <w:rsid w:val="00FA7958"/>
    <w:rsid w:val="00FB0CDC"/>
    <w:rsid w:val="00FB131D"/>
    <w:rsid w:val="00FB1663"/>
    <w:rsid w:val="00FB2A39"/>
    <w:rsid w:val="00FB6463"/>
    <w:rsid w:val="00FB7AED"/>
    <w:rsid w:val="00FC0792"/>
    <w:rsid w:val="00FC707A"/>
    <w:rsid w:val="00FC742D"/>
    <w:rsid w:val="00FD072A"/>
    <w:rsid w:val="00FD0AA2"/>
    <w:rsid w:val="00FD16C8"/>
    <w:rsid w:val="00FD217F"/>
    <w:rsid w:val="00FD2B81"/>
    <w:rsid w:val="00FD3534"/>
    <w:rsid w:val="00FD4359"/>
    <w:rsid w:val="00FD46FD"/>
    <w:rsid w:val="00FD63D0"/>
    <w:rsid w:val="00FD709D"/>
    <w:rsid w:val="00FE0D53"/>
    <w:rsid w:val="00FE3BDB"/>
    <w:rsid w:val="00FE5850"/>
    <w:rsid w:val="00FE7E82"/>
    <w:rsid w:val="00FF0336"/>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13445504">
      <w:bodyDiv w:val="1"/>
      <w:marLeft w:val="0"/>
      <w:marRight w:val="0"/>
      <w:marTop w:val="0"/>
      <w:marBottom w:val="0"/>
      <w:divBdr>
        <w:top w:val="none" w:sz="0" w:space="0" w:color="auto"/>
        <w:left w:val="none" w:sz="0" w:space="0" w:color="auto"/>
        <w:bottom w:val="none" w:sz="0" w:space="0" w:color="auto"/>
        <w:right w:val="none" w:sz="0" w:space="0" w:color="auto"/>
      </w:divBdr>
      <w:divsChild>
        <w:div w:id="1636787093">
          <w:marLeft w:val="1166"/>
          <w:marRight w:val="0"/>
          <w:marTop w:val="100"/>
          <w:marBottom w:val="0"/>
          <w:divBdr>
            <w:top w:val="none" w:sz="0" w:space="0" w:color="auto"/>
            <w:left w:val="none" w:sz="0" w:space="0" w:color="auto"/>
            <w:bottom w:val="none" w:sz="0" w:space="0" w:color="auto"/>
            <w:right w:val="none" w:sz="0" w:space="0" w:color="auto"/>
          </w:divBdr>
        </w:div>
        <w:div w:id="130295932">
          <w:marLeft w:val="1166"/>
          <w:marRight w:val="0"/>
          <w:marTop w:val="100"/>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2827806">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glossaryDocument" Target="glossary/document.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Cambria"/>
    <w:panose1 w:val="00000000000000000000"/>
    <w:charset w:val="00"/>
    <w:family w:val="roman"/>
    <w:notTrueType/>
    <w:pitch w:val="default"/>
    <w:sig w:usb0="00000001" w:usb1="08070000" w:usb2="00000010" w:usb3="00000000" w:csb0="00020000"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D2C4C"/>
    <w:rsid w:val="000E06BA"/>
    <w:rsid w:val="001D6612"/>
    <w:rsid w:val="001F1B74"/>
    <w:rsid w:val="001F3DFE"/>
    <w:rsid w:val="00242423"/>
    <w:rsid w:val="002521B3"/>
    <w:rsid w:val="002A79A0"/>
    <w:rsid w:val="002B22F3"/>
    <w:rsid w:val="00323758"/>
    <w:rsid w:val="00417C1F"/>
    <w:rsid w:val="00425EB2"/>
    <w:rsid w:val="004266B4"/>
    <w:rsid w:val="004E6C4A"/>
    <w:rsid w:val="00576FF2"/>
    <w:rsid w:val="006709B1"/>
    <w:rsid w:val="00676EC6"/>
    <w:rsid w:val="006875FE"/>
    <w:rsid w:val="006C149D"/>
    <w:rsid w:val="006E6D43"/>
    <w:rsid w:val="00720BE0"/>
    <w:rsid w:val="007475D0"/>
    <w:rsid w:val="007502BD"/>
    <w:rsid w:val="00812D62"/>
    <w:rsid w:val="0086709F"/>
    <w:rsid w:val="00A329D0"/>
    <w:rsid w:val="00A70FF3"/>
    <w:rsid w:val="00B2061F"/>
    <w:rsid w:val="00B25987"/>
    <w:rsid w:val="00BF4BB9"/>
    <w:rsid w:val="00C21714"/>
    <w:rsid w:val="00C73FFD"/>
    <w:rsid w:val="00E96C83"/>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14</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84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85</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86</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87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136</b:RefOrder>
  </b:Source>
</b:Sources>
</file>

<file path=customXml/itemProps1.xml><?xml version="1.0" encoding="utf-8"?>
<ds:datastoreItem xmlns:ds="http://schemas.openxmlformats.org/officeDocument/2006/customXml" ds:itemID="{4BEA999E-23CA-4FE1-B7C5-C6D024D79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5</TotalTime>
  <Pages>5</Pages>
  <Words>2028</Words>
  <Characters>9190</Characters>
  <Application>Microsoft Office Word</Application>
  <DocSecurity>0</DocSecurity>
  <Lines>248</Lines>
  <Paragraphs>131</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11087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Cariou, Laurent</cp:lastModifiedBy>
  <cp:revision>4</cp:revision>
  <cp:lastPrinted>2014-09-06T00:13:00Z</cp:lastPrinted>
  <dcterms:created xsi:type="dcterms:W3CDTF">2020-08-31T15:47:00Z</dcterms:created>
  <dcterms:modified xsi:type="dcterms:W3CDTF">2020-08-31T17:38:00Z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11bcb4fc-0ba4-4cd1-8d63-5523996c50ad</vt:lpwstr>
  </property>
  <property fmtid="{D5CDD505-2E9C-101B-9397-08002B2CF9AE}" pid="4" name="CTP_BU">
    <vt:lpwstr>EXECUTIVE OFFICE GROUP</vt:lpwstr>
  </property>
  <property fmtid="{D5CDD505-2E9C-101B-9397-08002B2CF9AE}" pid="5" name="CTP_TimeStamp">
    <vt:lpwstr>2020-08-31 17:38:14Z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ies>
</file>