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8D56C5">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6B0041">
        <w:trPr>
          <w:trHeight w:val="485"/>
          <w:jc w:val="center"/>
        </w:trPr>
        <w:tc>
          <w:tcPr>
            <w:tcW w:w="9576" w:type="dxa"/>
            <w:gridSpan w:val="5"/>
            <w:vAlign w:val="center"/>
          </w:tcPr>
          <w:p w14:paraId="451047ED" w14:textId="06D70BA5" w:rsidR="006A1798" w:rsidRPr="000D0015" w:rsidRDefault="002A1552" w:rsidP="0032760B">
            <w:pPr>
              <w:pStyle w:val="T2"/>
              <w:jc w:val="both"/>
              <w:rPr>
                <w:sz w:val="24"/>
                <w:szCs w:val="24"/>
                <w:lang w:eastAsia="ko-KR"/>
              </w:rPr>
            </w:pPr>
            <w:r>
              <w:rPr>
                <w:sz w:val="24"/>
                <w:szCs w:val="24"/>
              </w:rPr>
              <w:t>Pr</w:t>
            </w:r>
            <w:r w:rsidR="0032760B">
              <w:rPr>
                <w:sz w:val="24"/>
                <w:szCs w:val="24"/>
              </w:rPr>
              <w:t xml:space="preserve">oposed Draft Text (PDT-PHY): </w:t>
            </w:r>
            <w:r w:rsidR="0032760B">
              <w:rPr>
                <w:rFonts w:hint="eastAsia"/>
                <w:sz w:val="24"/>
                <w:szCs w:val="24"/>
                <w:lang w:eastAsia="ko-KR"/>
              </w:rPr>
              <w:t>Modulation Accuracy</w:t>
            </w:r>
          </w:p>
        </w:tc>
      </w:tr>
      <w:tr w:rsidR="006A1798" w:rsidRPr="000D0015" w14:paraId="08B000B6" w14:textId="77777777" w:rsidTr="006B0041">
        <w:trPr>
          <w:trHeight w:val="359"/>
          <w:jc w:val="center"/>
        </w:trPr>
        <w:tc>
          <w:tcPr>
            <w:tcW w:w="9576" w:type="dxa"/>
            <w:gridSpan w:val="5"/>
            <w:vAlign w:val="center"/>
          </w:tcPr>
          <w:p w14:paraId="61DA2450" w14:textId="2DEE57A9" w:rsidR="006A1798" w:rsidRPr="000D0015" w:rsidRDefault="006A1798" w:rsidP="006B0041">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257243">
              <w:rPr>
                <w:b w:val="0"/>
                <w:sz w:val="24"/>
                <w:szCs w:val="24"/>
              </w:rPr>
              <w:t>0</w:t>
            </w:r>
            <w:r w:rsidR="00257243">
              <w:rPr>
                <w:rFonts w:hint="eastAsia"/>
                <w:b w:val="0"/>
                <w:sz w:val="24"/>
                <w:szCs w:val="24"/>
                <w:lang w:eastAsia="ko-KR"/>
              </w:rPr>
              <w:t>8</w:t>
            </w:r>
            <w:r w:rsidRPr="000D0015">
              <w:rPr>
                <w:b w:val="0"/>
                <w:sz w:val="24"/>
                <w:szCs w:val="24"/>
              </w:rPr>
              <w:t>-</w:t>
            </w:r>
            <w:r w:rsidR="002354BC">
              <w:rPr>
                <w:rFonts w:hint="eastAsia"/>
                <w:b w:val="0"/>
                <w:sz w:val="24"/>
                <w:szCs w:val="24"/>
                <w:lang w:eastAsia="ko-KR"/>
              </w:rPr>
              <w:t>06</w:t>
            </w:r>
          </w:p>
        </w:tc>
      </w:tr>
      <w:tr w:rsidR="006A1798" w:rsidRPr="000D0015" w14:paraId="27C3E56E" w14:textId="77777777" w:rsidTr="006B0041">
        <w:trPr>
          <w:cantSplit/>
          <w:jc w:val="center"/>
        </w:trPr>
        <w:tc>
          <w:tcPr>
            <w:tcW w:w="9576" w:type="dxa"/>
            <w:gridSpan w:val="5"/>
            <w:vAlign w:val="center"/>
          </w:tcPr>
          <w:p w14:paraId="6317EBF4" w14:textId="77777777" w:rsidR="006A1798" w:rsidRPr="000D0015" w:rsidRDefault="006A1798" w:rsidP="006B0041">
            <w:pPr>
              <w:pStyle w:val="T2"/>
              <w:spacing w:after="0"/>
              <w:ind w:left="0" w:right="0"/>
              <w:jc w:val="both"/>
              <w:rPr>
                <w:sz w:val="24"/>
                <w:szCs w:val="24"/>
              </w:rPr>
            </w:pPr>
            <w:r w:rsidRPr="000D0015">
              <w:rPr>
                <w:sz w:val="24"/>
                <w:szCs w:val="24"/>
              </w:rPr>
              <w:t>Author(s):</w:t>
            </w:r>
          </w:p>
        </w:tc>
      </w:tr>
      <w:tr w:rsidR="006A1798" w:rsidRPr="000D0015" w14:paraId="2981DB22" w14:textId="77777777" w:rsidTr="006E01CA">
        <w:trPr>
          <w:jc w:val="center"/>
        </w:trPr>
        <w:tc>
          <w:tcPr>
            <w:tcW w:w="1885" w:type="dxa"/>
            <w:vAlign w:val="center"/>
          </w:tcPr>
          <w:p w14:paraId="2145751E" w14:textId="77777777" w:rsidR="006A1798" w:rsidRPr="000D0015" w:rsidRDefault="006A1798" w:rsidP="006B0041">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6B0041">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6B0041">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6B0041">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6B0041">
            <w:pPr>
              <w:pStyle w:val="T2"/>
              <w:spacing w:after="0"/>
              <w:ind w:left="0" w:right="0"/>
              <w:jc w:val="both"/>
              <w:rPr>
                <w:sz w:val="24"/>
                <w:szCs w:val="24"/>
              </w:rPr>
            </w:pPr>
            <w:r w:rsidRPr="000D0015">
              <w:rPr>
                <w:sz w:val="24"/>
                <w:szCs w:val="24"/>
              </w:rPr>
              <w:t>email</w:t>
            </w:r>
          </w:p>
        </w:tc>
      </w:tr>
      <w:tr w:rsidR="006E01CA" w:rsidRPr="000D0015" w14:paraId="08C10B46" w14:textId="77777777" w:rsidTr="006E01CA">
        <w:trPr>
          <w:jc w:val="center"/>
        </w:trPr>
        <w:tc>
          <w:tcPr>
            <w:tcW w:w="1885" w:type="dxa"/>
            <w:vAlign w:val="center"/>
          </w:tcPr>
          <w:p w14:paraId="09E33497" w14:textId="2916E641" w:rsidR="006E01CA" w:rsidRPr="003477BD" w:rsidRDefault="006E01CA" w:rsidP="006B0041">
            <w:pPr>
              <w:pStyle w:val="NormalWeb"/>
              <w:spacing w:before="0" w:beforeAutospacing="0" w:after="0" w:afterAutospacing="0"/>
              <w:jc w:val="both"/>
              <w:rPr>
                <w:kern w:val="24"/>
                <w:sz w:val="20"/>
              </w:rPr>
            </w:pPr>
            <w:r w:rsidRPr="003477BD">
              <w:rPr>
                <w:rFonts w:hint="eastAsia"/>
                <w:sz w:val="20"/>
                <w:szCs w:val="28"/>
              </w:rPr>
              <w:t>Myeongjin</w:t>
            </w:r>
            <w:r w:rsidRPr="003477BD">
              <w:rPr>
                <w:sz w:val="20"/>
                <w:szCs w:val="28"/>
              </w:rPr>
              <w:t xml:space="preserve"> </w:t>
            </w:r>
            <w:r w:rsidRPr="003477BD">
              <w:rPr>
                <w:rFonts w:hint="eastAsia"/>
                <w:sz w:val="20"/>
                <w:szCs w:val="28"/>
              </w:rPr>
              <w:t>Kim</w:t>
            </w:r>
          </w:p>
        </w:tc>
        <w:tc>
          <w:tcPr>
            <w:tcW w:w="1440" w:type="dxa"/>
            <w:vAlign w:val="center"/>
          </w:tcPr>
          <w:p w14:paraId="6C652BBE" w14:textId="10075604" w:rsidR="006E01CA" w:rsidRPr="003477BD" w:rsidRDefault="006E01CA" w:rsidP="006B0041">
            <w:pPr>
              <w:pStyle w:val="NormalWeb"/>
              <w:spacing w:before="0" w:beforeAutospacing="0" w:after="0" w:afterAutospacing="0"/>
              <w:jc w:val="both"/>
              <w:rPr>
                <w:sz w:val="20"/>
              </w:rPr>
            </w:pPr>
            <w:r w:rsidRPr="003477BD">
              <w:rPr>
                <w:sz w:val="20"/>
                <w:szCs w:val="28"/>
              </w:rPr>
              <w:t>Samsung</w:t>
            </w:r>
          </w:p>
        </w:tc>
        <w:tc>
          <w:tcPr>
            <w:tcW w:w="1886" w:type="dxa"/>
            <w:vAlign w:val="center"/>
          </w:tcPr>
          <w:p w14:paraId="004BFC48" w14:textId="77777777" w:rsidR="006E01CA" w:rsidRPr="003477BD" w:rsidRDefault="006E01CA" w:rsidP="006B0041">
            <w:pPr>
              <w:pStyle w:val="NormalWeb"/>
              <w:spacing w:before="0" w:beforeAutospacing="0" w:after="0" w:afterAutospacing="0"/>
              <w:jc w:val="both"/>
              <w:rPr>
                <w:sz w:val="20"/>
              </w:rPr>
            </w:pPr>
          </w:p>
        </w:tc>
        <w:tc>
          <w:tcPr>
            <w:tcW w:w="993" w:type="dxa"/>
            <w:vAlign w:val="center"/>
          </w:tcPr>
          <w:p w14:paraId="7E1A0B21" w14:textId="77777777" w:rsidR="006E01CA" w:rsidRPr="003477BD" w:rsidRDefault="006E01CA" w:rsidP="006B0041">
            <w:pPr>
              <w:jc w:val="both"/>
              <w:rPr>
                <w:sz w:val="20"/>
                <w:szCs w:val="24"/>
              </w:rPr>
            </w:pPr>
          </w:p>
        </w:tc>
        <w:tc>
          <w:tcPr>
            <w:tcW w:w="3372" w:type="dxa"/>
            <w:vAlign w:val="center"/>
          </w:tcPr>
          <w:p w14:paraId="4829DAF0" w14:textId="047B9593" w:rsidR="006E01CA" w:rsidRPr="003477BD" w:rsidRDefault="006E01CA" w:rsidP="006B0041">
            <w:pPr>
              <w:pStyle w:val="NormalWeb"/>
              <w:spacing w:before="0" w:beforeAutospacing="0" w:after="0" w:afterAutospacing="0"/>
              <w:jc w:val="both"/>
              <w:rPr>
                <w:kern w:val="24"/>
                <w:sz w:val="20"/>
              </w:rPr>
            </w:pPr>
            <w:r w:rsidRPr="003477BD">
              <w:rPr>
                <w:rFonts w:hint="eastAsia"/>
                <w:sz w:val="20"/>
                <w:szCs w:val="28"/>
                <w:lang w:val="nl-NL"/>
              </w:rPr>
              <w:t>mj1108.kim</w:t>
            </w:r>
            <w:r w:rsidRPr="003477BD">
              <w:rPr>
                <w:sz w:val="20"/>
                <w:szCs w:val="28"/>
                <w:lang w:val="nl-NL"/>
              </w:rPr>
              <w:t>@samsung.com</w:t>
            </w:r>
          </w:p>
        </w:tc>
      </w:tr>
      <w:tr w:rsidR="006E01CA" w:rsidRPr="000D0015" w14:paraId="577EA8FF" w14:textId="77777777" w:rsidTr="006E01CA">
        <w:trPr>
          <w:jc w:val="center"/>
        </w:trPr>
        <w:tc>
          <w:tcPr>
            <w:tcW w:w="1885" w:type="dxa"/>
            <w:vAlign w:val="center"/>
          </w:tcPr>
          <w:p w14:paraId="75C06BD5" w14:textId="09071438" w:rsidR="006E01CA" w:rsidRPr="003477BD" w:rsidRDefault="006E01CA" w:rsidP="006B0041">
            <w:pPr>
              <w:pStyle w:val="NormalWeb"/>
              <w:spacing w:before="0" w:beforeAutospacing="0" w:after="0" w:afterAutospacing="0"/>
              <w:jc w:val="both"/>
              <w:rPr>
                <w:kern w:val="24"/>
                <w:sz w:val="20"/>
              </w:rPr>
            </w:pPr>
            <w:r w:rsidRPr="003477BD">
              <w:rPr>
                <w:rFonts w:hint="eastAsia"/>
                <w:sz w:val="20"/>
                <w:szCs w:val="28"/>
              </w:rPr>
              <w:t>Wook Bong Lee</w:t>
            </w:r>
          </w:p>
        </w:tc>
        <w:tc>
          <w:tcPr>
            <w:tcW w:w="1440" w:type="dxa"/>
            <w:vAlign w:val="center"/>
          </w:tcPr>
          <w:p w14:paraId="71F5CB54" w14:textId="500DF366" w:rsidR="006E01CA" w:rsidRPr="003477BD" w:rsidRDefault="006E01CA" w:rsidP="006B0041">
            <w:pPr>
              <w:pStyle w:val="NormalWeb"/>
              <w:spacing w:before="0" w:beforeAutospacing="0" w:after="0" w:afterAutospacing="0"/>
              <w:jc w:val="both"/>
              <w:rPr>
                <w:sz w:val="20"/>
              </w:rPr>
            </w:pPr>
            <w:r w:rsidRPr="003477BD">
              <w:rPr>
                <w:rFonts w:hint="eastAsia"/>
                <w:sz w:val="20"/>
                <w:szCs w:val="28"/>
              </w:rPr>
              <w:t>Samsung</w:t>
            </w:r>
          </w:p>
        </w:tc>
        <w:tc>
          <w:tcPr>
            <w:tcW w:w="1886" w:type="dxa"/>
            <w:vAlign w:val="center"/>
          </w:tcPr>
          <w:p w14:paraId="7D864694" w14:textId="77777777" w:rsidR="006E01CA" w:rsidRPr="003477BD" w:rsidRDefault="006E01CA" w:rsidP="006B0041">
            <w:pPr>
              <w:pStyle w:val="NormalWeb"/>
              <w:spacing w:before="0" w:beforeAutospacing="0" w:after="0" w:afterAutospacing="0"/>
              <w:jc w:val="both"/>
              <w:rPr>
                <w:sz w:val="20"/>
              </w:rPr>
            </w:pPr>
          </w:p>
        </w:tc>
        <w:tc>
          <w:tcPr>
            <w:tcW w:w="993" w:type="dxa"/>
            <w:vAlign w:val="center"/>
          </w:tcPr>
          <w:p w14:paraId="234E9FB7" w14:textId="77777777" w:rsidR="006E01CA" w:rsidRPr="003477BD" w:rsidRDefault="006E01CA" w:rsidP="006B0041">
            <w:pPr>
              <w:jc w:val="both"/>
              <w:rPr>
                <w:sz w:val="20"/>
                <w:szCs w:val="24"/>
              </w:rPr>
            </w:pPr>
          </w:p>
        </w:tc>
        <w:tc>
          <w:tcPr>
            <w:tcW w:w="3372" w:type="dxa"/>
            <w:vAlign w:val="center"/>
          </w:tcPr>
          <w:p w14:paraId="1A520460" w14:textId="17F06F4B" w:rsidR="006E01CA" w:rsidRPr="003477BD" w:rsidRDefault="006E01CA" w:rsidP="006B0041">
            <w:pPr>
              <w:pStyle w:val="NormalWeb"/>
              <w:spacing w:before="0" w:beforeAutospacing="0" w:after="0" w:afterAutospacing="0"/>
              <w:jc w:val="both"/>
              <w:rPr>
                <w:kern w:val="24"/>
                <w:sz w:val="20"/>
              </w:rPr>
            </w:pPr>
            <w:r w:rsidRPr="003477BD">
              <w:rPr>
                <w:sz w:val="20"/>
                <w:szCs w:val="28"/>
                <w:lang w:val="nl-NL"/>
              </w:rPr>
              <w:t>wook</w:t>
            </w:r>
            <w:r w:rsidRPr="003477BD">
              <w:rPr>
                <w:rFonts w:hint="eastAsia"/>
                <w:sz w:val="20"/>
                <w:szCs w:val="28"/>
                <w:lang w:val="nl-NL"/>
              </w:rPr>
              <w:t>b</w:t>
            </w:r>
            <w:r w:rsidRPr="003477BD">
              <w:rPr>
                <w:sz w:val="20"/>
                <w:szCs w:val="28"/>
                <w:lang w:val="nl-NL"/>
              </w:rPr>
              <w:t>ong.lee@samsung.com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5BD4BCD5">
                <wp:simplePos x="0" y="0"/>
                <wp:positionH relativeFrom="column">
                  <wp:posOffset>-62345</wp:posOffset>
                </wp:positionH>
                <wp:positionV relativeFrom="paragraph">
                  <wp:posOffset>206201</wp:posOffset>
                </wp:positionV>
                <wp:extent cx="5943600" cy="5631873"/>
                <wp:effectExtent l="0" t="0" r="0" b="698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6318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A21DEB" w:rsidRDefault="00A21DEB" w:rsidP="006A1798">
                            <w:pPr>
                              <w:pStyle w:val="T1"/>
                              <w:spacing w:after="120"/>
                            </w:pPr>
                            <w:r>
                              <w:t>Abstract</w:t>
                            </w:r>
                          </w:p>
                          <w:p w14:paraId="49CDB675" w14:textId="2BFE0834" w:rsidR="00A21DEB" w:rsidRDefault="00A21DEB" w:rsidP="006A1798">
                            <w:r>
                              <w:t xml:space="preserve">This submission proposed the draft text on </w:t>
                            </w:r>
                            <w:r>
                              <w:rPr>
                                <w:rFonts w:eastAsia="Malgun Gothic" w:hint="eastAsia"/>
                                <w:lang w:eastAsia="ko-KR"/>
                              </w:rPr>
                              <w:t>modulation accuracy</w:t>
                            </w:r>
                            <w:r>
                              <w:t xml:space="preserve"> for </w:t>
                            </w:r>
                            <w:proofErr w:type="spellStart"/>
                            <w:r>
                              <w:t>TGbe</w:t>
                            </w:r>
                            <w:proofErr w:type="spellEnd"/>
                            <w:r>
                              <w:t xml:space="preserve"> D0.1.</w:t>
                            </w:r>
                          </w:p>
                          <w:p w14:paraId="2B71134C" w14:textId="697C18E7" w:rsidR="00A21DEB" w:rsidRDefault="00A21DEB" w:rsidP="006A1798">
                            <w:r w:rsidRPr="008D56C5">
                              <w:t>This document is based on 27.3.</w:t>
                            </w:r>
                            <w:r>
                              <w:t>19.4</w:t>
                            </w:r>
                            <w:r w:rsidRPr="008D56C5">
                              <w:t xml:space="preserve"> </w:t>
                            </w:r>
                            <w:r>
                              <w:t>Modulation accuracy</w:t>
                            </w:r>
                            <w:r w:rsidRPr="008D56C5">
                              <w:t xml:space="preserve"> of P802.11ax D6.1.</w:t>
                            </w:r>
                          </w:p>
                          <w:p w14:paraId="7E82AFA3" w14:textId="3B14A4A7" w:rsidR="00A21DEB" w:rsidRDefault="00A21DEB" w:rsidP="008D56C5">
                            <w:r>
                              <w:t xml:space="preserve">Added 320MHz, 4KQAM related discussion and values. </w:t>
                            </w:r>
                          </w:p>
                          <w:p w14:paraId="2968D115" w14:textId="77777777" w:rsidR="00A21DEB" w:rsidRDefault="00A21DEB" w:rsidP="00962986">
                            <w:r>
                              <w:t>This draft is only for 20/40/80/160/320MHz transmission. Didn’t include 80+80/160+160MHz yet as there is some related discussion.</w:t>
                            </w:r>
                          </w:p>
                          <w:p w14:paraId="22703FA4" w14:textId="77777777" w:rsidR="00A21DEB" w:rsidRDefault="00A21DEB" w:rsidP="00962986">
                            <w:r>
                              <w:t>Yellow highlighted texts are TBD.</w:t>
                            </w:r>
                          </w:p>
                          <w:p w14:paraId="2D12E1D2" w14:textId="61BEE753" w:rsidR="00A21DEB" w:rsidRDefault="00A21DEB" w:rsidP="006A1798">
                            <w:pPr>
                              <w:rPr>
                                <w:rFonts w:eastAsia="Malgun Gothic"/>
                                <w:lang w:eastAsia="ko-KR"/>
                              </w:rPr>
                            </w:pPr>
                            <w:r>
                              <w:t xml:space="preserve">Revision 1: add </w:t>
                            </w:r>
                            <w:proofErr w:type="spellStart"/>
                            <w:r>
                              <w:t>visio</w:t>
                            </w:r>
                            <w:proofErr w:type="spellEnd"/>
                            <w:r>
                              <w:t xml:space="preserve"> files at the end of documents. Add more notes on 1024QAM EVM and more explanation for reference in step f).</w:t>
                            </w:r>
                          </w:p>
                          <w:p w14:paraId="5FB94636" w14:textId="023419E3" w:rsidR="00A21DEB" w:rsidRDefault="00A21DEB" w:rsidP="006A1798">
                            <w:pPr>
                              <w:rPr>
                                <w:rFonts w:eastAsia="Malgun Gothic"/>
                                <w:lang w:eastAsia="ko-KR"/>
                              </w:rPr>
                            </w:pPr>
                            <w:r w:rsidRPr="00CD1BD5">
                              <w:t xml:space="preserve">Revision </w:t>
                            </w:r>
                            <w:r>
                              <w:rPr>
                                <w:rFonts w:eastAsia="Malgun Gothic" w:hint="eastAsia"/>
                                <w:lang w:eastAsia="ko-KR"/>
                              </w:rPr>
                              <w:t>2</w:t>
                            </w:r>
                            <w:r w:rsidRPr="00CD1BD5">
                              <w:t xml:space="preserve">: </w:t>
                            </w:r>
                            <w:r>
                              <w:rPr>
                                <w:rFonts w:eastAsia="Malgun Gothic" w:hint="eastAsia"/>
                                <w:lang w:eastAsia="ko-KR"/>
                              </w:rPr>
                              <w:t xml:space="preserve">revise the document based on </w:t>
                            </w:r>
                            <w:r>
                              <w:rPr>
                                <w:rFonts w:eastAsia="Malgun Gothic"/>
                                <w:lang w:eastAsia="ko-KR"/>
                              </w:rPr>
                              <w:t>Youhan Kim’s</w:t>
                            </w:r>
                            <w:r>
                              <w:rPr>
                                <w:rFonts w:eastAsia="Malgun Gothic" w:hint="eastAsia"/>
                                <w:lang w:eastAsia="ko-KR"/>
                              </w:rPr>
                              <w:t xml:space="preserve"> comments</w:t>
                            </w:r>
                          </w:p>
                          <w:p w14:paraId="6AAA99DB" w14:textId="6E135F58" w:rsidR="00A21DEB" w:rsidRDefault="00A21DEB" w:rsidP="006A1798">
                            <w:pPr>
                              <w:rPr>
                                <w:rFonts w:eastAsia="Malgun Gothic"/>
                                <w:lang w:eastAsia="ko-KR"/>
                              </w:rPr>
                            </w:pPr>
                            <w:r>
                              <w:rPr>
                                <w:rFonts w:eastAsia="Malgun Gothic"/>
                                <w:lang w:eastAsia="ko-KR"/>
                              </w:rPr>
                              <w:t>Revision 3: editorial changes by Yujin Noh</w:t>
                            </w:r>
                          </w:p>
                          <w:p w14:paraId="226D4FF9" w14:textId="6C006AD3" w:rsidR="00A21DEB" w:rsidRDefault="00A21DEB" w:rsidP="006A1798">
                            <w:pPr>
                              <w:rPr>
                                <w:rFonts w:eastAsia="Malgun Gothic"/>
                                <w:lang w:eastAsia="ko-KR"/>
                              </w:rPr>
                            </w:pPr>
                            <w:r>
                              <w:rPr>
                                <w:rFonts w:eastAsia="Malgun Gothic"/>
                                <w:lang w:eastAsia="ko-KR"/>
                              </w:rPr>
                              <w:t>Revision 4: feedback during conference call</w:t>
                            </w:r>
                          </w:p>
                          <w:p w14:paraId="6C1027C0" w14:textId="09ED7FA3" w:rsidR="00A21DEB" w:rsidRDefault="00A21DEB" w:rsidP="006A1798">
                            <w:pPr>
                              <w:rPr>
                                <w:rFonts w:eastAsia="Malgun Gothic"/>
                                <w:lang w:eastAsia="ko-KR"/>
                              </w:rPr>
                            </w:pPr>
                            <w:r>
                              <w:rPr>
                                <w:rFonts w:eastAsia="Malgun Gothic"/>
                                <w:lang w:eastAsia="ko-KR"/>
                              </w:rPr>
                              <w:t>Revision 5: Update MCS level (4K QAM) indices. MCS 7 for reference to TB PPDU power level.</w:t>
                            </w:r>
                          </w:p>
                          <w:p w14:paraId="3303FA9E" w14:textId="1C409070" w:rsidR="007B6DBF" w:rsidRDefault="007B6DBF" w:rsidP="006A1798">
                            <w:pPr>
                              <w:rPr>
                                <w:rFonts w:eastAsia="Malgun Gothic"/>
                                <w:lang w:eastAsia="ko-KR"/>
                              </w:rPr>
                            </w:pPr>
                            <w:r>
                              <w:rPr>
                                <w:rFonts w:eastAsia="Malgun Gothic"/>
                                <w:lang w:eastAsia="ko-KR"/>
                              </w:rPr>
                              <w:t xml:space="preserve">Add </w:t>
                            </w:r>
                            <w:r w:rsidRPr="007B6DBF">
                              <w:rPr>
                                <w:rFonts w:eastAsia="Malgun Gothic"/>
                                <w:lang w:eastAsia="ko-KR"/>
                              </w:rPr>
                              <w:t xml:space="preserve">LO requirements </w:t>
                            </w:r>
                            <w:r>
                              <w:rPr>
                                <w:rFonts w:eastAsia="Malgun Gothic"/>
                                <w:lang w:eastAsia="ko-KR"/>
                              </w:rPr>
                              <w:t>for</w:t>
                            </w:r>
                            <w:r w:rsidRPr="007B6DBF">
                              <w:rPr>
                                <w:rFonts w:eastAsia="Malgun Gothic"/>
                                <w:lang w:eastAsia="ko-KR"/>
                              </w:rPr>
                              <w:t xml:space="preserve"> BW320 TBD.</w:t>
                            </w:r>
                          </w:p>
                          <w:p w14:paraId="73F1D06E" w14:textId="5D6B6FD9" w:rsidR="007B6DBF" w:rsidRPr="007B6DBF" w:rsidRDefault="007B6DBF" w:rsidP="006A1798">
                            <w:pPr>
                              <w:rPr>
                                <w:rFonts w:eastAsia="Malgun Gothic"/>
                                <w:lang w:val="en-GB" w:eastAsia="ko-KR"/>
                              </w:rPr>
                            </w:pPr>
                            <w:r>
                              <w:rPr>
                                <w:rFonts w:eastAsia="Malgun Gothic"/>
                                <w:lang w:val="en-GB" w:eastAsia="ko-KR"/>
                              </w:rPr>
                              <w:t>Add</w:t>
                            </w:r>
                            <w:r w:rsidRPr="007B6DBF">
                              <w:rPr>
                                <w:rFonts w:eastAsia="Malgun Gothic"/>
                                <w:lang w:val="en-GB" w:eastAsia="ko-KR"/>
                              </w:rPr>
                              <w:t xml:space="preserve"> # of frames, # of symbols, # of </w:t>
                            </w:r>
                            <w:proofErr w:type="gramStart"/>
                            <w:r w:rsidRPr="007B6DBF">
                              <w:rPr>
                                <w:rFonts w:eastAsia="Malgun Gothic"/>
                                <w:lang w:val="en-GB" w:eastAsia="ko-KR"/>
                              </w:rPr>
                              <w:t>PPDU  for</w:t>
                            </w:r>
                            <w:proofErr w:type="gramEnd"/>
                            <w:r w:rsidRPr="007B6DBF">
                              <w:rPr>
                                <w:rFonts w:eastAsia="Malgun Gothic"/>
                                <w:lang w:val="en-GB" w:eastAsia="ko-KR"/>
                              </w:rPr>
                              <w:t xml:space="preserve"> measurements</w:t>
                            </w:r>
                            <w:r>
                              <w:rPr>
                                <w:rFonts w:eastAsia="Malgun Gothic"/>
                                <w:lang w:val="en-GB" w:eastAsia="ko-KR"/>
                              </w:rPr>
                              <w:t xml:space="preserve"> from 11ax</w:t>
                            </w:r>
                          </w:p>
                          <w:p w14:paraId="5D6B7E03" w14:textId="42D1E93C" w:rsidR="00A21DEB" w:rsidRDefault="00A21DEB" w:rsidP="006A1798">
                            <w:pPr>
                              <w:rPr>
                                <w:rFonts w:eastAsia="Malgun Gothic"/>
                                <w:lang w:eastAsia="ko-KR"/>
                              </w:rPr>
                            </w:pPr>
                            <w:r>
                              <w:rPr>
                                <w:rFonts w:eastAsia="Malgun Gothic"/>
                                <w:lang w:eastAsia="ko-KR"/>
                              </w:rPr>
                              <w:t xml:space="preserve">Add reference to </w:t>
                            </w:r>
                            <w:r w:rsidRPr="009A5863">
                              <w:rPr>
                                <w:rFonts w:eastAsia="Malgun Gothic"/>
                                <w:lang w:eastAsia="ko-KR"/>
                              </w:rPr>
                              <w:t>Motion 112, #SP20</w:t>
                            </w:r>
                          </w:p>
                          <w:p w14:paraId="7E37D4B6" w14:textId="77777777" w:rsidR="00A21DEB" w:rsidRPr="00D0459D" w:rsidRDefault="00A21DEB" w:rsidP="009A5863">
                            <w:pPr>
                              <w:jc w:val="both"/>
                              <w:rPr>
                                <w:highlight w:val="lightGray"/>
                              </w:rPr>
                            </w:pPr>
                            <w:r>
                              <w:rPr>
                                <w:rFonts w:eastAsia="Malgun Gothic"/>
                                <w:lang w:eastAsia="ko-KR"/>
                              </w:rPr>
                              <w:tab/>
                            </w:r>
                            <w:r w:rsidRPr="00D0459D">
                              <w:rPr>
                                <w:highlight w:val="lightGray"/>
                              </w:rPr>
                              <w:t xml:space="preserve">802.11be supports -38 dB as the </w:t>
                            </w:r>
                            <w:proofErr w:type="spellStart"/>
                            <w:r w:rsidRPr="00D0459D">
                              <w:rPr>
                                <w:highlight w:val="lightGray"/>
                              </w:rPr>
                              <w:t>Tx</w:t>
                            </w:r>
                            <w:proofErr w:type="spellEnd"/>
                            <w:r w:rsidRPr="00D0459D">
                              <w:rPr>
                                <w:highlight w:val="lightGray"/>
                              </w:rPr>
                              <w:t xml:space="preserve"> EVM requirement for 802.11be 4096 QAM.</w:t>
                            </w:r>
                          </w:p>
                          <w:p w14:paraId="3EE84021" w14:textId="77777777" w:rsidR="00A21DEB" w:rsidRDefault="00A21DEB" w:rsidP="009A5863">
                            <w:pPr>
                              <w:ind w:firstLine="720"/>
                              <w:jc w:val="both"/>
                            </w:pPr>
                            <w:r w:rsidRPr="00D0459D">
                              <w:rPr>
                                <w:highlight w:val="lightGray"/>
                              </w:rPr>
                              <w:t xml:space="preserve">[Motion 112, #SP20, </w:t>
                            </w:r>
                            <w:sdt>
                              <w:sdtPr>
                                <w:rPr>
                                  <w:highlight w:val="lightGray"/>
                                </w:rPr>
                                <w:id w:val="-1411463226"/>
                                <w:citation/>
                              </w:sdtPr>
                              <w:sdtEndPr/>
                              <w:sdtContent>
                                <w:r w:rsidRPr="00D0459D">
                                  <w:rPr>
                                    <w:highlight w:val="lightGray"/>
                                  </w:rPr>
                                  <w:fldChar w:fldCharType="begin"/>
                                </w:r>
                                <w:r w:rsidRPr="00D0459D">
                                  <w:rPr>
                                    <w:highlight w:val="lightGray"/>
                                  </w:rPr>
                                  <w:instrText xml:space="preserve"> CITATION 19_1755r4 \l 1033 </w:instrText>
                                </w:r>
                                <w:r w:rsidRPr="00D0459D">
                                  <w:rPr>
                                    <w:highlight w:val="lightGray"/>
                                  </w:rPr>
                                  <w:fldChar w:fldCharType="separate"/>
                                </w:r>
                                <w:r w:rsidRPr="00143EA2">
                                  <w:rPr>
                                    <w:noProof/>
                                    <w:highlight w:val="lightGray"/>
                                  </w:rPr>
                                  <w:t>[13]</w:t>
                                </w:r>
                                <w:r w:rsidRPr="00D0459D">
                                  <w:rPr>
                                    <w:highlight w:val="lightGray"/>
                                  </w:rPr>
                                  <w:fldChar w:fldCharType="end"/>
                                </w:r>
                              </w:sdtContent>
                            </w:sdt>
                            <w:r w:rsidRPr="00D0459D">
                              <w:rPr>
                                <w:highlight w:val="lightGray"/>
                              </w:rPr>
                              <w:t xml:space="preserve"> and </w:t>
                            </w:r>
                            <w:sdt>
                              <w:sdtPr>
                                <w:rPr>
                                  <w:highlight w:val="lightGray"/>
                                </w:rPr>
                                <w:id w:val="1337187032"/>
                                <w:citation/>
                              </w:sdtPr>
                              <w:sdtEndPr/>
                              <w:sdtContent>
                                <w:r w:rsidRPr="00D0459D">
                                  <w:rPr>
                                    <w:highlight w:val="lightGray"/>
                                  </w:rPr>
                                  <w:fldChar w:fldCharType="begin"/>
                                </w:r>
                                <w:r w:rsidRPr="00D0459D">
                                  <w:rPr>
                                    <w:highlight w:val="lightGray"/>
                                  </w:rPr>
                                  <w:instrText xml:space="preserve"> CITATION 20_0456r0 \l 1033 </w:instrText>
                                </w:r>
                                <w:r w:rsidRPr="00D0459D">
                                  <w:rPr>
                                    <w:highlight w:val="lightGray"/>
                                  </w:rPr>
                                  <w:fldChar w:fldCharType="separate"/>
                                </w:r>
                                <w:r w:rsidRPr="00143EA2">
                                  <w:rPr>
                                    <w:noProof/>
                                    <w:highlight w:val="lightGray"/>
                                  </w:rPr>
                                  <w:t>[32]</w:t>
                                </w:r>
                                <w:r w:rsidRPr="00D0459D">
                                  <w:rPr>
                                    <w:highlight w:val="lightGray"/>
                                  </w:rPr>
                                  <w:fldChar w:fldCharType="end"/>
                                </w:r>
                              </w:sdtContent>
                            </w:sdt>
                            <w:r w:rsidRPr="00D0459D">
                              <w:rPr>
                                <w:highlight w:val="lightGray"/>
                              </w:rPr>
                              <w:t>]</w:t>
                            </w:r>
                          </w:p>
                          <w:p w14:paraId="6D4B9060" w14:textId="140901E3" w:rsidR="002E258C" w:rsidRPr="00846F3A" w:rsidRDefault="002E258C" w:rsidP="002E258C">
                            <w:r>
                              <w:rPr>
                                <w:rFonts w:eastAsia="Malgun Gothic"/>
                                <w:lang w:eastAsia="ko-KR"/>
                              </w:rPr>
                              <w:t xml:space="preserve">Revision </w:t>
                            </w:r>
                            <w:r>
                              <w:t xml:space="preserve">6: </w:t>
                            </w:r>
                            <w:r w:rsidRPr="00846F3A">
                              <w:t>add 80+80/160+160 MHz with TBD (highlighted)</w:t>
                            </w:r>
                          </w:p>
                          <w:p w14:paraId="38874408" w14:textId="6C290F2B" w:rsidR="00A21DEB" w:rsidRPr="00AD701A" w:rsidRDefault="00A21DEB" w:rsidP="006A1798">
                            <w:pPr>
                              <w:rPr>
                                <w:rFonts w:eastAsia="Malgun Gothic"/>
                                <w:lang w:eastAsia="ko-K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4.9pt;margin-top:16.25pt;width:468pt;height:44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" o:allowincell="f" stroked="f">
                <v:textbox>
                  <w:txbxContent>
                    <w:p w14:paraId="06E3C79F" w14:textId="77777777" w:rsidR="00A21DEB" w:rsidRDefault="00A21DEB" w:rsidP="006A1798">
                      <w:pPr>
                        <w:pStyle w:val="T1"/>
                        <w:spacing w:after="120"/>
                      </w:pPr>
                      <w:r>
                        <w:t>Abstract</w:t>
                      </w:r>
                    </w:p>
                    <w:p w14:paraId="49CDB675" w14:textId="2BFE0834" w:rsidR="00A21DEB" w:rsidRDefault="00A21DEB" w:rsidP="006A1798">
                      <w:r>
                        <w:t xml:space="preserve">This submission proposed the draft text on </w:t>
                      </w:r>
                      <w:r>
                        <w:rPr>
                          <w:rFonts w:eastAsia="Malgun Gothic" w:hint="eastAsia"/>
                          <w:lang w:eastAsia="ko-KR"/>
                        </w:rPr>
                        <w:t>modulation accuracy</w:t>
                      </w:r>
                      <w:r>
                        <w:t xml:space="preserve"> for </w:t>
                      </w:r>
                      <w:proofErr w:type="spellStart"/>
                      <w:r>
                        <w:t>TGbe</w:t>
                      </w:r>
                      <w:proofErr w:type="spellEnd"/>
                      <w:r>
                        <w:t xml:space="preserve"> D0.1.</w:t>
                      </w:r>
                    </w:p>
                    <w:p w14:paraId="2B71134C" w14:textId="697C18E7" w:rsidR="00A21DEB" w:rsidRDefault="00A21DEB" w:rsidP="006A1798">
                      <w:r w:rsidRPr="008D56C5">
                        <w:t>This document is based on 27.3.</w:t>
                      </w:r>
                      <w:r>
                        <w:t>19.4</w:t>
                      </w:r>
                      <w:r w:rsidRPr="008D56C5">
                        <w:t xml:space="preserve"> </w:t>
                      </w:r>
                      <w:r>
                        <w:t>Modulation accuracy</w:t>
                      </w:r>
                      <w:r w:rsidRPr="008D56C5">
                        <w:t xml:space="preserve"> of P802.11ax D6.1.</w:t>
                      </w:r>
                    </w:p>
                    <w:p w14:paraId="7E82AFA3" w14:textId="3B14A4A7" w:rsidR="00A21DEB" w:rsidRDefault="00A21DEB" w:rsidP="008D56C5">
                      <w:r>
                        <w:t xml:space="preserve">Added 320MHz, 4KQAM related discussion and values. </w:t>
                      </w:r>
                    </w:p>
                    <w:p w14:paraId="2968D115" w14:textId="77777777" w:rsidR="00A21DEB" w:rsidRDefault="00A21DEB" w:rsidP="00962986">
                      <w:r>
                        <w:t>This draft is only for 20/40/80/160/320MHz transmission. Didn’t include 80+80/160+160MHz yet as there is some related discussion.</w:t>
                      </w:r>
                    </w:p>
                    <w:p w14:paraId="22703FA4" w14:textId="77777777" w:rsidR="00A21DEB" w:rsidRDefault="00A21DEB" w:rsidP="00962986">
                      <w:r>
                        <w:t>Yellow highlighted texts are TBD.</w:t>
                      </w:r>
                    </w:p>
                    <w:p w14:paraId="2D12E1D2" w14:textId="61BEE753" w:rsidR="00A21DEB" w:rsidRDefault="00A21DEB" w:rsidP="006A1798">
                      <w:pPr>
                        <w:rPr>
                          <w:rFonts w:eastAsia="Malgun Gothic"/>
                          <w:lang w:eastAsia="ko-KR"/>
                        </w:rPr>
                      </w:pPr>
                      <w:r>
                        <w:t xml:space="preserve">Revision 1: add </w:t>
                      </w:r>
                      <w:proofErr w:type="spellStart"/>
                      <w:r>
                        <w:t>visio</w:t>
                      </w:r>
                      <w:proofErr w:type="spellEnd"/>
                      <w:r>
                        <w:t xml:space="preserve"> files at the end of documents. Add more notes on 1024QAM EVM and more explanation for reference in step f).</w:t>
                      </w:r>
                    </w:p>
                    <w:p w14:paraId="5FB94636" w14:textId="023419E3" w:rsidR="00A21DEB" w:rsidRDefault="00A21DEB" w:rsidP="006A1798">
                      <w:pPr>
                        <w:rPr>
                          <w:rFonts w:eastAsia="Malgun Gothic"/>
                          <w:lang w:eastAsia="ko-KR"/>
                        </w:rPr>
                      </w:pPr>
                      <w:r w:rsidRPr="00CD1BD5">
                        <w:t xml:space="preserve">Revision </w:t>
                      </w:r>
                      <w:r>
                        <w:rPr>
                          <w:rFonts w:eastAsia="Malgun Gothic" w:hint="eastAsia"/>
                          <w:lang w:eastAsia="ko-KR"/>
                        </w:rPr>
                        <w:t>2</w:t>
                      </w:r>
                      <w:r w:rsidRPr="00CD1BD5">
                        <w:t xml:space="preserve">: </w:t>
                      </w:r>
                      <w:r>
                        <w:rPr>
                          <w:rFonts w:eastAsia="Malgun Gothic" w:hint="eastAsia"/>
                          <w:lang w:eastAsia="ko-KR"/>
                        </w:rPr>
                        <w:t xml:space="preserve">revise the document based on </w:t>
                      </w:r>
                      <w:r>
                        <w:rPr>
                          <w:rFonts w:eastAsia="Malgun Gothic"/>
                          <w:lang w:eastAsia="ko-KR"/>
                        </w:rPr>
                        <w:t>Youhan Kim’s</w:t>
                      </w:r>
                      <w:r>
                        <w:rPr>
                          <w:rFonts w:eastAsia="Malgun Gothic" w:hint="eastAsia"/>
                          <w:lang w:eastAsia="ko-KR"/>
                        </w:rPr>
                        <w:t xml:space="preserve"> comments</w:t>
                      </w:r>
                    </w:p>
                    <w:p w14:paraId="6AAA99DB" w14:textId="6E135F58" w:rsidR="00A21DEB" w:rsidRDefault="00A21DEB" w:rsidP="006A1798">
                      <w:pPr>
                        <w:rPr>
                          <w:rFonts w:eastAsia="Malgun Gothic"/>
                          <w:lang w:eastAsia="ko-KR"/>
                        </w:rPr>
                      </w:pPr>
                      <w:r>
                        <w:rPr>
                          <w:rFonts w:eastAsia="Malgun Gothic"/>
                          <w:lang w:eastAsia="ko-KR"/>
                        </w:rPr>
                        <w:t>Revision 3: editorial changes by Yujin Noh</w:t>
                      </w:r>
                    </w:p>
                    <w:p w14:paraId="226D4FF9" w14:textId="6C006AD3" w:rsidR="00A21DEB" w:rsidRDefault="00A21DEB" w:rsidP="006A1798">
                      <w:pPr>
                        <w:rPr>
                          <w:rFonts w:eastAsia="Malgun Gothic"/>
                          <w:lang w:eastAsia="ko-KR"/>
                        </w:rPr>
                      </w:pPr>
                      <w:r>
                        <w:rPr>
                          <w:rFonts w:eastAsia="Malgun Gothic"/>
                          <w:lang w:eastAsia="ko-KR"/>
                        </w:rPr>
                        <w:t>Revision 4: feedback during conference call</w:t>
                      </w:r>
                    </w:p>
                    <w:p w14:paraId="6C1027C0" w14:textId="09ED7FA3" w:rsidR="00A21DEB" w:rsidRDefault="00A21DEB" w:rsidP="006A1798">
                      <w:pPr>
                        <w:rPr>
                          <w:rFonts w:eastAsia="Malgun Gothic"/>
                          <w:lang w:eastAsia="ko-KR"/>
                        </w:rPr>
                      </w:pPr>
                      <w:r>
                        <w:rPr>
                          <w:rFonts w:eastAsia="Malgun Gothic"/>
                          <w:lang w:eastAsia="ko-KR"/>
                        </w:rPr>
                        <w:t>Revision 5: Update MCS level (4K QAM) indices. MCS 7 for reference to TB PPDU power level.</w:t>
                      </w:r>
                    </w:p>
                    <w:p w14:paraId="3303FA9E" w14:textId="1C409070" w:rsidR="007B6DBF" w:rsidRDefault="007B6DBF" w:rsidP="006A1798">
                      <w:pPr>
                        <w:rPr>
                          <w:rFonts w:eastAsia="Malgun Gothic"/>
                          <w:lang w:eastAsia="ko-KR"/>
                        </w:rPr>
                      </w:pPr>
                      <w:r>
                        <w:rPr>
                          <w:rFonts w:eastAsia="Malgun Gothic"/>
                          <w:lang w:eastAsia="ko-KR"/>
                        </w:rPr>
                        <w:t xml:space="preserve">Add </w:t>
                      </w:r>
                      <w:r w:rsidRPr="007B6DBF">
                        <w:rPr>
                          <w:rFonts w:eastAsia="Malgun Gothic"/>
                          <w:lang w:eastAsia="ko-KR"/>
                        </w:rPr>
                        <w:t xml:space="preserve">LO requirements </w:t>
                      </w:r>
                      <w:r>
                        <w:rPr>
                          <w:rFonts w:eastAsia="Malgun Gothic"/>
                          <w:lang w:eastAsia="ko-KR"/>
                        </w:rPr>
                        <w:t>for</w:t>
                      </w:r>
                      <w:r w:rsidRPr="007B6DBF">
                        <w:rPr>
                          <w:rFonts w:eastAsia="Malgun Gothic"/>
                          <w:lang w:eastAsia="ko-KR"/>
                        </w:rPr>
                        <w:t xml:space="preserve"> BW320 TBD.</w:t>
                      </w:r>
                    </w:p>
                    <w:p w14:paraId="73F1D06E" w14:textId="5D6B6FD9" w:rsidR="007B6DBF" w:rsidRPr="007B6DBF" w:rsidRDefault="007B6DBF" w:rsidP="006A1798">
                      <w:pPr>
                        <w:rPr>
                          <w:rFonts w:eastAsia="Malgun Gothic"/>
                          <w:lang w:val="en-GB" w:eastAsia="ko-KR"/>
                        </w:rPr>
                      </w:pPr>
                      <w:r>
                        <w:rPr>
                          <w:rFonts w:eastAsia="Malgun Gothic"/>
                          <w:lang w:val="en-GB" w:eastAsia="ko-KR"/>
                        </w:rPr>
                        <w:t>Add</w:t>
                      </w:r>
                      <w:r w:rsidRPr="007B6DBF">
                        <w:rPr>
                          <w:rFonts w:eastAsia="Malgun Gothic"/>
                          <w:lang w:val="en-GB" w:eastAsia="ko-KR"/>
                        </w:rPr>
                        <w:t xml:space="preserve"> # of frames, # of symbols, # of </w:t>
                      </w:r>
                      <w:proofErr w:type="gramStart"/>
                      <w:r w:rsidRPr="007B6DBF">
                        <w:rPr>
                          <w:rFonts w:eastAsia="Malgun Gothic"/>
                          <w:lang w:val="en-GB" w:eastAsia="ko-KR"/>
                        </w:rPr>
                        <w:t>PPDU  for</w:t>
                      </w:r>
                      <w:proofErr w:type="gramEnd"/>
                      <w:r w:rsidRPr="007B6DBF">
                        <w:rPr>
                          <w:rFonts w:eastAsia="Malgun Gothic"/>
                          <w:lang w:val="en-GB" w:eastAsia="ko-KR"/>
                        </w:rPr>
                        <w:t xml:space="preserve"> measurements</w:t>
                      </w:r>
                      <w:r>
                        <w:rPr>
                          <w:rFonts w:eastAsia="Malgun Gothic"/>
                          <w:lang w:val="en-GB" w:eastAsia="ko-KR"/>
                        </w:rPr>
                        <w:t xml:space="preserve"> from 11ax</w:t>
                      </w:r>
                    </w:p>
                    <w:p w14:paraId="5D6B7E03" w14:textId="42D1E93C" w:rsidR="00A21DEB" w:rsidRDefault="00A21DEB" w:rsidP="006A1798">
                      <w:pPr>
                        <w:rPr>
                          <w:rFonts w:eastAsia="Malgun Gothic"/>
                          <w:lang w:eastAsia="ko-KR"/>
                        </w:rPr>
                      </w:pPr>
                      <w:r>
                        <w:rPr>
                          <w:rFonts w:eastAsia="Malgun Gothic"/>
                          <w:lang w:eastAsia="ko-KR"/>
                        </w:rPr>
                        <w:t xml:space="preserve">Add reference to </w:t>
                      </w:r>
                      <w:r w:rsidRPr="009A5863">
                        <w:rPr>
                          <w:rFonts w:eastAsia="Malgun Gothic"/>
                          <w:lang w:eastAsia="ko-KR"/>
                        </w:rPr>
                        <w:t>Motion 112, #SP20</w:t>
                      </w:r>
                    </w:p>
                    <w:p w14:paraId="7E37D4B6" w14:textId="77777777" w:rsidR="00A21DEB" w:rsidRPr="00D0459D" w:rsidRDefault="00A21DEB" w:rsidP="009A5863">
                      <w:pPr>
                        <w:jc w:val="both"/>
                        <w:rPr>
                          <w:highlight w:val="lightGray"/>
                        </w:rPr>
                      </w:pPr>
                      <w:r>
                        <w:rPr>
                          <w:rFonts w:eastAsia="Malgun Gothic"/>
                          <w:lang w:eastAsia="ko-KR"/>
                        </w:rPr>
                        <w:tab/>
                      </w:r>
                      <w:r w:rsidRPr="00D0459D">
                        <w:rPr>
                          <w:highlight w:val="lightGray"/>
                        </w:rPr>
                        <w:t xml:space="preserve">802.11be supports -38 dB as the </w:t>
                      </w:r>
                      <w:proofErr w:type="spellStart"/>
                      <w:r w:rsidRPr="00D0459D">
                        <w:rPr>
                          <w:highlight w:val="lightGray"/>
                        </w:rPr>
                        <w:t>Tx</w:t>
                      </w:r>
                      <w:proofErr w:type="spellEnd"/>
                      <w:r w:rsidRPr="00D0459D">
                        <w:rPr>
                          <w:highlight w:val="lightGray"/>
                        </w:rPr>
                        <w:t xml:space="preserve"> EVM requirement for 802.11be 4096 QAM.</w:t>
                      </w:r>
                    </w:p>
                    <w:p w14:paraId="3EE84021" w14:textId="77777777" w:rsidR="00A21DEB" w:rsidRDefault="00A21DEB" w:rsidP="009A5863">
                      <w:pPr>
                        <w:ind w:firstLine="720"/>
                        <w:jc w:val="both"/>
                      </w:pPr>
                      <w:r w:rsidRPr="00D0459D">
                        <w:rPr>
                          <w:highlight w:val="lightGray"/>
                        </w:rPr>
                        <w:t xml:space="preserve">[Motion 112, #SP20, </w:t>
                      </w:r>
                      <w:sdt>
                        <w:sdtPr>
                          <w:rPr>
                            <w:highlight w:val="lightGray"/>
                          </w:rPr>
                          <w:id w:val="-1411463226"/>
                          <w:citation/>
                        </w:sdtPr>
                        <w:sdtEndPr/>
                        <w:sdtContent>
                          <w:r w:rsidRPr="00D0459D">
                            <w:rPr>
                              <w:highlight w:val="lightGray"/>
                            </w:rPr>
                            <w:fldChar w:fldCharType="begin"/>
                          </w:r>
                          <w:r w:rsidRPr="00D0459D">
                            <w:rPr>
                              <w:highlight w:val="lightGray"/>
                            </w:rPr>
                            <w:instrText xml:space="preserve"> CITATION 19_1755r4 \l 1033 </w:instrText>
                          </w:r>
                          <w:r w:rsidRPr="00D0459D">
                            <w:rPr>
                              <w:highlight w:val="lightGray"/>
                            </w:rPr>
                            <w:fldChar w:fldCharType="separate"/>
                          </w:r>
                          <w:r w:rsidRPr="00143EA2">
                            <w:rPr>
                              <w:noProof/>
                              <w:highlight w:val="lightGray"/>
                            </w:rPr>
                            <w:t>[13]</w:t>
                          </w:r>
                          <w:r w:rsidRPr="00D0459D">
                            <w:rPr>
                              <w:highlight w:val="lightGray"/>
                            </w:rPr>
                            <w:fldChar w:fldCharType="end"/>
                          </w:r>
                        </w:sdtContent>
                      </w:sdt>
                      <w:r w:rsidRPr="00D0459D">
                        <w:rPr>
                          <w:highlight w:val="lightGray"/>
                        </w:rPr>
                        <w:t xml:space="preserve"> and </w:t>
                      </w:r>
                      <w:sdt>
                        <w:sdtPr>
                          <w:rPr>
                            <w:highlight w:val="lightGray"/>
                          </w:rPr>
                          <w:id w:val="1337187032"/>
                          <w:citation/>
                        </w:sdtPr>
                        <w:sdtEndPr/>
                        <w:sdtContent>
                          <w:r w:rsidRPr="00D0459D">
                            <w:rPr>
                              <w:highlight w:val="lightGray"/>
                            </w:rPr>
                            <w:fldChar w:fldCharType="begin"/>
                          </w:r>
                          <w:r w:rsidRPr="00D0459D">
                            <w:rPr>
                              <w:highlight w:val="lightGray"/>
                            </w:rPr>
                            <w:instrText xml:space="preserve"> CITATION 20_0456r0 \l 1033 </w:instrText>
                          </w:r>
                          <w:r w:rsidRPr="00D0459D">
                            <w:rPr>
                              <w:highlight w:val="lightGray"/>
                            </w:rPr>
                            <w:fldChar w:fldCharType="separate"/>
                          </w:r>
                          <w:r w:rsidRPr="00143EA2">
                            <w:rPr>
                              <w:noProof/>
                              <w:highlight w:val="lightGray"/>
                            </w:rPr>
                            <w:t>[32]</w:t>
                          </w:r>
                          <w:r w:rsidRPr="00D0459D">
                            <w:rPr>
                              <w:highlight w:val="lightGray"/>
                            </w:rPr>
                            <w:fldChar w:fldCharType="end"/>
                          </w:r>
                        </w:sdtContent>
                      </w:sdt>
                      <w:r w:rsidRPr="00D0459D">
                        <w:rPr>
                          <w:highlight w:val="lightGray"/>
                        </w:rPr>
                        <w:t>]</w:t>
                      </w:r>
                    </w:p>
                    <w:p w14:paraId="6D4B9060" w14:textId="140901E3" w:rsidR="002E258C" w:rsidRPr="00846F3A" w:rsidRDefault="002E258C" w:rsidP="002E258C">
                      <w:r>
                        <w:rPr>
                          <w:rFonts w:eastAsia="Malgun Gothic"/>
                          <w:lang w:eastAsia="ko-KR"/>
                        </w:rPr>
                        <w:t xml:space="preserve">Revision </w:t>
                      </w:r>
                      <w:r>
                        <w:t xml:space="preserve">6: </w:t>
                      </w:r>
                      <w:r w:rsidRPr="00846F3A">
                        <w:t>add 80+80/160+160 MHz with TBD (highlighted)</w:t>
                      </w:r>
                    </w:p>
                    <w:p w14:paraId="38874408" w14:textId="6C290F2B" w:rsidR="00A21DEB" w:rsidRPr="00AD701A" w:rsidRDefault="00A21DEB" w:rsidP="006A1798">
                      <w:pPr>
                        <w:rPr>
                          <w:rFonts w:eastAsia="Malgun Gothic"/>
                          <w:lang w:eastAsia="ko-KR"/>
                        </w:rPr>
                      </w:pP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2BAE82FB" w14:textId="3A50E1C5" w:rsidR="00517A25" w:rsidRDefault="008D56C5" w:rsidP="00517A25">
      <w:pPr>
        <w:pStyle w:val="Style1"/>
        <w:numPr>
          <w:ilvl w:val="0"/>
          <w:numId w:val="0"/>
        </w:numPr>
        <w:ind w:left="360"/>
        <w:rPr>
          <w:rFonts w:eastAsia="Malgun Gothic"/>
          <w:lang w:eastAsia="ko-KR"/>
        </w:rPr>
      </w:pPr>
      <w:proofErr w:type="gramStart"/>
      <w:r w:rsidRPr="008D56C5">
        <w:rPr>
          <w:highlight w:val="yellow"/>
        </w:rPr>
        <w:lastRenderedPageBreak/>
        <w:t>xx</w:t>
      </w:r>
      <w:r w:rsidR="006B0041" w:rsidRPr="008D56C5">
        <w:rPr>
          <w:highlight w:val="yellow"/>
        </w:rPr>
        <w:t>.3.</w:t>
      </w:r>
      <w:r w:rsidR="006B0041" w:rsidRPr="008D56C5">
        <w:rPr>
          <w:rFonts w:eastAsia="Malgun Gothic" w:hint="eastAsia"/>
          <w:highlight w:val="yellow"/>
          <w:lang w:eastAsia="ko-KR"/>
        </w:rPr>
        <w:t>1</w:t>
      </w:r>
      <w:r w:rsidR="006960AB">
        <w:rPr>
          <w:rFonts w:eastAsia="Malgun Gothic"/>
          <w:highlight w:val="yellow"/>
          <w:lang w:eastAsia="ko-KR"/>
        </w:rPr>
        <w:t>9</w:t>
      </w:r>
      <w:r w:rsidR="00D20699" w:rsidRPr="008D56C5">
        <w:rPr>
          <w:rFonts w:eastAsia="Malgun Gothic" w:hint="eastAsia"/>
          <w:highlight w:val="yellow"/>
          <w:lang w:eastAsia="ko-KR"/>
        </w:rPr>
        <w:t>.4</w:t>
      </w:r>
      <w:proofErr w:type="gramEnd"/>
      <w:r w:rsidR="00506D72">
        <w:t xml:space="preserve"> </w:t>
      </w:r>
      <w:r w:rsidR="006B0041">
        <w:rPr>
          <w:rFonts w:eastAsia="Malgun Gothic" w:hint="eastAsia"/>
          <w:lang w:eastAsia="ko-KR"/>
        </w:rPr>
        <w:t>Modulation accuracy</w:t>
      </w:r>
    </w:p>
    <w:bookmarkEnd w:id="0"/>
    <w:p w14:paraId="0BDED8B5" w14:textId="692D14F9" w:rsidR="00D20699" w:rsidRPr="006B0041" w:rsidRDefault="008D56C5" w:rsidP="00D20699">
      <w:pPr>
        <w:pStyle w:val="Style1"/>
        <w:numPr>
          <w:ilvl w:val="0"/>
          <w:numId w:val="0"/>
        </w:numPr>
        <w:ind w:left="360"/>
        <w:rPr>
          <w:rFonts w:eastAsia="Malgun Gothic"/>
          <w:lang w:eastAsia="ko-KR"/>
        </w:rPr>
      </w:pPr>
      <w:proofErr w:type="gramStart"/>
      <w:r w:rsidRPr="008D56C5">
        <w:rPr>
          <w:highlight w:val="yellow"/>
        </w:rPr>
        <w:t>xx</w:t>
      </w:r>
      <w:r w:rsidR="00D20699" w:rsidRPr="008D56C5">
        <w:rPr>
          <w:highlight w:val="yellow"/>
        </w:rPr>
        <w:t>.3.</w:t>
      </w:r>
      <w:r w:rsidR="00D20699" w:rsidRPr="008D56C5">
        <w:rPr>
          <w:rFonts w:eastAsia="Malgun Gothic" w:hint="eastAsia"/>
          <w:highlight w:val="yellow"/>
          <w:lang w:eastAsia="ko-KR"/>
        </w:rPr>
        <w:t>1</w:t>
      </w:r>
      <w:r w:rsidR="006960AB">
        <w:rPr>
          <w:rFonts w:eastAsia="Malgun Gothic"/>
          <w:highlight w:val="yellow"/>
          <w:lang w:eastAsia="ko-KR"/>
        </w:rPr>
        <w:t>9</w:t>
      </w:r>
      <w:r w:rsidR="00D20699" w:rsidRPr="008D56C5">
        <w:rPr>
          <w:rFonts w:eastAsia="Malgun Gothic" w:hint="eastAsia"/>
          <w:highlight w:val="yellow"/>
          <w:lang w:eastAsia="ko-KR"/>
        </w:rPr>
        <w:t>.4.1</w:t>
      </w:r>
      <w:proofErr w:type="gramEnd"/>
      <w:r w:rsidR="00D20699">
        <w:rPr>
          <w:rFonts w:eastAsia="Malgun Gothic" w:hint="eastAsia"/>
          <w:lang w:eastAsia="ko-KR"/>
        </w:rPr>
        <w:t xml:space="preserve"> </w:t>
      </w:r>
      <w:r w:rsidR="00D20699" w:rsidRPr="00D20699">
        <w:rPr>
          <w:rFonts w:eastAsia="Malgun Gothic"/>
          <w:lang w:eastAsia="ko-KR"/>
        </w:rPr>
        <w:t>Introduction to modulation accuracy tests</w:t>
      </w:r>
    </w:p>
    <w:p w14:paraId="231D6002" w14:textId="77EE4045" w:rsidR="006B0041" w:rsidRDefault="00D20699" w:rsidP="00DA78A8">
      <w:pPr>
        <w:pStyle w:val="T"/>
        <w:rPr>
          <w:rFonts w:eastAsia="Malgun Gothic"/>
          <w:w w:val="100"/>
          <w:lang w:eastAsia="ko-KR"/>
        </w:rPr>
      </w:pPr>
      <w:r w:rsidRPr="00D20699">
        <w:rPr>
          <w:rFonts w:eastAsia="Malgun Gothic"/>
          <w:w w:val="100"/>
          <w:lang w:eastAsia="ko-KR"/>
        </w:rPr>
        <w:t>Transmit modulation accuracy sp</w:t>
      </w:r>
      <w:r>
        <w:rPr>
          <w:rFonts w:eastAsia="Malgun Gothic"/>
          <w:w w:val="100"/>
          <w:lang w:eastAsia="ko-KR"/>
        </w:rPr>
        <w:t xml:space="preserve">ecifications are described in </w:t>
      </w:r>
      <w:r w:rsidR="006960AB" w:rsidRPr="006960AB">
        <w:rPr>
          <w:rFonts w:eastAsia="Malgun Gothic"/>
          <w:w w:val="100"/>
          <w:highlight w:val="yellow"/>
          <w:lang w:eastAsia="ko-KR"/>
        </w:rPr>
        <w:t>xx</w:t>
      </w:r>
      <w:r w:rsidRPr="006960AB">
        <w:rPr>
          <w:rFonts w:eastAsia="Malgun Gothic"/>
          <w:w w:val="100"/>
          <w:highlight w:val="yellow"/>
          <w:lang w:eastAsia="ko-KR"/>
        </w:rPr>
        <w:t>.3.1</w:t>
      </w:r>
      <w:r w:rsidR="006960AB" w:rsidRPr="006960AB">
        <w:rPr>
          <w:rFonts w:eastAsia="Malgun Gothic"/>
          <w:w w:val="100"/>
          <w:highlight w:val="yellow"/>
          <w:lang w:eastAsia="ko-KR"/>
        </w:rPr>
        <w:t>9</w:t>
      </w:r>
      <w:r w:rsidRPr="006960AB">
        <w:rPr>
          <w:rFonts w:eastAsia="Malgun Gothic"/>
          <w:w w:val="100"/>
          <w:highlight w:val="yellow"/>
          <w:lang w:eastAsia="ko-KR"/>
        </w:rPr>
        <w:t>.</w:t>
      </w:r>
      <w:r w:rsidR="006960AB" w:rsidRPr="006960AB">
        <w:rPr>
          <w:rFonts w:eastAsia="Malgun Gothic"/>
          <w:w w:val="100"/>
          <w:highlight w:val="yellow"/>
          <w:lang w:eastAsia="ko-KR"/>
        </w:rPr>
        <w:t>4</w:t>
      </w:r>
      <w:r w:rsidRPr="006960AB">
        <w:rPr>
          <w:rFonts w:eastAsia="Malgun Gothic" w:hint="eastAsia"/>
          <w:w w:val="100"/>
          <w:highlight w:val="yellow"/>
          <w:lang w:eastAsia="ko-KR"/>
        </w:rPr>
        <w:t>.</w:t>
      </w:r>
      <w:r w:rsidR="006960AB" w:rsidRPr="006960AB">
        <w:rPr>
          <w:rFonts w:eastAsia="Malgun Gothic"/>
          <w:w w:val="100"/>
          <w:highlight w:val="yellow"/>
          <w:lang w:eastAsia="ko-KR"/>
        </w:rPr>
        <w:t>2</w:t>
      </w:r>
      <w:r w:rsidRPr="00D20699">
        <w:rPr>
          <w:rFonts w:eastAsia="Malgun Gothic"/>
          <w:w w:val="100"/>
          <w:lang w:eastAsia="ko-KR"/>
        </w:rPr>
        <w:t xml:space="preserve"> </w:t>
      </w:r>
      <w:r>
        <w:rPr>
          <w:rFonts w:eastAsia="Malgun Gothic"/>
          <w:w w:val="100"/>
          <w:lang w:eastAsia="ko-KR"/>
        </w:rPr>
        <w:t xml:space="preserve">(Transmit center frequency leakage) and </w:t>
      </w:r>
      <w:r w:rsidR="006960AB" w:rsidRPr="006960AB">
        <w:rPr>
          <w:rFonts w:eastAsia="Malgun Gothic"/>
          <w:w w:val="100"/>
          <w:highlight w:val="yellow"/>
          <w:lang w:eastAsia="ko-KR"/>
        </w:rPr>
        <w:t>xx</w:t>
      </w:r>
      <w:r w:rsidRPr="006960AB">
        <w:rPr>
          <w:rFonts w:eastAsia="Malgun Gothic"/>
          <w:w w:val="100"/>
          <w:highlight w:val="yellow"/>
          <w:lang w:eastAsia="ko-KR"/>
        </w:rPr>
        <w:t>.3.</w:t>
      </w:r>
      <w:r w:rsidRPr="006960AB">
        <w:rPr>
          <w:rFonts w:eastAsia="Malgun Gothic" w:hint="eastAsia"/>
          <w:w w:val="100"/>
          <w:highlight w:val="yellow"/>
          <w:lang w:eastAsia="ko-KR"/>
        </w:rPr>
        <w:t>1</w:t>
      </w:r>
      <w:r w:rsidR="006960AB" w:rsidRPr="006960AB">
        <w:rPr>
          <w:rFonts w:eastAsia="Malgun Gothic"/>
          <w:w w:val="100"/>
          <w:highlight w:val="yellow"/>
          <w:lang w:eastAsia="ko-KR"/>
        </w:rPr>
        <w:t>9</w:t>
      </w:r>
      <w:r w:rsidRPr="006960AB">
        <w:rPr>
          <w:rFonts w:eastAsia="Malgun Gothic"/>
          <w:w w:val="100"/>
          <w:highlight w:val="yellow"/>
          <w:lang w:eastAsia="ko-KR"/>
        </w:rPr>
        <w:t>.4.3</w:t>
      </w:r>
      <w:r w:rsidRPr="00D20699">
        <w:rPr>
          <w:rFonts w:eastAsia="Malgun Gothic"/>
          <w:w w:val="100"/>
          <w:lang w:eastAsia="ko-KR"/>
        </w:rPr>
        <w:t xml:space="preserve"> (Transmitter constellation error). The test method is described in </w:t>
      </w:r>
      <w:r w:rsidR="006960AB" w:rsidRPr="006960AB">
        <w:rPr>
          <w:rFonts w:eastAsia="Malgun Gothic"/>
          <w:w w:val="100"/>
          <w:highlight w:val="yellow"/>
          <w:lang w:eastAsia="ko-KR"/>
        </w:rPr>
        <w:t>xx</w:t>
      </w:r>
      <w:r w:rsidRPr="006960AB">
        <w:rPr>
          <w:rFonts w:eastAsia="Malgun Gothic"/>
          <w:w w:val="100"/>
          <w:highlight w:val="yellow"/>
          <w:lang w:eastAsia="ko-KR"/>
        </w:rPr>
        <w:t>.3.1</w:t>
      </w:r>
      <w:r w:rsidR="006960AB" w:rsidRPr="006960AB">
        <w:rPr>
          <w:rFonts w:eastAsia="Malgun Gothic"/>
          <w:w w:val="100"/>
          <w:highlight w:val="yellow"/>
          <w:lang w:eastAsia="ko-KR"/>
        </w:rPr>
        <w:t>9</w:t>
      </w:r>
      <w:r w:rsidRPr="006960AB">
        <w:rPr>
          <w:rFonts w:eastAsia="Malgun Gothic"/>
          <w:w w:val="100"/>
          <w:highlight w:val="yellow"/>
          <w:lang w:eastAsia="ko-KR"/>
        </w:rPr>
        <w:t>.</w:t>
      </w:r>
      <w:r w:rsidR="006960AB" w:rsidRPr="006960AB">
        <w:rPr>
          <w:rFonts w:eastAsia="Malgun Gothic"/>
          <w:w w:val="100"/>
          <w:highlight w:val="yellow"/>
          <w:lang w:eastAsia="ko-KR"/>
        </w:rPr>
        <w:t>4</w:t>
      </w:r>
      <w:r w:rsidRPr="006960AB">
        <w:rPr>
          <w:rFonts w:eastAsia="Malgun Gothic" w:hint="eastAsia"/>
          <w:w w:val="100"/>
          <w:highlight w:val="yellow"/>
          <w:lang w:eastAsia="ko-KR"/>
        </w:rPr>
        <w:t>.</w:t>
      </w:r>
      <w:r w:rsidR="006960AB" w:rsidRPr="006960AB">
        <w:rPr>
          <w:rFonts w:eastAsia="Malgun Gothic"/>
          <w:w w:val="100"/>
          <w:highlight w:val="yellow"/>
          <w:lang w:eastAsia="ko-KR"/>
        </w:rPr>
        <w:t>4</w:t>
      </w:r>
      <w:r w:rsidRPr="00D20699">
        <w:rPr>
          <w:rFonts w:eastAsia="Malgun Gothic"/>
          <w:w w:val="100"/>
          <w:lang w:eastAsia="ko-KR"/>
        </w:rPr>
        <w:t xml:space="preserve"> </w:t>
      </w:r>
      <w:r>
        <w:rPr>
          <w:rFonts w:eastAsia="Malgun Gothic"/>
          <w:w w:val="100"/>
          <w:lang w:eastAsia="ko-KR"/>
        </w:rPr>
        <w:t>(Trans</w:t>
      </w:r>
      <w:r w:rsidRPr="00D20699">
        <w:rPr>
          <w:rFonts w:eastAsia="Malgun Gothic"/>
          <w:w w:val="100"/>
          <w:lang w:eastAsia="ko-KR"/>
        </w:rPr>
        <w:t>mitter modulation accuracy (EVM) test).</w:t>
      </w:r>
    </w:p>
    <w:p w14:paraId="759EC867" w14:textId="30215DC4" w:rsidR="006960AB" w:rsidRDefault="006960AB" w:rsidP="006960AB">
      <w:pPr>
        <w:pStyle w:val="Style1"/>
        <w:numPr>
          <w:ilvl w:val="0"/>
          <w:numId w:val="0"/>
        </w:numPr>
        <w:ind w:left="360"/>
        <w:rPr>
          <w:rFonts w:eastAsia="Malgun Gothic"/>
          <w:lang w:eastAsia="ko-KR"/>
        </w:rPr>
      </w:pPr>
      <w:proofErr w:type="gramStart"/>
      <w:r w:rsidRPr="006960AB">
        <w:rPr>
          <w:highlight w:val="yellow"/>
        </w:rPr>
        <w:t>xx.3.</w:t>
      </w:r>
      <w:r w:rsidRPr="006960AB">
        <w:rPr>
          <w:rFonts w:eastAsia="Malgun Gothic" w:hint="eastAsia"/>
          <w:highlight w:val="yellow"/>
          <w:lang w:eastAsia="ko-KR"/>
        </w:rPr>
        <w:t>1</w:t>
      </w:r>
      <w:r w:rsidRPr="006960AB">
        <w:rPr>
          <w:rFonts w:eastAsia="Malgun Gothic"/>
          <w:highlight w:val="yellow"/>
          <w:lang w:eastAsia="ko-KR"/>
        </w:rPr>
        <w:t>9</w:t>
      </w:r>
      <w:r w:rsidRPr="006960AB">
        <w:rPr>
          <w:rFonts w:eastAsia="Malgun Gothic" w:hint="eastAsia"/>
          <w:highlight w:val="yellow"/>
          <w:lang w:eastAsia="ko-KR"/>
        </w:rPr>
        <w:t>.4.2</w:t>
      </w:r>
      <w:proofErr w:type="gramEnd"/>
      <w:r>
        <w:rPr>
          <w:rFonts w:eastAsia="Malgun Gothic" w:hint="eastAsia"/>
          <w:lang w:eastAsia="ko-KR"/>
        </w:rPr>
        <w:t xml:space="preserve"> </w:t>
      </w:r>
      <w:r w:rsidRPr="006960AB">
        <w:rPr>
          <w:rFonts w:eastAsia="Malgun Gothic"/>
          <w:lang w:eastAsia="ko-KR"/>
        </w:rPr>
        <w:t>Transmit center frequency leakage</w:t>
      </w:r>
    </w:p>
    <w:p w14:paraId="677B0F9A" w14:textId="5DE9AEA1" w:rsidR="006960AB" w:rsidRDefault="00C50343" w:rsidP="00C50343">
      <w:pPr>
        <w:pStyle w:val="T"/>
        <w:rPr>
          <w:rFonts w:eastAsia="Malgun Gothic"/>
          <w:w w:val="100"/>
          <w:lang w:eastAsia="ko-KR"/>
        </w:rPr>
      </w:pPr>
      <w:ins w:id="1" w:author="Wook Bong Lee" w:date="2020-09-10T09:46:00Z">
        <w:r w:rsidRPr="00C50343">
          <w:rPr>
            <w:rFonts w:eastAsia="Malgun Gothic"/>
            <w:w w:val="100"/>
            <w:highlight w:val="yellow"/>
            <w:lang w:eastAsia="ko-KR"/>
            <w:rPrChange w:id="2" w:author="Wook Bong Lee" w:date="2020-09-10T09:49:00Z">
              <w:rPr>
                <w:rFonts w:eastAsia="Malgun Gothic"/>
                <w:w w:val="100"/>
                <w:lang w:eastAsia="ko-KR"/>
              </w:rPr>
            </w:rPrChange>
          </w:rPr>
          <w:t xml:space="preserve">For an 80+80 MHz </w:t>
        </w:r>
      </w:ins>
      <w:ins w:id="3" w:author="Wook Bong Lee" w:date="2020-09-10T09:47:00Z">
        <w:r w:rsidRPr="00C50343">
          <w:rPr>
            <w:rFonts w:eastAsia="Malgun Gothic"/>
            <w:w w:val="100"/>
            <w:highlight w:val="yellow"/>
            <w:lang w:eastAsia="ko-KR"/>
            <w:rPrChange w:id="4" w:author="Wook Bong Lee" w:date="2020-09-10T09:49:00Z">
              <w:rPr>
                <w:rFonts w:eastAsia="Malgun Gothic"/>
                <w:w w:val="100"/>
                <w:lang w:eastAsia="ko-KR"/>
              </w:rPr>
            </w:rPrChange>
          </w:rPr>
          <w:t xml:space="preserve">or 160+160 MHz </w:t>
        </w:r>
      </w:ins>
      <w:ins w:id="5" w:author="Wook Bong Lee" w:date="2020-09-10T09:46:00Z">
        <w:r w:rsidRPr="00C50343">
          <w:rPr>
            <w:rFonts w:eastAsia="Malgun Gothic"/>
            <w:w w:val="100"/>
            <w:highlight w:val="yellow"/>
            <w:lang w:eastAsia="ko-KR"/>
            <w:rPrChange w:id="6" w:author="Wook Bong Lee" w:date="2020-09-10T09:49:00Z">
              <w:rPr>
                <w:rFonts w:eastAsia="Malgun Gothic"/>
                <w:w w:val="100"/>
                <w:lang w:eastAsia="ko-KR"/>
              </w:rPr>
            </w:rPrChange>
          </w:rPr>
          <w:t xml:space="preserve">transmission where the RF LO falls outside both frequency segments, the RF LO shall meet the spectral mask requirements as defined in </w:t>
        </w:r>
      </w:ins>
      <w:ins w:id="7" w:author="Wook Bong Lee" w:date="2020-09-10T09:47:00Z">
        <w:r w:rsidRPr="00C50343">
          <w:rPr>
            <w:rFonts w:eastAsia="Malgun Gothic"/>
            <w:w w:val="100"/>
            <w:highlight w:val="yellow"/>
            <w:lang w:eastAsia="ko-KR"/>
            <w:rPrChange w:id="8" w:author="Wook Bong Lee" w:date="2020-09-10T09:49:00Z">
              <w:rPr>
                <w:rFonts w:eastAsia="Malgun Gothic"/>
                <w:w w:val="100"/>
                <w:lang w:eastAsia="ko-KR"/>
              </w:rPr>
            </w:rPrChange>
          </w:rPr>
          <w:t>xx</w:t>
        </w:r>
      </w:ins>
      <w:ins w:id="9" w:author="Wook Bong Lee" w:date="2020-09-10T09:46:00Z">
        <w:r w:rsidRPr="00C50343">
          <w:rPr>
            <w:rFonts w:eastAsia="Malgun Gothic"/>
            <w:w w:val="100"/>
            <w:highlight w:val="yellow"/>
            <w:lang w:eastAsia="ko-KR"/>
            <w:rPrChange w:id="10" w:author="Wook Bong Lee" w:date="2020-09-10T09:49:00Z">
              <w:rPr>
                <w:rFonts w:eastAsia="Malgun Gothic"/>
                <w:w w:val="100"/>
                <w:lang w:eastAsia="ko-KR"/>
              </w:rPr>
            </w:rPrChange>
          </w:rPr>
          <w:t>.3.19.1 (Transmit spectral mask).</w:t>
        </w:r>
        <w:r w:rsidRPr="00C50343">
          <w:rPr>
            <w:rFonts w:eastAsia="Malgun Gothic"/>
            <w:w w:val="100"/>
            <w:lang w:eastAsia="ko-KR"/>
          </w:rPr>
          <w:t xml:space="preserve"> </w:t>
        </w:r>
      </w:ins>
      <w:ins w:id="11" w:author="Wook Bong Lee" w:date="2020-09-10T09:47:00Z">
        <w:r>
          <w:rPr>
            <w:rFonts w:eastAsia="Malgun Gothic"/>
            <w:w w:val="100"/>
            <w:lang w:eastAsia="ko-KR"/>
          </w:rPr>
          <w:t>For 20</w:t>
        </w:r>
      </w:ins>
      <w:ins w:id="12" w:author="Wook Bong Lee" w:date="2020-09-10T09:48:00Z">
        <w:r>
          <w:rPr>
            <w:rFonts w:eastAsia="Malgun Gothic"/>
            <w:w w:val="100"/>
            <w:lang w:eastAsia="ko-KR"/>
          </w:rPr>
          <w:t xml:space="preserve">/40/80/160 MHz transmission, </w:t>
        </w:r>
      </w:ins>
      <w:del w:id="13" w:author="Wook Bong Lee" w:date="2020-09-10T09:48:00Z">
        <w:r w:rsidR="006960AB" w:rsidRPr="007B6DBF" w:rsidDel="00C50343">
          <w:rPr>
            <w:rFonts w:eastAsia="Malgun Gothic"/>
            <w:w w:val="100"/>
            <w:lang w:eastAsia="ko-KR"/>
          </w:rPr>
          <w:delText xml:space="preserve">The </w:delText>
        </w:r>
      </w:del>
      <w:ins w:id="14" w:author="Wook Bong Lee" w:date="2020-09-10T09:48:00Z">
        <w:r>
          <w:rPr>
            <w:rFonts w:eastAsia="Malgun Gothic"/>
            <w:w w:val="100"/>
            <w:lang w:eastAsia="ko-KR"/>
          </w:rPr>
          <w:t>t</w:t>
        </w:r>
        <w:r w:rsidRPr="007B6DBF">
          <w:rPr>
            <w:rFonts w:eastAsia="Malgun Gothic"/>
            <w:w w:val="100"/>
            <w:lang w:eastAsia="ko-KR"/>
          </w:rPr>
          <w:t xml:space="preserve">he </w:t>
        </w:r>
      </w:ins>
      <w:r w:rsidR="006960AB" w:rsidRPr="007B6DBF">
        <w:rPr>
          <w:rFonts w:eastAsia="Malgun Gothic"/>
          <w:w w:val="100"/>
          <w:lang w:eastAsia="ko-KR"/>
        </w:rPr>
        <w:t xml:space="preserve">power measured at the location of the RF LO using resolution BW 78.125 kHz shall not exceed the maximum of –32 dB relative to the total transmit power and –20 </w:t>
      </w:r>
      <w:proofErr w:type="spellStart"/>
      <w:r w:rsidR="006960AB" w:rsidRPr="007B6DBF">
        <w:rPr>
          <w:rFonts w:eastAsia="Malgun Gothic"/>
          <w:w w:val="100"/>
          <w:lang w:eastAsia="ko-KR"/>
        </w:rPr>
        <w:t>dBm</w:t>
      </w:r>
      <w:proofErr w:type="spellEnd"/>
      <w:r w:rsidR="006960AB" w:rsidRPr="007B6DBF">
        <w:rPr>
          <w:rFonts w:eastAsia="Malgun Gothic"/>
          <w:w w:val="100"/>
          <w:lang w:eastAsia="ko-KR"/>
        </w:rPr>
        <w:t xml:space="preserve">, or equivalently max(P – 32, –20), where P is the transmit power per antenna in </w:t>
      </w:r>
      <w:proofErr w:type="spellStart"/>
      <w:r w:rsidR="006960AB" w:rsidRPr="007B6DBF">
        <w:rPr>
          <w:rFonts w:eastAsia="Malgun Gothic"/>
          <w:w w:val="100"/>
          <w:lang w:eastAsia="ko-KR"/>
        </w:rPr>
        <w:t>dBm</w:t>
      </w:r>
      <w:proofErr w:type="spellEnd"/>
      <w:r w:rsidR="006960AB" w:rsidRPr="007B6DBF">
        <w:rPr>
          <w:rFonts w:eastAsia="Malgun Gothic"/>
          <w:w w:val="100"/>
          <w:lang w:eastAsia="ko-KR"/>
        </w:rPr>
        <w:t>. The transmit center frequency leakage is specified per antenna.</w:t>
      </w:r>
      <w:r w:rsidR="007B6DBF">
        <w:rPr>
          <w:rFonts w:eastAsia="Malgun Gothic"/>
          <w:w w:val="100"/>
          <w:lang w:eastAsia="ko-KR"/>
        </w:rPr>
        <w:t xml:space="preserve"> </w:t>
      </w:r>
      <w:ins w:id="15" w:author="Wook Bong Lee" w:date="2020-09-09T10:50:00Z">
        <w:r w:rsidR="007B6DBF" w:rsidRPr="007B6DBF">
          <w:rPr>
            <w:rFonts w:eastAsia="Malgun Gothic"/>
            <w:w w:val="100"/>
            <w:highlight w:val="yellow"/>
            <w:lang w:eastAsia="ko-KR"/>
          </w:rPr>
          <w:t xml:space="preserve">The transmit center frequency leakage for </w:t>
        </w:r>
      </w:ins>
      <w:ins w:id="16" w:author="Wook Bong Lee" w:date="2020-09-10T09:49:00Z">
        <w:r>
          <w:rPr>
            <w:rFonts w:eastAsia="Malgun Gothic"/>
            <w:w w:val="100"/>
            <w:highlight w:val="yellow"/>
            <w:lang w:eastAsia="ko-KR"/>
          </w:rPr>
          <w:t>320 MHz transmission</w:t>
        </w:r>
      </w:ins>
      <w:ins w:id="17" w:author="Wook Bong Lee" w:date="2020-09-09T10:50:00Z">
        <w:r w:rsidR="007B6DBF" w:rsidRPr="007B6DBF">
          <w:rPr>
            <w:rFonts w:eastAsia="Malgun Gothic"/>
            <w:w w:val="100"/>
            <w:highlight w:val="yellow"/>
            <w:lang w:eastAsia="ko-KR"/>
          </w:rPr>
          <w:t xml:space="preserve"> is TBD.</w:t>
        </w:r>
      </w:ins>
    </w:p>
    <w:p w14:paraId="7CA98800" w14:textId="2A5AAC99" w:rsidR="00D20699" w:rsidRPr="006B0041" w:rsidRDefault="006960AB" w:rsidP="00D20699">
      <w:pPr>
        <w:pStyle w:val="Style1"/>
        <w:numPr>
          <w:ilvl w:val="0"/>
          <w:numId w:val="0"/>
        </w:numPr>
        <w:ind w:left="360"/>
        <w:rPr>
          <w:rFonts w:eastAsia="Malgun Gothic"/>
          <w:lang w:eastAsia="ko-KR"/>
        </w:rPr>
      </w:pPr>
      <w:proofErr w:type="gramStart"/>
      <w:r w:rsidRPr="006960AB">
        <w:rPr>
          <w:highlight w:val="yellow"/>
        </w:rPr>
        <w:t>xx</w:t>
      </w:r>
      <w:r w:rsidR="00D20699" w:rsidRPr="006960AB">
        <w:rPr>
          <w:highlight w:val="yellow"/>
        </w:rPr>
        <w:t>.3.</w:t>
      </w:r>
      <w:r w:rsidR="00D20699" w:rsidRPr="006960AB">
        <w:rPr>
          <w:rFonts w:eastAsia="Malgun Gothic" w:hint="eastAsia"/>
          <w:highlight w:val="yellow"/>
          <w:lang w:eastAsia="ko-KR"/>
        </w:rPr>
        <w:t>1</w:t>
      </w:r>
      <w:r w:rsidRPr="006960AB">
        <w:rPr>
          <w:rFonts w:eastAsia="Malgun Gothic"/>
          <w:highlight w:val="yellow"/>
          <w:lang w:eastAsia="ko-KR"/>
        </w:rPr>
        <w:t>9</w:t>
      </w:r>
      <w:r w:rsidR="00D20699" w:rsidRPr="006960AB">
        <w:rPr>
          <w:rFonts w:eastAsia="Malgun Gothic" w:hint="eastAsia"/>
          <w:highlight w:val="yellow"/>
          <w:lang w:eastAsia="ko-KR"/>
        </w:rPr>
        <w:t>.4.</w:t>
      </w:r>
      <w:r>
        <w:rPr>
          <w:rFonts w:eastAsia="Malgun Gothic"/>
          <w:lang w:eastAsia="ko-KR"/>
        </w:rPr>
        <w:t>3</w:t>
      </w:r>
      <w:proofErr w:type="gramEnd"/>
      <w:r w:rsidR="00D20699">
        <w:rPr>
          <w:rFonts w:eastAsia="Malgun Gothic" w:hint="eastAsia"/>
          <w:lang w:eastAsia="ko-KR"/>
        </w:rPr>
        <w:t xml:space="preserve"> </w:t>
      </w:r>
      <w:r w:rsidR="00D20699" w:rsidRPr="00D20699">
        <w:rPr>
          <w:rFonts w:eastAsia="Malgun Gothic"/>
          <w:lang w:eastAsia="ko-KR"/>
        </w:rPr>
        <w:t>Transmitter constellation error</w:t>
      </w:r>
    </w:p>
    <w:p w14:paraId="6B891F04" w14:textId="2D094FA8" w:rsidR="00D20699" w:rsidRDefault="002477D7" w:rsidP="00DA78A8">
      <w:pPr>
        <w:pStyle w:val="T"/>
        <w:rPr>
          <w:rFonts w:eastAsia="Malgun Gothic"/>
          <w:w w:val="100"/>
          <w:lang w:eastAsia="ko-KR"/>
        </w:rPr>
      </w:pPr>
      <w:r w:rsidRPr="002477D7">
        <w:rPr>
          <w:rFonts w:eastAsia="Malgun Gothic"/>
          <w:w w:val="100"/>
          <w:lang w:eastAsia="ko-KR"/>
        </w:rPr>
        <w:t>The relative constellation RMS error in the test, calculated by first averaging over sub</w:t>
      </w:r>
      <w:r w:rsidR="007F43E1">
        <w:rPr>
          <w:rFonts w:eastAsia="Malgun Gothic"/>
          <w:w w:val="100"/>
          <w:lang w:eastAsia="ko-KR"/>
        </w:rPr>
        <w:t xml:space="preserve">carriers, frequency segments, </w:t>
      </w:r>
      <w:r w:rsidR="007F43E1">
        <w:rPr>
          <w:rFonts w:eastAsia="Malgun Gothic" w:hint="eastAsia"/>
          <w:w w:val="100"/>
          <w:lang w:eastAsia="ko-KR"/>
        </w:rPr>
        <w:t>EHT</w:t>
      </w:r>
      <w:r w:rsidRPr="002477D7">
        <w:rPr>
          <w:rFonts w:eastAsia="Malgun Gothic"/>
          <w:w w:val="100"/>
          <w:lang w:eastAsia="ko-KR"/>
        </w:rPr>
        <w:t xml:space="preserve"> PPDUs, and spatial streams (see Equation (</w:t>
      </w:r>
      <w:r w:rsidR="006960AB" w:rsidRPr="006960AB">
        <w:rPr>
          <w:rFonts w:eastAsia="Malgun Gothic"/>
          <w:w w:val="100"/>
          <w:highlight w:val="yellow"/>
          <w:lang w:eastAsia="ko-KR"/>
        </w:rPr>
        <w:t>xx-y1</w:t>
      </w:r>
      <w:r>
        <w:rPr>
          <w:rFonts w:eastAsia="Malgun Gothic"/>
          <w:w w:val="100"/>
          <w:lang w:eastAsia="ko-KR"/>
        </w:rPr>
        <w:t xml:space="preserve">)) as described in </w:t>
      </w:r>
      <w:r w:rsidR="006960AB" w:rsidRPr="006960AB">
        <w:rPr>
          <w:rFonts w:eastAsia="Malgun Gothic"/>
          <w:w w:val="100"/>
          <w:highlight w:val="yellow"/>
          <w:lang w:eastAsia="ko-KR"/>
        </w:rPr>
        <w:t>xx</w:t>
      </w:r>
      <w:r w:rsidRPr="006960AB">
        <w:rPr>
          <w:rFonts w:eastAsia="Malgun Gothic"/>
          <w:w w:val="100"/>
          <w:highlight w:val="yellow"/>
          <w:lang w:eastAsia="ko-KR"/>
        </w:rPr>
        <w:t>.3.1</w:t>
      </w:r>
      <w:r w:rsidR="006960AB">
        <w:rPr>
          <w:rFonts w:eastAsia="Malgun Gothic"/>
          <w:w w:val="100"/>
          <w:highlight w:val="yellow"/>
          <w:lang w:eastAsia="ko-KR"/>
        </w:rPr>
        <w:t>9</w:t>
      </w:r>
      <w:r w:rsidRPr="006960AB">
        <w:rPr>
          <w:rFonts w:eastAsia="Malgun Gothic"/>
          <w:w w:val="100"/>
          <w:highlight w:val="yellow"/>
          <w:lang w:eastAsia="ko-KR"/>
        </w:rPr>
        <w:t>.4.4</w:t>
      </w:r>
      <w:r w:rsidRPr="002477D7">
        <w:rPr>
          <w:rFonts w:eastAsia="Malgun Gothic"/>
          <w:w w:val="100"/>
          <w:lang w:eastAsia="ko-KR"/>
        </w:rPr>
        <w:t xml:space="preserve"> (Transmitter modulation accuracy (EVM) test) shall not exceed a data-rate dependent value according to Table </w:t>
      </w:r>
      <w:r w:rsidR="004E5B0E" w:rsidRPr="004E5B0E">
        <w:rPr>
          <w:rFonts w:eastAsia="Malgun Gothic"/>
          <w:w w:val="100"/>
          <w:highlight w:val="yellow"/>
          <w:lang w:eastAsia="ko-KR"/>
        </w:rPr>
        <w:t>xx-y1</w:t>
      </w:r>
      <w:r w:rsidRPr="002477D7">
        <w:rPr>
          <w:rFonts w:eastAsia="Malgun Gothic"/>
          <w:w w:val="100"/>
          <w:lang w:eastAsia="ko-KR"/>
        </w:rPr>
        <w:t xml:space="preserve"> (Allowed relative constellation error versus constellation size and coding rate). The number of spatial streams under test shall be equal to the number of utilized transmitting STA antenna (output) ports and also equal to the number of utilized testing instrumentation input ports. In the test, </w:t>
      </w:r>
      <w:r w:rsidRPr="004E5B0E">
        <w:rPr>
          <w:rFonts w:eastAsia="Malgun Gothic"/>
          <w:i/>
          <w:w w:val="100"/>
          <w:lang w:eastAsia="ko-KR"/>
        </w:rPr>
        <w:t>N</w:t>
      </w:r>
      <w:r w:rsidRPr="004E5B0E">
        <w:rPr>
          <w:rFonts w:eastAsia="Malgun Gothic"/>
          <w:i/>
          <w:w w:val="100"/>
          <w:vertAlign w:val="subscript"/>
          <w:lang w:eastAsia="ko-KR"/>
        </w:rPr>
        <w:t>SS</w:t>
      </w:r>
      <w:r w:rsidRPr="002477D7">
        <w:rPr>
          <w:rFonts w:eastAsia="Malgun Gothic"/>
          <w:w w:val="100"/>
          <w:lang w:eastAsia="ko-KR"/>
        </w:rPr>
        <w:t xml:space="preserve"> = </w:t>
      </w:r>
      <w:r w:rsidRPr="004E5B0E">
        <w:rPr>
          <w:rFonts w:eastAsia="Malgun Gothic"/>
          <w:i/>
          <w:w w:val="100"/>
          <w:lang w:eastAsia="ko-KR"/>
        </w:rPr>
        <w:t>N</w:t>
      </w:r>
      <w:r w:rsidRPr="004E5B0E">
        <w:rPr>
          <w:rFonts w:eastAsia="Malgun Gothic"/>
          <w:i/>
          <w:w w:val="100"/>
          <w:vertAlign w:val="subscript"/>
          <w:lang w:eastAsia="ko-KR"/>
        </w:rPr>
        <w:t>STS</w:t>
      </w:r>
      <w:r w:rsidRPr="002477D7">
        <w:rPr>
          <w:rFonts w:eastAsia="Malgun Gothic"/>
          <w:w w:val="100"/>
          <w:lang w:eastAsia="ko-KR"/>
        </w:rPr>
        <w:t xml:space="preserve"> </w:t>
      </w:r>
      <w:commentRangeStart w:id="18"/>
      <w:r w:rsidR="004E5B0E" w:rsidRPr="004E5B0E">
        <w:rPr>
          <w:rFonts w:eastAsia="Malgun Gothic"/>
          <w:w w:val="100"/>
          <w:highlight w:val="yellow"/>
          <w:lang w:eastAsia="ko-KR"/>
        </w:rPr>
        <w:t>[</w:t>
      </w:r>
      <w:r w:rsidRPr="004E5B0E">
        <w:rPr>
          <w:rFonts w:eastAsia="Malgun Gothic"/>
          <w:w w:val="100"/>
          <w:highlight w:val="yellow"/>
          <w:lang w:eastAsia="ko-KR"/>
        </w:rPr>
        <w:t>(no STBC)</w:t>
      </w:r>
      <w:r w:rsidR="004E5B0E" w:rsidRPr="004E5B0E">
        <w:rPr>
          <w:rFonts w:eastAsia="Malgun Gothic"/>
          <w:w w:val="100"/>
          <w:highlight w:val="yellow"/>
          <w:lang w:eastAsia="ko-KR"/>
        </w:rPr>
        <w:t>]</w:t>
      </w:r>
      <w:r w:rsidRPr="002477D7">
        <w:rPr>
          <w:rFonts w:eastAsia="Malgun Gothic"/>
          <w:w w:val="100"/>
          <w:lang w:eastAsia="ko-KR"/>
        </w:rPr>
        <w:t xml:space="preserve"> </w:t>
      </w:r>
      <w:commentRangeEnd w:id="18"/>
      <w:r w:rsidR="004E5B0E">
        <w:rPr>
          <w:rStyle w:val="CommentReference"/>
          <w:rFonts w:asciiTheme="minorHAnsi" w:hAnsiTheme="minorHAnsi" w:cstheme="minorBidi"/>
          <w:color w:val="auto"/>
          <w:w w:val="100"/>
        </w:rPr>
        <w:commentReference w:id="18"/>
      </w:r>
      <w:r w:rsidRPr="002477D7">
        <w:rPr>
          <w:rFonts w:eastAsia="Malgun Gothic"/>
          <w:w w:val="100"/>
          <w:lang w:eastAsia="ko-KR"/>
        </w:rPr>
        <w:t xml:space="preserve">and no beamforming steering matrix shall be used. Each output port of the transmitting STA shall be connected through a cable to one input port of the testing instrumentation. The requirements shall apply to 20 MHz, 40 MHz, 80 MHz, </w:t>
      </w:r>
      <w:r w:rsidR="007F43E1">
        <w:rPr>
          <w:rFonts w:eastAsia="Malgun Gothic" w:hint="eastAsia"/>
          <w:w w:val="100"/>
          <w:lang w:eastAsia="ko-KR"/>
        </w:rPr>
        <w:t xml:space="preserve">160 MHz, </w:t>
      </w:r>
      <w:r w:rsidR="007F43E1" w:rsidRPr="004E5B0E">
        <w:rPr>
          <w:rFonts w:eastAsia="Malgun Gothic"/>
          <w:color w:val="auto"/>
          <w:w w:val="100"/>
          <w:lang w:eastAsia="ko-KR"/>
        </w:rPr>
        <w:t xml:space="preserve">and </w:t>
      </w:r>
      <w:r w:rsidR="007F43E1" w:rsidRPr="004E5B0E">
        <w:rPr>
          <w:rFonts w:eastAsia="Malgun Gothic" w:hint="eastAsia"/>
          <w:color w:val="auto"/>
          <w:w w:val="100"/>
          <w:lang w:eastAsia="ko-KR"/>
        </w:rPr>
        <w:t>32</w:t>
      </w:r>
      <w:r w:rsidRPr="004E5B0E">
        <w:rPr>
          <w:rFonts w:eastAsia="Malgun Gothic"/>
          <w:color w:val="auto"/>
          <w:w w:val="100"/>
          <w:lang w:eastAsia="ko-KR"/>
        </w:rPr>
        <w:t xml:space="preserve">0 MHz contiguous </w:t>
      </w:r>
      <w:r w:rsidRPr="002477D7">
        <w:rPr>
          <w:rFonts w:eastAsia="Malgun Gothic"/>
          <w:w w:val="100"/>
          <w:lang w:eastAsia="ko-KR"/>
        </w:rPr>
        <w:t>transmissions</w:t>
      </w:r>
      <w:ins w:id="19" w:author="Wook Bong Lee" w:date="2020-09-10T09:50:00Z">
        <w:r w:rsidR="00C50343">
          <w:rPr>
            <w:rFonts w:eastAsia="Malgun Gothic"/>
            <w:w w:val="100"/>
            <w:lang w:eastAsia="ko-KR"/>
          </w:rPr>
          <w:t xml:space="preserve"> </w:t>
        </w:r>
        <w:r w:rsidR="00C50343" w:rsidRPr="00C50343">
          <w:rPr>
            <w:rFonts w:eastAsia="Malgun Gothic"/>
            <w:w w:val="100"/>
            <w:highlight w:val="yellow"/>
            <w:lang w:eastAsia="ko-KR"/>
            <w:rPrChange w:id="20" w:author="Wook Bong Lee" w:date="2020-09-10T09:50:00Z">
              <w:rPr>
                <w:rFonts w:eastAsia="Malgun Gothic"/>
                <w:w w:val="100"/>
                <w:lang w:eastAsia="ko-KR"/>
              </w:rPr>
            </w:rPrChange>
          </w:rPr>
          <w:t>as well as 80+80 MHz and 160+160 MHz transmissions</w:t>
        </w:r>
      </w:ins>
      <w:r w:rsidR="00704356">
        <w:rPr>
          <w:rFonts w:eastAsia="Malgun Gothic" w:hint="eastAsia"/>
          <w:w w:val="100"/>
          <w:lang w:eastAsia="ko-KR"/>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20"/>
        <w:gridCol w:w="1120"/>
        <w:gridCol w:w="820"/>
        <w:gridCol w:w="1800"/>
        <w:gridCol w:w="1580"/>
        <w:gridCol w:w="1780"/>
      </w:tblGrid>
      <w:tr w:rsidR="004E5B0E" w14:paraId="4A6BACA7" w14:textId="77777777" w:rsidTr="000513D4">
        <w:trPr>
          <w:jc w:val="center"/>
        </w:trPr>
        <w:tc>
          <w:tcPr>
            <w:tcW w:w="8220" w:type="dxa"/>
            <w:gridSpan w:val="6"/>
            <w:tcBorders>
              <w:top w:val="nil"/>
              <w:left w:val="nil"/>
              <w:bottom w:val="nil"/>
              <w:right w:val="nil"/>
            </w:tcBorders>
            <w:tcMar>
              <w:top w:w="120" w:type="dxa"/>
              <w:left w:w="120" w:type="dxa"/>
              <w:bottom w:w="60" w:type="dxa"/>
              <w:right w:w="120" w:type="dxa"/>
            </w:tcMar>
            <w:vAlign w:val="center"/>
          </w:tcPr>
          <w:p w14:paraId="22810363" w14:textId="474143F0" w:rsidR="004E5B0E" w:rsidRDefault="004E5B0E" w:rsidP="004E5B0E">
            <w:pPr>
              <w:pStyle w:val="TableTitle"/>
            </w:pPr>
            <w:bookmarkStart w:id="21" w:name="RTF35333834373a205461626c65"/>
            <w:r w:rsidRPr="002B3E60">
              <w:rPr>
                <w:rFonts w:eastAsia="Malgun Gothic"/>
                <w:lang w:eastAsia="ko-KR"/>
              </w:rPr>
              <w:t xml:space="preserve">Table </w:t>
            </w:r>
            <w:r w:rsidRPr="006960AB">
              <w:rPr>
                <w:rFonts w:eastAsia="Malgun Gothic"/>
                <w:highlight w:val="yellow"/>
                <w:lang w:eastAsia="ko-KR"/>
              </w:rPr>
              <w:t>xx-y1</w:t>
            </w:r>
            <w:r w:rsidRPr="002B3E60">
              <w:rPr>
                <w:rFonts w:eastAsia="Malgun Gothic"/>
                <w:lang w:eastAsia="ko-KR"/>
              </w:rPr>
              <w:t xml:space="preserve"> - </w:t>
            </w:r>
            <w:r>
              <w:rPr>
                <w:w w:val="100"/>
              </w:rPr>
              <w:t>Allowed relative constellation error versus constellation size and coding rate</w:t>
            </w:r>
            <w:bookmarkEnd w:id="21"/>
          </w:p>
        </w:tc>
      </w:tr>
      <w:tr w:rsidR="004E5B0E" w14:paraId="279CF376" w14:textId="77777777" w:rsidTr="000513D4">
        <w:trPr>
          <w:trHeight w:val="440"/>
          <w:jc w:val="center"/>
        </w:trPr>
        <w:tc>
          <w:tcPr>
            <w:tcW w:w="224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1FCB6BA5" w14:textId="77777777" w:rsidR="004E5B0E" w:rsidRDefault="004E5B0E" w:rsidP="000513D4">
            <w:pPr>
              <w:pStyle w:val="CellHeading"/>
            </w:pPr>
            <w:r>
              <w:rPr>
                <w:w w:val="100"/>
              </w:rPr>
              <w:t>Modulation</w:t>
            </w:r>
          </w:p>
        </w:tc>
        <w:tc>
          <w:tcPr>
            <w:tcW w:w="82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ED5EC6" w14:textId="77777777" w:rsidR="004E5B0E" w:rsidRDefault="004E5B0E" w:rsidP="000513D4">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Coding rate</w:t>
            </w:r>
          </w:p>
        </w:tc>
        <w:tc>
          <w:tcPr>
            <w:tcW w:w="180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259B6DD" w14:textId="07EBA276" w:rsidR="004E5B0E" w:rsidRDefault="004E5B0E" w:rsidP="000513D4">
            <w:pPr>
              <w:pStyle w:val="CellHeading"/>
            </w:pPr>
            <w:r>
              <w:rPr>
                <w:w w:val="100"/>
              </w:rPr>
              <w:t xml:space="preserve">Relative constellation error in an </w:t>
            </w:r>
            <w:r w:rsidR="00EF2332">
              <w:rPr>
                <w:w w:val="100"/>
              </w:rPr>
              <w:t>EHT</w:t>
            </w:r>
            <w:r>
              <w:rPr>
                <w:w w:val="100"/>
              </w:rPr>
              <w:t xml:space="preserve"> MU PPDU (dB)</w:t>
            </w:r>
          </w:p>
        </w:tc>
        <w:tc>
          <w:tcPr>
            <w:tcW w:w="158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6C8E319" w14:textId="709C2095" w:rsidR="004E5B0E" w:rsidRDefault="004E5B0E" w:rsidP="00CA3A3A">
            <w:pPr>
              <w:pStyle w:val="CellHeading"/>
            </w:pPr>
            <w:r>
              <w:rPr>
                <w:w w:val="100"/>
              </w:rPr>
              <w:t xml:space="preserve">Relative constellation error in an </w:t>
            </w:r>
            <w:r w:rsidR="00EF2332">
              <w:rPr>
                <w:w w:val="100"/>
              </w:rPr>
              <w:t xml:space="preserve">EHT </w:t>
            </w:r>
            <w:r>
              <w:rPr>
                <w:w w:val="100"/>
              </w:rPr>
              <w:t xml:space="preserve">TB PPDU when transmit power is larger than the maximum power of </w:t>
            </w:r>
            <w:r w:rsidR="00436774">
              <w:rPr>
                <w:w w:val="100"/>
              </w:rPr>
              <w:t>E</w:t>
            </w:r>
            <w:r>
              <w:rPr>
                <w:w w:val="100"/>
              </w:rPr>
              <w:t>H</w:t>
            </w:r>
            <w:r w:rsidR="00436774">
              <w:rPr>
                <w:w w:val="100"/>
              </w:rPr>
              <w:t>T</w:t>
            </w:r>
            <w:r>
              <w:rPr>
                <w:w w:val="100"/>
              </w:rPr>
              <w:t>-MCS </w:t>
            </w:r>
            <w:del w:id="22" w:author="Wook Bong Lee" w:date="2020-09-03T07:10:00Z">
              <w:r w:rsidRPr="004E5B0E" w:rsidDel="00CA3A3A">
                <w:rPr>
                  <w:w w:val="100"/>
                  <w:highlight w:val="yellow"/>
                </w:rPr>
                <w:delText>TBD</w:delText>
              </w:r>
              <w:r w:rsidDel="00CA3A3A">
                <w:rPr>
                  <w:w w:val="100"/>
                </w:rPr>
                <w:delText xml:space="preserve"> </w:delText>
              </w:r>
            </w:del>
            <w:ins w:id="23" w:author="Wook Bong Lee" w:date="2020-09-03T07:10:00Z">
              <w:r w:rsidR="00CA3A3A">
                <w:rPr>
                  <w:w w:val="100"/>
                </w:rPr>
                <w:t xml:space="preserve">7 </w:t>
              </w:r>
            </w:ins>
            <w:r>
              <w:rPr>
                <w:w w:val="100"/>
              </w:rPr>
              <w:t>(dB)</w:t>
            </w:r>
          </w:p>
        </w:tc>
        <w:tc>
          <w:tcPr>
            <w:tcW w:w="178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3BD135F" w14:textId="05D6DB10" w:rsidR="004E5B0E" w:rsidRDefault="004E5B0E" w:rsidP="00CA3A3A">
            <w:pPr>
              <w:pStyle w:val="CellHeading"/>
            </w:pPr>
            <w:r>
              <w:rPr>
                <w:w w:val="100"/>
              </w:rPr>
              <w:t xml:space="preserve">Relative constellation error in an </w:t>
            </w:r>
            <w:r w:rsidR="00EF2332">
              <w:rPr>
                <w:w w:val="100"/>
              </w:rPr>
              <w:t xml:space="preserve">EHT </w:t>
            </w:r>
            <w:r>
              <w:rPr>
                <w:w w:val="100"/>
              </w:rPr>
              <w:t xml:space="preserve">TB PPDU when transmit power is less than or equal to the maximum power of </w:t>
            </w:r>
            <w:r w:rsidR="00436774">
              <w:rPr>
                <w:w w:val="100"/>
              </w:rPr>
              <w:t>E</w:t>
            </w:r>
            <w:r>
              <w:rPr>
                <w:w w:val="100"/>
              </w:rPr>
              <w:t>H</w:t>
            </w:r>
            <w:r w:rsidR="00436774">
              <w:rPr>
                <w:w w:val="100"/>
              </w:rPr>
              <w:t>T</w:t>
            </w:r>
            <w:r>
              <w:rPr>
                <w:w w:val="100"/>
              </w:rPr>
              <w:t>-MCS </w:t>
            </w:r>
            <w:del w:id="24" w:author="Wook Bong Lee" w:date="2020-09-03T07:10:00Z">
              <w:r w:rsidRPr="004E5B0E" w:rsidDel="00CA3A3A">
                <w:rPr>
                  <w:w w:val="100"/>
                  <w:highlight w:val="yellow"/>
                </w:rPr>
                <w:delText>TBD</w:delText>
              </w:r>
              <w:r w:rsidDel="00CA3A3A">
                <w:rPr>
                  <w:w w:val="100"/>
                </w:rPr>
                <w:delText xml:space="preserve"> </w:delText>
              </w:r>
            </w:del>
            <w:ins w:id="25" w:author="Wook Bong Lee" w:date="2020-09-03T07:10:00Z">
              <w:r w:rsidR="00CA3A3A">
                <w:rPr>
                  <w:w w:val="100"/>
                </w:rPr>
                <w:t xml:space="preserve">7 </w:t>
              </w:r>
            </w:ins>
            <w:r>
              <w:rPr>
                <w:w w:val="100"/>
              </w:rPr>
              <w:t>(dB)</w:t>
            </w:r>
          </w:p>
        </w:tc>
      </w:tr>
      <w:tr w:rsidR="004E5B0E" w14:paraId="6EF051AE" w14:textId="77777777" w:rsidTr="000513D4">
        <w:trPr>
          <w:trHeight w:val="1600"/>
          <w:jc w:val="center"/>
        </w:trPr>
        <w:tc>
          <w:tcPr>
            <w:tcW w:w="112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B34C870" w14:textId="77777777" w:rsidR="004E5B0E" w:rsidRDefault="004E5B0E" w:rsidP="000513D4">
            <w:pPr>
              <w:pStyle w:val="CellHeading"/>
            </w:pPr>
            <w:r>
              <w:rPr>
                <w:w w:val="100"/>
              </w:rPr>
              <w:t>Without DCM</w:t>
            </w:r>
          </w:p>
        </w:tc>
        <w:tc>
          <w:tcPr>
            <w:tcW w:w="112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2FA50F8" w14:textId="77777777" w:rsidR="004E5B0E" w:rsidRDefault="004E5B0E" w:rsidP="000513D4">
            <w:pPr>
              <w:pStyle w:val="CellHeading"/>
            </w:pPr>
            <w:r>
              <w:rPr>
                <w:w w:val="100"/>
              </w:rPr>
              <w:t>With DCM</w:t>
            </w:r>
          </w:p>
        </w:tc>
        <w:tc>
          <w:tcPr>
            <w:tcW w:w="820" w:type="dxa"/>
            <w:vMerge/>
            <w:tcBorders>
              <w:top w:val="single" w:sz="10" w:space="0" w:color="000000"/>
              <w:left w:val="single" w:sz="2" w:space="0" w:color="000000"/>
              <w:bottom w:val="single" w:sz="10" w:space="0" w:color="000000"/>
              <w:right w:val="single" w:sz="2" w:space="0" w:color="000000"/>
            </w:tcBorders>
          </w:tcPr>
          <w:p w14:paraId="18012398" w14:textId="77777777" w:rsidR="004E5B0E" w:rsidRDefault="004E5B0E" w:rsidP="000513D4">
            <w:pPr>
              <w:pStyle w:val="A1FigTitle"/>
              <w:spacing w:before="0" w:line="240" w:lineRule="auto"/>
              <w:jc w:val="left"/>
              <w:rPr>
                <w:rFonts w:ascii="Symbol" w:hAnsi="Symbol" w:cstheme="minorBidi"/>
                <w:b w:val="0"/>
                <w:bCs w:val="0"/>
                <w:color w:val="auto"/>
                <w:w w:val="100"/>
                <w:sz w:val="24"/>
                <w:szCs w:val="24"/>
              </w:rPr>
            </w:pPr>
          </w:p>
        </w:tc>
        <w:tc>
          <w:tcPr>
            <w:tcW w:w="1800" w:type="dxa"/>
            <w:vMerge/>
            <w:tcBorders>
              <w:top w:val="nil"/>
              <w:left w:val="single" w:sz="2" w:space="0" w:color="000000"/>
              <w:bottom w:val="single" w:sz="2" w:space="0" w:color="000000"/>
              <w:right w:val="single" w:sz="2" w:space="0" w:color="000000"/>
            </w:tcBorders>
          </w:tcPr>
          <w:p w14:paraId="7EBF4E77" w14:textId="77777777" w:rsidR="004E5B0E" w:rsidRDefault="004E5B0E" w:rsidP="000513D4">
            <w:pPr>
              <w:pStyle w:val="A1FigTitle"/>
              <w:spacing w:before="0" w:line="240" w:lineRule="auto"/>
              <w:jc w:val="left"/>
              <w:rPr>
                <w:rFonts w:ascii="Symbol" w:hAnsi="Symbol" w:cstheme="minorBidi"/>
                <w:b w:val="0"/>
                <w:bCs w:val="0"/>
                <w:color w:val="auto"/>
                <w:w w:val="100"/>
                <w:sz w:val="24"/>
                <w:szCs w:val="24"/>
              </w:rPr>
            </w:pPr>
          </w:p>
        </w:tc>
        <w:tc>
          <w:tcPr>
            <w:tcW w:w="1580" w:type="dxa"/>
            <w:vMerge/>
            <w:tcBorders>
              <w:top w:val="nil"/>
              <w:left w:val="single" w:sz="2" w:space="0" w:color="000000"/>
              <w:bottom w:val="single" w:sz="2" w:space="0" w:color="000000"/>
              <w:right w:val="single" w:sz="2" w:space="0" w:color="000000"/>
            </w:tcBorders>
          </w:tcPr>
          <w:p w14:paraId="0C3219AE" w14:textId="77777777" w:rsidR="004E5B0E" w:rsidRDefault="004E5B0E" w:rsidP="000513D4">
            <w:pPr>
              <w:pStyle w:val="A1FigTitle"/>
              <w:spacing w:before="0" w:line="240" w:lineRule="auto"/>
              <w:jc w:val="left"/>
              <w:rPr>
                <w:rFonts w:ascii="Symbol" w:hAnsi="Symbol" w:cstheme="minorBidi"/>
                <w:b w:val="0"/>
                <w:bCs w:val="0"/>
                <w:color w:val="auto"/>
                <w:w w:val="100"/>
                <w:sz w:val="24"/>
                <w:szCs w:val="24"/>
              </w:rPr>
            </w:pPr>
          </w:p>
        </w:tc>
        <w:tc>
          <w:tcPr>
            <w:tcW w:w="1780" w:type="dxa"/>
            <w:vMerge/>
            <w:tcBorders>
              <w:top w:val="nil"/>
              <w:left w:val="single" w:sz="2" w:space="0" w:color="000000"/>
              <w:bottom w:val="single" w:sz="2" w:space="0" w:color="000000"/>
              <w:right w:val="single" w:sz="10" w:space="0" w:color="000000"/>
            </w:tcBorders>
          </w:tcPr>
          <w:p w14:paraId="790FD1CB" w14:textId="77777777" w:rsidR="004E5B0E" w:rsidRDefault="004E5B0E" w:rsidP="000513D4">
            <w:pPr>
              <w:pStyle w:val="A1FigTitle"/>
              <w:spacing w:before="0" w:line="240" w:lineRule="auto"/>
              <w:jc w:val="left"/>
              <w:rPr>
                <w:rFonts w:ascii="Symbol" w:hAnsi="Symbol" w:cstheme="minorBidi"/>
                <w:b w:val="0"/>
                <w:bCs w:val="0"/>
                <w:color w:val="auto"/>
                <w:w w:val="100"/>
                <w:sz w:val="24"/>
                <w:szCs w:val="24"/>
              </w:rPr>
            </w:pPr>
          </w:p>
        </w:tc>
      </w:tr>
      <w:tr w:rsidR="004E5B0E" w14:paraId="5139B403" w14:textId="77777777" w:rsidTr="000513D4">
        <w:trPr>
          <w:trHeight w:val="360"/>
          <w:jc w:val="center"/>
        </w:trPr>
        <w:tc>
          <w:tcPr>
            <w:tcW w:w="112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47A60A6" w14:textId="77777777" w:rsidR="004E5B0E" w:rsidRDefault="004E5B0E" w:rsidP="000513D4">
            <w:pPr>
              <w:pStyle w:val="CellBody"/>
              <w:jc w:val="center"/>
            </w:pPr>
            <w:r>
              <w:rPr>
                <w:w w:val="100"/>
              </w:rPr>
              <w:t>N/A</w:t>
            </w:r>
          </w:p>
        </w:tc>
        <w:tc>
          <w:tcPr>
            <w:tcW w:w="11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DA6B17" w14:textId="77777777" w:rsidR="004E5B0E" w:rsidRDefault="004E5B0E" w:rsidP="000513D4">
            <w:pPr>
              <w:pStyle w:val="CellBody"/>
              <w:jc w:val="center"/>
            </w:pPr>
            <w:r>
              <w:rPr>
                <w:w w:val="100"/>
              </w:rPr>
              <w:t>BPSK</w:t>
            </w:r>
          </w:p>
        </w:tc>
        <w:tc>
          <w:tcPr>
            <w:tcW w:w="82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4B2055" w14:textId="77777777" w:rsidR="004E5B0E" w:rsidRDefault="004E5B0E" w:rsidP="000513D4">
            <w:pPr>
              <w:pStyle w:val="CellBody"/>
              <w:jc w:val="center"/>
            </w:pPr>
            <w:r>
              <w:rPr>
                <w:w w:val="100"/>
              </w:rPr>
              <w:t>1/2</w:t>
            </w:r>
          </w:p>
        </w:tc>
        <w:tc>
          <w:tcPr>
            <w:tcW w:w="18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42197" w14:textId="77777777" w:rsidR="004E5B0E" w:rsidRDefault="004E5B0E" w:rsidP="000513D4">
            <w:pPr>
              <w:pStyle w:val="CellBody"/>
              <w:jc w:val="center"/>
            </w:pPr>
            <w:r>
              <w:rPr>
                <w:w w:val="100"/>
              </w:rPr>
              <w:t>–5</w:t>
            </w:r>
          </w:p>
        </w:tc>
        <w:tc>
          <w:tcPr>
            <w:tcW w:w="15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2966FC" w14:textId="77777777" w:rsidR="004E5B0E" w:rsidRDefault="004E5B0E" w:rsidP="000513D4">
            <w:pPr>
              <w:pStyle w:val="CellBody"/>
              <w:jc w:val="center"/>
            </w:pPr>
            <w:r>
              <w:rPr>
                <w:w w:val="100"/>
              </w:rPr>
              <w:t>–13</w:t>
            </w:r>
          </w:p>
        </w:tc>
        <w:tc>
          <w:tcPr>
            <w:tcW w:w="17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60B62E" w14:textId="77777777" w:rsidR="004E5B0E" w:rsidRDefault="004E5B0E" w:rsidP="000513D4">
            <w:pPr>
              <w:pStyle w:val="CellBody"/>
              <w:jc w:val="center"/>
            </w:pPr>
            <w:r>
              <w:rPr>
                <w:w w:val="100"/>
              </w:rPr>
              <w:t>–27</w:t>
            </w:r>
          </w:p>
        </w:tc>
      </w:tr>
      <w:tr w:rsidR="004E5B0E" w14:paraId="1A1E5893"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DBBC4DC" w14:textId="77777777" w:rsidR="004E5B0E" w:rsidRDefault="004E5B0E" w:rsidP="000513D4">
            <w:pPr>
              <w:pStyle w:val="CellBody"/>
              <w:jc w:val="center"/>
            </w:pPr>
            <w:r>
              <w:rPr>
                <w:w w:val="100"/>
              </w:rPr>
              <w:t>BPSK</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7C09BC" w14:textId="68462B41"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8E34A9" w14:textId="77777777" w:rsidR="004E5B0E" w:rsidRDefault="004E5B0E" w:rsidP="000513D4">
            <w:pPr>
              <w:pStyle w:val="CellBody"/>
              <w:jc w:val="center"/>
            </w:pPr>
            <w:r>
              <w:rPr>
                <w:w w:val="100"/>
              </w:rPr>
              <w:t>1/2</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86F62F" w14:textId="77777777" w:rsidR="004E5B0E" w:rsidRDefault="004E5B0E" w:rsidP="000513D4">
            <w:pPr>
              <w:pStyle w:val="CellBody"/>
              <w:jc w:val="center"/>
            </w:pPr>
            <w:r>
              <w:rPr>
                <w:w w:val="100"/>
              </w:rPr>
              <w:t>–5</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9F4B28" w14:textId="77777777" w:rsidR="004E5B0E" w:rsidRDefault="004E5B0E" w:rsidP="000513D4">
            <w:pPr>
              <w:pStyle w:val="CellBody"/>
              <w:jc w:val="center"/>
            </w:pPr>
            <w:r>
              <w:rPr>
                <w:w w:val="100"/>
              </w:rPr>
              <w:t>–13</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4130E73" w14:textId="77777777" w:rsidR="004E5B0E" w:rsidRDefault="004E5B0E" w:rsidP="000513D4">
            <w:pPr>
              <w:pStyle w:val="CellBody"/>
              <w:jc w:val="center"/>
            </w:pPr>
            <w:r>
              <w:rPr>
                <w:w w:val="100"/>
              </w:rPr>
              <w:t>–27</w:t>
            </w:r>
          </w:p>
        </w:tc>
      </w:tr>
      <w:tr w:rsidR="004E5B0E" w14:paraId="52B18D62"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938D08D" w14:textId="77777777" w:rsidR="004E5B0E" w:rsidRDefault="004E5B0E" w:rsidP="000513D4">
            <w:pPr>
              <w:pStyle w:val="CellBody"/>
              <w:jc w:val="center"/>
            </w:pPr>
            <w:r>
              <w:rPr>
                <w:w w:val="100"/>
              </w:rPr>
              <w:t>QPSK</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3A58033" w14:textId="66F65CF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33E93C" w14:textId="77777777" w:rsidR="004E5B0E" w:rsidRDefault="004E5B0E" w:rsidP="000513D4">
            <w:pPr>
              <w:pStyle w:val="CellBody"/>
              <w:jc w:val="center"/>
            </w:pPr>
            <w:r>
              <w:rPr>
                <w:w w:val="100"/>
              </w:rPr>
              <w:t>1/2</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87924B" w14:textId="77777777" w:rsidR="004E5B0E" w:rsidRDefault="004E5B0E" w:rsidP="000513D4">
            <w:pPr>
              <w:pStyle w:val="CellBody"/>
              <w:jc w:val="center"/>
            </w:pPr>
            <w:r>
              <w:rPr>
                <w:w w:val="100"/>
              </w:rPr>
              <w:t>–10</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D040583" w14:textId="77777777" w:rsidR="004E5B0E" w:rsidRDefault="004E5B0E" w:rsidP="000513D4">
            <w:pPr>
              <w:pStyle w:val="CellBody"/>
              <w:jc w:val="center"/>
            </w:pPr>
            <w:r>
              <w:rPr>
                <w:w w:val="100"/>
              </w:rPr>
              <w:t>–13</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E544A42" w14:textId="77777777" w:rsidR="004E5B0E" w:rsidRDefault="004E5B0E" w:rsidP="000513D4">
            <w:pPr>
              <w:pStyle w:val="CellBody"/>
              <w:jc w:val="center"/>
            </w:pPr>
            <w:r>
              <w:rPr>
                <w:w w:val="100"/>
              </w:rPr>
              <w:t>–27</w:t>
            </w:r>
          </w:p>
        </w:tc>
      </w:tr>
      <w:tr w:rsidR="004E5B0E" w14:paraId="2BDF8C7E"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089C66A" w14:textId="77777777" w:rsidR="004E5B0E" w:rsidRDefault="004E5B0E" w:rsidP="000513D4">
            <w:pPr>
              <w:pStyle w:val="CellBody"/>
              <w:jc w:val="center"/>
            </w:pPr>
            <w:r>
              <w:rPr>
                <w:w w:val="100"/>
              </w:rPr>
              <w:t>QPSK</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8D93DE" w14:textId="14594F58"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26E90CE" w14:textId="77777777" w:rsidR="004E5B0E" w:rsidRDefault="004E5B0E" w:rsidP="000513D4">
            <w:pPr>
              <w:pStyle w:val="CellBody"/>
              <w:jc w:val="center"/>
            </w:pPr>
            <w:r>
              <w:rPr>
                <w:w w:val="100"/>
              </w:rPr>
              <w:t>3/4</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6B5F605" w14:textId="77777777" w:rsidR="004E5B0E" w:rsidRDefault="004E5B0E" w:rsidP="000513D4">
            <w:pPr>
              <w:pStyle w:val="CellBody"/>
              <w:jc w:val="center"/>
            </w:pPr>
            <w:r>
              <w:rPr>
                <w:w w:val="100"/>
              </w:rPr>
              <w:t>–13</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DABE6B8" w14:textId="77777777" w:rsidR="004E5B0E" w:rsidRDefault="004E5B0E" w:rsidP="000513D4">
            <w:pPr>
              <w:pStyle w:val="CellBody"/>
              <w:jc w:val="center"/>
            </w:pPr>
            <w:r>
              <w:rPr>
                <w:w w:val="100"/>
              </w:rPr>
              <w:t>–13</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F16EE" w14:textId="77777777" w:rsidR="004E5B0E" w:rsidRDefault="004E5B0E" w:rsidP="000513D4">
            <w:pPr>
              <w:pStyle w:val="CellBody"/>
              <w:jc w:val="center"/>
            </w:pPr>
            <w:r>
              <w:rPr>
                <w:w w:val="100"/>
              </w:rPr>
              <w:t>–27</w:t>
            </w:r>
          </w:p>
        </w:tc>
      </w:tr>
      <w:tr w:rsidR="004E5B0E" w14:paraId="484F7E44"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A1D840F" w14:textId="77777777" w:rsidR="004E5B0E" w:rsidRDefault="004E5B0E" w:rsidP="000513D4">
            <w:pPr>
              <w:pStyle w:val="CellBody"/>
              <w:jc w:val="center"/>
            </w:pPr>
            <w:r>
              <w:rPr>
                <w:w w:val="100"/>
              </w:rPr>
              <w:t>16-QAM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95FF577"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1588AAF" w14:textId="77777777" w:rsidR="004E5B0E" w:rsidRDefault="004E5B0E" w:rsidP="000513D4">
            <w:pPr>
              <w:pStyle w:val="CellBody"/>
              <w:jc w:val="center"/>
            </w:pPr>
            <w:r>
              <w:rPr>
                <w:w w:val="100"/>
              </w:rPr>
              <w:t>1/2</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CD14BF" w14:textId="77777777" w:rsidR="004E5B0E" w:rsidRDefault="004E5B0E" w:rsidP="000513D4">
            <w:pPr>
              <w:pStyle w:val="CellBody"/>
              <w:jc w:val="center"/>
            </w:pPr>
            <w:r>
              <w:rPr>
                <w:w w:val="100"/>
              </w:rPr>
              <w:t>–16</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2A1AD91" w14:textId="77777777" w:rsidR="004E5B0E" w:rsidRDefault="004E5B0E" w:rsidP="000513D4">
            <w:pPr>
              <w:pStyle w:val="CellBody"/>
              <w:jc w:val="center"/>
            </w:pPr>
            <w:r>
              <w:rPr>
                <w:w w:val="100"/>
              </w:rPr>
              <w:t>–16</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F8C66C5" w14:textId="77777777" w:rsidR="004E5B0E" w:rsidRDefault="004E5B0E" w:rsidP="000513D4">
            <w:pPr>
              <w:pStyle w:val="CellBody"/>
              <w:jc w:val="center"/>
            </w:pPr>
            <w:r>
              <w:rPr>
                <w:w w:val="100"/>
              </w:rPr>
              <w:t>–27</w:t>
            </w:r>
          </w:p>
        </w:tc>
      </w:tr>
      <w:tr w:rsidR="004E5B0E" w14:paraId="1FFE3AA3"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CABC35B" w14:textId="77777777" w:rsidR="004E5B0E" w:rsidRDefault="004E5B0E" w:rsidP="000513D4">
            <w:pPr>
              <w:pStyle w:val="CellBody"/>
              <w:jc w:val="center"/>
            </w:pPr>
            <w:r>
              <w:rPr>
                <w:w w:val="100"/>
              </w:rPr>
              <w:lastRenderedPageBreak/>
              <w:t>16-QAM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724CEE"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FFE1C41" w14:textId="77777777" w:rsidR="004E5B0E" w:rsidRDefault="004E5B0E" w:rsidP="000513D4">
            <w:pPr>
              <w:pStyle w:val="CellBody"/>
              <w:jc w:val="center"/>
            </w:pPr>
            <w:r>
              <w:rPr>
                <w:w w:val="100"/>
              </w:rPr>
              <w:t>3/4</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28EC2A2" w14:textId="77777777" w:rsidR="004E5B0E" w:rsidRDefault="004E5B0E" w:rsidP="000513D4">
            <w:pPr>
              <w:pStyle w:val="CellBody"/>
              <w:jc w:val="center"/>
            </w:pPr>
            <w:r>
              <w:rPr>
                <w:w w:val="100"/>
              </w:rPr>
              <w:t>–19</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9CD6C3D" w14:textId="77777777" w:rsidR="004E5B0E" w:rsidRDefault="004E5B0E" w:rsidP="000513D4">
            <w:pPr>
              <w:pStyle w:val="CellBody"/>
              <w:jc w:val="center"/>
            </w:pPr>
            <w:r>
              <w:rPr>
                <w:w w:val="100"/>
              </w:rPr>
              <w:t>–19</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BE1A28" w14:textId="77777777" w:rsidR="004E5B0E" w:rsidRDefault="004E5B0E" w:rsidP="000513D4">
            <w:pPr>
              <w:pStyle w:val="CellBody"/>
              <w:jc w:val="center"/>
            </w:pPr>
            <w:r>
              <w:rPr>
                <w:w w:val="100"/>
              </w:rPr>
              <w:t>–27</w:t>
            </w:r>
          </w:p>
        </w:tc>
      </w:tr>
      <w:tr w:rsidR="004E5B0E" w14:paraId="4D04ACCB"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1C4B57" w14:textId="77777777" w:rsidR="004E5B0E" w:rsidRDefault="004E5B0E" w:rsidP="000513D4">
            <w:pPr>
              <w:pStyle w:val="CellBody"/>
              <w:jc w:val="center"/>
            </w:pPr>
            <w:r>
              <w:rPr>
                <w:w w:val="100"/>
              </w:rPr>
              <w:t>64-QAM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83376D"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F21CF3" w14:textId="77777777" w:rsidR="004E5B0E" w:rsidRDefault="004E5B0E" w:rsidP="000513D4">
            <w:pPr>
              <w:pStyle w:val="CellBody"/>
              <w:jc w:val="center"/>
            </w:pPr>
            <w:r>
              <w:rPr>
                <w:w w:val="100"/>
              </w:rPr>
              <w:t>2/3</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24D73A4" w14:textId="77777777" w:rsidR="004E5B0E" w:rsidRDefault="004E5B0E" w:rsidP="000513D4">
            <w:pPr>
              <w:pStyle w:val="CellBody"/>
              <w:jc w:val="center"/>
            </w:pPr>
            <w:r>
              <w:rPr>
                <w:w w:val="100"/>
              </w:rPr>
              <w:t>–22</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5A1A7D" w14:textId="77777777" w:rsidR="004E5B0E" w:rsidRDefault="004E5B0E" w:rsidP="000513D4">
            <w:pPr>
              <w:pStyle w:val="CellBody"/>
              <w:jc w:val="center"/>
            </w:pPr>
            <w:r>
              <w:rPr>
                <w:w w:val="100"/>
              </w:rPr>
              <w:t>–22</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BB72B4B" w14:textId="77777777" w:rsidR="004E5B0E" w:rsidRDefault="004E5B0E" w:rsidP="000513D4">
            <w:pPr>
              <w:pStyle w:val="CellBody"/>
              <w:jc w:val="center"/>
            </w:pPr>
            <w:r>
              <w:rPr>
                <w:w w:val="100"/>
              </w:rPr>
              <w:t>–27</w:t>
            </w:r>
          </w:p>
        </w:tc>
      </w:tr>
      <w:tr w:rsidR="004E5B0E" w14:paraId="54EC24BF"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65CBB3" w14:textId="77777777" w:rsidR="004E5B0E" w:rsidRDefault="004E5B0E" w:rsidP="000513D4">
            <w:pPr>
              <w:pStyle w:val="CellBody"/>
              <w:jc w:val="center"/>
            </w:pPr>
            <w:r>
              <w:rPr>
                <w:w w:val="100"/>
              </w:rPr>
              <w:t>64-QAM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4477B5"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8B120E4" w14:textId="77777777" w:rsidR="004E5B0E" w:rsidRDefault="004E5B0E" w:rsidP="000513D4">
            <w:pPr>
              <w:pStyle w:val="CellBody"/>
              <w:jc w:val="center"/>
            </w:pPr>
            <w:r>
              <w:rPr>
                <w:w w:val="100"/>
              </w:rPr>
              <w:t>3/4</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477EE8" w14:textId="77777777" w:rsidR="004E5B0E" w:rsidRDefault="004E5B0E" w:rsidP="000513D4">
            <w:pPr>
              <w:pStyle w:val="CellBody"/>
              <w:jc w:val="center"/>
            </w:pPr>
            <w:r>
              <w:rPr>
                <w:w w:val="100"/>
              </w:rPr>
              <w:t>–25</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7DC46F9" w14:textId="77777777" w:rsidR="004E5B0E" w:rsidRDefault="004E5B0E" w:rsidP="000513D4">
            <w:pPr>
              <w:pStyle w:val="CellBody"/>
              <w:jc w:val="center"/>
            </w:pPr>
            <w:r>
              <w:rPr>
                <w:w w:val="100"/>
              </w:rPr>
              <w:t>–25</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89B9D3F" w14:textId="77777777" w:rsidR="004E5B0E" w:rsidRDefault="004E5B0E" w:rsidP="000513D4">
            <w:pPr>
              <w:pStyle w:val="CellBody"/>
              <w:jc w:val="center"/>
            </w:pPr>
            <w:r>
              <w:rPr>
                <w:w w:val="100"/>
              </w:rPr>
              <w:t>–27</w:t>
            </w:r>
          </w:p>
        </w:tc>
      </w:tr>
      <w:tr w:rsidR="004E5B0E" w14:paraId="1E51D6FE"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24A8955" w14:textId="77777777" w:rsidR="004E5B0E" w:rsidRDefault="004E5B0E" w:rsidP="000513D4">
            <w:pPr>
              <w:pStyle w:val="CellBody"/>
              <w:jc w:val="center"/>
            </w:pPr>
            <w:r>
              <w:rPr>
                <w:w w:val="100"/>
              </w:rPr>
              <w:t>64-QAM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834279"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9BF1A" w14:textId="77777777" w:rsidR="004E5B0E" w:rsidRDefault="004E5B0E" w:rsidP="000513D4">
            <w:pPr>
              <w:pStyle w:val="CellBody"/>
              <w:jc w:val="center"/>
            </w:pPr>
            <w:r>
              <w:rPr>
                <w:w w:val="100"/>
              </w:rPr>
              <w:t>5/6</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451A30" w14:textId="77777777" w:rsidR="004E5B0E" w:rsidRDefault="004E5B0E" w:rsidP="000513D4">
            <w:pPr>
              <w:pStyle w:val="CellBody"/>
              <w:jc w:val="center"/>
            </w:pPr>
            <w:r>
              <w:rPr>
                <w:w w:val="100"/>
              </w:rPr>
              <w:t>–27</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0A70B0" w14:textId="77777777" w:rsidR="004E5B0E" w:rsidRDefault="004E5B0E" w:rsidP="000513D4">
            <w:pPr>
              <w:pStyle w:val="CellBody"/>
              <w:jc w:val="center"/>
            </w:pPr>
            <w:r>
              <w:rPr>
                <w:w w:val="100"/>
              </w:rPr>
              <w:t>–27</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491F430" w14:textId="77777777" w:rsidR="004E5B0E" w:rsidRDefault="004E5B0E" w:rsidP="000513D4">
            <w:pPr>
              <w:pStyle w:val="CellBody"/>
              <w:jc w:val="center"/>
            </w:pPr>
            <w:r>
              <w:rPr>
                <w:w w:val="100"/>
              </w:rPr>
              <w:t>–27</w:t>
            </w:r>
          </w:p>
        </w:tc>
      </w:tr>
      <w:tr w:rsidR="004E5B0E" w14:paraId="6FC338A0"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4B183FF" w14:textId="77777777" w:rsidR="004E5B0E" w:rsidRDefault="004E5B0E" w:rsidP="000513D4">
            <w:pPr>
              <w:pStyle w:val="CellBody"/>
              <w:jc w:val="center"/>
            </w:pPr>
            <w:r>
              <w:rPr>
                <w:w w:val="100"/>
              </w:rPr>
              <w:t>256-QAM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921B08A"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7E9558" w14:textId="77777777" w:rsidR="004E5B0E" w:rsidRDefault="004E5B0E" w:rsidP="000513D4">
            <w:pPr>
              <w:pStyle w:val="CellBody"/>
              <w:jc w:val="center"/>
            </w:pPr>
            <w:r>
              <w:rPr>
                <w:w w:val="100"/>
              </w:rPr>
              <w:t>3/4</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342A6F" w14:textId="77777777" w:rsidR="004E5B0E" w:rsidRDefault="004E5B0E" w:rsidP="000513D4">
            <w:pPr>
              <w:pStyle w:val="CellBody"/>
              <w:jc w:val="center"/>
            </w:pPr>
            <w:r>
              <w:rPr>
                <w:w w:val="100"/>
              </w:rPr>
              <w:t>–30</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F4CB984" w14:textId="77777777" w:rsidR="004E5B0E" w:rsidRDefault="004E5B0E" w:rsidP="000513D4">
            <w:pPr>
              <w:pStyle w:val="CellBody"/>
              <w:jc w:val="center"/>
            </w:pPr>
            <w:r>
              <w:rPr>
                <w:w w:val="100"/>
              </w:rPr>
              <w:t>–30</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D75EAF3" w14:textId="77777777" w:rsidR="004E5B0E" w:rsidRDefault="004E5B0E" w:rsidP="000513D4">
            <w:pPr>
              <w:pStyle w:val="CellBody"/>
              <w:jc w:val="center"/>
            </w:pPr>
            <w:r>
              <w:rPr>
                <w:w w:val="100"/>
              </w:rPr>
              <w:t>–30</w:t>
            </w:r>
          </w:p>
        </w:tc>
      </w:tr>
      <w:tr w:rsidR="004E5B0E" w14:paraId="5CA58969"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F6055DA" w14:textId="77777777" w:rsidR="004E5B0E" w:rsidRDefault="004E5B0E" w:rsidP="000513D4">
            <w:pPr>
              <w:pStyle w:val="CellBody"/>
              <w:jc w:val="center"/>
            </w:pPr>
            <w:r>
              <w:rPr>
                <w:w w:val="100"/>
              </w:rPr>
              <w:t>256-QAM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DCA4C43"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DC656D" w14:textId="77777777" w:rsidR="004E5B0E" w:rsidRDefault="004E5B0E" w:rsidP="000513D4">
            <w:pPr>
              <w:pStyle w:val="CellBody"/>
              <w:jc w:val="center"/>
            </w:pPr>
            <w:r>
              <w:rPr>
                <w:w w:val="100"/>
              </w:rPr>
              <w:t>5/6</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C048D" w14:textId="77777777" w:rsidR="004E5B0E" w:rsidRDefault="004E5B0E" w:rsidP="000513D4">
            <w:pPr>
              <w:pStyle w:val="CellBody"/>
              <w:jc w:val="center"/>
            </w:pPr>
            <w:r>
              <w:rPr>
                <w:w w:val="100"/>
              </w:rPr>
              <w:t>–32</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B77C1A" w14:textId="77777777" w:rsidR="004E5B0E" w:rsidRDefault="004E5B0E" w:rsidP="000513D4">
            <w:pPr>
              <w:pStyle w:val="CellBody"/>
              <w:jc w:val="center"/>
            </w:pPr>
            <w:r>
              <w:rPr>
                <w:w w:val="100"/>
              </w:rPr>
              <w:t>–32</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720B3FC" w14:textId="77777777" w:rsidR="004E5B0E" w:rsidRDefault="004E5B0E" w:rsidP="000513D4">
            <w:pPr>
              <w:pStyle w:val="CellBody"/>
              <w:jc w:val="center"/>
            </w:pPr>
            <w:r>
              <w:rPr>
                <w:w w:val="100"/>
              </w:rPr>
              <w:t>–32</w:t>
            </w:r>
          </w:p>
        </w:tc>
      </w:tr>
      <w:tr w:rsidR="004E5B0E" w14:paraId="0FB60A37"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5956A31" w14:textId="77777777" w:rsidR="004E5B0E" w:rsidRDefault="004E5B0E" w:rsidP="000513D4">
            <w:pPr>
              <w:pStyle w:val="CellBody"/>
              <w:jc w:val="center"/>
            </w:pPr>
            <w:r>
              <w:rPr>
                <w:w w:val="100"/>
              </w:rPr>
              <w:t>1024-QAM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CCF7" w14:textId="77777777" w:rsidR="004E5B0E" w:rsidRDefault="004E5B0E" w:rsidP="000513D4">
            <w:pPr>
              <w:pStyle w:val="CellBody"/>
              <w:jc w:val="cente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C1F008B" w14:textId="77777777" w:rsidR="004E5B0E" w:rsidRDefault="004E5B0E" w:rsidP="000513D4">
            <w:pPr>
              <w:pStyle w:val="CellBody"/>
              <w:jc w:val="center"/>
            </w:pPr>
            <w:r>
              <w:rPr>
                <w:w w:val="100"/>
              </w:rPr>
              <w:t>3/4</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C647BB0" w14:textId="424EE485" w:rsidR="004E5B0E" w:rsidRPr="0005762D" w:rsidRDefault="0005762D" w:rsidP="000513D4">
            <w:pPr>
              <w:pStyle w:val="CellBody"/>
              <w:jc w:val="center"/>
              <w:rPr>
                <w:highlight w:val="yellow"/>
              </w:rPr>
            </w:pPr>
            <w:commentRangeStart w:id="26"/>
            <w:r w:rsidRPr="0005762D">
              <w:rPr>
                <w:w w:val="100"/>
                <w:highlight w:val="yellow"/>
              </w:rPr>
              <w:t>[</w:t>
            </w:r>
            <w:r w:rsidR="004E5B0E" w:rsidRPr="0005762D">
              <w:rPr>
                <w:w w:val="100"/>
                <w:highlight w:val="yellow"/>
              </w:rPr>
              <w:t>–35/–32</w:t>
            </w:r>
            <w:r w:rsidRPr="0005762D">
              <w:rPr>
                <w:w w:val="100"/>
                <w:highlight w:val="yellow"/>
              </w:rPr>
              <w:t>]</w:t>
            </w:r>
            <w:commentRangeEnd w:id="26"/>
            <w:r w:rsidR="005A4F83">
              <w:rPr>
                <w:rStyle w:val="CommentReference"/>
                <w:rFonts w:asciiTheme="minorHAnsi" w:hAnsiTheme="minorHAnsi" w:cstheme="minorBidi"/>
                <w:color w:val="auto"/>
                <w:w w:val="100"/>
              </w:rPr>
              <w:commentReference w:id="26"/>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5E9C256" w14:textId="2A07CFAF" w:rsidR="004E5B0E" w:rsidRPr="0005762D" w:rsidRDefault="0005762D" w:rsidP="000513D4">
            <w:pPr>
              <w:pStyle w:val="CellBody"/>
              <w:jc w:val="center"/>
              <w:rPr>
                <w:highlight w:val="yellow"/>
              </w:rPr>
            </w:pPr>
            <w:r w:rsidRPr="0005762D">
              <w:rPr>
                <w:w w:val="100"/>
                <w:highlight w:val="yellow"/>
              </w:rPr>
              <w:t>[</w:t>
            </w:r>
            <w:r w:rsidR="004E5B0E" w:rsidRPr="0005762D">
              <w:rPr>
                <w:w w:val="100"/>
                <w:highlight w:val="yellow"/>
              </w:rPr>
              <w:t>–35/–32</w:t>
            </w:r>
            <w:r w:rsidRPr="0005762D">
              <w:rPr>
                <w:w w:val="100"/>
                <w:highlight w:val="yellow"/>
              </w:rPr>
              <w:t>]</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3D14E50" w14:textId="4396A5FE" w:rsidR="004E5B0E" w:rsidRPr="0005762D" w:rsidRDefault="0005762D" w:rsidP="000513D4">
            <w:pPr>
              <w:pStyle w:val="CellBody"/>
              <w:jc w:val="center"/>
              <w:rPr>
                <w:highlight w:val="yellow"/>
              </w:rPr>
            </w:pPr>
            <w:r w:rsidRPr="0005762D">
              <w:rPr>
                <w:w w:val="100"/>
                <w:highlight w:val="yellow"/>
              </w:rPr>
              <w:t>[</w:t>
            </w:r>
            <w:r w:rsidR="004E5B0E" w:rsidRPr="0005762D">
              <w:rPr>
                <w:w w:val="100"/>
                <w:highlight w:val="yellow"/>
              </w:rPr>
              <w:t>–35/–32</w:t>
            </w:r>
            <w:r w:rsidRPr="0005762D">
              <w:rPr>
                <w:w w:val="100"/>
                <w:highlight w:val="yellow"/>
              </w:rPr>
              <w:t>]</w:t>
            </w:r>
          </w:p>
        </w:tc>
      </w:tr>
      <w:tr w:rsidR="004E5B0E" w14:paraId="38EC399D"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1AE4776" w14:textId="09A5602B" w:rsidR="004E5B0E" w:rsidRDefault="004E5B0E" w:rsidP="004E5B0E">
            <w:pPr>
              <w:pStyle w:val="CellBody"/>
              <w:jc w:val="center"/>
              <w:rPr>
                <w:w w:val="100"/>
              </w:rPr>
            </w:pPr>
            <w:r>
              <w:rPr>
                <w:w w:val="100"/>
              </w:rPr>
              <w:t>1024-QAM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5F857AE" w14:textId="2867132F" w:rsidR="004E5B0E" w:rsidRDefault="004E5B0E" w:rsidP="004E5B0E">
            <w:pPr>
              <w:pStyle w:val="CellBody"/>
              <w:jc w:val="center"/>
              <w:rPr>
                <w:w w:val="100"/>
              </w:rP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3487192" w14:textId="1557C972" w:rsidR="004E5B0E" w:rsidRDefault="004E5B0E" w:rsidP="004E5B0E">
            <w:pPr>
              <w:pStyle w:val="CellBody"/>
              <w:jc w:val="center"/>
              <w:rPr>
                <w:w w:val="100"/>
              </w:rPr>
            </w:pPr>
            <w:r>
              <w:rPr>
                <w:w w:val="100"/>
              </w:rPr>
              <w:t>5/6</w:t>
            </w:r>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D39D331" w14:textId="3E57F78C" w:rsidR="004E5B0E" w:rsidRPr="0005762D" w:rsidRDefault="0005762D" w:rsidP="004E5B0E">
            <w:pPr>
              <w:pStyle w:val="CellBody"/>
              <w:jc w:val="center"/>
              <w:rPr>
                <w:w w:val="100"/>
                <w:highlight w:val="yellow"/>
              </w:rPr>
            </w:pPr>
            <w:r w:rsidRPr="0005762D">
              <w:rPr>
                <w:w w:val="100"/>
                <w:highlight w:val="yellow"/>
              </w:rPr>
              <w:t>[</w:t>
            </w:r>
            <w:r w:rsidR="004E5B0E" w:rsidRPr="0005762D">
              <w:rPr>
                <w:w w:val="100"/>
                <w:highlight w:val="yellow"/>
              </w:rPr>
              <w:t>–35/–32</w:t>
            </w:r>
            <w:r w:rsidRPr="0005762D">
              <w:rPr>
                <w:w w:val="100"/>
                <w:highlight w:val="yellow"/>
              </w:rPr>
              <w:t>]</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E67E0E2" w14:textId="76384EAA" w:rsidR="004E5B0E" w:rsidRPr="0005762D" w:rsidRDefault="0005762D" w:rsidP="004E5B0E">
            <w:pPr>
              <w:pStyle w:val="CellBody"/>
              <w:jc w:val="center"/>
              <w:rPr>
                <w:w w:val="100"/>
                <w:highlight w:val="yellow"/>
              </w:rPr>
            </w:pPr>
            <w:r w:rsidRPr="0005762D">
              <w:rPr>
                <w:w w:val="100"/>
                <w:highlight w:val="yellow"/>
              </w:rPr>
              <w:t>[</w:t>
            </w:r>
            <w:r w:rsidR="004E5B0E" w:rsidRPr="0005762D">
              <w:rPr>
                <w:w w:val="100"/>
                <w:highlight w:val="yellow"/>
              </w:rPr>
              <w:t>–35/–32</w:t>
            </w:r>
            <w:r w:rsidRPr="0005762D">
              <w:rPr>
                <w:w w:val="100"/>
                <w:highlight w:val="yellow"/>
              </w:rPr>
              <w:t>]</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22B0F06" w14:textId="71A67F36" w:rsidR="004E5B0E" w:rsidRPr="0005762D" w:rsidRDefault="0005762D" w:rsidP="004E5B0E">
            <w:pPr>
              <w:pStyle w:val="CellBody"/>
              <w:jc w:val="center"/>
              <w:rPr>
                <w:w w:val="100"/>
                <w:highlight w:val="yellow"/>
              </w:rPr>
            </w:pPr>
            <w:r w:rsidRPr="0005762D">
              <w:rPr>
                <w:w w:val="100"/>
                <w:highlight w:val="yellow"/>
              </w:rPr>
              <w:t>[</w:t>
            </w:r>
            <w:r w:rsidR="004E5B0E" w:rsidRPr="0005762D">
              <w:rPr>
                <w:w w:val="100"/>
                <w:highlight w:val="yellow"/>
              </w:rPr>
              <w:t>–35/–32</w:t>
            </w:r>
            <w:r w:rsidRPr="0005762D">
              <w:rPr>
                <w:w w:val="100"/>
                <w:highlight w:val="yellow"/>
              </w:rPr>
              <w:t>]</w:t>
            </w:r>
          </w:p>
        </w:tc>
      </w:tr>
      <w:tr w:rsidR="00CA3A3A" w14:paraId="42A93C46"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5F2590E" w14:textId="4A6A4537" w:rsidR="00CA3A3A" w:rsidRDefault="00CA3A3A" w:rsidP="00CA3A3A">
            <w:pPr>
              <w:pStyle w:val="CellBody"/>
              <w:jc w:val="center"/>
              <w:rPr>
                <w:w w:val="100"/>
              </w:rPr>
            </w:pPr>
            <w:r>
              <w:rPr>
                <w:w w:val="100"/>
              </w:rPr>
              <w:t>4096-QAM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4F10C7" w14:textId="625D7049" w:rsidR="00CA3A3A" w:rsidRDefault="00CA3A3A" w:rsidP="00CA3A3A">
            <w:pPr>
              <w:pStyle w:val="CellBody"/>
              <w:jc w:val="center"/>
              <w:rPr>
                <w:w w:val="100"/>
              </w:rP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D437FF5" w14:textId="082CD494" w:rsidR="00CA3A3A" w:rsidRPr="00C64A4F" w:rsidRDefault="00CA3A3A" w:rsidP="00CA3A3A">
            <w:pPr>
              <w:pStyle w:val="CellBody"/>
              <w:jc w:val="center"/>
              <w:rPr>
                <w:rFonts w:eastAsia="Malgun Gothic"/>
                <w:w w:val="100"/>
                <w:lang w:eastAsia="ko-KR"/>
              </w:rPr>
            </w:pPr>
            <w:ins w:id="27" w:author="Wook Bong Lee" w:date="2020-09-03T07:09:00Z">
              <w:r>
                <w:rPr>
                  <w:w w:val="100"/>
                </w:rPr>
                <w:t>3/4</w:t>
              </w:r>
            </w:ins>
            <w:del w:id="28" w:author="Wook Bong Lee" w:date="2020-09-03T07:09:00Z">
              <w:r w:rsidRPr="00C64A4F" w:rsidDel="00E763AA">
                <w:rPr>
                  <w:rFonts w:eastAsia="Malgun Gothic" w:hint="eastAsia"/>
                  <w:w w:val="100"/>
                  <w:highlight w:val="yellow"/>
                  <w:lang w:eastAsia="ko-KR"/>
                </w:rPr>
                <w:delText>TBD</w:delText>
              </w:r>
            </w:del>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908F6E" w14:textId="774BE8D4"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1DB35FE" w14:textId="3A953429"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1B3329B" w14:textId="34D73D46"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r>
      <w:tr w:rsidR="00CA3A3A" w14:paraId="6BED2A2B" w14:textId="77777777" w:rsidTr="000513D4">
        <w:trPr>
          <w:trHeight w:val="360"/>
          <w:jc w:val="center"/>
        </w:trPr>
        <w:tc>
          <w:tcPr>
            <w:tcW w:w="112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616B92B" w14:textId="028286A7" w:rsidR="00CA3A3A" w:rsidRDefault="00CA3A3A" w:rsidP="00CA3A3A">
            <w:pPr>
              <w:pStyle w:val="CellBody"/>
              <w:jc w:val="center"/>
              <w:rPr>
                <w:w w:val="100"/>
              </w:rPr>
            </w:pPr>
            <w:r>
              <w:rPr>
                <w:w w:val="100"/>
              </w:rPr>
              <w:t>4096-QAM</w:t>
            </w:r>
          </w:p>
        </w:tc>
        <w:tc>
          <w:tcPr>
            <w:tcW w:w="11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CA8674" w14:textId="647456AF" w:rsidR="00CA3A3A" w:rsidRDefault="00CA3A3A" w:rsidP="00CA3A3A">
            <w:pPr>
              <w:pStyle w:val="CellBody"/>
              <w:jc w:val="center"/>
              <w:rPr>
                <w:w w:val="100"/>
              </w:rPr>
            </w:pPr>
            <w:r>
              <w:rPr>
                <w:w w:val="100"/>
              </w:rPr>
              <w:t>N/A</w:t>
            </w:r>
          </w:p>
        </w:tc>
        <w:tc>
          <w:tcPr>
            <w:tcW w:w="82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494F632" w14:textId="51744900" w:rsidR="00CA3A3A" w:rsidRPr="00C64A4F" w:rsidRDefault="00CA3A3A" w:rsidP="00CA3A3A">
            <w:pPr>
              <w:pStyle w:val="CellBody"/>
              <w:jc w:val="center"/>
              <w:rPr>
                <w:rFonts w:eastAsia="Malgun Gothic"/>
                <w:w w:val="100"/>
                <w:highlight w:val="yellow"/>
                <w:lang w:eastAsia="ko-KR"/>
              </w:rPr>
            </w:pPr>
            <w:ins w:id="29" w:author="Wook Bong Lee" w:date="2020-09-03T07:09:00Z">
              <w:r>
                <w:rPr>
                  <w:w w:val="100"/>
                </w:rPr>
                <w:t>5/6</w:t>
              </w:r>
            </w:ins>
            <w:del w:id="30" w:author="Wook Bong Lee" w:date="2020-09-03T07:09:00Z">
              <w:r w:rsidRPr="00C64A4F" w:rsidDel="00E763AA">
                <w:rPr>
                  <w:rFonts w:eastAsia="Malgun Gothic" w:hint="eastAsia"/>
                  <w:w w:val="100"/>
                  <w:highlight w:val="yellow"/>
                  <w:lang w:eastAsia="ko-KR"/>
                </w:rPr>
                <w:delText>TBD</w:delText>
              </w:r>
            </w:del>
          </w:p>
        </w:tc>
        <w:tc>
          <w:tcPr>
            <w:tcW w:w="1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B59EEE" w14:textId="34A25967"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c>
          <w:tcPr>
            <w:tcW w:w="15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F9EBDDE" w14:textId="534CA560"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c>
          <w:tcPr>
            <w:tcW w:w="1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7E6CA56" w14:textId="3E712F5D" w:rsidR="00CA3A3A" w:rsidRDefault="00CA3A3A" w:rsidP="00CA3A3A">
            <w:pPr>
              <w:pStyle w:val="CellBody"/>
              <w:jc w:val="center"/>
              <w:rPr>
                <w:w w:val="100"/>
              </w:rPr>
            </w:pPr>
            <w:r>
              <w:rPr>
                <w:w w:val="100"/>
              </w:rPr>
              <w:t xml:space="preserve">–38 </w:t>
            </w:r>
            <w:r w:rsidRPr="009A5863">
              <w:rPr>
                <w:i/>
                <w:w w:val="100"/>
              </w:rPr>
              <w:t>(</w:t>
            </w:r>
            <w:r w:rsidRPr="009A5863">
              <w:rPr>
                <w:i/>
                <w:szCs w:val="22"/>
              </w:rPr>
              <w:t>Motion 112, #SP20)</w:t>
            </w:r>
          </w:p>
        </w:tc>
      </w:tr>
      <w:tr w:rsidR="004E5B0E" w14:paraId="25F45373" w14:textId="77777777" w:rsidTr="000513D4">
        <w:trPr>
          <w:trHeight w:val="760"/>
          <w:jc w:val="center"/>
        </w:trPr>
        <w:tc>
          <w:tcPr>
            <w:tcW w:w="8220" w:type="dxa"/>
            <w:gridSpan w:val="6"/>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79149711" w14:textId="1AD22865" w:rsidR="004E5B0E" w:rsidRDefault="00102349" w:rsidP="00CA3A3A">
            <w:pPr>
              <w:pStyle w:val="CellBody"/>
            </w:pPr>
            <w:r>
              <w:rPr>
                <w:w w:val="100"/>
              </w:rPr>
              <w:t>NOTE—The maximum power of</w:t>
            </w:r>
            <w:r>
              <w:rPr>
                <w:rFonts w:eastAsia="Malgun Gothic" w:hint="eastAsia"/>
                <w:w w:val="100"/>
                <w:lang w:eastAsia="ko-KR"/>
              </w:rPr>
              <w:t xml:space="preserve"> EHT-</w:t>
            </w:r>
            <w:r w:rsidR="004E5B0E">
              <w:rPr>
                <w:w w:val="100"/>
              </w:rPr>
              <w:t>MCS </w:t>
            </w:r>
            <w:del w:id="31" w:author="Wook Bong Lee" w:date="2020-09-03T07:10:00Z">
              <w:r w:rsidR="004E5B0E" w:rsidRPr="004E5B0E" w:rsidDel="00CA3A3A">
                <w:rPr>
                  <w:w w:val="100"/>
                  <w:highlight w:val="yellow"/>
                </w:rPr>
                <w:delText>TBD</w:delText>
              </w:r>
              <w:r w:rsidR="004E5B0E" w:rsidDel="00CA3A3A">
                <w:rPr>
                  <w:w w:val="100"/>
                </w:rPr>
                <w:delText xml:space="preserve"> </w:delText>
              </w:r>
            </w:del>
            <w:ins w:id="32" w:author="Wook Bong Lee" w:date="2020-09-03T07:10:00Z">
              <w:r w:rsidR="00CA3A3A">
                <w:rPr>
                  <w:w w:val="100"/>
                </w:rPr>
                <w:t xml:space="preserve">7 </w:t>
              </w:r>
            </w:ins>
            <w:r w:rsidR="004E5B0E">
              <w:rPr>
                <w:w w:val="100"/>
              </w:rPr>
              <w:t>can be measured by setting the UL Target RSSI subfield as defined in Table 9-31i (UL Target RSSI subfield encoding) in the Trigger frame to 127 for the RU for which the EVM test is conducted.</w:t>
            </w:r>
          </w:p>
        </w:tc>
      </w:tr>
    </w:tbl>
    <w:p w14:paraId="7572B61D" w14:textId="254CE053" w:rsidR="0005762D" w:rsidRPr="0005762D" w:rsidRDefault="0005762D" w:rsidP="0005762D">
      <w:pPr>
        <w:pStyle w:val="T"/>
        <w:rPr>
          <w:rFonts w:eastAsia="Malgun Gothic"/>
          <w:w w:val="100"/>
          <w:highlight w:val="yellow"/>
          <w:lang w:eastAsia="ko-KR"/>
        </w:rPr>
      </w:pPr>
      <w:r w:rsidRPr="0005762D">
        <w:rPr>
          <w:rFonts w:eastAsia="Malgun Gothic"/>
          <w:w w:val="100"/>
          <w:highlight w:val="yellow"/>
          <w:lang w:eastAsia="ko-KR"/>
        </w:rPr>
        <w:t>[For 1024-QAM, the relative constellation error shall meet one of the following requirements:</w:t>
      </w:r>
    </w:p>
    <w:p w14:paraId="32E9D9F2" w14:textId="001947C3" w:rsidR="0005762D" w:rsidRPr="0005762D" w:rsidRDefault="0005762D" w:rsidP="000513D4">
      <w:pPr>
        <w:pStyle w:val="T"/>
        <w:numPr>
          <w:ilvl w:val="0"/>
          <w:numId w:val="25"/>
        </w:numPr>
        <w:rPr>
          <w:rFonts w:eastAsia="Malgun Gothic"/>
          <w:w w:val="100"/>
          <w:highlight w:val="yellow"/>
          <w:lang w:eastAsia="ko-KR"/>
        </w:rPr>
      </w:pPr>
      <w:r w:rsidRPr="0005762D">
        <w:rPr>
          <w:rFonts w:eastAsia="Malgun Gothic"/>
          <w:w w:val="100"/>
          <w:highlight w:val="yellow"/>
          <w:lang w:eastAsia="ko-KR"/>
        </w:rPr>
        <w:t>The relative constellation error shall less than or equal to –35 dB if amplitude drift compensation is disabled in the test equipment</w:t>
      </w:r>
    </w:p>
    <w:p w14:paraId="5C1F7D0B" w14:textId="68F1A9F5" w:rsidR="0005762D" w:rsidRPr="0005762D" w:rsidRDefault="0005762D" w:rsidP="000513D4">
      <w:pPr>
        <w:pStyle w:val="T"/>
        <w:numPr>
          <w:ilvl w:val="0"/>
          <w:numId w:val="25"/>
        </w:numPr>
        <w:rPr>
          <w:rFonts w:eastAsia="Malgun Gothic"/>
          <w:w w:val="100"/>
          <w:highlight w:val="yellow"/>
          <w:lang w:eastAsia="ko-KR"/>
        </w:rPr>
      </w:pPr>
      <w:r w:rsidRPr="0005762D">
        <w:rPr>
          <w:rFonts w:eastAsia="Malgun Gothic"/>
          <w:w w:val="100"/>
          <w:highlight w:val="yellow"/>
          <w:lang w:eastAsia="ko-KR"/>
        </w:rPr>
        <w:t>The relative constellation error shall be less than or equal to –35 dB with amplitude drift compensation enabled in the test equipment, and the relative constellation error shall be less than or equal to –32 dB with amplitude drift compensation disabled in the test equipment</w:t>
      </w:r>
    </w:p>
    <w:p w14:paraId="782BDE5E" w14:textId="11468AC0" w:rsidR="004E5B0E" w:rsidRDefault="0005762D" w:rsidP="0005762D">
      <w:pPr>
        <w:pStyle w:val="T"/>
        <w:rPr>
          <w:rFonts w:eastAsia="Malgun Gothic"/>
          <w:w w:val="100"/>
          <w:lang w:eastAsia="ko-KR"/>
        </w:rPr>
      </w:pPr>
      <w:r w:rsidRPr="0005762D">
        <w:rPr>
          <w:rFonts w:eastAsia="Malgun Gothic"/>
          <w:w w:val="100"/>
          <w:highlight w:val="yellow"/>
          <w:lang w:eastAsia="ko-KR"/>
        </w:rPr>
        <w:t>For all other constellations the relative constellation error shall be less than or equal to the values in Table 27-49 (Allowed relative constellation error versus constellation size and coding rate) whether or not amplitude drift compensation is enabled in the test equipment.]</w:t>
      </w:r>
    </w:p>
    <w:p w14:paraId="7DA2436C" w14:textId="3A9B7CE8" w:rsidR="002477D7" w:rsidRPr="006B0041" w:rsidRDefault="000513D4" w:rsidP="002477D7">
      <w:pPr>
        <w:pStyle w:val="Style1"/>
        <w:numPr>
          <w:ilvl w:val="0"/>
          <w:numId w:val="0"/>
        </w:numPr>
        <w:ind w:left="360"/>
        <w:rPr>
          <w:rFonts w:eastAsia="Malgun Gothic"/>
          <w:lang w:eastAsia="ko-KR"/>
        </w:rPr>
      </w:pPr>
      <w:proofErr w:type="gramStart"/>
      <w:r w:rsidRPr="000513D4">
        <w:rPr>
          <w:highlight w:val="yellow"/>
        </w:rPr>
        <w:t>xx</w:t>
      </w:r>
      <w:r w:rsidR="002477D7" w:rsidRPr="000513D4">
        <w:rPr>
          <w:highlight w:val="yellow"/>
        </w:rPr>
        <w:t>.3.</w:t>
      </w:r>
      <w:r w:rsidR="002477D7" w:rsidRPr="000513D4">
        <w:rPr>
          <w:rFonts w:eastAsia="Malgun Gothic" w:hint="eastAsia"/>
          <w:highlight w:val="yellow"/>
          <w:lang w:eastAsia="ko-KR"/>
        </w:rPr>
        <w:t>1</w:t>
      </w:r>
      <w:r w:rsidRPr="000513D4">
        <w:rPr>
          <w:rFonts w:eastAsia="Malgun Gothic"/>
          <w:highlight w:val="yellow"/>
          <w:lang w:eastAsia="ko-KR"/>
        </w:rPr>
        <w:t>9</w:t>
      </w:r>
      <w:r w:rsidR="002477D7" w:rsidRPr="000513D4">
        <w:rPr>
          <w:rFonts w:eastAsia="Malgun Gothic" w:hint="eastAsia"/>
          <w:highlight w:val="yellow"/>
          <w:lang w:eastAsia="ko-KR"/>
        </w:rPr>
        <w:t>.4.</w:t>
      </w:r>
      <w:r w:rsidR="00AF1BA9" w:rsidRPr="000513D4">
        <w:rPr>
          <w:rFonts w:eastAsia="Malgun Gothic" w:hint="eastAsia"/>
          <w:highlight w:val="yellow"/>
          <w:lang w:eastAsia="ko-KR"/>
        </w:rPr>
        <w:t>3</w:t>
      </w:r>
      <w:proofErr w:type="gramEnd"/>
      <w:r w:rsidR="002477D7">
        <w:rPr>
          <w:rFonts w:eastAsia="Malgun Gothic" w:hint="eastAsia"/>
          <w:lang w:eastAsia="ko-KR"/>
        </w:rPr>
        <w:t xml:space="preserve"> </w:t>
      </w:r>
      <w:r w:rsidR="002477D7" w:rsidRPr="002477D7">
        <w:rPr>
          <w:rFonts w:eastAsia="Malgun Gothic"/>
          <w:lang w:eastAsia="ko-KR"/>
        </w:rPr>
        <w:t>Transmitter modulation accuracy (EVM) test</w:t>
      </w:r>
    </w:p>
    <w:p w14:paraId="5E5FF5B1" w14:textId="77777777" w:rsidR="00CC14FC" w:rsidRDefault="00CC14FC" w:rsidP="00CC14FC">
      <w:pPr>
        <w:pStyle w:val="T"/>
        <w:rPr>
          <w:w w:val="100"/>
        </w:rPr>
      </w:pPr>
      <w:r>
        <w:rPr>
          <w:w w:val="100"/>
        </w:rPr>
        <w:t>The transmit modulation accuracy test shall be performed by instrumentation capable of converting the transmitted signals into a stream of complex samples at sampling rate greater than or equal to the bandwidth of the signal being transmitted except that for a noncontiguous transmissions each frequency segment may be tested independently.</w:t>
      </w:r>
    </w:p>
    <w:p w14:paraId="2261639D" w14:textId="351D8FA8" w:rsidR="00CC14FC" w:rsidRDefault="00CC14FC" w:rsidP="00CC14FC">
      <w:pPr>
        <w:pStyle w:val="T"/>
        <w:rPr>
          <w:w w:val="100"/>
        </w:rPr>
      </w:pPr>
      <w:r>
        <w:rPr>
          <w:w w:val="100"/>
        </w:rPr>
        <w:t xml:space="preserve">In this case, transmit modulation accuracy of each segment shall meet the required value in </w:t>
      </w:r>
      <w:r w:rsidR="000513D4" w:rsidRPr="000513D4">
        <w:rPr>
          <w:w w:val="100"/>
        </w:rPr>
        <w:t xml:space="preserve">Table </w:t>
      </w:r>
      <w:r w:rsidR="000513D4" w:rsidRPr="000513D4">
        <w:rPr>
          <w:w w:val="100"/>
          <w:highlight w:val="yellow"/>
        </w:rPr>
        <w:t>xx-y1</w:t>
      </w:r>
      <w:r w:rsidR="000513D4" w:rsidRPr="000513D4">
        <w:rPr>
          <w:w w:val="100"/>
        </w:rPr>
        <w:t xml:space="preserve"> (Allowed relative constellation error versus constellation size and coding rate)</w:t>
      </w:r>
      <w:r w:rsidR="000513D4">
        <w:rPr>
          <w:w w:val="100"/>
        </w:rPr>
        <w:t xml:space="preserve"> </w:t>
      </w:r>
      <w:r>
        <w:rPr>
          <w:w w:val="100"/>
        </w:rPr>
        <w:t xml:space="preserve">using only the occupied data subcarriers within the corresponding segment. For </w:t>
      </w:r>
      <w:r w:rsidR="00102349">
        <w:rPr>
          <w:rFonts w:eastAsia="Malgun Gothic" w:hint="eastAsia"/>
          <w:w w:val="100"/>
          <w:lang w:eastAsia="ko-KR"/>
        </w:rPr>
        <w:t>EHT</w:t>
      </w:r>
      <w:r>
        <w:rPr>
          <w:w w:val="100"/>
        </w:rPr>
        <w:t xml:space="preserve"> TB PPDU transmission, two sets of EVM requirements are defined in </w:t>
      </w:r>
      <w:r w:rsidR="000513D4" w:rsidRPr="000513D4">
        <w:rPr>
          <w:w w:val="100"/>
        </w:rPr>
        <w:t xml:space="preserve">Table </w:t>
      </w:r>
      <w:r w:rsidR="000513D4" w:rsidRPr="000513D4">
        <w:rPr>
          <w:w w:val="100"/>
          <w:highlight w:val="yellow"/>
        </w:rPr>
        <w:t>xx-y1</w:t>
      </w:r>
      <w:r w:rsidR="000513D4" w:rsidRPr="000513D4">
        <w:rPr>
          <w:w w:val="100"/>
        </w:rPr>
        <w:t xml:space="preserve"> (Allowed relative constellation error versus constellation size and coding rate)</w:t>
      </w:r>
      <w:r w:rsidR="000513D4">
        <w:rPr>
          <w:w w:val="100"/>
        </w:rPr>
        <w:t xml:space="preserve"> </w:t>
      </w:r>
      <w:r>
        <w:rPr>
          <w:w w:val="100"/>
        </w:rPr>
        <w:t>for different transmission power levels to assist AP in better managing the interference among multiple STAs responding to a Trigger frame.</w:t>
      </w:r>
    </w:p>
    <w:p w14:paraId="53BC4E84" w14:textId="77777777" w:rsidR="00F87788" w:rsidRDefault="00F87788" w:rsidP="00F87788">
      <w:pPr>
        <w:pStyle w:val="T"/>
        <w:rPr>
          <w:rFonts w:eastAsia="Malgun Gothic"/>
          <w:w w:val="100"/>
          <w:lang w:eastAsia="ko-KR"/>
        </w:rPr>
      </w:pPr>
      <w:r>
        <w:rPr>
          <w:w w:val="100"/>
        </w:rPr>
        <w:lastRenderedPageBreak/>
        <w:t xml:space="preserve">LO leakage that can potentially show up at the center frequency of the </w:t>
      </w:r>
      <w:r>
        <w:rPr>
          <w:rFonts w:eastAsia="Malgun Gothic" w:hint="eastAsia"/>
          <w:w w:val="100"/>
          <w:lang w:eastAsia="ko-KR"/>
        </w:rPr>
        <w:t>EHT</w:t>
      </w:r>
      <w:r>
        <w:rPr>
          <w:w w:val="100"/>
        </w:rPr>
        <w:t xml:space="preserve"> PPDU tone plan and within ±3 neighboring subcarriers shall be excluded from the computation </w:t>
      </w:r>
      <w:r w:rsidRPr="00BD6752">
        <w:rPr>
          <w:w w:val="100"/>
        </w:rPr>
        <w:t xml:space="preserve">of the transmitter modulation accuracy test. The potential LO leakage subcarriers for 20 MHz operating devices are the center of primary 20 MHz of the </w:t>
      </w:r>
      <w:r>
        <w:rPr>
          <w:rFonts w:eastAsia="Malgun Gothic" w:hint="eastAsia"/>
          <w:w w:val="100"/>
          <w:lang w:eastAsia="ko-KR"/>
        </w:rPr>
        <w:t>EHT</w:t>
      </w:r>
      <w:r w:rsidRPr="00BD6752">
        <w:rPr>
          <w:w w:val="100"/>
        </w:rPr>
        <w:t xml:space="preserve"> PPDU tone plan and ±3 subcarriers of it. The potential LO leakage subcarriers for 40 MHz operating devices are the center of the primary 40 MHz of the PPDU tone plan and ±3 subcarriers. The potential LO leakage subcarriers for 80 MHz operating devices are the center of the primary 80 MHz of the PPDU tone plan and ±3 subcarriers of it. The potential LO leakage tones for 160 MHz operating devices are the center of the primary 160 MHz of</w:t>
      </w:r>
      <w:r>
        <w:rPr>
          <w:w w:val="100"/>
        </w:rPr>
        <w:t xml:space="preserve"> the PPDU tone plan and ±3 subcarriers of it. The potential LO leakage tones for </w:t>
      </w:r>
      <w:r>
        <w:rPr>
          <w:rFonts w:eastAsia="Malgun Gothic" w:hint="eastAsia"/>
          <w:w w:val="100"/>
          <w:lang w:eastAsia="ko-KR"/>
        </w:rPr>
        <w:t>32</w:t>
      </w:r>
      <w:r>
        <w:rPr>
          <w:w w:val="100"/>
        </w:rPr>
        <w:t xml:space="preserve">0 MHz operating devices are the center of the </w:t>
      </w:r>
      <w:r>
        <w:rPr>
          <w:rFonts w:eastAsia="Malgun Gothic" w:hint="eastAsia"/>
          <w:w w:val="100"/>
          <w:lang w:eastAsia="ko-KR"/>
        </w:rPr>
        <w:t>32</w:t>
      </w:r>
      <w:r>
        <w:rPr>
          <w:w w:val="100"/>
        </w:rPr>
        <w:t xml:space="preserve">0 MHz of the PPDU tone plan and ±3 subcarriers of it. </w:t>
      </w:r>
      <w:ins w:id="33" w:author="Wook Bong Lee" w:date="2020-09-10T10:18:00Z">
        <w:r w:rsidRPr="00E04D06">
          <w:rPr>
            <w:rFonts w:eastAsia="Malgun Gothic"/>
            <w:w w:val="100"/>
            <w:highlight w:val="yellow"/>
            <w:lang w:eastAsia="ko-KR"/>
            <w:rPrChange w:id="34" w:author="Wook Bong Lee" w:date="2020-09-10T10:18:00Z">
              <w:rPr>
                <w:rFonts w:eastAsia="Malgun Gothic"/>
                <w:w w:val="100"/>
                <w:lang w:eastAsia="ko-KR"/>
              </w:rPr>
            </w:rPrChange>
          </w:rPr>
          <w:t xml:space="preserve">The potential LO leakage tones for 80+80 MHz </w:t>
        </w:r>
      </w:ins>
      <w:ins w:id="35" w:author="Wook Bong Lee" w:date="2020-09-10T10:19:00Z">
        <w:r>
          <w:rPr>
            <w:rFonts w:eastAsia="Malgun Gothic"/>
            <w:w w:val="100"/>
            <w:highlight w:val="yellow"/>
            <w:lang w:eastAsia="ko-KR"/>
          </w:rPr>
          <w:t>or</w:t>
        </w:r>
      </w:ins>
      <w:ins w:id="36" w:author="Wook Bong Lee" w:date="2020-09-10T10:18:00Z">
        <w:r w:rsidRPr="00E04D06">
          <w:rPr>
            <w:rFonts w:eastAsia="Malgun Gothic"/>
            <w:w w:val="100"/>
            <w:highlight w:val="yellow"/>
            <w:lang w:eastAsia="ko-KR"/>
            <w:rPrChange w:id="37" w:author="Wook Bong Lee" w:date="2020-09-10T10:18:00Z">
              <w:rPr>
                <w:rFonts w:eastAsia="Malgun Gothic"/>
                <w:w w:val="100"/>
                <w:lang w:eastAsia="ko-KR"/>
              </w:rPr>
            </w:rPrChange>
          </w:rPr>
          <w:t xml:space="preserve"> 160+160 MHz operating devices exist outside the PPDU bandwidth and should not affect the transmitter modulation accuracy test.</w:t>
        </w:r>
        <w:r>
          <w:rPr>
            <w:rFonts w:eastAsia="Malgun Gothic"/>
            <w:w w:val="100"/>
            <w:lang w:eastAsia="ko-KR"/>
          </w:rPr>
          <w:t xml:space="preserve"> </w:t>
        </w:r>
      </w:ins>
      <w:commentRangeStart w:id="38"/>
      <w:commentRangeStart w:id="39"/>
      <w:r w:rsidRPr="00436774">
        <w:rPr>
          <w:w w:val="100"/>
        </w:rPr>
        <w:t xml:space="preserve">For 40 MHz </w:t>
      </w:r>
      <w:r w:rsidRPr="00436774">
        <w:rPr>
          <w:rFonts w:eastAsia="Malgun Gothic" w:hint="eastAsia"/>
          <w:w w:val="100"/>
          <w:lang w:eastAsia="ko-KR"/>
        </w:rPr>
        <w:t xml:space="preserve">operating </w:t>
      </w:r>
      <w:r w:rsidRPr="00436774">
        <w:rPr>
          <w:w w:val="100"/>
        </w:rPr>
        <w:t>devices that transmits 20 MHz, the potential LO leakage subcarriers exist outside the PPDU bandwidth and should not affect the transmitter modulation accuracy test.</w:t>
      </w:r>
      <w:commentRangeEnd w:id="38"/>
      <w:r w:rsidRPr="00436774">
        <w:rPr>
          <w:rStyle w:val="CommentReference"/>
          <w:rFonts w:asciiTheme="minorHAnsi" w:hAnsiTheme="minorHAnsi" w:cstheme="minorBidi"/>
          <w:color w:val="auto"/>
          <w:w w:val="100"/>
        </w:rPr>
        <w:commentReference w:id="38"/>
      </w:r>
      <w:commentRangeEnd w:id="39"/>
      <w:r w:rsidRPr="00436774">
        <w:rPr>
          <w:rStyle w:val="CommentReference"/>
          <w:rFonts w:asciiTheme="minorHAnsi" w:hAnsiTheme="minorHAnsi" w:cstheme="minorBidi"/>
          <w:color w:val="auto"/>
          <w:w w:val="100"/>
        </w:rPr>
        <w:commentReference w:id="39"/>
      </w:r>
      <w:r>
        <w:rPr>
          <w:w w:val="100"/>
        </w:rPr>
        <w:t xml:space="preserve"> For 80 MHz </w:t>
      </w:r>
      <w:r>
        <w:rPr>
          <w:rFonts w:eastAsia="Malgun Gothic" w:hint="eastAsia"/>
          <w:w w:val="100"/>
          <w:lang w:eastAsia="ko-KR"/>
        </w:rPr>
        <w:t xml:space="preserve">operating </w:t>
      </w:r>
      <w:r>
        <w:rPr>
          <w:w w:val="100"/>
        </w:rPr>
        <w:t>devices that transmits 20 MHz or 40 MHz PPDU, the potential LO leakage subcarriers exist outside the PPDU bandwidth and should not affect the transmitter modulation accuracy test. For 160</w:t>
      </w:r>
      <w:ins w:id="40" w:author="Wook Bong Lee" w:date="2020-09-10T10:18:00Z">
        <w:r>
          <w:rPr>
            <w:w w:val="100"/>
          </w:rPr>
          <w:t xml:space="preserve"> </w:t>
        </w:r>
        <w:r w:rsidRPr="00E04D06">
          <w:rPr>
            <w:w w:val="100"/>
            <w:highlight w:val="yellow"/>
            <w:rPrChange w:id="41" w:author="Wook Bong Lee" w:date="2020-09-10T10:18:00Z">
              <w:rPr>
                <w:w w:val="100"/>
              </w:rPr>
            </w:rPrChange>
          </w:rPr>
          <w:t>or 80+80</w:t>
        </w:r>
      </w:ins>
      <w:r>
        <w:rPr>
          <w:w w:val="100"/>
        </w:rPr>
        <w:t xml:space="preserve"> MHz </w:t>
      </w:r>
      <w:r>
        <w:rPr>
          <w:rFonts w:eastAsia="Malgun Gothic" w:hint="eastAsia"/>
          <w:w w:val="100"/>
          <w:lang w:eastAsia="ko-KR"/>
        </w:rPr>
        <w:t xml:space="preserve">operating </w:t>
      </w:r>
      <w:r>
        <w:rPr>
          <w:w w:val="100"/>
        </w:rPr>
        <w:t>devices that transmits 20 MHz or 40 MHz PPDU or 80 MHz PPDU, the potential LO leakage subcarriers exist outside the PPDU bandwidth and should not affect the transmitter modulation accuracy test.</w:t>
      </w:r>
      <w:r>
        <w:rPr>
          <w:rFonts w:eastAsia="Malgun Gothic" w:hint="eastAsia"/>
          <w:w w:val="100"/>
          <w:lang w:eastAsia="ko-KR"/>
        </w:rPr>
        <w:t xml:space="preserve"> </w:t>
      </w:r>
      <w:r w:rsidRPr="0002015D">
        <w:rPr>
          <w:color w:val="auto"/>
          <w:w w:val="100"/>
        </w:rPr>
        <w:t xml:space="preserve">For </w:t>
      </w:r>
      <w:r w:rsidRPr="0002015D">
        <w:rPr>
          <w:rFonts w:eastAsia="Malgun Gothic" w:hint="eastAsia"/>
          <w:color w:val="auto"/>
          <w:w w:val="100"/>
          <w:lang w:eastAsia="ko-KR"/>
        </w:rPr>
        <w:t>32</w:t>
      </w:r>
      <w:r w:rsidRPr="0002015D">
        <w:rPr>
          <w:color w:val="auto"/>
          <w:w w:val="100"/>
        </w:rPr>
        <w:t>0</w:t>
      </w:r>
      <w:ins w:id="42" w:author="Wook Bong Lee" w:date="2020-09-10T10:18:00Z">
        <w:r>
          <w:rPr>
            <w:color w:val="auto"/>
            <w:w w:val="100"/>
          </w:rPr>
          <w:t xml:space="preserve"> </w:t>
        </w:r>
        <w:r w:rsidRPr="00E04D06">
          <w:rPr>
            <w:color w:val="auto"/>
            <w:w w:val="100"/>
            <w:highlight w:val="yellow"/>
            <w:rPrChange w:id="43" w:author="Wook Bong Lee" w:date="2020-09-10T10:18:00Z">
              <w:rPr>
                <w:color w:val="auto"/>
                <w:w w:val="100"/>
              </w:rPr>
            </w:rPrChange>
          </w:rPr>
          <w:t>or 160+160</w:t>
        </w:r>
      </w:ins>
      <w:r w:rsidRPr="0002015D">
        <w:rPr>
          <w:color w:val="auto"/>
          <w:w w:val="100"/>
        </w:rPr>
        <w:t xml:space="preserve"> MHz </w:t>
      </w:r>
      <w:r>
        <w:rPr>
          <w:rFonts w:eastAsia="Malgun Gothic" w:hint="eastAsia"/>
          <w:w w:val="100"/>
          <w:lang w:eastAsia="ko-KR"/>
        </w:rPr>
        <w:t>operating</w:t>
      </w:r>
      <w:r w:rsidRPr="0002015D">
        <w:rPr>
          <w:color w:val="auto"/>
          <w:w w:val="100"/>
        </w:rPr>
        <w:t xml:space="preserve"> devices that transmits 20 MHz or 40 MHz PPDU or 80 MHz PPDU</w:t>
      </w:r>
      <w:r w:rsidRPr="0002015D">
        <w:rPr>
          <w:rFonts w:eastAsia="Malgun Gothic" w:hint="eastAsia"/>
          <w:color w:val="auto"/>
          <w:w w:val="100"/>
          <w:lang w:eastAsia="ko-KR"/>
        </w:rPr>
        <w:t xml:space="preserve"> </w:t>
      </w:r>
      <w:r w:rsidRPr="0002015D">
        <w:rPr>
          <w:color w:val="auto"/>
          <w:w w:val="100"/>
        </w:rPr>
        <w:t xml:space="preserve">or </w:t>
      </w:r>
      <w:r w:rsidRPr="0002015D">
        <w:rPr>
          <w:rFonts w:eastAsia="Malgun Gothic" w:hint="eastAsia"/>
          <w:color w:val="auto"/>
          <w:w w:val="100"/>
          <w:lang w:eastAsia="ko-KR"/>
        </w:rPr>
        <w:t>16</w:t>
      </w:r>
      <w:r w:rsidRPr="0002015D">
        <w:rPr>
          <w:color w:val="auto"/>
          <w:w w:val="100"/>
        </w:rPr>
        <w:t>0 MHz PPDU, the potential LO leakage subcarriers exist outside the PPDU bandwidth and should not affect the transmitter modulation accuracy test.</w:t>
      </w:r>
      <w:ins w:id="44" w:author="Wook Bong Lee" w:date="2020-09-10T09:53:00Z">
        <w:r>
          <w:rPr>
            <w:color w:val="auto"/>
            <w:w w:val="100"/>
          </w:rPr>
          <w:t xml:space="preserve"> </w:t>
        </w:r>
      </w:ins>
    </w:p>
    <w:p w14:paraId="76A188BB" w14:textId="05147ED5" w:rsidR="00D91DA0" w:rsidRDefault="00D91DA0" w:rsidP="00834F6A">
      <w:pPr>
        <w:pStyle w:val="T"/>
        <w:rPr>
          <w:rFonts w:eastAsia="Malgun Gothic"/>
          <w:w w:val="100"/>
          <w:lang w:eastAsia="ko-KR"/>
        </w:rPr>
      </w:pPr>
      <w:r w:rsidRPr="00D91DA0">
        <w:rPr>
          <w:rFonts w:eastAsia="Malgun Gothic"/>
          <w:w w:val="100"/>
          <w:lang w:eastAsia="ko-KR"/>
        </w:rPr>
        <w:t>The transmitter modulation accuracy test procedure</w:t>
      </w:r>
      <w:r w:rsidRPr="00D91DA0">
        <w:rPr>
          <w:w w:val="100"/>
        </w:rPr>
        <w:t xml:space="preserve"> </w:t>
      </w:r>
      <w:r>
        <w:rPr>
          <w:w w:val="100"/>
        </w:rPr>
        <w:t>for the occupied subcarriers of the PPDU</w:t>
      </w:r>
      <w:r w:rsidRPr="00D91DA0">
        <w:rPr>
          <w:rFonts w:eastAsia="Malgun Gothic"/>
          <w:w w:val="100"/>
          <w:lang w:eastAsia="ko-KR"/>
        </w:rPr>
        <w:t xml:space="preserve"> is </w:t>
      </w:r>
      <w:r w:rsidR="00C5487D">
        <w:rPr>
          <w:rFonts w:eastAsia="Malgun Gothic" w:hint="eastAsia"/>
          <w:w w:val="100"/>
          <w:lang w:eastAsia="ko-KR"/>
        </w:rPr>
        <w:t>similar</w:t>
      </w:r>
      <w:r w:rsidRPr="00D91DA0">
        <w:rPr>
          <w:rFonts w:eastAsia="Malgun Gothic"/>
          <w:w w:val="100"/>
          <w:lang w:eastAsia="ko-KR"/>
        </w:rPr>
        <w:t xml:space="preserve"> as in </w:t>
      </w:r>
      <w:r>
        <w:rPr>
          <w:rFonts w:eastAsia="Malgun Gothic"/>
          <w:w w:val="100"/>
          <w:lang w:eastAsia="ko-KR"/>
        </w:rPr>
        <w:t>step</w:t>
      </w:r>
      <w:r>
        <w:rPr>
          <w:rFonts w:eastAsia="Malgun Gothic" w:hint="eastAsia"/>
          <w:w w:val="100"/>
          <w:lang w:eastAsia="ko-KR"/>
        </w:rPr>
        <w:t xml:space="preserve">s </w:t>
      </w:r>
      <w:r w:rsidRPr="00D91DA0">
        <w:rPr>
          <w:rFonts w:eastAsia="Malgun Gothic"/>
          <w:w w:val="100"/>
          <w:lang w:eastAsia="ko-KR"/>
        </w:rPr>
        <w:t>of the transmit modulation accuracy test procedure defined in 27.3.19.4.4 (Transmitter modulation accuracy (EVM) test)</w:t>
      </w:r>
      <w:r>
        <w:rPr>
          <w:rFonts w:eastAsia="Malgun Gothic" w:hint="eastAsia"/>
          <w:w w:val="100"/>
          <w:lang w:eastAsia="ko-KR"/>
        </w:rPr>
        <w:t xml:space="preserve"> </w:t>
      </w:r>
      <w:r>
        <w:rPr>
          <w:w w:val="100"/>
        </w:rPr>
        <w:t>as follows.</w:t>
      </w:r>
    </w:p>
    <w:p w14:paraId="052E090C" w14:textId="77777777" w:rsidR="00834F6A" w:rsidRDefault="00834F6A" w:rsidP="00834F6A">
      <w:pPr>
        <w:pStyle w:val="L1"/>
        <w:numPr>
          <w:ilvl w:val="0"/>
          <w:numId w:val="12"/>
        </w:numPr>
        <w:ind w:left="640" w:hanging="440"/>
        <w:rPr>
          <w:w w:val="100"/>
        </w:rPr>
      </w:pPr>
      <w:r>
        <w:rPr>
          <w:w w:val="100"/>
        </w:rPr>
        <w:t>Start of PPDU shall be detected.</w:t>
      </w:r>
    </w:p>
    <w:p w14:paraId="521DCAC1" w14:textId="77777777" w:rsidR="00834F6A" w:rsidRDefault="00834F6A" w:rsidP="00834F6A">
      <w:pPr>
        <w:pStyle w:val="L1"/>
        <w:numPr>
          <w:ilvl w:val="0"/>
          <w:numId w:val="13"/>
        </w:numPr>
        <w:ind w:left="640" w:hanging="440"/>
        <w:rPr>
          <w:w w:val="100"/>
        </w:rPr>
      </w:pPr>
      <w:r>
        <w:rPr>
          <w:w w:val="100"/>
        </w:rPr>
        <w:t>Transition from L-STF to L-LTF shall be detected and fine timing shall be established.</w:t>
      </w:r>
    </w:p>
    <w:p w14:paraId="5BF82D32" w14:textId="77777777" w:rsidR="00834F6A" w:rsidRDefault="00834F6A" w:rsidP="00834F6A">
      <w:pPr>
        <w:pStyle w:val="L1"/>
        <w:numPr>
          <w:ilvl w:val="0"/>
          <w:numId w:val="14"/>
        </w:numPr>
        <w:ind w:left="640" w:hanging="440"/>
        <w:rPr>
          <w:w w:val="100"/>
        </w:rPr>
      </w:pPr>
      <w:r>
        <w:rPr>
          <w:w w:val="100"/>
        </w:rPr>
        <w:t>Coarse and fine frequency offsets shall be estimated.</w:t>
      </w:r>
    </w:p>
    <w:p w14:paraId="5AEAC442" w14:textId="77777777" w:rsidR="00834F6A" w:rsidRDefault="00834F6A" w:rsidP="00834F6A">
      <w:pPr>
        <w:pStyle w:val="L1"/>
        <w:numPr>
          <w:ilvl w:val="0"/>
          <w:numId w:val="15"/>
        </w:numPr>
        <w:ind w:left="640" w:hanging="440"/>
        <w:rPr>
          <w:w w:val="100"/>
        </w:rPr>
      </w:pPr>
      <w:r>
        <w:rPr>
          <w:w w:val="100"/>
        </w:rPr>
        <w:t xml:space="preserve">Symbols in a PPDU shall be </w:t>
      </w:r>
      <w:proofErr w:type="spellStart"/>
      <w:r>
        <w:rPr>
          <w:w w:val="100"/>
        </w:rPr>
        <w:t>derotated</w:t>
      </w:r>
      <w:proofErr w:type="spellEnd"/>
      <w:r>
        <w:rPr>
          <w:w w:val="100"/>
        </w:rPr>
        <w:t xml:space="preserve"> according to estimated frequency offset. Sampling offset drift shall be also compensated.</w:t>
      </w:r>
    </w:p>
    <w:p w14:paraId="7B7803CC" w14:textId="77777777" w:rsidR="00834F6A" w:rsidRDefault="00834F6A" w:rsidP="00834F6A">
      <w:pPr>
        <w:pStyle w:val="L1"/>
        <w:numPr>
          <w:ilvl w:val="0"/>
          <w:numId w:val="16"/>
        </w:numPr>
        <w:ind w:left="640" w:hanging="440"/>
        <w:rPr>
          <w:w w:val="100"/>
        </w:rPr>
      </w:pPr>
      <w:r>
        <w:rPr>
          <w:w w:val="100"/>
        </w:rPr>
        <w:t xml:space="preserve">For each </w:t>
      </w:r>
      <w:r>
        <w:rPr>
          <w:rFonts w:eastAsia="Malgun Gothic" w:hint="eastAsia"/>
          <w:w w:val="100"/>
        </w:rPr>
        <w:t>EHT</w:t>
      </w:r>
      <w:r>
        <w:rPr>
          <w:w w:val="100"/>
        </w:rPr>
        <w:t xml:space="preserve">-LTF symbol, transform the symbol into subcarrier received values, estimate the phase from the pilot subcarriers, and </w:t>
      </w:r>
      <w:proofErr w:type="spellStart"/>
      <w:r>
        <w:rPr>
          <w:w w:val="100"/>
        </w:rPr>
        <w:t>derotate</w:t>
      </w:r>
      <w:proofErr w:type="spellEnd"/>
      <w:r>
        <w:rPr>
          <w:w w:val="100"/>
        </w:rPr>
        <w:t xml:space="preserve"> the subcarrier values according to the estimated phase.</w:t>
      </w:r>
    </w:p>
    <w:p w14:paraId="4636918F" w14:textId="77777777" w:rsidR="00834F6A" w:rsidRDefault="00834F6A" w:rsidP="00834F6A">
      <w:pPr>
        <w:pStyle w:val="L1"/>
        <w:numPr>
          <w:ilvl w:val="0"/>
          <w:numId w:val="17"/>
        </w:numPr>
        <w:ind w:left="640" w:hanging="440"/>
        <w:rPr>
          <w:w w:val="100"/>
        </w:rPr>
      </w:pPr>
      <w:r>
        <w:rPr>
          <w:w w:val="100"/>
        </w:rPr>
        <w:t>Estimate the complex channel response coefficient for each of the subcarriers and each of the transmit streams.</w:t>
      </w:r>
    </w:p>
    <w:p w14:paraId="367AFCBB" w14:textId="77777777" w:rsidR="00834F6A" w:rsidRDefault="00834F6A" w:rsidP="00834F6A">
      <w:pPr>
        <w:pStyle w:val="L1"/>
        <w:numPr>
          <w:ilvl w:val="0"/>
          <w:numId w:val="18"/>
        </w:numPr>
        <w:ind w:left="640" w:hanging="440"/>
        <w:rPr>
          <w:w w:val="100"/>
        </w:rPr>
      </w:pPr>
      <w:r>
        <w:rPr>
          <w:w w:val="100"/>
        </w:rPr>
        <w:t>For each of the data OFDM symbols: transform the symbol into subcarrier received values, estimate the phase from the pilot subcarriers, and compensate the subcarrier values according to the estimated phase, group the results from all of the receiver chains in each subcarrier to a vector, and multiply the vector by a zero-forcing equalization matrix generated from the estimated channel.</w:t>
      </w:r>
    </w:p>
    <w:p w14:paraId="273E6D59" w14:textId="77777777" w:rsidR="00834F6A" w:rsidRDefault="00834F6A" w:rsidP="00834F6A">
      <w:pPr>
        <w:pStyle w:val="L1"/>
        <w:numPr>
          <w:ilvl w:val="0"/>
          <w:numId w:val="19"/>
        </w:numPr>
        <w:ind w:left="640" w:hanging="440"/>
        <w:rPr>
          <w:w w:val="100"/>
        </w:rPr>
      </w:pPr>
      <w:r>
        <w:rPr>
          <w:w w:val="100"/>
        </w:rPr>
        <w:t>For each data-carrying subcarrier in each spatial stream of RU under test, find the closest constellation point and compute the Euclidean distance from it.</w:t>
      </w:r>
    </w:p>
    <w:p w14:paraId="20F5B9E3" w14:textId="36CE6BDB" w:rsidR="00834F6A" w:rsidRDefault="00834F6A" w:rsidP="00834F6A">
      <w:pPr>
        <w:pStyle w:val="L1"/>
        <w:numPr>
          <w:ilvl w:val="0"/>
          <w:numId w:val="20"/>
        </w:numPr>
        <w:ind w:left="640" w:hanging="440"/>
        <w:rPr>
          <w:rFonts w:eastAsia="Malgun Gothic"/>
          <w:w w:val="100"/>
        </w:rPr>
      </w:pPr>
      <w:r>
        <w:rPr>
          <w:w w:val="100"/>
        </w:rPr>
        <w:t>Compute the average across PPDUs of the RMS of all errors per PPDU as given by</w:t>
      </w:r>
      <w:r w:rsidR="00FA5F11">
        <w:rPr>
          <w:rFonts w:eastAsia="Malgun Gothic" w:hint="eastAsia"/>
          <w:w w:val="100"/>
        </w:rPr>
        <w:t xml:space="preserve"> Equation </w:t>
      </w:r>
      <w:r w:rsidR="00FA5F11" w:rsidRPr="00FA5F11">
        <w:rPr>
          <w:rFonts w:eastAsia="Malgun Gothic" w:hint="eastAsia"/>
          <w:w w:val="100"/>
          <w:highlight w:val="yellow"/>
        </w:rPr>
        <w:t>(xx-y1)</w:t>
      </w:r>
      <w:r w:rsidR="00FA5F11">
        <w:rPr>
          <w:rFonts w:eastAsia="Malgun Gothic" w:hint="eastAsia"/>
          <w:w w:val="100"/>
        </w:rPr>
        <w:t>.</w:t>
      </w:r>
    </w:p>
    <w:p w14:paraId="0DE9090B" w14:textId="577B4523" w:rsidR="00834F6A" w:rsidRPr="00FA5F11" w:rsidRDefault="00834F6A" w:rsidP="00834F6A">
      <w:pPr>
        <w:pStyle w:val="Equation"/>
        <w:rPr>
          <w:rFonts w:eastAsia="Malgun Gothic"/>
          <w:w w:val="100"/>
        </w:rPr>
      </w:pPr>
      <w:r>
        <w:rPr>
          <w:noProof/>
          <w:w w:val="100"/>
        </w:rPr>
        <w:drawing>
          <wp:inline distT="0" distB="0" distL="0" distR="0" wp14:anchorId="26797485" wp14:editId="1C77E770">
            <wp:extent cx="5374640" cy="120777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74640" cy="1207770"/>
                    </a:xfrm>
                    <a:prstGeom prst="rect">
                      <a:avLst/>
                    </a:prstGeom>
                    <a:noFill/>
                    <a:ln>
                      <a:noFill/>
                    </a:ln>
                  </pic:spPr>
                </pic:pic>
              </a:graphicData>
            </a:graphic>
          </wp:inline>
        </w:drawing>
      </w:r>
      <w:bookmarkStart w:id="45" w:name="RTF34363330313a204571756174"/>
      <w:r w:rsidR="00FA5F11" w:rsidRPr="00FA5F11">
        <w:rPr>
          <w:rFonts w:eastAsia="Malgun Gothic" w:hint="eastAsia"/>
          <w:w w:val="100"/>
          <w:highlight w:val="yellow"/>
        </w:rPr>
        <w:t>(</w:t>
      </w:r>
      <w:proofErr w:type="gramStart"/>
      <w:r w:rsidR="00FA5F11" w:rsidRPr="00FA5F11">
        <w:rPr>
          <w:rFonts w:eastAsia="Malgun Gothic" w:hint="eastAsia"/>
          <w:w w:val="100"/>
          <w:highlight w:val="yellow"/>
        </w:rPr>
        <w:t>xx-y1</w:t>
      </w:r>
      <w:proofErr w:type="gramEnd"/>
      <w:r w:rsidR="00FA5F11" w:rsidRPr="00FA5F11">
        <w:rPr>
          <w:rFonts w:eastAsia="Malgun Gothic" w:hint="eastAsia"/>
          <w:w w:val="100"/>
          <w:highlight w:val="yellow"/>
        </w:rPr>
        <w:t>)</w:t>
      </w:r>
    </w:p>
    <w:bookmarkEnd w:id="45"/>
    <w:p w14:paraId="400C9ABA" w14:textId="77777777" w:rsidR="00834F6A" w:rsidRDefault="00834F6A" w:rsidP="00834F6A">
      <w:pPr>
        <w:pStyle w:val="T"/>
        <w:rPr>
          <w:w w:val="100"/>
        </w:rPr>
      </w:pPr>
      <w:proofErr w:type="gramStart"/>
      <w:r>
        <w:rPr>
          <w:w w:val="100"/>
        </w:rPr>
        <w:t>where</w:t>
      </w:r>
      <w:proofErr w:type="gramEnd"/>
    </w:p>
    <w:p w14:paraId="3E98A018" w14:textId="77777777" w:rsidR="00834F6A" w:rsidRPr="00766889" w:rsidRDefault="00834F6A" w:rsidP="00834F6A">
      <w:pPr>
        <w:pStyle w:val="VariableList"/>
        <w:rPr>
          <w:rFonts w:eastAsia="Malgun Gothic"/>
          <w:w w:val="100"/>
          <w:lang w:eastAsia="ko-KR"/>
        </w:rPr>
      </w:pPr>
      <w:r>
        <w:rPr>
          <w:i/>
          <w:iCs/>
          <w:w w:val="100"/>
        </w:rPr>
        <w:t>I</w:t>
      </w:r>
      <w:r>
        <w:rPr>
          <w:i/>
          <w:iCs/>
          <w:w w:val="100"/>
          <w:vertAlign w:val="subscript"/>
        </w:rPr>
        <w:t>0</w:t>
      </w:r>
      <w:r>
        <w:rPr>
          <w:w w:val="100"/>
        </w:rPr>
        <w:t>(</w:t>
      </w:r>
      <w:r>
        <w:rPr>
          <w:i/>
          <w:iCs/>
          <w:w w:val="100"/>
        </w:rPr>
        <w:t>i</w:t>
      </w:r>
      <w:r>
        <w:rPr>
          <w:i/>
          <w:iCs/>
          <w:w w:val="100"/>
          <w:vertAlign w:val="subscript"/>
        </w:rPr>
        <w:t>f</w:t>
      </w:r>
      <w:r>
        <w:rPr>
          <w:w w:val="100"/>
        </w:rPr>
        <w:t xml:space="preserve">, </w:t>
      </w:r>
      <w:r>
        <w:rPr>
          <w:i/>
          <w:iCs/>
          <w:w w:val="100"/>
        </w:rPr>
        <w:t>i</w:t>
      </w:r>
      <w:r>
        <w:rPr>
          <w:i/>
          <w:iCs/>
          <w:w w:val="100"/>
          <w:vertAlign w:val="subscript"/>
        </w:rPr>
        <w:t>s</w:t>
      </w:r>
      <w:r>
        <w:rPr>
          <w:w w:val="100"/>
        </w:rPr>
        <w:t xml:space="preserve">, </w:t>
      </w:r>
      <w:proofErr w:type="spellStart"/>
      <w:r>
        <w:rPr>
          <w:i/>
          <w:iCs/>
          <w:w w:val="100"/>
        </w:rPr>
        <w:t>i</w:t>
      </w:r>
      <w:r>
        <w:rPr>
          <w:i/>
          <w:iCs/>
          <w:w w:val="100"/>
          <w:vertAlign w:val="subscript"/>
        </w:rPr>
        <w:t>ss</w:t>
      </w:r>
      <w:proofErr w:type="spellEnd"/>
      <w:r>
        <w:rPr>
          <w:w w:val="100"/>
        </w:rPr>
        <w:t xml:space="preserve">, </w:t>
      </w:r>
      <w:proofErr w:type="spellStart"/>
      <w:r>
        <w:rPr>
          <w:i/>
          <w:iCs/>
          <w:w w:val="100"/>
        </w:rPr>
        <w:t>i</w:t>
      </w:r>
      <w:r>
        <w:rPr>
          <w:i/>
          <w:iCs/>
          <w:w w:val="100"/>
          <w:vertAlign w:val="subscript"/>
        </w:rPr>
        <w:t>sc</w:t>
      </w:r>
      <w:proofErr w:type="spellEnd"/>
      <w:r>
        <w:rPr>
          <w:w w:val="100"/>
        </w:rPr>
        <w:t xml:space="preserve">) </w:t>
      </w:r>
      <w:r>
        <w:rPr>
          <w:i/>
          <w:iCs/>
          <w:w w:val="100"/>
        </w:rPr>
        <w:t>Q</w:t>
      </w:r>
      <w:r>
        <w:rPr>
          <w:i/>
          <w:iCs/>
          <w:w w:val="100"/>
          <w:vertAlign w:val="subscript"/>
        </w:rPr>
        <w:t>0</w:t>
      </w:r>
      <w:r>
        <w:rPr>
          <w:w w:val="100"/>
        </w:rPr>
        <w:t>(</w:t>
      </w:r>
      <w:r>
        <w:rPr>
          <w:i/>
          <w:iCs/>
          <w:w w:val="100"/>
        </w:rPr>
        <w:t>i</w:t>
      </w:r>
      <w:r>
        <w:rPr>
          <w:i/>
          <w:iCs/>
          <w:w w:val="100"/>
          <w:vertAlign w:val="subscript"/>
        </w:rPr>
        <w:t>f</w:t>
      </w:r>
      <w:r>
        <w:rPr>
          <w:w w:val="100"/>
        </w:rPr>
        <w:t xml:space="preserve">, </w:t>
      </w:r>
      <w:r>
        <w:rPr>
          <w:i/>
          <w:iCs/>
          <w:w w:val="100"/>
        </w:rPr>
        <w:t>i</w:t>
      </w:r>
      <w:r>
        <w:rPr>
          <w:i/>
          <w:iCs/>
          <w:w w:val="100"/>
          <w:vertAlign w:val="subscript"/>
        </w:rPr>
        <w:t>s</w:t>
      </w:r>
      <w:r>
        <w:rPr>
          <w:w w:val="100"/>
        </w:rPr>
        <w:t xml:space="preserve">, </w:t>
      </w:r>
      <w:proofErr w:type="spellStart"/>
      <w:r>
        <w:rPr>
          <w:i/>
          <w:iCs/>
          <w:w w:val="100"/>
        </w:rPr>
        <w:t>i</w:t>
      </w:r>
      <w:r>
        <w:rPr>
          <w:i/>
          <w:iCs/>
          <w:w w:val="100"/>
          <w:vertAlign w:val="subscript"/>
        </w:rPr>
        <w:t>ss</w:t>
      </w:r>
      <w:proofErr w:type="spellEnd"/>
      <w:r>
        <w:rPr>
          <w:w w:val="100"/>
        </w:rPr>
        <w:t xml:space="preserve">, </w:t>
      </w:r>
      <w:proofErr w:type="spellStart"/>
      <w:r>
        <w:rPr>
          <w:i/>
          <w:iCs/>
          <w:w w:val="100"/>
        </w:rPr>
        <w:t>i</w:t>
      </w:r>
      <w:r>
        <w:rPr>
          <w:i/>
          <w:iCs/>
          <w:w w:val="100"/>
          <w:vertAlign w:val="subscript"/>
        </w:rPr>
        <w:t>sc</w:t>
      </w:r>
      <w:proofErr w:type="spellEnd"/>
      <w:r>
        <w:rPr>
          <w:w w:val="100"/>
        </w:rPr>
        <w:t xml:space="preserve">) denotes the ideal symbol point in the complex plane in data subcarrier </w:t>
      </w:r>
      <w:proofErr w:type="spellStart"/>
      <w:r>
        <w:rPr>
          <w:i/>
          <w:iCs/>
          <w:w w:val="100"/>
        </w:rPr>
        <w:t>i</w:t>
      </w:r>
      <w:r>
        <w:rPr>
          <w:i/>
          <w:iCs/>
          <w:w w:val="100"/>
          <w:vertAlign w:val="subscript"/>
        </w:rPr>
        <w:t>sc</w:t>
      </w:r>
      <w:proofErr w:type="spellEnd"/>
      <w:r>
        <w:rPr>
          <w:w w:val="100"/>
        </w:rPr>
        <w:t xml:space="preserve"> of the RU under test, spatial stream </w:t>
      </w:r>
      <w:proofErr w:type="spellStart"/>
      <w:r>
        <w:rPr>
          <w:i/>
          <w:iCs/>
          <w:w w:val="100"/>
        </w:rPr>
        <w:t>i</w:t>
      </w:r>
      <w:r>
        <w:rPr>
          <w:i/>
          <w:iCs/>
          <w:w w:val="100"/>
          <w:vertAlign w:val="subscript"/>
        </w:rPr>
        <w:t>ss</w:t>
      </w:r>
      <w:proofErr w:type="spellEnd"/>
      <w:r>
        <w:rPr>
          <w:w w:val="100"/>
        </w:rPr>
        <w:t xml:space="preserve">, and OFDM symbol </w:t>
      </w:r>
      <w:r>
        <w:rPr>
          <w:i/>
          <w:iCs/>
          <w:w w:val="100"/>
        </w:rPr>
        <w:t>i</w:t>
      </w:r>
      <w:r>
        <w:rPr>
          <w:i/>
          <w:iCs/>
          <w:w w:val="100"/>
          <w:vertAlign w:val="subscript"/>
        </w:rPr>
        <w:t>s</w:t>
      </w:r>
      <w:r>
        <w:rPr>
          <w:w w:val="100"/>
        </w:rPr>
        <w:t xml:space="preserve"> of frame </w:t>
      </w:r>
      <w:r>
        <w:rPr>
          <w:i/>
          <w:iCs/>
          <w:w w:val="100"/>
        </w:rPr>
        <w:t>i</w:t>
      </w:r>
      <w:r>
        <w:rPr>
          <w:i/>
          <w:iCs/>
          <w:w w:val="100"/>
          <w:vertAlign w:val="subscript"/>
        </w:rPr>
        <w:t>f</w:t>
      </w:r>
    </w:p>
    <w:p w14:paraId="0042A059" w14:textId="77777777" w:rsidR="00834F6A" w:rsidRPr="00766889" w:rsidRDefault="00834F6A" w:rsidP="00834F6A">
      <w:pPr>
        <w:pStyle w:val="VariableList"/>
        <w:rPr>
          <w:rFonts w:eastAsia="Malgun Gothic"/>
          <w:w w:val="100"/>
          <w:lang w:eastAsia="ko-KR"/>
        </w:rPr>
      </w:pPr>
      <w:proofErr w:type="spellStart"/>
      <w:r>
        <w:rPr>
          <w:i/>
          <w:iCs/>
          <w:w w:val="100"/>
        </w:rPr>
        <w:lastRenderedPageBreak/>
        <w:t>I</w:t>
      </w:r>
      <w:r>
        <w:rPr>
          <w:i/>
          <w:iCs/>
          <w:w w:val="100"/>
          <w:vertAlign w:val="subscript"/>
        </w:rPr>
        <w:t>e</w:t>
      </w:r>
      <w:proofErr w:type="spellEnd"/>
      <w:r>
        <w:rPr>
          <w:w w:val="100"/>
        </w:rPr>
        <w:t>(</w:t>
      </w:r>
      <w:r>
        <w:rPr>
          <w:i/>
          <w:iCs/>
          <w:w w:val="100"/>
        </w:rPr>
        <w:t>i</w:t>
      </w:r>
      <w:r>
        <w:rPr>
          <w:i/>
          <w:iCs/>
          <w:w w:val="100"/>
          <w:vertAlign w:val="subscript"/>
        </w:rPr>
        <w:t>f</w:t>
      </w:r>
      <w:r>
        <w:rPr>
          <w:w w:val="100"/>
        </w:rPr>
        <w:t xml:space="preserve">, </w:t>
      </w:r>
      <w:r>
        <w:rPr>
          <w:i/>
          <w:iCs/>
          <w:w w:val="100"/>
        </w:rPr>
        <w:t>i</w:t>
      </w:r>
      <w:r>
        <w:rPr>
          <w:i/>
          <w:iCs/>
          <w:w w:val="100"/>
          <w:vertAlign w:val="subscript"/>
        </w:rPr>
        <w:t>s</w:t>
      </w:r>
      <w:r>
        <w:rPr>
          <w:w w:val="100"/>
        </w:rPr>
        <w:t xml:space="preserve">, </w:t>
      </w:r>
      <w:proofErr w:type="spellStart"/>
      <w:r>
        <w:rPr>
          <w:i/>
          <w:iCs/>
          <w:w w:val="100"/>
        </w:rPr>
        <w:t>i</w:t>
      </w:r>
      <w:r>
        <w:rPr>
          <w:i/>
          <w:iCs/>
          <w:w w:val="100"/>
          <w:vertAlign w:val="subscript"/>
        </w:rPr>
        <w:t>ss</w:t>
      </w:r>
      <w:proofErr w:type="spellEnd"/>
      <w:r>
        <w:rPr>
          <w:w w:val="100"/>
        </w:rPr>
        <w:t xml:space="preserve">, </w:t>
      </w:r>
      <w:proofErr w:type="spellStart"/>
      <w:r>
        <w:rPr>
          <w:i/>
          <w:iCs/>
          <w:w w:val="100"/>
        </w:rPr>
        <w:t>i</w:t>
      </w:r>
      <w:r>
        <w:rPr>
          <w:i/>
          <w:iCs/>
          <w:w w:val="100"/>
          <w:vertAlign w:val="subscript"/>
        </w:rPr>
        <w:t>sc</w:t>
      </w:r>
      <w:proofErr w:type="spellEnd"/>
      <w:r>
        <w:rPr>
          <w:w w:val="100"/>
        </w:rPr>
        <w:t xml:space="preserve">) </w:t>
      </w:r>
      <w:proofErr w:type="spellStart"/>
      <w:r>
        <w:rPr>
          <w:i/>
          <w:iCs/>
          <w:w w:val="100"/>
        </w:rPr>
        <w:t>Q</w:t>
      </w:r>
      <w:r>
        <w:rPr>
          <w:i/>
          <w:iCs/>
          <w:w w:val="100"/>
          <w:vertAlign w:val="subscript"/>
        </w:rPr>
        <w:t>e</w:t>
      </w:r>
      <w:proofErr w:type="spellEnd"/>
      <w:r>
        <w:rPr>
          <w:w w:val="100"/>
        </w:rPr>
        <w:t>(</w:t>
      </w:r>
      <w:r>
        <w:rPr>
          <w:i/>
          <w:iCs/>
          <w:w w:val="100"/>
        </w:rPr>
        <w:t>i</w:t>
      </w:r>
      <w:r>
        <w:rPr>
          <w:i/>
          <w:iCs/>
          <w:w w:val="100"/>
          <w:vertAlign w:val="subscript"/>
        </w:rPr>
        <w:t>f</w:t>
      </w:r>
      <w:r>
        <w:rPr>
          <w:w w:val="100"/>
        </w:rPr>
        <w:t xml:space="preserve">, </w:t>
      </w:r>
      <w:r>
        <w:rPr>
          <w:i/>
          <w:iCs/>
          <w:w w:val="100"/>
        </w:rPr>
        <w:t>i</w:t>
      </w:r>
      <w:r>
        <w:rPr>
          <w:i/>
          <w:iCs/>
          <w:w w:val="100"/>
          <w:vertAlign w:val="subscript"/>
        </w:rPr>
        <w:t>s</w:t>
      </w:r>
      <w:r>
        <w:rPr>
          <w:w w:val="100"/>
        </w:rPr>
        <w:t xml:space="preserve">, </w:t>
      </w:r>
      <w:proofErr w:type="spellStart"/>
      <w:r>
        <w:rPr>
          <w:i/>
          <w:iCs/>
          <w:w w:val="100"/>
        </w:rPr>
        <w:t>i</w:t>
      </w:r>
      <w:r>
        <w:rPr>
          <w:i/>
          <w:iCs/>
          <w:w w:val="100"/>
          <w:vertAlign w:val="subscript"/>
        </w:rPr>
        <w:t>ss</w:t>
      </w:r>
      <w:proofErr w:type="spellEnd"/>
      <w:r>
        <w:rPr>
          <w:w w:val="100"/>
        </w:rPr>
        <w:t xml:space="preserve">, </w:t>
      </w:r>
      <w:proofErr w:type="spellStart"/>
      <w:r>
        <w:rPr>
          <w:i/>
          <w:iCs/>
          <w:w w:val="100"/>
        </w:rPr>
        <w:t>i</w:t>
      </w:r>
      <w:r>
        <w:rPr>
          <w:i/>
          <w:iCs/>
          <w:w w:val="100"/>
          <w:vertAlign w:val="subscript"/>
        </w:rPr>
        <w:t>sc</w:t>
      </w:r>
      <w:proofErr w:type="spellEnd"/>
      <w:r>
        <w:rPr>
          <w:w w:val="100"/>
        </w:rPr>
        <w:t xml:space="preserve">) denotes the equalized observed symbol point in the complex plane of the data subcarrier </w:t>
      </w:r>
      <w:proofErr w:type="spellStart"/>
      <w:r>
        <w:rPr>
          <w:i/>
          <w:iCs/>
          <w:w w:val="100"/>
        </w:rPr>
        <w:t>i</w:t>
      </w:r>
      <w:r>
        <w:rPr>
          <w:i/>
          <w:iCs/>
          <w:w w:val="100"/>
          <w:vertAlign w:val="subscript"/>
        </w:rPr>
        <w:t>sc</w:t>
      </w:r>
      <w:proofErr w:type="spellEnd"/>
      <w:r>
        <w:rPr>
          <w:w w:val="100"/>
        </w:rPr>
        <w:t xml:space="preserve"> of the RU under test, spatial stream </w:t>
      </w:r>
      <w:proofErr w:type="spellStart"/>
      <w:r>
        <w:rPr>
          <w:i/>
          <w:iCs/>
          <w:w w:val="100"/>
        </w:rPr>
        <w:t>i</w:t>
      </w:r>
      <w:r>
        <w:rPr>
          <w:i/>
          <w:iCs/>
          <w:w w:val="100"/>
          <w:vertAlign w:val="subscript"/>
        </w:rPr>
        <w:t>ss</w:t>
      </w:r>
      <w:proofErr w:type="spellEnd"/>
      <w:r>
        <w:rPr>
          <w:w w:val="100"/>
        </w:rPr>
        <w:t xml:space="preserve">, and OFDM symbol </w:t>
      </w:r>
      <w:r>
        <w:rPr>
          <w:i/>
          <w:iCs/>
          <w:w w:val="100"/>
        </w:rPr>
        <w:t>i</w:t>
      </w:r>
      <w:r>
        <w:rPr>
          <w:i/>
          <w:iCs/>
          <w:w w:val="100"/>
          <w:vertAlign w:val="subscript"/>
        </w:rPr>
        <w:t>s</w:t>
      </w:r>
      <w:r>
        <w:rPr>
          <w:w w:val="100"/>
        </w:rPr>
        <w:t xml:space="preserve"> of frame </w:t>
      </w:r>
      <w:r>
        <w:rPr>
          <w:i/>
          <w:iCs/>
          <w:w w:val="100"/>
        </w:rPr>
        <w:t>i</w:t>
      </w:r>
      <w:r>
        <w:rPr>
          <w:i/>
          <w:iCs/>
          <w:w w:val="100"/>
          <w:vertAlign w:val="subscript"/>
        </w:rPr>
        <w:t>f</w:t>
      </w:r>
    </w:p>
    <w:p w14:paraId="170E31D4" w14:textId="77777777" w:rsidR="00834F6A" w:rsidRDefault="00834F6A" w:rsidP="00834F6A">
      <w:pPr>
        <w:pStyle w:val="VariableList"/>
        <w:rPr>
          <w:w w:val="100"/>
        </w:rPr>
      </w:pPr>
      <w:r>
        <w:rPr>
          <w:i/>
          <w:iCs/>
          <w:w w:val="100"/>
        </w:rPr>
        <w:t>P</w:t>
      </w:r>
      <w:r>
        <w:rPr>
          <w:i/>
          <w:iCs/>
          <w:w w:val="100"/>
          <w:vertAlign w:val="subscript"/>
        </w:rPr>
        <w:t>0</w:t>
      </w:r>
      <w:r>
        <w:rPr>
          <w:w w:val="100"/>
        </w:rPr>
        <w:tab/>
        <w:t>is the average power of constellation</w:t>
      </w:r>
    </w:p>
    <w:p w14:paraId="169A4E0A" w14:textId="77777777" w:rsidR="00834F6A" w:rsidRDefault="00834F6A" w:rsidP="00834F6A">
      <w:pPr>
        <w:pStyle w:val="VariableList"/>
        <w:rPr>
          <w:w w:val="100"/>
        </w:rPr>
      </w:pPr>
      <w:proofErr w:type="spellStart"/>
      <w:proofErr w:type="gramStart"/>
      <w:r>
        <w:rPr>
          <w:i/>
          <w:iCs/>
          <w:w w:val="100"/>
        </w:rPr>
        <w:t>N</w:t>
      </w:r>
      <w:r>
        <w:rPr>
          <w:i/>
          <w:iCs/>
          <w:w w:val="100"/>
          <w:vertAlign w:val="subscript"/>
        </w:rPr>
        <w:t>f</w:t>
      </w:r>
      <w:proofErr w:type="spellEnd"/>
      <w:proofErr w:type="gramEnd"/>
      <w:r>
        <w:rPr>
          <w:w w:val="100"/>
        </w:rPr>
        <w:tab/>
        <w:t>is the number of tested frames</w:t>
      </w:r>
    </w:p>
    <w:p w14:paraId="38B08412" w14:textId="790D307F" w:rsidR="00834F6A" w:rsidRPr="00115F9B" w:rsidRDefault="00834F6A" w:rsidP="00834F6A">
      <w:pPr>
        <w:pStyle w:val="VariableList"/>
        <w:rPr>
          <w:rFonts w:eastAsia="Malgun Gothic"/>
          <w:w w:val="100"/>
          <w:lang w:eastAsia="ko-KR"/>
        </w:rPr>
      </w:pPr>
      <w:r>
        <w:rPr>
          <w:i/>
          <w:iCs/>
          <w:w w:val="100"/>
        </w:rPr>
        <w:t>N</w:t>
      </w:r>
      <w:r>
        <w:rPr>
          <w:i/>
          <w:iCs/>
          <w:w w:val="100"/>
          <w:vertAlign w:val="subscript"/>
        </w:rPr>
        <w:t>SD</w:t>
      </w:r>
      <w:r>
        <w:rPr>
          <w:w w:val="100"/>
        </w:rPr>
        <w:tab/>
        <w:t xml:space="preserve">is the number of data tones of the occupied RU. </w:t>
      </w:r>
      <w:ins w:id="46" w:author="Wook Bong Lee" w:date="2020-09-10T10:22:00Z">
        <w:r w:rsidR="00F87788" w:rsidRPr="00E04D06">
          <w:rPr>
            <w:w w:val="100"/>
            <w:highlight w:val="yellow"/>
            <w:rPrChange w:id="47" w:author="Wook Bong Lee" w:date="2020-09-10T10:23:00Z">
              <w:rPr>
                <w:w w:val="100"/>
              </w:rPr>
            </w:rPrChange>
          </w:rPr>
          <w:t xml:space="preserve">For an 80+80 or 160+160 MHz transmission, </w:t>
        </w:r>
        <w:r w:rsidR="00F87788" w:rsidRPr="00E04D06">
          <w:rPr>
            <w:i/>
            <w:iCs/>
            <w:w w:val="100"/>
            <w:highlight w:val="yellow"/>
            <w:rPrChange w:id="48" w:author="Wook Bong Lee" w:date="2020-09-10T10:23:00Z">
              <w:rPr>
                <w:i/>
                <w:iCs/>
                <w:w w:val="100"/>
              </w:rPr>
            </w:rPrChange>
          </w:rPr>
          <w:t>N</w:t>
        </w:r>
        <w:r w:rsidR="00F87788" w:rsidRPr="00E04D06">
          <w:rPr>
            <w:i/>
            <w:iCs/>
            <w:w w:val="100"/>
            <w:highlight w:val="yellow"/>
            <w:vertAlign w:val="subscript"/>
            <w:rPrChange w:id="49" w:author="Wook Bong Lee" w:date="2020-09-10T10:23:00Z">
              <w:rPr>
                <w:i/>
                <w:iCs/>
                <w:w w:val="100"/>
                <w:vertAlign w:val="subscript"/>
              </w:rPr>
            </w:rPrChange>
          </w:rPr>
          <w:t>SD</w:t>
        </w:r>
        <w:r w:rsidR="00F87788" w:rsidRPr="00E04D06">
          <w:rPr>
            <w:w w:val="100"/>
            <w:highlight w:val="yellow"/>
            <w:rPrChange w:id="50" w:author="Wook Bong Lee" w:date="2020-09-10T10:23:00Z">
              <w:rPr>
                <w:w w:val="100"/>
              </w:rPr>
            </w:rPrChange>
          </w:rPr>
          <w:t xml:space="preserve"> is the total number of data subcarriers in all 80 MHz frequency segments.</w:t>
        </w:r>
      </w:ins>
    </w:p>
    <w:p w14:paraId="66C7798A" w14:textId="77777777" w:rsidR="00834F6A" w:rsidRDefault="00834F6A" w:rsidP="00834F6A">
      <w:pPr>
        <w:pStyle w:val="VariableList"/>
        <w:rPr>
          <w:w w:val="100"/>
        </w:rPr>
      </w:pPr>
      <w:r>
        <w:rPr>
          <w:i/>
          <w:iCs/>
          <w:w w:val="100"/>
        </w:rPr>
        <w:t>N</w:t>
      </w:r>
      <w:r>
        <w:rPr>
          <w:i/>
          <w:iCs/>
          <w:w w:val="100"/>
          <w:vertAlign w:val="subscript"/>
        </w:rPr>
        <w:t>SS</w:t>
      </w:r>
      <w:r>
        <w:rPr>
          <w:w w:val="100"/>
        </w:rPr>
        <w:tab/>
        <w:t>is the number of spatial streams of the data</w:t>
      </w:r>
    </w:p>
    <w:p w14:paraId="0D8E8EBC" w14:textId="77777777" w:rsidR="00834F6A" w:rsidRDefault="00834F6A" w:rsidP="00834F6A">
      <w:pPr>
        <w:pStyle w:val="VariableList"/>
        <w:rPr>
          <w:w w:val="100"/>
        </w:rPr>
      </w:pPr>
      <w:r>
        <w:rPr>
          <w:i/>
          <w:iCs/>
          <w:w w:val="100"/>
        </w:rPr>
        <w:t>N</w:t>
      </w:r>
      <w:r>
        <w:rPr>
          <w:i/>
          <w:iCs/>
          <w:w w:val="100"/>
          <w:vertAlign w:val="subscript"/>
        </w:rPr>
        <w:t>SYM</w:t>
      </w:r>
      <w:r>
        <w:rPr>
          <w:w w:val="100"/>
        </w:rPr>
        <w:tab/>
        <w:t>is the number of data OFDM symbols</w:t>
      </w:r>
    </w:p>
    <w:p w14:paraId="412445E5" w14:textId="499BCE0B" w:rsidR="007B6DBF" w:rsidRDefault="007B6DBF" w:rsidP="007B6DBF">
      <w:pPr>
        <w:pStyle w:val="T"/>
        <w:rPr>
          <w:ins w:id="51" w:author="Wook Bong Lee" w:date="2020-09-09T10:47:00Z"/>
          <w:rFonts w:eastAsia="Malgun Gothic"/>
          <w:w w:val="100"/>
          <w:lang w:eastAsia="ko-KR"/>
        </w:rPr>
      </w:pPr>
      <w:ins w:id="52" w:author="Wook Bong Lee" w:date="2020-09-09T10:47:00Z">
        <w:r w:rsidRPr="007B6DBF">
          <w:rPr>
            <w:rFonts w:eastAsia="Malgun Gothic"/>
            <w:w w:val="100"/>
            <w:lang w:eastAsia="ko-KR"/>
          </w:rPr>
          <w:t>The test shall be performed over at least 20 PPDUs (</w:t>
        </w:r>
        <w:proofErr w:type="spellStart"/>
        <w:proofErr w:type="gramStart"/>
        <w:r w:rsidRPr="007B6DBF">
          <w:rPr>
            <w:rFonts w:eastAsia="Malgun Gothic"/>
            <w:i/>
            <w:w w:val="100"/>
            <w:lang w:eastAsia="ko-KR"/>
          </w:rPr>
          <w:t>N</w:t>
        </w:r>
        <w:r w:rsidRPr="007B6DBF">
          <w:rPr>
            <w:rFonts w:eastAsia="Malgun Gothic"/>
            <w:i/>
            <w:w w:val="100"/>
            <w:vertAlign w:val="subscript"/>
            <w:lang w:eastAsia="ko-KR"/>
          </w:rPr>
          <w:t>f</w:t>
        </w:r>
        <w:proofErr w:type="spellEnd"/>
        <w:proofErr w:type="gramEnd"/>
        <w:r w:rsidRPr="007B6DBF">
          <w:rPr>
            <w:rFonts w:eastAsia="Malgun Gothic"/>
            <w:w w:val="100"/>
            <w:lang w:eastAsia="ko-KR"/>
          </w:rPr>
          <w:t xml:space="preserve"> as defined in Equation </w:t>
        </w:r>
        <w:r w:rsidRPr="007B6DBF">
          <w:rPr>
            <w:rFonts w:eastAsia="Malgun Gothic"/>
            <w:w w:val="100"/>
            <w:highlight w:val="yellow"/>
            <w:lang w:eastAsia="ko-KR"/>
          </w:rPr>
          <w:t>(</w:t>
        </w:r>
      </w:ins>
      <w:ins w:id="53" w:author="Wook Bong Lee" w:date="2020-09-09T10:49:00Z">
        <w:r w:rsidRPr="007B6DBF">
          <w:rPr>
            <w:rFonts w:eastAsia="Malgun Gothic"/>
            <w:w w:val="100"/>
            <w:highlight w:val="yellow"/>
            <w:lang w:eastAsia="ko-KR"/>
          </w:rPr>
          <w:t>x</w:t>
        </w:r>
      </w:ins>
      <w:ins w:id="54" w:author="Wook Bong Lee" w:date="2020-09-09T10:50:00Z">
        <w:r w:rsidRPr="007B6DBF">
          <w:rPr>
            <w:rFonts w:eastAsia="Malgun Gothic"/>
            <w:w w:val="100"/>
            <w:highlight w:val="yellow"/>
            <w:lang w:eastAsia="ko-KR"/>
          </w:rPr>
          <w:t>x</w:t>
        </w:r>
      </w:ins>
      <w:ins w:id="55" w:author="Wook Bong Lee" w:date="2020-09-09T10:47:00Z">
        <w:r w:rsidRPr="007B6DBF">
          <w:rPr>
            <w:rFonts w:eastAsia="Malgun Gothic"/>
            <w:w w:val="100"/>
            <w:highlight w:val="yellow"/>
            <w:lang w:eastAsia="ko-KR"/>
          </w:rPr>
          <w:t>-</w:t>
        </w:r>
      </w:ins>
      <w:ins w:id="56" w:author="Wook Bong Lee" w:date="2020-09-09T10:50:00Z">
        <w:r w:rsidRPr="007B6DBF">
          <w:rPr>
            <w:rFonts w:eastAsia="Malgun Gothic"/>
            <w:w w:val="100"/>
            <w:highlight w:val="yellow"/>
            <w:lang w:eastAsia="ko-KR"/>
          </w:rPr>
          <w:t>y1</w:t>
        </w:r>
      </w:ins>
      <w:ins w:id="57" w:author="Wook Bong Lee" w:date="2020-09-09T10:47:00Z">
        <w:r w:rsidRPr="007B6DBF">
          <w:rPr>
            <w:rFonts w:eastAsia="Malgun Gothic"/>
            <w:w w:val="100"/>
            <w:highlight w:val="yellow"/>
            <w:lang w:eastAsia="ko-KR"/>
          </w:rPr>
          <w:t>)</w:t>
        </w:r>
        <w:r w:rsidRPr="007B6DBF">
          <w:rPr>
            <w:rFonts w:eastAsia="Malgun Gothic"/>
            <w:w w:val="100"/>
            <w:lang w:eastAsia="ko-KR"/>
          </w:rPr>
          <w:t>). If the occupied RU</w:t>
        </w:r>
        <w:r>
          <w:rPr>
            <w:rFonts w:eastAsia="Malgun Gothic"/>
            <w:w w:val="100"/>
            <w:lang w:eastAsia="ko-KR"/>
          </w:rPr>
          <w:t xml:space="preserve"> </w:t>
        </w:r>
        <w:r w:rsidRPr="007B6DBF">
          <w:rPr>
            <w:rFonts w:eastAsia="Malgun Gothic"/>
            <w:w w:val="100"/>
            <w:lang w:eastAsia="ko-KR"/>
          </w:rPr>
          <w:t>has 26 tones, the PPDUs under test shall be at least 32 data OFDM symbols long. For occupied RUs that</w:t>
        </w:r>
        <w:r>
          <w:rPr>
            <w:rFonts w:eastAsia="Malgun Gothic"/>
            <w:w w:val="100"/>
            <w:lang w:eastAsia="ko-KR"/>
          </w:rPr>
          <w:t xml:space="preserve"> </w:t>
        </w:r>
        <w:r w:rsidRPr="007B6DBF">
          <w:rPr>
            <w:rFonts w:eastAsia="Malgun Gothic"/>
            <w:w w:val="100"/>
            <w:lang w:eastAsia="ko-KR"/>
          </w:rPr>
          <w:t>have more than 26 tones, the PPDUs under test shall be at least 16 data OFDM symbols long. Random data</w:t>
        </w:r>
        <w:r>
          <w:rPr>
            <w:rFonts w:eastAsia="Malgun Gothic"/>
            <w:w w:val="100"/>
            <w:lang w:eastAsia="ko-KR"/>
          </w:rPr>
          <w:t xml:space="preserve"> </w:t>
        </w:r>
        <w:r w:rsidRPr="007B6DBF">
          <w:rPr>
            <w:rFonts w:eastAsia="Malgun Gothic"/>
            <w:w w:val="100"/>
            <w:lang w:eastAsia="ko-KR"/>
          </w:rPr>
          <w:t>shall be used for the symbols.</w:t>
        </w:r>
      </w:ins>
    </w:p>
    <w:p w14:paraId="7FE0B4CE" w14:textId="78F21126" w:rsidR="00E50415" w:rsidRDefault="00E50415" w:rsidP="003A44DF">
      <w:pPr>
        <w:pStyle w:val="T"/>
        <w:rPr>
          <w:w w:val="100"/>
        </w:rPr>
      </w:pPr>
      <w:r w:rsidRPr="00C12C76">
        <w:rPr>
          <w:w w:val="100"/>
        </w:rPr>
        <w:t xml:space="preserve">For an </w:t>
      </w:r>
      <w:r w:rsidRPr="00C12C76">
        <w:rPr>
          <w:rFonts w:hint="eastAsia"/>
          <w:w w:val="100"/>
        </w:rPr>
        <w:t>EHT</w:t>
      </w:r>
      <w:r w:rsidRPr="00C12C76">
        <w:rPr>
          <w:w w:val="100"/>
        </w:rPr>
        <w:t xml:space="preserve"> TB PPDU</w:t>
      </w:r>
      <w:r>
        <w:rPr>
          <w:w w:val="100"/>
        </w:rPr>
        <w:t xml:space="preserve"> with an RU or MRU smaller than a 4x996-tone RU</w:t>
      </w:r>
      <w:r w:rsidRPr="00C12C76">
        <w:rPr>
          <w:rFonts w:hint="eastAsia"/>
          <w:w w:val="100"/>
        </w:rPr>
        <w:t>,</w:t>
      </w:r>
      <w:r w:rsidRPr="00C12C76">
        <w:rPr>
          <w:w w:val="100"/>
        </w:rPr>
        <w:t xml:space="preserve"> </w:t>
      </w:r>
      <w:r>
        <w:rPr>
          <w:w w:val="100"/>
        </w:rPr>
        <w:t xml:space="preserve">additional transmit modulation accuracy test for the unoccupied subcarriers of the PPDU shall be performed. There are two cases, one with a single RU or a continuous MRU and the other with a non-continuous MRU. </w:t>
      </w:r>
    </w:p>
    <w:p w14:paraId="7988E081" w14:textId="5DD9C0ED" w:rsidR="00E50415" w:rsidRDefault="00E50415" w:rsidP="003A44DF">
      <w:pPr>
        <w:pStyle w:val="T"/>
        <w:rPr>
          <w:rFonts w:eastAsia="Malgun Gothic"/>
          <w:w w:val="100"/>
          <w:lang w:eastAsia="ko-KR"/>
        </w:rPr>
      </w:pPr>
      <w:r>
        <w:rPr>
          <w:w w:val="100"/>
        </w:rPr>
        <w:t xml:space="preserve">In case of a single RU or a continuous MRU, the transmit modulation accuracy test procedure for the unoccupied subcarriers of the PPDU is </w:t>
      </w:r>
      <w:r w:rsidR="00C5487D">
        <w:rPr>
          <w:rFonts w:eastAsia="Malgun Gothic" w:hint="eastAsia"/>
          <w:w w:val="100"/>
          <w:lang w:eastAsia="ko-KR"/>
        </w:rPr>
        <w:t>similar</w:t>
      </w:r>
      <w:r w:rsidR="00C5487D" w:rsidRPr="00D91DA0">
        <w:rPr>
          <w:rFonts w:eastAsia="Malgun Gothic"/>
          <w:w w:val="100"/>
          <w:lang w:eastAsia="ko-KR"/>
        </w:rPr>
        <w:t xml:space="preserve"> </w:t>
      </w:r>
      <w:r>
        <w:rPr>
          <w:w w:val="100"/>
        </w:rPr>
        <w:t xml:space="preserve">as </w:t>
      </w:r>
      <w:r w:rsidR="00D91DA0">
        <w:rPr>
          <w:w w:val="100"/>
        </w:rPr>
        <w:t>in step</w:t>
      </w:r>
      <w:r w:rsidR="00D91DA0">
        <w:rPr>
          <w:rFonts w:eastAsia="Malgun Gothic" w:hint="eastAsia"/>
          <w:w w:val="100"/>
          <w:lang w:eastAsia="ko-KR"/>
        </w:rPr>
        <w:t>s</w:t>
      </w:r>
      <w:r w:rsidRPr="00E50415">
        <w:rPr>
          <w:w w:val="100"/>
        </w:rPr>
        <w:t xml:space="preserve"> of the transmit modulation accuracy test procedure </w:t>
      </w:r>
      <w:r>
        <w:rPr>
          <w:w w:val="100"/>
        </w:rPr>
        <w:t>for the unoccupied subcarriers of the PPDU</w:t>
      </w:r>
      <w:r w:rsidRPr="00E50415">
        <w:rPr>
          <w:w w:val="100"/>
        </w:rPr>
        <w:t xml:space="preserve"> defined in 27.3.19.4.4 (Transmitter modulation accuracy (EVM) test) </w:t>
      </w:r>
      <w:r>
        <w:rPr>
          <w:w w:val="100"/>
        </w:rPr>
        <w:t>as follows.</w:t>
      </w:r>
    </w:p>
    <w:p w14:paraId="2FAE2D31" w14:textId="77777777" w:rsidR="00273FE5" w:rsidRDefault="00273FE5" w:rsidP="00273FE5">
      <w:pPr>
        <w:pStyle w:val="L1"/>
        <w:numPr>
          <w:ilvl w:val="0"/>
          <w:numId w:val="12"/>
        </w:numPr>
        <w:ind w:left="640" w:hanging="440"/>
        <w:rPr>
          <w:w w:val="100"/>
        </w:rPr>
      </w:pPr>
      <w:r>
        <w:rPr>
          <w:w w:val="100"/>
        </w:rPr>
        <w:t>Start of PPDU shall be detected.</w:t>
      </w:r>
    </w:p>
    <w:p w14:paraId="48088DDD" w14:textId="77777777" w:rsidR="00273FE5" w:rsidRDefault="00273FE5" w:rsidP="00273FE5">
      <w:pPr>
        <w:pStyle w:val="L1"/>
        <w:numPr>
          <w:ilvl w:val="0"/>
          <w:numId w:val="13"/>
        </w:numPr>
        <w:ind w:left="640" w:hanging="440"/>
        <w:rPr>
          <w:w w:val="100"/>
        </w:rPr>
      </w:pPr>
      <w:r>
        <w:rPr>
          <w:w w:val="100"/>
        </w:rPr>
        <w:t>Transition from L-STF to L-LTF shall be detected and fine timing shall be established.</w:t>
      </w:r>
    </w:p>
    <w:p w14:paraId="0B3721B1" w14:textId="77777777" w:rsidR="00273FE5" w:rsidRDefault="00273FE5" w:rsidP="00273FE5">
      <w:pPr>
        <w:pStyle w:val="L1"/>
        <w:numPr>
          <w:ilvl w:val="0"/>
          <w:numId w:val="14"/>
        </w:numPr>
        <w:ind w:left="640" w:hanging="440"/>
        <w:rPr>
          <w:w w:val="100"/>
        </w:rPr>
      </w:pPr>
      <w:r>
        <w:rPr>
          <w:w w:val="100"/>
        </w:rPr>
        <w:t>Coarse and fine frequency offsets shall be estimated.</w:t>
      </w:r>
    </w:p>
    <w:p w14:paraId="5D1444F0" w14:textId="77777777" w:rsidR="00273FE5" w:rsidRDefault="00273FE5" w:rsidP="00273FE5">
      <w:pPr>
        <w:pStyle w:val="L1"/>
        <w:numPr>
          <w:ilvl w:val="0"/>
          <w:numId w:val="15"/>
        </w:numPr>
        <w:ind w:left="640" w:hanging="440"/>
        <w:rPr>
          <w:w w:val="100"/>
        </w:rPr>
      </w:pPr>
      <w:r>
        <w:rPr>
          <w:w w:val="100"/>
        </w:rPr>
        <w:t xml:space="preserve">Symbols in a PPDU shall be </w:t>
      </w:r>
      <w:proofErr w:type="spellStart"/>
      <w:r>
        <w:rPr>
          <w:w w:val="100"/>
        </w:rPr>
        <w:t>derotated</w:t>
      </w:r>
      <w:proofErr w:type="spellEnd"/>
      <w:r>
        <w:rPr>
          <w:w w:val="100"/>
        </w:rPr>
        <w:t xml:space="preserve"> according to estimated frequency offset. Sampling offset drift shall be also compensated.</w:t>
      </w:r>
    </w:p>
    <w:p w14:paraId="545A8507" w14:textId="449F99E5" w:rsidR="00273FE5" w:rsidRPr="00273FE5" w:rsidRDefault="00273FE5" w:rsidP="003A44DF">
      <w:pPr>
        <w:pStyle w:val="L1"/>
        <w:numPr>
          <w:ilvl w:val="0"/>
          <w:numId w:val="16"/>
        </w:numPr>
        <w:ind w:left="640" w:hanging="440"/>
        <w:rPr>
          <w:rFonts w:eastAsia="Malgun Gothic"/>
          <w:w w:val="100"/>
        </w:rPr>
      </w:pPr>
      <w:r w:rsidRPr="00273FE5">
        <w:rPr>
          <w:w w:val="100"/>
        </w:rPr>
        <w:t>For each of the data OFDM symbols, transform the symbol into subcarrier received values and estimate the power of each subcarrier.</w:t>
      </w:r>
    </w:p>
    <w:p w14:paraId="40CD19C0" w14:textId="47E40C54" w:rsidR="00F67BC4" w:rsidRDefault="003A44DF" w:rsidP="00F67BC4">
      <w:pPr>
        <w:pStyle w:val="L1"/>
        <w:numPr>
          <w:ilvl w:val="0"/>
          <w:numId w:val="17"/>
        </w:numPr>
        <w:ind w:left="640" w:hanging="440"/>
        <w:rPr>
          <w:rFonts w:eastAsia="Malgun Gothic"/>
          <w:w w:val="100"/>
        </w:rPr>
      </w:pPr>
      <w:r>
        <w:rPr>
          <w:w w:val="100"/>
        </w:rPr>
        <w:t>Compute the average unoccupied subcarrier error vector magnitude for each unoccupied 26-tone RU and average across PPDUs of the RMS of all errors per PPDU as given by</w:t>
      </w:r>
      <w:r w:rsidR="00BD6752">
        <w:rPr>
          <w:w w:val="100"/>
        </w:rPr>
        <w:t xml:space="preserve"> Equati</w:t>
      </w:r>
      <w:r w:rsidR="00F67BC4">
        <w:rPr>
          <w:w w:val="100"/>
        </w:rPr>
        <w:t xml:space="preserve">on </w:t>
      </w:r>
      <w:r w:rsidR="00F67BC4" w:rsidRPr="005D61C4">
        <w:rPr>
          <w:w w:val="100"/>
          <w:highlight w:val="yellow"/>
        </w:rPr>
        <w:t>(</w:t>
      </w:r>
      <w:r w:rsidR="00F67BC4" w:rsidRPr="005D61C4">
        <w:rPr>
          <w:rFonts w:eastAsia="Malgun Gothic" w:hint="eastAsia"/>
          <w:w w:val="100"/>
          <w:highlight w:val="yellow"/>
        </w:rPr>
        <w:t>xx-y2</w:t>
      </w:r>
      <w:r w:rsidR="00BD6752" w:rsidRPr="005D61C4">
        <w:rPr>
          <w:w w:val="100"/>
          <w:highlight w:val="yellow"/>
        </w:rPr>
        <w:t>)</w:t>
      </w:r>
    </w:p>
    <w:p w14:paraId="7A7D20AC" w14:textId="6429886A" w:rsidR="00F67BC4" w:rsidRPr="004668AB" w:rsidRDefault="00F67BC4" w:rsidP="00F67BC4">
      <w:pPr>
        <w:pStyle w:val="L1"/>
        <w:ind w:firstLine="0"/>
        <w:jc w:val="center"/>
        <w:rPr>
          <w:rFonts w:eastAsia="Malgun Gothic"/>
          <w:w w:val="100"/>
          <w:highlight w:val="yellow"/>
          <w:lang w:eastAsia="zh-CN"/>
        </w:rPr>
      </w:pPr>
      <w:r>
        <w:rPr>
          <w:noProof/>
          <w:w w:val="100"/>
        </w:rPr>
        <w:drawing>
          <wp:inline distT="0" distB="0" distL="0" distR="0" wp14:anchorId="2D5B54EE" wp14:editId="23D5FE43">
            <wp:extent cx="4215765" cy="788670"/>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15765" cy="788670"/>
                    </a:xfrm>
                    <a:prstGeom prst="rect">
                      <a:avLst/>
                    </a:prstGeom>
                    <a:noFill/>
                    <a:ln>
                      <a:noFill/>
                    </a:ln>
                  </pic:spPr>
                </pic:pic>
              </a:graphicData>
            </a:graphic>
          </wp:inline>
        </w:drawing>
      </w:r>
      <w:bookmarkStart w:id="58" w:name="RTF33343731393a204571756174"/>
      <w:r w:rsidRPr="004668AB">
        <w:rPr>
          <w:rFonts w:eastAsia="Malgun Gothic"/>
          <w:w w:val="100"/>
          <w:highlight w:val="yellow"/>
          <w:lang w:eastAsia="zh-CN"/>
        </w:rPr>
        <w:t>(</w:t>
      </w:r>
      <w:proofErr w:type="gramStart"/>
      <w:r w:rsidRPr="004668AB">
        <w:rPr>
          <w:rFonts w:eastAsia="Malgun Gothic" w:hint="eastAsia"/>
          <w:w w:val="100"/>
          <w:highlight w:val="yellow"/>
          <w:lang w:eastAsia="zh-CN"/>
        </w:rPr>
        <w:t>xx-y2</w:t>
      </w:r>
      <w:proofErr w:type="gramEnd"/>
      <w:r w:rsidRPr="004668AB">
        <w:rPr>
          <w:rFonts w:eastAsia="Malgun Gothic"/>
          <w:w w:val="100"/>
          <w:highlight w:val="yellow"/>
          <w:lang w:eastAsia="zh-CN"/>
        </w:rPr>
        <w:t>)</w:t>
      </w:r>
    </w:p>
    <w:bookmarkEnd w:id="58"/>
    <w:p w14:paraId="11815EAE" w14:textId="2B19F455" w:rsidR="00F67BC4" w:rsidRDefault="00F67BC4" w:rsidP="00F67BC4">
      <w:pPr>
        <w:pStyle w:val="VariableList"/>
        <w:rPr>
          <w:rFonts w:eastAsia="Malgun Gothic"/>
          <w:w w:val="100"/>
          <w:lang w:eastAsia="ko-KR"/>
        </w:rPr>
      </w:pPr>
      <w:proofErr w:type="gramStart"/>
      <w:r>
        <w:rPr>
          <w:rFonts w:eastAsia="Malgun Gothic" w:hint="eastAsia"/>
          <w:w w:val="100"/>
          <w:lang w:eastAsia="ko-KR"/>
        </w:rPr>
        <w:t>where</w:t>
      </w:r>
      <w:proofErr w:type="gramEnd"/>
    </w:p>
    <w:p w14:paraId="4D2D0334" w14:textId="77777777" w:rsidR="00F67BC4" w:rsidRPr="00766889" w:rsidRDefault="00F67BC4" w:rsidP="00F67BC4">
      <w:pPr>
        <w:pStyle w:val="VariableList"/>
        <w:rPr>
          <w:rFonts w:eastAsia="Malgun Gothic"/>
          <w:w w:val="100"/>
          <w:lang w:eastAsia="ko-KR"/>
        </w:rPr>
      </w:pPr>
      <w:r>
        <w:rPr>
          <w:noProof/>
          <w:w w:val="100"/>
          <w:lang w:eastAsia="ko-KR"/>
        </w:rPr>
        <w:drawing>
          <wp:inline distT="0" distB="0" distL="0" distR="0" wp14:anchorId="52E0C1CC" wp14:editId="13779C22">
            <wp:extent cx="1347470" cy="174625"/>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47470" cy="174625"/>
                    </a:xfrm>
                    <a:prstGeom prst="rect">
                      <a:avLst/>
                    </a:prstGeom>
                    <a:noFill/>
                    <a:ln>
                      <a:noFill/>
                    </a:ln>
                  </pic:spPr>
                </pic:pic>
              </a:graphicData>
            </a:graphic>
          </wp:inline>
        </w:drawing>
      </w:r>
      <w:r>
        <w:rPr>
          <w:w w:val="100"/>
        </w:rPr>
        <w:t xml:space="preserve"> </w:t>
      </w:r>
      <w:proofErr w:type="gramStart"/>
      <w:r>
        <w:rPr>
          <w:w w:val="100"/>
        </w:rPr>
        <w:t>denotes</w:t>
      </w:r>
      <w:proofErr w:type="gramEnd"/>
      <w:r>
        <w:rPr>
          <w:w w:val="100"/>
        </w:rPr>
        <w:t xml:space="preserve"> </w:t>
      </w:r>
      <w:proofErr w:type="spellStart"/>
      <w:r>
        <w:rPr>
          <w:w w:val="100"/>
        </w:rPr>
        <w:t>unequalized</w:t>
      </w:r>
      <w:proofErr w:type="spellEnd"/>
      <w:r>
        <w:rPr>
          <w:w w:val="100"/>
        </w:rPr>
        <w:t xml:space="preserve"> observed symbol point in the complex plane in subcarrier </w:t>
      </w:r>
      <w:proofErr w:type="spellStart"/>
      <w:r>
        <w:rPr>
          <w:i/>
          <w:iCs/>
          <w:w w:val="100"/>
        </w:rPr>
        <w:t>i</w:t>
      </w:r>
      <w:r>
        <w:rPr>
          <w:i/>
          <w:iCs/>
          <w:w w:val="100"/>
          <w:vertAlign w:val="subscript"/>
        </w:rPr>
        <w:t>sc</w:t>
      </w:r>
      <w:proofErr w:type="spellEnd"/>
      <w:r>
        <w:rPr>
          <w:w w:val="100"/>
        </w:rPr>
        <w:t xml:space="preserve"> of the unoccupied 26-tone RU and OFDM symbol </w:t>
      </w:r>
      <w:r>
        <w:rPr>
          <w:i/>
          <w:iCs/>
          <w:w w:val="100"/>
        </w:rPr>
        <w:t>i</w:t>
      </w:r>
      <w:r>
        <w:rPr>
          <w:i/>
          <w:iCs/>
          <w:w w:val="100"/>
          <w:vertAlign w:val="subscript"/>
        </w:rPr>
        <w:t>s</w:t>
      </w:r>
      <w:r>
        <w:rPr>
          <w:w w:val="100"/>
        </w:rPr>
        <w:t xml:space="preserve"> of frame </w:t>
      </w:r>
      <w:r>
        <w:rPr>
          <w:i/>
          <w:iCs/>
          <w:w w:val="100"/>
        </w:rPr>
        <w:t>i</w:t>
      </w:r>
      <w:r>
        <w:rPr>
          <w:i/>
          <w:iCs/>
          <w:w w:val="100"/>
          <w:vertAlign w:val="subscript"/>
        </w:rPr>
        <w:t>f</w:t>
      </w:r>
    </w:p>
    <w:p w14:paraId="006F6F32" w14:textId="77777777" w:rsidR="00F67BC4" w:rsidRPr="00F67BC4" w:rsidRDefault="00F67BC4" w:rsidP="00BD6752">
      <w:pPr>
        <w:pStyle w:val="VariableList"/>
        <w:rPr>
          <w:rFonts w:eastAsia="Malgun Gothic"/>
          <w:w w:val="100"/>
          <w:lang w:eastAsia="ko-KR"/>
        </w:rPr>
      </w:pPr>
    </w:p>
    <w:p w14:paraId="4D292AEC" w14:textId="217A6D04" w:rsidR="003A44DF" w:rsidRDefault="003A44DF" w:rsidP="00BD6752">
      <w:pPr>
        <w:pStyle w:val="VariableList"/>
        <w:rPr>
          <w:ins w:id="59" w:author="Youhan Kim" w:date="2020-08-25T15:47:00Z"/>
          <w:w w:val="100"/>
        </w:rPr>
      </w:pPr>
      <w:proofErr w:type="spellStart"/>
      <w:r>
        <w:rPr>
          <w:w w:val="100"/>
        </w:rPr>
        <w:t>Ω</w:t>
      </w:r>
      <w:r>
        <w:rPr>
          <w:i/>
          <w:iCs/>
          <w:w w:val="100"/>
          <w:vertAlign w:val="subscript"/>
        </w:rPr>
        <w:t>k</w:t>
      </w:r>
      <w:proofErr w:type="spellEnd"/>
      <w:r>
        <w:rPr>
          <w:w w:val="100"/>
        </w:rPr>
        <w:tab/>
        <w:t xml:space="preserve">is a set of subcarriers for </w:t>
      </w:r>
      <w:r>
        <w:rPr>
          <w:i/>
          <w:iCs/>
          <w:w w:val="100"/>
        </w:rPr>
        <w:t>k</w:t>
      </w:r>
      <w:r w:rsidR="0056051F">
        <w:rPr>
          <w:w w:val="100"/>
        </w:rPr>
        <w:t>-</w:t>
      </w:r>
      <w:proofErr w:type="spellStart"/>
      <w:r w:rsidR="0056051F">
        <w:rPr>
          <w:w w:val="100"/>
        </w:rPr>
        <w:t>th</w:t>
      </w:r>
      <w:proofErr w:type="spellEnd"/>
      <w:r w:rsidR="0056051F">
        <w:rPr>
          <w:w w:val="100"/>
        </w:rPr>
        <w:t xml:space="preserve"> 26-tone RU</w:t>
      </w:r>
      <w:r w:rsidR="00BD6752">
        <w:rPr>
          <w:w w:val="100"/>
        </w:rPr>
        <w:t xml:space="preserve"> </w:t>
      </w:r>
      <w:r w:rsidR="00BD6752" w:rsidRPr="00BD6752">
        <w:rPr>
          <w:w w:val="100"/>
        </w:rPr>
        <w:t xml:space="preserve">as defined in </w:t>
      </w:r>
      <w:commentRangeStart w:id="60"/>
      <w:r w:rsidR="00BD6752" w:rsidRPr="00BD6752">
        <w:rPr>
          <w:w w:val="100"/>
          <w:highlight w:val="yellow"/>
        </w:rPr>
        <w:t>Table xx-z1</w:t>
      </w:r>
      <w:commentRangeEnd w:id="60"/>
      <w:r w:rsidR="00BD6752" w:rsidRPr="00BD6752">
        <w:rPr>
          <w:rStyle w:val="CommentReference"/>
          <w:rFonts w:asciiTheme="minorHAnsi" w:hAnsiTheme="minorHAnsi" w:cstheme="minorBidi"/>
          <w:color w:val="auto"/>
          <w:w w:val="100"/>
          <w:highlight w:val="yellow"/>
        </w:rPr>
        <w:commentReference w:id="60"/>
      </w:r>
      <w:r w:rsidR="00BD6752" w:rsidRPr="00BD6752">
        <w:rPr>
          <w:w w:val="100"/>
        </w:rPr>
        <w:t xml:space="preserve"> (Data and pilot subcarrier indices</w:t>
      </w:r>
      <w:r w:rsidR="00BD6752">
        <w:rPr>
          <w:w w:val="100"/>
        </w:rPr>
        <w:t xml:space="preserve"> </w:t>
      </w:r>
      <w:r w:rsidR="00BD6752" w:rsidRPr="00BD6752">
        <w:rPr>
          <w:w w:val="100"/>
        </w:rPr>
        <w:t xml:space="preserve">for RUs in a 20 MHz </w:t>
      </w:r>
      <w:r w:rsidR="00BD6752">
        <w:rPr>
          <w:w w:val="100"/>
        </w:rPr>
        <w:t>E</w:t>
      </w:r>
      <w:r w:rsidR="00BD6752" w:rsidRPr="00BD6752">
        <w:rPr>
          <w:w w:val="100"/>
        </w:rPr>
        <w:t>H</w:t>
      </w:r>
      <w:r w:rsidR="00BD6752">
        <w:rPr>
          <w:w w:val="100"/>
        </w:rPr>
        <w:t>T</w:t>
      </w:r>
      <w:r w:rsidR="00BD6752" w:rsidRPr="00BD6752">
        <w:rPr>
          <w:w w:val="100"/>
        </w:rPr>
        <w:t xml:space="preserve"> PPDU and in a non-OFDMA 20 MHz </w:t>
      </w:r>
      <w:r w:rsidR="00BD6752">
        <w:rPr>
          <w:w w:val="100"/>
        </w:rPr>
        <w:t>E</w:t>
      </w:r>
      <w:r w:rsidR="00BD6752" w:rsidRPr="00BD6752">
        <w:rPr>
          <w:w w:val="100"/>
        </w:rPr>
        <w:t>H</w:t>
      </w:r>
      <w:r w:rsidR="00BD6752">
        <w:rPr>
          <w:w w:val="100"/>
        </w:rPr>
        <w:t>T</w:t>
      </w:r>
      <w:r w:rsidR="00BD6752" w:rsidRPr="00BD6752">
        <w:rPr>
          <w:w w:val="100"/>
        </w:rPr>
        <w:t xml:space="preserve"> PPDU), </w:t>
      </w:r>
      <w:commentRangeStart w:id="61"/>
      <w:r w:rsidR="00BD6752" w:rsidRPr="00BD6752">
        <w:rPr>
          <w:w w:val="100"/>
          <w:highlight w:val="yellow"/>
        </w:rPr>
        <w:t>Table xx-z2</w:t>
      </w:r>
      <w:commentRangeEnd w:id="61"/>
      <w:r w:rsidR="00BD6752">
        <w:rPr>
          <w:rStyle w:val="CommentReference"/>
          <w:rFonts w:asciiTheme="minorHAnsi" w:hAnsiTheme="minorHAnsi" w:cstheme="minorBidi"/>
          <w:color w:val="auto"/>
          <w:w w:val="100"/>
        </w:rPr>
        <w:commentReference w:id="61"/>
      </w:r>
      <w:r w:rsidR="00BD6752">
        <w:rPr>
          <w:w w:val="100"/>
        </w:rPr>
        <w:t xml:space="preserve"> </w:t>
      </w:r>
      <w:r w:rsidR="00BD6752" w:rsidRPr="00BD6752">
        <w:rPr>
          <w:w w:val="100"/>
        </w:rPr>
        <w:t xml:space="preserve">(Data and pilot subcarrier indices for RUs in a 40 MHz </w:t>
      </w:r>
      <w:r w:rsidR="00BD6752">
        <w:rPr>
          <w:w w:val="100"/>
        </w:rPr>
        <w:t>E</w:t>
      </w:r>
      <w:r w:rsidR="00BD6752" w:rsidRPr="00BD6752">
        <w:rPr>
          <w:w w:val="100"/>
        </w:rPr>
        <w:t>H</w:t>
      </w:r>
      <w:r w:rsidR="00BD6752">
        <w:rPr>
          <w:w w:val="100"/>
        </w:rPr>
        <w:t>T</w:t>
      </w:r>
      <w:r w:rsidR="00BD6752" w:rsidRPr="00BD6752">
        <w:rPr>
          <w:w w:val="100"/>
        </w:rPr>
        <w:t xml:space="preserve"> PPDU and in a non-OFDMA 40</w:t>
      </w:r>
      <w:r w:rsidR="00BD6752">
        <w:rPr>
          <w:w w:val="100"/>
        </w:rPr>
        <w:t xml:space="preserve"> </w:t>
      </w:r>
      <w:r w:rsidR="00BD6752" w:rsidRPr="00BD6752">
        <w:rPr>
          <w:w w:val="100"/>
        </w:rPr>
        <w:t xml:space="preserve">MHz </w:t>
      </w:r>
      <w:r w:rsidR="00BD6752">
        <w:rPr>
          <w:w w:val="100"/>
        </w:rPr>
        <w:t>E</w:t>
      </w:r>
      <w:r w:rsidR="00BD6752" w:rsidRPr="00BD6752">
        <w:rPr>
          <w:w w:val="100"/>
        </w:rPr>
        <w:t>H</w:t>
      </w:r>
      <w:r w:rsidR="00BD6752">
        <w:rPr>
          <w:w w:val="100"/>
        </w:rPr>
        <w:t>T</w:t>
      </w:r>
      <w:r w:rsidR="00BD6752" w:rsidRPr="00BD6752">
        <w:rPr>
          <w:w w:val="100"/>
        </w:rPr>
        <w:t xml:space="preserve"> PPDU) </w:t>
      </w:r>
      <w:r w:rsidR="00BD6752">
        <w:rPr>
          <w:w w:val="100"/>
        </w:rPr>
        <w:t xml:space="preserve">, </w:t>
      </w:r>
      <w:commentRangeStart w:id="62"/>
      <w:r w:rsidR="00BD6752" w:rsidRPr="00BD6752">
        <w:rPr>
          <w:w w:val="100"/>
          <w:highlight w:val="yellow"/>
        </w:rPr>
        <w:t xml:space="preserve">Table xx-z3 </w:t>
      </w:r>
      <w:commentRangeEnd w:id="62"/>
      <w:r w:rsidR="00BD6752" w:rsidRPr="00BD6752">
        <w:rPr>
          <w:rStyle w:val="CommentReference"/>
          <w:rFonts w:asciiTheme="minorHAnsi" w:hAnsiTheme="minorHAnsi" w:cstheme="minorBidi"/>
          <w:color w:val="auto"/>
          <w:w w:val="100"/>
          <w:highlight w:val="yellow"/>
        </w:rPr>
        <w:commentReference w:id="62"/>
      </w:r>
      <w:r w:rsidR="00BD6752" w:rsidRPr="00BD6752">
        <w:rPr>
          <w:w w:val="100"/>
        </w:rPr>
        <w:t xml:space="preserve">(Data and pilot subcarrier indices for RUs in an 80 MHz </w:t>
      </w:r>
      <w:r w:rsidR="00BD6752">
        <w:rPr>
          <w:w w:val="100"/>
        </w:rPr>
        <w:t>E</w:t>
      </w:r>
      <w:r w:rsidR="00BD6752" w:rsidRPr="00BD6752">
        <w:rPr>
          <w:w w:val="100"/>
        </w:rPr>
        <w:t>H</w:t>
      </w:r>
      <w:r w:rsidR="00BD6752">
        <w:rPr>
          <w:w w:val="100"/>
        </w:rPr>
        <w:t xml:space="preserve">T </w:t>
      </w:r>
      <w:r w:rsidR="00BD6752" w:rsidRPr="00BD6752">
        <w:rPr>
          <w:w w:val="100"/>
        </w:rPr>
        <w:t xml:space="preserve">PPDU and in a non-OFDMA 80 MHz </w:t>
      </w:r>
      <w:r w:rsidR="00BD6752">
        <w:rPr>
          <w:w w:val="100"/>
        </w:rPr>
        <w:t>E</w:t>
      </w:r>
      <w:r w:rsidR="00BD6752" w:rsidRPr="00BD6752">
        <w:rPr>
          <w:w w:val="100"/>
        </w:rPr>
        <w:t>H</w:t>
      </w:r>
      <w:r w:rsidR="00BD6752">
        <w:rPr>
          <w:w w:val="100"/>
        </w:rPr>
        <w:t>T</w:t>
      </w:r>
      <w:r w:rsidR="00BD6752" w:rsidRPr="00BD6752">
        <w:rPr>
          <w:w w:val="100"/>
        </w:rPr>
        <w:t xml:space="preserve"> PPDU) </w:t>
      </w:r>
      <w:r w:rsidR="00BD6752">
        <w:rPr>
          <w:w w:val="100"/>
        </w:rPr>
        <w:t xml:space="preserve">, </w:t>
      </w:r>
      <w:r w:rsidR="00BD6752" w:rsidRPr="00BD6752">
        <w:rPr>
          <w:w w:val="100"/>
          <w:highlight w:val="yellow"/>
        </w:rPr>
        <w:t>Table xx-z</w:t>
      </w:r>
      <w:r w:rsidR="00BD6752">
        <w:rPr>
          <w:w w:val="100"/>
          <w:highlight w:val="yellow"/>
        </w:rPr>
        <w:t>4</w:t>
      </w:r>
      <w:r w:rsidR="00BD6752" w:rsidRPr="00BD6752">
        <w:rPr>
          <w:w w:val="100"/>
          <w:highlight w:val="yellow"/>
        </w:rPr>
        <w:t xml:space="preserve"> </w:t>
      </w:r>
      <w:r w:rsidR="00BD6752" w:rsidRPr="00BD6752">
        <w:rPr>
          <w:w w:val="100"/>
        </w:rPr>
        <w:t xml:space="preserve">(Data and pilot subcarrier indices for RUs in an </w:t>
      </w:r>
      <w:r w:rsidR="00BD6752">
        <w:rPr>
          <w:w w:val="100"/>
        </w:rPr>
        <w:t>16</w:t>
      </w:r>
      <w:r w:rsidR="00BD6752" w:rsidRPr="00BD6752">
        <w:rPr>
          <w:w w:val="100"/>
        </w:rPr>
        <w:t xml:space="preserve">0 MHz </w:t>
      </w:r>
      <w:r w:rsidR="00BD6752">
        <w:rPr>
          <w:w w:val="100"/>
        </w:rPr>
        <w:t>E</w:t>
      </w:r>
      <w:r w:rsidR="00BD6752" w:rsidRPr="00BD6752">
        <w:rPr>
          <w:w w:val="100"/>
        </w:rPr>
        <w:t>H</w:t>
      </w:r>
      <w:r w:rsidR="00BD6752">
        <w:rPr>
          <w:w w:val="100"/>
        </w:rPr>
        <w:t xml:space="preserve">T </w:t>
      </w:r>
      <w:r w:rsidR="00BD6752" w:rsidRPr="00BD6752">
        <w:rPr>
          <w:w w:val="100"/>
        </w:rPr>
        <w:t xml:space="preserve">PPDU and in a non-OFDMA </w:t>
      </w:r>
      <w:r w:rsidR="00BD6752">
        <w:rPr>
          <w:w w:val="100"/>
        </w:rPr>
        <w:t>16</w:t>
      </w:r>
      <w:r w:rsidR="00BD6752" w:rsidRPr="00BD6752">
        <w:rPr>
          <w:w w:val="100"/>
        </w:rPr>
        <w:t xml:space="preserve">0 MHz </w:t>
      </w:r>
      <w:r w:rsidR="00BD6752">
        <w:rPr>
          <w:w w:val="100"/>
        </w:rPr>
        <w:t>E</w:t>
      </w:r>
      <w:r w:rsidR="00BD6752" w:rsidRPr="00BD6752">
        <w:rPr>
          <w:w w:val="100"/>
        </w:rPr>
        <w:t>H</w:t>
      </w:r>
      <w:r w:rsidR="00BD6752">
        <w:rPr>
          <w:w w:val="100"/>
        </w:rPr>
        <w:t>T</w:t>
      </w:r>
      <w:r w:rsidR="00BD6752" w:rsidRPr="00BD6752">
        <w:rPr>
          <w:w w:val="100"/>
        </w:rPr>
        <w:t xml:space="preserve"> PPDU)</w:t>
      </w:r>
      <w:r w:rsidR="00BD6752">
        <w:rPr>
          <w:w w:val="100"/>
        </w:rPr>
        <w:t xml:space="preserve">, and </w:t>
      </w:r>
      <w:r w:rsidR="00BD6752" w:rsidRPr="00BD6752">
        <w:rPr>
          <w:w w:val="100"/>
          <w:highlight w:val="yellow"/>
        </w:rPr>
        <w:t>Table xx-z</w:t>
      </w:r>
      <w:r w:rsidR="00BD6752">
        <w:rPr>
          <w:w w:val="100"/>
          <w:highlight w:val="yellow"/>
        </w:rPr>
        <w:t>5</w:t>
      </w:r>
      <w:r w:rsidR="00BD6752" w:rsidRPr="00BD6752">
        <w:rPr>
          <w:w w:val="100"/>
          <w:highlight w:val="yellow"/>
        </w:rPr>
        <w:t xml:space="preserve"> </w:t>
      </w:r>
      <w:r w:rsidR="00BD6752" w:rsidRPr="00BD6752">
        <w:rPr>
          <w:w w:val="100"/>
        </w:rPr>
        <w:t xml:space="preserve">(Data and pilot subcarrier indices for RUs in an </w:t>
      </w:r>
      <w:r w:rsidR="00BD6752">
        <w:rPr>
          <w:w w:val="100"/>
        </w:rPr>
        <w:t>32</w:t>
      </w:r>
      <w:r w:rsidR="00BD6752" w:rsidRPr="00BD6752">
        <w:rPr>
          <w:w w:val="100"/>
        </w:rPr>
        <w:t xml:space="preserve">0 MHz </w:t>
      </w:r>
      <w:r w:rsidR="00BD6752">
        <w:rPr>
          <w:w w:val="100"/>
        </w:rPr>
        <w:t>E</w:t>
      </w:r>
      <w:r w:rsidR="00BD6752" w:rsidRPr="00BD6752">
        <w:rPr>
          <w:w w:val="100"/>
        </w:rPr>
        <w:t>H</w:t>
      </w:r>
      <w:r w:rsidR="00BD6752">
        <w:rPr>
          <w:w w:val="100"/>
        </w:rPr>
        <w:t xml:space="preserve">T </w:t>
      </w:r>
      <w:r w:rsidR="00BD6752" w:rsidRPr="00BD6752">
        <w:rPr>
          <w:w w:val="100"/>
        </w:rPr>
        <w:t xml:space="preserve">PPDU and in a non-OFDMA </w:t>
      </w:r>
      <w:r w:rsidR="00BD6752">
        <w:rPr>
          <w:w w:val="100"/>
        </w:rPr>
        <w:t>32</w:t>
      </w:r>
      <w:r w:rsidR="00BD6752" w:rsidRPr="00BD6752">
        <w:rPr>
          <w:w w:val="100"/>
        </w:rPr>
        <w:t xml:space="preserve">0 MHz </w:t>
      </w:r>
      <w:r w:rsidR="00BD6752">
        <w:rPr>
          <w:w w:val="100"/>
        </w:rPr>
        <w:t>E</w:t>
      </w:r>
      <w:r w:rsidR="00BD6752" w:rsidRPr="00BD6752">
        <w:rPr>
          <w:w w:val="100"/>
        </w:rPr>
        <w:t>H</w:t>
      </w:r>
      <w:r w:rsidR="00BD6752">
        <w:rPr>
          <w:w w:val="100"/>
        </w:rPr>
        <w:t>T</w:t>
      </w:r>
      <w:r w:rsidR="00BD6752" w:rsidRPr="00BD6752">
        <w:rPr>
          <w:w w:val="100"/>
        </w:rPr>
        <w:t xml:space="preserve"> PPDU)</w:t>
      </w:r>
    </w:p>
    <w:p w14:paraId="284D523B" w14:textId="127DDA4C" w:rsidR="005D61C4" w:rsidRPr="005D61C4" w:rsidRDefault="005D61C4" w:rsidP="005D61C4">
      <w:pPr>
        <w:pStyle w:val="VariableList"/>
        <w:rPr>
          <w:rFonts w:eastAsia="Malgun Gothic"/>
          <w:w w:val="100"/>
          <w:lang w:eastAsia="ko-KR"/>
        </w:rPr>
      </w:pPr>
      <w:r>
        <w:rPr>
          <w:i/>
          <w:iCs/>
          <w:w w:val="100"/>
        </w:rPr>
        <w:t>P</w:t>
      </w:r>
      <w:r>
        <w:rPr>
          <w:i/>
          <w:iCs/>
          <w:w w:val="100"/>
          <w:vertAlign w:val="subscript"/>
        </w:rPr>
        <w:t>S</w:t>
      </w:r>
      <w:r>
        <w:rPr>
          <w:w w:val="100"/>
        </w:rPr>
        <w:tab/>
        <w:t>is the average data subcarrier power of the occupied RU under test and is given by</w:t>
      </w:r>
      <w:r>
        <w:rPr>
          <w:rFonts w:eastAsia="Malgun Gothic" w:hint="eastAsia"/>
          <w:w w:val="100"/>
          <w:lang w:eastAsia="ko-KR"/>
        </w:rPr>
        <w:t xml:space="preserve"> </w:t>
      </w:r>
      <w:r w:rsidRPr="005D61C4">
        <w:rPr>
          <w:rFonts w:eastAsia="Malgun Gothic" w:hint="eastAsia"/>
          <w:w w:val="100"/>
          <w:highlight w:val="yellow"/>
          <w:lang w:eastAsia="ko-KR"/>
        </w:rPr>
        <w:t>Equation (xx-y3)</w:t>
      </w:r>
    </w:p>
    <w:p w14:paraId="70B3A6B5" w14:textId="24A8E4F3" w:rsidR="005D61C4" w:rsidRDefault="005D61C4" w:rsidP="005D61C4">
      <w:pPr>
        <w:pStyle w:val="VariableList"/>
        <w:rPr>
          <w:rFonts w:eastAsia="Malgun Gothic"/>
          <w:iCs/>
          <w:w w:val="100"/>
          <w:lang w:eastAsia="ko-KR"/>
        </w:rPr>
      </w:pPr>
      <w:r>
        <w:rPr>
          <w:noProof/>
          <w:w w:val="100"/>
          <w:lang w:eastAsia="ko-KR"/>
        </w:rPr>
        <w:drawing>
          <wp:inline distT="0" distB="0" distL="0" distR="0" wp14:anchorId="5000142E" wp14:editId="2E12F7FD">
            <wp:extent cx="2994660" cy="52324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94660" cy="523240"/>
                    </a:xfrm>
                    <a:prstGeom prst="rect">
                      <a:avLst/>
                    </a:prstGeom>
                    <a:noFill/>
                    <a:ln>
                      <a:noFill/>
                    </a:ln>
                  </pic:spPr>
                </pic:pic>
              </a:graphicData>
            </a:graphic>
          </wp:inline>
        </w:drawing>
      </w:r>
      <w:r w:rsidRPr="005D61C4">
        <w:rPr>
          <w:w w:val="100"/>
          <w:highlight w:val="yellow"/>
        </w:rPr>
        <w:t xml:space="preserve"> (</w:t>
      </w:r>
      <w:proofErr w:type="gramStart"/>
      <w:r>
        <w:rPr>
          <w:rFonts w:eastAsia="Malgun Gothic" w:hint="eastAsia"/>
          <w:w w:val="100"/>
          <w:highlight w:val="yellow"/>
        </w:rPr>
        <w:t>xx-y</w:t>
      </w:r>
      <w:r>
        <w:rPr>
          <w:rFonts w:eastAsia="Malgun Gothic" w:hint="eastAsia"/>
          <w:w w:val="100"/>
          <w:highlight w:val="yellow"/>
          <w:lang w:eastAsia="ko-KR"/>
        </w:rPr>
        <w:t>3</w:t>
      </w:r>
      <w:proofErr w:type="gramEnd"/>
      <w:r w:rsidRPr="005D61C4">
        <w:rPr>
          <w:w w:val="100"/>
          <w:highlight w:val="yellow"/>
        </w:rPr>
        <w:t>)</w:t>
      </w:r>
    </w:p>
    <w:p w14:paraId="121682C3" w14:textId="77777777" w:rsidR="005D61C4" w:rsidRDefault="005D61C4" w:rsidP="005D61C4">
      <w:pPr>
        <w:pStyle w:val="VariableList"/>
        <w:rPr>
          <w:rFonts w:eastAsia="Malgun Gothic"/>
          <w:i/>
          <w:iCs/>
          <w:w w:val="100"/>
          <w:lang w:eastAsia="ko-KR"/>
        </w:rPr>
      </w:pPr>
      <w:proofErr w:type="gramStart"/>
      <w:r>
        <w:rPr>
          <w:rFonts w:eastAsia="Malgun Gothic" w:hint="eastAsia"/>
          <w:iCs/>
          <w:w w:val="100"/>
          <w:lang w:eastAsia="ko-KR"/>
        </w:rPr>
        <w:t>where</w:t>
      </w:r>
      <w:proofErr w:type="gramEnd"/>
    </w:p>
    <w:p w14:paraId="04A320C6" w14:textId="77777777" w:rsidR="005D61C4" w:rsidRPr="0056051F" w:rsidRDefault="005D61C4" w:rsidP="005D61C4">
      <w:pPr>
        <w:pStyle w:val="VariableList"/>
        <w:rPr>
          <w:rFonts w:eastAsia="Malgun Gothic"/>
          <w:w w:val="100"/>
          <w:lang w:eastAsia="ko-KR"/>
        </w:rPr>
      </w:pPr>
      <w:proofErr w:type="spellStart"/>
      <w:proofErr w:type="gramStart"/>
      <w:r>
        <w:rPr>
          <w:i/>
          <w:iCs/>
          <w:w w:val="100"/>
        </w:rPr>
        <w:lastRenderedPageBreak/>
        <w:t>N</w:t>
      </w:r>
      <w:r>
        <w:rPr>
          <w:i/>
          <w:iCs/>
          <w:w w:val="100"/>
          <w:vertAlign w:val="subscript"/>
        </w:rPr>
        <w:t>f</w:t>
      </w:r>
      <w:proofErr w:type="spellEnd"/>
      <w:proofErr w:type="gramEnd"/>
      <w:r>
        <w:rPr>
          <w:w w:val="100"/>
        </w:rPr>
        <w:tab/>
        <w:t>is the number of tested frames</w:t>
      </w:r>
    </w:p>
    <w:p w14:paraId="012D0CAC" w14:textId="77777777" w:rsidR="005D61C4" w:rsidRPr="0056051F" w:rsidRDefault="005D61C4" w:rsidP="005D61C4">
      <w:pPr>
        <w:pStyle w:val="VariableList"/>
        <w:rPr>
          <w:rFonts w:eastAsia="Malgun Gothic"/>
          <w:w w:val="100"/>
          <w:lang w:eastAsia="ko-KR"/>
        </w:rPr>
      </w:pPr>
      <w:r>
        <w:rPr>
          <w:i/>
          <w:iCs/>
          <w:w w:val="100"/>
        </w:rPr>
        <w:t>N</w:t>
      </w:r>
      <w:r>
        <w:rPr>
          <w:i/>
          <w:iCs/>
          <w:w w:val="100"/>
          <w:vertAlign w:val="subscript"/>
        </w:rPr>
        <w:t>SYM</w:t>
      </w:r>
      <w:r>
        <w:rPr>
          <w:w w:val="100"/>
        </w:rPr>
        <w:tab/>
        <w:t>is the number of data OFDM symbols</w:t>
      </w:r>
    </w:p>
    <w:p w14:paraId="384BD390" w14:textId="77777777" w:rsidR="005D61C4" w:rsidRPr="0056051F" w:rsidRDefault="005D61C4" w:rsidP="005D61C4">
      <w:pPr>
        <w:pStyle w:val="VariableList"/>
        <w:rPr>
          <w:rFonts w:eastAsia="Malgun Gothic"/>
          <w:w w:val="100"/>
          <w:lang w:eastAsia="ko-KR"/>
        </w:rPr>
      </w:pPr>
      <w:r>
        <w:rPr>
          <w:i/>
          <w:iCs/>
          <w:w w:val="100"/>
        </w:rPr>
        <w:t>N</w:t>
      </w:r>
      <w:r>
        <w:rPr>
          <w:i/>
          <w:iCs/>
          <w:w w:val="100"/>
          <w:vertAlign w:val="subscript"/>
        </w:rPr>
        <w:t>SD</w:t>
      </w:r>
      <w:r>
        <w:rPr>
          <w:w w:val="100"/>
        </w:rPr>
        <w:tab/>
        <w:t>is the number of data subcarriers in the occupied RU</w:t>
      </w:r>
    </w:p>
    <w:p w14:paraId="2AF002DD" w14:textId="36397D19" w:rsidR="003A44DF" w:rsidRDefault="00EC797B" w:rsidP="003A44DF">
      <w:pPr>
        <w:pStyle w:val="L1"/>
        <w:numPr>
          <w:ilvl w:val="0"/>
          <w:numId w:val="18"/>
        </w:numPr>
        <w:ind w:left="640" w:hanging="440"/>
        <w:rPr>
          <w:w w:val="100"/>
        </w:rPr>
      </w:pPr>
      <w:r>
        <w:rPr>
          <w:w w:val="100"/>
        </w:rPr>
        <w:t xml:space="preserve">For all </w:t>
      </w:r>
      <w:r>
        <w:rPr>
          <w:rFonts w:eastAsia="Malgun Gothic" w:hint="eastAsia"/>
          <w:w w:val="100"/>
        </w:rPr>
        <w:t>EHT</w:t>
      </w:r>
      <w:r w:rsidR="003A44DF">
        <w:rPr>
          <w:w w:val="100"/>
        </w:rPr>
        <w:t xml:space="preserve">-MCSs, for an occupied RU bandwidth of </w:t>
      </w:r>
      <w:r w:rsidR="003A44DF">
        <w:rPr>
          <w:i/>
          <w:iCs/>
          <w:w w:val="100"/>
        </w:rPr>
        <w:t>r</w:t>
      </w:r>
      <w:r w:rsidR="003A44DF">
        <w:rPr>
          <w:w w:val="100"/>
        </w:rPr>
        <w:t xml:space="preserve"> in units of a 26-tone RU as defined by </w:t>
      </w:r>
      <w:r w:rsidR="00BD6752">
        <w:rPr>
          <w:w w:val="100"/>
        </w:rPr>
        <w:t xml:space="preserve">Equation </w:t>
      </w:r>
      <w:r w:rsidR="00BD6752" w:rsidRPr="00BD6752">
        <w:rPr>
          <w:w w:val="100"/>
          <w:highlight w:val="yellow"/>
        </w:rPr>
        <w:t>(xx-y</w:t>
      </w:r>
      <w:r w:rsidR="00A67E02">
        <w:rPr>
          <w:rFonts w:eastAsia="Malgun Gothic" w:hint="eastAsia"/>
          <w:w w:val="100"/>
          <w:highlight w:val="yellow"/>
        </w:rPr>
        <w:t>4</w:t>
      </w:r>
      <w:r w:rsidR="00BD6752" w:rsidRPr="00BD6752">
        <w:rPr>
          <w:w w:val="100"/>
          <w:highlight w:val="yellow"/>
        </w:rPr>
        <w:t>)</w:t>
      </w:r>
      <w:r w:rsidR="00BD6752">
        <w:rPr>
          <w:w w:val="100"/>
        </w:rPr>
        <w:t xml:space="preserve"> </w:t>
      </w:r>
    </w:p>
    <w:commentRangeStart w:id="63"/>
    <w:p w14:paraId="09C75B3C" w14:textId="2C7040B6" w:rsidR="000C044C" w:rsidRPr="0046329A" w:rsidRDefault="007B162E" w:rsidP="00AD3125">
      <w:pPr>
        <w:pStyle w:val="T"/>
        <w:jc w:val="left"/>
        <w:rPr>
          <w:rFonts w:eastAsia="Malgun Gothic"/>
          <w:color w:val="FF0000"/>
          <w:w w:val="100"/>
          <w:lang w:eastAsia="ko-KR"/>
        </w:rPr>
      </w:pPr>
      <w:r w:rsidRPr="00495E1C">
        <w:rPr>
          <w:rFonts w:eastAsia="Malgun Gothic"/>
          <w:color w:val="FF0000"/>
          <w:w w:val="100"/>
          <w:position w:val="-246"/>
          <w:lang w:eastAsia="ko-KR"/>
        </w:rPr>
        <w:object w:dxaOrig="4160" w:dyaOrig="5040" w14:anchorId="23A1AD1F">
          <v:shape id="_x0000_i1025" type="#_x0000_t75" style="width:178.9pt;height:3in" o:ole="">
            <v:imagedata r:id="rId17" o:title=""/>
          </v:shape>
          <o:OLEObject Type="Embed" ProgID="Equation.DSMT4" ShapeID="_x0000_i1025" DrawAspect="Content" ObjectID="_1661240394" r:id="rId18"/>
        </w:object>
      </w:r>
      <w:commentRangeEnd w:id="63"/>
      <w:r w:rsidR="00B33ED9">
        <w:rPr>
          <w:rStyle w:val="CommentReference"/>
          <w:rFonts w:asciiTheme="minorHAnsi" w:hAnsiTheme="minorHAnsi" w:cstheme="minorBidi"/>
          <w:color w:val="auto"/>
          <w:w w:val="100"/>
        </w:rPr>
        <w:commentReference w:id="63"/>
      </w:r>
      <w:r w:rsidR="000C044C" w:rsidRPr="0046329A">
        <w:rPr>
          <w:rFonts w:eastAsia="Malgun Gothic"/>
          <w:color w:val="FF0000"/>
          <w:w w:val="100"/>
          <w:lang w:eastAsia="ko-KR"/>
        </w:rPr>
        <w:t xml:space="preserve"> </w:t>
      </w:r>
      <w:r w:rsidR="000C044C" w:rsidRPr="0046329A">
        <w:rPr>
          <w:color w:val="FF0000"/>
          <w:w w:val="100"/>
          <w:position w:val="-4"/>
        </w:rPr>
        <w:object w:dxaOrig="180" w:dyaOrig="279" w14:anchorId="6D38B4FA">
          <v:shape id="_x0000_i1026" type="#_x0000_t75" style="width:10.35pt;height:14.2pt" o:ole="">
            <v:imagedata r:id="rId19" o:title=""/>
          </v:shape>
          <o:OLEObject Type="Embed" ProgID="Equation.DSMT4" ShapeID="_x0000_i1026" DrawAspect="Content" ObjectID="_1661240395" r:id="rId20"/>
        </w:object>
      </w:r>
      <w:r w:rsidR="000C044C" w:rsidRPr="0046329A">
        <w:rPr>
          <w:color w:val="FF0000"/>
          <w:w w:val="100"/>
        </w:rPr>
        <w:t xml:space="preserve"> </w:t>
      </w:r>
      <w:commentRangeStart w:id="64"/>
      <w:r w:rsidR="006E1478" w:rsidRPr="00BD6752">
        <w:rPr>
          <w:rFonts w:eastAsia="Malgun Gothic" w:hint="eastAsia"/>
          <w:color w:val="auto"/>
          <w:w w:val="100"/>
          <w:highlight w:val="yellow"/>
          <w:lang w:eastAsia="ko-KR"/>
        </w:rPr>
        <w:t>(</w:t>
      </w:r>
      <w:proofErr w:type="gramStart"/>
      <w:r w:rsidR="00BD6752" w:rsidRPr="00BD6752">
        <w:rPr>
          <w:rFonts w:eastAsia="Malgun Gothic"/>
          <w:color w:val="auto"/>
          <w:w w:val="100"/>
          <w:highlight w:val="yellow"/>
          <w:lang w:eastAsia="ko-KR"/>
        </w:rPr>
        <w:t>xx-y</w:t>
      </w:r>
      <w:r w:rsidR="00A67E02">
        <w:rPr>
          <w:rFonts w:eastAsia="Malgun Gothic" w:hint="eastAsia"/>
          <w:color w:val="auto"/>
          <w:w w:val="100"/>
          <w:highlight w:val="yellow"/>
          <w:lang w:eastAsia="ko-KR"/>
        </w:rPr>
        <w:t>4</w:t>
      </w:r>
      <w:proofErr w:type="gramEnd"/>
      <w:r w:rsidR="006E1478" w:rsidRPr="00BD6752">
        <w:rPr>
          <w:rFonts w:eastAsia="Malgun Gothic" w:hint="eastAsia"/>
          <w:color w:val="auto"/>
          <w:w w:val="100"/>
          <w:highlight w:val="yellow"/>
          <w:lang w:eastAsia="ko-KR"/>
        </w:rPr>
        <w:t>)</w:t>
      </w:r>
      <w:commentRangeEnd w:id="64"/>
      <w:r w:rsidR="00436774">
        <w:rPr>
          <w:rStyle w:val="CommentReference"/>
          <w:rFonts w:asciiTheme="minorHAnsi" w:hAnsiTheme="minorHAnsi" w:cstheme="minorBidi"/>
          <w:color w:val="auto"/>
          <w:w w:val="100"/>
        </w:rPr>
        <w:commentReference w:id="64"/>
      </w:r>
    </w:p>
    <w:p w14:paraId="4EB0DDFB" w14:textId="03E5042F" w:rsidR="004E7D4D" w:rsidRPr="003A44DF" w:rsidRDefault="00EF48CA" w:rsidP="00DA78A8">
      <w:pPr>
        <w:pStyle w:val="T"/>
        <w:rPr>
          <w:rFonts w:eastAsia="Malgun Gothic"/>
          <w:w w:val="100"/>
          <w:lang w:eastAsia="ko-KR"/>
        </w:rPr>
      </w:pPr>
      <w:r>
        <w:rPr>
          <w:w w:val="100"/>
        </w:rPr>
        <w:t xml:space="preserve">The average unused subcarrier error vector magnitude for each unoccupied 26-tone RU as calculated in step f) shall meet the staircase mask requirement in </w:t>
      </w:r>
      <w:r w:rsidR="00655E72">
        <w:rPr>
          <w:w w:val="100"/>
        </w:rPr>
        <w:t xml:space="preserve">Equation </w:t>
      </w:r>
      <w:r w:rsidR="00655E72" w:rsidRPr="00655E72">
        <w:rPr>
          <w:w w:val="100"/>
          <w:highlight w:val="yellow"/>
        </w:rPr>
        <w:t>(xx-y</w:t>
      </w:r>
      <w:r w:rsidR="00A67E02">
        <w:rPr>
          <w:rFonts w:eastAsia="Malgun Gothic" w:hint="eastAsia"/>
          <w:w w:val="100"/>
          <w:highlight w:val="yellow"/>
          <w:lang w:eastAsia="ko-KR"/>
        </w:rPr>
        <w:t>5</w:t>
      </w:r>
      <w:r w:rsidR="00655E72" w:rsidRPr="00655E72">
        <w:rPr>
          <w:w w:val="100"/>
          <w:highlight w:val="yellow"/>
        </w:rPr>
        <w:t>)</w:t>
      </w:r>
      <w:r>
        <w:rPr>
          <w:w w:val="100"/>
        </w:rPr>
        <w:t xml:space="preserve"> and </w:t>
      </w:r>
      <w:r w:rsidR="00655E72">
        <w:rPr>
          <w:w w:val="100"/>
        </w:rPr>
        <w:t xml:space="preserve">Equation </w:t>
      </w:r>
      <w:r w:rsidR="00655E72" w:rsidRPr="00655E72">
        <w:rPr>
          <w:w w:val="100"/>
          <w:highlight w:val="yellow"/>
        </w:rPr>
        <w:t>(xx-y</w:t>
      </w:r>
      <w:r w:rsidR="00A67E02">
        <w:rPr>
          <w:rFonts w:eastAsia="Malgun Gothic" w:hint="eastAsia"/>
          <w:w w:val="100"/>
          <w:highlight w:val="yellow"/>
          <w:lang w:eastAsia="ko-KR"/>
        </w:rPr>
        <w:t>6</w:t>
      </w:r>
      <w:r w:rsidR="00655E72" w:rsidRPr="00655E72">
        <w:rPr>
          <w:w w:val="100"/>
          <w:highlight w:val="yellow"/>
        </w:rPr>
        <w:t>)</w:t>
      </w:r>
      <w:r>
        <w:rPr>
          <w:w w:val="100"/>
        </w:rPr>
        <w:t xml:space="preserve">, where </w:t>
      </w:r>
      <w:r>
        <w:rPr>
          <w:i/>
          <w:iCs/>
          <w:w w:val="100"/>
        </w:rPr>
        <w:t>m</w:t>
      </w:r>
      <w:r>
        <w:rPr>
          <w:w w:val="100"/>
        </w:rPr>
        <w:t xml:space="preserve"> defines the gap in the units of 26-tone RU to the occupied RU from either side with </w:t>
      </w:r>
      <w:r>
        <w:rPr>
          <w:i/>
          <w:iCs/>
          <w:w w:val="100"/>
        </w:rPr>
        <w:t>m</w:t>
      </w:r>
      <w:r>
        <w:rPr>
          <w:w w:val="100"/>
        </w:rPr>
        <w:t xml:space="preserve"> = ±1 being the adjacent 26-tone </w:t>
      </w:r>
      <w:proofErr w:type="spellStart"/>
      <w:r>
        <w:rPr>
          <w:w w:val="100"/>
        </w:rPr>
        <w:t>RUs.</w:t>
      </w:r>
      <w:proofErr w:type="spellEnd"/>
    </w:p>
    <w:commentRangeStart w:id="65"/>
    <w:p w14:paraId="4348A6F5" w14:textId="7B801CD6" w:rsidR="00D20699" w:rsidRPr="0046329A" w:rsidRDefault="008A517B" w:rsidP="00DA78A8">
      <w:pPr>
        <w:pStyle w:val="T"/>
        <w:rPr>
          <w:rFonts w:eastAsia="Malgun Gothic"/>
          <w:color w:val="FF0000"/>
          <w:w w:val="100"/>
          <w:lang w:eastAsia="ko-KR"/>
        </w:rPr>
      </w:pPr>
      <w:r w:rsidRPr="005F75C5">
        <w:rPr>
          <w:rFonts w:eastAsia="Malgun Gothic"/>
          <w:color w:val="FF0000"/>
          <w:w w:val="100"/>
          <w:position w:val="-66"/>
          <w:highlight w:val="yellow"/>
          <w:lang w:eastAsia="ko-KR"/>
        </w:rPr>
        <w:object w:dxaOrig="7400" w:dyaOrig="1440" w14:anchorId="1B1C92A1">
          <v:shape id="_x0000_i1027" type="#_x0000_t75" style="width:369.8pt;height:1in" o:ole="">
            <v:imagedata r:id="rId21" o:title=""/>
          </v:shape>
          <o:OLEObject Type="Embed" ProgID="Equation.DSMT4" ShapeID="_x0000_i1027" DrawAspect="Content" ObjectID="_1661240396" r:id="rId22"/>
        </w:object>
      </w:r>
      <w:commentRangeEnd w:id="65"/>
      <w:r w:rsidR="00B33ED9" w:rsidRPr="005F75C5">
        <w:rPr>
          <w:rStyle w:val="CommentReference"/>
          <w:rFonts w:asciiTheme="minorHAnsi" w:hAnsiTheme="minorHAnsi" w:cstheme="minorBidi"/>
          <w:color w:val="auto"/>
          <w:w w:val="100"/>
          <w:highlight w:val="yellow"/>
        </w:rPr>
        <w:commentReference w:id="65"/>
      </w:r>
      <w:r w:rsidRPr="005F75C5">
        <w:rPr>
          <w:rFonts w:eastAsia="Malgun Gothic"/>
          <w:color w:val="FF0000"/>
          <w:w w:val="100"/>
          <w:highlight w:val="yellow"/>
          <w:lang w:eastAsia="ko-KR"/>
        </w:rPr>
        <w:t xml:space="preserve"> </w:t>
      </w:r>
      <w:r w:rsidRPr="005F75C5">
        <w:rPr>
          <w:rFonts w:eastAsia="Malgun Gothic" w:hint="eastAsia"/>
          <w:color w:val="auto"/>
          <w:w w:val="100"/>
          <w:highlight w:val="yellow"/>
          <w:lang w:eastAsia="ko-KR"/>
        </w:rPr>
        <w:t>(</w:t>
      </w:r>
      <w:proofErr w:type="gramStart"/>
      <w:r w:rsidR="00655E72" w:rsidRPr="005F75C5">
        <w:rPr>
          <w:rFonts w:eastAsia="Malgun Gothic"/>
          <w:color w:val="auto"/>
          <w:w w:val="100"/>
          <w:highlight w:val="yellow"/>
          <w:lang w:eastAsia="ko-KR"/>
        </w:rPr>
        <w:t>xx-y</w:t>
      </w:r>
      <w:r w:rsidR="00A67E02" w:rsidRPr="005F75C5">
        <w:rPr>
          <w:rFonts w:eastAsia="Malgun Gothic" w:hint="eastAsia"/>
          <w:color w:val="auto"/>
          <w:w w:val="100"/>
          <w:highlight w:val="yellow"/>
          <w:lang w:eastAsia="ko-KR"/>
        </w:rPr>
        <w:t>5</w:t>
      </w:r>
      <w:proofErr w:type="gramEnd"/>
      <w:r w:rsidRPr="005F75C5">
        <w:rPr>
          <w:rFonts w:eastAsia="Malgun Gothic" w:hint="eastAsia"/>
          <w:color w:val="auto"/>
          <w:w w:val="100"/>
          <w:highlight w:val="yellow"/>
          <w:lang w:eastAsia="ko-KR"/>
        </w:rPr>
        <w:t>)</w:t>
      </w:r>
    </w:p>
    <w:p w14:paraId="674CB31F" w14:textId="1897FE46" w:rsidR="0067521A" w:rsidRDefault="00283861" w:rsidP="00BF18BC">
      <w:pPr>
        <w:pStyle w:val="VariableList"/>
        <w:ind w:left="0" w:firstLine="0"/>
        <w:rPr>
          <w:w w:val="100"/>
        </w:rPr>
      </w:pPr>
      <w:r>
        <w:rPr>
          <w:w w:val="100"/>
        </w:rPr>
        <w:t>The valid range</w:t>
      </w:r>
      <w:r>
        <w:rPr>
          <w:rFonts w:eastAsia="Malgun Gothic" w:hint="eastAsia"/>
          <w:w w:val="100"/>
          <w:lang w:eastAsia="ko-KR"/>
        </w:rPr>
        <w:t xml:space="preserve"> </w:t>
      </w:r>
      <w:proofErr w:type="spellStart"/>
      <w:r w:rsidR="0067521A">
        <w:rPr>
          <w:w w:val="100"/>
        </w:rPr>
        <w:t xml:space="preserve">for </w:t>
      </w:r>
      <w:r w:rsidR="0067521A">
        <w:rPr>
          <w:i/>
          <w:iCs/>
          <w:w w:val="100"/>
        </w:rPr>
        <w:t>m</w:t>
      </w:r>
      <w:proofErr w:type="spellEnd"/>
      <w:r w:rsidR="0067521A">
        <w:rPr>
          <w:w w:val="100"/>
        </w:rPr>
        <w:t xml:space="preserve"> for </w:t>
      </w:r>
      <w:r w:rsidR="00655E72">
        <w:rPr>
          <w:w w:val="100"/>
        </w:rPr>
        <w:t xml:space="preserve">Equation </w:t>
      </w:r>
      <w:r w:rsidR="00655E72" w:rsidRPr="00655E72">
        <w:rPr>
          <w:w w:val="100"/>
          <w:highlight w:val="yellow"/>
        </w:rPr>
        <w:t>(xx-y</w:t>
      </w:r>
      <w:r w:rsidR="00A67E02">
        <w:rPr>
          <w:rFonts w:eastAsia="Malgun Gothic" w:hint="eastAsia"/>
          <w:w w:val="100"/>
          <w:highlight w:val="yellow"/>
          <w:lang w:eastAsia="ko-KR"/>
        </w:rPr>
        <w:t>5</w:t>
      </w:r>
      <w:r w:rsidR="00655E72" w:rsidRPr="00655E72">
        <w:rPr>
          <w:w w:val="100"/>
          <w:highlight w:val="yellow"/>
        </w:rPr>
        <w:t>)</w:t>
      </w:r>
      <w:r w:rsidR="0067521A">
        <w:rPr>
          <w:w w:val="100"/>
        </w:rPr>
        <w:t xml:space="preserve"> is as follows:</w:t>
      </w:r>
    </w:p>
    <w:p w14:paraId="5F82C229" w14:textId="710CF9DE" w:rsidR="008A517B" w:rsidRDefault="0067521A" w:rsidP="0067521A">
      <w:pPr>
        <w:pStyle w:val="T"/>
        <w:rPr>
          <w:color w:val="auto"/>
          <w:w w:val="100"/>
        </w:rPr>
      </w:pPr>
      <w:r w:rsidRPr="0046329A">
        <w:rPr>
          <w:rFonts w:eastAsia="Malgun Gothic"/>
          <w:color w:val="FF0000"/>
          <w:w w:val="100"/>
          <w:position w:val="-14"/>
          <w:lang w:eastAsia="ko-KR"/>
        </w:rPr>
        <w:object w:dxaOrig="2140" w:dyaOrig="380" w14:anchorId="1582B738">
          <v:shape id="_x0000_i1028" type="#_x0000_t75" style="width:107.45pt;height:19.1pt" o:ole="">
            <v:imagedata r:id="rId23" o:title=""/>
          </v:shape>
          <o:OLEObject Type="Embed" ProgID="Equation.DSMT4" ShapeID="_x0000_i1028" DrawAspect="Content" ObjectID="_1661240397" r:id="rId24"/>
        </w:object>
      </w:r>
      <w:r w:rsidRPr="0046329A">
        <w:rPr>
          <w:rFonts w:eastAsia="Malgun Gothic"/>
          <w:color w:val="FF0000"/>
          <w:w w:val="100"/>
          <w:lang w:eastAsia="ko-KR"/>
        </w:rPr>
        <w:t xml:space="preserve"> </w:t>
      </w:r>
      <w:proofErr w:type="gramStart"/>
      <w:r w:rsidR="0083645C" w:rsidRPr="00655E72">
        <w:rPr>
          <w:color w:val="auto"/>
          <w:w w:val="100"/>
        </w:rPr>
        <w:t>for</w:t>
      </w:r>
      <w:proofErr w:type="gramEnd"/>
      <w:r w:rsidR="0083645C" w:rsidRPr="00655E72">
        <w:rPr>
          <w:color w:val="auto"/>
          <w:w w:val="100"/>
        </w:rPr>
        <w:t xml:space="preserve"> a 20 MHz, 40 MHz, 80 MHz </w:t>
      </w:r>
      <w:r w:rsidR="0083645C" w:rsidRPr="00655E72">
        <w:rPr>
          <w:rFonts w:eastAsia="Malgun Gothic" w:hint="eastAsia"/>
          <w:color w:val="auto"/>
          <w:w w:val="100"/>
          <w:lang w:eastAsia="ko-KR"/>
        </w:rPr>
        <w:t>,</w:t>
      </w:r>
      <w:r w:rsidRPr="00655E72">
        <w:rPr>
          <w:color w:val="auto"/>
          <w:w w:val="100"/>
        </w:rPr>
        <w:t xml:space="preserve"> 160 MHz </w:t>
      </w:r>
      <w:r w:rsidR="0083645C" w:rsidRPr="00655E72">
        <w:rPr>
          <w:rFonts w:eastAsia="Malgun Gothic" w:hint="eastAsia"/>
          <w:color w:val="auto"/>
          <w:w w:val="100"/>
          <w:lang w:eastAsia="ko-KR"/>
        </w:rPr>
        <w:t>or 320MHz P</w:t>
      </w:r>
      <w:r w:rsidRPr="00655E72">
        <w:rPr>
          <w:color w:val="auto"/>
          <w:w w:val="100"/>
        </w:rPr>
        <w:t>PDU</w:t>
      </w:r>
    </w:p>
    <w:p w14:paraId="2388ADEE" w14:textId="77777777" w:rsidR="0059555A" w:rsidRPr="005B555A" w:rsidRDefault="0059555A" w:rsidP="0059555A">
      <w:pPr>
        <w:pStyle w:val="T"/>
        <w:rPr>
          <w:ins w:id="66" w:author="Wook Bong Lee" w:date="2020-09-10T10:25:00Z"/>
          <w:rFonts w:eastAsia="Malgun Gothic"/>
          <w:color w:val="FF0000"/>
          <w:w w:val="100"/>
          <w:highlight w:val="yellow"/>
          <w:lang w:eastAsia="ko-KR"/>
          <w:rPrChange w:id="67" w:author="Wook Bong Lee" w:date="2020-09-10T10:29:00Z">
            <w:rPr>
              <w:ins w:id="68" w:author="Wook Bong Lee" w:date="2020-09-10T10:25:00Z"/>
              <w:rFonts w:eastAsia="Malgun Gothic"/>
              <w:color w:val="FF0000"/>
              <w:w w:val="100"/>
              <w:lang w:eastAsia="ko-KR"/>
            </w:rPr>
          </w:rPrChange>
        </w:rPr>
      </w:pPr>
      <m:oMath>
        <m:r>
          <w:ins w:id="69" w:author="Wook Bong Lee" w:date="2020-09-10T10:28:00Z">
            <w:rPr>
              <w:rFonts w:ascii="Cambria Math" w:hAnsi="Cambria Math"/>
              <w:color w:val="auto"/>
              <w:w w:val="100"/>
              <w:highlight w:val="yellow"/>
              <w:rPrChange w:id="70" w:author="Wook Bong Lee" w:date="2020-09-10T10:29:00Z">
                <w:rPr>
                  <w:rFonts w:ascii="Cambria Math" w:hAnsi="Cambria Math"/>
                  <w:color w:val="auto"/>
                  <w:w w:val="100"/>
                </w:rPr>
              </w:rPrChange>
            </w:rPr>
            <m:t>-</m:t>
          </w:ins>
        </m:r>
        <m:sSub>
          <m:sSubPr>
            <m:ctrlPr>
              <w:ins w:id="71" w:author="Wook Bong Lee" w:date="2020-09-10T10:28:00Z">
                <w:rPr>
                  <w:rFonts w:ascii="Cambria Math" w:hAnsi="Cambria Math"/>
                  <w:i/>
                  <w:color w:val="auto"/>
                  <w:w w:val="100"/>
                  <w:highlight w:val="yellow"/>
                  <w:rPrChange w:id="72" w:author="Wook Bong Lee" w:date="2020-09-10T10:29:00Z">
                    <w:rPr>
                      <w:rFonts w:ascii="Cambria Math" w:hAnsi="Cambria Math"/>
                      <w:i/>
                      <w:color w:val="auto"/>
                      <w:w w:val="100"/>
                    </w:rPr>
                  </w:rPrChange>
                </w:rPr>
              </w:ins>
            </m:ctrlPr>
          </m:sSubPr>
          <m:e>
            <m:r>
              <w:ins w:id="73" w:author="Wook Bong Lee" w:date="2020-09-10T10:28:00Z">
                <w:rPr>
                  <w:rFonts w:ascii="Cambria Math" w:hAnsi="Cambria Math"/>
                  <w:color w:val="auto"/>
                  <w:w w:val="100"/>
                  <w:highlight w:val="yellow"/>
                  <w:rPrChange w:id="74" w:author="Wook Bong Lee" w:date="2020-09-10T10:29:00Z">
                    <w:rPr>
                      <w:rFonts w:ascii="Cambria Math" w:hAnsi="Cambria Math"/>
                      <w:color w:val="auto"/>
                      <w:w w:val="100"/>
                    </w:rPr>
                  </w:rPrChange>
                </w:rPr>
                <m:t>i</m:t>
              </w:ins>
            </m:r>
          </m:e>
          <m:sub>
            <m:r>
              <w:ins w:id="75" w:author="Wook Bong Lee" w:date="2020-09-10T10:28:00Z">
                <w:rPr>
                  <w:rFonts w:ascii="Cambria Math" w:hAnsi="Cambria Math"/>
                  <w:color w:val="auto"/>
                  <w:w w:val="100"/>
                  <w:highlight w:val="yellow"/>
                  <w:rPrChange w:id="76" w:author="Wook Bong Lee" w:date="2020-09-10T10:29:00Z">
                    <w:rPr>
                      <w:rFonts w:ascii="Cambria Math" w:hAnsi="Cambria Math"/>
                      <w:color w:val="auto"/>
                      <w:w w:val="100"/>
                    </w:rPr>
                  </w:rPrChange>
                </w:rPr>
                <m:t>RU26,start</m:t>
              </w:ins>
            </m:r>
          </m:sub>
        </m:sSub>
        <m:r>
          <w:ins w:id="77" w:author="Wook Bong Lee" w:date="2020-09-10T10:28:00Z">
            <w:rPr>
              <w:rFonts w:ascii="Cambria Math" w:hAnsi="Cambria Math"/>
              <w:color w:val="auto"/>
              <w:w w:val="100"/>
              <w:highlight w:val="yellow"/>
              <w:rPrChange w:id="78" w:author="Wook Bong Lee" w:date="2020-09-10T10:29:00Z">
                <w:rPr>
                  <w:rFonts w:ascii="Cambria Math" w:hAnsi="Cambria Math"/>
                  <w:color w:val="auto"/>
                  <w:w w:val="100"/>
                </w:rPr>
              </w:rPrChange>
            </w:rPr>
            <m:t>+1≤m≤-1</m:t>
          </w:ins>
        </m:r>
      </m:oMath>
      <w:ins w:id="79" w:author="Wook Bong Lee" w:date="2020-09-10T10:28:00Z">
        <w:r w:rsidRPr="005B555A">
          <w:rPr>
            <w:color w:val="auto"/>
            <w:w w:val="100"/>
            <w:highlight w:val="yellow"/>
            <w:rPrChange w:id="80" w:author="Wook Bong Lee" w:date="2020-09-10T10:29:00Z">
              <w:rPr>
                <w:color w:val="auto"/>
                <w:w w:val="100"/>
              </w:rPr>
            </w:rPrChange>
          </w:rPr>
          <w:t xml:space="preserve"> </w:t>
        </w:r>
      </w:ins>
      <w:ins w:id="81" w:author="Wook Bong Lee" w:date="2020-09-10T10:25:00Z">
        <w:r w:rsidRPr="005B555A">
          <w:rPr>
            <w:rFonts w:eastAsia="Malgun Gothic"/>
            <w:color w:val="FF0000"/>
            <w:w w:val="100"/>
            <w:highlight w:val="yellow"/>
            <w:lang w:eastAsia="ko-KR"/>
            <w:rPrChange w:id="82" w:author="Wook Bong Lee" w:date="2020-09-10T10:29:00Z">
              <w:rPr>
                <w:rFonts w:eastAsia="Malgun Gothic"/>
                <w:color w:val="FF0000"/>
                <w:w w:val="100"/>
                <w:lang w:eastAsia="ko-KR"/>
              </w:rPr>
            </w:rPrChange>
          </w:rPr>
          <w:t xml:space="preserve"> </w:t>
        </w:r>
        <w:proofErr w:type="gramStart"/>
        <w:r w:rsidRPr="005B555A">
          <w:rPr>
            <w:color w:val="auto"/>
            <w:w w:val="100"/>
            <w:highlight w:val="yellow"/>
            <w:rPrChange w:id="83" w:author="Wook Bong Lee" w:date="2020-09-10T10:29:00Z">
              <w:rPr>
                <w:color w:val="auto"/>
                <w:w w:val="100"/>
              </w:rPr>
            </w:rPrChange>
          </w:rPr>
          <w:t>for</w:t>
        </w:r>
        <w:proofErr w:type="gramEnd"/>
        <w:r w:rsidRPr="005B555A">
          <w:rPr>
            <w:color w:val="auto"/>
            <w:w w:val="100"/>
            <w:highlight w:val="yellow"/>
            <w:rPrChange w:id="84" w:author="Wook Bong Lee" w:date="2020-09-10T10:29:00Z">
              <w:rPr>
                <w:color w:val="auto"/>
                <w:w w:val="100"/>
              </w:rPr>
            </w:rPrChange>
          </w:rPr>
          <w:t xml:space="preserve"> a</w:t>
        </w:r>
      </w:ins>
      <w:ins w:id="85" w:author="Wook Bong Lee" w:date="2020-09-10T10:26:00Z">
        <w:r w:rsidRPr="005B555A">
          <w:rPr>
            <w:color w:val="auto"/>
            <w:w w:val="100"/>
            <w:highlight w:val="yellow"/>
            <w:rPrChange w:id="86" w:author="Wook Bong Lee" w:date="2020-09-10T10:29:00Z">
              <w:rPr>
                <w:color w:val="auto"/>
                <w:w w:val="100"/>
              </w:rPr>
            </w:rPrChange>
          </w:rPr>
          <w:t>n</w:t>
        </w:r>
      </w:ins>
      <w:ins w:id="87" w:author="Wook Bong Lee" w:date="2020-09-10T10:25:00Z">
        <w:r w:rsidRPr="005B555A">
          <w:rPr>
            <w:color w:val="auto"/>
            <w:w w:val="100"/>
            <w:highlight w:val="yellow"/>
            <w:rPrChange w:id="88" w:author="Wook Bong Lee" w:date="2020-09-10T10:29:00Z">
              <w:rPr>
                <w:color w:val="auto"/>
                <w:w w:val="100"/>
              </w:rPr>
            </w:rPrChange>
          </w:rPr>
          <w:t xml:space="preserve"> </w:t>
        </w:r>
      </w:ins>
      <w:ins w:id="89" w:author="Wook Bong Lee" w:date="2020-09-10T10:26:00Z">
        <w:r w:rsidRPr="005B555A">
          <w:rPr>
            <w:color w:val="auto"/>
            <w:w w:val="100"/>
            <w:highlight w:val="yellow"/>
            <w:rPrChange w:id="90" w:author="Wook Bong Lee" w:date="2020-09-10T10:29:00Z">
              <w:rPr>
                <w:color w:val="auto"/>
                <w:w w:val="100"/>
              </w:rPr>
            </w:rPrChange>
          </w:rPr>
          <w:t xml:space="preserve">80+80 </w:t>
        </w:r>
      </w:ins>
      <w:ins w:id="91" w:author="Wook Bong Lee" w:date="2020-09-10T10:25:00Z">
        <w:r w:rsidRPr="005B555A">
          <w:rPr>
            <w:rFonts w:eastAsia="Malgun Gothic" w:hint="eastAsia"/>
            <w:color w:val="auto"/>
            <w:w w:val="100"/>
            <w:highlight w:val="yellow"/>
            <w:lang w:eastAsia="ko-KR"/>
            <w:rPrChange w:id="92" w:author="Wook Bong Lee" w:date="2020-09-10T10:29:00Z">
              <w:rPr>
                <w:rFonts w:eastAsia="Malgun Gothic" w:hint="eastAsia"/>
                <w:color w:val="auto"/>
                <w:w w:val="100"/>
                <w:lang w:eastAsia="ko-KR"/>
              </w:rPr>
            </w:rPrChange>
          </w:rPr>
          <w:t>MHz P</w:t>
        </w:r>
        <w:r w:rsidRPr="005B555A">
          <w:rPr>
            <w:color w:val="auto"/>
            <w:w w:val="100"/>
            <w:highlight w:val="yellow"/>
            <w:rPrChange w:id="93" w:author="Wook Bong Lee" w:date="2020-09-10T10:29:00Z">
              <w:rPr>
                <w:color w:val="auto"/>
                <w:w w:val="100"/>
              </w:rPr>
            </w:rPrChange>
          </w:rPr>
          <w:t>PDU</w:t>
        </w:r>
      </w:ins>
      <w:ins w:id="94" w:author="Wook Bong Lee" w:date="2020-09-10T10:26:00Z">
        <w:r w:rsidRPr="005B555A">
          <w:rPr>
            <w:color w:val="auto"/>
            <w:w w:val="100"/>
            <w:highlight w:val="yellow"/>
            <w:rPrChange w:id="95" w:author="Wook Bong Lee" w:date="2020-09-10T10:29:00Z">
              <w:rPr>
                <w:color w:val="auto"/>
                <w:w w:val="100"/>
              </w:rPr>
            </w:rPrChange>
          </w:rPr>
          <w:t xml:space="preserve"> and </w:t>
        </w:r>
      </w:ins>
      <m:oMath>
        <m:sSub>
          <m:sSubPr>
            <m:ctrlPr>
              <w:ins w:id="96" w:author="Wook Bong Lee" w:date="2020-09-10T10:27:00Z">
                <w:rPr>
                  <w:rFonts w:ascii="Cambria Math" w:hAnsi="Cambria Math"/>
                  <w:i/>
                  <w:color w:val="auto"/>
                  <w:w w:val="100"/>
                  <w:highlight w:val="yellow"/>
                  <w:rPrChange w:id="97" w:author="Wook Bong Lee" w:date="2020-09-10T10:29:00Z">
                    <w:rPr>
                      <w:rFonts w:ascii="Cambria Math" w:hAnsi="Cambria Math"/>
                      <w:i/>
                      <w:color w:val="auto"/>
                      <w:w w:val="100"/>
                    </w:rPr>
                  </w:rPrChange>
                </w:rPr>
              </w:ins>
            </m:ctrlPr>
          </m:sSubPr>
          <m:e>
            <m:r>
              <w:ins w:id="98" w:author="Wook Bong Lee" w:date="2020-09-10T10:27:00Z">
                <w:rPr>
                  <w:rFonts w:ascii="Cambria Math" w:hAnsi="Cambria Math"/>
                  <w:color w:val="auto"/>
                  <w:w w:val="100"/>
                  <w:highlight w:val="yellow"/>
                  <w:rPrChange w:id="99" w:author="Wook Bong Lee" w:date="2020-09-10T10:29:00Z">
                    <w:rPr>
                      <w:rFonts w:ascii="Cambria Math" w:hAnsi="Cambria Math"/>
                      <w:color w:val="auto"/>
                      <w:w w:val="100"/>
                    </w:rPr>
                  </w:rPrChange>
                </w:rPr>
                <m:t>i</m:t>
              </w:ins>
            </m:r>
          </m:e>
          <m:sub>
            <m:r>
              <w:ins w:id="100" w:author="Wook Bong Lee" w:date="2020-09-10T10:27:00Z">
                <w:rPr>
                  <w:rFonts w:ascii="Cambria Math" w:hAnsi="Cambria Math"/>
                  <w:color w:val="auto"/>
                  <w:w w:val="100"/>
                  <w:highlight w:val="yellow"/>
                  <w:rPrChange w:id="101" w:author="Wook Bong Lee" w:date="2020-09-10T10:29:00Z">
                    <w:rPr>
                      <w:rFonts w:ascii="Cambria Math" w:hAnsi="Cambria Math"/>
                      <w:color w:val="auto"/>
                      <w:w w:val="100"/>
                    </w:rPr>
                  </w:rPrChange>
                </w:rPr>
                <m:t>RU26,start</m:t>
              </w:ins>
            </m:r>
          </m:sub>
        </m:sSub>
        <m:r>
          <w:ins w:id="102" w:author="Wook Bong Lee" w:date="2020-09-10T10:27:00Z">
            <w:rPr>
              <w:rFonts w:ascii="Cambria Math" w:hAnsi="Cambria Math"/>
              <w:color w:val="auto"/>
              <w:w w:val="100"/>
              <w:highlight w:val="yellow"/>
              <w:rPrChange w:id="103" w:author="Wook Bong Lee" w:date="2020-09-10T10:29:00Z">
                <w:rPr>
                  <w:rFonts w:ascii="Cambria Math" w:hAnsi="Cambria Math"/>
                  <w:color w:val="auto"/>
                  <w:w w:val="100"/>
                </w:rPr>
              </w:rPrChange>
            </w:rPr>
            <m:t>≤37</m:t>
          </w:ins>
        </m:r>
      </m:oMath>
    </w:p>
    <w:p w14:paraId="4D855821" w14:textId="77777777" w:rsidR="0059555A" w:rsidRPr="005B555A" w:rsidRDefault="0059555A" w:rsidP="0059555A">
      <w:pPr>
        <w:pStyle w:val="T"/>
        <w:rPr>
          <w:ins w:id="104" w:author="Wook Bong Lee" w:date="2020-09-10T10:25:00Z"/>
          <w:rFonts w:eastAsia="Malgun Gothic"/>
          <w:color w:val="FF0000"/>
          <w:w w:val="100"/>
          <w:highlight w:val="yellow"/>
          <w:lang w:eastAsia="ko-KR"/>
          <w:rPrChange w:id="105" w:author="Wook Bong Lee" w:date="2020-09-10T10:29:00Z">
            <w:rPr>
              <w:ins w:id="106" w:author="Wook Bong Lee" w:date="2020-09-10T10:25:00Z"/>
              <w:rFonts w:eastAsia="Malgun Gothic"/>
              <w:color w:val="FF0000"/>
              <w:w w:val="100"/>
              <w:lang w:eastAsia="ko-KR"/>
            </w:rPr>
          </w:rPrChange>
        </w:rPr>
      </w:pPr>
      <m:oMath>
        <m:r>
          <w:ins w:id="107" w:author="Wook Bong Lee" w:date="2020-09-10T10:27:00Z">
            <w:rPr>
              <w:rFonts w:ascii="Cambria Math" w:hAnsi="Cambria Math"/>
              <w:color w:val="auto"/>
              <w:w w:val="100"/>
              <w:highlight w:val="yellow"/>
              <w:rPrChange w:id="108" w:author="Wook Bong Lee" w:date="2020-09-10T10:29:00Z">
                <w:rPr>
                  <w:rFonts w:ascii="Cambria Math" w:hAnsi="Cambria Math"/>
                  <w:color w:val="auto"/>
                  <w:w w:val="100"/>
                </w:rPr>
              </w:rPrChange>
            </w:rPr>
            <m:t>-</m:t>
          </w:ins>
        </m:r>
        <m:sSub>
          <m:sSubPr>
            <m:ctrlPr>
              <w:ins w:id="109" w:author="Wook Bong Lee" w:date="2020-09-10T10:27:00Z">
                <w:rPr>
                  <w:rFonts w:ascii="Cambria Math" w:hAnsi="Cambria Math"/>
                  <w:i/>
                  <w:color w:val="auto"/>
                  <w:w w:val="100"/>
                  <w:highlight w:val="yellow"/>
                  <w:rPrChange w:id="110" w:author="Wook Bong Lee" w:date="2020-09-10T10:29:00Z">
                    <w:rPr>
                      <w:rFonts w:ascii="Cambria Math" w:hAnsi="Cambria Math"/>
                      <w:i/>
                      <w:color w:val="auto"/>
                      <w:w w:val="100"/>
                    </w:rPr>
                  </w:rPrChange>
                </w:rPr>
              </w:ins>
            </m:ctrlPr>
          </m:sSubPr>
          <m:e>
            <m:r>
              <w:ins w:id="111" w:author="Wook Bong Lee" w:date="2020-09-10T10:27:00Z">
                <w:rPr>
                  <w:rFonts w:ascii="Cambria Math" w:hAnsi="Cambria Math"/>
                  <w:color w:val="auto"/>
                  <w:w w:val="100"/>
                  <w:highlight w:val="yellow"/>
                  <w:rPrChange w:id="112" w:author="Wook Bong Lee" w:date="2020-09-10T10:29:00Z">
                    <w:rPr>
                      <w:rFonts w:ascii="Cambria Math" w:hAnsi="Cambria Math"/>
                      <w:color w:val="auto"/>
                      <w:w w:val="100"/>
                    </w:rPr>
                  </w:rPrChange>
                </w:rPr>
                <m:t>i</m:t>
              </w:ins>
            </m:r>
          </m:e>
          <m:sub>
            <m:r>
              <w:ins w:id="113" w:author="Wook Bong Lee" w:date="2020-09-10T10:27:00Z">
                <w:rPr>
                  <w:rFonts w:ascii="Cambria Math" w:hAnsi="Cambria Math"/>
                  <w:color w:val="auto"/>
                  <w:w w:val="100"/>
                  <w:highlight w:val="yellow"/>
                  <w:rPrChange w:id="114" w:author="Wook Bong Lee" w:date="2020-09-10T10:29:00Z">
                    <w:rPr>
                      <w:rFonts w:ascii="Cambria Math" w:hAnsi="Cambria Math"/>
                      <w:color w:val="auto"/>
                      <w:w w:val="100"/>
                    </w:rPr>
                  </w:rPrChange>
                </w:rPr>
                <m:t>RU26,start</m:t>
              </w:ins>
            </m:r>
          </m:sub>
        </m:sSub>
        <m:r>
          <w:ins w:id="115" w:author="Wook Bong Lee" w:date="2020-09-10T10:28:00Z">
            <w:rPr>
              <w:rFonts w:ascii="Cambria Math" w:hAnsi="Cambria Math"/>
              <w:color w:val="auto"/>
              <w:w w:val="100"/>
              <w:highlight w:val="yellow"/>
              <w:rPrChange w:id="116" w:author="Wook Bong Lee" w:date="2020-09-10T10:29:00Z">
                <w:rPr>
                  <w:rFonts w:ascii="Cambria Math" w:hAnsi="Cambria Math"/>
                  <w:color w:val="auto"/>
                  <w:w w:val="100"/>
                </w:rPr>
              </w:rPrChange>
            </w:rPr>
            <m:t>+38</m:t>
          </w:ins>
        </m:r>
        <m:r>
          <w:ins w:id="117" w:author="Wook Bong Lee" w:date="2020-09-10T10:27:00Z">
            <w:rPr>
              <w:rFonts w:ascii="Cambria Math" w:hAnsi="Cambria Math"/>
              <w:color w:val="auto"/>
              <w:w w:val="100"/>
              <w:highlight w:val="yellow"/>
              <w:rPrChange w:id="118" w:author="Wook Bong Lee" w:date="2020-09-10T10:29:00Z">
                <w:rPr>
                  <w:rFonts w:ascii="Cambria Math" w:hAnsi="Cambria Math"/>
                  <w:color w:val="auto"/>
                  <w:w w:val="100"/>
                </w:rPr>
              </w:rPrChange>
            </w:rPr>
            <m:t>≤</m:t>
          </w:ins>
        </m:r>
        <m:r>
          <w:ins w:id="119" w:author="Wook Bong Lee" w:date="2020-09-10T10:28:00Z">
            <w:rPr>
              <w:rFonts w:ascii="Cambria Math" w:hAnsi="Cambria Math"/>
              <w:color w:val="auto"/>
              <w:w w:val="100"/>
              <w:highlight w:val="yellow"/>
              <w:rPrChange w:id="120" w:author="Wook Bong Lee" w:date="2020-09-10T10:29:00Z">
                <w:rPr>
                  <w:rFonts w:ascii="Cambria Math" w:hAnsi="Cambria Math"/>
                  <w:color w:val="auto"/>
                  <w:w w:val="100"/>
                </w:rPr>
              </w:rPrChange>
            </w:rPr>
            <m:t>m≤-1</m:t>
          </w:ins>
        </m:r>
      </m:oMath>
      <w:ins w:id="121" w:author="Wook Bong Lee" w:date="2020-09-10T10:27:00Z">
        <w:r w:rsidRPr="005B555A">
          <w:rPr>
            <w:color w:val="auto"/>
            <w:w w:val="100"/>
            <w:highlight w:val="yellow"/>
            <w:rPrChange w:id="122" w:author="Wook Bong Lee" w:date="2020-09-10T10:29:00Z">
              <w:rPr>
                <w:color w:val="auto"/>
                <w:w w:val="100"/>
              </w:rPr>
            </w:rPrChange>
          </w:rPr>
          <w:t xml:space="preserve"> </w:t>
        </w:r>
      </w:ins>
      <w:proofErr w:type="gramStart"/>
      <w:ins w:id="123" w:author="Wook Bong Lee" w:date="2020-09-10T10:25:00Z">
        <w:r w:rsidRPr="005B555A">
          <w:rPr>
            <w:color w:val="auto"/>
            <w:w w:val="100"/>
            <w:highlight w:val="yellow"/>
            <w:rPrChange w:id="124" w:author="Wook Bong Lee" w:date="2020-09-10T10:29:00Z">
              <w:rPr>
                <w:color w:val="auto"/>
                <w:w w:val="100"/>
              </w:rPr>
            </w:rPrChange>
          </w:rPr>
          <w:t>for</w:t>
        </w:r>
        <w:proofErr w:type="gramEnd"/>
        <w:r w:rsidRPr="005B555A">
          <w:rPr>
            <w:color w:val="auto"/>
            <w:w w:val="100"/>
            <w:highlight w:val="yellow"/>
            <w:rPrChange w:id="125" w:author="Wook Bong Lee" w:date="2020-09-10T10:29:00Z">
              <w:rPr>
                <w:color w:val="auto"/>
                <w:w w:val="100"/>
              </w:rPr>
            </w:rPrChange>
          </w:rPr>
          <w:t xml:space="preserve"> </w:t>
        </w:r>
      </w:ins>
      <w:ins w:id="126" w:author="Wook Bong Lee" w:date="2020-09-10T10:28:00Z">
        <w:r w:rsidRPr="005B555A">
          <w:rPr>
            <w:color w:val="auto"/>
            <w:w w:val="100"/>
            <w:highlight w:val="yellow"/>
            <w:rPrChange w:id="127" w:author="Wook Bong Lee" w:date="2020-09-10T10:29:00Z">
              <w:rPr>
                <w:color w:val="auto"/>
                <w:w w:val="100"/>
              </w:rPr>
            </w:rPrChange>
          </w:rPr>
          <w:t xml:space="preserve">an 80+80 </w:t>
        </w:r>
        <w:r w:rsidRPr="005B555A">
          <w:rPr>
            <w:rFonts w:eastAsia="Malgun Gothic" w:hint="eastAsia"/>
            <w:color w:val="auto"/>
            <w:w w:val="100"/>
            <w:highlight w:val="yellow"/>
            <w:lang w:eastAsia="ko-KR"/>
            <w:rPrChange w:id="128" w:author="Wook Bong Lee" w:date="2020-09-10T10:29:00Z">
              <w:rPr>
                <w:rFonts w:eastAsia="Malgun Gothic" w:hint="eastAsia"/>
                <w:color w:val="auto"/>
                <w:w w:val="100"/>
                <w:lang w:eastAsia="ko-KR"/>
              </w:rPr>
            </w:rPrChange>
          </w:rPr>
          <w:t xml:space="preserve">MHz </w:t>
        </w:r>
      </w:ins>
      <w:ins w:id="129" w:author="Wook Bong Lee" w:date="2020-09-10T10:25:00Z">
        <w:r w:rsidRPr="005B555A">
          <w:rPr>
            <w:rFonts w:eastAsia="Malgun Gothic" w:hint="eastAsia"/>
            <w:color w:val="auto"/>
            <w:w w:val="100"/>
            <w:highlight w:val="yellow"/>
            <w:lang w:eastAsia="ko-KR"/>
            <w:rPrChange w:id="130" w:author="Wook Bong Lee" w:date="2020-09-10T10:29:00Z">
              <w:rPr>
                <w:rFonts w:eastAsia="Malgun Gothic" w:hint="eastAsia"/>
                <w:color w:val="auto"/>
                <w:w w:val="100"/>
                <w:lang w:eastAsia="ko-KR"/>
              </w:rPr>
            </w:rPrChange>
          </w:rPr>
          <w:t>P</w:t>
        </w:r>
        <w:r w:rsidRPr="005B555A">
          <w:rPr>
            <w:color w:val="auto"/>
            <w:w w:val="100"/>
            <w:highlight w:val="yellow"/>
            <w:rPrChange w:id="131" w:author="Wook Bong Lee" w:date="2020-09-10T10:29:00Z">
              <w:rPr>
                <w:color w:val="auto"/>
                <w:w w:val="100"/>
              </w:rPr>
            </w:rPrChange>
          </w:rPr>
          <w:t>PDU</w:t>
        </w:r>
      </w:ins>
      <w:ins w:id="132" w:author="Wook Bong Lee" w:date="2020-09-10T10:28:00Z">
        <w:r w:rsidRPr="005B555A">
          <w:rPr>
            <w:color w:val="auto"/>
            <w:w w:val="100"/>
            <w:highlight w:val="yellow"/>
            <w:rPrChange w:id="133" w:author="Wook Bong Lee" w:date="2020-09-10T10:29:00Z">
              <w:rPr>
                <w:color w:val="auto"/>
                <w:w w:val="100"/>
              </w:rPr>
            </w:rPrChange>
          </w:rPr>
          <w:t xml:space="preserve"> and </w:t>
        </w:r>
        <m:oMath>
          <m:sSub>
            <m:sSubPr>
              <m:ctrlPr>
                <w:rPr>
                  <w:rFonts w:ascii="Cambria Math" w:hAnsi="Cambria Math"/>
                  <w:i/>
                  <w:color w:val="auto"/>
                  <w:w w:val="100"/>
                  <w:highlight w:val="yellow"/>
                  <w:rPrChange w:id="134" w:author="Wook Bong Lee" w:date="2020-09-10T10:29:00Z">
                    <w:rPr>
                      <w:rFonts w:ascii="Cambria Math" w:hAnsi="Cambria Math"/>
                      <w:i/>
                      <w:color w:val="auto"/>
                      <w:w w:val="100"/>
                    </w:rPr>
                  </w:rPrChange>
                </w:rPr>
              </m:ctrlPr>
            </m:sSubPr>
            <m:e>
              <m:r>
                <w:rPr>
                  <w:rFonts w:ascii="Cambria Math" w:hAnsi="Cambria Math"/>
                  <w:color w:val="auto"/>
                  <w:w w:val="100"/>
                  <w:highlight w:val="yellow"/>
                  <w:rPrChange w:id="135" w:author="Wook Bong Lee" w:date="2020-09-10T10:29:00Z">
                    <w:rPr>
                      <w:rFonts w:ascii="Cambria Math" w:hAnsi="Cambria Math"/>
                      <w:color w:val="auto"/>
                      <w:w w:val="100"/>
                    </w:rPr>
                  </w:rPrChange>
                </w:rPr>
                <m:t>i</m:t>
              </m:r>
            </m:e>
            <m:sub>
              <m:r>
                <w:rPr>
                  <w:rFonts w:ascii="Cambria Math" w:hAnsi="Cambria Math"/>
                  <w:color w:val="auto"/>
                  <w:w w:val="100"/>
                  <w:highlight w:val="yellow"/>
                  <w:rPrChange w:id="136" w:author="Wook Bong Lee" w:date="2020-09-10T10:29:00Z">
                    <w:rPr>
                      <w:rFonts w:ascii="Cambria Math" w:hAnsi="Cambria Math"/>
                      <w:color w:val="auto"/>
                      <w:w w:val="100"/>
                    </w:rPr>
                  </w:rPrChange>
                </w:rPr>
                <m:t>RU26,start</m:t>
              </m:r>
            </m:sub>
          </m:sSub>
          <m:r>
            <w:rPr>
              <w:rFonts w:ascii="Cambria Math" w:hAnsi="Cambria Math"/>
              <w:color w:val="auto"/>
              <w:w w:val="100"/>
              <w:highlight w:val="yellow"/>
              <w:rPrChange w:id="137" w:author="Wook Bong Lee" w:date="2020-09-10T10:29:00Z">
                <w:rPr>
                  <w:rFonts w:ascii="Cambria Math" w:hAnsi="Cambria Math"/>
                  <w:color w:val="auto"/>
                  <w:w w:val="100"/>
                </w:rPr>
              </w:rPrChange>
            </w:rPr>
            <m:t>&gt;37</m:t>
          </m:r>
        </m:oMath>
      </w:ins>
    </w:p>
    <w:p w14:paraId="0F92CD92" w14:textId="77777777" w:rsidR="0059555A" w:rsidRPr="005B555A" w:rsidRDefault="0059555A" w:rsidP="0059555A">
      <w:pPr>
        <w:pStyle w:val="T"/>
        <w:rPr>
          <w:ins w:id="138" w:author="Wook Bong Lee" w:date="2020-09-10T10:28:00Z"/>
          <w:rFonts w:eastAsia="Malgun Gothic"/>
          <w:color w:val="FF0000"/>
          <w:w w:val="100"/>
          <w:highlight w:val="yellow"/>
          <w:lang w:eastAsia="ko-KR"/>
          <w:rPrChange w:id="139" w:author="Wook Bong Lee" w:date="2020-09-10T10:29:00Z">
            <w:rPr>
              <w:ins w:id="140" w:author="Wook Bong Lee" w:date="2020-09-10T10:28:00Z"/>
              <w:rFonts w:eastAsia="Malgun Gothic"/>
              <w:color w:val="FF0000"/>
              <w:w w:val="100"/>
              <w:lang w:eastAsia="ko-KR"/>
            </w:rPr>
          </w:rPrChange>
        </w:rPr>
      </w:pPr>
      <m:oMath>
        <m:r>
          <w:ins w:id="141" w:author="Wook Bong Lee" w:date="2020-09-10T10:28:00Z">
            <w:rPr>
              <w:rFonts w:ascii="Cambria Math" w:hAnsi="Cambria Math"/>
              <w:color w:val="auto"/>
              <w:w w:val="100"/>
              <w:highlight w:val="yellow"/>
              <w:rPrChange w:id="142" w:author="Wook Bong Lee" w:date="2020-09-10T10:29:00Z">
                <w:rPr>
                  <w:rFonts w:ascii="Cambria Math" w:hAnsi="Cambria Math"/>
                  <w:color w:val="auto"/>
                  <w:w w:val="100"/>
                </w:rPr>
              </w:rPrChange>
            </w:rPr>
            <m:t>-</m:t>
          </w:ins>
        </m:r>
        <m:sSub>
          <m:sSubPr>
            <m:ctrlPr>
              <w:ins w:id="143" w:author="Wook Bong Lee" w:date="2020-09-10T10:28:00Z">
                <w:rPr>
                  <w:rFonts w:ascii="Cambria Math" w:hAnsi="Cambria Math"/>
                  <w:i/>
                  <w:color w:val="auto"/>
                  <w:w w:val="100"/>
                  <w:highlight w:val="yellow"/>
                  <w:rPrChange w:id="144" w:author="Wook Bong Lee" w:date="2020-09-10T10:29:00Z">
                    <w:rPr>
                      <w:rFonts w:ascii="Cambria Math" w:hAnsi="Cambria Math"/>
                      <w:i/>
                      <w:color w:val="auto"/>
                      <w:w w:val="100"/>
                    </w:rPr>
                  </w:rPrChange>
                </w:rPr>
              </w:ins>
            </m:ctrlPr>
          </m:sSubPr>
          <m:e>
            <m:r>
              <w:ins w:id="145" w:author="Wook Bong Lee" w:date="2020-09-10T10:28:00Z">
                <w:rPr>
                  <w:rFonts w:ascii="Cambria Math" w:hAnsi="Cambria Math"/>
                  <w:color w:val="auto"/>
                  <w:w w:val="100"/>
                  <w:highlight w:val="yellow"/>
                  <w:rPrChange w:id="146" w:author="Wook Bong Lee" w:date="2020-09-10T10:29:00Z">
                    <w:rPr>
                      <w:rFonts w:ascii="Cambria Math" w:hAnsi="Cambria Math"/>
                      <w:color w:val="auto"/>
                      <w:w w:val="100"/>
                    </w:rPr>
                  </w:rPrChange>
                </w:rPr>
                <m:t>i</m:t>
              </w:ins>
            </m:r>
          </m:e>
          <m:sub>
            <m:r>
              <w:ins w:id="147" w:author="Wook Bong Lee" w:date="2020-09-10T10:28:00Z">
                <w:rPr>
                  <w:rFonts w:ascii="Cambria Math" w:hAnsi="Cambria Math"/>
                  <w:color w:val="auto"/>
                  <w:w w:val="100"/>
                  <w:highlight w:val="yellow"/>
                  <w:rPrChange w:id="148" w:author="Wook Bong Lee" w:date="2020-09-10T10:29:00Z">
                    <w:rPr>
                      <w:rFonts w:ascii="Cambria Math" w:hAnsi="Cambria Math"/>
                      <w:color w:val="auto"/>
                      <w:w w:val="100"/>
                    </w:rPr>
                  </w:rPrChange>
                </w:rPr>
                <m:t>RU26,start</m:t>
              </w:ins>
            </m:r>
          </m:sub>
        </m:sSub>
        <m:r>
          <w:ins w:id="149" w:author="Wook Bong Lee" w:date="2020-09-10T10:28:00Z">
            <w:rPr>
              <w:rFonts w:ascii="Cambria Math" w:hAnsi="Cambria Math"/>
              <w:color w:val="auto"/>
              <w:w w:val="100"/>
              <w:highlight w:val="yellow"/>
              <w:rPrChange w:id="150" w:author="Wook Bong Lee" w:date="2020-09-10T10:29:00Z">
                <w:rPr>
                  <w:rFonts w:ascii="Cambria Math" w:hAnsi="Cambria Math"/>
                  <w:color w:val="auto"/>
                  <w:w w:val="100"/>
                </w:rPr>
              </w:rPrChange>
            </w:rPr>
            <m:t>+1≤m≤-1</m:t>
          </w:ins>
        </m:r>
      </m:oMath>
      <w:ins w:id="151" w:author="Wook Bong Lee" w:date="2020-09-10T10:28:00Z">
        <w:r w:rsidRPr="005B555A">
          <w:rPr>
            <w:color w:val="auto"/>
            <w:w w:val="100"/>
            <w:highlight w:val="yellow"/>
            <w:rPrChange w:id="152" w:author="Wook Bong Lee" w:date="2020-09-10T10:29:00Z">
              <w:rPr>
                <w:color w:val="auto"/>
                <w:w w:val="100"/>
              </w:rPr>
            </w:rPrChange>
          </w:rPr>
          <w:t xml:space="preserve"> </w:t>
        </w:r>
        <w:r w:rsidRPr="005B555A">
          <w:rPr>
            <w:rFonts w:eastAsia="Malgun Gothic"/>
            <w:color w:val="FF0000"/>
            <w:w w:val="100"/>
            <w:highlight w:val="yellow"/>
            <w:lang w:eastAsia="ko-KR"/>
            <w:rPrChange w:id="153" w:author="Wook Bong Lee" w:date="2020-09-10T10:29:00Z">
              <w:rPr>
                <w:rFonts w:eastAsia="Malgun Gothic"/>
                <w:color w:val="FF0000"/>
                <w:w w:val="100"/>
                <w:lang w:eastAsia="ko-KR"/>
              </w:rPr>
            </w:rPrChange>
          </w:rPr>
          <w:t xml:space="preserve"> </w:t>
        </w:r>
        <w:proofErr w:type="gramStart"/>
        <w:r w:rsidRPr="005B555A">
          <w:rPr>
            <w:color w:val="auto"/>
            <w:w w:val="100"/>
            <w:highlight w:val="yellow"/>
            <w:rPrChange w:id="154" w:author="Wook Bong Lee" w:date="2020-09-10T10:29:00Z">
              <w:rPr>
                <w:color w:val="auto"/>
                <w:w w:val="100"/>
              </w:rPr>
            </w:rPrChange>
          </w:rPr>
          <w:t>for</w:t>
        </w:r>
        <w:proofErr w:type="gramEnd"/>
        <w:r w:rsidRPr="005B555A">
          <w:rPr>
            <w:color w:val="auto"/>
            <w:w w:val="100"/>
            <w:highlight w:val="yellow"/>
            <w:rPrChange w:id="155" w:author="Wook Bong Lee" w:date="2020-09-10T10:29:00Z">
              <w:rPr>
                <w:color w:val="auto"/>
                <w:w w:val="100"/>
              </w:rPr>
            </w:rPrChange>
          </w:rPr>
          <w:t xml:space="preserve"> an </w:t>
        </w:r>
      </w:ins>
      <w:ins w:id="156" w:author="Wook Bong Lee" w:date="2020-09-10T10:29:00Z">
        <w:r w:rsidRPr="005B555A">
          <w:rPr>
            <w:color w:val="auto"/>
            <w:w w:val="100"/>
            <w:highlight w:val="yellow"/>
            <w:rPrChange w:id="157" w:author="Wook Bong Lee" w:date="2020-09-10T10:29:00Z">
              <w:rPr>
                <w:color w:val="auto"/>
                <w:w w:val="100"/>
              </w:rPr>
            </w:rPrChange>
          </w:rPr>
          <w:t>16</w:t>
        </w:r>
      </w:ins>
      <w:ins w:id="158" w:author="Wook Bong Lee" w:date="2020-09-10T10:28:00Z">
        <w:r w:rsidRPr="005B555A">
          <w:rPr>
            <w:color w:val="auto"/>
            <w:w w:val="100"/>
            <w:highlight w:val="yellow"/>
            <w:rPrChange w:id="159" w:author="Wook Bong Lee" w:date="2020-09-10T10:29:00Z">
              <w:rPr>
                <w:color w:val="auto"/>
                <w:w w:val="100"/>
              </w:rPr>
            </w:rPrChange>
          </w:rPr>
          <w:t>0+</w:t>
        </w:r>
      </w:ins>
      <w:ins w:id="160" w:author="Wook Bong Lee" w:date="2020-09-10T10:29:00Z">
        <w:r w:rsidRPr="005B555A">
          <w:rPr>
            <w:color w:val="auto"/>
            <w:w w:val="100"/>
            <w:highlight w:val="yellow"/>
            <w:rPrChange w:id="161" w:author="Wook Bong Lee" w:date="2020-09-10T10:29:00Z">
              <w:rPr>
                <w:color w:val="auto"/>
                <w:w w:val="100"/>
              </w:rPr>
            </w:rPrChange>
          </w:rPr>
          <w:t>16</w:t>
        </w:r>
      </w:ins>
      <w:ins w:id="162" w:author="Wook Bong Lee" w:date="2020-09-10T10:28:00Z">
        <w:r w:rsidRPr="005B555A">
          <w:rPr>
            <w:color w:val="auto"/>
            <w:w w:val="100"/>
            <w:highlight w:val="yellow"/>
            <w:rPrChange w:id="163" w:author="Wook Bong Lee" w:date="2020-09-10T10:29:00Z">
              <w:rPr>
                <w:color w:val="auto"/>
                <w:w w:val="100"/>
              </w:rPr>
            </w:rPrChange>
          </w:rPr>
          <w:t xml:space="preserve">0 </w:t>
        </w:r>
        <w:r w:rsidRPr="005B555A">
          <w:rPr>
            <w:rFonts w:eastAsia="Malgun Gothic" w:hint="eastAsia"/>
            <w:color w:val="auto"/>
            <w:w w:val="100"/>
            <w:highlight w:val="yellow"/>
            <w:lang w:eastAsia="ko-KR"/>
            <w:rPrChange w:id="164" w:author="Wook Bong Lee" w:date="2020-09-10T10:29:00Z">
              <w:rPr>
                <w:rFonts w:eastAsia="Malgun Gothic" w:hint="eastAsia"/>
                <w:color w:val="auto"/>
                <w:w w:val="100"/>
                <w:lang w:eastAsia="ko-KR"/>
              </w:rPr>
            </w:rPrChange>
          </w:rPr>
          <w:t>MHz P</w:t>
        </w:r>
        <w:r w:rsidRPr="005B555A">
          <w:rPr>
            <w:color w:val="auto"/>
            <w:w w:val="100"/>
            <w:highlight w:val="yellow"/>
            <w:rPrChange w:id="165" w:author="Wook Bong Lee" w:date="2020-09-10T10:29:00Z">
              <w:rPr>
                <w:color w:val="auto"/>
                <w:w w:val="100"/>
              </w:rPr>
            </w:rPrChange>
          </w:rPr>
          <w:t xml:space="preserve">PDU and </w:t>
        </w:r>
        <m:oMath>
          <m:sSub>
            <m:sSubPr>
              <m:ctrlPr>
                <w:rPr>
                  <w:rFonts w:ascii="Cambria Math" w:hAnsi="Cambria Math"/>
                  <w:i/>
                  <w:color w:val="auto"/>
                  <w:w w:val="100"/>
                  <w:highlight w:val="yellow"/>
                  <w:rPrChange w:id="166" w:author="Wook Bong Lee" w:date="2020-09-10T10:29:00Z">
                    <w:rPr>
                      <w:rFonts w:ascii="Cambria Math" w:hAnsi="Cambria Math"/>
                      <w:i/>
                      <w:color w:val="auto"/>
                      <w:w w:val="100"/>
                    </w:rPr>
                  </w:rPrChange>
                </w:rPr>
              </m:ctrlPr>
            </m:sSubPr>
            <m:e>
              <m:r>
                <w:rPr>
                  <w:rFonts w:ascii="Cambria Math" w:hAnsi="Cambria Math"/>
                  <w:color w:val="auto"/>
                  <w:w w:val="100"/>
                  <w:highlight w:val="yellow"/>
                  <w:rPrChange w:id="167" w:author="Wook Bong Lee" w:date="2020-09-10T10:29:00Z">
                    <w:rPr>
                      <w:rFonts w:ascii="Cambria Math" w:hAnsi="Cambria Math"/>
                      <w:color w:val="auto"/>
                      <w:w w:val="100"/>
                    </w:rPr>
                  </w:rPrChange>
                </w:rPr>
                <m:t>i</m:t>
              </m:r>
            </m:e>
            <m:sub>
              <m:r>
                <w:rPr>
                  <w:rFonts w:ascii="Cambria Math" w:hAnsi="Cambria Math"/>
                  <w:color w:val="auto"/>
                  <w:w w:val="100"/>
                  <w:highlight w:val="yellow"/>
                  <w:rPrChange w:id="168" w:author="Wook Bong Lee" w:date="2020-09-10T10:29:00Z">
                    <w:rPr>
                      <w:rFonts w:ascii="Cambria Math" w:hAnsi="Cambria Math"/>
                      <w:color w:val="auto"/>
                      <w:w w:val="100"/>
                    </w:rPr>
                  </w:rPrChange>
                </w:rPr>
                <m:t>RU26,start</m:t>
              </m:r>
            </m:sub>
          </m:sSub>
          <m:r>
            <w:rPr>
              <w:rFonts w:ascii="Cambria Math" w:hAnsi="Cambria Math"/>
              <w:color w:val="auto"/>
              <w:w w:val="100"/>
              <w:highlight w:val="yellow"/>
              <w:rPrChange w:id="169" w:author="Wook Bong Lee" w:date="2020-09-10T10:29:00Z">
                <w:rPr>
                  <w:rFonts w:ascii="Cambria Math" w:hAnsi="Cambria Math"/>
                  <w:color w:val="auto"/>
                  <w:w w:val="100"/>
                </w:rPr>
              </w:rPrChange>
            </w:rPr>
            <m:t>≤</m:t>
          </m:r>
        </m:oMath>
      </w:ins>
      <m:oMath>
        <m:r>
          <w:ins w:id="170" w:author="Wook Bong Lee" w:date="2020-09-10T10:29:00Z">
            <w:rPr>
              <w:rFonts w:ascii="Cambria Math" w:hAnsi="Cambria Math"/>
              <w:color w:val="auto"/>
              <w:w w:val="100"/>
              <w:highlight w:val="yellow"/>
              <w:rPrChange w:id="171" w:author="Wook Bong Lee" w:date="2020-09-10T10:29:00Z">
                <w:rPr>
                  <w:rFonts w:ascii="Cambria Math" w:hAnsi="Cambria Math"/>
                  <w:color w:val="auto"/>
                  <w:w w:val="100"/>
                </w:rPr>
              </w:rPrChange>
            </w:rPr>
            <m:t>74</m:t>
          </w:ins>
        </m:r>
      </m:oMath>
    </w:p>
    <w:p w14:paraId="44F0545D" w14:textId="2991981D" w:rsidR="0059555A" w:rsidRPr="0046329A" w:rsidRDefault="0059555A" w:rsidP="0067521A">
      <w:pPr>
        <w:pStyle w:val="T"/>
        <w:rPr>
          <w:rFonts w:eastAsia="Malgun Gothic"/>
          <w:color w:val="FF0000"/>
          <w:w w:val="100"/>
          <w:lang w:eastAsia="ko-KR"/>
        </w:rPr>
      </w:pPr>
      <m:oMath>
        <m:r>
          <w:ins w:id="172" w:author="Wook Bong Lee" w:date="2020-09-10T10:28:00Z">
            <w:rPr>
              <w:rFonts w:ascii="Cambria Math" w:hAnsi="Cambria Math"/>
              <w:color w:val="auto"/>
              <w:w w:val="100"/>
              <w:highlight w:val="yellow"/>
              <w:rPrChange w:id="173" w:author="Wook Bong Lee" w:date="2020-09-10T10:29:00Z">
                <w:rPr>
                  <w:rFonts w:ascii="Cambria Math" w:hAnsi="Cambria Math"/>
                  <w:color w:val="auto"/>
                  <w:w w:val="100"/>
                </w:rPr>
              </w:rPrChange>
            </w:rPr>
            <m:t>-</m:t>
          </w:ins>
        </m:r>
        <m:sSub>
          <m:sSubPr>
            <m:ctrlPr>
              <w:ins w:id="174" w:author="Wook Bong Lee" w:date="2020-09-10T10:28:00Z">
                <w:rPr>
                  <w:rFonts w:ascii="Cambria Math" w:hAnsi="Cambria Math"/>
                  <w:i/>
                  <w:color w:val="auto"/>
                  <w:w w:val="100"/>
                  <w:highlight w:val="yellow"/>
                  <w:rPrChange w:id="175" w:author="Wook Bong Lee" w:date="2020-09-10T10:29:00Z">
                    <w:rPr>
                      <w:rFonts w:ascii="Cambria Math" w:hAnsi="Cambria Math"/>
                      <w:i/>
                      <w:color w:val="auto"/>
                      <w:w w:val="100"/>
                    </w:rPr>
                  </w:rPrChange>
                </w:rPr>
              </w:ins>
            </m:ctrlPr>
          </m:sSubPr>
          <m:e>
            <m:r>
              <w:ins w:id="176" w:author="Wook Bong Lee" w:date="2020-09-10T10:28:00Z">
                <w:rPr>
                  <w:rFonts w:ascii="Cambria Math" w:hAnsi="Cambria Math"/>
                  <w:color w:val="auto"/>
                  <w:w w:val="100"/>
                  <w:highlight w:val="yellow"/>
                  <w:rPrChange w:id="177" w:author="Wook Bong Lee" w:date="2020-09-10T10:29:00Z">
                    <w:rPr>
                      <w:rFonts w:ascii="Cambria Math" w:hAnsi="Cambria Math"/>
                      <w:color w:val="auto"/>
                      <w:w w:val="100"/>
                    </w:rPr>
                  </w:rPrChange>
                </w:rPr>
                <m:t>i</m:t>
              </w:ins>
            </m:r>
          </m:e>
          <m:sub>
            <m:r>
              <w:ins w:id="178" w:author="Wook Bong Lee" w:date="2020-09-10T10:28:00Z">
                <w:rPr>
                  <w:rFonts w:ascii="Cambria Math" w:hAnsi="Cambria Math"/>
                  <w:color w:val="auto"/>
                  <w:w w:val="100"/>
                  <w:highlight w:val="yellow"/>
                  <w:rPrChange w:id="179" w:author="Wook Bong Lee" w:date="2020-09-10T10:29:00Z">
                    <w:rPr>
                      <w:rFonts w:ascii="Cambria Math" w:hAnsi="Cambria Math"/>
                      <w:color w:val="auto"/>
                      <w:w w:val="100"/>
                    </w:rPr>
                  </w:rPrChange>
                </w:rPr>
                <m:t>RU26,start</m:t>
              </w:ins>
            </m:r>
          </m:sub>
        </m:sSub>
        <m:r>
          <w:ins w:id="180" w:author="Wook Bong Lee" w:date="2020-09-10T10:28:00Z">
            <w:rPr>
              <w:rFonts w:ascii="Cambria Math" w:hAnsi="Cambria Math"/>
              <w:color w:val="auto"/>
              <w:w w:val="100"/>
              <w:highlight w:val="yellow"/>
              <w:rPrChange w:id="181" w:author="Wook Bong Lee" w:date="2020-09-10T10:29:00Z">
                <w:rPr>
                  <w:rFonts w:ascii="Cambria Math" w:hAnsi="Cambria Math"/>
                  <w:color w:val="auto"/>
                  <w:w w:val="100"/>
                </w:rPr>
              </w:rPrChange>
            </w:rPr>
            <m:t>+</m:t>
          </w:ins>
        </m:r>
        <m:r>
          <w:ins w:id="182" w:author="Wook Bong Lee" w:date="2020-09-10T10:29:00Z">
            <w:rPr>
              <w:rFonts w:ascii="Cambria Math" w:hAnsi="Cambria Math"/>
              <w:color w:val="auto"/>
              <w:w w:val="100"/>
              <w:highlight w:val="yellow"/>
              <w:rPrChange w:id="183" w:author="Wook Bong Lee" w:date="2020-09-10T10:29:00Z">
                <w:rPr>
                  <w:rFonts w:ascii="Cambria Math" w:hAnsi="Cambria Math"/>
                  <w:color w:val="auto"/>
                  <w:w w:val="100"/>
                </w:rPr>
              </w:rPrChange>
            </w:rPr>
            <m:t>75</m:t>
          </w:ins>
        </m:r>
        <m:r>
          <w:ins w:id="184" w:author="Wook Bong Lee" w:date="2020-09-10T10:28:00Z">
            <w:rPr>
              <w:rFonts w:ascii="Cambria Math" w:hAnsi="Cambria Math"/>
              <w:color w:val="auto"/>
              <w:w w:val="100"/>
              <w:highlight w:val="yellow"/>
              <w:rPrChange w:id="185" w:author="Wook Bong Lee" w:date="2020-09-10T10:29:00Z">
                <w:rPr>
                  <w:rFonts w:ascii="Cambria Math" w:hAnsi="Cambria Math"/>
                  <w:color w:val="auto"/>
                  <w:w w:val="100"/>
                </w:rPr>
              </w:rPrChange>
            </w:rPr>
            <m:t>≤m≤-1</m:t>
          </w:ins>
        </m:r>
      </m:oMath>
      <w:ins w:id="186" w:author="Wook Bong Lee" w:date="2020-09-10T10:28:00Z">
        <w:r w:rsidRPr="005B555A">
          <w:rPr>
            <w:color w:val="auto"/>
            <w:w w:val="100"/>
            <w:highlight w:val="yellow"/>
            <w:rPrChange w:id="187" w:author="Wook Bong Lee" w:date="2020-09-10T10:29:00Z">
              <w:rPr>
                <w:color w:val="auto"/>
                <w:w w:val="100"/>
              </w:rPr>
            </w:rPrChange>
          </w:rPr>
          <w:t xml:space="preserve"> </w:t>
        </w:r>
        <w:proofErr w:type="gramStart"/>
        <w:r w:rsidRPr="005B555A">
          <w:rPr>
            <w:color w:val="auto"/>
            <w:w w:val="100"/>
            <w:highlight w:val="yellow"/>
            <w:rPrChange w:id="188" w:author="Wook Bong Lee" w:date="2020-09-10T10:29:00Z">
              <w:rPr>
                <w:color w:val="auto"/>
                <w:w w:val="100"/>
              </w:rPr>
            </w:rPrChange>
          </w:rPr>
          <w:t>for</w:t>
        </w:r>
        <w:proofErr w:type="gramEnd"/>
        <w:r w:rsidRPr="005B555A">
          <w:rPr>
            <w:color w:val="auto"/>
            <w:w w:val="100"/>
            <w:highlight w:val="yellow"/>
            <w:rPrChange w:id="189" w:author="Wook Bong Lee" w:date="2020-09-10T10:29:00Z">
              <w:rPr>
                <w:color w:val="auto"/>
                <w:w w:val="100"/>
              </w:rPr>
            </w:rPrChange>
          </w:rPr>
          <w:t xml:space="preserve"> an </w:t>
        </w:r>
      </w:ins>
      <w:ins w:id="190" w:author="Wook Bong Lee" w:date="2020-09-10T10:29:00Z">
        <w:r w:rsidRPr="005B555A">
          <w:rPr>
            <w:color w:val="auto"/>
            <w:w w:val="100"/>
            <w:highlight w:val="yellow"/>
            <w:rPrChange w:id="191" w:author="Wook Bong Lee" w:date="2020-09-10T10:29:00Z">
              <w:rPr>
                <w:color w:val="auto"/>
                <w:w w:val="100"/>
              </w:rPr>
            </w:rPrChange>
          </w:rPr>
          <w:t>16</w:t>
        </w:r>
      </w:ins>
      <w:ins w:id="192" w:author="Wook Bong Lee" w:date="2020-09-10T10:28:00Z">
        <w:r w:rsidRPr="005B555A">
          <w:rPr>
            <w:color w:val="auto"/>
            <w:w w:val="100"/>
            <w:highlight w:val="yellow"/>
            <w:rPrChange w:id="193" w:author="Wook Bong Lee" w:date="2020-09-10T10:29:00Z">
              <w:rPr>
                <w:color w:val="auto"/>
                <w:w w:val="100"/>
              </w:rPr>
            </w:rPrChange>
          </w:rPr>
          <w:t>0+</w:t>
        </w:r>
      </w:ins>
      <w:ins w:id="194" w:author="Wook Bong Lee" w:date="2020-09-10T10:29:00Z">
        <w:r w:rsidRPr="005B555A">
          <w:rPr>
            <w:color w:val="auto"/>
            <w:w w:val="100"/>
            <w:highlight w:val="yellow"/>
            <w:rPrChange w:id="195" w:author="Wook Bong Lee" w:date="2020-09-10T10:29:00Z">
              <w:rPr>
                <w:color w:val="auto"/>
                <w:w w:val="100"/>
              </w:rPr>
            </w:rPrChange>
          </w:rPr>
          <w:t>16</w:t>
        </w:r>
      </w:ins>
      <w:ins w:id="196" w:author="Wook Bong Lee" w:date="2020-09-10T10:28:00Z">
        <w:r w:rsidRPr="005B555A">
          <w:rPr>
            <w:color w:val="auto"/>
            <w:w w:val="100"/>
            <w:highlight w:val="yellow"/>
            <w:rPrChange w:id="197" w:author="Wook Bong Lee" w:date="2020-09-10T10:29:00Z">
              <w:rPr>
                <w:color w:val="auto"/>
                <w:w w:val="100"/>
              </w:rPr>
            </w:rPrChange>
          </w:rPr>
          <w:t xml:space="preserve">0 </w:t>
        </w:r>
        <w:r w:rsidRPr="005B555A">
          <w:rPr>
            <w:rFonts w:eastAsia="Malgun Gothic" w:hint="eastAsia"/>
            <w:color w:val="auto"/>
            <w:w w:val="100"/>
            <w:highlight w:val="yellow"/>
            <w:lang w:eastAsia="ko-KR"/>
            <w:rPrChange w:id="198" w:author="Wook Bong Lee" w:date="2020-09-10T10:29:00Z">
              <w:rPr>
                <w:rFonts w:eastAsia="Malgun Gothic" w:hint="eastAsia"/>
                <w:color w:val="auto"/>
                <w:w w:val="100"/>
                <w:lang w:eastAsia="ko-KR"/>
              </w:rPr>
            </w:rPrChange>
          </w:rPr>
          <w:t>MHz P</w:t>
        </w:r>
        <w:r w:rsidRPr="005B555A">
          <w:rPr>
            <w:color w:val="auto"/>
            <w:w w:val="100"/>
            <w:highlight w:val="yellow"/>
            <w:rPrChange w:id="199" w:author="Wook Bong Lee" w:date="2020-09-10T10:29:00Z">
              <w:rPr>
                <w:color w:val="auto"/>
                <w:w w:val="100"/>
              </w:rPr>
            </w:rPrChange>
          </w:rPr>
          <w:t xml:space="preserve">PDU and </w:t>
        </w:r>
        <m:oMath>
          <m:sSub>
            <m:sSubPr>
              <m:ctrlPr>
                <w:rPr>
                  <w:rFonts w:ascii="Cambria Math" w:hAnsi="Cambria Math"/>
                  <w:i/>
                  <w:color w:val="auto"/>
                  <w:w w:val="100"/>
                  <w:highlight w:val="yellow"/>
                  <w:rPrChange w:id="200" w:author="Wook Bong Lee" w:date="2020-09-10T10:29:00Z">
                    <w:rPr>
                      <w:rFonts w:ascii="Cambria Math" w:hAnsi="Cambria Math"/>
                      <w:i/>
                      <w:color w:val="auto"/>
                      <w:w w:val="100"/>
                    </w:rPr>
                  </w:rPrChange>
                </w:rPr>
              </m:ctrlPr>
            </m:sSubPr>
            <m:e>
              <m:r>
                <w:rPr>
                  <w:rFonts w:ascii="Cambria Math" w:hAnsi="Cambria Math"/>
                  <w:color w:val="auto"/>
                  <w:w w:val="100"/>
                  <w:highlight w:val="yellow"/>
                  <w:rPrChange w:id="201" w:author="Wook Bong Lee" w:date="2020-09-10T10:29:00Z">
                    <w:rPr>
                      <w:rFonts w:ascii="Cambria Math" w:hAnsi="Cambria Math"/>
                      <w:color w:val="auto"/>
                      <w:w w:val="100"/>
                    </w:rPr>
                  </w:rPrChange>
                </w:rPr>
                <m:t>i</m:t>
              </m:r>
            </m:e>
            <m:sub>
              <m:r>
                <w:rPr>
                  <w:rFonts w:ascii="Cambria Math" w:hAnsi="Cambria Math"/>
                  <w:color w:val="auto"/>
                  <w:w w:val="100"/>
                  <w:highlight w:val="yellow"/>
                  <w:rPrChange w:id="202" w:author="Wook Bong Lee" w:date="2020-09-10T10:29:00Z">
                    <w:rPr>
                      <w:rFonts w:ascii="Cambria Math" w:hAnsi="Cambria Math"/>
                      <w:color w:val="auto"/>
                      <w:w w:val="100"/>
                    </w:rPr>
                  </w:rPrChange>
                </w:rPr>
                <m:t>RU26,start</m:t>
              </m:r>
            </m:sub>
          </m:sSub>
          <m:r>
            <w:rPr>
              <w:rFonts w:ascii="Cambria Math" w:hAnsi="Cambria Math"/>
              <w:color w:val="auto"/>
              <w:w w:val="100"/>
              <w:highlight w:val="yellow"/>
              <w:rPrChange w:id="203" w:author="Wook Bong Lee" w:date="2020-09-10T10:29:00Z">
                <w:rPr>
                  <w:rFonts w:ascii="Cambria Math" w:hAnsi="Cambria Math"/>
                  <w:color w:val="auto"/>
                  <w:w w:val="100"/>
                </w:rPr>
              </w:rPrChange>
            </w:rPr>
            <m:t>&gt;</m:t>
          </m:r>
        </m:oMath>
      </w:ins>
      <m:oMath>
        <m:r>
          <w:ins w:id="204" w:author="Wook Bong Lee" w:date="2020-09-10T10:29:00Z">
            <w:rPr>
              <w:rFonts w:ascii="Cambria Math" w:hAnsi="Cambria Math"/>
              <w:color w:val="auto"/>
              <w:w w:val="100"/>
              <w:highlight w:val="yellow"/>
              <w:rPrChange w:id="205" w:author="Wook Bong Lee" w:date="2020-09-10T10:29:00Z">
                <w:rPr>
                  <w:rFonts w:ascii="Cambria Math" w:hAnsi="Cambria Math"/>
                  <w:color w:val="auto"/>
                  <w:w w:val="100"/>
                </w:rPr>
              </w:rPrChange>
            </w:rPr>
            <m:t>74</m:t>
          </w:ins>
        </m:r>
      </m:oMath>
    </w:p>
    <w:p w14:paraId="3B2D5CD2" w14:textId="6D5E9F84" w:rsidR="00F91BF5" w:rsidRPr="0046329A" w:rsidRDefault="00F91BF5" w:rsidP="00F91BF5">
      <w:pPr>
        <w:pStyle w:val="T"/>
        <w:rPr>
          <w:rFonts w:eastAsia="Malgun Gothic"/>
          <w:color w:val="FF0000"/>
          <w:w w:val="100"/>
          <w:lang w:eastAsia="ko-KR"/>
        </w:rPr>
      </w:pPr>
      <w:r w:rsidRPr="00436774">
        <w:rPr>
          <w:rFonts w:eastAsia="Malgun Gothic"/>
          <w:color w:val="FF0000"/>
          <w:w w:val="100"/>
          <w:position w:val="-66"/>
          <w:highlight w:val="yellow"/>
          <w:lang w:eastAsia="ko-KR"/>
        </w:rPr>
        <w:object w:dxaOrig="7060" w:dyaOrig="1440" w14:anchorId="6D1DCF0D">
          <v:shape id="_x0000_i1029" type="#_x0000_t75" style="width:352.9pt;height:1in" o:ole="">
            <v:imagedata r:id="rId25" o:title=""/>
          </v:shape>
          <o:OLEObject Type="Embed" ProgID="Equation.DSMT4" ShapeID="_x0000_i1029" DrawAspect="Content" ObjectID="_1661240398" r:id="rId26"/>
        </w:object>
      </w:r>
      <w:r w:rsidRPr="00436774">
        <w:rPr>
          <w:rFonts w:eastAsia="Malgun Gothic"/>
          <w:color w:val="FF0000"/>
          <w:w w:val="100"/>
          <w:highlight w:val="yellow"/>
          <w:lang w:eastAsia="ko-KR"/>
        </w:rPr>
        <w:t xml:space="preserve"> </w:t>
      </w:r>
      <w:r w:rsidRPr="00436774">
        <w:rPr>
          <w:rFonts w:eastAsia="Malgun Gothic" w:hint="eastAsia"/>
          <w:color w:val="auto"/>
          <w:w w:val="100"/>
          <w:highlight w:val="yellow"/>
          <w:lang w:eastAsia="ko-KR"/>
        </w:rPr>
        <w:t>(</w:t>
      </w:r>
      <w:proofErr w:type="gramStart"/>
      <w:r w:rsidR="00655E72" w:rsidRPr="00436774">
        <w:rPr>
          <w:rFonts w:eastAsia="Malgun Gothic"/>
          <w:color w:val="auto"/>
          <w:w w:val="100"/>
          <w:highlight w:val="yellow"/>
          <w:lang w:eastAsia="ko-KR"/>
        </w:rPr>
        <w:t>xx-y</w:t>
      </w:r>
      <w:r w:rsidR="00A67E02" w:rsidRPr="00436774">
        <w:rPr>
          <w:rFonts w:eastAsia="Malgun Gothic" w:hint="eastAsia"/>
          <w:color w:val="auto"/>
          <w:w w:val="100"/>
          <w:highlight w:val="yellow"/>
          <w:lang w:eastAsia="ko-KR"/>
        </w:rPr>
        <w:t>6</w:t>
      </w:r>
      <w:proofErr w:type="gramEnd"/>
      <w:r w:rsidRPr="00436774">
        <w:rPr>
          <w:rFonts w:eastAsia="Malgun Gothic" w:hint="eastAsia"/>
          <w:color w:val="auto"/>
          <w:w w:val="100"/>
          <w:highlight w:val="yellow"/>
          <w:lang w:eastAsia="ko-KR"/>
        </w:rPr>
        <w:t>)</w:t>
      </w:r>
    </w:p>
    <w:p w14:paraId="564EADB8" w14:textId="2F704E3F" w:rsidR="00F91BF5" w:rsidRDefault="00F91BF5" w:rsidP="00BF18BC">
      <w:pPr>
        <w:pStyle w:val="VariableList"/>
        <w:ind w:left="0" w:firstLine="0"/>
        <w:rPr>
          <w:w w:val="100"/>
        </w:rPr>
      </w:pPr>
      <w:r>
        <w:rPr>
          <w:w w:val="100"/>
        </w:rPr>
        <w:t xml:space="preserve">The valid range </w:t>
      </w:r>
      <w:proofErr w:type="spellStart"/>
      <w:r>
        <w:rPr>
          <w:w w:val="100"/>
        </w:rPr>
        <w:t xml:space="preserve">for </w:t>
      </w:r>
      <w:r>
        <w:rPr>
          <w:i/>
          <w:iCs/>
          <w:w w:val="100"/>
        </w:rPr>
        <w:t>m</w:t>
      </w:r>
      <w:proofErr w:type="spellEnd"/>
      <w:r>
        <w:rPr>
          <w:w w:val="100"/>
        </w:rPr>
        <w:t xml:space="preserve"> for</w:t>
      </w:r>
      <w:r w:rsidR="00655E72">
        <w:rPr>
          <w:w w:val="100"/>
        </w:rPr>
        <w:t xml:space="preserve"> Equation </w:t>
      </w:r>
      <w:r w:rsidR="00655E72" w:rsidRPr="00655E72">
        <w:rPr>
          <w:w w:val="100"/>
          <w:highlight w:val="yellow"/>
        </w:rPr>
        <w:t>(xx-y</w:t>
      </w:r>
      <w:r w:rsidR="00A67E02">
        <w:rPr>
          <w:rFonts w:eastAsia="Malgun Gothic" w:hint="eastAsia"/>
          <w:w w:val="100"/>
          <w:highlight w:val="yellow"/>
          <w:lang w:eastAsia="ko-KR"/>
        </w:rPr>
        <w:t>6</w:t>
      </w:r>
      <w:r w:rsidR="00655E72" w:rsidRPr="00655E72">
        <w:rPr>
          <w:w w:val="100"/>
          <w:highlight w:val="yellow"/>
        </w:rPr>
        <w:t>)</w:t>
      </w:r>
      <w:r>
        <w:rPr>
          <w:w w:val="100"/>
        </w:rPr>
        <w:t xml:space="preserve"> is as follows:</w:t>
      </w:r>
    </w:p>
    <w:p w14:paraId="236B45FC" w14:textId="77777777" w:rsidR="00F91BF5" w:rsidRDefault="00F91BF5" w:rsidP="00F91BF5">
      <w:pPr>
        <w:pStyle w:val="T"/>
        <w:rPr>
          <w:color w:val="auto"/>
          <w:w w:val="100"/>
        </w:rPr>
      </w:pPr>
      <w:r w:rsidRPr="0046329A">
        <w:rPr>
          <w:rFonts w:eastAsia="Malgun Gothic"/>
          <w:color w:val="FF0000"/>
          <w:w w:val="100"/>
          <w:position w:val="-14"/>
          <w:lang w:eastAsia="ko-KR"/>
        </w:rPr>
        <w:object w:dxaOrig="2240" w:dyaOrig="380" w14:anchorId="2B9D0F4C">
          <v:shape id="_x0000_i1030" type="#_x0000_t75" style="width:112.35pt;height:19.1pt" o:ole="">
            <v:imagedata r:id="rId27" o:title=""/>
          </v:shape>
          <o:OLEObject Type="Embed" ProgID="Equation.DSMT4" ShapeID="_x0000_i1030" DrawAspect="Content" ObjectID="_1661240399" r:id="rId28"/>
        </w:object>
      </w:r>
      <w:r w:rsidRPr="00655E72">
        <w:rPr>
          <w:rFonts w:eastAsia="Malgun Gothic"/>
          <w:color w:val="auto"/>
          <w:w w:val="100"/>
          <w:lang w:eastAsia="ko-KR"/>
        </w:rPr>
        <w:t xml:space="preserve"> </w:t>
      </w:r>
      <w:proofErr w:type="gramStart"/>
      <w:r w:rsidRPr="00655E72">
        <w:rPr>
          <w:color w:val="auto"/>
          <w:w w:val="100"/>
        </w:rPr>
        <w:t>for</w:t>
      </w:r>
      <w:proofErr w:type="gramEnd"/>
      <w:r w:rsidRPr="00655E72">
        <w:rPr>
          <w:color w:val="auto"/>
          <w:w w:val="100"/>
        </w:rPr>
        <w:t xml:space="preserve"> a 20 MHz, 40 MHz, 80 MHz </w:t>
      </w:r>
      <w:r w:rsidRPr="00655E72">
        <w:rPr>
          <w:rFonts w:eastAsia="Malgun Gothic" w:hint="eastAsia"/>
          <w:color w:val="auto"/>
          <w:w w:val="100"/>
          <w:lang w:eastAsia="ko-KR"/>
        </w:rPr>
        <w:t>,</w:t>
      </w:r>
      <w:r w:rsidRPr="00655E72">
        <w:rPr>
          <w:color w:val="auto"/>
          <w:w w:val="100"/>
        </w:rPr>
        <w:t xml:space="preserve"> 160 MHz </w:t>
      </w:r>
      <w:r w:rsidRPr="00655E72">
        <w:rPr>
          <w:rFonts w:eastAsia="Malgun Gothic" w:hint="eastAsia"/>
          <w:color w:val="auto"/>
          <w:w w:val="100"/>
          <w:lang w:eastAsia="ko-KR"/>
        </w:rPr>
        <w:t>or 320MHz P</w:t>
      </w:r>
      <w:r w:rsidRPr="00655E72">
        <w:rPr>
          <w:color w:val="auto"/>
          <w:w w:val="100"/>
        </w:rPr>
        <w:t>PDU</w:t>
      </w:r>
    </w:p>
    <w:p w14:paraId="77A023BC" w14:textId="77777777" w:rsidR="00942778" w:rsidRPr="00092B2D" w:rsidRDefault="00942778" w:rsidP="00942778">
      <w:pPr>
        <w:pStyle w:val="T"/>
        <w:rPr>
          <w:ins w:id="206" w:author="Wook Bong Lee" w:date="2020-09-10T10:47:00Z"/>
          <w:rFonts w:eastAsia="Malgun Gothic"/>
          <w:color w:val="auto"/>
          <w:w w:val="100"/>
          <w:highlight w:val="yellow"/>
          <w:lang w:eastAsia="ko-KR"/>
          <w:rPrChange w:id="207" w:author="Wook Bong Lee" w:date="2020-09-10T10:48:00Z">
            <w:rPr>
              <w:ins w:id="208" w:author="Wook Bong Lee" w:date="2020-09-10T10:47:00Z"/>
              <w:rFonts w:eastAsia="Malgun Gothic"/>
              <w:color w:val="auto"/>
              <w:w w:val="100"/>
              <w:lang w:eastAsia="ko-KR"/>
            </w:rPr>
          </w:rPrChange>
        </w:rPr>
      </w:pPr>
      <m:oMath>
        <m:r>
          <w:ins w:id="209" w:author="Wook Bong Lee" w:date="2020-09-10T10:47:00Z">
            <m:rPr>
              <m:sty m:val="p"/>
            </m:rPr>
            <w:rPr>
              <w:rFonts w:ascii="Cambria Math" w:eastAsia="Malgun Gothic" w:hAnsi="Cambria Math"/>
              <w:color w:val="auto"/>
              <w:w w:val="100"/>
              <w:highlight w:val="yellow"/>
              <w:lang w:eastAsia="ko-KR"/>
              <w:rPrChange w:id="210" w:author="Wook Bong Lee" w:date="2020-09-10T10:48:00Z">
                <w:rPr>
                  <w:rFonts w:ascii="Cambria Math" w:eastAsia="Malgun Gothic" w:hAnsi="Cambria Math"/>
                  <w:color w:val="auto"/>
                  <w:w w:val="100"/>
                  <w:lang w:eastAsia="ko-KR"/>
                </w:rPr>
              </w:rPrChange>
            </w:rPr>
            <m:t>1≤</m:t>
          </w:ins>
        </m:r>
        <m:r>
          <w:ins w:id="211" w:author="Wook Bong Lee" w:date="2020-09-10T10:47:00Z">
            <w:rPr>
              <w:rFonts w:ascii="Cambria Math" w:eastAsia="Malgun Gothic" w:hAnsi="Cambria Math"/>
              <w:color w:val="auto"/>
              <w:w w:val="100"/>
              <w:highlight w:val="yellow"/>
              <w:lang w:eastAsia="ko-KR"/>
              <w:rPrChange w:id="212" w:author="Wook Bong Lee" w:date="2020-09-10T10:48:00Z">
                <w:rPr>
                  <w:rFonts w:ascii="Cambria Math" w:eastAsia="Malgun Gothic" w:hAnsi="Cambria Math"/>
                  <w:color w:val="auto"/>
                  <w:w w:val="100"/>
                  <w:lang w:eastAsia="ko-KR"/>
                </w:rPr>
              </w:rPrChange>
            </w:rPr>
            <m:t>m≤37-</m:t>
          </w:ins>
        </m:r>
        <m:sSub>
          <m:sSubPr>
            <m:ctrlPr>
              <w:ins w:id="213" w:author="Wook Bong Lee" w:date="2020-09-10T10:47:00Z">
                <w:rPr>
                  <w:rFonts w:ascii="Cambria Math" w:eastAsia="Malgun Gothic" w:hAnsi="Cambria Math"/>
                  <w:i/>
                  <w:color w:val="auto"/>
                  <w:w w:val="100"/>
                  <w:highlight w:val="yellow"/>
                  <w:lang w:eastAsia="ko-KR"/>
                  <w:rPrChange w:id="214" w:author="Wook Bong Lee" w:date="2020-09-10T10:48:00Z">
                    <w:rPr>
                      <w:rFonts w:ascii="Cambria Math" w:eastAsia="Malgun Gothic" w:hAnsi="Cambria Math"/>
                      <w:i/>
                      <w:color w:val="auto"/>
                      <w:w w:val="100"/>
                      <w:lang w:eastAsia="ko-KR"/>
                    </w:rPr>
                  </w:rPrChange>
                </w:rPr>
              </w:ins>
            </m:ctrlPr>
          </m:sSubPr>
          <m:e>
            <m:r>
              <w:ins w:id="215" w:author="Wook Bong Lee" w:date="2020-09-10T10:47:00Z">
                <w:rPr>
                  <w:rFonts w:ascii="Cambria Math" w:eastAsia="Malgun Gothic" w:hAnsi="Cambria Math"/>
                  <w:color w:val="auto"/>
                  <w:w w:val="100"/>
                  <w:highlight w:val="yellow"/>
                  <w:lang w:eastAsia="ko-KR"/>
                  <w:rPrChange w:id="216" w:author="Wook Bong Lee" w:date="2020-09-10T10:48:00Z">
                    <w:rPr>
                      <w:rFonts w:ascii="Cambria Math" w:eastAsia="Malgun Gothic" w:hAnsi="Cambria Math"/>
                      <w:color w:val="auto"/>
                      <w:w w:val="100"/>
                      <w:lang w:eastAsia="ko-KR"/>
                    </w:rPr>
                  </w:rPrChange>
                </w:rPr>
                <m:t>i</m:t>
              </w:ins>
            </m:r>
          </m:e>
          <m:sub>
            <m:r>
              <w:ins w:id="217" w:author="Wook Bong Lee" w:date="2020-09-10T10:47:00Z">
                <w:rPr>
                  <w:rFonts w:ascii="Cambria Math" w:eastAsia="Malgun Gothic" w:hAnsi="Cambria Math"/>
                  <w:color w:val="auto"/>
                  <w:w w:val="100"/>
                  <w:highlight w:val="yellow"/>
                  <w:lang w:eastAsia="ko-KR"/>
                  <w:rPrChange w:id="218" w:author="Wook Bong Lee" w:date="2020-09-10T10:48:00Z">
                    <w:rPr>
                      <w:rFonts w:ascii="Cambria Math" w:eastAsia="Malgun Gothic" w:hAnsi="Cambria Math"/>
                      <w:color w:val="auto"/>
                      <w:w w:val="100"/>
                      <w:lang w:eastAsia="ko-KR"/>
                    </w:rPr>
                  </w:rPrChange>
                </w:rPr>
                <m:t>RU26,end</m:t>
              </w:ins>
            </m:r>
          </m:sub>
        </m:sSub>
      </m:oMath>
      <w:ins w:id="219" w:author="Wook Bong Lee" w:date="2020-09-10T10:47:00Z">
        <w:r w:rsidRPr="00092B2D">
          <w:rPr>
            <w:rFonts w:eastAsia="Malgun Gothic"/>
            <w:color w:val="auto"/>
            <w:w w:val="100"/>
            <w:highlight w:val="yellow"/>
            <w:lang w:eastAsia="ko-KR"/>
            <w:rPrChange w:id="220" w:author="Wook Bong Lee" w:date="2020-09-10T10:48:00Z">
              <w:rPr>
                <w:rFonts w:eastAsia="Malgun Gothic"/>
                <w:color w:val="auto"/>
                <w:w w:val="100"/>
                <w:lang w:eastAsia="ko-KR"/>
              </w:rPr>
            </w:rPrChange>
          </w:rPr>
          <w:t xml:space="preserve"> </w:t>
        </w:r>
        <w:proofErr w:type="gramStart"/>
        <w:r w:rsidRPr="00092B2D">
          <w:rPr>
            <w:rFonts w:eastAsia="Malgun Gothic"/>
            <w:color w:val="auto"/>
            <w:w w:val="100"/>
            <w:highlight w:val="yellow"/>
            <w:lang w:eastAsia="ko-KR"/>
            <w:rPrChange w:id="221" w:author="Wook Bong Lee" w:date="2020-09-10T10:48:00Z">
              <w:rPr>
                <w:rFonts w:eastAsia="Malgun Gothic"/>
                <w:color w:val="auto"/>
                <w:w w:val="100"/>
                <w:lang w:eastAsia="ko-KR"/>
              </w:rPr>
            </w:rPrChange>
          </w:rPr>
          <w:t>for</w:t>
        </w:r>
        <w:proofErr w:type="gramEnd"/>
        <w:r w:rsidRPr="00092B2D">
          <w:rPr>
            <w:rFonts w:eastAsia="Malgun Gothic"/>
            <w:color w:val="auto"/>
            <w:w w:val="100"/>
            <w:highlight w:val="yellow"/>
            <w:lang w:eastAsia="ko-KR"/>
            <w:rPrChange w:id="222" w:author="Wook Bong Lee" w:date="2020-09-10T10:48:00Z">
              <w:rPr>
                <w:rFonts w:eastAsia="Malgun Gothic"/>
                <w:color w:val="auto"/>
                <w:w w:val="100"/>
                <w:lang w:eastAsia="ko-KR"/>
              </w:rPr>
            </w:rPrChange>
          </w:rPr>
          <w:t xml:space="preserve"> an 80+80 MHz PPDU and </w:t>
        </w:r>
        <m:oMath>
          <m:sSub>
            <m:sSubPr>
              <m:ctrlPr>
                <w:rPr>
                  <w:rFonts w:ascii="Cambria Math" w:eastAsia="Malgun Gothic" w:hAnsi="Cambria Math"/>
                  <w:i/>
                  <w:color w:val="auto"/>
                  <w:w w:val="100"/>
                  <w:highlight w:val="yellow"/>
                  <w:lang w:eastAsia="ko-KR"/>
                  <w:rPrChange w:id="223" w:author="Wook Bong Lee" w:date="2020-09-10T10:48:00Z">
                    <w:rPr>
                      <w:rFonts w:ascii="Cambria Math" w:eastAsia="Malgun Gothic" w:hAnsi="Cambria Math"/>
                      <w:i/>
                      <w:color w:val="auto"/>
                      <w:w w:val="100"/>
                      <w:lang w:eastAsia="ko-KR"/>
                    </w:rPr>
                  </w:rPrChange>
                </w:rPr>
              </m:ctrlPr>
            </m:sSubPr>
            <m:e>
              <m:r>
                <w:rPr>
                  <w:rFonts w:ascii="Cambria Math" w:eastAsia="Malgun Gothic" w:hAnsi="Cambria Math"/>
                  <w:color w:val="auto"/>
                  <w:w w:val="100"/>
                  <w:highlight w:val="yellow"/>
                  <w:lang w:eastAsia="ko-KR"/>
                  <w:rPrChange w:id="224" w:author="Wook Bong Lee" w:date="2020-09-10T10:48:00Z">
                    <w:rPr>
                      <w:rFonts w:ascii="Cambria Math" w:eastAsia="Malgun Gothic" w:hAnsi="Cambria Math"/>
                      <w:color w:val="auto"/>
                      <w:w w:val="100"/>
                      <w:lang w:eastAsia="ko-KR"/>
                    </w:rPr>
                  </w:rPrChange>
                </w:rPr>
                <m:t>i</m:t>
              </m:r>
            </m:e>
            <m:sub>
              <m:r>
                <w:rPr>
                  <w:rFonts w:ascii="Cambria Math" w:eastAsia="Malgun Gothic" w:hAnsi="Cambria Math"/>
                  <w:color w:val="auto"/>
                  <w:w w:val="100"/>
                  <w:highlight w:val="yellow"/>
                  <w:lang w:eastAsia="ko-KR"/>
                  <w:rPrChange w:id="225" w:author="Wook Bong Lee" w:date="2020-09-10T10:48:00Z">
                    <w:rPr>
                      <w:rFonts w:ascii="Cambria Math" w:eastAsia="Malgun Gothic" w:hAnsi="Cambria Math"/>
                      <w:color w:val="auto"/>
                      <w:w w:val="100"/>
                      <w:lang w:eastAsia="ko-KR"/>
                    </w:rPr>
                  </w:rPrChange>
                </w:rPr>
                <m:t>RU26,start</m:t>
              </m:r>
            </m:sub>
          </m:sSub>
          <m:r>
            <w:rPr>
              <w:rFonts w:ascii="Cambria Math" w:eastAsia="Malgun Gothic" w:hAnsi="Cambria Math"/>
              <w:color w:val="auto"/>
              <w:w w:val="100"/>
              <w:highlight w:val="yellow"/>
              <w:lang w:eastAsia="ko-KR"/>
              <w:rPrChange w:id="226" w:author="Wook Bong Lee" w:date="2020-09-10T10:48:00Z">
                <w:rPr>
                  <w:rFonts w:ascii="Cambria Math" w:eastAsia="Malgun Gothic" w:hAnsi="Cambria Math"/>
                  <w:color w:val="auto"/>
                  <w:w w:val="100"/>
                  <w:lang w:eastAsia="ko-KR"/>
                </w:rPr>
              </w:rPrChange>
            </w:rPr>
            <m:t>≤37</m:t>
          </m:r>
        </m:oMath>
      </w:ins>
    </w:p>
    <w:p w14:paraId="5587D9C2" w14:textId="6614950F" w:rsidR="00942778" w:rsidRPr="00092B2D" w:rsidRDefault="00942778" w:rsidP="00942778">
      <w:pPr>
        <w:pStyle w:val="T"/>
        <w:rPr>
          <w:ins w:id="227" w:author="Wook Bong Lee" w:date="2020-09-10T10:47:00Z"/>
          <w:rFonts w:eastAsia="Malgun Gothic"/>
          <w:color w:val="auto"/>
          <w:w w:val="100"/>
          <w:highlight w:val="yellow"/>
          <w:lang w:eastAsia="ko-KR"/>
          <w:rPrChange w:id="228" w:author="Wook Bong Lee" w:date="2020-09-10T10:48:00Z">
            <w:rPr>
              <w:ins w:id="229" w:author="Wook Bong Lee" w:date="2020-09-10T10:47:00Z"/>
              <w:rFonts w:eastAsia="Malgun Gothic"/>
              <w:color w:val="auto"/>
              <w:w w:val="100"/>
              <w:lang w:eastAsia="ko-KR"/>
            </w:rPr>
          </w:rPrChange>
        </w:rPr>
      </w:pPr>
      <m:oMath>
        <m:r>
          <w:ins w:id="230" w:author="Wook Bong Lee" w:date="2020-09-10T10:47:00Z">
            <m:rPr>
              <m:sty m:val="p"/>
            </m:rPr>
            <w:rPr>
              <w:rFonts w:ascii="Cambria Math" w:eastAsia="Malgun Gothic" w:hAnsi="Cambria Math"/>
              <w:color w:val="auto"/>
              <w:w w:val="100"/>
              <w:highlight w:val="yellow"/>
              <w:lang w:eastAsia="ko-KR"/>
              <w:rPrChange w:id="231" w:author="Wook Bong Lee" w:date="2020-09-10T10:48:00Z">
                <w:rPr>
                  <w:rFonts w:ascii="Cambria Math" w:eastAsia="Malgun Gothic" w:hAnsi="Cambria Math"/>
                  <w:color w:val="auto"/>
                  <w:w w:val="100"/>
                  <w:lang w:eastAsia="ko-KR"/>
                </w:rPr>
              </w:rPrChange>
            </w:rPr>
            <m:t>1≤</m:t>
          </w:ins>
        </m:r>
        <m:r>
          <w:ins w:id="232" w:author="Wook Bong Lee" w:date="2020-09-10T10:47:00Z">
            <w:rPr>
              <w:rFonts w:ascii="Cambria Math" w:eastAsia="Malgun Gothic" w:hAnsi="Cambria Math"/>
              <w:color w:val="auto"/>
              <w:w w:val="100"/>
              <w:highlight w:val="yellow"/>
              <w:lang w:eastAsia="ko-KR"/>
              <w:rPrChange w:id="233" w:author="Wook Bong Lee" w:date="2020-09-10T10:48:00Z">
                <w:rPr>
                  <w:rFonts w:ascii="Cambria Math" w:eastAsia="Malgun Gothic" w:hAnsi="Cambria Math"/>
                  <w:color w:val="auto"/>
                  <w:w w:val="100"/>
                  <w:lang w:eastAsia="ko-KR"/>
                </w:rPr>
              </w:rPrChange>
            </w:rPr>
            <m:t>m≤</m:t>
          </w:ins>
        </m:r>
        <m:r>
          <w:ins w:id="234" w:author="Wook Bong Lee" w:date="2020-09-10T10:48:00Z">
            <w:rPr>
              <w:rFonts w:ascii="Cambria Math" w:eastAsia="Malgun Gothic" w:hAnsi="Cambria Math"/>
              <w:color w:val="auto"/>
              <w:w w:val="100"/>
              <w:highlight w:val="yellow"/>
              <w:lang w:eastAsia="ko-KR"/>
              <w:rPrChange w:id="235" w:author="Wook Bong Lee" w:date="2020-09-10T10:48:00Z">
                <w:rPr>
                  <w:rFonts w:ascii="Cambria Math" w:eastAsia="Malgun Gothic" w:hAnsi="Cambria Math"/>
                  <w:color w:val="auto"/>
                  <w:w w:val="100"/>
                  <w:lang w:eastAsia="ko-KR"/>
                </w:rPr>
              </w:rPrChange>
            </w:rPr>
            <m:t>74</m:t>
          </w:ins>
        </m:r>
        <m:r>
          <w:ins w:id="236" w:author="Wook Bong Lee" w:date="2020-09-10T10:47:00Z">
            <w:rPr>
              <w:rFonts w:ascii="Cambria Math" w:eastAsia="Malgun Gothic" w:hAnsi="Cambria Math"/>
              <w:color w:val="auto"/>
              <w:w w:val="100"/>
              <w:highlight w:val="yellow"/>
              <w:lang w:eastAsia="ko-KR"/>
              <w:rPrChange w:id="237" w:author="Wook Bong Lee" w:date="2020-09-10T10:48:00Z">
                <w:rPr>
                  <w:rFonts w:ascii="Cambria Math" w:eastAsia="Malgun Gothic" w:hAnsi="Cambria Math"/>
                  <w:color w:val="auto"/>
                  <w:w w:val="100"/>
                  <w:lang w:eastAsia="ko-KR"/>
                </w:rPr>
              </w:rPrChange>
            </w:rPr>
            <m:t>-</m:t>
          </w:ins>
        </m:r>
        <m:sSub>
          <m:sSubPr>
            <m:ctrlPr>
              <w:ins w:id="238" w:author="Wook Bong Lee" w:date="2020-09-10T10:47:00Z">
                <w:rPr>
                  <w:rFonts w:ascii="Cambria Math" w:eastAsia="Malgun Gothic" w:hAnsi="Cambria Math"/>
                  <w:i/>
                  <w:color w:val="auto"/>
                  <w:w w:val="100"/>
                  <w:highlight w:val="yellow"/>
                  <w:lang w:eastAsia="ko-KR"/>
                  <w:rPrChange w:id="239" w:author="Wook Bong Lee" w:date="2020-09-10T10:48:00Z">
                    <w:rPr>
                      <w:rFonts w:ascii="Cambria Math" w:eastAsia="Malgun Gothic" w:hAnsi="Cambria Math"/>
                      <w:i/>
                      <w:color w:val="auto"/>
                      <w:w w:val="100"/>
                      <w:lang w:eastAsia="ko-KR"/>
                    </w:rPr>
                  </w:rPrChange>
                </w:rPr>
              </w:ins>
            </m:ctrlPr>
          </m:sSubPr>
          <m:e>
            <m:r>
              <w:ins w:id="240" w:author="Wook Bong Lee" w:date="2020-09-10T10:47:00Z">
                <w:rPr>
                  <w:rFonts w:ascii="Cambria Math" w:eastAsia="Malgun Gothic" w:hAnsi="Cambria Math"/>
                  <w:color w:val="auto"/>
                  <w:w w:val="100"/>
                  <w:highlight w:val="yellow"/>
                  <w:lang w:eastAsia="ko-KR"/>
                  <w:rPrChange w:id="241" w:author="Wook Bong Lee" w:date="2020-09-10T10:48:00Z">
                    <w:rPr>
                      <w:rFonts w:ascii="Cambria Math" w:eastAsia="Malgun Gothic" w:hAnsi="Cambria Math"/>
                      <w:color w:val="auto"/>
                      <w:w w:val="100"/>
                      <w:lang w:eastAsia="ko-KR"/>
                    </w:rPr>
                  </w:rPrChange>
                </w:rPr>
                <m:t>i</m:t>
              </w:ins>
            </m:r>
          </m:e>
          <m:sub>
            <m:r>
              <w:ins w:id="242" w:author="Wook Bong Lee" w:date="2020-09-10T10:47:00Z">
                <w:rPr>
                  <w:rFonts w:ascii="Cambria Math" w:eastAsia="Malgun Gothic" w:hAnsi="Cambria Math"/>
                  <w:color w:val="auto"/>
                  <w:w w:val="100"/>
                  <w:highlight w:val="yellow"/>
                  <w:lang w:eastAsia="ko-KR"/>
                  <w:rPrChange w:id="243" w:author="Wook Bong Lee" w:date="2020-09-10T10:48:00Z">
                    <w:rPr>
                      <w:rFonts w:ascii="Cambria Math" w:eastAsia="Malgun Gothic" w:hAnsi="Cambria Math"/>
                      <w:color w:val="auto"/>
                      <w:w w:val="100"/>
                      <w:lang w:eastAsia="ko-KR"/>
                    </w:rPr>
                  </w:rPrChange>
                </w:rPr>
                <m:t>RU26,end</m:t>
              </w:ins>
            </m:r>
          </m:sub>
        </m:sSub>
      </m:oMath>
      <w:ins w:id="244" w:author="Wook Bong Lee" w:date="2020-09-10T10:47:00Z">
        <w:r w:rsidRPr="00092B2D">
          <w:rPr>
            <w:rFonts w:eastAsia="Malgun Gothic"/>
            <w:color w:val="auto"/>
            <w:w w:val="100"/>
            <w:highlight w:val="yellow"/>
            <w:lang w:eastAsia="ko-KR"/>
            <w:rPrChange w:id="245" w:author="Wook Bong Lee" w:date="2020-09-10T10:48:00Z">
              <w:rPr>
                <w:rFonts w:eastAsia="Malgun Gothic"/>
                <w:color w:val="auto"/>
                <w:w w:val="100"/>
                <w:lang w:eastAsia="ko-KR"/>
              </w:rPr>
            </w:rPrChange>
          </w:rPr>
          <w:t xml:space="preserve"> </w:t>
        </w:r>
        <w:proofErr w:type="gramStart"/>
        <w:r w:rsidRPr="00092B2D">
          <w:rPr>
            <w:rFonts w:eastAsia="Malgun Gothic"/>
            <w:color w:val="auto"/>
            <w:w w:val="100"/>
            <w:highlight w:val="yellow"/>
            <w:lang w:eastAsia="ko-KR"/>
            <w:rPrChange w:id="246" w:author="Wook Bong Lee" w:date="2020-09-10T10:48:00Z">
              <w:rPr>
                <w:rFonts w:eastAsia="Malgun Gothic"/>
                <w:color w:val="auto"/>
                <w:w w:val="100"/>
                <w:lang w:eastAsia="ko-KR"/>
              </w:rPr>
            </w:rPrChange>
          </w:rPr>
          <w:t>for</w:t>
        </w:r>
        <w:proofErr w:type="gramEnd"/>
        <w:r w:rsidRPr="00092B2D">
          <w:rPr>
            <w:rFonts w:eastAsia="Malgun Gothic"/>
            <w:color w:val="auto"/>
            <w:w w:val="100"/>
            <w:highlight w:val="yellow"/>
            <w:lang w:eastAsia="ko-KR"/>
            <w:rPrChange w:id="247" w:author="Wook Bong Lee" w:date="2020-09-10T10:48:00Z">
              <w:rPr>
                <w:rFonts w:eastAsia="Malgun Gothic"/>
                <w:color w:val="auto"/>
                <w:w w:val="100"/>
                <w:lang w:eastAsia="ko-KR"/>
              </w:rPr>
            </w:rPrChange>
          </w:rPr>
          <w:t xml:space="preserve"> an 80+80 MHz PPDU and </w:t>
        </w:r>
        <m:oMath>
          <m:sSub>
            <m:sSubPr>
              <m:ctrlPr>
                <w:rPr>
                  <w:rFonts w:ascii="Cambria Math" w:eastAsia="Malgun Gothic" w:hAnsi="Cambria Math"/>
                  <w:i/>
                  <w:color w:val="auto"/>
                  <w:w w:val="100"/>
                  <w:highlight w:val="yellow"/>
                  <w:lang w:eastAsia="ko-KR"/>
                  <w:rPrChange w:id="248" w:author="Wook Bong Lee" w:date="2020-09-10T10:48:00Z">
                    <w:rPr>
                      <w:rFonts w:ascii="Cambria Math" w:eastAsia="Malgun Gothic" w:hAnsi="Cambria Math"/>
                      <w:i/>
                      <w:color w:val="auto"/>
                      <w:w w:val="100"/>
                      <w:lang w:eastAsia="ko-KR"/>
                    </w:rPr>
                  </w:rPrChange>
                </w:rPr>
              </m:ctrlPr>
            </m:sSubPr>
            <m:e>
              <m:r>
                <w:rPr>
                  <w:rFonts w:ascii="Cambria Math" w:eastAsia="Malgun Gothic" w:hAnsi="Cambria Math"/>
                  <w:color w:val="auto"/>
                  <w:w w:val="100"/>
                  <w:highlight w:val="yellow"/>
                  <w:lang w:eastAsia="ko-KR"/>
                  <w:rPrChange w:id="249" w:author="Wook Bong Lee" w:date="2020-09-10T10:48:00Z">
                    <w:rPr>
                      <w:rFonts w:ascii="Cambria Math" w:eastAsia="Malgun Gothic" w:hAnsi="Cambria Math"/>
                      <w:color w:val="auto"/>
                      <w:w w:val="100"/>
                      <w:lang w:eastAsia="ko-KR"/>
                    </w:rPr>
                  </w:rPrChange>
                </w:rPr>
                <m:t>i</m:t>
              </m:r>
            </m:e>
            <m:sub>
              <m:r>
                <w:rPr>
                  <w:rFonts w:ascii="Cambria Math" w:eastAsia="Malgun Gothic" w:hAnsi="Cambria Math"/>
                  <w:color w:val="auto"/>
                  <w:w w:val="100"/>
                  <w:highlight w:val="yellow"/>
                  <w:lang w:eastAsia="ko-KR"/>
                  <w:rPrChange w:id="250" w:author="Wook Bong Lee" w:date="2020-09-10T10:48:00Z">
                    <w:rPr>
                      <w:rFonts w:ascii="Cambria Math" w:eastAsia="Malgun Gothic" w:hAnsi="Cambria Math"/>
                      <w:color w:val="auto"/>
                      <w:w w:val="100"/>
                      <w:lang w:eastAsia="ko-KR"/>
                    </w:rPr>
                  </w:rPrChange>
                </w:rPr>
                <m:t>RU26,start</m:t>
              </m:r>
            </m:sub>
          </m:sSub>
        </m:oMath>
      </w:ins>
      <m:oMath>
        <m:r>
          <w:ins w:id="251" w:author="Wook Bong Lee" w:date="2020-09-10T10:48:00Z">
            <w:rPr>
              <w:rFonts w:ascii="Cambria Math" w:eastAsia="Malgun Gothic" w:hAnsi="Cambria Math"/>
              <w:color w:val="auto"/>
              <w:w w:val="100"/>
              <w:highlight w:val="yellow"/>
              <w:lang w:eastAsia="ko-KR"/>
              <w:rPrChange w:id="252" w:author="Wook Bong Lee" w:date="2020-09-10T10:48:00Z">
                <w:rPr>
                  <w:rFonts w:ascii="Cambria Math" w:eastAsia="Malgun Gothic" w:hAnsi="Cambria Math"/>
                  <w:color w:val="auto"/>
                  <w:w w:val="100"/>
                  <w:lang w:eastAsia="ko-KR"/>
                </w:rPr>
              </w:rPrChange>
            </w:rPr>
            <m:t>&gt;</m:t>
          </w:ins>
        </m:r>
        <m:r>
          <w:ins w:id="253" w:author="Wook Bong Lee" w:date="2020-09-10T10:47:00Z">
            <w:rPr>
              <w:rFonts w:ascii="Cambria Math" w:eastAsia="Malgun Gothic" w:hAnsi="Cambria Math"/>
              <w:color w:val="auto"/>
              <w:w w:val="100"/>
              <w:highlight w:val="yellow"/>
              <w:lang w:eastAsia="ko-KR"/>
              <w:rPrChange w:id="254" w:author="Wook Bong Lee" w:date="2020-09-10T10:48:00Z">
                <w:rPr>
                  <w:rFonts w:ascii="Cambria Math" w:eastAsia="Malgun Gothic" w:hAnsi="Cambria Math"/>
                  <w:color w:val="auto"/>
                  <w:w w:val="100"/>
                  <w:lang w:eastAsia="ko-KR"/>
                </w:rPr>
              </w:rPrChange>
            </w:rPr>
            <m:t>37</m:t>
          </w:ins>
        </m:r>
      </m:oMath>
    </w:p>
    <w:p w14:paraId="57B9C80F" w14:textId="3A935734" w:rsidR="00942778" w:rsidRPr="00092B2D" w:rsidRDefault="00942778" w:rsidP="00942778">
      <w:pPr>
        <w:pStyle w:val="T"/>
        <w:rPr>
          <w:ins w:id="255" w:author="Wook Bong Lee" w:date="2020-09-10T10:47:00Z"/>
          <w:rFonts w:eastAsia="Malgun Gothic"/>
          <w:color w:val="auto"/>
          <w:w w:val="100"/>
          <w:highlight w:val="yellow"/>
          <w:lang w:eastAsia="ko-KR"/>
          <w:rPrChange w:id="256" w:author="Wook Bong Lee" w:date="2020-09-10T10:48:00Z">
            <w:rPr>
              <w:ins w:id="257" w:author="Wook Bong Lee" w:date="2020-09-10T10:47:00Z"/>
              <w:rFonts w:eastAsia="Malgun Gothic"/>
              <w:color w:val="auto"/>
              <w:w w:val="100"/>
              <w:lang w:eastAsia="ko-KR"/>
            </w:rPr>
          </w:rPrChange>
        </w:rPr>
      </w:pPr>
      <m:oMath>
        <m:r>
          <w:ins w:id="258" w:author="Wook Bong Lee" w:date="2020-09-10T10:47:00Z">
            <m:rPr>
              <m:sty m:val="p"/>
            </m:rPr>
            <w:rPr>
              <w:rFonts w:ascii="Cambria Math" w:eastAsia="Malgun Gothic" w:hAnsi="Cambria Math"/>
              <w:color w:val="auto"/>
              <w:w w:val="100"/>
              <w:highlight w:val="yellow"/>
              <w:lang w:eastAsia="ko-KR"/>
              <w:rPrChange w:id="259" w:author="Wook Bong Lee" w:date="2020-09-10T10:48:00Z">
                <w:rPr>
                  <w:rFonts w:ascii="Cambria Math" w:eastAsia="Malgun Gothic" w:hAnsi="Cambria Math"/>
                  <w:color w:val="auto"/>
                  <w:w w:val="100"/>
                  <w:lang w:eastAsia="ko-KR"/>
                </w:rPr>
              </w:rPrChange>
            </w:rPr>
            <m:t>1≤</m:t>
          </w:ins>
        </m:r>
        <m:r>
          <w:ins w:id="260" w:author="Wook Bong Lee" w:date="2020-09-10T10:47:00Z">
            <w:rPr>
              <w:rFonts w:ascii="Cambria Math" w:eastAsia="Malgun Gothic" w:hAnsi="Cambria Math"/>
              <w:color w:val="auto"/>
              <w:w w:val="100"/>
              <w:highlight w:val="yellow"/>
              <w:lang w:eastAsia="ko-KR"/>
              <w:rPrChange w:id="261" w:author="Wook Bong Lee" w:date="2020-09-10T10:48:00Z">
                <w:rPr>
                  <w:rFonts w:ascii="Cambria Math" w:eastAsia="Malgun Gothic" w:hAnsi="Cambria Math"/>
                  <w:color w:val="auto"/>
                  <w:w w:val="100"/>
                  <w:lang w:eastAsia="ko-KR"/>
                </w:rPr>
              </w:rPrChange>
            </w:rPr>
            <m:t>m≤</m:t>
          </w:ins>
        </m:r>
        <m:r>
          <w:ins w:id="262" w:author="Wook Bong Lee" w:date="2020-09-10T10:48:00Z">
            <w:rPr>
              <w:rFonts w:ascii="Cambria Math" w:eastAsia="Malgun Gothic" w:hAnsi="Cambria Math"/>
              <w:color w:val="auto"/>
              <w:w w:val="100"/>
              <w:highlight w:val="yellow"/>
              <w:lang w:eastAsia="ko-KR"/>
              <w:rPrChange w:id="263" w:author="Wook Bong Lee" w:date="2020-09-10T10:48:00Z">
                <w:rPr>
                  <w:rFonts w:ascii="Cambria Math" w:eastAsia="Malgun Gothic" w:hAnsi="Cambria Math"/>
                  <w:color w:val="auto"/>
                  <w:w w:val="100"/>
                  <w:lang w:eastAsia="ko-KR"/>
                </w:rPr>
              </w:rPrChange>
            </w:rPr>
            <m:t>74</m:t>
          </w:ins>
        </m:r>
        <m:r>
          <w:ins w:id="264" w:author="Wook Bong Lee" w:date="2020-09-10T10:47:00Z">
            <w:rPr>
              <w:rFonts w:ascii="Cambria Math" w:eastAsia="Malgun Gothic" w:hAnsi="Cambria Math"/>
              <w:color w:val="auto"/>
              <w:w w:val="100"/>
              <w:highlight w:val="yellow"/>
              <w:lang w:eastAsia="ko-KR"/>
              <w:rPrChange w:id="265" w:author="Wook Bong Lee" w:date="2020-09-10T10:48:00Z">
                <w:rPr>
                  <w:rFonts w:ascii="Cambria Math" w:eastAsia="Malgun Gothic" w:hAnsi="Cambria Math"/>
                  <w:color w:val="auto"/>
                  <w:w w:val="100"/>
                  <w:lang w:eastAsia="ko-KR"/>
                </w:rPr>
              </w:rPrChange>
            </w:rPr>
            <m:t>-</m:t>
          </w:ins>
        </m:r>
        <m:sSub>
          <m:sSubPr>
            <m:ctrlPr>
              <w:ins w:id="266" w:author="Wook Bong Lee" w:date="2020-09-10T10:47:00Z">
                <w:rPr>
                  <w:rFonts w:ascii="Cambria Math" w:eastAsia="Malgun Gothic" w:hAnsi="Cambria Math"/>
                  <w:i/>
                  <w:color w:val="auto"/>
                  <w:w w:val="100"/>
                  <w:highlight w:val="yellow"/>
                  <w:lang w:eastAsia="ko-KR"/>
                  <w:rPrChange w:id="267" w:author="Wook Bong Lee" w:date="2020-09-10T10:48:00Z">
                    <w:rPr>
                      <w:rFonts w:ascii="Cambria Math" w:eastAsia="Malgun Gothic" w:hAnsi="Cambria Math"/>
                      <w:i/>
                      <w:color w:val="auto"/>
                      <w:w w:val="100"/>
                      <w:lang w:eastAsia="ko-KR"/>
                    </w:rPr>
                  </w:rPrChange>
                </w:rPr>
              </w:ins>
            </m:ctrlPr>
          </m:sSubPr>
          <m:e>
            <m:r>
              <w:ins w:id="268" w:author="Wook Bong Lee" w:date="2020-09-10T10:47:00Z">
                <w:rPr>
                  <w:rFonts w:ascii="Cambria Math" w:eastAsia="Malgun Gothic" w:hAnsi="Cambria Math"/>
                  <w:color w:val="auto"/>
                  <w:w w:val="100"/>
                  <w:highlight w:val="yellow"/>
                  <w:lang w:eastAsia="ko-KR"/>
                  <w:rPrChange w:id="269" w:author="Wook Bong Lee" w:date="2020-09-10T10:48:00Z">
                    <w:rPr>
                      <w:rFonts w:ascii="Cambria Math" w:eastAsia="Malgun Gothic" w:hAnsi="Cambria Math"/>
                      <w:color w:val="auto"/>
                      <w:w w:val="100"/>
                      <w:lang w:eastAsia="ko-KR"/>
                    </w:rPr>
                  </w:rPrChange>
                </w:rPr>
                <m:t>i</m:t>
              </w:ins>
            </m:r>
          </m:e>
          <m:sub>
            <m:r>
              <w:ins w:id="270" w:author="Wook Bong Lee" w:date="2020-09-10T10:47:00Z">
                <w:rPr>
                  <w:rFonts w:ascii="Cambria Math" w:eastAsia="Malgun Gothic" w:hAnsi="Cambria Math"/>
                  <w:color w:val="auto"/>
                  <w:w w:val="100"/>
                  <w:highlight w:val="yellow"/>
                  <w:lang w:eastAsia="ko-KR"/>
                  <w:rPrChange w:id="271" w:author="Wook Bong Lee" w:date="2020-09-10T10:48:00Z">
                    <w:rPr>
                      <w:rFonts w:ascii="Cambria Math" w:eastAsia="Malgun Gothic" w:hAnsi="Cambria Math"/>
                      <w:color w:val="auto"/>
                      <w:w w:val="100"/>
                      <w:lang w:eastAsia="ko-KR"/>
                    </w:rPr>
                  </w:rPrChange>
                </w:rPr>
                <m:t>RU26,end</m:t>
              </w:ins>
            </m:r>
          </m:sub>
        </m:sSub>
      </m:oMath>
      <w:ins w:id="272" w:author="Wook Bong Lee" w:date="2020-09-10T10:47:00Z">
        <w:r w:rsidRPr="00092B2D">
          <w:rPr>
            <w:rFonts w:eastAsia="Malgun Gothic"/>
            <w:color w:val="auto"/>
            <w:w w:val="100"/>
            <w:highlight w:val="yellow"/>
            <w:lang w:eastAsia="ko-KR"/>
            <w:rPrChange w:id="273" w:author="Wook Bong Lee" w:date="2020-09-10T10:48:00Z">
              <w:rPr>
                <w:rFonts w:eastAsia="Malgun Gothic"/>
                <w:color w:val="auto"/>
                <w:w w:val="100"/>
                <w:lang w:eastAsia="ko-KR"/>
              </w:rPr>
            </w:rPrChange>
          </w:rPr>
          <w:t xml:space="preserve"> </w:t>
        </w:r>
        <w:proofErr w:type="gramStart"/>
        <w:r w:rsidRPr="00092B2D">
          <w:rPr>
            <w:rFonts w:eastAsia="Malgun Gothic"/>
            <w:color w:val="auto"/>
            <w:w w:val="100"/>
            <w:highlight w:val="yellow"/>
            <w:lang w:eastAsia="ko-KR"/>
            <w:rPrChange w:id="274" w:author="Wook Bong Lee" w:date="2020-09-10T10:48:00Z">
              <w:rPr>
                <w:rFonts w:eastAsia="Malgun Gothic"/>
                <w:color w:val="auto"/>
                <w:w w:val="100"/>
                <w:lang w:eastAsia="ko-KR"/>
              </w:rPr>
            </w:rPrChange>
          </w:rPr>
          <w:t>for</w:t>
        </w:r>
        <w:proofErr w:type="gramEnd"/>
        <w:r w:rsidRPr="00092B2D">
          <w:rPr>
            <w:rFonts w:eastAsia="Malgun Gothic"/>
            <w:color w:val="auto"/>
            <w:w w:val="100"/>
            <w:highlight w:val="yellow"/>
            <w:lang w:eastAsia="ko-KR"/>
            <w:rPrChange w:id="275" w:author="Wook Bong Lee" w:date="2020-09-10T10:48:00Z">
              <w:rPr>
                <w:rFonts w:eastAsia="Malgun Gothic"/>
                <w:color w:val="auto"/>
                <w:w w:val="100"/>
                <w:lang w:eastAsia="ko-KR"/>
              </w:rPr>
            </w:rPrChange>
          </w:rPr>
          <w:t xml:space="preserve"> an 80+80 MHz PPDU and </w:t>
        </w:r>
        <m:oMath>
          <m:sSub>
            <m:sSubPr>
              <m:ctrlPr>
                <w:rPr>
                  <w:rFonts w:ascii="Cambria Math" w:eastAsia="Malgun Gothic" w:hAnsi="Cambria Math"/>
                  <w:i/>
                  <w:color w:val="auto"/>
                  <w:w w:val="100"/>
                  <w:highlight w:val="yellow"/>
                  <w:lang w:eastAsia="ko-KR"/>
                  <w:rPrChange w:id="276" w:author="Wook Bong Lee" w:date="2020-09-10T10:48:00Z">
                    <w:rPr>
                      <w:rFonts w:ascii="Cambria Math" w:eastAsia="Malgun Gothic" w:hAnsi="Cambria Math"/>
                      <w:i/>
                      <w:color w:val="auto"/>
                      <w:w w:val="100"/>
                      <w:lang w:eastAsia="ko-KR"/>
                    </w:rPr>
                  </w:rPrChange>
                </w:rPr>
              </m:ctrlPr>
            </m:sSubPr>
            <m:e>
              <m:r>
                <w:rPr>
                  <w:rFonts w:ascii="Cambria Math" w:eastAsia="Malgun Gothic" w:hAnsi="Cambria Math"/>
                  <w:color w:val="auto"/>
                  <w:w w:val="100"/>
                  <w:highlight w:val="yellow"/>
                  <w:lang w:eastAsia="ko-KR"/>
                  <w:rPrChange w:id="277" w:author="Wook Bong Lee" w:date="2020-09-10T10:48:00Z">
                    <w:rPr>
                      <w:rFonts w:ascii="Cambria Math" w:eastAsia="Malgun Gothic" w:hAnsi="Cambria Math"/>
                      <w:color w:val="auto"/>
                      <w:w w:val="100"/>
                      <w:lang w:eastAsia="ko-KR"/>
                    </w:rPr>
                  </w:rPrChange>
                </w:rPr>
                <m:t>i</m:t>
              </m:r>
            </m:e>
            <m:sub>
              <m:r>
                <w:rPr>
                  <w:rFonts w:ascii="Cambria Math" w:eastAsia="Malgun Gothic" w:hAnsi="Cambria Math"/>
                  <w:color w:val="auto"/>
                  <w:w w:val="100"/>
                  <w:highlight w:val="yellow"/>
                  <w:lang w:eastAsia="ko-KR"/>
                  <w:rPrChange w:id="278" w:author="Wook Bong Lee" w:date="2020-09-10T10:48:00Z">
                    <w:rPr>
                      <w:rFonts w:ascii="Cambria Math" w:eastAsia="Malgun Gothic" w:hAnsi="Cambria Math"/>
                      <w:color w:val="auto"/>
                      <w:w w:val="100"/>
                      <w:lang w:eastAsia="ko-KR"/>
                    </w:rPr>
                  </w:rPrChange>
                </w:rPr>
                <m:t>RU26,start</m:t>
              </m:r>
            </m:sub>
          </m:sSub>
          <m:r>
            <w:rPr>
              <w:rFonts w:ascii="Cambria Math" w:eastAsia="Malgun Gothic" w:hAnsi="Cambria Math"/>
              <w:color w:val="auto"/>
              <w:w w:val="100"/>
              <w:highlight w:val="yellow"/>
              <w:lang w:eastAsia="ko-KR"/>
              <w:rPrChange w:id="279" w:author="Wook Bong Lee" w:date="2020-09-10T10:48:00Z">
                <w:rPr>
                  <w:rFonts w:ascii="Cambria Math" w:eastAsia="Malgun Gothic" w:hAnsi="Cambria Math"/>
                  <w:color w:val="auto"/>
                  <w:w w:val="100"/>
                  <w:lang w:eastAsia="ko-KR"/>
                </w:rPr>
              </w:rPrChange>
            </w:rPr>
            <m:t>≤</m:t>
          </m:r>
        </m:oMath>
      </w:ins>
      <m:oMath>
        <m:r>
          <w:ins w:id="280" w:author="Wook Bong Lee" w:date="2020-09-10T10:48:00Z">
            <w:rPr>
              <w:rFonts w:ascii="Cambria Math" w:eastAsia="Malgun Gothic" w:hAnsi="Cambria Math"/>
              <w:color w:val="auto"/>
              <w:w w:val="100"/>
              <w:highlight w:val="yellow"/>
              <w:lang w:eastAsia="ko-KR"/>
              <w:rPrChange w:id="281" w:author="Wook Bong Lee" w:date="2020-09-10T10:48:00Z">
                <w:rPr>
                  <w:rFonts w:ascii="Cambria Math" w:eastAsia="Malgun Gothic" w:hAnsi="Cambria Math"/>
                  <w:color w:val="auto"/>
                  <w:w w:val="100"/>
                  <w:lang w:eastAsia="ko-KR"/>
                </w:rPr>
              </w:rPrChange>
            </w:rPr>
            <m:t>74</m:t>
          </w:ins>
        </m:r>
      </m:oMath>
    </w:p>
    <w:p w14:paraId="0D3CC676" w14:textId="5702CBCA" w:rsidR="00942778" w:rsidRPr="005B6E4A" w:rsidRDefault="00942778" w:rsidP="00942778">
      <w:pPr>
        <w:pStyle w:val="T"/>
        <w:rPr>
          <w:ins w:id="282" w:author="Wook Bong Lee" w:date="2020-09-10T10:47:00Z"/>
          <w:rFonts w:eastAsia="Malgun Gothic"/>
          <w:color w:val="auto"/>
          <w:w w:val="100"/>
          <w:lang w:eastAsia="ko-KR"/>
        </w:rPr>
      </w:pPr>
      <m:oMath>
        <m:r>
          <w:ins w:id="283" w:author="Wook Bong Lee" w:date="2020-09-10T10:47:00Z">
            <m:rPr>
              <m:sty m:val="p"/>
            </m:rPr>
            <w:rPr>
              <w:rFonts w:ascii="Cambria Math" w:eastAsia="Malgun Gothic" w:hAnsi="Cambria Math"/>
              <w:color w:val="auto"/>
              <w:w w:val="100"/>
              <w:highlight w:val="yellow"/>
              <w:lang w:eastAsia="ko-KR"/>
              <w:rPrChange w:id="284" w:author="Wook Bong Lee" w:date="2020-09-10T10:48:00Z">
                <w:rPr>
                  <w:rFonts w:ascii="Cambria Math" w:eastAsia="Malgun Gothic" w:hAnsi="Cambria Math"/>
                  <w:color w:val="auto"/>
                  <w:w w:val="100"/>
                  <w:lang w:eastAsia="ko-KR"/>
                </w:rPr>
              </w:rPrChange>
            </w:rPr>
            <m:t>1≤</m:t>
          </w:ins>
        </m:r>
        <m:r>
          <w:ins w:id="285" w:author="Wook Bong Lee" w:date="2020-09-10T10:47:00Z">
            <w:rPr>
              <w:rFonts w:ascii="Cambria Math" w:eastAsia="Malgun Gothic" w:hAnsi="Cambria Math"/>
              <w:color w:val="auto"/>
              <w:w w:val="100"/>
              <w:highlight w:val="yellow"/>
              <w:lang w:eastAsia="ko-KR"/>
              <w:rPrChange w:id="286" w:author="Wook Bong Lee" w:date="2020-09-10T10:48:00Z">
                <w:rPr>
                  <w:rFonts w:ascii="Cambria Math" w:eastAsia="Malgun Gothic" w:hAnsi="Cambria Math"/>
                  <w:color w:val="auto"/>
                  <w:w w:val="100"/>
                  <w:lang w:eastAsia="ko-KR"/>
                </w:rPr>
              </w:rPrChange>
            </w:rPr>
            <m:t>m≤</m:t>
          </w:ins>
        </m:r>
        <m:r>
          <w:ins w:id="287" w:author="Wook Bong Lee" w:date="2020-09-10T10:48:00Z">
            <w:rPr>
              <w:rFonts w:ascii="Cambria Math" w:eastAsia="Malgun Gothic" w:hAnsi="Cambria Math"/>
              <w:color w:val="auto"/>
              <w:w w:val="100"/>
              <w:highlight w:val="yellow"/>
              <w:lang w:eastAsia="ko-KR"/>
              <w:rPrChange w:id="288" w:author="Wook Bong Lee" w:date="2020-09-10T10:48:00Z">
                <w:rPr>
                  <w:rFonts w:ascii="Cambria Math" w:eastAsia="Malgun Gothic" w:hAnsi="Cambria Math"/>
                  <w:color w:val="auto"/>
                  <w:w w:val="100"/>
                  <w:lang w:eastAsia="ko-KR"/>
                </w:rPr>
              </w:rPrChange>
            </w:rPr>
            <m:t>148</m:t>
          </w:ins>
        </m:r>
        <m:r>
          <w:ins w:id="289" w:author="Wook Bong Lee" w:date="2020-09-10T10:47:00Z">
            <w:rPr>
              <w:rFonts w:ascii="Cambria Math" w:eastAsia="Malgun Gothic" w:hAnsi="Cambria Math"/>
              <w:color w:val="auto"/>
              <w:w w:val="100"/>
              <w:highlight w:val="yellow"/>
              <w:lang w:eastAsia="ko-KR"/>
              <w:rPrChange w:id="290" w:author="Wook Bong Lee" w:date="2020-09-10T10:48:00Z">
                <w:rPr>
                  <w:rFonts w:ascii="Cambria Math" w:eastAsia="Malgun Gothic" w:hAnsi="Cambria Math"/>
                  <w:color w:val="auto"/>
                  <w:w w:val="100"/>
                  <w:lang w:eastAsia="ko-KR"/>
                </w:rPr>
              </w:rPrChange>
            </w:rPr>
            <m:t>-</m:t>
          </w:ins>
        </m:r>
        <m:sSub>
          <m:sSubPr>
            <m:ctrlPr>
              <w:ins w:id="291" w:author="Wook Bong Lee" w:date="2020-09-10T10:47:00Z">
                <w:rPr>
                  <w:rFonts w:ascii="Cambria Math" w:eastAsia="Malgun Gothic" w:hAnsi="Cambria Math"/>
                  <w:i/>
                  <w:color w:val="auto"/>
                  <w:w w:val="100"/>
                  <w:highlight w:val="yellow"/>
                  <w:lang w:eastAsia="ko-KR"/>
                  <w:rPrChange w:id="292" w:author="Wook Bong Lee" w:date="2020-09-10T10:48:00Z">
                    <w:rPr>
                      <w:rFonts w:ascii="Cambria Math" w:eastAsia="Malgun Gothic" w:hAnsi="Cambria Math"/>
                      <w:i/>
                      <w:color w:val="auto"/>
                      <w:w w:val="100"/>
                      <w:lang w:eastAsia="ko-KR"/>
                    </w:rPr>
                  </w:rPrChange>
                </w:rPr>
              </w:ins>
            </m:ctrlPr>
          </m:sSubPr>
          <m:e>
            <m:r>
              <w:ins w:id="293" w:author="Wook Bong Lee" w:date="2020-09-10T10:47:00Z">
                <w:rPr>
                  <w:rFonts w:ascii="Cambria Math" w:eastAsia="Malgun Gothic" w:hAnsi="Cambria Math"/>
                  <w:color w:val="auto"/>
                  <w:w w:val="100"/>
                  <w:highlight w:val="yellow"/>
                  <w:lang w:eastAsia="ko-KR"/>
                  <w:rPrChange w:id="294" w:author="Wook Bong Lee" w:date="2020-09-10T10:48:00Z">
                    <w:rPr>
                      <w:rFonts w:ascii="Cambria Math" w:eastAsia="Malgun Gothic" w:hAnsi="Cambria Math"/>
                      <w:color w:val="auto"/>
                      <w:w w:val="100"/>
                      <w:lang w:eastAsia="ko-KR"/>
                    </w:rPr>
                  </w:rPrChange>
                </w:rPr>
                <m:t>i</m:t>
              </w:ins>
            </m:r>
          </m:e>
          <m:sub>
            <m:r>
              <w:ins w:id="295" w:author="Wook Bong Lee" w:date="2020-09-10T10:47:00Z">
                <w:rPr>
                  <w:rFonts w:ascii="Cambria Math" w:eastAsia="Malgun Gothic" w:hAnsi="Cambria Math"/>
                  <w:color w:val="auto"/>
                  <w:w w:val="100"/>
                  <w:highlight w:val="yellow"/>
                  <w:lang w:eastAsia="ko-KR"/>
                  <w:rPrChange w:id="296" w:author="Wook Bong Lee" w:date="2020-09-10T10:48:00Z">
                    <w:rPr>
                      <w:rFonts w:ascii="Cambria Math" w:eastAsia="Malgun Gothic" w:hAnsi="Cambria Math"/>
                      <w:color w:val="auto"/>
                      <w:w w:val="100"/>
                      <w:lang w:eastAsia="ko-KR"/>
                    </w:rPr>
                  </w:rPrChange>
                </w:rPr>
                <m:t>RU26,end</m:t>
              </w:ins>
            </m:r>
          </m:sub>
        </m:sSub>
      </m:oMath>
      <w:ins w:id="297" w:author="Wook Bong Lee" w:date="2020-09-10T10:47:00Z">
        <w:r w:rsidRPr="00092B2D">
          <w:rPr>
            <w:rFonts w:eastAsia="Malgun Gothic"/>
            <w:color w:val="auto"/>
            <w:w w:val="100"/>
            <w:highlight w:val="yellow"/>
            <w:lang w:eastAsia="ko-KR"/>
            <w:rPrChange w:id="298" w:author="Wook Bong Lee" w:date="2020-09-10T10:48:00Z">
              <w:rPr>
                <w:rFonts w:eastAsia="Malgun Gothic"/>
                <w:color w:val="auto"/>
                <w:w w:val="100"/>
                <w:lang w:eastAsia="ko-KR"/>
              </w:rPr>
            </w:rPrChange>
          </w:rPr>
          <w:t xml:space="preserve"> </w:t>
        </w:r>
        <w:proofErr w:type="gramStart"/>
        <w:r w:rsidRPr="00092B2D">
          <w:rPr>
            <w:rFonts w:eastAsia="Malgun Gothic"/>
            <w:color w:val="auto"/>
            <w:w w:val="100"/>
            <w:highlight w:val="yellow"/>
            <w:lang w:eastAsia="ko-KR"/>
            <w:rPrChange w:id="299" w:author="Wook Bong Lee" w:date="2020-09-10T10:48:00Z">
              <w:rPr>
                <w:rFonts w:eastAsia="Malgun Gothic"/>
                <w:color w:val="auto"/>
                <w:w w:val="100"/>
                <w:lang w:eastAsia="ko-KR"/>
              </w:rPr>
            </w:rPrChange>
          </w:rPr>
          <w:t>for</w:t>
        </w:r>
        <w:proofErr w:type="gramEnd"/>
        <w:r w:rsidRPr="00092B2D">
          <w:rPr>
            <w:rFonts w:eastAsia="Malgun Gothic"/>
            <w:color w:val="auto"/>
            <w:w w:val="100"/>
            <w:highlight w:val="yellow"/>
            <w:lang w:eastAsia="ko-KR"/>
            <w:rPrChange w:id="300" w:author="Wook Bong Lee" w:date="2020-09-10T10:48:00Z">
              <w:rPr>
                <w:rFonts w:eastAsia="Malgun Gothic"/>
                <w:color w:val="auto"/>
                <w:w w:val="100"/>
                <w:lang w:eastAsia="ko-KR"/>
              </w:rPr>
            </w:rPrChange>
          </w:rPr>
          <w:t xml:space="preserve"> an 80+80 MHz PPDU and </w:t>
        </w:r>
        <m:oMath>
          <m:sSub>
            <m:sSubPr>
              <m:ctrlPr>
                <w:rPr>
                  <w:rFonts w:ascii="Cambria Math" w:eastAsia="Malgun Gothic" w:hAnsi="Cambria Math"/>
                  <w:i/>
                  <w:color w:val="auto"/>
                  <w:w w:val="100"/>
                  <w:highlight w:val="yellow"/>
                  <w:lang w:eastAsia="ko-KR"/>
                  <w:rPrChange w:id="301" w:author="Wook Bong Lee" w:date="2020-09-10T10:48:00Z">
                    <w:rPr>
                      <w:rFonts w:ascii="Cambria Math" w:eastAsia="Malgun Gothic" w:hAnsi="Cambria Math"/>
                      <w:i/>
                      <w:color w:val="auto"/>
                      <w:w w:val="100"/>
                      <w:lang w:eastAsia="ko-KR"/>
                    </w:rPr>
                  </w:rPrChange>
                </w:rPr>
              </m:ctrlPr>
            </m:sSubPr>
            <m:e>
              <m:r>
                <w:rPr>
                  <w:rFonts w:ascii="Cambria Math" w:eastAsia="Malgun Gothic" w:hAnsi="Cambria Math"/>
                  <w:color w:val="auto"/>
                  <w:w w:val="100"/>
                  <w:highlight w:val="yellow"/>
                  <w:lang w:eastAsia="ko-KR"/>
                  <w:rPrChange w:id="302" w:author="Wook Bong Lee" w:date="2020-09-10T10:48:00Z">
                    <w:rPr>
                      <w:rFonts w:ascii="Cambria Math" w:eastAsia="Malgun Gothic" w:hAnsi="Cambria Math"/>
                      <w:color w:val="auto"/>
                      <w:w w:val="100"/>
                      <w:lang w:eastAsia="ko-KR"/>
                    </w:rPr>
                  </w:rPrChange>
                </w:rPr>
                <m:t>i</m:t>
              </m:r>
            </m:e>
            <m:sub>
              <m:r>
                <w:rPr>
                  <w:rFonts w:ascii="Cambria Math" w:eastAsia="Malgun Gothic" w:hAnsi="Cambria Math"/>
                  <w:color w:val="auto"/>
                  <w:w w:val="100"/>
                  <w:highlight w:val="yellow"/>
                  <w:lang w:eastAsia="ko-KR"/>
                  <w:rPrChange w:id="303" w:author="Wook Bong Lee" w:date="2020-09-10T10:48:00Z">
                    <w:rPr>
                      <w:rFonts w:ascii="Cambria Math" w:eastAsia="Malgun Gothic" w:hAnsi="Cambria Math"/>
                      <w:color w:val="auto"/>
                      <w:w w:val="100"/>
                      <w:lang w:eastAsia="ko-KR"/>
                    </w:rPr>
                  </w:rPrChange>
                </w:rPr>
                <m:t>RU26,start</m:t>
              </m:r>
            </m:sub>
          </m:sSub>
        </m:oMath>
      </w:ins>
      <m:oMath>
        <m:r>
          <w:ins w:id="304" w:author="Wook Bong Lee" w:date="2020-09-10T10:48:00Z">
            <w:rPr>
              <w:rFonts w:ascii="Cambria Math" w:eastAsia="Malgun Gothic" w:hAnsi="Cambria Math"/>
              <w:color w:val="auto"/>
              <w:w w:val="100"/>
              <w:highlight w:val="yellow"/>
              <w:lang w:eastAsia="ko-KR"/>
              <w:rPrChange w:id="305" w:author="Wook Bong Lee" w:date="2020-09-10T10:48:00Z">
                <w:rPr>
                  <w:rFonts w:ascii="Cambria Math" w:eastAsia="Malgun Gothic" w:hAnsi="Cambria Math"/>
                  <w:color w:val="auto"/>
                  <w:w w:val="100"/>
                  <w:lang w:eastAsia="ko-KR"/>
                </w:rPr>
              </w:rPrChange>
            </w:rPr>
            <m:t>&gt;74</m:t>
          </w:ins>
        </m:r>
      </m:oMath>
      <w:bookmarkStart w:id="306" w:name="_GoBack"/>
      <w:bookmarkEnd w:id="306"/>
    </w:p>
    <w:p w14:paraId="6EB6FAE9" w14:textId="4734425B" w:rsidR="00AA1C39" w:rsidRDefault="00BC5871" w:rsidP="00AA1C39">
      <w:pPr>
        <w:pStyle w:val="VariableList"/>
        <w:ind w:left="0" w:firstLine="0"/>
        <w:rPr>
          <w:rFonts w:eastAsia="Malgun Gothic"/>
          <w:w w:val="100"/>
          <w:lang w:eastAsia="ko-KR"/>
        </w:rPr>
      </w:pPr>
      <w:proofErr w:type="gramStart"/>
      <w:r>
        <w:rPr>
          <w:w w:val="100"/>
        </w:rPr>
        <w:t>w</w:t>
      </w:r>
      <w:r w:rsidR="00AA1C39">
        <w:rPr>
          <w:w w:val="100"/>
        </w:rPr>
        <w:t>here</w:t>
      </w:r>
      <w:proofErr w:type="gramEnd"/>
      <w:r>
        <w:rPr>
          <w:w w:val="100"/>
        </w:rPr>
        <w:t xml:space="preserve"> </w:t>
      </w:r>
      <w:r w:rsidR="00AA1C39">
        <w:rPr>
          <w:i/>
          <w:iCs/>
          <w:w w:val="100"/>
        </w:rPr>
        <w:t>i</w:t>
      </w:r>
      <w:r w:rsidR="00AA1C39">
        <w:rPr>
          <w:i/>
          <w:iCs/>
          <w:w w:val="100"/>
          <w:vertAlign w:val="subscript"/>
        </w:rPr>
        <w:t>RU26,start</w:t>
      </w:r>
      <w:r w:rsidR="00AA1C39">
        <w:rPr>
          <w:w w:val="100"/>
        </w:rPr>
        <w:t xml:space="preserve"> is equal to </w:t>
      </w:r>
      <w:proofErr w:type="spellStart"/>
      <w:r w:rsidR="00AA1C39">
        <w:rPr>
          <w:i/>
          <w:iCs/>
          <w:w w:val="100"/>
        </w:rPr>
        <w:t>i</w:t>
      </w:r>
      <w:r w:rsidR="00AA1C39">
        <w:rPr>
          <w:i/>
          <w:iCs/>
          <w:w w:val="100"/>
          <w:vertAlign w:val="subscript"/>
        </w:rPr>
        <w:t>RU</w:t>
      </w:r>
      <w:proofErr w:type="spellEnd"/>
      <w:r w:rsidR="00AA1C39">
        <w:rPr>
          <w:w w:val="100"/>
        </w:rPr>
        <w:t xml:space="preserve"> if the occupied RU is a 26-tone RU, and is defined in </w:t>
      </w:r>
      <w:r w:rsidR="00655E72" w:rsidRPr="00655E72">
        <w:rPr>
          <w:w w:val="100"/>
        </w:rPr>
        <w:t xml:space="preserve">Table </w:t>
      </w:r>
      <w:r w:rsidR="00655E72" w:rsidRPr="00655E72">
        <w:rPr>
          <w:w w:val="100"/>
          <w:highlight w:val="yellow"/>
        </w:rPr>
        <w:t>xx-y2</w:t>
      </w:r>
      <w:r w:rsidR="00655E72" w:rsidRPr="00655E72">
        <w:rPr>
          <w:w w:val="100"/>
        </w:rPr>
        <w:t xml:space="preserve"> (</w:t>
      </w:r>
      <w:r w:rsidR="00655E72" w:rsidRPr="00655E72">
        <w:rPr>
          <w:b/>
          <w:i/>
          <w:iCs/>
          <w:color w:val="auto"/>
          <w:w w:val="100"/>
        </w:rPr>
        <w:t>i</w:t>
      </w:r>
      <w:r w:rsidR="00655E72" w:rsidRPr="00655E72">
        <w:rPr>
          <w:b/>
          <w:i/>
          <w:iCs/>
          <w:color w:val="auto"/>
          <w:w w:val="100"/>
          <w:vertAlign w:val="subscript"/>
        </w:rPr>
        <w:t>RU26,start</w:t>
      </w:r>
      <w:r w:rsidR="00655E72" w:rsidRPr="00655E72">
        <w:rPr>
          <w:w w:val="100"/>
        </w:rPr>
        <w:t xml:space="preserve"> for RUs other than a 26-tone RU)</w:t>
      </w:r>
      <w:r w:rsidR="00AA1C39">
        <w:rPr>
          <w:w w:val="100"/>
        </w:rPr>
        <w:t xml:space="preserve"> for other RU sizes</w:t>
      </w:r>
    </w:p>
    <w:p w14:paraId="06D94DC0" w14:textId="53B6D4AC" w:rsidR="00327729" w:rsidRPr="00655E72" w:rsidRDefault="00327729" w:rsidP="00327729">
      <w:pPr>
        <w:pStyle w:val="VariableList"/>
        <w:ind w:left="0" w:firstLine="0"/>
        <w:jc w:val="center"/>
        <w:rPr>
          <w:rFonts w:eastAsia="Malgun Gothic"/>
          <w:b/>
          <w:color w:val="auto"/>
          <w:w w:val="100"/>
          <w:lang w:eastAsia="ko-KR"/>
        </w:rPr>
      </w:pPr>
      <w:r w:rsidRPr="00655E72">
        <w:rPr>
          <w:b/>
          <w:color w:val="auto"/>
          <w:w w:val="100"/>
        </w:rPr>
        <w:t>Table </w:t>
      </w:r>
      <w:r w:rsidR="00655E72" w:rsidRPr="00655E72">
        <w:rPr>
          <w:rFonts w:eastAsia="Malgun Gothic"/>
          <w:b/>
          <w:color w:val="auto"/>
          <w:w w:val="100"/>
          <w:highlight w:val="yellow"/>
          <w:lang w:eastAsia="ko-KR"/>
        </w:rPr>
        <w:t>xx-y2</w:t>
      </w:r>
      <w:r w:rsidRPr="00655E72">
        <w:rPr>
          <w:b/>
          <w:color w:val="auto"/>
          <w:w w:val="100"/>
        </w:rPr>
        <w:t xml:space="preserve"> </w:t>
      </w:r>
      <w:r w:rsidRPr="00655E72">
        <w:rPr>
          <w:rFonts w:eastAsia="Malgun Gothic"/>
          <w:b/>
          <w:color w:val="auto"/>
          <w:w w:val="100"/>
          <w:lang w:eastAsia="ko-KR"/>
        </w:rPr>
        <w:t xml:space="preserve">- </w:t>
      </w:r>
      <w:r w:rsidRPr="00655E72">
        <w:rPr>
          <w:b/>
          <w:i/>
          <w:iCs/>
          <w:color w:val="auto"/>
          <w:w w:val="100"/>
        </w:rPr>
        <w:t>i</w:t>
      </w:r>
      <w:r w:rsidRPr="00655E72">
        <w:rPr>
          <w:b/>
          <w:i/>
          <w:iCs/>
          <w:color w:val="auto"/>
          <w:w w:val="100"/>
          <w:vertAlign w:val="subscript"/>
        </w:rPr>
        <w:t>RU26</w:t>
      </w:r>
      <w:proofErr w:type="gramStart"/>
      <w:r w:rsidRPr="00655E72">
        <w:rPr>
          <w:b/>
          <w:i/>
          <w:iCs/>
          <w:color w:val="auto"/>
          <w:w w:val="100"/>
          <w:vertAlign w:val="subscript"/>
        </w:rPr>
        <w:t>,start</w:t>
      </w:r>
      <w:proofErr w:type="gramEnd"/>
      <w:r w:rsidRPr="00655E72">
        <w:rPr>
          <w:b/>
          <w:color w:val="auto"/>
          <w:w w:val="100"/>
        </w:rPr>
        <w:t xml:space="preserve"> for RUs other than a 26-tone RU</w:t>
      </w:r>
      <w:r w:rsidRPr="00655E72">
        <w:rPr>
          <w:b/>
          <w:color w:val="auto"/>
          <w:w w:val="100"/>
        </w:rPr>
        <w:fldChar w:fldCharType="begin"/>
      </w:r>
      <w:r w:rsidRPr="00655E72">
        <w:rPr>
          <w:b/>
          <w:color w:val="auto"/>
          <w:w w:val="100"/>
        </w:rPr>
        <w:instrText xml:space="preserve"> FILENAME </w:instrText>
      </w:r>
      <w:r w:rsidRPr="00655E72">
        <w:rPr>
          <w:b/>
          <w:color w:val="auto"/>
          <w:w w:val="100"/>
        </w:rPr>
        <w:fldChar w:fldCharType="separate"/>
      </w:r>
      <w:r w:rsidRPr="00655E72">
        <w:rPr>
          <w:b/>
          <w:color w:val="auto"/>
          <w:w w:val="100"/>
        </w:rPr>
        <w:t> </w:t>
      </w:r>
      <w:r w:rsidRPr="00655E72">
        <w:rPr>
          <w:b/>
          <w:color w:val="auto"/>
          <w:w w:val="100"/>
        </w:rPr>
        <w:fldChar w:fldCharType="end"/>
      </w:r>
    </w:p>
    <w:tbl>
      <w:tblPr>
        <w:tblW w:w="9513" w:type="dxa"/>
        <w:jc w:val="center"/>
        <w:tblCellMar>
          <w:left w:w="99" w:type="dxa"/>
          <w:right w:w="99" w:type="dxa"/>
        </w:tblCellMar>
        <w:tblLook w:val="04A0" w:firstRow="1" w:lastRow="0" w:firstColumn="1" w:lastColumn="0" w:noHBand="0" w:noVBand="1"/>
      </w:tblPr>
      <w:tblGrid>
        <w:gridCol w:w="440"/>
        <w:gridCol w:w="541"/>
        <w:gridCol w:w="822"/>
        <w:gridCol w:w="611"/>
        <w:gridCol w:w="690"/>
        <w:gridCol w:w="611"/>
        <w:gridCol w:w="611"/>
        <w:gridCol w:w="690"/>
        <w:gridCol w:w="611"/>
        <w:gridCol w:w="714"/>
        <w:gridCol w:w="842"/>
        <w:gridCol w:w="846"/>
        <w:gridCol w:w="823"/>
        <w:gridCol w:w="863"/>
      </w:tblGrid>
      <w:tr w:rsidR="00855CD9" w:rsidRPr="00655E72" w14:paraId="18BF4812" w14:textId="77777777" w:rsidTr="007320DE">
        <w:trPr>
          <w:trHeight w:val="666"/>
          <w:jc w:val="center"/>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BA057" w14:textId="77777777" w:rsidR="00327729" w:rsidRPr="00655E72" w:rsidRDefault="00327729" w:rsidP="00327729">
            <w:pPr>
              <w:spacing w:after="0" w:line="240" w:lineRule="auto"/>
              <w:jc w:val="center"/>
              <w:rPr>
                <w:rFonts w:ascii="Times New Roman" w:eastAsia="Malgun Gothic" w:hAnsi="Times New Roman" w:cs="Times New Roman"/>
                <w:b/>
                <w:bCs/>
                <w:i/>
                <w:iCs/>
                <w:sz w:val="14"/>
                <w:szCs w:val="16"/>
                <w:lang w:eastAsia="ko-KR"/>
              </w:rPr>
            </w:pPr>
            <w:proofErr w:type="spellStart"/>
            <w:r w:rsidRPr="00655E72">
              <w:rPr>
                <w:rFonts w:ascii="Times New Roman" w:eastAsia="Malgun Gothic" w:hAnsi="Times New Roman" w:cs="Times New Roman"/>
                <w:b/>
                <w:bCs/>
                <w:i/>
                <w:iCs/>
                <w:sz w:val="14"/>
                <w:szCs w:val="16"/>
                <w:lang w:eastAsia="ko-KR"/>
              </w:rPr>
              <w:t>i</w:t>
            </w:r>
            <w:r w:rsidRPr="00655E72">
              <w:rPr>
                <w:rFonts w:ascii="Times New Roman" w:eastAsia="Malgun Gothic" w:hAnsi="Times New Roman" w:cs="Times New Roman"/>
                <w:b/>
                <w:bCs/>
                <w:i/>
                <w:iCs/>
                <w:sz w:val="14"/>
                <w:szCs w:val="16"/>
                <w:vertAlign w:val="subscript"/>
                <w:lang w:eastAsia="ko-KR"/>
              </w:rPr>
              <w:t>RU</w:t>
            </w:r>
            <w:proofErr w:type="spellEnd"/>
          </w:p>
        </w:tc>
        <w:tc>
          <w:tcPr>
            <w:tcW w:w="541" w:type="dxa"/>
            <w:tcBorders>
              <w:top w:val="single" w:sz="4" w:space="0" w:color="auto"/>
              <w:left w:val="nil"/>
              <w:bottom w:val="single" w:sz="4" w:space="0" w:color="auto"/>
              <w:right w:val="single" w:sz="4" w:space="0" w:color="auto"/>
            </w:tcBorders>
            <w:shd w:val="clear" w:color="auto" w:fill="auto"/>
            <w:vAlign w:val="center"/>
            <w:hideMark/>
          </w:tcPr>
          <w:p w14:paraId="4CA30D7C" w14:textId="408C6462" w:rsidR="00327729" w:rsidRPr="001025FA"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hint="eastAsia"/>
                <w:b/>
                <w:bCs/>
                <w:sz w:val="14"/>
                <w:szCs w:val="16"/>
                <w:lang w:eastAsia="ko-KR"/>
              </w:rPr>
              <w:t>52-tone RU</w:t>
            </w:r>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26492CC2" w14:textId="29FD6D23" w:rsidR="00327729" w:rsidRPr="00230DFB" w:rsidRDefault="00855CD9" w:rsidP="00436774">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hint="eastAsia"/>
                <w:b/>
                <w:bCs/>
                <w:sz w:val="14"/>
                <w:szCs w:val="16"/>
                <w:highlight w:val="yellow"/>
                <w:lang w:eastAsia="ko-KR"/>
              </w:rPr>
              <w:t>7</w:t>
            </w:r>
            <w:r w:rsidR="00436774">
              <w:rPr>
                <w:rFonts w:ascii="Times New Roman" w:eastAsia="Malgun Gothic" w:hAnsi="Times New Roman" w:cs="Times New Roman"/>
                <w:b/>
                <w:bCs/>
                <w:sz w:val="14"/>
                <w:szCs w:val="16"/>
                <w:highlight w:val="yellow"/>
                <w:lang w:eastAsia="ko-KR"/>
              </w:rPr>
              <w:t>8</w:t>
            </w:r>
            <w:r w:rsidRPr="00230DFB">
              <w:rPr>
                <w:rFonts w:ascii="Times New Roman" w:eastAsia="Malgun Gothic" w:hAnsi="Times New Roman" w:cs="Times New Roman" w:hint="eastAsia"/>
                <w:b/>
                <w:bCs/>
                <w:sz w:val="14"/>
                <w:szCs w:val="16"/>
                <w:highlight w:val="yellow"/>
                <w:lang w:eastAsia="ko-KR"/>
              </w:rPr>
              <w:t>-tone RU</w:t>
            </w:r>
            <w:commentRangeStart w:id="307"/>
            <w:commentRangeEnd w:id="307"/>
            <w:r w:rsidRPr="00230DFB">
              <w:rPr>
                <w:rStyle w:val="CommentReference"/>
                <w:highlight w:val="yellow"/>
              </w:rPr>
              <w:commentReference w:id="307"/>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6046D8BB" w14:textId="0D974D26" w:rsidR="00327729" w:rsidRPr="001025FA" w:rsidRDefault="00327729"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lang w:eastAsia="ko-KR"/>
              </w:rPr>
              <w:t>106</w:t>
            </w:r>
            <w:r w:rsidR="00855CD9" w:rsidRPr="00230DFB">
              <w:rPr>
                <w:rFonts w:ascii="Times New Roman" w:eastAsia="Malgun Gothic" w:hAnsi="Times New Roman" w:cs="Times New Roman" w:hint="eastAsia"/>
                <w:b/>
                <w:bCs/>
                <w:sz w:val="14"/>
                <w:szCs w:val="16"/>
                <w:lang w:eastAsia="ko-KR"/>
              </w:rPr>
              <w:t>-</w:t>
            </w:r>
            <w:r w:rsidR="00BA1507" w:rsidRPr="00230DFB">
              <w:rPr>
                <w:rFonts w:ascii="Times New Roman" w:eastAsia="Malgun Gothic" w:hAnsi="Times New Roman" w:cs="Times New Roman" w:hint="eastAsia"/>
                <w:b/>
                <w:bCs/>
                <w:sz w:val="14"/>
                <w:szCs w:val="16"/>
                <w:lang w:eastAsia="ko-KR"/>
              </w:rPr>
              <w:t>tone</w:t>
            </w:r>
            <w:r w:rsidR="00855CD9" w:rsidRPr="00230DFB">
              <w:rPr>
                <w:rFonts w:ascii="Times New Roman" w:eastAsia="Malgun Gothic" w:hAnsi="Times New Roman" w:cs="Times New Roman" w:hint="eastAsia"/>
                <w:b/>
                <w:bCs/>
                <w:sz w:val="14"/>
                <w:szCs w:val="16"/>
                <w:lang w:eastAsia="ko-KR"/>
              </w:rPr>
              <w:t xml:space="preserve"> </w:t>
            </w:r>
            <w:r w:rsidR="00BA1507" w:rsidRPr="00230DFB">
              <w:rPr>
                <w:rFonts w:ascii="Times New Roman" w:eastAsia="Malgun Gothic" w:hAnsi="Times New Roman" w:cs="Times New Roman" w:hint="eastAsia"/>
                <w:b/>
                <w:bCs/>
                <w:sz w:val="14"/>
                <w:szCs w:val="16"/>
                <w:lang w:eastAsia="ko-KR"/>
              </w:rPr>
              <w:t>RU</w:t>
            </w: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18F55800" w14:textId="17262AC0" w:rsidR="00327729" w:rsidRPr="00230DFB"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hint="eastAsia"/>
                <w:b/>
                <w:bCs/>
                <w:sz w:val="14"/>
                <w:szCs w:val="16"/>
                <w:highlight w:val="yellow"/>
                <w:lang w:eastAsia="ko-KR"/>
              </w:rPr>
              <w:t>1</w:t>
            </w:r>
            <w:r w:rsidR="00855CD9" w:rsidRPr="00230DFB">
              <w:rPr>
                <w:rFonts w:ascii="Times New Roman" w:eastAsia="Malgun Gothic" w:hAnsi="Times New Roman" w:cs="Times New Roman" w:hint="eastAsia"/>
                <w:b/>
                <w:bCs/>
                <w:sz w:val="14"/>
                <w:szCs w:val="16"/>
                <w:highlight w:val="yellow"/>
                <w:lang w:eastAsia="ko-KR"/>
              </w:rPr>
              <w:t xml:space="preserve">32-tone </w:t>
            </w:r>
            <w:r w:rsidRPr="00230DFB">
              <w:rPr>
                <w:rFonts w:ascii="Times New Roman" w:eastAsia="Malgun Gothic" w:hAnsi="Times New Roman" w:cs="Times New Roman" w:hint="eastAsia"/>
                <w:b/>
                <w:bCs/>
                <w:sz w:val="14"/>
                <w:szCs w:val="16"/>
                <w:highlight w:val="yellow"/>
                <w:lang w:eastAsia="ko-KR"/>
              </w:rPr>
              <w:t>RU</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173DB837" w14:textId="63029F99" w:rsidR="00327729" w:rsidRPr="00230DFB" w:rsidRDefault="00327729" w:rsidP="00855CD9">
            <w:pPr>
              <w:spacing w:after="0" w:line="240" w:lineRule="auto"/>
              <w:jc w:val="center"/>
              <w:rPr>
                <w:rFonts w:ascii="Times New Roman" w:eastAsia="Malgun Gothic" w:hAnsi="Times New Roman" w:cs="Times New Roman"/>
                <w:b/>
                <w:bCs/>
                <w:sz w:val="14"/>
                <w:szCs w:val="16"/>
                <w:lang w:eastAsia="ko-KR"/>
              </w:rPr>
            </w:pPr>
            <w:r w:rsidRPr="00230DFB">
              <w:rPr>
                <w:rFonts w:ascii="Times New Roman" w:eastAsia="Malgun Gothic" w:hAnsi="Times New Roman" w:cs="Times New Roman"/>
                <w:b/>
                <w:bCs/>
                <w:sz w:val="14"/>
                <w:szCs w:val="16"/>
                <w:lang w:eastAsia="ko-KR"/>
              </w:rPr>
              <w:t>242</w:t>
            </w:r>
            <w:r w:rsidR="00855CD9" w:rsidRPr="00230DFB">
              <w:rPr>
                <w:rFonts w:ascii="Times New Roman" w:eastAsia="Malgun Gothic" w:hAnsi="Times New Roman" w:cs="Times New Roman" w:hint="eastAsia"/>
                <w:b/>
                <w:bCs/>
                <w:sz w:val="14"/>
                <w:szCs w:val="16"/>
                <w:lang w:eastAsia="ko-KR"/>
              </w:rPr>
              <w:t>-tone RU</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35D0E302" w14:textId="76B192E3" w:rsidR="00327729" w:rsidRPr="00230DFB" w:rsidRDefault="00327729" w:rsidP="00855CD9">
            <w:pPr>
              <w:spacing w:after="0" w:line="240" w:lineRule="auto"/>
              <w:jc w:val="center"/>
              <w:rPr>
                <w:rFonts w:ascii="Times New Roman" w:eastAsia="Malgun Gothic" w:hAnsi="Times New Roman" w:cs="Times New Roman"/>
                <w:b/>
                <w:bCs/>
                <w:sz w:val="14"/>
                <w:szCs w:val="16"/>
                <w:lang w:eastAsia="ko-KR"/>
              </w:rPr>
            </w:pPr>
            <w:r w:rsidRPr="00230DFB">
              <w:rPr>
                <w:rFonts w:ascii="Times New Roman" w:eastAsia="Malgun Gothic" w:hAnsi="Times New Roman" w:cs="Times New Roman"/>
                <w:b/>
                <w:bCs/>
                <w:sz w:val="14"/>
                <w:szCs w:val="16"/>
                <w:lang w:eastAsia="ko-KR"/>
              </w:rPr>
              <w:t>484</w:t>
            </w:r>
            <w:r w:rsidR="00855CD9" w:rsidRPr="00230DFB">
              <w:rPr>
                <w:rFonts w:ascii="Times New Roman" w:eastAsia="Malgun Gothic" w:hAnsi="Times New Roman" w:cs="Times New Roman" w:hint="eastAsia"/>
                <w:b/>
                <w:bCs/>
                <w:sz w:val="14"/>
                <w:szCs w:val="16"/>
                <w:lang w:eastAsia="ko-KR"/>
              </w:rPr>
              <w:t>-tone RU</w:t>
            </w: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29A19314" w14:textId="2A14B564" w:rsidR="00327729" w:rsidRPr="00230DFB" w:rsidRDefault="00327729"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highlight w:val="yellow"/>
                <w:lang w:eastAsia="ko-KR"/>
              </w:rPr>
              <w:t>484</w:t>
            </w:r>
            <w:r w:rsidR="00855CD9" w:rsidRPr="00230DFB">
              <w:rPr>
                <w:rFonts w:ascii="Times New Roman" w:eastAsia="Malgun Gothic" w:hAnsi="Times New Roman" w:cs="Times New Roman" w:hint="eastAsia"/>
                <w:b/>
                <w:bCs/>
                <w:sz w:val="14"/>
                <w:szCs w:val="16"/>
                <w:highlight w:val="yellow"/>
                <w:lang w:eastAsia="ko-KR"/>
              </w:rPr>
              <w:t>-tone RU</w:t>
            </w:r>
            <w:r w:rsidR="00BA1507" w:rsidRPr="00230DFB">
              <w:rPr>
                <w:rFonts w:ascii="Times New Roman" w:eastAsia="Malgun Gothic" w:hAnsi="Times New Roman" w:cs="Times New Roman" w:hint="eastAsia"/>
                <w:b/>
                <w:bCs/>
                <w:sz w:val="14"/>
                <w:szCs w:val="16"/>
                <w:highlight w:val="yellow"/>
                <w:lang w:eastAsia="ko-KR"/>
              </w:rPr>
              <w:t xml:space="preserve"> </w:t>
            </w:r>
            <w:r w:rsidR="00BA1507" w:rsidRPr="00230DFB">
              <w:rPr>
                <w:rFonts w:ascii="Times New Roman" w:eastAsia="Malgun Gothic" w:hAnsi="Times New Roman" w:cs="Times New Roman"/>
                <w:b/>
                <w:bCs/>
                <w:sz w:val="14"/>
                <w:szCs w:val="16"/>
                <w:highlight w:val="yellow"/>
                <w:lang w:eastAsia="ko-KR"/>
              </w:rPr>
              <w:t>+</w:t>
            </w:r>
            <w:r w:rsidR="00BA1507" w:rsidRPr="00230DFB">
              <w:rPr>
                <w:rFonts w:ascii="Times New Roman" w:eastAsia="Malgun Gothic" w:hAnsi="Times New Roman" w:cs="Times New Roman"/>
                <w:b/>
                <w:bCs/>
                <w:sz w:val="14"/>
                <w:szCs w:val="16"/>
                <w:highlight w:val="yellow"/>
                <w:lang w:eastAsia="ko-KR"/>
              </w:rPr>
              <w:br/>
            </w:r>
            <w:r w:rsidRPr="00230DFB">
              <w:rPr>
                <w:rFonts w:ascii="Times New Roman" w:eastAsia="Malgun Gothic" w:hAnsi="Times New Roman" w:cs="Times New Roman"/>
                <w:b/>
                <w:bCs/>
                <w:sz w:val="14"/>
                <w:szCs w:val="16"/>
                <w:highlight w:val="yellow"/>
                <w:lang w:eastAsia="ko-KR"/>
              </w:rPr>
              <w:t>242</w:t>
            </w:r>
            <w:r w:rsidR="00855CD9" w:rsidRPr="00230DFB">
              <w:rPr>
                <w:rFonts w:ascii="Times New Roman" w:eastAsia="Malgun Gothic" w:hAnsi="Times New Roman" w:cs="Times New Roman" w:hint="eastAsia"/>
                <w:b/>
                <w:bCs/>
                <w:sz w:val="14"/>
                <w:szCs w:val="16"/>
                <w:highlight w:val="yellow"/>
                <w:lang w:eastAsia="ko-KR"/>
              </w:rPr>
              <w:t>-tone RU</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36942774" w14:textId="777F967D" w:rsidR="00327729" w:rsidRPr="001025FA" w:rsidRDefault="00327729"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lang w:eastAsia="ko-KR"/>
              </w:rPr>
              <w:t>996</w:t>
            </w:r>
            <w:r w:rsidR="00855CD9" w:rsidRPr="00230DFB">
              <w:rPr>
                <w:rFonts w:ascii="Times New Roman" w:eastAsia="Malgun Gothic" w:hAnsi="Times New Roman" w:cs="Times New Roman" w:hint="eastAsia"/>
                <w:b/>
                <w:bCs/>
                <w:sz w:val="14"/>
                <w:szCs w:val="16"/>
                <w:lang w:eastAsia="ko-KR"/>
              </w:rPr>
              <w:t>-tone RU</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6CBA6807" w14:textId="5889D58F" w:rsidR="00327729" w:rsidRPr="00230DFB" w:rsidRDefault="00327729"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highlight w:val="yellow"/>
                <w:lang w:eastAsia="ko-KR"/>
              </w:rPr>
              <w:t>996</w:t>
            </w:r>
            <w:r w:rsidR="00855CD9" w:rsidRPr="00230DFB">
              <w:rPr>
                <w:rFonts w:ascii="Times New Roman" w:eastAsia="Malgun Gothic" w:hAnsi="Times New Roman" w:cs="Times New Roman" w:hint="eastAsia"/>
                <w:b/>
                <w:bCs/>
                <w:sz w:val="14"/>
                <w:szCs w:val="16"/>
                <w:highlight w:val="yellow"/>
                <w:lang w:eastAsia="ko-KR"/>
              </w:rPr>
              <w:t>-tone RU</w:t>
            </w:r>
            <w:r w:rsidR="00855CD9" w:rsidRPr="00230DFB">
              <w:rPr>
                <w:rFonts w:ascii="Times New Roman" w:eastAsia="Malgun Gothic" w:hAnsi="Times New Roman" w:cs="Times New Roman"/>
                <w:b/>
                <w:bCs/>
                <w:sz w:val="14"/>
                <w:szCs w:val="16"/>
                <w:highlight w:val="yellow"/>
                <w:lang w:eastAsia="ko-KR"/>
              </w:rPr>
              <w:t xml:space="preserve"> </w:t>
            </w:r>
            <w:r w:rsidRPr="00230DFB">
              <w:rPr>
                <w:rFonts w:ascii="Times New Roman" w:eastAsia="Malgun Gothic" w:hAnsi="Times New Roman" w:cs="Times New Roman"/>
                <w:b/>
                <w:bCs/>
                <w:sz w:val="14"/>
                <w:szCs w:val="16"/>
                <w:highlight w:val="yellow"/>
                <w:lang w:eastAsia="ko-KR"/>
              </w:rPr>
              <w:t>+</w:t>
            </w:r>
            <w:r w:rsidR="00666A75" w:rsidRPr="00230DFB">
              <w:rPr>
                <w:rFonts w:ascii="Times New Roman" w:eastAsia="Malgun Gothic" w:hAnsi="Times New Roman" w:cs="Times New Roman"/>
                <w:b/>
                <w:bCs/>
                <w:sz w:val="14"/>
                <w:szCs w:val="16"/>
                <w:highlight w:val="yellow"/>
                <w:lang w:eastAsia="ko-KR"/>
              </w:rPr>
              <w:br/>
            </w:r>
            <w:r w:rsidRPr="00230DFB">
              <w:rPr>
                <w:rFonts w:ascii="Times New Roman" w:eastAsia="Malgun Gothic" w:hAnsi="Times New Roman" w:cs="Times New Roman"/>
                <w:b/>
                <w:bCs/>
                <w:sz w:val="14"/>
                <w:szCs w:val="16"/>
                <w:highlight w:val="yellow"/>
                <w:lang w:eastAsia="ko-KR"/>
              </w:rPr>
              <w:t>484</w:t>
            </w:r>
            <w:r w:rsidR="00855CD9" w:rsidRPr="00230DFB">
              <w:rPr>
                <w:rFonts w:ascii="Times New Roman" w:eastAsia="Malgun Gothic" w:hAnsi="Times New Roman" w:cs="Times New Roman" w:hint="eastAsia"/>
                <w:b/>
                <w:bCs/>
                <w:sz w:val="14"/>
                <w:szCs w:val="16"/>
                <w:highlight w:val="yellow"/>
                <w:lang w:eastAsia="ko-KR"/>
              </w:rPr>
              <w:t>-tone RU</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4635BB0B" w14:textId="3AD2BD3F" w:rsidR="00327729" w:rsidRPr="001025FA"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lang w:eastAsia="ko-KR"/>
              </w:rPr>
              <w:t>2×</w:t>
            </w:r>
            <w:r w:rsidR="00327729" w:rsidRPr="00230DFB">
              <w:rPr>
                <w:rFonts w:ascii="Times New Roman" w:eastAsia="Malgun Gothic" w:hAnsi="Times New Roman" w:cs="Times New Roman"/>
                <w:b/>
                <w:bCs/>
                <w:sz w:val="14"/>
                <w:szCs w:val="16"/>
                <w:lang w:eastAsia="ko-KR"/>
              </w:rPr>
              <w:t>996</w:t>
            </w:r>
            <w:r w:rsidR="00855CD9" w:rsidRPr="00230DFB">
              <w:rPr>
                <w:rFonts w:ascii="Times New Roman" w:eastAsia="Malgun Gothic" w:hAnsi="Times New Roman" w:cs="Times New Roman" w:hint="eastAsia"/>
                <w:b/>
                <w:bCs/>
                <w:sz w:val="14"/>
                <w:szCs w:val="16"/>
                <w:lang w:eastAsia="ko-KR"/>
              </w:rPr>
              <w:t>-tone RU</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1655816C" w14:textId="2B07DEE7" w:rsidR="00327729" w:rsidRPr="00230DFB"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highlight w:val="yellow"/>
                <w:lang w:eastAsia="ko-KR"/>
              </w:rPr>
              <w:t>2×</w:t>
            </w:r>
            <w:r w:rsidR="00327729" w:rsidRPr="00230DFB">
              <w:rPr>
                <w:rFonts w:ascii="Times New Roman" w:eastAsia="Malgun Gothic" w:hAnsi="Times New Roman" w:cs="Times New Roman"/>
                <w:b/>
                <w:bCs/>
                <w:sz w:val="14"/>
                <w:szCs w:val="16"/>
                <w:highlight w:val="yellow"/>
                <w:lang w:eastAsia="ko-KR"/>
              </w:rPr>
              <w:t>996</w:t>
            </w:r>
            <w:r w:rsidR="00855CD9" w:rsidRPr="00230DFB">
              <w:rPr>
                <w:rFonts w:ascii="Times New Roman" w:eastAsia="Malgun Gothic" w:hAnsi="Times New Roman" w:cs="Times New Roman" w:hint="eastAsia"/>
                <w:b/>
                <w:bCs/>
                <w:sz w:val="14"/>
                <w:szCs w:val="16"/>
                <w:highlight w:val="yellow"/>
                <w:lang w:eastAsia="ko-KR"/>
              </w:rPr>
              <w:t>-tone RU</w:t>
            </w:r>
            <w:r w:rsidR="00855CD9" w:rsidRPr="00230DFB">
              <w:rPr>
                <w:rFonts w:ascii="Times New Roman" w:eastAsia="Malgun Gothic" w:hAnsi="Times New Roman" w:cs="Times New Roman"/>
                <w:b/>
                <w:bCs/>
                <w:sz w:val="14"/>
                <w:szCs w:val="16"/>
                <w:highlight w:val="yellow"/>
                <w:lang w:eastAsia="ko-KR"/>
              </w:rPr>
              <w:t xml:space="preserve"> </w:t>
            </w:r>
            <w:r w:rsidRPr="00230DFB">
              <w:rPr>
                <w:rFonts w:ascii="Times New Roman" w:eastAsia="Malgun Gothic" w:hAnsi="Times New Roman" w:cs="Times New Roman"/>
                <w:b/>
                <w:bCs/>
                <w:sz w:val="14"/>
                <w:szCs w:val="16"/>
                <w:highlight w:val="yellow"/>
                <w:lang w:eastAsia="ko-KR"/>
              </w:rPr>
              <w:t>+</w:t>
            </w:r>
            <w:r w:rsidRPr="00230DFB">
              <w:rPr>
                <w:rFonts w:ascii="Times New Roman" w:eastAsia="Malgun Gothic" w:hAnsi="Times New Roman" w:cs="Times New Roman"/>
                <w:b/>
                <w:bCs/>
                <w:sz w:val="14"/>
                <w:szCs w:val="16"/>
                <w:highlight w:val="yellow"/>
                <w:lang w:eastAsia="ko-KR"/>
              </w:rPr>
              <w:br/>
            </w:r>
            <w:r w:rsidR="00327729" w:rsidRPr="00230DFB">
              <w:rPr>
                <w:rFonts w:ascii="Times New Roman" w:eastAsia="Malgun Gothic" w:hAnsi="Times New Roman" w:cs="Times New Roman"/>
                <w:b/>
                <w:bCs/>
                <w:sz w:val="14"/>
                <w:szCs w:val="16"/>
                <w:highlight w:val="yellow"/>
                <w:lang w:eastAsia="ko-KR"/>
              </w:rPr>
              <w:t>484</w:t>
            </w:r>
            <w:r w:rsidR="00855CD9" w:rsidRPr="00230DFB">
              <w:rPr>
                <w:rFonts w:ascii="Times New Roman" w:eastAsia="Malgun Gothic" w:hAnsi="Times New Roman" w:cs="Times New Roman" w:hint="eastAsia"/>
                <w:b/>
                <w:bCs/>
                <w:sz w:val="14"/>
                <w:szCs w:val="16"/>
                <w:highlight w:val="yellow"/>
                <w:lang w:eastAsia="ko-KR"/>
              </w:rPr>
              <w:t>-tone RU</w:t>
            </w:r>
          </w:p>
        </w:tc>
        <w:tc>
          <w:tcPr>
            <w:tcW w:w="823" w:type="dxa"/>
            <w:tcBorders>
              <w:top w:val="single" w:sz="4" w:space="0" w:color="auto"/>
              <w:left w:val="nil"/>
              <w:bottom w:val="single" w:sz="4" w:space="0" w:color="auto"/>
              <w:right w:val="single" w:sz="4" w:space="0" w:color="auto"/>
            </w:tcBorders>
            <w:shd w:val="clear" w:color="auto" w:fill="auto"/>
            <w:vAlign w:val="center"/>
            <w:hideMark/>
          </w:tcPr>
          <w:p w14:paraId="6952B957" w14:textId="67FF0D58" w:rsidR="00327729" w:rsidRPr="00230DFB"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highlight w:val="yellow"/>
                <w:lang w:eastAsia="ko-KR"/>
              </w:rPr>
              <w:t>3×</w:t>
            </w:r>
            <w:r w:rsidR="00327729" w:rsidRPr="00230DFB">
              <w:rPr>
                <w:rFonts w:ascii="Times New Roman" w:eastAsia="Malgun Gothic" w:hAnsi="Times New Roman" w:cs="Times New Roman"/>
                <w:b/>
                <w:bCs/>
                <w:sz w:val="14"/>
                <w:szCs w:val="16"/>
                <w:highlight w:val="yellow"/>
                <w:lang w:eastAsia="ko-KR"/>
              </w:rPr>
              <w:t>996</w:t>
            </w:r>
            <w:r w:rsidR="00855CD9" w:rsidRPr="00230DFB">
              <w:rPr>
                <w:rFonts w:ascii="Times New Roman" w:eastAsia="Malgun Gothic" w:hAnsi="Times New Roman" w:cs="Times New Roman" w:hint="eastAsia"/>
                <w:b/>
                <w:bCs/>
                <w:sz w:val="14"/>
                <w:szCs w:val="16"/>
                <w:highlight w:val="yellow"/>
                <w:lang w:eastAsia="ko-KR"/>
              </w:rPr>
              <w:t>-tone RU</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259D25C9" w14:textId="7A05C3FB" w:rsidR="00327729" w:rsidRPr="00230DFB" w:rsidRDefault="00BA1507" w:rsidP="00855CD9">
            <w:pPr>
              <w:spacing w:after="0" w:line="240" w:lineRule="auto"/>
              <w:jc w:val="center"/>
              <w:rPr>
                <w:rFonts w:ascii="Times New Roman" w:eastAsia="Malgun Gothic" w:hAnsi="Times New Roman" w:cs="Times New Roman"/>
                <w:b/>
                <w:bCs/>
                <w:sz w:val="14"/>
                <w:szCs w:val="16"/>
                <w:highlight w:val="yellow"/>
                <w:lang w:eastAsia="ko-KR"/>
              </w:rPr>
            </w:pPr>
            <w:r w:rsidRPr="00230DFB">
              <w:rPr>
                <w:rFonts w:ascii="Times New Roman" w:eastAsia="Malgun Gothic" w:hAnsi="Times New Roman" w:cs="Times New Roman"/>
                <w:b/>
                <w:bCs/>
                <w:sz w:val="14"/>
                <w:szCs w:val="16"/>
                <w:highlight w:val="yellow"/>
                <w:lang w:eastAsia="ko-KR"/>
              </w:rPr>
              <w:t>3×</w:t>
            </w:r>
            <w:r w:rsidR="00327729" w:rsidRPr="00230DFB">
              <w:rPr>
                <w:rFonts w:ascii="Times New Roman" w:eastAsia="Malgun Gothic" w:hAnsi="Times New Roman" w:cs="Times New Roman"/>
                <w:b/>
                <w:bCs/>
                <w:sz w:val="14"/>
                <w:szCs w:val="16"/>
                <w:highlight w:val="yellow"/>
                <w:lang w:eastAsia="ko-KR"/>
              </w:rPr>
              <w:t>996</w:t>
            </w:r>
            <w:r w:rsidR="00855CD9" w:rsidRPr="00230DFB">
              <w:rPr>
                <w:rFonts w:ascii="Times New Roman" w:eastAsia="Malgun Gothic" w:hAnsi="Times New Roman" w:cs="Times New Roman" w:hint="eastAsia"/>
                <w:b/>
                <w:bCs/>
                <w:sz w:val="14"/>
                <w:szCs w:val="16"/>
                <w:highlight w:val="yellow"/>
                <w:lang w:eastAsia="ko-KR"/>
              </w:rPr>
              <w:t>-tone RU</w:t>
            </w:r>
            <w:r w:rsidR="00855CD9" w:rsidRPr="00230DFB">
              <w:rPr>
                <w:rFonts w:ascii="Times New Roman" w:eastAsia="Malgun Gothic" w:hAnsi="Times New Roman" w:cs="Times New Roman"/>
                <w:b/>
                <w:bCs/>
                <w:sz w:val="14"/>
                <w:szCs w:val="16"/>
                <w:highlight w:val="yellow"/>
                <w:lang w:eastAsia="ko-KR"/>
              </w:rPr>
              <w:t xml:space="preserve"> </w:t>
            </w:r>
            <w:r w:rsidRPr="00230DFB">
              <w:rPr>
                <w:rFonts w:ascii="Times New Roman" w:eastAsia="Malgun Gothic" w:hAnsi="Times New Roman" w:cs="Times New Roman"/>
                <w:b/>
                <w:bCs/>
                <w:sz w:val="14"/>
                <w:szCs w:val="16"/>
                <w:highlight w:val="yellow"/>
                <w:lang w:eastAsia="ko-KR"/>
              </w:rPr>
              <w:t>+</w:t>
            </w:r>
            <w:r w:rsidRPr="00230DFB">
              <w:rPr>
                <w:rFonts w:ascii="Times New Roman" w:eastAsia="Malgun Gothic" w:hAnsi="Times New Roman" w:cs="Times New Roman"/>
                <w:b/>
                <w:bCs/>
                <w:sz w:val="14"/>
                <w:szCs w:val="16"/>
                <w:highlight w:val="yellow"/>
                <w:lang w:eastAsia="ko-KR"/>
              </w:rPr>
              <w:br/>
            </w:r>
            <w:r w:rsidR="00327729" w:rsidRPr="00230DFB">
              <w:rPr>
                <w:rFonts w:ascii="Times New Roman" w:eastAsia="Malgun Gothic" w:hAnsi="Times New Roman" w:cs="Times New Roman"/>
                <w:b/>
                <w:bCs/>
                <w:sz w:val="14"/>
                <w:szCs w:val="16"/>
                <w:highlight w:val="yellow"/>
                <w:lang w:eastAsia="ko-KR"/>
              </w:rPr>
              <w:t>484</w:t>
            </w:r>
            <w:r w:rsidR="00855CD9" w:rsidRPr="00230DFB">
              <w:rPr>
                <w:rFonts w:ascii="Times New Roman" w:eastAsia="Malgun Gothic" w:hAnsi="Times New Roman" w:cs="Times New Roman" w:hint="eastAsia"/>
                <w:b/>
                <w:bCs/>
                <w:sz w:val="14"/>
                <w:szCs w:val="16"/>
                <w:highlight w:val="yellow"/>
                <w:lang w:eastAsia="ko-KR"/>
              </w:rPr>
              <w:t>-tone RU</w:t>
            </w:r>
          </w:p>
        </w:tc>
      </w:tr>
      <w:tr w:rsidR="00855CD9" w:rsidRPr="00655E72" w14:paraId="05C8910F"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3C88E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541" w:type="dxa"/>
            <w:tcBorders>
              <w:top w:val="nil"/>
              <w:left w:val="nil"/>
              <w:bottom w:val="single" w:sz="4" w:space="0" w:color="auto"/>
              <w:right w:val="single" w:sz="4" w:space="0" w:color="auto"/>
            </w:tcBorders>
            <w:shd w:val="clear" w:color="auto" w:fill="auto"/>
            <w:noWrap/>
            <w:vAlign w:val="center"/>
            <w:hideMark/>
          </w:tcPr>
          <w:p w14:paraId="165D89E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620" w:type="dxa"/>
            <w:tcBorders>
              <w:top w:val="nil"/>
              <w:left w:val="nil"/>
              <w:bottom w:val="single" w:sz="4" w:space="0" w:color="auto"/>
              <w:right w:val="single" w:sz="4" w:space="0" w:color="auto"/>
            </w:tcBorders>
            <w:shd w:val="clear" w:color="auto" w:fill="auto"/>
            <w:noWrap/>
            <w:vAlign w:val="center"/>
            <w:hideMark/>
          </w:tcPr>
          <w:p w14:paraId="1D80E174"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2</w:t>
            </w:r>
          </w:p>
        </w:tc>
        <w:tc>
          <w:tcPr>
            <w:tcW w:w="611" w:type="dxa"/>
            <w:tcBorders>
              <w:top w:val="nil"/>
              <w:left w:val="nil"/>
              <w:bottom w:val="single" w:sz="4" w:space="0" w:color="auto"/>
              <w:right w:val="single" w:sz="4" w:space="0" w:color="auto"/>
            </w:tcBorders>
            <w:shd w:val="clear" w:color="auto" w:fill="auto"/>
            <w:noWrap/>
            <w:vAlign w:val="center"/>
            <w:hideMark/>
          </w:tcPr>
          <w:p w14:paraId="7455D3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690" w:type="dxa"/>
            <w:tcBorders>
              <w:top w:val="nil"/>
              <w:left w:val="nil"/>
              <w:bottom w:val="single" w:sz="4" w:space="0" w:color="auto"/>
              <w:right w:val="single" w:sz="4" w:space="0" w:color="auto"/>
            </w:tcBorders>
            <w:shd w:val="clear" w:color="auto" w:fill="auto"/>
            <w:noWrap/>
            <w:vAlign w:val="center"/>
            <w:hideMark/>
          </w:tcPr>
          <w:p w14:paraId="1BAEA6E0"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c>
          <w:tcPr>
            <w:tcW w:w="611" w:type="dxa"/>
            <w:tcBorders>
              <w:top w:val="nil"/>
              <w:left w:val="nil"/>
              <w:bottom w:val="single" w:sz="4" w:space="0" w:color="auto"/>
              <w:right w:val="single" w:sz="4" w:space="0" w:color="auto"/>
            </w:tcBorders>
            <w:shd w:val="clear" w:color="auto" w:fill="auto"/>
            <w:noWrap/>
            <w:vAlign w:val="center"/>
            <w:hideMark/>
          </w:tcPr>
          <w:p w14:paraId="1644992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611" w:type="dxa"/>
            <w:tcBorders>
              <w:top w:val="nil"/>
              <w:left w:val="nil"/>
              <w:bottom w:val="single" w:sz="4" w:space="0" w:color="auto"/>
              <w:right w:val="single" w:sz="4" w:space="0" w:color="auto"/>
            </w:tcBorders>
            <w:shd w:val="clear" w:color="auto" w:fill="auto"/>
            <w:noWrap/>
            <w:vAlign w:val="center"/>
            <w:hideMark/>
          </w:tcPr>
          <w:p w14:paraId="60B3FC0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690" w:type="dxa"/>
            <w:tcBorders>
              <w:top w:val="nil"/>
              <w:left w:val="nil"/>
              <w:bottom w:val="single" w:sz="4" w:space="0" w:color="auto"/>
              <w:right w:val="single" w:sz="4" w:space="0" w:color="auto"/>
            </w:tcBorders>
            <w:shd w:val="clear" w:color="auto" w:fill="auto"/>
            <w:noWrap/>
            <w:vAlign w:val="center"/>
            <w:hideMark/>
          </w:tcPr>
          <w:p w14:paraId="73D78AD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c>
          <w:tcPr>
            <w:tcW w:w="611" w:type="dxa"/>
            <w:tcBorders>
              <w:top w:val="nil"/>
              <w:left w:val="nil"/>
              <w:bottom w:val="single" w:sz="4" w:space="0" w:color="auto"/>
              <w:right w:val="single" w:sz="4" w:space="0" w:color="auto"/>
            </w:tcBorders>
            <w:shd w:val="clear" w:color="auto" w:fill="auto"/>
            <w:noWrap/>
            <w:vAlign w:val="center"/>
            <w:hideMark/>
          </w:tcPr>
          <w:p w14:paraId="2EF6BAE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714" w:type="dxa"/>
            <w:tcBorders>
              <w:top w:val="nil"/>
              <w:left w:val="nil"/>
              <w:bottom w:val="single" w:sz="4" w:space="0" w:color="auto"/>
              <w:right w:val="single" w:sz="4" w:space="0" w:color="auto"/>
            </w:tcBorders>
            <w:shd w:val="clear" w:color="auto" w:fill="auto"/>
            <w:noWrap/>
            <w:vAlign w:val="center"/>
            <w:hideMark/>
          </w:tcPr>
          <w:p w14:paraId="4A6C93A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c>
          <w:tcPr>
            <w:tcW w:w="842" w:type="dxa"/>
            <w:tcBorders>
              <w:top w:val="nil"/>
              <w:left w:val="nil"/>
              <w:bottom w:val="single" w:sz="4" w:space="0" w:color="auto"/>
              <w:right w:val="single" w:sz="4" w:space="0" w:color="auto"/>
            </w:tcBorders>
            <w:shd w:val="clear" w:color="auto" w:fill="auto"/>
            <w:noWrap/>
            <w:vAlign w:val="center"/>
            <w:hideMark/>
          </w:tcPr>
          <w:p w14:paraId="4269F4F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w:t>
            </w:r>
          </w:p>
        </w:tc>
        <w:tc>
          <w:tcPr>
            <w:tcW w:w="846" w:type="dxa"/>
            <w:tcBorders>
              <w:top w:val="nil"/>
              <w:left w:val="nil"/>
              <w:bottom w:val="single" w:sz="4" w:space="0" w:color="auto"/>
              <w:right w:val="single" w:sz="4" w:space="0" w:color="auto"/>
            </w:tcBorders>
            <w:shd w:val="clear" w:color="auto" w:fill="auto"/>
            <w:noWrap/>
            <w:vAlign w:val="center"/>
            <w:hideMark/>
          </w:tcPr>
          <w:p w14:paraId="75E78C82"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c>
          <w:tcPr>
            <w:tcW w:w="823" w:type="dxa"/>
            <w:tcBorders>
              <w:top w:val="nil"/>
              <w:left w:val="nil"/>
              <w:bottom w:val="single" w:sz="4" w:space="0" w:color="auto"/>
              <w:right w:val="single" w:sz="4" w:space="0" w:color="auto"/>
            </w:tcBorders>
            <w:shd w:val="clear" w:color="auto" w:fill="auto"/>
            <w:noWrap/>
            <w:vAlign w:val="center"/>
            <w:hideMark/>
          </w:tcPr>
          <w:p w14:paraId="4F063CD4"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c>
          <w:tcPr>
            <w:tcW w:w="863" w:type="dxa"/>
            <w:tcBorders>
              <w:top w:val="nil"/>
              <w:left w:val="nil"/>
              <w:bottom w:val="single" w:sz="4" w:space="0" w:color="auto"/>
              <w:right w:val="single" w:sz="4" w:space="0" w:color="auto"/>
            </w:tcBorders>
            <w:shd w:val="clear" w:color="auto" w:fill="auto"/>
            <w:noWrap/>
            <w:vAlign w:val="center"/>
            <w:hideMark/>
          </w:tcPr>
          <w:p w14:paraId="3D58768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w:t>
            </w:r>
          </w:p>
        </w:tc>
      </w:tr>
      <w:tr w:rsidR="00855CD9" w:rsidRPr="00655E72" w14:paraId="59063BA2"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71A8C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w:t>
            </w:r>
          </w:p>
        </w:tc>
        <w:tc>
          <w:tcPr>
            <w:tcW w:w="541" w:type="dxa"/>
            <w:tcBorders>
              <w:top w:val="nil"/>
              <w:left w:val="nil"/>
              <w:bottom w:val="single" w:sz="4" w:space="0" w:color="auto"/>
              <w:right w:val="single" w:sz="4" w:space="0" w:color="auto"/>
            </w:tcBorders>
            <w:shd w:val="clear" w:color="auto" w:fill="auto"/>
            <w:noWrap/>
            <w:vAlign w:val="center"/>
            <w:hideMark/>
          </w:tcPr>
          <w:p w14:paraId="7564498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w:t>
            </w:r>
          </w:p>
        </w:tc>
        <w:tc>
          <w:tcPr>
            <w:tcW w:w="620" w:type="dxa"/>
            <w:tcBorders>
              <w:top w:val="nil"/>
              <w:left w:val="nil"/>
              <w:bottom w:val="single" w:sz="4" w:space="0" w:color="auto"/>
              <w:right w:val="single" w:sz="4" w:space="0" w:color="auto"/>
            </w:tcBorders>
            <w:shd w:val="clear" w:color="auto" w:fill="auto"/>
            <w:noWrap/>
            <w:vAlign w:val="center"/>
            <w:hideMark/>
          </w:tcPr>
          <w:p w14:paraId="2364E60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w:t>
            </w:r>
          </w:p>
        </w:tc>
        <w:tc>
          <w:tcPr>
            <w:tcW w:w="611" w:type="dxa"/>
            <w:tcBorders>
              <w:top w:val="nil"/>
              <w:left w:val="nil"/>
              <w:bottom w:val="single" w:sz="4" w:space="0" w:color="auto"/>
              <w:right w:val="single" w:sz="4" w:space="0" w:color="auto"/>
            </w:tcBorders>
            <w:shd w:val="clear" w:color="auto" w:fill="auto"/>
            <w:noWrap/>
            <w:vAlign w:val="center"/>
            <w:hideMark/>
          </w:tcPr>
          <w:p w14:paraId="70DA7B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w:t>
            </w:r>
          </w:p>
        </w:tc>
        <w:tc>
          <w:tcPr>
            <w:tcW w:w="690" w:type="dxa"/>
            <w:tcBorders>
              <w:top w:val="nil"/>
              <w:left w:val="nil"/>
              <w:bottom w:val="single" w:sz="4" w:space="0" w:color="auto"/>
              <w:right w:val="single" w:sz="4" w:space="0" w:color="auto"/>
            </w:tcBorders>
            <w:shd w:val="clear" w:color="auto" w:fill="auto"/>
            <w:noWrap/>
            <w:vAlign w:val="center"/>
            <w:hideMark/>
          </w:tcPr>
          <w:p w14:paraId="08B65F9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14</w:t>
            </w:r>
          </w:p>
        </w:tc>
        <w:tc>
          <w:tcPr>
            <w:tcW w:w="611" w:type="dxa"/>
            <w:tcBorders>
              <w:top w:val="nil"/>
              <w:left w:val="nil"/>
              <w:bottom w:val="single" w:sz="4" w:space="0" w:color="auto"/>
              <w:right w:val="single" w:sz="4" w:space="0" w:color="auto"/>
            </w:tcBorders>
            <w:shd w:val="clear" w:color="auto" w:fill="auto"/>
            <w:noWrap/>
            <w:vAlign w:val="center"/>
            <w:hideMark/>
          </w:tcPr>
          <w:p w14:paraId="577E504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w:t>
            </w:r>
          </w:p>
        </w:tc>
        <w:tc>
          <w:tcPr>
            <w:tcW w:w="611" w:type="dxa"/>
            <w:tcBorders>
              <w:top w:val="nil"/>
              <w:left w:val="nil"/>
              <w:bottom w:val="single" w:sz="4" w:space="0" w:color="auto"/>
              <w:right w:val="single" w:sz="4" w:space="0" w:color="auto"/>
            </w:tcBorders>
            <w:shd w:val="clear" w:color="auto" w:fill="auto"/>
            <w:noWrap/>
            <w:vAlign w:val="center"/>
            <w:hideMark/>
          </w:tcPr>
          <w:p w14:paraId="23DA18D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19</w:t>
            </w:r>
          </w:p>
        </w:tc>
        <w:tc>
          <w:tcPr>
            <w:tcW w:w="690" w:type="dxa"/>
            <w:tcBorders>
              <w:top w:val="nil"/>
              <w:left w:val="nil"/>
              <w:bottom w:val="single" w:sz="4" w:space="0" w:color="auto"/>
              <w:right w:val="single" w:sz="4" w:space="0" w:color="auto"/>
            </w:tcBorders>
            <w:shd w:val="clear" w:color="auto" w:fill="auto"/>
            <w:noWrap/>
            <w:vAlign w:val="center"/>
            <w:hideMark/>
          </w:tcPr>
          <w:p w14:paraId="00F6FB26"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w:t>
            </w:r>
          </w:p>
        </w:tc>
        <w:tc>
          <w:tcPr>
            <w:tcW w:w="611" w:type="dxa"/>
            <w:tcBorders>
              <w:top w:val="nil"/>
              <w:left w:val="nil"/>
              <w:bottom w:val="single" w:sz="4" w:space="0" w:color="auto"/>
              <w:right w:val="single" w:sz="4" w:space="0" w:color="auto"/>
            </w:tcBorders>
            <w:shd w:val="clear" w:color="auto" w:fill="auto"/>
            <w:noWrap/>
            <w:vAlign w:val="center"/>
            <w:hideMark/>
          </w:tcPr>
          <w:p w14:paraId="1E0D7F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714" w:type="dxa"/>
            <w:tcBorders>
              <w:top w:val="nil"/>
              <w:left w:val="nil"/>
              <w:bottom w:val="single" w:sz="4" w:space="0" w:color="auto"/>
              <w:right w:val="single" w:sz="4" w:space="0" w:color="auto"/>
            </w:tcBorders>
            <w:shd w:val="clear" w:color="auto" w:fill="auto"/>
            <w:noWrap/>
            <w:vAlign w:val="center"/>
            <w:hideMark/>
          </w:tcPr>
          <w:p w14:paraId="06E223A8"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19</w:t>
            </w:r>
          </w:p>
        </w:tc>
        <w:tc>
          <w:tcPr>
            <w:tcW w:w="842" w:type="dxa"/>
            <w:tcBorders>
              <w:top w:val="nil"/>
              <w:left w:val="nil"/>
              <w:bottom w:val="single" w:sz="4" w:space="0" w:color="auto"/>
              <w:right w:val="single" w:sz="4" w:space="0" w:color="auto"/>
            </w:tcBorders>
            <w:shd w:val="clear" w:color="auto" w:fill="auto"/>
            <w:noWrap/>
            <w:vAlign w:val="center"/>
            <w:hideMark/>
          </w:tcPr>
          <w:p w14:paraId="2C7E993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846" w:type="dxa"/>
            <w:tcBorders>
              <w:top w:val="nil"/>
              <w:left w:val="nil"/>
              <w:bottom w:val="single" w:sz="4" w:space="0" w:color="auto"/>
              <w:right w:val="single" w:sz="4" w:space="0" w:color="auto"/>
            </w:tcBorders>
            <w:shd w:val="clear" w:color="auto" w:fill="auto"/>
            <w:noWrap/>
            <w:vAlign w:val="center"/>
            <w:hideMark/>
          </w:tcPr>
          <w:p w14:paraId="0FC7D4F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37</w:t>
            </w:r>
          </w:p>
        </w:tc>
        <w:tc>
          <w:tcPr>
            <w:tcW w:w="823" w:type="dxa"/>
            <w:tcBorders>
              <w:top w:val="nil"/>
              <w:left w:val="nil"/>
              <w:bottom w:val="single" w:sz="4" w:space="0" w:color="auto"/>
              <w:right w:val="single" w:sz="4" w:space="0" w:color="auto"/>
            </w:tcBorders>
            <w:shd w:val="clear" w:color="auto" w:fill="auto"/>
            <w:noWrap/>
            <w:vAlign w:val="center"/>
            <w:hideMark/>
          </w:tcPr>
          <w:p w14:paraId="0042CA7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37</w:t>
            </w:r>
          </w:p>
        </w:tc>
        <w:tc>
          <w:tcPr>
            <w:tcW w:w="863" w:type="dxa"/>
            <w:tcBorders>
              <w:top w:val="nil"/>
              <w:left w:val="nil"/>
              <w:bottom w:val="single" w:sz="4" w:space="0" w:color="auto"/>
              <w:right w:val="single" w:sz="4" w:space="0" w:color="auto"/>
            </w:tcBorders>
            <w:shd w:val="clear" w:color="auto" w:fill="auto"/>
            <w:noWrap/>
            <w:vAlign w:val="center"/>
            <w:hideMark/>
          </w:tcPr>
          <w:p w14:paraId="1D5ECDB4"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19</w:t>
            </w:r>
          </w:p>
        </w:tc>
      </w:tr>
      <w:tr w:rsidR="00855CD9" w:rsidRPr="00655E72" w14:paraId="00670C8E"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F2AA02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w:t>
            </w:r>
          </w:p>
        </w:tc>
        <w:tc>
          <w:tcPr>
            <w:tcW w:w="541" w:type="dxa"/>
            <w:tcBorders>
              <w:top w:val="nil"/>
              <w:left w:val="nil"/>
              <w:bottom w:val="single" w:sz="4" w:space="0" w:color="auto"/>
              <w:right w:val="single" w:sz="4" w:space="0" w:color="auto"/>
            </w:tcBorders>
            <w:shd w:val="clear" w:color="auto" w:fill="auto"/>
            <w:noWrap/>
            <w:vAlign w:val="center"/>
            <w:hideMark/>
          </w:tcPr>
          <w:p w14:paraId="014E3E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w:t>
            </w:r>
          </w:p>
        </w:tc>
        <w:tc>
          <w:tcPr>
            <w:tcW w:w="620" w:type="dxa"/>
            <w:tcBorders>
              <w:top w:val="nil"/>
              <w:left w:val="nil"/>
              <w:bottom w:val="single" w:sz="4" w:space="0" w:color="auto"/>
              <w:right w:val="single" w:sz="4" w:space="0" w:color="auto"/>
            </w:tcBorders>
            <w:shd w:val="clear" w:color="auto" w:fill="auto"/>
            <w:noWrap/>
            <w:vAlign w:val="center"/>
            <w:hideMark/>
          </w:tcPr>
          <w:p w14:paraId="31C546C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w:t>
            </w:r>
          </w:p>
        </w:tc>
        <w:tc>
          <w:tcPr>
            <w:tcW w:w="611" w:type="dxa"/>
            <w:tcBorders>
              <w:top w:val="nil"/>
              <w:left w:val="nil"/>
              <w:bottom w:val="single" w:sz="4" w:space="0" w:color="auto"/>
              <w:right w:val="single" w:sz="4" w:space="0" w:color="auto"/>
            </w:tcBorders>
            <w:shd w:val="clear" w:color="auto" w:fill="auto"/>
            <w:noWrap/>
            <w:vAlign w:val="center"/>
            <w:hideMark/>
          </w:tcPr>
          <w:p w14:paraId="78394B8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w:t>
            </w:r>
          </w:p>
        </w:tc>
        <w:tc>
          <w:tcPr>
            <w:tcW w:w="690" w:type="dxa"/>
            <w:tcBorders>
              <w:top w:val="nil"/>
              <w:left w:val="nil"/>
              <w:bottom w:val="single" w:sz="4" w:space="0" w:color="auto"/>
              <w:right w:val="single" w:sz="4" w:space="0" w:color="auto"/>
            </w:tcBorders>
            <w:shd w:val="clear" w:color="auto" w:fill="auto"/>
            <w:noWrap/>
            <w:vAlign w:val="center"/>
            <w:hideMark/>
          </w:tcPr>
          <w:p w14:paraId="4912B24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19</w:t>
            </w:r>
          </w:p>
        </w:tc>
        <w:tc>
          <w:tcPr>
            <w:tcW w:w="611" w:type="dxa"/>
            <w:tcBorders>
              <w:top w:val="nil"/>
              <w:left w:val="nil"/>
              <w:bottom w:val="single" w:sz="4" w:space="0" w:color="auto"/>
              <w:right w:val="single" w:sz="4" w:space="0" w:color="auto"/>
            </w:tcBorders>
            <w:shd w:val="clear" w:color="auto" w:fill="auto"/>
            <w:noWrap/>
            <w:vAlign w:val="center"/>
            <w:hideMark/>
          </w:tcPr>
          <w:p w14:paraId="6D4EFDA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19</w:t>
            </w:r>
          </w:p>
        </w:tc>
        <w:tc>
          <w:tcPr>
            <w:tcW w:w="611" w:type="dxa"/>
            <w:tcBorders>
              <w:top w:val="nil"/>
              <w:left w:val="nil"/>
              <w:bottom w:val="single" w:sz="4" w:space="0" w:color="auto"/>
              <w:right w:val="single" w:sz="4" w:space="0" w:color="auto"/>
            </w:tcBorders>
            <w:shd w:val="clear" w:color="auto" w:fill="auto"/>
            <w:noWrap/>
            <w:vAlign w:val="center"/>
            <w:hideMark/>
          </w:tcPr>
          <w:p w14:paraId="0A64D22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690" w:type="dxa"/>
            <w:tcBorders>
              <w:top w:val="nil"/>
              <w:left w:val="nil"/>
              <w:bottom w:val="single" w:sz="4" w:space="0" w:color="auto"/>
              <w:right w:val="single" w:sz="4" w:space="0" w:color="auto"/>
            </w:tcBorders>
            <w:shd w:val="clear" w:color="auto" w:fill="auto"/>
            <w:noWrap/>
            <w:vAlign w:val="center"/>
            <w:hideMark/>
          </w:tcPr>
          <w:p w14:paraId="58DF9CC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37</w:t>
            </w:r>
          </w:p>
        </w:tc>
        <w:tc>
          <w:tcPr>
            <w:tcW w:w="611" w:type="dxa"/>
            <w:tcBorders>
              <w:top w:val="nil"/>
              <w:left w:val="nil"/>
              <w:bottom w:val="single" w:sz="4" w:space="0" w:color="auto"/>
              <w:right w:val="single" w:sz="4" w:space="0" w:color="auto"/>
            </w:tcBorders>
            <w:shd w:val="clear" w:color="auto" w:fill="auto"/>
            <w:noWrap/>
            <w:vAlign w:val="center"/>
            <w:hideMark/>
          </w:tcPr>
          <w:p w14:paraId="158F54D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714" w:type="dxa"/>
            <w:tcBorders>
              <w:top w:val="nil"/>
              <w:left w:val="nil"/>
              <w:bottom w:val="single" w:sz="4" w:space="0" w:color="auto"/>
              <w:right w:val="single" w:sz="4" w:space="0" w:color="auto"/>
            </w:tcBorders>
            <w:shd w:val="clear" w:color="auto" w:fill="auto"/>
            <w:noWrap/>
            <w:vAlign w:val="center"/>
            <w:hideMark/>
          </w:tcPr>
          <w:p w14:paraId="36B78DCF"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73</w:t>
            </w:r>
          </w:p>
        </w:tc>
        <w:tc>
          <w:tcPr>
            <w:tcW w:w="842" w:type="dxa"/>
            <w:tcBorders>
              <w:top w:val="nil"/>
              <w:left w:val="nil"/>
              <w:bottom w:val="single" w:sz="4" w:space="0" w:color="auto"/>
              <w:right w:val="single" w:sz="4" w:space="0" w:color="auto"/>
            </w:tcBorders>
            <w:shd w:val="clear" w:color="auto" w:fill="auto"/>
            <w:noWrap/>
            <w:vAlign w:val="center"/>
            <w:hideMark/>
          </w:tcPr>
          <w:p w14:paraId="3AC80AC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752403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975981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F580FE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4EA80F6"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C594BD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w:t>
            </w:r>
          </w:p>
        </w:tc>
        <w:tc>
          <w:tcPr>
            <w:tcW w:w="541" w:type="dxa"/>
            <w:tcBorders>
              <w:top w:val="nil"/>
              <w:left w:val="nil"/>
              <w:bottom w:val="single" w:sz="4" w:space="0" w:color="auto"/>
              <w:right w:val="single" w:sz="4" w:space="0" w:color="auto"/>
            </w:tcBorders>
            <w:shd w:val="clear" w:color="auto" w:fill="auto"/>
            <w:noWrap/>
            <w:vAlign w:val="center"/>
            <w:hideMark/>
          </w:tcPr>
          <w:p w14:paraId="58BEA5E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w:t>
            </w:r>
          </w:p>
        </w:tc>
        <w:tc>
          <w:tcPr>
            <w:tcW w:w="620" w:type="dxa"/>
            <w:tcBorders>
              <w:top w:val="nil"/>
              <w:left w:val="nil"/>
              <w:bottom w:val="single" w:sz="4" w:space="0" w:color="auto"/>
              <w:right w:val="single" w:sz="4" w:space="0" w:color="auto"/>
            </w:tcBorders>
            <w:shd w:val="clear" w:color="auto" w:fill="auto"/>
            <w:noWrap/>
            <w:vAlign w:val="center"/>
            <w:hideMark/>
          </w:tcPr>
          <w:p w14:paraId="24EEBB37"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w:t>
            </w:r>
          </w:p>
        </w:tc>
        <w:tc>
          <w:tcPr>
            <w:tcW w:w="611" w:type="dxa"/>
            <w:tcBorders>
              <w:top w:val="nil"/>
              <w:left w:val="nil"/>
              <w:bottom w:val="single" w:sz="4" w:space="0" w:color="auto"/>
              <w:right w:val="single" w:sz="4" w:space="0" w:color="auto"/>
            </w:tcBorders>
            <w:shd w:val="clear" w:color="auto" w:fill="auto"/>
            <w:noWrap/>
            <w:vAlign w:val="center"/>
            <w:hideMark/>
          </w:tcPr>
          <w:p w14:paraId="7590FB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15</w:t>
            </w:r>
          </w:p>
        </w:tc>
        <w:tc>
          <w:tcPr>
            <w:tcW w:w="690" w:type="dxa"/>
            <w:tcBorders>
              <w:top w:val="nil"/>
              <w:left w:val="nil"/>
              <w:bottom w:val="single" w:sz="4" w:space="0" w:color="auto"/>
              <w:right w:val="single" w:sz="4" w:space="0" w:color="auto"/>
            </w:tcBorders>
            <w:shd w:val="clear" w:color="auto" w:fill="auto"/>
            <w:noWrap/>
            <w:vAlign w:val="center"/>
            <w:hideMark/>
          </w:tcPr>
          <w:p w14:paraId="56132B3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32</w:t>
            </w:r>
          </w:p>
        </w:tc>
        <w:tc>
          <w:tcPr>
            <w:tcW w:w="611" w:type="dxa"/>
            <w:tcBorders>
              <w:top w:val="nil"/>
              <w:left w:val="nil"/>
              <w:bottom w:val="single" w:sz="4" w:space="0" w:color="auto"/>
              <w:right w:val="single" w:sz="4" w:space="0" w:color="auto"/>
            </w:tcBorders>
            <w:shd w:val="clear" w:color="auto" w:fill="auto"/>
            <w:noWrap/>
            <w:vAlign w:val="center"/>
            <w:hideMark/>
          </w:tcPr>
          <w:p w14:paraId="386E50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28</w:t>
            </w:r>
          </w:p>
        </w:tc>
        <w:tc>
          <w:tcPr>
            <w:tcW w:w="611" w:type="dxa"/>
            <w:tcBorders>
              <w:top w:val="nil"/>
              <w:left w:val="nil"/>
              <w:bottom w:val="single" w:sz="4" w:space="0" w:color="auto"/>
              <w:right w:val="single" w:sz="4" w:space="0" w:color="auto"/>
            </w:tcBorders>
            <w:shd w:val="clear" w:color="auto" w:fill="auto"/>
            <w:noWrap/>
            <w:vAlign w:val="center"/>
            <w:hideMark/>
          </w:tcPr>
          <w:p w14:paraId="7B049F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55</w:t>
            </w:r>
          </w:p>
        </w:tc>
        <w:tc>
          <w:tcPr>
            <w:tcW w:w="690" w:type="dxa"/>
            <w:tcBorders>
              <w:top w:val="nil"/>
              <w:left w:val="nil"/>
              <w:bottom w:val="single" w:sz="4" w:space="0" w:color="auto"/>
              <w:right w:val="single" w:sz="4" w:space="0" w:color="auto"/>
            </w:tcBorders>
            <w:shd w:val="clear" w:color="auto" w:fill="auto"/>
            <w:noWrap/>
            <w:vAlign w:val="center"/>
            <w:hideMark/>
          </w:tcPr>
          <w:p w14:paraId="7B626E0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46</w:t>
            </w:r>
          </w:p>
        </w:tc>
        <w:tc>
          <w:tcPr>
            <w:tcW w:w="611" w:type="dxa"/>
            <w:tcBorders>
              <w:top w:val="nil"/>
              <w:left w:val="nil"/>
              <w:bottom w:val="single" w:sz="4" w:space="0" w:color="auto"/>
              <w:right w:val="single" w:sz="4" w:space="0" w:color="auto"/>
            </w:tcBorders>
            <w:shd w:val="clear" w:color="auto" w:fill="auto"/>
            <w:noWrap/>
            <w:vAlign w:val="center"/>
            <w:hideMark/>
          </w:tcPr>
          <w:p w14:paraId="0A24DCA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109</w:t>
            </w:r>
          </w:p>
        </w:tc>
        <w:tc>
          <w:tcPr>
            <w:tcW w:w="714" w:type="dxa"/>
            <w:tcBorders>
              <w:top w:val="nil"/>
              <w:left w:val="nil"/>
              <w:bottom w:val="single" w:sz="4" w:space="0" w:color="auto"/>
              <w:right w:val="single" w:sz="4" w:space="0" w:color="auto"/>
            </w:tcBorders>
            <w:shd w:val="clear" w:color="auto" w:fill="auto"/>
            <w:noWrap/>
            <w:vAlign w:val="center"/>
            <w:hideMark/>
          </w:tcPr>
          <w:p w14:paraId="4331330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91</w:t>
            </w:r>
          </w:p>
        </w:tc>
        <w:tc>
          <w:tcPr>
            <w:tcW w:w="842" w:type="dxa"/>
            <w:tcBorders>
              <w:top w:val="nil"/>
              <w:left w:val="nil"/>
              <w:bottom w:val="single" w:sz="4" w:space="0" w:color="auto"/>
              <w:right w:val="single" w:sz="4" w:space="0" w:color="auto"/>
            </w:tcBorders>
            <w:shd w:val="clear" w:color="auto" w:fill="auto"/>
            <w:noWrap/>
            <w:vAlign w:val="center"/>
            <w:hideMark/>
          </w:tcPr>
          <w:p w14:paraId="518071C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798F8D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2902AD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7FC99F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0977BDC0"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362649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w:t>
            </w:r>
          </w:p>
        </w:tc>
        <w:tc>
          <w:tcPr>
            <w:tcW w:w="541" w:type="dxa"/>
            <w:tcBorders>
              <w:top w:val="nil"/>
              <w:left w:val="nil"/>
              <w:bottom w:val="single" w:sz="4" w:space="0" w:color="auto"/>
              <w:right w:val="single" w:sz="4" w:space="0" w:color="auto"/>
            </w:tcBorders>
            <w:shd w:val="clear" w:color="auto" w:fill="auto"/>
            <w:noWrap/>
            <w:vAlign w:val="center"/>
            <w:hideMark/>
          </w:tcPr>
          <w:p w14:paraId="50BAAF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w:t>
            </w:r>
          </w:p>
        </w:tc>
        <w:tc>
          <w:tcPr>
            <w:tcW w:w="620" w:type="dxa"/>
            <w:tcBorders>
              <w:top w:val="nil"/>
              <w:left w:val="nil"/>
              <w:bottom w:val="single" w:sz="4" w:space="0" w:color="auto"/>
              <w:right w:val="single" w:sz="4" w:space="0" w:color="auto"/>
            </w:tcBorders>
            <w:shd w:val="clear" w:color="auto" w:fill="auto"/>
            <w:noWrap/>
            <w:vAlign w:val="center"/>
            <w:hideMark/>
          </w:tcPr>
          <w:p w14:paraId="24F0901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w:t>
            </w:r>
          </w:p>
        </w:tc>
        <w:tc>
          <w:tcPr>
            <w:tcW w:w="611" w:type="dxa"/>
            <w:tcBorders>
              <w:top w:val="nil"/>
              <w:left w:val="nil"/>
              <w:bottom w:val="single" w:sz="4" w:space="0" w:color="auto"/>
              <w:right w:val="single" w:sz="4" w:space="0" w:color="auto"/>
            </w:tcBorders>
            <w:shd w:val="clear" w:color="auto" w:fill="auto"/>
            <w:noWrap/>
            <w:vAlign w:val="center"/>
            <w:hideMark/>
          </w:tcPr>
          <w:p w14:paraId="3BD4FC6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19</w:t>
            </w:r>
          </w:p>
        </w:tc>
        <w:tc>
          <w:tcPr>
            <w:tcW w:w="690" w:type="dxa"/>
            <w:tcBorders>
              <w:top w:val="nil"/>
              <w:left w:val="nil"/>
              <w:bottom w:val="single" w:sz="4" w:space="0" w:color="auto"/>
              <w:right w:val="single" w:sz="4" w:space="0" w:color="auto"/>
            </w:tcBorders>
            <w:shd w:val="clear" w:color="auto" w:fill="auto"/>
            <w:noWrap/>
            <w:vAlign w:val="center"/>
            <w:hideMark/>
          </w:tcPr>
          <w:p w14:paraId="74E3D5C7"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37</w:t>
            </w:r>
          </w:p>
        </w:tc>
        <w:tc>
          <w:tcPr>
            <w:tcW w:w="611" w:type="dxa"/>
            <w:tcBorders>
              <w:top w:val="nil"/>
              <w:left w:val="nil"/>
              <w:bottom w:val="single" w:sz="4" w:space="0" w:color="auto"/>
              <w:right w:val="single" w:sz="4" w:space="0" w:color="auto"/>
            </w:tcBorders>
            <w:shd w:val="clear" w:color="auto" w:fill="auto"/>
            <w:noWrap/>
            <w:vAlign w:val="center"/>
            <w:hideMark/>
          </w:tcPr>
          <w:p w14:paraId="638D35B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611" w:type="dxa"/>
            <w:tcBorders>
              <w:top w:val="nil"/>
              <w:left w:val="nil"/>
              <w:bottom w:val="single" w:sz="4" w:space="0" w:color="auto"/>
              <w:right w:val="single" w:sz="4" w:space="0" w:color="auto"/>
            </w:tcBorders>
            <w:shd w:val="clear" w:color="auto" w:fill="auto"/>
            <w:noWrap/>
            <w:vAlign w:val="center"/>
            <w:hideMark/>
          </w:tcPr>
          <w:p w14:paraId="3B539D0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690" w:type="dxa"/>
            <w:tcBorders>
              <w:top w:val="nil"/>
              <w:left w:val="nil"/>
              <w:bottom w:val="single" w:sz="4" w:space="0" w:color="auto"/>
              <w:right w:val="single" w:sz="4" w:space="0" w:color="auto"/>
            </w:tcBorders>
            <w:shd w:val="clear" w:color="auto" w:fill="auto"/>
            <w:noWrap/>
            <w:vAlign w:val="center"/>
            <w:hideMark/>
          </w:tcPr>
          <w:p w14:paraId="11BB072F"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73</w:t>
            </w:r>
          </w:p>
        </w:tc>
        <w:tc>
          <w:tcPr>
            <w:tcW w:w="611" w:type="dxa"/>
            <w:tcBorders>
              <w:top w:val="nil"/>
              <w:left w:val="nil"/>
              <w:bottom w:val="single" w:sz="4" w:space="0" w:color="auto"/>
              <w:right w:val="single" w:sz="4" w:space="0" w:color="auto"/>
            </w:tcBorders>
            <w:shd w:val="clear" w:color="auto" w:fill="auto"/>
            <w:noWrap/>
            <w:vAlign w:val="center"/>
            <w:hideMark/>
          </w:tcPr>
          <w:p w14:paraId="4F0F450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7D8FFA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AD4942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844073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4D49BA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B64EA2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1E1EFB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1B7319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w:t>
            </w:r>
          </w:p>
        </w:tc>
        <w:tc>
          <w:tcPr>
            <w:tcW w:w="541" w:type="dxa"/>
            <w:tcBorders>
              <w:top w:val="nil"/>
              <w:left w:val="nil"/>
              <w:bottom w:val="single" w:sz="4" w:space="0" w:color="auto"/>
              <w:right w:val="single" w:sz="4" w:space="0" w:color="auto"/>
            </w:tcBorders>
            <w:shd w:val="clear" w:color="auto" w:fill="auto"/>
            <w:noWrap/>
            <w:vAlign w:val="center"/>
            <w:hideMark/>
          </w:tcPr>
          <w:p w14:paraId="7BF622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w:t>
            </w:r>
          </w:p>
        </w:tc>
        <w:tc>
          <w:tcPr>
            <w:tcW w:w="620" w:type="dxa"/>
            <w:tcBorders>
              <w:top w:val="nil"/>
              <w:left w:val="nil"/>
              <w:bottom w:val="single" w:sz="4" w:space="0" w:color="auto"/>
              <w:right w:val="single" w:sz="4" w:space="0" w:color="auto"/>
            </w:tcBorders>
            <w:shd w:val="clear" w:color="auto" w:fill="auto"/>
            <w:noWrap/>
            <w:vAlign w:val="center"/>
            <w:hideMark/>
          </w:tcPr>
          <w:p w14:paraId="2C8C0A00"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15</w:t>
            </w:r>
          </w:p>
        </w:tc>
        <w:tc>
          <w:tcPr>
            <w:tcW w:w="611" w:type="dxa"/>
            <w:tcBorders>
              <w:top w:val="nil"/>
              <w:left w:val="nil"/>
              <w:bottom w:val="single" w:sz="4" w:space="0" w:color="auto"/>
              <w:right w:val="single" w:sz="4" w:space="0" w:color="auto"/>
            </w:tcBorders>
            <w:shd w:val="clear" w:color="auto" w:fill="auto"/>
            <w:noWrap/>
            <w:vAlign w:val="center"/>
            <w:hideMark/>
          </w:tcPr>
          <w:p w14:paraId="1368704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24</w:t>
            </w:r>
          </w:p>
        </w:tc>
        <w:tc>
          <w:tcPr>
            <w:tcW w:w="690" w:type="dxa"/>
            <w:tcBorders>
              <w:top w:val="nil"/>
              <w:left w:val="nil"/>
              <w:bottom w:val="single" w:sz="4" w:space="0" w:color="auto"/>
              <w:right w:val="single" w:sz="4" w:space="0" w:color="auto"/>
            </w:tcBorders>
            <w:shd w:val="clear" w:color="auto" w:fill="auto"/>
            <w:noWrap/>
            <w:vAlign w:val="center"/>
            <w:hideMark/>
          </w:tcPr>
          <w:p w14:paraId="28A90CB2"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50</w:t>
            </w:r>
          </w:p>
        </w:tc>
        <w:tc>
          <w:tcPr>
            <w:tcW w:w="611" w:type="dxa"/>
            <w:tcBorders>
              <w:top w:val="nil"/>
              <w:left w:val="nil"/>
              <w:bottom w:val="single" w:sz="4" w:space="0" w:color="auto"/>
              <w:right w:val="single" w:sz="4" w:space="0" w:color="auto"/>
            </w:tcBorders>
            <w:shd w:val="clear" w:color="auto" w:fill="auto"/>
            <w:noWrap/>
            <w:vAlign w:val="center"/>
            <w:hideMark/>
          </w:tcPr>
          <w:p w14:paraId="7858D08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46</w:t>
            </w:r>
          </w:p>
        </w:tc>
        <w:tc>
          <w:tcPr>
            <w:tcW w:w="611" w:type="dxa"/>
            <w:tcBorders>
              <w:top w:val="nil"/>
              <w:left w:val="nil"/>
              <w:bottom w:val="single" w:sz="4" w:space="0" w:color="auto"/>
              <w:right w:val="single" w:sz="4" w:space="0" w:color="auto"/>
            </w:tcBorders>
            <w:shd w:val="clear" w:color="auto" w:fill="auto"/>
            <w:noWrap/>
            <w:vAlign w:val="center"/>
            <w:hideMark/>
          </w:tcPr>
          <w:p w14:paraId="02445F9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91</w:t>
            </w:r>
          </w:p>
        </w:tc>
        <w:tc>
          <w:tcPr>
            <w:tcW w:w="690" w:type="dxa"/>
            <w:tcBorders>
              <w:top w:val="nil"/>
              <w:left w:val="nil"/>
              <w:bottom w:val="single" w:sz="4" w:space="0" w:color="auto"/>
              <w:right w:val="single" w:sz="4" w:space="0" w:color="auto"/>
            </w:tcBorders>
            <w:shd w:val="clear" w:color="auto" w:fill="auto"/>
            <w:noWrap/>
            <w:vAlign w:val="center"/>
            <w:hideMark/>
          </w:tcPr>
          <w:p w14:paraId="14135B67"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82</w:t>
            </w:r>
          </w:p>
        </w:tc>
        <w:tc>
          <w:tcPr>
            <w:tcW w:w="611" w:type="dxa"/>
            <w:tcBorders>
              <w:top w:val="nil"/>
              <w:left w:val="nil"/>
              <w:bottom w:val="single" w:sz="4" w:space="0" w:color="auto"/>
              <w:right w:val="single" w:sz="4" w:space="0" w:color="auto"/>
            </w:tcBorders>
            <w:shd w:val="clear" w:color="auto" w:fill="auto"/>
            <w:noWrap/>
            <w:vAlign w:val="center"/>
            <w:hideMark/>
          </w:tcPr>
          <w:p w14:paraId="45A63F7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5DD4F7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63E21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88BCE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672A1B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6B1E66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78486BC"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B60C9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w:t>
            </w:r>
          </w:p>
        </w:tc>
        <w:tc>
          <w:tcPr>
            <w:tcW w:w="541" w:type="dxa"/>
            <w:tcBorders>
              <w:top w:val="nil"/>
              <w:left w:val="nil"/>
              <w:bottom w:val="single" w:sz="4" w:space="0" w:color="auto"/>
              <w:right w:val="single" w:sz="4" w:space="0" w:color="auto"/>
            </w:tcBorders>
            <w:shd w:val="clear" w:color="auto" w:fill="auto"/>
            <w:noWrap/>
            <w:vAlign w:val="center"/>
            <w:hideMark/>
          </w:tcPr>
          <w:p w14:paraId="4A0D867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15</w:t>
            </w:r>
          </w:p>
        </w:tc>
        <w:tc>
          <w:tcPr>
            <w:tcW w:w="620" w:type="dxa"/>
            <w:tcBorders>
              <w:top w:val="nil"/>
              <w:left w:val="nil"/>
              <w:bottom w:val="single" w:sz="4" w:space="0" w:color="auto"/>
              <w:right w:val="single" w:sz="4" w:space="0" w:color="auto"/>
            </w:tcBorders>
            <w:shd w:val="clear" w:color="auto" w:fill="auto"/>
            <w:noWrap/>
            <w:vAlign w:val="center"/>
            <w:hideMark/>
          </w:tcPr>
          <w:p w14:paraId="03EBA6D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20</w:t>
            </w:r>
          </w:p>
        </w:tc>
        <w:tc>
          <w:tcPr>
            <w:tcW w:w="611" w:type="dxa"/>
            <w:tcBorders>
              <w:top w:val="nil"/>
              <w:left w:val="nil"/>
              <w:bottom w:val="single" w:sz="4" w:space="0" w:color="auto"/>
              <w:right w:val="single" w:sz="4" w:space="0" w:color="auto"/>
            </w:tcBorders>
            <w:shd w:val="clear" w:color="auto" w:fill="auto"/>
            <w:noWrap/>
            <w:vAlign w:val="center"/>
            <w:hideMark/>
          </w:tcPr>
          <w:p w14:paraId="026C87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28</w:t>
            </w:r>
          </w:p>
        </w:tc>
        <w:tc>
          <w:tcPr>
            <w:tcW w:w="690" w:type="dxa"/>
            <w:tcBorders>
              <w:top w:val="nil"/>
              <w:left w:val="nil"/>
              <w:bottom w:val="single" w:sz="4" w:space="0" w:color="auto"/>
              <w:right w:val="single" w:sz="4" w:space="0" w:color="auto"/>
            </w:tcBorders>
            <w:shd w:val="clear" w:color="auto" w:fill="auto"/>
            <w:noWrap/>
            <w:vAlign w:val="center"/>
            <w:hideMark/>
          </w:tcPr>
          <w:p w14:paraId="189FF3E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55</w:t>
            </w:r>
          </w:p>
        </w:tc>
        <w:tc>
          <w:tcPr>
            <w:tcW w:w="611" w:type="dxa"/>
            <w:tcBorders>
              <w:top w:val="nil"/>
              <w:left w:val="nil"/>
              <w:bottom w:val="single" w:sz="4" w:space="0" w:color="auto"/>
              <w:right w:val="single" w:sz="4" w:space="0" w:color="auto"/>
            </w:tcBorders>
            <w:shd w:val="clear" w:color="auto" w:fill="auto"/>
            <w:noWrap/>
            <w:vAlign w:val="center"/>
            <w:hideMark/>
          </w:tcPr>
          <w:p w14:paraId="4B5D2FD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55</w:t>
            </w:r>
          </w:p>
        </w:tc>
        <w:tc>
          <w:tcPr>
            <w:tcW w:w="611" w:type="dxa"/>
            <w:tcBorders>
              <w:top w:val="nil"/>
              <w:left w:val="nil"/>
              <w:bottom w:val="single" w:sz="4" w:space="0" w:color="auto"/>
              <w:right w:val="single" w:sz="4" w:space="0" w:color="auto"/>
            </w:tcBorders>
            <w:shd w:val="clear" w:color="auto" w:fill="auto"/>
            <w:noWrap/>
            <w:vAlign w:val="center"/>
            <w:hideMark/>
          </w:tcPr>
          <w:p w14:paraId="51009DF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109</w:t>
            </w:r>
          </w:p>
        </w:tc>
        <w:tc>
          <w:tcPr>
            <w:tcW w:w="690" w:type="dxa"/>
            <w:tcBorders>
              <w:top w:val="nil"/>
              <w:left w:val="nil"/>
              <w:bottom w:val="single" w:sz="4" w:space="0" w:color="auto"/>
              <w:right w:val="single" w:sz="4" w:space="0" w:color="auto"/>
            </w:tcBorders>
            <w:shd w:val="clear" w:color="auto" w:fill="auto"/>
            <w:noWrap/>
            <w:vAlign w:val="center"/>
            <w:hideMark/>
          </w:tcPr>
          <w:p w14:paraId="1FBA3281"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109</w:t>
            </w:r>
          </w:p>
        </w:tc>
        <w:tc>
          <w:tcPr>
            <w:tcW w:w="611" w:type="dxa"/>
            <w:tcBorders>
              <w:top w:val="nil"/>
              <w:left w:val="nil"/>
              <w:bottom w:val="single" w:sz="4" w:space="0" w:color="auto"/>
              <w:right w:val="single" w:sz="4" w:space="0" w:color="auto"/>
            </w:tcBorders>
            <w:shd w:val="clear" w:color="auto" w:fill="auto"/>
            <w:noWrap/>
            <w:vAlign w:val="center"/>
            <w:hideMark/>
          </w:tcPr>
          <w:p w14:paraId="453043C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7A5C72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DD5AEB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99C2E8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7B26DB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32758C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0C693B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2318A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w:t>
            </w:r>
          </w:p>
        </w:tc>
        <w:tc>
          <w:tcPr>
            <w:tcW w:w="541" w:type="dxa"/>
            <w:tcBorders>
              <w:top w:val="nil"/>
              <w:left w:val="nil"/>
              <w:bottom w:val="single" w:sz="4" w:space="0" w:color="auto"/>
              <w:right w:val="single" w:sz="4" w:space="0" w:color="auto"/>
            </w:tcBorders>
            <w:shd w:val="clear" w:color="auto" w:fill="auto"/>
            <w:noWrap/>
            <w:vAlign w:val="center"/>
            <w:hideMark/>
          </w:tcPr>
          <w:p w14:paraId="51A0130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17</w:t>
            </w:r>
          </w:p>
        </w:tc>
        <w:tc>
          <w:tcPr>
            <w:tcW w:w="620" w:type="dxa"/>
            <w:tcBorders>
              <w:top w:val="nil"/>
              <w:left w:val="nil"/>
              <w:bottom w:val="single" w:sz="4" w:space="0" w:color="auto"/>
              <w:right w:val="single" w:sz="4" w:space="0" w:color="auto"/>
            </w:tcBorders>
            <w:shd w:val="clear" w:color="auto" w:fill="auto"/>
            <w:noWrap/>
            <w:vAlign w:val="center"/>
            <w:hideMark/>
          </w:tcPr>
          <w:p w14:paraId="0507243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21</w:t>
            </w:r>
          </w:p>
        </w:tc>
        <w:tc>
          <w:tcPr>
            <w:tcW w:w="611" w:type="dxa"/>
            <w:tcBorders>
              <w:top w:val="nil"/>
              <w:left w:val="nil"/>
              <w:bottom w:val="single" w:sz="4" w:space="0" w:color="auto"/>
              <w:right w:val="single" w:sz="4" w:space="0" w:color="auto"/>
            </w:tcBorders>
            <w:shd w:val="clear" w:color="auto" w:fill="auto"/>
            <w:noWrap/>
            <w:vAlign w:val="center"/>
            <w:hideMark/>
          </w:tcPr>
          <w:p w14:paraId="7E05846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33</w:t>
            </w:r>
          </w:p>
        </w:tc>
        <w:tc>
          <w:tcPr>
            <w:tcW w:w="690" w:type="dxa"/>
            <w:tcBorders>
              <w:top w:val="nil"/>
              <w:left w:val="nil"/>
              <w:bottom w:val="single" w:sz="4" w:space="0" w:color="auto"/>
              <w:right w:val="single" w:sz="4" w:space="0" w:color="auto"/>
            </w:tcBorders>
            <w:shd w:val="clear" w:color="auto" w:fill="auto"/>
            <w:noWrap/>
            <w:vAlign w:val="center"/>
            <w:hideMark/>
          </w:tcPr>
          <w:p w14:paraId="34B4901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68</w:t>
            </w:r>
          </w:p>
        </w:tc>
        <w:tc>
          <w:tcPr>
            <w:tcW w:w="611" w:type="dxa"/>
            <w:tcBorders>
              <w:top w:val="nil"/>
              <w:left w:val="nil"/>
              <w:bottom w:val="single" w:sz="4" w:space="0" w:color="auto"/>
              <w:right w:val="single" w:sz="4" w:space="0" w:color="auto"/>
            </w:tcBorders>
            <w:shd w:val="clear" w:color="auto" w:fill="auto"/>
            <w:noWrap/>
            <w:vAlign w:val="center"/>
            <w:hideMark/>
          </w:tcPr>
          <w:p w14:paraId="0E08E98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64</w:t>
            </w:r>
          </w:p>
        </w:tc>
        <w:tc>
          <w:tcPr>
            <w:tcW w:w="611" w:type="dxa"/>
            <w:tcBorders>
              <w:top w:val="nil"/>
              <w:left w:val="nil"/>
              <w:bottom w:val="single" w:sz="4" w:space="0" w:color="auto"/>
              <w:right w:val="single" w:sz="4" w:space="0" w:color="auto"/>
            </w:tcBorders>
            <w:shd w:val="clear" w:color="auto" w:fill="auto"/>
            <w:noWrap/>
            <w:vAlign w:val="center"/>
            <w:hideMark/>
          </w:tcPr>
          <w:p w14:paraId="06F3766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127</w:t>
            </w:r>
          </w:p>
        </w:tc>
        <w:tc>
          <w:tcPr>
            <w:tcW w:w="690" w:type="dxa"/>
            <w:tcBorders>
              <w:top w:val="nil"/>
              <w:left w:val="nil"/>
              <w:bottom w:val="single" w:sz="4" w:space="0" w:color="auto"/>
              <w:right w:val="single" w:sz="4" w:space="0" w:color="auto"/>
            </w:tcBorders>
            <w:shd w:val="clear" w:color="auto" w:fill="auto"/>
            <w:noWrap/>
            <w:vAlign w:val="center"/>
            <w:hideMark/>
          </w:tcPr>
          <w:p w14:paraId="4510F94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118</w:t>
            </w:r>
          </w:p>
        </w:tc>
        <w:tc>
          <w:tcPr>
            <w:tcW w:w="611" w:type="dxa"/>
            <w:tcBorders>
              <w:top w:val="nil"/>
              <w:left w:val="nil"/>
              <w:bottom w:val="single" w:sz="4" w:space="0" w:color="auto"/>
              <w:right w:val="single" w:sz="4" w:space="0" w:color="auto"/>
            </w:tcBorders>
            <w:shd w:val="clear" w:color="auto" w:fill="auto"/>
            <w:noWrap/>
            <w:vAlign w:val="center"/>
            <w:hideMark/>
          </w:tcPr>
          <w:p w14:paraId="3738A9D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3D8265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642FEB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33388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B09842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71F8F3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7609412"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1D9F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w:t>
            </w:r>
          </w:p>
        </w:tc>
        <w:tc>
          <w:tcPr>
            <w:tcW w:w="541" w:type="dxa"/>
            <w:tcBorders>
              <w:top w:val="nil"/>
              <w:left w:val="nil"/>
              <w:bottom w:val="single" w:sz="4" w:space="0" w:color="auto"/>
              <w:right w:val="single" w:sz="4" w:space="0" w:color="auto"/>
            </w:tcBorders>
            <w:shd w:val="clear" w:color="auto" w:fill="auto"/>
            <w:noWrap/>
            <w:vAlign w:val="center"/>
            <w:hideMark/>
          </w:tcPr>
          <w:p w14:paraId="0483CC0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19</w:t>
            </w:r>
          </w:p>
        </w:tc>
        <w:tc>
          <w:tcPr>
            <w:tcW w:w="620" w:type="dxa"/>
            <w:tcBorders>
              <w:top w:val="nil"/>
              <w:left w:val="nil"/>
              <w:bottom w:val="single" w:sz="4" w:space="0" w:color="auto"/>
              <w:right w:val="single" w:sz="4" w:space="0" w:color="auto"/>
            </w:tcBorders>
            <w:shd w:val="clear" w:color="auto" w:fill="auto"/>
            <w:noWrap/>
            <w:vAlign w:val="center"/>
            <w:hideMark/>
          </w:tcPr>
          <w:p w14:paraId="4F35E428"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24</w:t>
            </w:r>
          </w:p>
        </w:tc>
        <w:tc>
          <w:tcPr>
            <w:tcW w:w="611" w:type="dxa"/>
            <w:tcBorders>
              <w:top w:val="nil"/>
              <w:left w:val="nil"/>
              <w:bottom w:val="single" w:sz="4" w:space="0" w:color="auto"/>
              <w:right w:val="single" w:sz="4" w:space="0" w:color="auto"/>
            </w:tcBorders>
            <w:shd w:val="clear" w:color="auto" w:fill="auto"/>
            <w:noWrap/>
            <w:vAlign w:val="center"/>
            <w:hideMark/>
          </w:tcPr>
          <w:p w14:paraId="617EA9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690" w:type="dxa"/>
            <w:tcBorders>
              <w:top w:val="nil"/>
              <w:left w:val="nil"/>
              <w:bottom w:val="single" w:sz="4" w:space="0" w:color="auto"/>
              <w:right w:val="single" w:sz="4" w:space="0" w:color="auto"/>
            </w:tcBorders>
            <w:shd w:val="clear" w:color="auto" w:fill="auto"/>
            <w:noWrap/>
            <w:vAlign w:val="center"/>
            <w:hideMark/>
          </w:tcPr>
          <w:p w14:paraId="5331AF7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73</w:t>
            </w:r>
          </w:p>
        </w:tc>
        <w:tc>
          <w:tcPr>
            <w:tcW w:w="611" w:type="dxa"/>
            <w:tcBorders>
              <w:top w:val="nil"/>
              <w:left w:val="nil"/>
              <w:bottom w:val="single" w:sz="4" w:space="0" w:color="auto"/>
              <w:right w:val="single" w:sz="4" w:space="0" w:color="auto"/>
            </w:tcBorders>
            <w:shd w:val="clear" w:color="auto" w:fill="auto"/>
            <w:noWrap/>
            <w:vAlign w:val="center"/>
            <w:hideMark/>
          </w:tcPr>
          <w:p w14:paraId="342610F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611" w:type="dxa"/>
            <w:tcBorders>
              <w:top w:val="nil"/>
              <w:left w:val="nil"/>
              <w:bottom w:val="single" w:sz="4" w:space="0" w:color="auto"/>
              <w:right w:val="single" w:sz="4" w:space="0" w:color="auto"/>
            </w:tcBorders>
            <w:shd w:val="clear" w:color="auto" w:fill="auto"/>
            <w:noWrap/>
            <w:vAlign w:val="center"/>
            <w:hideMark/>
          </w:tcPr>
          <w:p w14:paraId="3364F92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3B6C32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56895C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847473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182F0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74B867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772279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164E98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044554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1D6C2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w:t>
            </w:r>
          </w:p>
        </w:tc>
        <w:tc>
          <w:tcPr>
            <w:tcW w:w="541" w:type="dxa"/>
            <w:tcBorders>
              <w:top w:val="nil"/>
              <w:left w:val="nil"/>
              <w:bottom w:val="single" w:sz="4" w:space="0" w:color="auto"/>
              <w:right w:val="single" w:sz="4" w:space="0" w:color="auto"/>
            </w:tcBorders>
            <w:shd w:val="clear" w:color="auto" w:fill="auto"/>
            <w:noWrap/>
            <w:vAlign w:val="center"/>
            <w:hideMark/>
          </w:tcPr>
          <w:p w14:paraId="26CBDAE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21</w:t>
            </w:r>
          </w:p>
        </w:tc>
        <w:tc>
          <w:tcPr>
            <w:tcW w:w="620" w:type="dxa"/>
            <w:tcBorders>
              <w:top w:val="nil"/>
              <w:left w:val="nil"/>
              <w:bottom w:val="single" w:sz="4" w:space="0" w:color="auto"/>
              <w:right w:val="single" w:sz="4" w:space="0" w:color="auto"/>
            </w:tcBorders>
            <w:shd w:val="clear" w:color="auto" w:fill="auto"/>
            <w:noWrap/>
            <w:vAlign w:val="center"/>
            <w:hideMark/>
          </w:tcPr>
          <w:p w14:paraId="759ABB8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29</w:t>
            </w:r>
          </w:p>
        </w:tc>
        <w:tc>
          <w:tcPr>
            <w:tcW w:w="611" w:type="dxa"/>
            <w:tcBorders>
              <w:top w:val="nil"/>
              <w:left w:val="nil"/>
              <w:bottom w:val="single" w:sz="4" w:space="0" w:color="auto"/>
              <w:right w:val="single" w:sz="4" w:space="0" w:color="auto"/>
            </w:tcBorders>
            <w:shd w:val="clear" w:color="auto" w:fill="auto"/>
            <w:noWrap/>
            <w:vAlign w:val="center"/>
            <w:hideMark/>
          </w:tcPr>
          <w:p w14:paraId="4C19B09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42</w:t>
            </w:r>
          </w:p>
        </w:tc>
        <w:tc>
          <w:tcPr>
            <w:tcW w:w="690" w:type="dxa"/>
            <w:tcBorders>
              <w:top w:val="nil"/>
              <w:left w:val="nil"/>
              <w:bottom w:val="single" w:sz="4" w:space="0" w:color="auto"/>
              <w:right w:val="single" w:sz="4" w:space="0" w:color="auto"/>
            </w:tcBorders>
            <w:shd w:val="clear" w:color="auto" w:fill="auto"/>
            <w:noWrap/>
            <w:vAlign w:val="center"/>
            <w:hideMark/>
          </w:tcPr>
          <w:p w14:paraId="10987CA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86</w:t>
            </w:r>
          </w:p>
        </w:tc>
        <w:tc>
          <w:tcPr>
            <w:tcW w:w="611" w:type="dxa"/>
            <w:tcBorders>
              <w:top w:val="nil"/>
              <w:left w:val="nil"/>
              <w:bottom w:val="single" w:sz="4" w:space="0" w:color="auto"/>
              <w:right w:val="single" w:sz="4" w:space="0" w:color="auto"/>
            </w:tcBorders>
            <w:shd w:val="clear" w:color="auto" w:fill="auto"/>
            <w:noWrap/>
            <w:vAlign w:val="center"/>
            <w:hideMark/>
          </w:tcPr>
          <w:p w14:paraId="44F3E1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82</w:t>
            </w:r>
          </w:p>
        </w:tc>
        <w:tc>
          <w:tcPr>
            <w:tcW w:w="611" w:type="dxa"/>
            <w:tcBorders>
              <w:top w:val="nil"/>
              <w:left w:val="nil"/>
              <w:bottom w:val="single" w:sz="4" w:space="0" w:color="auto"/>
              <w:right w:val="single" w:sz="4" w:space="0" w:color="auto"/>
            </w:tcBorders>
            <w:shd w:val="clear" w:color="auto" w:fill="auto"/>
            <w:noWrap/>
            <w:vAlign w:val="center"/>
            <w:hideMark/>
          </w:tcPr>
          <w:p w14:paraId="5B17026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CC391B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5BAF09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3FAC2D5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B5438B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90FF98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4E57DD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319CFC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4EF399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887DAF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w:t>
            </w:r>
          </w:p>
        </w:tc>
        <w:tc>
          <w:tcPr>
            <w:tcW w:w="541" w:type="dxa"/>
            <w:tcBorders>
              <w:top w:val="nil"/>
              <w:left w:val="nil"/>
              <w:bottom w:val="single" w:sz="4" w:space="0" w:color="auto"/>
              <w:right w:val="single" w:sz="4" w:space="0" w:color="auto"/>
            </w:tcBorders>
            <w:shd w:val="clear" w:color="auto" w:fill="auto"/>
            <w:noWrap/>
            <w:vAlign w:val="center"/>
            <w:hideMark/>
          </w:tcPr>
          <w:p w14:paraId="1EE8C1C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24</w:t>
            </w:r>
          </w:p>
        </w:tc>
        <w:tc>
          <w:tcPr>
            <w:tcW w:w="620" w:type="dxa"/>
            <w:tcBorders>
              <w:top w:val="nil"/>
              <w:left w:val="nil"/>
              <w:bottom w:val="single" w:sz="4" w:space="0" w:color="auto"/>
              <w:right w:val="single" w:sz="4" w:space="0" w:color="auto"/>
            </w:tcBorders>
            <w:shd w:val="clear" w:color="auto" w:fill="auto"/>
            <w:noWrap/>
            <w:vAlign w:val="center"/>
            <w:hideMark/>
          </w:tcPr>
          <w:p w14:paraId="625DB22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30</w:t>
            </w:r>
          </w:p>
        </w:tc>
        <w:tc>
          <w:tcPr>
            <w:tcW w:w="611" w:type="dxa"/>
            <w:tcBorders>
              <w:top w:val="nil"/>
              <w:left w:val="nil"/>
              <w:bottom w:val="single" w:sz="4" w:space="0" w:color="auto"/>
              <w:right w:val="single" w:sz="4" w:space="0" w:color="auto"/>
            </w:tcBorders>
            <w:shd w:val="clear" w:color="auto" w:fill="auto"/>
            <w:noWrap/>
            <w:vAlign w:val="center"/>
            <w:hideMark/>
          </w:tcPr>
          <w:p w14:paraId="3F89308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46</w:t>
            </w:r>
          </w:p>
        </w:tc>
        <w:tc>
          <w:tcPr>
            <w:tcW w:w="690" w:type="dxa"/>
            <w:tcBorders>
              <w:top w:val="nil"/>
              <w:left w:val="nil"/>
              <w:bottom w:val="single" w:sz="4" w:space="0" w:color="auto"/>
              <w:right w:val="single" w:sz="4" w:space="0" w:color="auto"/>
            </w:tcBorders>
            <w:shd w:val="clear" w:color="auto" w:fill="auto"/>
            <w:noWrap/>
            <w:vAlign w:val="center"/>
            <w:hideMark/>
          </w:tcPr>
          <w:p w14:paraId="0D169BA2"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91</w:t>
            </w:r>
          </w:p>
        </w:tc>
        <w:tc>
          <w:tcPr>
            <w:tcW w:w="611" w:type="dxa"/>
            <w:tcBorders>
              <w:top w:val="nil"/>
              <w:left w:val="nil"/>
              <w:bottom w:val="single" w:sz="4" w:space="0" w:color="auto"/>
              <w:right w:val="single" w:sz="4" w:space="0" w:color="auto"/>
            </w:tcBorders>
            <w:shd w:val="clear" w:color="auto" w:fill="auto"/>
            <w:noWrap/>
            <w:vAlign w:val="center"/>
            <w:hideMark/>
          </w:tcPr>
          <w:p w14:paraId="375D56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91</w:t>
            </w:r>
          </w:p>
        </w:tc>
        <w:tc>
          <w:tcPr>
            <w:tcW w:w="611" w:type="dxa"/>
            <w:tcBorders>
              <w:top w:val="nil"/>
              <w:left w:val="nil"/>
              <w:bottom w:val="single" w:sz="4" w:space="0" w:color="auto"/>
              <w:right w:val="single" w:sz="4" w:space="0" w:color="auto"/>
            </w:tcBorders>
            <w:shd w:val="clear" w:color="auto" w:fill="auto"/>
            <w:noWrap/>
            <w:vAlign w:val="center"/>
            <w:hideMark/>
          </w:tcPr>
          <w:p w14:paraId="12C716B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ABE1CC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A63CD8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1D05A7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12C017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0420C5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0DFA5E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EECFE9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ADDDCE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881878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w:t>
            </w:r>
          </w:p>
        </w:tc>
        <w:tc>
          <w:tcPr>
            <w:tcW w:w="541" w:type="dxa"/>
            <w:tcBorders>
              <w:top w:val="nil"/>
              <w:left w:val="nil"/>
              <w:bottom w:val="single" w:sz="4" w:space="0" w:color="auto"/>
              <w:right w:val="single" w:sz="4" w:space="0" w:color="auto"/>
            </w:tcBorders>
            <w:shd w:val="clear" w:color="auto" w:fill="auto"/>
            <w:noWrap/>
            <w:vAlign w:val="center"/>
            <w:hideMark/>
          </w:tcPr>
          <w:p w14:paraId="1C3879C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26</w:t>
            </w:r>
          </w:p>
        </w:tc>
        <w:tc>
          <w:tcPr>
            <w:tcW w:w="620" w:type="dxa"/>
            <w:tcBorders>
              <w:top w:val="nil"/>
              <w:left w:val="nil"/>
              <w:bottom w:val="single" w:sz="4" w:space="0" w:color="auto"/>
              <w:right w:val="single" w:sz="4" w:space="0" w:color="auto"/>
            </w:tcBorders>
            <w:shd w:val="clear" w:color="auto" w:fill="auto"/>
            <w:noWrap/>
            <w:vAlign w:val="center"/>
            <w:hideMark/>
          </w:tcPr>
          <w:p w14:paraId="3DA4317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33</w:t>
            </w:r>
          </w:p>
        </w:tc>
        <w:tc>
          <w:tcPr>
            <w:tcW w:w="611" w:type="dxa"/>
            <w:tcBorders>
              <w:top w:val="nil"/>
              <w:left w:val="nil"/>
              <w:bottom w:val="single" w:sz="4" w:space="0" w:color="auto"/>
              <w:right w:val="single" w:sz="4" w:space="0" w:color="auto"/>
            </w:tcBorders>
            <w:shd w:val="clear" w:color="auto" w:fill="auto"/>
            <w:noWrap/>
            <w:vAlign w:val="center"/>
            <w:hideMark/>
          </w:tcPr>
          <w:p w14:paraId="5F0B67B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51</w:t>
            </w:r>
          </w:p>
        </w:tc>
        <w:tc>
          <w:tcPr>
            <w:tcW w:w="690" w:type="dxa"/>
            <w:tcBorders>
              <w:top w:val="nil"/>
              <w:left w:val="nil"/>
              <w:bottom w:val="single" w:sz="4" w:space="0" w:color="auto"/>
              <w:right w:val="single" w:sz="4" w:space="0" w:color="auto"/>
            </w:tcBorders>
            <w:shd w:val="clear" w:color="auto" w:fill="auto"/>
            <w:noWrap/>
            <w:vAlign w:val="center"/>
            <w:hideMark/>
          </w:tcPr>
          <w:p w14:paraId="5396D97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104</w:t>
            </w:r>
          </w:p>
        </w:tc>
        <w:tc>
          <w:tcPr>
            <w:tcW w:w="611" w:type="dxa"/>
            <w:tcBorders>
              <w:top w:val="nil"/>
              <w:left w:val="nil"/>
              <w:bottom w:val="single" w:sz="4" w:space="0" w:color="auto"/>
              <w:right w:val="single" w:sz="4" w:space="0" w:color="auto"/>
            </w:tcBorders>
            <w:shd w:val="clear" w:color="auto" w:fill="auto"/>
            <w:noWrap/>
            <w:vAlign w:val="center"/>
            <w:hideMark/>
          </w:tcPr>
          <w:p w14:paraId="5D22232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100</w:t>
            </w:r>
          </w:p>
        </w:tc>
        <w:tc>
          <w:tcPr>
            <w:tcW w:w="611" w:type="dxa"/>
            <w:tcBorders>
              <w:top w:val="nil"/>
              <w:left w:val="nil"/>
              <w:bottom w:val="single" w:sz="4" w:space="0" w:color="auto"/>
              <w:right w:val="single" w:sz="4" w:space="0" w:color="auto"/>
            </w:tcBorders>
            <w:shd w:val="clear" w:color="auto" w:fill="auto"/>
            <w:noWrap/>
            <w:vAlign w:val="center"/>
            <w:hideMark/>
          </w:tcPr>
          <w:p w14:paraId="01AB05A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904AE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3B5FE6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7EE82C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41BC45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848125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FF4CA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D1ADEB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BD77861"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716BE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w:t>
            </w:r>
          </w:p>
        </w:tc>
        <w:tc>
          <w:tcPr>
            <w:tcW w:w="541" w:type="dxa"/>
            <w:tcBorders>
              <w:top w:val="nil"/>
              <w:left w:val="nil"/>
              <w:bottom w:val="single" w:sz="4" w:space="0" w:color="auto"/>
              <w:right w:val="single" w:sz="4" w:space="0" w:color="auto"/>
            </w:tcBorders>
            <w:shd w:val="clear" w:color="auto" w:fill="auto"/>
            <w:noWrap/>
            <w:vAlign w:val="center"/>
            <w:hideMark/>
          </w:tcPr>
          <w:p w14:paraId="0644734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28</w:t>
            </w:r>
          </w:p>
        </w:tc>
        <w:tc>
          <w:tcPr>
            <w:tcW w:w="620" w:type="dxa"/>
            <w:tcBorders>
              <w:top w:val="nil"/>
              <w:left w:val="nil"/>
              <w:bottom w:val="single" w:sz="4" w:space="0" w:color="auto"/>
              <w:right w:val="single" w:sz="4" w:space="0" w:color="auto"/>
            </w:tcBorders>
            <w:shd w:val="clear" w:color="auto" w:fill="auto"/>
            <w:noWrap/>
            <w:vAlign w:val="center"/>
            <w:hideMark/>
          </w:tcPr>
          <w:p w14:paraId="0B072AC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38</w:t>
            </w:r>
          </w:p>
        </w:tc>
        <w:tc>
          <w:tcPr>
            <w:tcW w:w="611" w:type="dxa"/>
            <w:tcBorders>
              <w:top w:val="nil"/>
              <w:left w:val="nil"/>
              <w:bottom w:val="single" w:sz="4" w:space="0" w:color="auto"/>
              <w:right w:val="single" w:sz="4" w:space="0" w:color="auto"/>
            </w:tcBorders>
            <w:shd w:val="clear" w:color="auto" w:fill="auto"/>
            <w:noWrap/>
            <w:vAlign w:val="center"/>
            <w:hideMark/>
          </w:tcPr>
          <w:p w14:paraId="2D01192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55</w:t>
            </w:r>
          </w:p>
        </w:tc>
        <w:tc>
          <w:tcPr>
            <w:tcW w:w="690" w:type="dxa"/>
            <w:tcBorders>
              <w:top w:val="nil"/>
              <w:left w:val="nil"/>
              <w:bottom w:val="single" w:sz="4" w:space="0" w:color="auto"/>
              <w:right w:val="single" w:sz="4" w:space="0" w:color="auto"/>
            </w:tcBorders>
            <w:shd w:val="clear" w:color="auto" w:fill="auto"/>
            <w:noWrap/>
            <w:vAlign w:val="center"/>
            <w:hideMark/>
          </w:tcPr>
          <w:p w14:paraId="1E2E55C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109</w:t>
            </w:r>
          </w:p>
        </w:tc>
        <w:tc>
          <w:tcPr>
            <w:tcW w:w="611" w:type="dxa"/>
            <w:tcBorders>
              <w:top w:val="nil"/>
              <w:left w:val="nil"/>
              <w:bottom w:val="single" w:sz="4" w:space="0" w:color="auto"/>
              <w:right w:val="single" w:sz="4" w:space="0" w:color="auto"/>
            </w:tcBorders>
            <w:shd w:val="clear" w:color="auto" w:fill="auto"/>
            <w:noWrap/>
            <w:vAlign w:val="center"/>
            <w:hideMark/>
          </w:tcPr>
          <w:p w14:paraId="729E0CC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109</w:t>
            </w:r>
          </w:p>
        </w:tc>
        <w:tc>
          <w:tcPr>
            <w:tcW w:w="611" w:type="dxa"/>
            <w:tcBorders>
              <w:top w:val="nil"/>
              <w:left w:val="nil"/>
              <w:bottom w:val="single" w:sz="4" w:space="0" w:color="auto"/>
              <w:right w:val="single" w:sz="4" w:space="0" w:color="auto"/>
            </w:tcBorders>
            <w:shd w:val="clear" w:color="auto" w:fill="auto"/>
            <w:noWrap/>
            <w:vAlign w:val="center"/>
            <w:hideMark/>
          </w:tcPr>
          <w:p w14:paraId="345E46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FC94C4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87F66C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A96C2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4A5EE0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0CAA77C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2C1442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B60CE4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474A042"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31FD3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14</w:t>
            </w:r>
          </w:p>
        </w:tc>
        <w:tc>
          <w:tcPr>
            <w:tcW w:w="541" w:type="dxa"/>
            <w:tcBorders>
              <w:top w:val="nil"/>
              <w:left w:val="nil"/>
              <w:bottom w:val="single" w:sz="4" w:space="0" w:color="auto"/>
              <w:right w:val="single" w:sz="4" w:space="0" w:color="auto"/>
            </w:tcBorders>
            <w:shd w:val="clear" w:color="auto" w:fill="auto"/>
            <w:noWrap/>
            <w:vAlign w:val="center"/>
            <w:hideMark/>
          </w:tcPr>
          <w:p w14:paraId="3CCD5C3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30</w:t>
            </w:r>
          </w:p>
        </w:tc>
        <w:tc>
          <w:tcPr>
            <w:tcW w:w="620" w:type="dxa"/>
            <w:tcBorders>
              <w:top w:val="nil"/>
              <w:left w:val="nil"/>
              <w:bottom w:val="single" w:sz="4" w:space="0" w:color="auto"/>
              <w:right w:val="single" w:sz="4" w:space="0" w:color="auto"/>
            </w:tcBorders>
            <w:shd w:val="clear" w:color="auto" w:fill="auto"/>
            <w:noWrap/>
            <w:vAlign w:val="center"/>
            <w:hideMark/>
          </w:tcPr>
          <w:p w14:paraId="2D56727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39</w:t>
            </w:r>
          </w:p>
        </w:tc>
        <w:tc>
          <w:tcPr>
            <w:tcW w:w="611" w:type="dxa"/>
            <w:tcBorders>
              <w:top w:val="nil"/>
              <w:left w:val="nil"/>
              <w:bottom w:val="single" w:sz="4" w:space="0" w:color="auto"/>
              <w:right w:val="single" w:sz="4" w:space="0" w:color="auto"/>
            </w:tcBorders>
            <w:shd w:val="clear" w:color="auto" w:fill="auto"/>
            <w:noWrap/>
            <w:vAlign w:val="center"/>
            <w:hideMark/>
          </w:tcPr>
          <w:p w14:paraId="6872B8B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60</w:t>
            </w:r>
          </w:p>
        </w:tc>
        <w:tc>
          <w:tcPr>
            <w:tcW w:w="690" w:type="dxa"/>
            <w:tcBorders>
              <w:top w:val="nil"/>
              <w:left w:val="nil"/>
              <w:bottom w:val="single" w:sz="4" w:space="0" w:color="auto"/>
              <w:right w:val="single" w:sz="4" w:space="0" w:color="auto"/>
            </w:tcBorders>
            <w:shd w:val="clear" w:color="auto" w:fill="auto"/>
            <w:noWrap/>
            <w:vAlign w:val="center"/>
            <w:hideMark/>
          </w:tcPr>
          <w:p w14:paraId="1426259F"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122</w:t>
            </w:r>
          </w:p>
        </w:tc>
        <w:tc>
          <w:tcPr>
            <w:tcW w:w="611" w:type="dxa"/>
            <w:tcBorders>
              <w:top w:val="nil"/>
              <w:left w:val="nil"/>
              <w:bottom w:val="single" w:sz="4" w:space="0" w:color="auto"/>
              <w:right w:val="single" w:sz="4" w:space="0" w:color="auto"/>
            </w:tcBorders>
            <w:shd w:val="clear" w:color="auto" w:fill="auto"/>
            <w:noWrap/>
            <w:vAlign w:val="center"/>
            <w:hideMark/>
          </w:tcPr>
          <w:p w14:paraId="167DFB0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118</w:t>
            </w:r>
          </w:p>
        </w:tc>
        <w:tc>
          <w:tcPr>
            <w:tcW w:w="611" w:type="dxa"/>
            <w:tcBorders>
              <w:top w:val="nil"/>
              <w:left w:val="nil"/>
              <w:bottom w:val="single" w:sz="4" w:space="0" w:color="auto"/>
              <w:right w:val="single" w:sz="4" w:space="0" w:color="auto"/>
            </w:tcBorders>
            <w:shd w:val="clear" w:color="auto" w:fill="auto"/>
            <w:noWrap/>
            <w:vAlign w:val="center"/>
            <w:hideMark/>
          </w:tcPr>
          <w:p w14:paraId="7A13690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5B1CBB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0E154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F6BA42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F853D0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5829BF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4EA73B6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09FFB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51A6A6A"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934B77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15</w:t>
            </w:r>
          </w:p>
        </w:tc>
        <w:tc>
          <w:tcPr>
            <w:tcW w:w="541" w:type="dxa"/>
            <w:tcBorders>
              <w:top w:val="nil"/>
              <w:left w:val="nil"/>
              <w:bottom w:val="single" w:sz="4" w:space="0" w:color="auto"/>
              <w:right w:val="single" w:sz="4" w:space="0" w:color="auto"/>
            </w:tcBorders>
            <w:shd w:val="clear" w:color="auto" w:fill="auto"/>
            <w:noWrap/>
            <w:vAlign w:val="center"/>
            <w:hideMark/>
          </w:tcPr>
          <w:p w14:paraId="566EBA5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33</w:t>
            </w:r>
          </w:p>
        </w:tc>
        <w:tc>
          <w:tcPr>
            <w:tcW w:w="620" w:type="dxa"/>
            <w:tcBorders>
              <w:top w:val="nil"/>
              <w:left w:val="nil"/>
              <w:bottom w:val="single" w:sz="4" w:space="0" w:color="auto"/>
              <w:right w:val="single" w:sz="4" w:space="0" w:color="auto"/>
            </w:tcBorders>
            <w:shd w:val="clear" w:color="auto" w:fill="auto"/>
            <w:noWrap/>
            <w:vAlign w:val="center"/>
            <w:hideMark/>
          </w:tcPr>
          <w:p w14:paraId="70EE7723"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42</w:t>
            </w:r>
          </w:p>
        </w:tc>
        <w:tc>
          <w:tcPr>
            <w:tcW w:w="611" w:type="dxa"/>
            <w:tcBorders>
              <w:top w:val="nil"/>
              <w:left w:val="nil"/>
              <w:bottom w:val="single" w:sz="4" w:space="0" w:color="auto"/>
              <w:right w:val="single" w:sz="4" w:space="0" w:color="auto"/>
            </w:tcBorders>
            <w:shd w:val="clear" w:color="auto" w:fill="auto"/>
            <w:noWrap/>
            <w:vAlign w:val="center"/>
            <w:hideMark/>
          </w:tcPr>
          <w:p w14:paraId="075D5F0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64</w:t>
            </w:r>
          </w:p>
        </w:tc>
        <w:tc>
          <w:tcPr>
            <w:tcW w:w="690" w:type="dxa"/>
            <w:tcBorders>
              <w:top w:val="nil"/>
              <w:left w:val="nil"/>
              <w:bottom w:val="single" w:sz="4" w:space="0" w:color="auto"/>
              <w:right w:val="single" w:sz="4" w:space="0" w:color="auto"/>
            </w:tcBorders>
            <w:shd w:val="clear" w:color="auto" w:fill="auto"/>
            <w:noWrap/>
            <w:vAlign w:val="center"/>
            <w:hideMark/>
          </w:tcPr>
          <w:p w14:paraId="24130C7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127</w:t>
            </w:r>
          </w:p>
        </w:tc>
        <w:tc>
          <w:tcPr>
            <w:tcW w:w="611" w:type="dxa"/>
            <w:tcBorders>
              <w:top w:val="nil"/>
              <w:left w:val="nil"/>
              <w:bottom w:val="single" w:sz="4" w:space="0" w:color="auto"/>
              <w:right w:val="single" w:sz="4" w:space="0" w:color="auto"/>
            </w:tcBorders>
            <w:shd w:val="clear" w:color="auto" w:fill="auto"/>
            <w:noWrap/>
            <w:vAlign w:val="center"/>
            <w:hideMark/>
          </w:tcPr>
          <w:p w14:paraId="09D246A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127</w:t>
            </w:r>
          </w:p>
        </w:tc>
        <w:tc>
          <w:tcPr>
            <w:tcW w:w="611" w:type="dxa"/>
            <w:tcBorders>
              <w:top w:val="nil"/>
              <w:left w:val="nil"/>
              <w:bottom w:val="single" w:sz="4" w:space="0" w:color="auto"/>
              <w:right w:val="single" w:sz="4" w:space="0" w:color="auto"/>
            </w:tcBorders>
            <w:shd w:val="clear" w:color="auto" w:fill="auto"/>
            <w:noWrap/>
            <w:vAlign w:val="center"/>
            <w:hideMark/>
          </w:tcPr>
          <w:p w14:paraId="62ECBC6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F045F1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5C0942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80068B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2BF33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C1F77C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E43A5B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43A8C0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26DD833"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71531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16</w:t>
            </w:r>
          </w:p>
        </w:tc>
        <w:tc>
          <w:tcPr>
            <w:tcW w:w="541" w:type="dxa"/>
            <w:tcBorders>
              <w:top w:val="nil"/>
              <w:left w:val="nil"/>
              <w:bottom w:val="single" w:sz="4" w:space="0" w:color="auto"/>
              <w:right w:val="single" w:sz="4" w:space="0" w:color="auto"/>
            </w:tcBorders>
            <w:shd w:val="clear" w:color="auto" w:fill="auto"/>
            <w:noWrap/>
            <w:vAlign w:val="center"/>
            <w:hideMark/>
          </w:tcPr>
          <w:p w14:paraId="238DEA2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35</w:t>
            </w:r>
          </w:p>
        </w:tc>
        <w:tc>
          <w:tcPr>
            <w:tcW w:w="620" w:type="dxa"/>
            <w:tcBorders>
              <w:top w:val="nil"/>
              <w:left w:val="nil"/>
              <w:bottom w:val="single" w:sz="4" w:space="0" w:color="auto"/>
              <w:right w:val="single" w:sz="4" w:space="0" w:color="auto"/>
            </w:tcBorders>
            <w:shd w:val="clear" w:color="auto" w:fill="auto"/>
            <w:noWrap/>
            <w:vAlign w:val="center"/>
            <w:hideMark/>
          </w:tcPr>
          <w:p w14:paraId="165DC98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47</w:t>
            </w:r>
          </w:p>
        </w:tc>
        <w:tc>
          <w:tcPr>
            <w:tcW w:w="611" w:type="dxa"/>
            <w:tcBorders>
              <w:top w:val="nil"/>
              <w:left w:val="nil"/>
              <w:bottom w:val="single" w:sz="4" w:space="0" w:color="auto"/>
              <w:right w:val="single" w:sz="4" w:space="0" w:color="auto"/>
            </w:tcBorders>
            <w:shd w:val="clear" w:color="auto" w:fill="auto"/>
            <w:noWrap/>
            <w:vAlign w:val="center"/>
            <w:hideMark/>
          </w:tcPr>
          <w:p w14:paraId="2709A36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69</w:t>
            </w:r>
          </w:p>
        </w:tc>
        <w:tc>
          <w:tcPr>
            <w:tcW w:w="690" w:type="dxa"/>
            <w:tcBorders>
              <w:top w:val="nil"/>
              <w:left w:val="nil"/>
              <w:bottom w:val="single" w:sz="4" w:space="0" w:color="auto"/>
              <w:right w:val="single" w:sz="4" w:space="0" w:color="auto"/>
            </w:tcBorders>
            <w:shd w:val="clear" w:color="auto" w:fill="auto"/>
            <w:noWrap/>
            <w:vAlign w:val="center"/>
            <w:hideMark/>
          </w:tcPr>
          <w:p w14:paraId="37CD7776"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140</w:t>
            </w:r>
          </w:p>
        </w:tc>
        <w:tc>
          <w:tcPr>
            <w:tcW w:w="611" w:type="dxa"/>
            <w:tcBorders>
              <w:top w:val="nil"/>
              <w:left w:val="nil"/>
              <w:bottom w:val="single" w:sz="4" w:space="0" w:color="auto"/>
              <w:right w:val="single" w:sz="4" w:space="0" w:color="auto"/>
            </w:tcBorders>
            <w:shd w:val="clear" w:color="auto" w:fill="auto"/>
            <w:noWrap/>
            <w:vAlign w:val="center"/>
            <w:hideMark/>
          </w:tcPr>
          <w:p w14:paraId="606CBE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136</w:t>
            </w:r>
          </w:p>
        </w:tc>
        <w:tc>
          <w:tcPr>
            <w:tcW w:w="611" w:type="dxa"/>
            <w:tcBorders>
              <w:top w:val="nil"/>
              <w:left w:val="nil"/>
              <w:bottom w:val="single" w:sz="4" w:space="0" w:color="auto"/>
              <w:right w:val="single" w:sz="4" w:space="0" w:color="auto"/>
            </w:tcBorders>
            <w:shd w:val="clear" w:color="auto" w:fill="auto"/>
            <w:noWrap/>
            <w:vAlign w:val="center"/>
            <w:hideMark/>
          </w:tcPr>
          <w:p w14:paraId="46DC311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854205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E68788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8E58AB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9088CD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80FEA9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5A6D46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C2F6CC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1CA05FF"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B0C13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17</w:t>
            </w:r>
          </w:p>
        </w:tc>
        <w:tc>
          <w:tcPr>
            <w:tcW w:w="541" w:type="dxa"/>
            <w:tcBorders>
              <w:top w:val="nil"/>
              <w:left w:val="nil"/>
              <w:bottom w:val="single" w:sz="4" w:space="0" w:color="auto"/>
              <w:right w:val="single" w:sz="4" w:space="0" w:color="auto"/>
            </w:tcBorders>
            <w:shd w:val="clear" w:color="auto" w:fill="auto"/>
            <w:noWrap/>
            <w:vAlign w:val="center"/>
            <w:hideMark/>
          </w:tcPr>
          <w:p w14:paraId="195E13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620" w:type="dxa"/>
            <w:tcBorders>
              <w:top w:val="nil"/>
              <w:left w:val="nil"/>
              <w:bottom w:val="single" w:sz="4" w:space="0" w:color="auto"/>
              <w:right w:val="single" w:sz="4" w:space="0" w:color="auto"/>
            </w:tcBorders>
            <w:shd w:val="clear" w:color="auto" w:fill="auto"/>
            <w:noWrap/>
            <w:vAlign w:val="center"/>
            <w:hideMark/>
          </w:tcPr>
          <w:p w14:paraId="491367C4"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48</w:t>
            </w:r>
          </w:p>
        </w:tc>
        <w:tc>
          <w:tcPr>
            <w:tcW w:w="611" w:type="dxa"/>
            <w:tcBorders>
              <w:top w:val="nil"/>
              <w:left w:val="nil"/>
              <w:bottom w:val="single" w:sz="4" w:space="0" w:color="auto"/>
              <w:right w:val="single" w:sz="4" w:space="0" w:color="auto"/>
            </w:tcBorders>
            <w:shd w:val="clear" w:color="auto" w:fill="auto"/>
            <w:noWrap/>
            <w:vAlign w:val="center"/>
            <w:hideMark/>
          </w:tcPr>
          <w:p w14:paraId="088094B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690" w:type="dxa"/>
            <w:tcBorders>
              <w:top w:val="nil"/>
              <w:left w:val="nil"/>
              <w:bottom w:val="single" w:sz="4" w:space="0" w:color="auto"/>
              <w:right w:val="single" w:sz="4" w:space="0" w:color="auto"/>
            </w:tcBorders>
            <w:shd w:val="clear" w:color="auto" w:fill="auto"/>
            <w:noWrap/>
            <w:vAlign w:val="center"/>
            <w:hideMark/>
          </w:tcPr>
          <w:p w14:paraId="47D4C6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8C3ACE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5CDCE4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36E320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582535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3C51D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C0F8E1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BCA32D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70E18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2D007D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28515DA"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54CC4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18</w:t>
            </w:r>
          </w:p>
        </w:tc>
        <w:tc>
          <w:tcPr>
            <w:tcW w:w="541" w:type="dxa"/>
            <w:tcBorders>
              <w:top w:val="nil"/>
              <w:left w:val="nil"/>
              <w:bottom w:val="single" w:sz="4" w:space="0" w:color="auto"/>
              <w:right w:val="single" w:sz="4" w:space="0" w:color="auto"/>
            </w:tcBorders>
            <w:shd w:val="clear" w:color="auto" w:fill="auto"/>
            <w:noWrap/>
            <w:vAlign w:val="center"/>
            <w:hideMark/>
          </w:tcPr>
          <w:p w14:paraId="162D5B9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39</w:t>
            </w:r>
          </w:p>
        </w:tc>
        <w:tc>
          <w:tcPr>
            <w:tcW w:w="620" w:type="dxa"/>
            <w:tcBorders>
              <w:top w:val="nil"/>
              <w:left w:val="nil"/>
              <w:bottom w:val="single" w:sz="4" w:space="0" w:color="auto"/>
              <w:right w:val="single" w:sz="4" w:space="0" w:color="auto"/>
            </w:tcBorders>
            <w:shd w:val="clear" w:color="auto" w:fill="auto"/>
            <w:noWrap/>
            <w:vAlign w:val="center"/>
            <w:hideMark/>
          </w:tcPr>
          <w:p w14:paraId="651F98A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51</w:t>
            </w:r>
          </w:p>
        </w:tc>
        <w:tc>
          <w:tcPr>
            <w:tcW w:w="611" w:type="dxa"/>
            <w:tcBorders>
              <w:top w:val="nil"/>
              <w:left w:val="nil"/>
              <w:bottom w:val="single" w:sz="4" w:space="0" w:color="auto"/>
              <w:right w:val="single" w:sz="4" w:space="0" w:color="auto"/>
            </w:tcBorders>
            <w:shd w:val="clear" w:color="auto" w:fill="auto"/>
            <w:noWrap/>
            <w:vAlign w:val="center"/>
            <w:hideMark/>
          </w:tcPr>
          <w:p w14:paraId="0831297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78</w:t>
            </w:r>
          </w:p>
        </w:tc>
        <w:tc>
          <w:tcPr>
            <w:tcW w:w="690" w:type="dxa"/>
            <w:tcBorders>
              <w:top w:val="nil"/>
              <w:left w:val="nil"/>
              <w:bottom w:val="single" w:sz="4" w:space="0" w:color="auto"/>
              <w:right w:val="single" w:sz="4" w:space="0" w:color="auto"/>
            </w:tcBorders>
            <w:shd w:val="clear" w:color="auto" w:fill="auto"/>
            <w:noWrap/>
            <w:vAlign w:val="center"/>
            <w:hideMark/>
          </w:tcPr>
          <w:p w14:paraId="6110CDC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CB2A4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C6298D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D8D6C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578398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0437FB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1886F4C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0C6A699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960944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39252EE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A2BDC5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6A4466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19</w:t>
            </w:r>
          </w:p>
        </w:tc>
        <w:tc>
          <w:tcPr>
            <w:tcW w:w="541" w:type="dxa"/>
            <w:tcBorders>
              <w:top w:val="nil"/>
              <w:left w:val="nil"/>
              <w:bottom w:val="single" w:sz="4" w:space="0" w:color="auto"/>
              <w:right w:val="single" w:sz="4" w:space="0" w:color="auto"/>
            </w:tcBorders>
            <w:shd w:val="clear" w:color="auto" w:fill="auto"/>
            <w:noWrap/>
            <w:vAlign w:val="center"/>
            <w:hideMark/>
          </w:tcPr>
          <w:p w14:paraId="072DC1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42</w:t>
            </w:r>
          </w:p>
        </w:tc>
        <w:tc>
          <w:tcPr>
            <w:tcW w:w="620" w:type="dxa"/>
            <w:tcBorders>
              <w:top w:val="nil"/>
              <w:left w:val="nil"/>
              <w:bottom w:val="single" w:sz="4" w:space="0" w:color="auto"/>
              <w:right w:val="single" w:sz="4" w:space="0" w:color="auto"/>
            </w:tcBorders>
            <w:shd w:val="clear" w:color="auto" w:fill="auto"/>
            <w:noWrap/>
            <w:vAlign w:val="center"/>
            <w:hideMark/>
          </w:tcPr>
          <w:p w14:paraId="0154BFB6"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56</w:t>
            </w:r>
          </w:p>
        </w:tc>
        <w:tc>
          <w:tcPr>
            <w:tcW w:w="611" w:type="dxa"/>
            <w:tcBorders>
              <w:top w:val="nil"/>
              <w:left w:val="nil"/>
              <w:bottom w:val="single" w:sz="4" w:space="0" w:color="auto"/>
              <w:right w:val="single" w:sz="4" w:space="0" w:color="auto"/>
            </w:tcBorders>
            <w:shd w:val="clear" w:color="auto" w:fill="auto"/>
            <w:noWrap/>
            <w:vAlign w:val="center"/>
            <w:hideMark/>
          </w:tcPr>
          <w:p w14:paraId="2B4B595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82</w:t>
            </w:r>
          </w:p>
        </w:tc>
        <w:tc>
          <w:tcPr>
            <w:tcW w:w="690" w:type="dxa"/>
            <w:tcBorders>
              <w:top w:val="nil"/>
              <w:left w:val="nil"/>
              <w:bottom w:val="single" w:sz="4" w:space="0" w:color="auto"/>
              <w:right w:val="single" w:sz="4" w:space="0" w:color="auto"/>
            </w:tcBorders>
            <w:shd w:val="clear" w:color="auto" w:fill="auto"/>
            <w:noWrap/>
            <w:vAlign w:val="center"/>
            <w:hideMark/>
          </w:tcPr>
          <w:p w14:paraId="04B06A7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EF0BA6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42C8DF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C50601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283B80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2371A9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703E1F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B012CD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721A84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1411E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1CE028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B04E0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lastRenderedPageBreak/>
              <w:t>20</w:t>
            </w:r>
          </w:p>
        </w:tc>
        <w:tc>
          <w:tcPr>
            <w:tcW w:w="541" w:type="dxa"/>
            <w:tcBorders>
              <w:top w:val="nil"/>
              <w:left w:val="nil"/>
              <w:bottom w:val="single" w:sz="4" w:space="0" w:color="auto"/>
              <w:right w:val="single" w:sz="4" w:space="0" w:color="auto"/>
            </w:tcBorders>
            <w:shd w:val="clear" w:color="auto" w:fill="auto"/>
            <w:noWrap/>
            <w:vAlign w:val="center"/>
            <w:hideMark/>
          </w:tcPr>
          <w:p w14:paraId="49AED96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44</w:t>
            </w:r>
          </w:p>
        </w:tc>
        <w:tc>
          <w:tcPr>
            <w:tcW w:w="620" w:type="dxa"/>
            <w:tcBorders>
              <w:top w:val="nil"/>
              <w:left w:val="nil"/>
              <w:bottom w:val="single" w:sz="4" w:space="0" w:color="auto"/>
              <w:right w:val="single" w:sz="4" w:space="0" w:color="auto"/>
            </w:tcBorders>
            <w:shd w:val="clear" w:color="auto" w:fill="auto"/>
            <w:noWrap/>
            <w:vAlign w:val="center"/>
            <w:hideMark/>
          </w:tcPr>
          <w:p w14:paraId="53D83E35"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57</w:t>
            </w:r>
          </w:p>
        </w:tc>
        <w:tc>
          <w:tcPr>
            <w:tcW w:w="611" w:type="dxa"/>
            <w:tcBorders>
              <w:top w:val="nil"/>
              <w:left w:val="nil"/>
              <w:bottom w:val="single" w:sz="4" w:space="0" w:color="auto"/>
              <w:right w:val="single" w:sz="4" w:space="0" w:color="auto"/>
            </w:tcBorders>
            <w:shd w:val="clear" w:color="auto" w:fill="auto"/>
            <w:noWrap/>
            <w:vAlign w:val="center"/>
            <w:hideMark/>
          </w:tcPr>
          <w:p w14:paraId="29D74A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87</w:t>
            </w:r>
          </w:p>
        </w:tc>
        <w:tc>
          <w:tcPr>
            <w:tcW w:w="690" w:type="dxa"/>
            <w:tcBorders>
              <w:top w:val="nil"/>
              <w:left w:val="nil"/>
              <w:bottom w:val="single" w:sz="4" w:space="0" w:color="auto"/>
              <w:right w:val="single" w:sz="4" w:space="0" w:color="auto"/>
            </w:tcBorders>
            <w:shd w:val="clear" w:color="auto" w:fill="auto"/>
            <w:noWrap/>
            <w:vAlign w:val="center"/>
            <w:hideMark/>
          </w:tcPr>
          <w:p w14:paraId="4357A28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4025E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9E19FA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FB5D18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D352E4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C3CE64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75C24F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5503D1E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E987C8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AED6F2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22B0EC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4413A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21</w:t>
            </w:r>
          </w:p>
        </w:tc>
        <w:tc>
          <w:tcPr>
            <w:tcW w:w="541" w:type="dxa"/>
            <w:tcBorders>
              <w:top w:val="nil"/>
              <w:left w:val="nil"/>
              <w:bottom w:val="single" w:sz="4" w:space="0" w:color="auto"/>
              <w:right w:val="single" w:sz="4" w:space="0" w:color="auto"/>
            </w:tcBorders>
            <w:shd w:val="clear" w:color="auto" w:fill="auto"/>
            <w:noWrap/>
            <w:vAlign w:val="center"/>
            <w:hideMark/>
          </w:tcPr>
          <w:p w14:paraId="39B34F0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46</w:t>
            </w:r>
          </w:p>
        </w:tc>
        <w:tc>
          <w:tcPr>
            <w:tcW w:w="620" w:type="dxa"/>
            <w:tcBorders>
              <w:top w:val="nil"/>
              <w:left w:val="nil"/>
              <w:bottom w:val="single" w:sz="4" w:space="0" w:color="auto"/>
              <w:right w:val="single" w:sz="4" w:space="0" w:color="auto"/>
            </w:tcBorders>
            <w:shd w:val="clear" w:color="auto" w:fill="auto"/>
            <w:noWrap/>
            <w:vAlign w:val="center"/>
            <w:hideMark/>
          </w:tcPr>
          <w:p w14:paraId="2EEC8DF3"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60</w:t>
            </w:r>
          </w:p>
        </w:tc>
        <w:tc>
          <w:tcPr>
            <w:tcW w:w="611" w:type="dxa"/>
            <w:tcBorders>
              <w:top w:val="nil"/>
              <w:left w:val="nil"/>
              <w:bottom w:val="single" w:sz="4" w:space="0" w:color="auto"/>
              <w:right w:val="single" w:sz="4" w:space="0" w:color="auto"/>
            </w:tcBorders>
            <w:shd w:val="clear" w:color="auto" w:fill="auto"/>
            <w:noWrap/>
            <w:vAlign w:val="center"/>
            <w:hideMark/>
          </w:tcPr>
          <w:p w14:paraId="440E702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91</w:t>
            </w:r>
          </w:p>
        </w:tc>
        <w:tc>
          <w:tcPr>
            <w:tcW w:w="690" w:type="dxa"/>
            <w:tcBorders>
              <w:top w:val="nil"/>
              <w:left w:val="nil"/>
              <w:bottom w:val="single" w:sz="4" w:space="0" w:color="auto"/>
              <w:right w:val="single" w:sz="4" w:space="0" w:color="auto"/>
            </w:tcBorders>
            <w:shd w:val="clear" w:color="auto" w:fill="auto"/>
            <w:noWrap/>
            <w:vAlign w:val="center"/>
            <w:hideMark/>
          </w:tcPr>
          <w:p w14:paraId="78F16FF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160605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95CEA1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C8DFB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DF09AF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275C57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B24D72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F5F794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CBC0E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574F0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2F06018"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8E398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22</w:t>
            </w:r>
          </w:p>
        </w:tc>
        <w:tc>
          <w:tcPr>
            <w:tcW w:w="541" w:type="dxa"/>
            <w:tcBorders>
              <w:top w:val="nil"/>
              <w:left w:val="nil"/>
              <w:bottom w:val="single" w:sz="4" w:space="0" w:color="auto"/>
              <w:right w:val="single" w:sz="4" w:space="0" w:color="auto"/>
            </w:tcBorders>
            <w:shd w:val="clear" w:color="auto" w:fill="auto"/>
            <w:noWrap/>
            <w:vAlign w:val="center"/>
            <w:hideMark/>
          </w:tcPr>
          <w:p w14:paraId="0E6411C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48</w:t>
            </w:r>
          </w:p>
        </w:tc>
        <w:tc>
          <w:tcPr>
            <w:tcW w:w="620" w:type="dxa"/>
            <w:tcBorders>
              <w:top w:val="nil"/>
              <w:left w:val="nil"/>
              <w:bottom w:val="single" w:sz="4" w:space="0" w:color="auto"/>
              <w:right w:val="single" w:sz="4" w:space="0" w:color="auto"/>
            </w:tcBorders>
            <w:shd w:val="clear" w:color="auto" w:fill="auto"/>
            <w:noWrap/>
            <w:vAlign w:val="center"/>
            <w:hideMark/>
          </w:tcPr>
          <w:p w14:paraId="300A508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65</w:t>
            </w:r>
          </w:p>
        </w:tc>
        <w:tc>
          <w:tcPr>
            <w:tcW w:w="611" w:type="dxa"/>
            <w:tcBorders>
              <w:top w:val="nil"/>
              <w:left w:val="nil"/>
              <w:bottom w:val="single" w:sz="4" w:space="0" w:color="auto"/>
              <w:right w:val="single" w:sz="4" w:space="0" w:color="auto"/>
            </w:tcBorders>
            <w:shd w:val="clear" w:color="auto" w:fill="auto"/>
            <w:noWrap/>
            <w:vAlign w:val="center"/>
            <w:hideMark/>
          </w:tcPr>
          <w:p w14:paraId="16C08AC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96</w:t>
            </w:r>
          </w:p>
        </w:tc>
        <w:tc>
          <w:tcPr>
            <w:tcW w:w="690" w:type="dxa"/>
            <w:tcBorders>
              <w:top w:val="nil"/>
              <w:left w:val="nil"/>
              <w:bottom w:val="single" w:sz="4" w:space="0" w:color="auto"/>
              <w:right w:val="single" w:sz="4" w:space="0" w:color="auto"/>
            </w:tcBorders>
            <w:shd w:val="clear" w:color="auto" w:fill="auto"/>
            <w:noWrap/>
            <w:vAlign w:val="center"/>
            <w:hideMark/>
          </w:tcPr>
          <w:p w14:paraId="739913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29CE79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86E97D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5C45EE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979EC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58164A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FFF509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0C4206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F1BDE0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B212E0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64C7FB6"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AA35B7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23</w:t>
            </w:r>
          </w:p>
        </w:tc>
        <w:tc>
          <w:tcPr>
            <w:tcW w:w="541" w:type="dxa"/>
            <w:tcBorders>
              <w:top w:val="nil"/>
              <w:left w:val="nil"/>
              <w:bottom w:val="single" w:sz="4" w:space="0" w:color="auto"/>
              <w:right w:val="single" w:sz="4" w:space="0" w:color="auto"/>
            </w:tcBorders>
            <w:shd w:val="clear" w:color="auto" w:fill="auto"/>
            <w:noWrap/>
            <w:vAlign w:val="center"/>
            <w:hideMark/>
          </w:tcPr>
          <w:p w14:paraId="27F91A3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51</w:t>
            </w:r>
          </w:p>
        </w:tc>
        <w:tc>
          <w:tcPr>
            <w:tcW w:w="620" w:type="dxa"/>
            <w:tcBorders>
              <w:top w:val="nil"/>
              <w:left w:val="nil"/>
              <w:bottom w:val="single" w:sz="4" w:space="0" w:color="auto"/>
              <w:right w:val="single" w:sz="4" w:space="0" w:color="auto"/>
            </w:tcBorders>
            <w:shd w:val="clear" w:color="auto" w:fill="auto"/>
            <w:noWrap/>
            <w:vAlign w:val="center"/>
            <w:hideMark/>
          </w:tcPr>
          <w:p w14:paraId="1A702B25"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66</w:t>
            </w:r>
          </w:p>
        </w:tc>
        <w:tc>
          <w:tcPr>
            <w:tcW w:w="611" w:type="dxa"/>
            <w:tcBorders>
              <w:top w:val="nil"/>
              <w:left w:val="nil"/>
              <w:bottom w:val="single" w:sz="4" w:space="0" w:color="auto"/>
              <w:right w:val="single" w:sz="4" w:space="0" w:color="auto"/>
            </w:tcBorders>
            <w:shd w:val="clear" w:color="auto" w:fill="auto"/>
            <w:noWrap/>
            <w:vAlign w:val="center"/>
            <w:hideMark/>
          </w:tcPr>
          <w:p w14:paraId="5C33D88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100</w:t>
            </w:r>
          </w:p>
        </w:tc>
        <w:tc>
          <w:tcPr>
            <w:tcW w:w="690" w:type="dxa"/>
            <w:tcBorders>
              <w:top w:val="nil"/>
              <w:left w:val="nil"/>
              <w:bottom w:val="single" w:sz="4" w:space="0" w:color="auto"/>
              <w:right w:val="single" w:sz="4" w:space="0" w:color="auto"/>
            </w:tcBorders>
            <w:shd w:val="clear" w:color="auto" w:fill="auto"/>
            <w:noWrap/>
            <w:vAlign w:val="center"/>
            <w:hideMark/>
          </w:tcPr>
          <w:p w14:paraId="4C065B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AEB814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7CA9A9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29975F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4502A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4273991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7C444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F7CDBA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403201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6F2A91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9B780DE"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CC4C1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24</w:t>
            </w:r>
          </w:p>
        </w:tc>
        <w:tc>
          <w:tcPr>
            <w:tcW w:w="541" w:type="dxa"/>
            <w:tcBorders>
              <w:top w:val="nil"/>
              <w:left w:val="nil"/>
              <w:bottom w:val="single" w:sz="4" w:space="0" w:color="auto"/>
              <w:right w:val="single" w:sz="4" w:space="0" w:color="auto"/>
            </w:tcBorders>
            <w:shd w:val="clear" w:color="auto" w:fill="auto"/>
            <w:noWrap/>
            <w:vAlign w:val="center"/>
            <w:hideMark/>
          </w:tcPr>
          <w:p w14:paraId="5B9032E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53</w:t>
            </w:r>
          </w:p>
        </w:tc>
        <w:tc>
          <w:tcPr>
            <w:tcW w:w="620" w:type="dxa"/>
            <w:tcBorders>
              <w:top w:val="nil"/>
              <w:left w:val="nil"/>
              <w:bottom w:val="single" w:sz="4" w:space="0" w:color="auto"/>
              <w:right w:val="single" w:sz="4" w:space="0" w:color="auto"/>
            </w:tcBorders>
            <w:shd w:val="clear" w:color="auto" w:fill="auto"/>
            <w:noWrap/>
            <w:vAlign w:val="center"/>
            <w:hideMark/>
          </w:tcPr>
          <w:p w14:paraId="45FD76E6"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69</w:t>
            </w:r>
          </w:p>
        </w:tc>
        <w:tc>
          <w:tcPr>
            <w:tcW w:w="611" w:type="dxa"/>
            <w:tcBorders>
              <w:top w:val="nil"/>
              <w:left w:val="nil"/>
              <w:bottom w:val="single" w:sz="4" w:space="0" w:color="auto"/>
              <w:right w:val="single" w:sz="4" w:space="0" w:color="auto"/>
            </w:tcBorders>
            <w:shd w:val="clear" w:color="auto" w:fill="auto"/>
            <w:noWrap/>
            <w:vAlign w:val="center"/>
            <w:hideMark/>
          </w:tcPr>
          <w:p w14:paraId="27C72B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105</w:t>
            </w:r>
          </w:p>
        </w:tc>
        <w:tc>
          <w:tcPr>
            <w:tcW w:w="690" w:type="dxa"/>
            <w:tcBorders>
              <w:top w:val="nil"/>
              <w:left w:val="nil"/>
              <w:bottom w:val="single" w:sz="4" w:space="0" w:color="auto"/>
              <w:right w:val="single" w:sz="4" w:space="0" w:color="auto"/>
            </w:tcBorders>
            <w:shd w:val="clear" w:color="auto" w:fill="auto"/>
            <w:noWrap/>
            <w:vAlign w:val="center"/>
            <w:hideMark/>
          </w:tcPr>
          <w:p w14:paraId="1ECE2EB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6E3C06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A59350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B53AF1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4721BD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8A2F04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3DE9BB1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ABAA07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4AAE9E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BDBC8E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DD5A3C8"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FD77F8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25</w:t>
            </w:r>
          </w:p>
        </w:tc>
        <w:tc>
          <w:tcPr>
            <w:tcW w:w="541" w:type="dxa"/>
            <w:tcBorders>
              <w:top w:val="nil"/>
              <w:left w:val="nil"/>
              <w:bottom w:val="single" w:sz="4" w:space="0" w:color="auto"/>
              <w:right w:val="single" w:sz="4" w:space="0" w:color="auto"/>
            </w:tcBorders>
            <w:shd w:val="clear" w:color="auto" w:fill="auto"/>
            <w:noWrap/>
            <w:vAlign w:val="center"/>
            <w:hideMark/>
          </w:tcPr>
          <w:p w14:paraId="7944C87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55</w:t>
            </w:r>
          </w:p>
        </w:tc>
        <w:tc>
          <w:tcPr>
            <w:tcW w:w="620" w:type="dxa"/>
            <w:tcBorders>
              <w:top w:val="nil"/>
              <w:left w:val="nil"/>
              <w:bottom w:val="single" w:sz="4" w:space="0" w:color="auto"/>
              <w:right w:val="single" w:sz="4" w:space="0" w:color="auto"/>
            </w:tcBorders>
            <w:shd w:val="clear" w:color="auto" w:fill="auto"/>
            <w:noWrap/>
            <w:vAlign w:val="center"/>
            <w:hideMark/>
          </w:tcPr>
          <w:p w14:paraId="5ECC712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74</w:t>
            </w:r>
          </w:p>
        </w:tc>
        <w:tc>
          <w:tcPr>
            <w:tcW w:w="611" w:type="dxa"/>
            <w:tcBorders>
              <w:top w:val="nil"/>
              <w:left w:val="nil"/>
              <w:bottom w:val="single" w:sz="4" w:space="0" w:color="auto"/>
              <w:right w:val="single" w:sz="4" w:space="0" w:color="auto"/>
            </w:tcBorders>
            <w:shd w:val="clear" w:color="auto" w:fill="auto"/>
            <w:noWrap/>
            <w:vAlign w:val="center"/>
            <w:hideMark/>
          </w:tcPr>
          <w:p w14:paraId="641E98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109</w:t>
            </w:r>
          </w:p>
        </w:tc>
        <w:tc>
          <w:tcPr>
            <w:tcW w:w="690" w:type="dxa"/>
            <w:tcBorders>
              <w:top w:val="nil"/>
              <w:left w:val="nil"/>
              <w:bottom w:val="single" w:sz="4" w:space="0" w:color="auto"/>
              <w:right w:val="single" w:sz="4" w:space="0" w:color="auto"/>
            </w:tcBorders>
            <w:shd w:val="clear" w:color="auto" w:fill="auto"/>
            <w:noWrap/>
            <w:vAlign w:val="center"/>
            <w:hideMark/>
          </w:tcPr>
          <w:p w14:paraId="04C58A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9598A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B1E12A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BBEC76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0F52E9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3909EF5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D2EA55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1897C7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27942E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108E8B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3A58A8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F8F29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26</w:t>
            </w:r>
          </w:p>
        </w:tc>
        <w:tc>
          <w:tcPr>
            <w:tcW w:w="541" w:type="dxa"/>
            <w:tcBorders>
              <w:top w:val="nil"/>
              <w:left w:val="nil"/>
              <w:bottom w:val="single" w:sz="4" w:space="0" w:color="auto"/>
              <w:right w:val="single" w:sz="4" w:space="0" w:color="auto"/>
            </w:tcBorders>
            <w:shd w:val="clear" w:color="auto" w:fill="auto"/>
            <w:noWrap/>
            <w:vAlign w:val="center"/>
            <w:hideMark/>
          </w:tcPr>
          <w:p w14:paraId="247E866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57</w:t>
            </w:r>
          </w:p>
        </w:tc>
        <w:tc>
          <w:tcPr>
            <w:tcW w:w="620" w:type="dxa"/>
            <w:tcBorders>
              <w:top w:val="nil"/>
              <w:left w:val="nil"/>
              <w:bottom w:val="single" w:sz="4" w:space="0" w:color="auto"/>
              <w:right w:val="single" w:sz="4" w:space="0" w:color="auto"/>
            </w:tcBorders>
            <w:shd w:val="clear" w:color="auto" w:fill="auto"/>
            <w:noWrap/>
            <w:vAlign w:val="center"/>
            <w:hideMark/>
          </w:tcPr>
          <w:p w14:paraId="24F6320C"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75</w:t>
            </w:r>
          </w:p>
        </w:tc>
        <w:tc>
          <w:tcPr>
            <w:tcW w:w="611" w:type="dxa"/>
            <w:tcBorders>
              <w:top w:val="nil"/>
              <w:left w:val="nil"/>
              <w:bottom w:val="single" w:sz="4" w:space="0" w:color="auto"/>
              <w:right w:val="single" w:sz="4" w:space="0" w:color="auto"/>
            </w:tcBorders>
            <w:shd w:val="clear" w:color="auto" w:fill="auto"/>
            <w:noWrap/>
            <w:vAlign w:val="center"/>
            <w:hideMark/>
          </w:tcPr>
          <w:p w14:paraId="13EAC50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114</w:t>
            </w:r>
          </w:p>
        </w:tc>
        <w:tc>
          <w:tcPr>
            <w:tcW w:w="690" w:type="dxa"/>
            <w:tcBorders>
              <w:top w:val="nil"/>
              <w:left w:val="nil"/>
              <w:bottom w:val="single" w:sz="4" w:space="0" w:color="auto"/>
              <w:right w:val="single" w:sz="4" w:space="0" w:color="auto"/>
            </w:tcBorders>
            <w:shd w:val="clear" w:color="auto" w:fill="auto"/>
            <w:noWrap/>
            <w:vAlign w:val="center"/>
            <w:hideMark/>
          </w:tcPr>
          <w:p w14:paraId="3095B97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AF90A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F09766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90F736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0CC170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09C601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A1FA94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BACD3F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304D912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AC647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846FCC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C0163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27</w:t>
            </w:r>
          </w:p>
        </w:tc>
        <w:tc>
          <w:tcPr>
            <w:tcW w:w="541" w:type="dxa"/>
            <w:tcBorders>
              <w:top w:val="nil"/>
              <w:left w:val="nil"/>
              <w:bottom w:val="single" w:sz="4" w:space="0" w:color="auto"/>
              <w:right w:val="single" w:sz="4" w:space="0" w:color="auto"/>
            </w:tcBorders>
            <w:shd w:val="clear" w:color="auto" w:fill="auto"/>
            <w:noWrap/>
            <w:vAlign w:val="center"/>
            <w:hideMark/>
          </w:tcPr>
          <w:p w14:paraId="7421062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60</w:t>
            </w:r>
          </w:p>
        </w:tc>
        <w:tc>
          <w:tcPr>
            <w:tcW w:w="620" w:type="dxa"/>
            <w:tcBorders>
              <w:top w:val="nil"/>
              <w:left w:val="nil"/>
              <w:bottom w:val="single" w:sz="4" w:space="0" w:color="auto"/>
              <w:right w:val="single" w:sz="4" w:space="0" w:color="auto"/>
            </w:tcBorders>
            <w:shd w:val="clear" w:color="auto" w:fill="auto"/>
            <w:noWrap/>
            <w:vAlign w:val="center"/>
            <w:hideMark/>
          </w:tcPr>
          <w:p w14:paraId="31F625F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78</w:t>
            </w:r>
          </w:p>
        </w:tc>
        <w:tc>
          <w:tcPr>
            <w:tcW w:w="611" w:type="dxa"/>
            <w:tcBorders>
              <w:top w:val="nil"/>
              <w:left w:val="nil"/>
              <w:bottom w:val="single" w:sz="4" w:space="0" w:color="auto"/>
              <w:right w:val="single" w:sz="4" w:space="0" w:color="auto"/>
            </w:tcBorders>
            <w:shd w:val="clear" w:color="auto" w:fill="auto"/>
            <w:noWrap/>
            <w:vAlign w:val="center"/>
            <w:hideMark/>
          </w:tcPr>
          <w:p w14:paraId="4B1C45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118</w:t>
            </w:r>
          </w:p>
        </w:tc>
        <w:tc>
          <w:tcPr>
            <w:tcW w:w="690" w:type="dxa"/>
            <w:tcBorders>
              <w:top w:val="nil"/>
              <w:left w:val="nil"/>
              <w:bottom w:val="single" w:sz="4" w:space="0" w:color="auto"/>
              <w:right w:val="single" w:sz="4" w:space="0" w:color="auto"/>
            </w:tcBorders>
            <w:shd w:val="clear" w:color="auto" w:fill="auto"/>
            <w:noWrap/>
            <w:vAlign w:val="center"/>
            <w:hideMark/>
          </w:tcPr>
          <w:p w14:paraId="16AA1E3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75532E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A8F112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D92C0D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1FCDB9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C81D1E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1B5E69C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00CCF7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68099D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E9BC0F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DF7DFAA"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5D375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28</w:t>
            </w:r>
          </w:p>
        </w:tc>
        <w:tc>
          <w:tcPr>
            <w:tcW w:w="541" w:type="dxa"/>
            <w:tcBorders>
              <w:top w:val="nil"/>
              <w:left w:val="nil"/>
              <w:bottom w:val="single" w:sz="4" w:space="0" w:color="auto"/>
              <w:right w:val="single" w:sz="4" w:space="0" w:color="auto"/>
            </w:tcBorders>
            <w:shd w:val="clear" w:color="auto" w:fill="auto"/>
            <w:noWrap/>
            <w:vAlign w:val="center"/>
            <w:hideMark/>
          </w:tcPr>
          <w:p w14:paraId="3120C9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62</w:t>
            </w:r>
          </w:p>
        </w:tc>
        <w:tc>
          <w:tcPr>
            <w:tcW w:w="620" w:type="dxa"/>
            <w:tcBorders>
              <w:top w:val="nil"/>
              <w:left w:val="nil"/>
              <w:bottom w:val="single" w:sz="4" w:space="0" w:color="auto"/>
              <w:right w:val="single" w:sz="4" w:space="0" w:color="auto"/>
            </w:tcBorders>
            <w:shd w:val="clear" w:color="auto" w:fill="auto"/>
            <w:noWrap/>
            <w:vAlign w:val="center"/>
            <w:hideMark/>
          </w:tcPr>
          <w:p w14:paraId="51E0912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83</w:t>
            </w:r>
          </w:p>
        </w:tc>
        <w:tc>
          <w:tcPr>
            <w:tcW w:w="611" w:type="dxa"/>
            <w:tcBorders>
              <w:top w:val="nil"/>
              <w:left w:val="nil"/>
              <w:bottom w:val="single" w:sz="4" w:space="0" w:color="auto"/>
              <w:right w:val="single" w:sz="4" w:space="0" w:color="auto"/>
            </w:tcBorders>
            <w:shd w:val="clear" w:color="auto" w:fill="auto"/>
            <w:noWrap/>
            <w:vAlign w:val="center"/>
            <w:hideMark/>
          </w:tcPr>
          <w:p w14:paraId="2F2DF6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123</w:t>
            </w:r>
          </w:p>
        </w:tc>
        <w:tc>
          <w:tcPr>
            <w:tcW w:w="690" w:type="dxa"/>
            <w:tcBorders>
              <w:top w:val="nil"/>
              <w:left w:val="nil"/>
              <w:bottom w:val="single" w:sz="4" w:space="0" w:color="auto"/>
              <w:right w:val="single" w:sz="4" w:space="0" w:color="auto"/>
            </w:tcBorders>
            <w:shd w:val="clear" w:color="auto" w:fill="auto"/>
            <w:noWrap/>
            <w:vAlign w:val="center"/>
            <w:hideMark/>
          </w:tcPr>
          <w:p w14:paraId="11653B4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39F0FD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82EB1A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261F6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335051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410D26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46519E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59F944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607333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7D44A84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84DD240"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94C67F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29</w:t>
            </w:r>
          </w:p>
        </w:tc>
        <w:tc>
          <w:tcPr>
            <w:tcW w:w="541" w:type="dxa"/>
            <w:tcBorders>
              <w:top w:val="nil"/>
              <w:left w:val="nil"/>
              <w:bottom w:val="single" w:sz="4" w:space="0" w:color="auto"/>
              <w:right w:val="single" w:sz="4" w:space="0" w:color="auto"/>
            </w:tcBorders>
            <w:shd w:val="clear" w:color="auto" w:fill="auto"/>
            <w:noWrap/>
            <w:vAlign w:val="center"/>
            <w:hideMark/>
          </w:tcPr>
          <w:p w14:paraId="433DDF4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64</w:t>
            </w:r>
          </w:p>
        </w:tc>
        <w:tc>
          <w:tcPr>
            <w:tcW w:w="620" w:type="dxa"/>
            <w:tcBorders>
              <w:top w:val="nil"/>
              <w:left w:val="nil"/>
              <w:bottom w:val="single" w:sz="4" w:space="0" w:color="auto"/>
              <w:right w:val="single" w:sz="4" w:space="0" w:color="auto"/>
            </w:tcBorders>
            <w:shd w:val="clear" w:color="auto" w:fill="auto"/>
            <w:noWrap/>
            <w:vAlign w:val="center"/>
            <w:hideMark/>
          </w:tcPr>
          <w:p w14:paraId="37AA76A3"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84</w:t>
            </w:r>
          </w:p>
        </w:tc>
        <w:tc>
          <w:tcPr>
            <w:tcW w:w="611" w:type="dxa"/>
            <w:tcBorders>
              <w:top w:val="nil"/>
              <w:left w:val="nil"/>
              <w:bottom w:val="single" w:sz="4" w:space="0" w:color="auto"/>
              <w:right w:val="single" w:sz="4" w:space="0" w:color="auto"/>
            </w:tcBorders>
            <w:shd w:val="clear" w:color="auto" w:fill="auto"/>
            <w:noWrap/>
            <w:vAlign w:val="center"/>
            <w:hideMark/>
          </w:tcPr>
          <w:p w14:paraId="219623A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127</w:t>
            </w:r>
          </w:p>
        </w:tc>
        <w:tc>
          <w:tcPr>
            <w:tcW w:w="690" w:type="dxa"/>
            <w:tcBorders>
              <w:top w:val="nil"/>
              <w:left w:val="nil"/>
              <w:bottom w:val="single" w:sz="4" w:space="0" w:color="auto"/>
              <w:right w:val="single" w:sz="4" w:space="0" w:color="auto"/>
            </w:tcBorders>
            <w:shd w:val="clear" w:color="auto" w:fill="auto"/>
            <w:noWrap/>
            <w:vAlign w:val="center"/>
            <w:hideMark/>
          </w:tcPr>
          <w:p w14:paraId="17E1BE3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A4B1EF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EEEF10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FA1351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67F93B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3753C3C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38993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FFB3D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484DF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88603D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E143888"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C87D33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30</w:t>
            </w:r>
          </w:p>
        </w:tc>
        <w:tc>
          <w:tcPr>
            <w:tcW w:w="541" w:type="dxa"/>
            <w:tcBorders>
              <w:top w:val="nil"/>
              <w:left w:val="nil"/>
              <w:bottom w:val="single" w:sz="4" w:space="0" w:color="auto"/>
              <w:right w:val="single" w:sz="4" w:space="0" w:color="auto"/>
            </w:tcBorders>
            <w:shd w:val="clear" w:color="auto" w:fill="auto"/>
            <w:noWrap/>
            <w:vAlign w:val="center"/>
            <w:hideMark/>
          </w:tcPr>
          <w:p w14:paraId="41BEC96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66</w:t>
            </w:r>
          </w:p>
        </w:tc>
        <w:tc>
          <w:tcPr>
            <w:tcW w:w="620" w:type="dxa"/>
            <w:tcBorders>
              <w:top w:val="nil"/>
              <w:left w:val="nil"/>
              <w:bottom w:val="single" w:sz="4" w:space="0" w:color="auto"/>
              <w:right w:val="single" w:sz="4" w:space="0" w:color="auto"/>
            </w:tcBorders>
            <w:shd w:val="clear" w:color="auto" w:fill="auto"/>
            <w:noWrap/>
            <w:vAlign w:val="center"/>
            <w:hideMark/>
          </w:tcPr>
          <w:p w14:paraId="4F409DBA"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87</w:t>
            </w:r>
          </w:p>
        </w:tc>
        <w:tc>
          <w:tcPr>
            <w:tcW w:w="611" w:type="dxa"/>
            <w:tcBorders>
              <w:top w:val="nil"/>
              <w:left w:val="nil"/>
              <w:bottom w:val="single" w:sz="4" w:space="0" w:color="auto"/>
              <w:right w:val="single" w:sz="4" w:space="0" w:color="auto"/>
            </w:tcBorders>
            <w:shd w:val="clear" w:color="auto" w:fill="auto"/>
            <w:noWrap/>
            <w:vAlign w:val="center"/>
            <w:hideMark/>
          </w:tcPr>
          <w:p w14:paraId="7CEFBC5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132</w:t>
            </w:r>
          </w:p>
        </w:tc>
        <w:tc>
          <w:tcPr>
            <w:tcW w:w="690" w:type="dxa"/>
            <w:tcBorders>
              <w:top w:val="nil"/>
              <w:left w:val="nil"/>
              <w:bottom w:val="single" w:sz="4" w:space="0" w:color="auto"/>
              <w:right w:val="single" w:sz="4" w:space="0" w:color="auto"/>
            </w:tcBorders>
            <w:shd w:val="clear" w:color="auto" w:fill="auto"/>
            <w:noWrap/>
            <w:vAlign w:val="center"/>
            <w:hideMark/>
          </w:tcPr>
          <w:p w14:paraId="141932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5AB354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4268F1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64C8A6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16730F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ECF5F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48A132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00DB6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920407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355522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0213427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8C97EB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31</w:t>
            </w:r>
          </w:p>
        </w:tc>
        <w:tc>
          <w:tcPr>
            <w:tcW w:w="541" w:type="dxa"/>
            <w:tcBorders>
              <w:top w:val="nil"/>
              <w:left w:val="nil"/>
              <w:bottom w:val="single" w:sz="4" w:space="0" w:color="auto"/>
              <w:right w:val="single" w:sz="4" w:space="0" w:color="auto"/>
            </w:tcBorders>
            <w:shd w:val="clear" w:color="auto" w:fill="auto"/>
            <w:noWrap/>
            <w:vAlign w:val="center"/>
            <w:hideMark/>
          </w:tcPr>
          <w:p w14:paraId="350F0CF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69</w:t>
            </w:r>
          </w:p>
        </w:tc>
        <w:tc>
          <w:tcPr>
            <w:tcW w:w="620" w:type="dxa"/>
            <w:tcBorders>
              <w:top w:val="nil"/>
              <w:left w:val="nil"/>
              <w:bottom w:val="single" w:sz="4" w:space="0" w:color="auto"/>
              <w:right w:val="single" w:sz="4" w:space="0" w:color="auto"/>
            </w:tcBorders>
            <w:shd w:val="clear" w:color="auto" w:fill="auto"/>
            <w:noWrap/>
            <w:vAlign w:val="center"/>
            <w:hideMark/>
          </w:tcPr>
          <w:p w14:paraId="1D72564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92</w:t>
            </w:r>
          </w:p>
        </w:tc>
        <w:tc>
          <w:tcPr>
            <w:tcW w:w="611" w:type="dxa"/>
            <w:tcBorders>
              <w:top w:val="nil"/>
              <w:left w:val="nil"/>
              <w:bottom w:val="single" w:sz="4" w:space="0" w:color="auto"/>
              <w:right w:val="single" w:sz="4" w:space="0" w:color="auto"/>
            </w:tcBorders>
            <w:shd w:val="clear" w:color="auto" w:fill="auto"/>
            <w:noWrap/>
            <w:vAlign w:val="center"/>
            <w:hideMark/>
          </w:tcPr>
          <w:p w14:paraId="46657C4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136</w:t>
            </w:r>
          </w:p>
        </w:tc>
        <w:tc>
          <w:tcPr>
            <w:tcW w:w="690" w:type="dxa"/>
            <w:tcBorders>
              <w:top w:val="nil"/>
              <w:left w:val="nil"/>
              <w:bottom w:val="single" w:sz="4" w:space="0" w:color="auto"/>
              <w:right w:val="single" w:sz="4" w:space="0" w:color="auto"/>
            </w:tcBorders>
            <w:shd w:val="clear" w:color="auto" w:fill="auto"/>
            <w:noWrap/>
            <w:vAlign w:val="center"/>
            <w:hideMark/>
          </w:tcPr>
          <w:p w14:paraId="3E5D5B0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E79EDF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6AAEF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6A29DA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786927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0ACC8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F8838F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7FF4F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89AAD0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0EDE91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B4851A1"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7E98A6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32</w:t>
            </w:r>
          </w:p>
        </w:tc>
        <w:tc>
          <w:tcPr>
            <w:tcW w:w="541" w:type="dxa"/>
            <w:tcBorders>
              <w:top w:val="nil"/>
              <w:left w:val="nil"/>
              <w:bottom w:val="single" w:sz="4" w:space="0" w:color="auto"/>
              <w:right w:val="single" w:sz="4" w:space="0" w:color="auto"/>
            </w:tcBorders>
            <w:shd w:val="clear" w:color="auto" w:fill="auto"/>
            <w:noWrap/>
            <w:vAlign w:val="center"/>
            <w:hideMark/>
          </w:tcPr>
          <w:p w14:paraId="15703E1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71</w:t>
            </w:r>
          </w:p>
        </w:tc>
        <w:tc>
          <w:tcPr>
            <w:tcW w:w="620" w:type="dxa"/>
            <w:tcBorders>
              <w:top w:val="nil"/>
              <w:left w:val="nil"/>
              <w:bottom w:val="single" w:sz="4" w:space="0" w:color="auto"/>
              <w:right w:val="single" w:sz="4" w:space="0" w:color="auto"/>
            </w:tcBorders>
            <w:shd w:val="clear" w:color="auto" w:fill="auto"/>
            <w:noWrap/>
            <w:vAlign w:val="center"/>
            <w:hideMark/>
          </w:tcPr>
          <w:p w14:paraId="0E0B7FB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93</w:t>
            </w:r>
          </w:p>
        </w:tc>
        <w:tc>
          <w:tcPr>
            <w:tcW w:w="611" w:type="dxa"/>
            <w:tcBorders>
              <w:top w:val="nil"/>
              <w:left w:val="nil"/>
              <w:bottom w:val="single" w:sz="4" w:space="0" w:color="auto"/>
              <w:right w:val="single" w:sz="4" w:space="0" w:color="auto"/>
            </w:tcBorders>
            <w:shd w:val="clear" w:color="auto" w:fill="auto"/>
            <w:noWrap/>
            <w:vAlign w:val="center"/>
            <w:hideMark/>
          </w:tcPr>
          <w:p w14:paraId="6A2FEE5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141</w:t>
            </w:r>
          </w:p>
        </w:tc>
        <w:tc>
          <w:tcPr>
            <w:tcW w:w="690" w:type="dxa"/>
            <w:tcBorders>
              <w:top w:val="nil"/>
              <w:left w:val="nil"/>
              <w:bottom w:val="single" w:sz="4" w:space="0" w:color="auto"/>
              <w:right w:val="single" w:sz="4" w:space="0" w:color="auto"/>
            </w:tcBorders>
            <w:shd w:val="clear" w:color="auto" w:fill="auto"/>
            <w:noWrap/>
            <w:vAlign w:val="center"/>
            <w:hideMark/>
          </w:tcPr>
          <w:p w14:paraId="4BD67AE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E35FC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818721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CDE90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16174C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2CA8D2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F96D3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845ABC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3DC2BB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085E25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5D0EC5E"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7098A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33</w:t>
            </w:r>
          </w:p>
        </w:tc>
        <w:tc>
          <w:tcPr>
            <w:tcW w:w="541" w:type="dxa"/>
            <w:tcBorders>
              <w:top w:val="nil"/>
              <w:left w:val="nil"/>
              <w:bottom w:val="single" w:sz="4" w:space="0" w:color="auto"/>
              <w:right w:val="single" w:sz="4" w:space="0" w:color="auto"/>
            </w:tcBorders>
            <w:shd w:val="clear" w:color="auto" w:fill="auto"/>
            <w:noWrap/>
            <w:vAlign w:val="center"/>
            <w:hideMark/>
          </w:tcPr>
          <w:p w14:paraId="1A9C3E2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73</w:t>
            </w:r>
          </w:p>
        </w:tc>
        <w:tc>
          <w:tcPr>
            <w:tcW w:w="620" w:type="dxa"/>
            <w:tcBorders>
              <w:top w:val="nil"/>
              <w:left w:val="nil"/>
              <w:bottom w:val="single" w:sz="4" w:space="0" w:color="auto"/>
              <w:right w:val="single" w:sz="4" w:space="0" w:color="auto"/>
            </w:tcBorders>
            <w:shd w:val="clear" w:color="auto" w:fill="auto"/>
            <w:noWrap/>
            <w:vAlign w:val="center"/>
            <w:hideMark/>
          </w:tcPr>
          <w:p w14:paraId="7709BDC0"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96</w:t>
            </w:r>
          </w:p>
        </w:tc>
        <w:tc>
          <w:tcPr>
            <w:tcW w:w="611" w:type="dxa"/>
            <w:tcBorders>
              <w:top w:val="nil"/>
              <w:left w:val="nil"/>
              <w:bottom w:val="single" w:sz="4" w:space="0" w:color="auto"/>
              <w:right w:val="single" w:sz="4" w:space="0" w:color="auto"/>
            </w:tcBorders>
            <w:shd w:val="clear" w:color="auto" w:fill="auto"/>
            <w:noWrap/>
            <w:vAlign w:val="center"/>
            <w:hideMark/>
          </w:tcPr>
          <w:p w14:paraId="4BC16F8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6E157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DE0FD7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B67F1E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DB71B0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495CB8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1AD623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39DBAF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51A474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C2C8B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3E8675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1A3BAB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B08865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34</w:t>
            </w:r>
          </w:p>
        </w:tc>
        <w:tc>
          <w:tcPr>
            <w:tcW w:w="541" w:type="dxa"/>
            <w:tcBorders>
              <w:top w:val="nil"/>
              <w:left w:val="nil"/>
              <w:bottom w:val="single" w:sz="4" w:space="0" w:color="auto"/>
              <w:right w:val="single" w:sz="4" w:space="0" w:color="auto"/>
            </w:tcBorders>
            <w:shd w:val="clear" w:color="auto" w:fill="auto"/>
            <w:noWrap/>
            <w:vAlign w:val="center"/>
            <w:hideMark/>
          </w:tcPr>
          <w:p w14:paraId="7117DB8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75</w:t>
            </w:r>
          </w:p>
        </w:tc>
        <w:tc>
          <w:tcPr>
            <w:tcW w:w="620" w:type="dxa"/>
            <w:tcBorders>
              <w:top w:val="nil"/>
              <w:left w:val="nil"/>
              <w:bottom w:val="single" w:sz="4" w:space="0" w:color="auto"/>
              <w:right w:val="single" w:sz="4" w:space="0" w:color="auto"/>
            </w:tcBorders>
            <w:shd w:val="clear" w:color="auto" w:fill="auto"/>
            <w:noWrap/>
            <w:vAlign w:val="center"/>
            <w:hideMark/>
          </w:tcPr>
          <w:p w14:paraId="3B4CBA68"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101</w:t>
            </w:r>
          </w:p>
        </w:tc>
        <w:tc>
          <w:tcPr>
            <w:tcW w:w="611" w:type="dxa"/>
            <w:tcBorders>
              <w:top w:val="nil"/>
              <w:left w:val="nil"/>
              <w:bottom w:val="single" w:sz="4" w:space="0" w:color="auto"/>
              <w:right w:val="single" w:sz="4" w:space="0" w:color="auto"/>
            </w:tcBorders>
            <w:shd w:val="clear" w:color="auto" w:fill="auto"/>
            <w:noWrap/>
            <w:vAlign w:val="center"/>
            <w:hideMark/>
          </w:tcPr>
          <w:p w14:paraId="0997F9D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6580F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B66311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A75E69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81D1C2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FCD0AE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82950B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40A208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38E765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B5DDFC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B5E099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E95C7B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3E701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35</w:t>
            </w:r>
          </w:p>
        </w:tc>
        <w:tc>
          <w:tcPr>
            <w:tcW w:w="541" w:type="dxa"/>
            <w:tcBorders>
              <w:top w:val="nil"/>
              <w:left w:val="nil"/>
              <w:bottom w:val="single" w:sz="4" w:space="0" w:color="auto"/>
              <w:right w:val="single" w:sz="4" w:space="0" w:color="auto"/>
            </w:tcBorders>
            <w:shd w:val="clear" w:color="auto" w:fill="auto"/>
            <w:noWrap/>
            <w:vAlign w:val="center"/>
            <w:hideMark/>
          </w:tcPr>
          <w:p w14:paraId="435F27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78</w:t>
            </w:r>
          </w:p>
        </w:tc>
        <w:tc>
          <w:tcPr>
            <w:tcW w:w="620" w:type="dxa"/>
            <w:tcBorders>
              <w:top w:val="nil"/>
              <w:left w:val="nil"/>
              <w:bottom w:val="single" w:sz="4" w:space="0" w:color="auto"/>
              <w:right w:val="single" w:sz="4" w:space="0" w:color="auto"/>
            </w:tcBorders>
            <w:shd w:val="clear" w:color="auto" w:fill="auto"/>
            <w:noWrap/>
            <w:vAlign w:val="center"/>
            <w:hideMark/>
          </w:tcPr>
          <w:p w14:paraId="34759158"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102</w:t>
            </w:r>
          </w:p>
        </w:tc>
        <w:tc>
          <w:tcPr>
            <w:tcW w:w="611" w:type="dxa"/>
            <w:tcBorders>
              <w:top w:val="nil"/>
              <w:left w:val="nil"/>
              <w:bottom w:val="single" w:sz="4" w:space="0" w:color="auto"/>
              <w:right w:val="single" w:sz="4" w:space="0" w:color="auto"/>
            </w:tcBorders>
            <w:shd w:val="clear" w:color="auto" w:fill="auto"/>
            <w:noWrap/>
            <w:vAlign w:val="center"/>
            <w:hideMark/>
          </w:tcPr>
          <w:p w14:paraId="1D55BB2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CF9AD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17CE61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F92B17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9AF81F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D19C91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144EBA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C1012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F9AB7C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D899EF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73A366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08189D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31C837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36</w:t>
            </w:r>
          </w:p>
        </w:tc>
        <w:tc>
          <w:tcPr>
            <w:tcW w:w="541" w:type="dxa"/>
            <w:tcBorders>
              <w:top w:val="nil"/>
              <w:left w:val="nil"/>
              <w:bottom w:val="single" w:sz="4" w:space="0" w:color="auto"/>
              <w:right w:val="single" w:sz="4" w:space="0" w:color="auto"/>
            </w:tcBorders>
            <w:shd w:val="clear" w:color="auto" w:fill="auto"/>
            <w:noWrap/>
            <w:vAlign w:val="center"/>
            <w:hideMark/>
          </w:tcPr>
          <w:p w14:paraId="67ED267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80</w:t>
            </w:r>
          </w:p>
        </w:tc>
        <w:tc>
          <w:tcPr>
            <w:tcW w:w="620" w:type="dxa"/>
            <w:tcBorders>
              <w:top w:val="nil"/>
              <w:left w:val="nil"/>
              <w:bottom w:val="single" w:sz="4" w:space="0" w:color="auto"/>
              <w:right w:val="single" w:sz="4" w:space="0" w:color="auto"/>
            </w:tcBorders>
            <w:shd w:val="clear" w:color="auto" w:fill="auto"/>
            <w:noWrap/>
            <w:vAlign w:val="center"/>
            <w:hideMark/>
          </w:tcPr>
          <w:p w14:paraId="0FEA0EE2"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105</w:t>
            </w:r>
          </w:p>
        </w:tc>
        <w:tc>
          <w:tcPr>
            <w:tcW w:w="611" w:type="dxa"/>
            <w:tcBorders>
              <w:top w:val="nil"/>
              <w:left w:val="nil"/>
              <w:bottom w:val="single" w:sz="4" w:space="0" w:color="auto"/>
              <w:right w:val="single" w:sz="4" w:space="0" w:color="auto"/>
            </w:tcBorders>
            <w:shd w:val="clear" w:color="auto" w:fill="auto"/>
            <w:noWrap/>
            <w:vAlign w:val="center"/>
            <w:hideMark/>
          </w:tcPr>
          <w:p w14:paraId="2149B18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32CF93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F6267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D2ACC7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DF28E9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D558B9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35D87A5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CD94F3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7BFD58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56E936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E1897B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B5E7AA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92040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37</w:t>
            </w:r>
          </w:p>
        </w:tc>
        <w:tc>
          <w:tcPr>
            <w:tcW w:w="541" w:type="dxa"/>
            <w:tcBorders>
              <w:top w:val="nil"/>
              <w:left w:val="nil"/>
              <w:bottom w:val="single" w:sz="4" w:space="0" w:color="auto"/>
              <w:right w:val="single" w:sz="4" w:space="0" w:color="auto"/>
            </w:tcBorders>
            <w:shd w:val="clear" w:color="auto" w:fill="auto"/>
            <w:noWrap/>
            <w:vAlign w:val="center"/>
            <w:hideMark/>
          </w:tcPr>
          <w:p w14:paraId="20B245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82</w:t>
            </w:r>
          </w:p>
        </w:tc>
        <w:tc>
          <w:tcPr>
            <w:tcW w:w="620" w:type="dxa"/>
            <w:tcBorders>
              <w:top w:val="nil"/>
              <w:left w:val="nil"/>
              <w:bottom w:val="single" w:sz="4" w:space="0" w:color="auto"/>
              <w:right w:val="single" w:sz="4" w:space="0" w:color="auto"/>
            </w:tcBorders>
            <w:shd w:val="clear" w:color="auto" w:fill="auto"/>
            <w:noWrap/>
            <w:vAlign w:val="center"/>
            <w:hideMark/>
          </w:tcPr>
          <w:p w14:paraId="7229FD0F"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110</w:t>
            </w:r>
          </w:p>
        </w:tc>
        <w:tc>
          <w:tcPr>
            <w:tcW w:w="611" w:type="dxa"/>
            <w:tcBorders>
              <w:top w:val="nil"/>
              <w:left w:val="nil"/>
              <w:bottom w:val="single" w:sz="4" w:space="0" w:color="auto"/>
              <w:right w:val="single" w:sz="4" w:space="0" w:color="auto"/>
            </w:tcBorders>
            <w:shd w:val="clear" w:color="auto" w:fill="auto"/>
            <w:noWrap/>
            <w:vAlign w:val="center"/>
            <w:hideMark/>
          </w:tcPr>
          <w:p w14:paraId="4FDE186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65A9C6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D2F00B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F3B82D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91820F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DB584E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7B8CF0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7EB77C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F5F735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BD8030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8FA0A0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DB8A446"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293BAD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38</w:t>
            </w:r>
          </w:p>
        </w:tc>
        <w:tc>
          <w:tcPr>
            <w:tcW w:w="541" w:type="dxa"/>
            <w:tcBorders>
              <w:top w:val="nil"/>
              <w:left w:val="nil"/>
              <w:bottom w:val="single" w:sz="4" w:space="0" w:color="auto"/>
              <w:right w:val="single" w:sz="4" w:space="0" w:color="auto"/>
            </w:tcBorders>
            <w:shd w:val="clear" w:color="auto" w:fill="auto"/>
            <w:noWrap/>
            <w:vAlign w:val="center"/>
            <w:hideMark/>
          </w:tcPr>
          <w:p w14:paraId="6873E56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84</w:t>
            </w:r>
          </w:p>
        </w:tc>
        <w:tc>
          <w:tcPr>
            <w:tcW w:w="620" w:type="dxa"/>
            <w:tcBorders>
              <w:top w:val="nil"/>
              <w:left w:val="nil"/>
              <w:bottom w:val="single" w:sz="4" w:space="0" w:color="auto"/>
              <w:right w:val="single" w:sz="4" w:space="0" w:color="auto"/>
            </w:tcBorders>
            <w:shd w:val="clear" w:color="auto" w:fill="auto"/>
            <w:noWrap/>
            <w:vAlign w:val="center"/>
            <w:hideMark/>
          </w:tcPr>
          <w:p w14:paraId="41359B8E"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111</w:t>
            </w:r>
          </w:p>
        </w:tc>
        <w:tc>
          <w:tcPr>
            <w:tcW w:w="611" w:type="dxa"/>
            <w:tcBorders>
              <w:top w:val="nil"/>
              <w:left w:val="nil"/>
              <w:bottom w:val="single" w:sz="4" w:space="0" w:color="auto"/>
              <w:right w:val="single" w:sz="4" w:space="0" w:color="auto"/>
            </w:tcBorders>
            <w:shd w:val="clear" w:color="auto" w:fill="auto"/>
            <w:noWrap/>
            <w:vAlign w:val="center"/>
            <w:hideMark/>
          </w:tcPr>
          <w:p w14:paraId="409D745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384508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612CDC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A6CE0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DE791B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7CF16F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EAFEB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DDC00B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C1461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4E83AC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3C239FD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A8D3FB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F82D3B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39</w:t>
            </w:r>
          </w:p>
        </w:tc>
        <w:tc>
          <w:tcPr>
            <w:tcW w:w="541" w:type="dxa"/>
            <w:tcBorders>
              <w:top w:val="nil"/>
              <w:left w:val="nil"/>
              <w:bottom w:val="single" w:sz="4" w:space="0" w:color="auto"/>
              <w:right w:val="single" w:sz="4" w:space="0" w:color="auto"/>
            </w:tcBorders>
            <w:shd w:val="clear" w:color="auto" w:fill="auto"/>
            <w:noWrap/>
            <w:vAlign w:val="center"/>
            <w:hideMark/>
          </w:tcPr>
          <w:p w14:paraId="0901F0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87</w:t>
            </w:r>
          </w:p>
        </w:tc>
        <w:tc>
          <w:tcPr>
            <w:tcW w:w="620" w:type="dxa"/>
            <w:tcBorders>
              <w:top w:val="nil"/>
              <w:left w:val="nil"/>
              <w:bottom w:val="single" w:sz="4" w:space="0" w:color="auto"/>
              <w:right w:val="single" w:sz="4" w:space="0" w:color="auto"/>
            </w:tcBorders>
            <w:shd w:val="clear" w:color="auto" w:fill="auto"/>
            <w:noWrap/>
            <w:vAlign w:val="center"/>
            <w:hideMark/>
          </w:tcPr>
          <w:p w14:paraId="2A6E5562"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114</w:t>
            </w:r>
          </w:p>
        </w:tc>
        <w:tc>
          <w:tcPr>
            <w:tcW w:w="611" w:type="dxa"/>
            <w:tcBorders>
              <w:top w:val="nil"/>
              <w:left w:val="nil"/>
              <w:bottom w:val="single" w:sz="4" w:space="0" w:color="auto"/>
              <w:right w:val="single" w:sz="4" w:space="0" w:color="auto"/>
            </w:tcBorders>
            <w:shd w:val="clear" w:color="auto" w:fill="auto"/>
            <w:noWrap/>
            <w:vAlign w:val="center"/>
            <w:hideMark/>
          </w:tcPr>
          <w:p w14:paraId="65CE5C4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8B6FB2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ECE5F4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E29617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48DAB3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9EE164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4DDA601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DA51D3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525E65B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A70700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1685800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D63748E"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7D2520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40</w:t>
            </w:r>
          </w:p>
        </w:tc>
        <w:tc>
          <w:tcPr>
            <w:tcW w:w="541" w:type="dxa"/>
            <w:tcBorders>
              <w:top w:val="nil"/>
              <w:left w:val="nil"/>
              <w:bottom w:val="single" w:sz="4" w:space="0" w:color="auto"/>
              <w:right w:val="single" w:sz="4" w:space="0" w:color="auto"/>
            </w:tcBorders>
            <w:shd w:val="clear" w:color="auto" w:fill="auto"/>
            <w:noWrap/>
            <w:vAlign w:val="center"/>
            <w:hideMark/>
          </w:tcPr>
          <w:p w14:paraId="1AA0DA3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89</w:t>
            </w:r>
          </w:p>
        </w:tc>
        <w:tc>
          <w:tcPr>
            <w:tcW w:w="620" w:type="dxa"/>
            <w:tcBorders>
              <w:top w:val="nil"/>
              <w:left w:val="nil"/>
              <w:bottom w:val="single" w:sz="4" w:space="0" w:color="auto"/>
              <w:right w:val="single" w:sz="4" w:space="0" w:color="auto"/>
            </w:tcBorders>
            <w:shd w:val="clear" w:color="auto" w:fill="auto"/>
            <w:noWrap/>
            <w:vAlign w:val="center"/>
            <w:hideMark/>
          </w:tcPr>
          <w:p w14:paraId="27E122E3"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119</w:t>
            </w:r>
          </w:p>
        </w:tc>
        <w:tc>
          <w:tcPr>
            <w:tcW w:w="611" w:type="dxa"/>
            <w:tcBorders>
              <w:top w:val="nil"/>
              <w:left w:val="nil"/>
              <w:bottom w:val="single" w:sz="4" w:space="0" w:color="auto"/>
              <w:right w:val="single" w:sz="4" w:space="0" w:color="auto"/>
            </w:tcBorders>
            <w:shd w:val="clear" w:color="auto" w:fill="auto"/>
            <w:noWrap/>
            <w:vAlign w:val="center"/>
            <w:hideMark/>
          </w:tcPr>
          <w:p w14:paraId="0304384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3F0DA0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9E8581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1895C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DA020A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31259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4206161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E8B241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AF439C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465892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EECCC3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1A2461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B7B61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41</w:t>
            </w:r>
          </w:p>
        </w:tc>
        <w:tc>
          <w:tcPr>
            <w:tcW w:w="541" w:type="dxa"/>
            <w:tcBorders>
              <w:top w:val="nil"/>
              <w:left w:val="nil"/>
              <w:bottom w:val="single" w:sz="4" w:space="0" w:color="auto"/>
              <w:right w:val="single" w:sz="4" w:space="0" w:color="auto"/>
            </w:tcBorders>
            <w:shd w:val="clear" w:color="auto" w:fill="auto"/>
            <w:noWrap/>
            <w:vAlign w:val="center"/>
            <w:hideMark/>
          </w:tcPr>
          <w:p w14:paraId="674DA84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91</w:t>
            </w:r>
          </w:p>
        </w:tc>
        <w:tc>
          <w:tcPr>
            <w:tcW w:w="620" w:type="dxa"/>
            <w:tcBorders>
              <w:top w:val="nil"/>
              <w:left w:val="nil"/>
              <w:bottom w:val="single" w:sz="4" w:space="0" w:color="auto"/>
              <w:right w:val="single" w:sz="4" w:space="0" w:color="auto"/>
            </w:tcBorders>
            <w:shd w:val="clear" w:color="auto" w:fill="auto"/>
            <w:noWrap/>
            <w:vAlign w:val="center"/>
            <w:hideMark/>
          </w:tcPr>
          <w:p w14:paraId="293DFDE5"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120</w:t>
            </w:r>
          </w:p>
        </w:tc>
        <w:tc>
          <w:tcPr>
            <w:tcW w:w="611" w:type="dxa"/>
            <w:tcBorders>
              <w:top w:val="nil"/>
              <w:left w:val="nil"/>
              <w:bottom w:val="single" w:sz="4" w:space="0" w:color="auto"/>
              <w:right w:val="single" w:sz="4" w:space="0" w:color="auto"/>
            </w:tcBorders>
            <w:shd w:val="clear" w:color="auto" w:fill="auto"/>
            <w:noWrap/>
            <w:vAlign w:val="center"/>
            <w:hideMark/>
          </w:tcPr>
          <w:p w14:paraId="4A41F9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01EF59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EC03D3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FF8D93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8B11CD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DAB6CF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480474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183B38D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2FFBBD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7D4E72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DB41BF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9F78483"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96805B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42</w:t>
            </w:r>
          </w:p>
        </w:tc>
        <w:tc>
          <w:tcPr>
            <w:tcW w:w="541" w:type="dxa"/>
            <w:tcBorders>
              <w:top w:val="nil"/>
              <w:left w:val="nil"/>
              <w:bottom w:val="single" w:sz="4" w:space="0" w:color="auto"/>
              <w:right w:val="single" w:sz="4" w:space="0" w:color="auto"/>
            </w:tcBorders>
            <w:shd w:val="clear" w:color="auto" w:fill="auto"/>
            <w:noWrap/>
            <w:vAlign w:val="center"/>
            <w:hideMark/>
          </w:tcPr>
          <w:p w14:paraId="16B05F7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93</w:t>
            </w:r>
          </w:p>
        </w:tc>
        <w:tc>
          <w:tcPr>
            <w:tcW w:w="620" w:type="dxa"/>
            <w:tcBorders>
              <w:top w:val="nil"/>
              <w:left w:val="nil"/>
              <w:bottom w:val="single" w:sz="4" w:space="0" w:color="auto"/>
              <w:right w:val="single" w:sz="4" w:space="0" w:color="auto"/>
            </w:tcBorders>
            <w:shd w:val="clear" w:color="auto" w:fill="auto"/>
            <w:noWrap/>
            <w:vAlign w:val="center"/>
            <w:hideMark/>
          </w:tcPr>
          <w:p w14:paraId="074B99ED"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123</w:t>
            </w:r>
          </w:p>
        </w:tc>
        <w:tc>
          <w:tcPr>
            <w:tcW w:w="611" w:type="dxa"/>
            <w:tcBorders>
              <w:top w:val="nil"/>
              <w:left w:val="nil"/>
              <w:bottom w:val="single" w:sz="4" w:space="0" w:color="auto"/>
              <w:right w:val="single" w:sz="4" w:space="0" w:color="auto"/>
            </w:tcBorders>
            <w:shd w:val="clear" w:color="auto" w:fill="auto"/>
            <w:noWrap/>
            <w:vAlign w:val="center"/>
            <w:hideMark/>
          </w:tcPr>
          <w:p w14:paraId="7A5CBAF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27D737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1C37F1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3EE52B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8E72D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7D8324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C0DE5A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3C30D87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8EC42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AC179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B64ED7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3737D83"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7A386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43</w:t>
            </w:r>
          </w:p>
        </w:tc>
        <w:tc>
          <w:tcPr>
            <w:tcW w:w="541" w:type="dxa"/>
            <w:tcBorders>
              <w:top w:val="nil"/>
              <w:left w:val="nil"/>
              <w:bottom w:val="single" w:sz="4" w:space="0" w:color="auto"/>
              <w:right w:val="single" w:sz="4" w:space="0" w:color="auto"/>
            </w:tcBorders>
            <w:shd w:val="clear" w:color="auto" w:fill="auto"/>
            <w:noWrap/>
            <w:vAlign w:val="center"/>
            <w:hideMark/>
          </w:tcPr>
          <w:p w14:paraId="477D381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96</w:t>
            </w:r>
          </w:p>
        </w:tc>
        <w:tc>
          <w:tcPr>
            <w:tcW w:w="620" w:type="dxa"/>
            <w:tcBorders>
              <w:top w:val="nil"/>
              <w:left w:val="nil"/>
              <w:bottom w:val="single" w:sz="4" w:space="0" w:color="auto"/>
              <w:right w:val="single" w:sz="4" w:space="0" w:color="auto"/>
            </w:tcBorders>
            <w:shd w:val="clear" w:color="auto" w:fill="auto"/>
            <w:noWrap/>
            <w:vAlign w:val="center"/>
            <w:hideMark/>
          </w:tcPr>
          <w:p w14:paraId="29DE01C8"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128</w:t>
            </w:r>
          </w:p>
        </w:tc>
        <w:tc>
          <w:tcPr>
            <w:tcW w:w="611" w:type="dxa"/>
            <w:tcBorders>
              <w:top w:val="nil"/>
              <w:left w:val="nil"/>
              <w:bottom w:val="single" w:sz="4" w:space="0" w:color="auto"/>
              <w:right w:val="single" w:sz="4" w:space="0" w:color="auto"/>
            </w:tcBorders>
            <w:shd w:val="clear" w:color="auto" w:fill="auto"/>
            <w:noWrap/>
            <w:vAlign w:val="center"/>
            <w:hideMark/>
          </w:tcPr>
          <w:p w14:paraId="44F7224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7EC039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451CDD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1523D6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B0A1D7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E18320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144C07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598616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01DEAEC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6E2CF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63A3E4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832E5C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A2D70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44</w:t>
            </w:r>
          </w:p>
        </w:tc>
        <w:tc>
          <w:tcPr>
            <w:tcW w:w="541" w:type="dxa"/>
            <w:tcBorders>
              <w:top w:val="nil"/>
              <w:left w:val="nil"/>
              <w:bottom w:val="single" w:sz="4" w:space="0" w:color="auto"/>
              <w:right w:val="single" w:sz="4" w:space="0" w:color="auto"/>
            </w:tcBorders>
            <w:shd w:val="clear" w:color="auto" w:fill="auto"/>
            <w:noWrap/>
            <w:vAlign w:val="center"/>
            <w:hideMark/>
          </w:tcPr>
          <w:p w14:paraId="121F98C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98</w:t>
            </w:r>
          </w:p>
        </w:tc>
        <w:tc>
          <w:tcPr>
            <w:tcW w:w="620" w:type="dxa"/>
            <w:tcBorders>
              <w:top w:val="nil"/>
              <w:left w:val="nil"/>
              <w:bottom w:val="single" w:sz="4" w:space="0" w:color="auto"/>
              <w:right w:val="single" w:sz="4" w:space="0" w:color="auto"/>
            </w:tcBorders>
            <w:shd w:val="clear" w:color="auto" w:fill="auto"/>
            <w:noWrap/>
            <w:vAlign w:val="center"/>
            <w:hideMark/>
          </w:tcPr>
          <w:p w14:paraId="613512D0"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129</w:t>
            </w:r>
          </w:p>
        </w:tc>
        <w:tc>
          <w:tcPr>
            <w:tcW w:w="611" w:type="dxa"/>
            <w:tcBorders>
              <w:top w:val="nil"/>
              <w:left w:val="nil"/>
              <w:bottom w:val="single" w:sz="4" w:space="0" w:color="auto"/>
              <w:right w:val="single" w:sz="4" w:space="0" w:color="auto"/>
            </w:tcBorders>
            <w:shd w:val="clear" w:color="auto" w:fill="auto"/>
            <w:noWrap/>
            <w:vAlign w:val="center"/>
            <w:hideMark/>
          </w:tcPr>
          <w:p w14:paraId="4C1F8D7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182777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52D6E9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AF85B6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4D7D31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6C8F9A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71F857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F51013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1A8C8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31B7DC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0B483D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0648996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3A6349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45</w:t>
            </w:r>
          </w:p>
        </w:tc>
        <w:tc>
          <w:tcPr>
            <w:tcW w:w="541" w:type="dxa"/>
            <w:tcBorders>
              <w:top w:val="nil"/>
              <w:left w:val="nil"/>
              <w:bottom w:val="single" w:sz="4" w:space="0" w:color="auto"/>
              <w:right w:val="single" w:sz="4" w:space="0" w:color="auto"/>
            </w:tcBorders>
            <w:shd w:val="clear" w:color="auto" w:fill="auto"/>
            <w:noWrap/>
            <w:vAlign w:val="center"/>
            <w:hideMark/>
          </w:tcPr>
          <w:p w14:paraId="7A3BBC1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100</w:t>
            </w:r>
          </w:p>
        </w:tc>
        <w:tc>
          <w:tcPr>
            <w:tcW w:w="620" w:type="dxa"/>
            <w:tcBorders>
              <w:top w:val="nil"/>
              <w:left w:val="nil"/>
              <w:bottom w:val="single" w:sz="4" w:space="0" w:color="auto"/>
              <w:right w:val="single" w:sz="4" w:space="0" w:color="auto"/>
            </w:tcBorders>
            <w:shd w:val="clear" w:color="auto" w:fill="auto"/>
            <w:noWrap/>
            <w:vAlign w:val="center"/>
            <w:hideMark/>
          </w:tcPr>
          <w:p w14:paraId="60ABFCF9"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132</w:t>
            </w:r>
          </w:p>
        </w:tc>
        <w:tc>
          <w:tcPr>
            <w:tcW w:w="611" w:type="dxa"/>
            <w:tcBorders>
              <w:top w:val="nil"/>
              <w:left w:val="nil"/>
              <w:bottom w:val="single" w:sz="4" w:space="0" w:color="auto"/>
              <w:right w:val="single" w:sz="4" w:space="0" w:color="auto"/>
            </w:tcBorders>
            <w:shd w:val="clear" w:color="auto" w:fill="auto"/>
            <w:noWrap/>
            <w:vAlign w:val="center"/>
            <w:hideMark/>
          </w:tcPr>
          <w:p w14:paraId="4114B9E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32C4D1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595A5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8F334D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53E187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A3D14E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34569D1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9D501F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BB8A08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74F2CEA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1EFC44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71EFBF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A31C9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46</w:t>
            </w:r>
          </w:p>
        </w:tc>
        <w:tc>
          <w:tcPr>
            <w:tcW w:w="541" w:type="dxa"/>
            <w:tcBorders>
              <w:top w:val="nil"/>
              <w:left w:val="nil"/>
              <w:bottom w:val="single" w:sz="4" w:space="0" w:color="auto"/>
              <w:right w:val="single" w:sz="4" w:space="0" w:color="auto"/>
            </w:tcBorders>
            <w:shd w:val="clear" w:color="auto" w:fill="auto"/>
            <w:noWrap/>
            <w:vAlign w:val="center"/>
            <w:hideMark/>
          </w:tcPr>
          <w:p w14:paraId="53009FF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102</w:t>
            </w:r>
          </w:p>
        </w:tc>
        <w:tc>
          <w:tcPr>
            <w:tcW w:w="620" w:type="dxa"/>
            <w:tcBorders>
              <w:top w:val="nil"/>
              <w:left w:val="nil"/>
              <w:bottom w:val="single" w:sz="4" w:space="0" w:color="auto"/>
              <w:right w:val="single" w:sz="4" w:space="0" w:color="auto"/>
            </w:tcBorders>
            <w:shd w:val="clear" w:color="auto" w:fill="auto"/>
            <w:noWrap/>
            <w:vAlign w:val="center"/>
            <w:hideMark/>
          </w:tcPr>
          <w:p w14:paraId="5A068D6B"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137</w:t>
            </w:r>
          </w:p>
        </w:tc>
        <w:tc>
          <w:tcPr>
            <w:tcW w:w="611" w:type="dxa"/>
            <w:tcBorders>
              <w:top w:val="nil"/>
              <w:left w:val="nil"/>
              <w:bottom w:val="single" w:sz="4" w:space="0" w:color="auto"/>
              <w:right w:val="single" w:sz="4" w:space="0" w:color="auto"/>
            </w:tcBorders>
            <w:shd w:val="clear" w:color="auto" w:fill="auto"/>
            <w:noWrap/>
            <w:vAlign w:val="center"/>
            <w:hideMark/>
          </w:tcPr>
          <w:p w14:paraId="486C19E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62AE9E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75BBF6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5CA715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26BD74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E2F68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BCDE98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2584557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0D0122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954F3B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3B16073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00FC3CB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B4A3F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47</w:t>
            </w:r>
          </w:p>
        </w:tc>
        <w:tc>
          <w:tcPr>
            <w:tcW w:w="541" w:type="dxa"/>
            <w:tcBorders>
              <w:top w:val="nil"/>
              <w:left w:val="nil"/>
              <w:bottom w:val="single" w:sz="4" w:space="0" w:color="auto"/>
              <w:right w:val="single" w:sz="4" w:space="0" w:color="auto"/>
            </w:tcBorders>
            <w:shd w:val="clear" w:color="auto" w:fill="auto"/>
            <w:noWrap/>
            <w:vAlign w:val="center"/>
            <w:hideMark/>
          </w:tcPr>
          <w:p w14:paraId="5F03434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105</w:t>
            </w:r>
          </w:p>
        </w:tc>
        <w:tc>
          <w:tcPr>
            <w:tcW w:w="620" w:type="dxa"/>
            <w:tcBorders>
              <w:top w:val="nil"/>
              <w:left w:val="nil"/>
              <w:bottom w:val="single" w:sz="4" w:space="0" w:color="auto"/>
              <w:right w:val="single" w:sz="4" w:space="0" w:color="auto"/>
            </w:tcBorders>
            <w:shd w:val="clear" w:color="auto" w:fill="auto"/>
            <w:noWrap/>
            <w:vAlign w:val="center"/>
            <w:hideMark/>
          </w:tcPr>
          <w:p w14:paraId="1B37C625"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138</w:t>
            </w:r>
          </w:p>
        </w:tc>
        <w:tc>
          <w:tcPr>
            <w:tcW w:w="611" w:type="dxa"/>
            <w:tcBorders>
              <w:top w:val="nil"/>
              <w:left w:val="nil"/>
              <w:bottom w:val="single" w:sz="4" w:space="0" w:color="auto"/>
              <w:right w:val="single" w:sz="4" w:space="0" w:color="auto"/>
            </w:tcBorders>
            <w:shd w:val="clear" w:color="auto" w:fill="auto"/>
            <w:noWrap/>
            <w:vAlign w:val="center"/>
            <w:hideMark/>
          </w:tcPr>
          <w:p w14:paraId="45B92F6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C5BE0C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BCAF6C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46A0AE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3304A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EAFBE7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72B20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C82C31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3F8283F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D0DB9A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2981F7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9ED3346"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B16D6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48</w:t>
            </w:r>
          </w:p>
        </w:tc>
        <w:tc>
          <w:tcPr>
            <w:tcW w:w="541" w:type="dxa"/>
            <w:tcBorders>
              <w:top w:val="nil"/>
              <w:left w:val="nil"/>
              <w:bottom w:val="single" w:sz="4" w:space="0" w:color="auto"/>
              <w:right w:val="single" w:sz="4" w:space="0" w:color="auto"/>
            </w:tcBorders>
            <w:shd w:val="clear" w:color="auto" w:fill="auto"/>
            <w:noWrap/>
            <w:vAlign w:val="center"/>
            <w:hideMark/>
          </w:tcPr>
          <w:p w14:paraId="1CBEE21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107</w:t>
            </w:r>
          </w:p>
        </w:tc>
        <w:tc>
          <w:tcPr>
            <w:tcW w:w="620" w:type="dxa"/>
            <w:tcBorders>
              <w:top w:val="nil"/>
              <w:left w:val="nil"/>
              <w:bottom w:val="single" w:sz="4" w:space="0" w:color="auto"/>
              <w:right w:val="single" w:sz="4" w:space="0" w:color="auto"/>
            </w:tcBorders>
            <w:shd w:val="clear" w:color="auto" w:fill="auto"/>
            <w:noWrap/>
            <w:vAlign w:val="center"/>
            <w:hideMark/>
          </w:tcPr>
          <w:p w14:paraId="61F51B5F" w14:textId="77777777" w:rsidR="00327729" w:rsidRPr="00230DFB" w:rsidRDefault="00327729" w:rsidP="00327729">
            <w:pPr>
              <w:spacing w:after="0" w:line="240" w:lineRule="auto"/>
              <w:jc w:val="center"/>
              <w:rPr>
                <w:rFonts w:ascii="Times New Roman" w:eastAsia="Malgun Gothic" w:hAnsi="Times New Roman" w:cs="Times New Roman"/>
                <w:sz w:val="14"/>
                <w:szCs w:val="16"/>
                <w:highlight w:val="yellow"/>
                <w:lang w:eastAsia="ko-KR"/>
              </w:rPr>
            </w:pPr>
            <w:r w:rsidRPr="00230DFB">
              <w:rPr>
                <w:rFonts w:ascii="Times New Roman" w:eastAsia="Malgun Gothic" w:hAnsi="Times New Roman" w:cs="Times New Roman"/>
                <w:sz w:val="14"/>
                <w:szCs w:val="16"/>
                <w:highlight w:val="yellow"/>
                <w:lang w:eastAsia="ko-KR"/>
              </w:rPr>
              <w:t>141</w:t>
            </w:r>
          </w:p>
        </w:tc>
        <w:tc>
          <w:tcPr>
            <w:tcW w:w="611" w:type="dxa"/>
            <w:tcBorders>
              <w:top w:val="nil"/>
              <w:left w:val="nil"/>
              <w:bottom w:val="single" w:sz="4" w:space="0" w:color="auto"/>
              <w:right w:val="single" w:sz="4" w:space="0" w:color="auto"/>
            </w:tcBorders>
            <w:shd w:val="clear" w:color="auto" w:fill="auto"/>
            <w:noWrap/>
            <w:vAlign w:val="center"/>
            <w:hideMark/>
          </w:tcPr>
          <w:p w14:paraId="1327E52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C8DDFC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9CDD4D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86C15C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58B3D1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9B2989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3954D9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1CDBD0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CD940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35915C3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48ABFC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D3B2D53"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BD504C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49</w:t>
            </w:r>
          </w:p>
        </w:tc>
        <w:tc>
          <w:tcPr>
            <w:tcW w:w="541" w:type="dxa"/>
            <w:tcBorders>
              <w:top w:val="nil"/>
              <w:left w:val="nil"/>
              <w:bottom w:val="single" w:sz="4" w:space="0" w:color="auto"/>
              <w:right w:val="single" w:sz="4" w:space="0" w:color="auto"/>
            </w:tcBorders>
            <w:shd w:val="clear" w:color="auto" w:fill="auto"/>
            <w:noWrap/>
            <w:vAlign w:val="center"/>
            <w:hideMark/>
          </w:tcPr>
          <w:p w14:paraId="56254C5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109</w:t>
            </w:r>
          </w:p>
        </w:tc>
        <w:tc>
          <w:tcPr>
            <w:tcW w:w="620" w:type="dxa"/>
            <w:tcBorders>
              <w:top w:val="nil"/>
              <w:left w:val="nil"/>
              <w:bottom w:val="single" w:sz="4" w:space="0" w:color="auto"/>
              <w:right w:val="single" w:sz="4" w:space="0" w:color="auto"/>
            </w:tcBorders>
            <w:shd w:val="clear" w:color="auto" w:fill="auto"/>
            <w:noWrap/>
            <w:vAlign w:val="center"/>
            <w:hideMark/>
          </w:tcPr>
          <w:p w14:paraId="6FEE7DB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B59ED1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3E843F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084740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464492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657F6F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7AA8E1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518F35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93B86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B9564B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D44F03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8C0F31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0BFDAA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2468CD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50</w:t>
            </w:r>
          </w:p>
        </w:tc>
        <w:tc>
          <w:tcPr>
            <w:tcW w:w="541" w:type="dxa"/>
            <w:tcBorders>
              <w:top w:val="nil"/>
              <w:left w:val="nil"/>
              <w:bottom w:val="single" w:sz="4" w:space="0" w:color="auto"/>
              <w:right w:val="single" w:sz="4" w:space="0" w:color="auto"/>
            </w:tcBorders>
            <w:shd w:val="clear" w:color="auto" w:fill="auto"/>
            <w:noWrap/>
            <w:vAlign w:val="center"/>
            <w:hideMark/>
          </w:tcPr>
          <w:p w14:paraId="7794E23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111</w:t>
            </w:r>
          </w:p>
        </w:tc>
        <w:tc>
          <w:tcPr>
            <w:tcW w:w="620" w:type="dxa"/>
            <w:tcBorders>
              <w:top w:val="nil"/>
              <w:left w:val="nil"/>
              <w:bottom w:val="single" w:sz="4" w:space="0" w:color="auto"/>
              <w:right w:val="single" w:sz="4" w:space="0" w:color="auto"/>
            </w:tcBorders>
            <w:shd w:val="clear" w:color="auto" w:fill="auto"/>
            <w:noWrap/>
            <w:vAlign w:val="center"/>
            <w:hideMark/>
          </w:tcPr>
          <w:p w14:paraId="25B79CA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0021E9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C5D6CB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7206FB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26B758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F88D45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F4824E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DBD0E2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8D4021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8623BF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BA2A74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9F82C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9E2802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B33F4E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51</w:t>
            </w:r>
          </w:p>
        </w:tc>
        <w:tc>
          <w:tcPr>
            <w:tcW w:w="541" w:type="dxa"/>
            <w:tcBorders>
              <w:top w:val="nil"/>
              <w:left w:val="nil"/>
              <w:bottom w:val="single" w:sz="4" w:space="0" w:color="auto"/>
              <w:right w:val="single" w:sz="4" w:space="0" w:color="auto"/>
            </w:tcBorders>
            <w:shd w:val="clear" w:color="auto" w:fill="auto"/>
            <w:noWrap/>
            <w:vAlign w:val="center"/>
            <w:hideMark/>
          </w:tcPr>
          <w:p w14:paraId="134769F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114</w:t>
            </w:r>
          </w:p>
        </w:tc>
        <w:tc>
          <w:tcPr>
            <w:tcW w:w="620" w:type="dxa"/>
            <w:tcBorders>
              <w:top w:val="nil"/>
              <w:left w:val="nil"/>
              <w:bottom w:val="single" w:sz="4" w:space="0" w:color="auto"/>
              <w:right w:val="single" w:sz="4" w:space="0" w:color="auto"/>
            </w:tcBorders>
            <w:shd w:val="clear" w:color="auto" w:fill="auto"/>
            <w:noWrap/>
            <w:vAlign w:val="center"/>
            <w:hideMark/>
          </w:tcPr>
          <w:p w14:paraId="35B9AC3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F1047E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EA3D3F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E07A38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618D1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12242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A58463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789BB4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9E2D8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E999A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5C114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2B410ED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E3431A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5C422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52</w:t>
            </w:r>
          </w:p>
        </w:tc>
        <w:tc>
          <w:tcPr>
            <w:tcW w:w="541" w:type="dxa"/>
            <w:tcBorders>
              <w:top w:val="nil"/>
              <w:left w:val="nil"/>
              <w:bottom w:val="single" w:sz="4" w:space="0" w:color="auto"/>
              <w:right w:val="single" w:sz="4" w:space="0" w:color="auto"/>
            </w:tcBorders>
            <w:shd w:val="clear" w:color="auto" w:fill="auto"/>
            <w:noWrap/>
            <w:vAlign w:val="center"/>
            <w:hideMark/>
          </w:tcPr>
          <w:p w14:paraId="4B6272C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116</w:t>
            </w:r>
          </w:p>
        </w:tc>
        <w:tc>
          <w:tcPr>
            <w:tcW w:w="620" w:type="dxa"/>
            <w:tcBorders>
              <w:top w:val="nil"/>
              <w:left w:val="nil"/>
              <w:bottom w:val="single" w:sz="4" w:space="0" w:color="auto"/>
              <w:right w:val="single" w:sz="4" w:space="0" w:color="auto"/>
            </w:tcBorders>
            <w:shd w:val="clear" w:color="auto" w:fill="auto"/>
            <w:noWrap/>
            <w:vAlign w:val="center"/>
            <w:hideMark/>
          </w:tcPr>
          <w:p w14:paraId="1AD97D3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4A51B7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D1A98F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06A15B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0CEED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D74B5E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172D30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D15ABC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36B9FA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12D9741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3B481BD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861778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649339F"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3613D1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53</w:t>
            </w:r>
          </w:p>
        </w:tc>
        <w:tc>
          <w:tcPr>
            <w:tcW w:w="541" w:type="dxa"/>
            <w:tcBorders>
              <w:top w:val="nil"/>
              <w:left w:val="nil"/>
              <w:bottom w:val="single" w:sz="4" w:space="0" w:color="auto"/>
              <w:right w:val="single" w:sz="4" w:space="0" w:color="auto"/>
            </w:tcBorders>
            <w:shd w:val="clear" w:color="auto" w:fill="auto"/>
            <w:noWrap/>
            <w:vAlign w:val="center"/>
            <w:hideMark/>
          </w:tcPr>
          <w:p w14:paraId="647267E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118</w:t>
            </w:r>
          </w:p>
        </w:tc>
        <w:tc>
          <w:tcPr>
            <w:tcW w:w="620" w:type="dxa"/>
            <w:tcBorders>
              <w:top w:val="nil"/>
              <w:left w:val="nil"/>
              <w:bottom w:val="single" w:sz="4" w:space="0" w:color="auto"/>
              <w:right w:val="single" w:sz="4" w:space="0" w:color="auto"/>
            </w:tcBorders>
            <w:shd w:val="clear" w:color="auto" w:fill="auto"/>
            <w:noWrap/>
            <w:vAlign w:val="center"/>
            <w:hideMark/>
          </w:tcPr>
          <w:p w14:paraId="14084DF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DA33EF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AB4565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36106B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C4AB24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8A54E6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8BE1A7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6009240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9B855F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0FC5F53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385DF43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76E87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6C2B1A19"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4E196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54</w:t>
            </w:r>
          </w:p>
        </w:tc>
        <w:tc>
          <w:tcPr>
            <w:tcW w:w="541" w:type="dxa"/>
            <w:tcBorders>
              <w:top w:val="nil"/>
              <w:left w:val="nil"/>
              <w:bottom w:val="single" w:sz="4" w:space="0" w:color="auto"/>
              <w:right w:val="single" w:sz="4" w:space="0" w:color="auto"/>
            </w:tcBorders>
            <w:shd w:val="clear" w:color="auto" w:fill="auto"/>
            <w:noWrap/>
            <w:vAlign w:val="center"/>
            <w:hideMark/>
          </w:tcPr>
          <w:p w14:paraId="1C31589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120</w:t>
            </w:r>
          </w:p>
        </w:tc>
        <w:tc>
          <w:tcPr>
            <w:tcW w:w="620" w:type="dxa"/>
            <w:tcBorders>
              <w:top w:val="nil"/>
              <w:left w:val="nil"/>
              <w:bottom w:val="single" w:sz="4" w:space="0" w:color="auto"/>
              <w:right w:val="single" w:sz="4" w:space="0" w:color="auto"/>
            </w:tcBorders>
            <w:shd w:val="clear" w:color="auto" w:fill="auto"/>
            <w:noWrap/>
            <w:vAlign w:val="center"/>
            <w:hideMark/>
          </w:tcPr>
          <w:p w14:paraId="2C1F657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B84D90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285D37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30EE0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CC8D33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F5BD0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06BF0A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57FC834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D45D6C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B4D2D7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6AD514C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0B8AF02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05E76A5"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C95117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lastRenderedPageBreak/>
              <w:t>55</w:t>
            </w:r>
          </w:p>
        </w:tc>
        <w:tc>
          <w:tcPr>
            <w:tcW w:w="541" w:type="dxa"/>
            <w:tcBorders>
              <w:top w:val="nil"/>
              <w:left w:val="nil"/>
              <w:bottom w:val="single" w:sz="4" w:space="0" w:color="auto"/>
              <w:right w:val="single" w:sz="4" w:space="0" w:color="auto"/>
            </w:tcBorders>
            <w:shd w:val="clear" w:color="auto" w:fill="auto"/>
            <w:noWrap/>
            <w:vAlign w:val="center"/>
            <w:hideMark/>
          </w:tcPr>
          <w:p w14:paraId="0DCAE62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123</w:t>
            </w:r>
          </w:p>
        </w:tc>
        <w:tc>
          <w:tcPr>
            <w:tcW w:w="620" w:type="dxa"/>
            <w:tcBorders>
              <w:top w:val="nil"/>
              <w:left w:val="nil"/>
              <w:bottom w:val="single" w:sz="4" w:space="0" w:color="auto"/>
              <w:right w:val="single" w:sz="4" w:space="0" w:color="auto"/>
            </w:tcBorders>
            <w:shd w:val="clear" w:color="auto" w:fill="auto"/>
            <w:noWrap/>
            <w:vAlign w:val="center"/>
            <w:hideMark/>
          </w:tcPr>
          <w:p w14:paraId="3BEC58A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751213D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1905E7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A851E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FEA26B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4DCAB1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09BDB4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7637474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1B6092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F8A999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33380C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9DF8E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A50A964"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FA730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56</w:t>
            </w:r>
          </w:p>
        </w:tc>
        <w:tc>
          <w:tcPr>
            <w:tcW w:w="541" w:type="dxa"/>
            <w:tcBorders>
              <w:top w:val="nil"/>
              <w:left w:val="nil"/>
              <w:bottom w:val="single" w:sz="4" w:space="0" w:color="auto"/>
              <w:right w:val="single" w:sz="4" w:space="0" w:color="auto"/>
            </w:tcBorders>
            <w:shd w:val="clear" w:color="auto" w:fill="auto"/>
            <w:noWrap/>
            <w:vAlign w:val="center"/>
            <w:hideMark/>
          </w:tcPr>
          <w:p w14:paraId="5D1CB52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125</w:t>
            </w:r>
          </w:p>
        </w:tc>
        <w:tc>
          <w:tcPr>
            <w:tcW w:w="620" w:type="dxa"/>
            <w:tcBorders>
              <w:top w:val="nil"/>
              <w:left w:val="nil"/>
              <w:bottom w:val="single" w:sz="4" w:space="0" w:color="auto"/>
              <w:right w:val="single" w:sz="4" w:space="0" w:color="auto"/>
            </w:tcBorders>
            <w:shd w:val="clear" w:color="auto" w:fill="auto"/>
            <w:noWrap/>
            <w:vAlign w:val="center"/>
            <w:hideMark/>
          </w:tcPr>
          <w:p w14:paraId="315D930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DDF1EF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3B3708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5F1991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08A758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ACB66A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82EE23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9AA7E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3CB8594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074597B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13DB082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54D56A0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A72451B"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37F32E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57</w:t>
            </w:r>
          </w:p>
        </w:tc>
        <w:tc>
          <w:tcPr>
            <w:tcW w:w="541" w:type="dxa"/>
            <w:tcBorders>
              <w:top w:val="nil"/>
              <w:left w:val="nil"/>
              <w:bottom w:val="single" w:sz="4" w:space="0" w:color="auto"/>
              <w:right w:val="single" w:sz="4" w:space="0" w:color="auto"/>
            </w:tcBorders>
            <w:shd w:val="clear" w:color="auto" w:fill="auto"/>
            <w:noWrap/>
            <w:vAlign w:val="center"/>
            <w:hideMark/>
          </w:tcPr>
          <w:p w14:paraId="61D1808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127</w:t>
            </w:r>
          </w:p>
        </w:tc>
        <w:tc>
          <w:tcPr>
            <w:tcW w:w="620" w:type="dxa"/>
            <w:tcBorders>
              <w:top w:val="nil"/>
              <w:left w:val="nil"/>
              <w:bottom w:val="single" w:sz="4" w:space="0" w:color="auto"/>
              <w:right w:val="single" w:sz="4" w:space="0" w:color="auto"/>
            </w:tcBorders>
            <w:shd w:val="clear" w:color="auto" w:fill="auto"/>
            <w:noWrap/>
            <w:vAlign w:val="center"/>
            <w:hideMark/>
          </w:tcPr>
          <w:p w14:paraId="3D3C40A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B89852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5C55F3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FE2901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1BF2E7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E65FF6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A0384B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2406E46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377421C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D4170A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28C16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34CF57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AC4B30C"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CD1D2F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58</w:t>
            </w:r>
          </w:p>
        </w:tc>
        <w:tc>
          <w:tcPr>
            <w:tcW w:w="541" w:type="dxa"/>
            <w:tcBorders>
              <w:top w:val="nil"/>
              <w:left w:val="nil"/>
              <w:bottom w:val="single" w:sz="4" w:space="0" w:color="auto"/>
              <w:right w:val="single" w:sz="4" w:space="0" w:color="auto"/>
            </w:tcBorders>
            <w:shd w:val="clear" w:color="auto" w:fill="auto"/>
            <w:noWrap/>
            <w:vAlign w:val="center"/>
            <w:hideMark/>
          </w:tcPr>
          <w:p w14:paraId="0897CD8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129</w:t>
            </w:r>
          </w:p>
        </w:tc>
        <w:tc>
          <w:tcPr>
            <w:tcW w:w="620" w:type="dxa"/>
            <w:tcBorders>
              <w:top w:val="nil"/>
              <w:left w:val="nil"/>
              <w:bottom w:val="single" w:sz="4" w:space="0" w:color="auto"/>
              <w:right w:val="single" w:sz="4" w:space="0" w:color="auto"/>
            </w:tcBorders>
            <w:shd w:val="clear" w:color="auto" w:fill="auto"/>
            <w:noWrap/>
            <w:vAlign w:val="center"/>
            <w:hideMark/>
          </w:tcPr>
          <w:p w14:paraId="42B4DF4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FE59C5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16AB029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98ECD3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663B4F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A211BA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32DAB0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A08217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44F7880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729385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336297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84F719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3C9A2CB1"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15B85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59</w:t>
            </w:r>
          </w:p>
        </w:tc>
        <w:tc>
          <w:tcPr>
            <w:tcW w:w="541" w:type="dxa"/>
            <w:tcBorders>
              <w:top w:val="nil"/>
              <w:left w:val="nil"/>
              <w:bottom w:val="single" w:sz="4" w:space="0" w:color="auto"/>
              <w:right w:val="single" w:sz="4" w:space="0" w:color="auto"/>
            </w:tcBorders>
            <w:shd w:val="clear" w:color="auto" w:fill="auto"/>
            <w:noWrap/>
            <w:vAlign w:val="center"/>
            <w:hideMark/>
          </w:tcPr>
          <w:p w14:paraId="174E9BE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132</w:t>
            </w:r>
          </w:p>
        </w:tc>
        <w:tc>
          <w:tcPr>
            <w:tcW w:w="620" w:type="dxa"/>
            <w:tcBorders>
              <w:top w:val="nil"/>
              <w:left w:val="nil"/>
              <w:bottom w:val="single" w:sz="4" w:space="0" w:color="auto"/>
              <w:right w:val="single" w:sz="4" w:space="0" w:color="auto"/>
            </w:tcBorders>
            <w:shd w:val="clear" w:color="auto" w:fill="auto"/>
            <w:noWrap/>
            <w:vAlign w:val="center"/>
            <w:hideMark/>
          </w:tcPr>
          <w:p w14:paraId="3DC0D2B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96003A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379FE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A1A027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2DE109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C30080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9B1398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EF8DE5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7C76717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66EBD57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0069446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170B9F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4BF4774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B157D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60</w:t>
            </w:r>
          </w:p>
        </w:tc>
        <w:tc>
          <w:tcPr>
            <w:tcW w:w="541" w:type="dxa"/>
            <w:tcBorders>
              <w:top w:val="nil"/>
              <w:left w:val="nil"/>
              <w:bottom w:val="single" w:sz="4" w:space="0" w:color="auto"/>
              <w:right w:val="single" w:sz="4" w:space="0" w:color="auto"/>
            </w:tcBorders>
            <w:shd w:val="clear" w:color="auto" w:fill="auto"/>
            <w:noWrap/>
            <w:vAlign w:val="center"/>
            <w:hideMark/>
          </w:tcPr>
          <w:p w14:paraId="0B84CA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134</w:t>
            </w:r>
          </w:p>
        </w:tc>
        <w:tc>
          <w:tcPr>
            <w:tcW w:w="620" w:type="dxa"/>
            <w:tcBorders>
              <w:top w:val="nil"/>
              <w:left w:val="nil"/>
              <w:bottom w:val="single" w:sz="4" w:space="0" w:color="auto"/>
              <w:right w:val="single" w:sz="4" w:space="0" w:color="auto"/>
            </w:tcBorders>
            <w:shd w:val="clear" w:color="auto" w:fill="auto"/>
            <w:noWrap/>
            <w:vAlign w:val="center"/>
            <w:hideMark/>
          </w:tcPr>
          <w:p w14:paraId="004AE56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44E63BD"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5E552C5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4940A4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E5A665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2D14BB5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F64117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CFEA45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1FF2D06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132E25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822811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3EBF4CD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5DF2D966"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90B31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61</w:t>
            </w:r>
          </w:p>
        </w:tc>
        <w:tc>
          <w:tcPr>
            <w:tcW w:w="541" w:type="dxa"/>
            <w:tcBorders>
              <w:top w:val="nil"/>
              <w:left w:val="nil"/>
              <w:bottom w:val="single" w:sz="4" w:space="0" w:color="auto"/>
              <w:right w:val="single" w:sz="4" w:space="0" w:color="auto"/>
            </w:tcBorders>
            <w:shd w:val="clear" w:color="auto" w:fill="auto"/>
            <w:noWrap/>
            <w:vAlign w:val="center"/>
            <w:hideMark/>
          </w:tcPr>
          <w:p w14:paraId="56333A1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136</w:t>
            </w:r>
          </w:p>
        </w:tc>
        <w:tc>
          <w:tcPr>
            <w:tcW w:w="620" w:type="dxa"/>
            <w:tcBorders>
              <w:top w:val="nil"/>
              <w:left w:val="nil"/>
              <w:bottom w:val="single" w:sz="4" w:space="0" w:color="auto"/>
              <w:right w:val="single" w:sz="4" w:space="0" w:color="auto"/>
            </w:tcBorders>
            <w:shd w:val="clear" w:color="auto" w:fill="auto"/>
            <w:noWrap/>
            <w:vAlign w:val="center"/>
            <w:hideMark/>
          </w:tcPr>
          <w:p w14:paraId="0648822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6B637C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3785F7A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97A83E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C2324A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4B41546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44F254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0B55909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C9910D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727674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4DB2464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B3F7ED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16D2B77E"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88AF43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62</w:t>
            </w:r>
          </w:p>
        </w:tc>
        <w:tc>
          <w:tcPr>
            <w:tcW w:w="541" w:type="dxa"/>
            <w:tcBorders>
              <w:top w:val="nil"/>
              <w:left w:val="nil"/>
              <w:bottom w:val="single" w:sz="4" w:space="0" w:color="auto"/>
              <w:right w:val="single" w:sz="4" w:space="0" w:color="auto"/>
            </w:tcBorders>
            <w:shd w:val="clear" w:color="auto" w:fill="auto"/>
            <w:noWrap/>
            <w:vAlign w:val="center"/>
            <w:hideMark/>
          </w:tcPr>
          <w:p w14:paraId="15C8043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138</w:t>
            </w:r>
          </w:p>
        </w:tc>
        <w:tc>
          <w:tcPr>
            <w:tcW w:w="620" w:type="dxa"/>
            <w:tcBorders>
              <w:top w:val="nil"/>
              <w:left w:val="nil"/>
              <w:bottom w:val="single" w:sz="4" w:space="0" w:color="auto"/>
              <w:right w:val="single" w:sz="4" w:space="0" w:color="auto"/>
            </w:tcBorders>
            <w:shd w:val="clear" w:color="auto" w:fill="auto"/>
            <w:noWrap/>
            <w:vAlign w:val="center"/>
            <w:hideMark/>
          </w:tcPr>
          <w:p w14:paraId="3555FC0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3EB2A12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65DC9A9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B22D197"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61CF860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15614F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E6EE75B"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4FAE343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69154D7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714985E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CA2C72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7BC02EDC"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77BB0817"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CD6232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63</w:t>
            </w:r>
          </w:p>
        </w:tc>
        <w:tc>
          <w:tcPr>
            <w:tcW w:w="541" w:type="dxa"/>
            <w:tcBorders>
              <w:top w:val="nil"/>
              <w:left w:val="nil"/>
              <w:bottom w:val="single" w:sz="4" w:space="0" w:color="auto"/>
              <w:right w:val="single" w:sz="4" w:space="0" w:color="auto"/>
            </w:tcBorders>
            <w:shd w:val="clear" w:color="auto" w:fill="auto"/>
            <w:noWrap/>
            <w:vAlign w:val="center"/>
            <w:hideMark/>
          </w:tcPr>
          <w:p w14:paraId="2E0E9855"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141</w:t>
            </w:r>
          </w:p>
        </w:tc>
        <w:tc>
          <w:tcPr>
            <w:tcW w:w="620" w:type="dxa"/>
            <w:tcBorders>
              <w:top w:val="nil"/>
              <w:left w:val="nil"/>
              <w:bottom w:val="single" w:sz="4" w:space="0" w:color="auto"/>
              <w:right w:val="single" w:sz="4" w:space="0" w:color="auto"/>
            </w:tcBorders>
            <w:shd w:val="clear" w:color="auto" w:fill="auto"/>
            <w:noWrap/>
            <w:vAlign w:val="center"/>
            <w:hideMark/>
          </w:tcPr>
          <w:p w14:paraId="00F6CB9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6EC7FF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09F553F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3A1E8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15550192"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929F97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5A5548D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4D8AED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57B800D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4904FB5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5F2A29A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6F8C62E6"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r w:rsidR="00855CD9" w:rsidRPr="00655E72" w14:paraId="2432A68D" w14:textId="77777777" w:rsidTr="007320DE">
        <w:trPr>
          <w:trHeight w:val="349"/>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D3241D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64</w:t>
            </w:r>
          </w:p>
        </w:tc>
        <w:tc>
          <w:tcPr>
            <w:tcW w:w="541" w:type="dxa"/>
            <w:tcBorders>
              <w:top w:val="nil"/>
              <w:left w:val="nil"/>
              <w:bottom w:val="single" w:sz="4" w:space="0" w:color="auto"/>
              <w:right w:val="single" w:sz="4" w:space="0" w:color="auto"/>
            </w:tcBorders>
            <w:shd w:val="clear" w:color="auto" w:fill="auto"/>
            <w:noWrap/>
            <w:vAlign w:val="center"/>
            <w:hideMark/>
          </w:tcPr>
          <w:p w14:paraId="6C145C5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143</w:t>
            </w:r>
          </w:p>
        </w:tc>
        <w:tc>
          <w:tcPr>
            <w:tcW w:w="620" w:type="dxa"/>
            <w:tcBorders>
              <w:top w:val="nil"/>
              <w:left w:val="nil"/>
              <w:bottom w:val="single" w:sz="4" w:space="0" w:color="auto"/>
              <w:right w:val="single" w:sz="4" w:space="0" w:color="auto"/>
            </w:tcBorders>
            <w:shd w:val="clear" w:color="auto" w:fill="auto"/>
            <w:noWrap/>
            <w:vAlign w:val="center"/>
            <w:hideMark/>
          </w:tcPr>
          <w:p w14:paraId="64289A1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04ACBF6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23676E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E7B67A3"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4F43A038"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90" w:type="dxa"/>
            <w:tcBorders>
              <w:top w:val="nil"/>
              <w:left w:val="nil"/>
              <w:bottom w:val="single" w:sz="4" w:space="0" w:color="auto"/>
              <w:right w:val="single" w:sz="4" w:space="0" w:color="auto"/>
            </w:tcBorders>
            <w:shd w:val="clear" w:color="auto" w:fill="auto"/>
            <w:noWrap/>
            <w:vAlign w:val="center"/>
            <w:hideMark/>
          </w:tcPr>
          <w:p w14:paraId="70667389"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611" w:type="dxa"/>
            <w:tcBorders>
              <w:top w:val="nil"/>
              <w:left w:val="nil"/>
              <w:bottom w:val="single" w:sz="4" w:space="0" w:color="auto"/>
              <w:right w:val="single" w:sz="4" w:space="0" w:color="auto"/>
            </w:tcBorders>
            <w:shd w:val="clear" w:color="auto" w:fill="auto"/>
            <w:noWrap/>
            <w:vAlign w:val="center"/>
            <w:hideMark/>
          </w:tcPr>
          <w:p w14:paraId="256B3DE4"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714" w:type="dxa"/>
            <w:tcBorders>
              <w:top w:val="nil"/>
              <w:left w:val="nil"/>
              <w:bottom w:val="single" w:sz="4" w:space="0" w:color="auto"/>
              <w:right w:val="single" w:sz="4" w:space="0" w:color="auto"/>
            </w:tcBorders>
            <w:shd w:val="clear" w:color="auto" w:fill="auto"/>
            <w:noWrap/>
            <w:vAlign w:val="center"/>
            <w:hideMark/>
          </w:tcPr>
          <w:p w14:paraId="1E3215B1"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2" w:type="dxa"/>
            <w:tcBorders>
              <w:top w:val="nil"/>
              <w:left w:val="nil"/>
              <w:bottom w:val="single" w:sz="4" w:space="0" w:color="auto"/>
              <w:right w:val="single" w:sz="4" w:space="0" w:color="auto"/>
            </w:tcBorders>
            <w:shd w:val="clear" w:color="auto" w:fill="auto"/>
            <w:noWrap/>
            <w:vAlign w:val="center"/>
            <w:hideMark/>
          </w:tcPr>
          <w:p w14:paraId="0276F42E"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46" w:type="dxa"/>
            <w:tcBorders>
              <w:top w:val="nil"/>
              <w:left w:val="nil"/>
              <w:bottom w:val="single" w:sz="4" w:space="0" w:color="auto"/>
              <w:right w:val="single" w:sz="4" w:space="0" w:color="auto"/>
            </w:tcBorders>
            <w:shd w:val="clear" w:color="auto" w:fill="auto"/>
            <w:noWrap/>
            <w:vAlign w:val="center"/>
            <w:hideMark/>
          </w:tcPr>
          <w:p w14:paraId="28824A20"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23" w:type="dxa"/>
            <w:tcBorders>
              <w:top w:val="nil"/>
              <w:left w:val="nil"/>
              <w:bottom w:val="single" w:sz="4" w:space="0" w:color="auto"/>
              <w:right w:val="single" w:sz="4" w:space="0" w:color="auto"/>
            </w:tcBorders>
            <w:shd w:val="clear" w:color="auto" w:fill="auto"/>
            <w:noWrap/>
            <w:vAlign w:val="center"/>
            <w:hideMark/>
          </w:tcPr>
          <w:p w14:paraId="2962770F"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c>
          <w:tcPr>
            <w:tcW w:w="863" w:type="dxa"/>
            <w:tcBorders>
              <w:top w:val="nil"/>
              <w:left w:val="nil"/>
              <w:bottom w:val="single" w:sz="4" w:space="0" w:color="auto"/>
              <w:right w:val="single" w:sz="4" w:space="0" w:color="auto"/>
            </w:tcBorders>
            <w:shd w:val="clear" w:color="auto" w:fill="auto"/>
            <w:noWrap/>
            <w:vAlign w:val="center"/>
            <w:hideMark/>
          </w:tcPr>
          <w:p w14:paraId="417E453A" w14:textId="77777777" w:rsidR="00327729" w:rsidRPr="00655E72" w:rsidRDefault="00327729" w:rsidP="00327729">
            <w:pPr>
              <w:spacing w:after="0" w:line="240" w:lineRule="auto"/>
              <w:jc w:val="center"/>
              <w:rPr>
                <w:rFonts w:ascii="Times New Roman" w:eastAsia="Malgun Gothic" w:hAnsi="Times New Roman" w:cs="Times New Roman"/>
                <w:sz w:val="14"/>
                <w:szCs w:val="16"/>
                <w:lang w:eastAsia="ko-KR"/>
              </w:rPr>
            </w:pPr>
            <w:r w:rsidRPr="00655E72">
              <w:rPr>
                <w:rFonts w:ascii="Times New Roman" w:eastAsia="Malgun Gothic" w:hAnsi="Times New Roman" w:cs="Times New Roman"/>
                <w:sz w:val="14"/>
                <w:szCs w:val="16"/>
                <w:lang w:eastAsia="ko-KR"/>
              </w:rPr>
              <w:t xml:space="preserve">　</w:t>
            </w:r>
          </w:p>
        </w:tc>
      </w:tr>
    </w:tbl>
    <w:p w14:paraId="776F21F7" w14:textId="77777777" w:rsidR="00B81B59" w:rsidRPr="00655E72" w:rsidRDefault="00B81B59" w:rsidP="00B81B59">
      <w:pPr>
        <w:pStyle w:val="VariableList"/>
        <w:rPr>
          <w:rFonts w:eastAsia="Malgun Gothic"/>
          <w:i/>
          <w:iCs/>
          <w:color w:val="auto"/>
          <w:w w:val="100"/>
          <w:lang w:eastAsia="ko-KR"/>
        </w:rPr>
      </w:pPr>
    </w:p>
    <w:p w14:paraId="60D4F8A1" w14:textId="77777777" w:rsidR="00B81B59" w:rsidRDefault="00B81B59" w:rsidP="00B81B59">
      <w:pPr>
        <w:pStyle w:val="VariableList"/>
        <w:rPr>
          <w:w w:val="100"/>
        </w:rPr>
      </w:pPr>
      <w:r>
        <w:rPr>
          <w:i/>
          <w:iCs/>
          <w:w w:val="100"/>
        </w:rPr>
        <w:t>i</w:t>
      </w:r>
      <w:r>
        <w:rPr>
          <w:i/>
          <w:iCs/>
          <w:w w:val="100"/>
          <w:vertAlign w:val="subscript"/>
        </w:rPr>
        <w:t>RU26</w:t>
      </w:r>
      <w:proofErr w:type="gramStart"/>
      <w:r>
        <w:rPr>
          <w:i/>
          <w:iCs/>
          <w:w w:val="100"/>
          <w:vertAlign w:val="subscript"/>
        </w:rPr>
        <w:t>,end</w:t>
      </w:r>
      <w:proofErr w:type="gramEnd"/>
      <w:r>
        <w:rPr>
          <w:w w:val="100"/>
        </w:rPr>
        <w:tab/>
        <w:t xml:space="preserve"> is equal to </w:t>
      </w:r>
      <w:r>
        <w:rPr>
          <w:i/>
          <w:iCs/>
          <w:w w:val="100"/>
        </w:rPr>
        <w:t>i</w:t>
      </w:r>
      <w:r>
        <w:rPr>
          <w:i/>
          <w:iCs/>
          <w:w w:val="100"/>
          <w:vertAlign w:val="subscript"/>
        </w:rPr>
        <w:t>RU26,start</w:t>
      </w:r>
      <w:r>
        <w:rPr>
          <w:w w:val="100"/>
        </w:rPr>
        <w:t xml:space="preserve"> + </w:t>
      </w:r>
      <w:r>
        <w:rPr>
          <w:i/>
          <w:iCs/>
          <w:w w:val="100"/>
        </w:rPr>
        <w:t>r</w:t>
      </w:r>
      <w:r>
        <w:rPr>
          <w:w w:val="100"/>
        </w:rPr>
        <w:t xml:space="preserve"> – 1</w:t>
      </w:r>
    </w:p>
    <w:p w14:paraId="655332FE" w14:textId="77777777" w:rsidR="00B81B59" w:rsidRDefault="00B81B59" w:rsidP="00B81B59">
      <w:pPr>
        <w:pStyle w:val="VariableList"/>
        <w:rPr>
          <w:w w:val="100"/>
        </w:rPr>
      </w:pPr>
      <w:proofErr w:type="spellStart"/>
      <w:proofErr w:type="gramStart"/>
      <w:r>
        <w:rPr>
          <w:i/>
          <w:iCs/>
          <w:w w:val="100"/>
        </w:rPr>
        <w:t>i</w:t>
      </w:r>
      <w:r>
        <w:rPr>
          <w:i/>
          <w:iCs/>
          <w:w w:val="100"/>
          <w:vertAlign w:val="subscript"/>
        </w:rPr>
        <w:t>RU</w:t>
      </w:r>
      <w:proofErr w:type="spellEnd"/>
      <w:proofErr w:type="gramEnd"/>
      <w:r>
        <w:rPr>
          <w:w w:val="100"/>
        </w:rPr>
        <w:tab/>
        <w:t>is the index of the occupied RU</w:t>
      </w:r>
    </w:p>
    <w:p w14:paraId="43D839CD" w14:textId="5091239A" w:rsidR="00B81B59" w:rsidRPr="00B81B59" w:rsidRDefault="00B81B59" w:rsidP="00B81B59">
      <w:pPr>
        <w:pStyle w:val="VariableList"/>
        <w:rPr>
          <w:rFonts w:eastAsia="Malgun Gothic"/>
          <w:w w:val="100"/>
          <w:lang w:eastAsia="ko-KR"/>
        </w:rPr>
      </w:pPr>
      <w:r>
        <w:rPr>
          <w:i/>
          <w:iCs/>
          <w:w w:val="100"/>
        </w:rPr>
        <w:t>N</w:t>
      </w:r>
      <w:r>
        <w:rPr>
          <w:i/>
          <w:iCs/>
          <w:w w:val="100"/>
          <w:vertAlign w:val="subscript"/>
        </w:rPr>
        <w:t>RU26</w:t>
      </w:r>
      <w:r>
        <w:rPr>
          <w:w w:val="100"/>
        </w:rPr>
        <w:tab/>
        <w:t xml:space="preserve">is the maximum number of 26-tone RUs for the given bandwidth of the </w:t>
      </w:r>
      <w:r>
        <w:rPr>
          <w:rFonts w:eastAsia="Malgun Gothic" w:hint="eastAsia"/>
          <w:w w:val="100"/>
          <w:lang w:eastAsia="ko-KR"/>
        </w:rPr>
        <w:t>EHT</w:t>
      </w:r>
      <w:r>
        <w:rPr>
          <w:w w:val="100"/>
        </w:rPr>
        <w:t xml:space="preserve"> TB PPDU</w:t>
      </w:r>
      <w:r>
        <w:rPr>
          <w:rFonts w:eastAsia="Malgun Gothic" w:hint="eastAsia"/>
          <w:w w:val="100"/>
          <w:lang w:eastAsia="ko-KR"/>
        </w:rPr>
        <w:t>.</w:t>
      </w:r>
    </w:p>
    <w:p w14:paraId="592E4D28" w14:textId="02AD0EAA" w:rsidR="00B81B59" w:rsidRPr="008B0A3F" w:rsidRDefault="00B81B59" w:rsidP="00B81B59">
      <w:pPr>
        <w:pStyle w:val="VariableList"/>
        <w:rPr>
          <w:rFonts w:eastAsia="Malgun Gothic"/>
          <w:w w:val="100"/>
          <w:lang w:eastAsia="ko-KR"/>
        </w:rPr>
      </w:pPr>
      <w:r>
        <w:rPr>
          <w:i/>
          <w:iCs/>
          <w:noProof/>
          <w:w w:val="100"/>
          <w:lang w:eastAsia="ko-KR"/>
        </w:rPr>
        <w:drawing>
          <wp:inline distT="0" distB="0" distL="0" distR="0" wp14:anchorId="74EDC615" wp14:editId="411B1CC5">
            <wp:extent cx="85725" cy="161925"/>
            <wp:effectExtent l="0" t="0" r="9525"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rPr>
          <w:i/>
          <w:iCs/>
          <w:w w:val="100"/>
        </w:rPr>
        <w:tab/>
      </w:r>
      <w:proofErr w:type="gramStart"/>
      <w:r>
        <w:rPr>
          <w:w w:val="100"/>
        </w:rPr>
        <w:t>is</w:t>
      </w:r>
      <w:proofErr w:type="gramEnd"/>
      <w:r>
        <w:rPr>
          <w:w w:val="100"/>
        </w:rPr>
        <w:t xml:space="preserve"> the relative constellation error requirement for an occupied RU of an </w:t>
      </w:r>
      <w:r>
        <w:rPr>
          <w:rFonts w:eastAsia="Malgun Gothic" w:hint="eastAsia"/>
          <w:w w:val="100"/>
          <w:lang w:eastAsia="ko-KR"/>
        </w:rPr>
        <w:t>EHT</w:t>
      </w:r>
      <w:r>
        <w:rPr>
          <w:w w:val="100"/>
        </w:rPr>
        <w:t xml:space="preserve"> TB PPDU as defined in </w:t>
      </w:r>
      <w:r w:rsidR="00FE2FF6">
        <w:rPr>
          <w:w w:val="100"/>
        </w:rPr>
        <w:t xml:space="preserve">Table </w:t>
      </w:r>
      <w:r w:rsidR="00FE2FF6" w:rsidRPr="00FE2FF6">
        <w:rPr>
          <w:w w:val="100"/>
          <w:highlight w:val="yellow"/>
        </w:rPr>
        <w:t>xx-y1</w:t>
      </w:r>
      <w:r w:rsidR="00FE2FF6" w:rsidRPr="00FE2FF6">
        <w:rPr>
          <w:w w:val="100"/>
        </w:rPr>
        <w:t xml:space="preserve"> (Allowed relative constellation error versus constellation size and coding rate)</w:t>
      </w:r>
    </w:p>
    <w:p w14:paraId="0F906A23" w14:textId="77777777" w:rsidR="00A750B3" w:rsidRDefault="00A750B3" w:rsidP="00A750B3">
      <w:pPr>
        <w:pStyle w:val="T"/>
        <w:rPr>
          <w:ins w:id="308" w:author="Wook Bong Lee" w:date="2020-09-10T10:34:00Z"/>
          <w:rFonts w:eastAsia="Malgun Gothic"/>
          <w:color w:val="auto"/>
          <w:w w:val="100"/>
          <w:lang w:eastAsia="ko-KR"/>
        </w:rPr>
      </w:pPr>
      <w:ins w:id="309" w:author="Wook Bong Lee" w:date="2020-09-10T10:34:00Z">
        <w:r w:rsidRPr="005B555A">
          <w:rPr>
            <w:rFonts w:eastAsia="Malgun Gothic"/>
            <w:color w:val="auto"/>
            <w:w w:val="100"/>
            <w:highlight w:val="yellow"/>
            <w:lang w:eastAsia="ko-KR"/>
            <w:rPrChange w:id="310" w:author="Wook Bong Lee" w:date="2020-09-10T10:35:00Z">
              <w:rPr>
                <w:rFonts w:eastAsia="Malgun Gothic"/>
                <w:color w:val="auto"/>
                <w:w w:val="100"/>
                <w:lang w:eastAsia="ko-KR"/>
              </w:rPr>
            </w:rPrChange>
          </w:rPr>
          <w:t>NOTE—</w:t>
        </w:r>
        <w:proofErr w:type="gramStart"/>
        <w:r w:rsidRPr="005B555A">
          <w:rPr>
            <w:rFonts w:eastAsia="Malgun Gothic"/>
            <w:color w:val="auto"/>
            <w:w w:val="100"/>
            <w:highlight w:val="yellow"/>
            <w:lang w:eastAsia="ko-KR"/>
            <w:rPrChange w:id="311" w:author="Wook Bong Lee" w:date="2020-09-10T10:35:00Z">
              <w:rPr>
                <w:rFonts w:eastAsia="Malgun Gothic"/>
                <w:color w:val="auto"/>
                <w:w w:val="100"/>
                <w:lang w:eastAsia="ko-KR"/>
              </w:rPr>
            </w:rPrChange>
          </w:rPr>
          <w:t>For</w:t>
        </w:r>
        <w:proofErr w:type="gramEnd"/>
        <w:r w:rsidRPr="005B555A">
          <w:rPr>
            <w:rFonts w:eastAsia="Malgun Gothic"/>
            <w:color w:val="auto"/>
            <w:w w:val="100"/>
            <w:highlight w:val="yellow"/>
            <w:lang w:eastAsia="ko-KR"/>
            <w:rPrChange w:id="312" w:author="Wook Bong Lee" w:date="2020-09-10T10:35:00Z">
              <w:rPr>
                <w:rFonts w:eastAsia="Malgun Gothic"/>
                <w:color w:val="auto"/>
                <w:w w:val="100"/>
                <w:lang w:eastAsia="ko-KR"/>
              </w:rPr>
            </w:rPrChange>
          </w:rPr>
          <w:t xml:space="preserve"> an 80+80 MHz PPDU the unused subcarrier error is measured only in the 80 MHz segment in which the occupied RU is located. This leads to the different valid range for </w:t>
        </w:r>
        <w:r w:rsidRPr="005B555A">
          <w:rPr>
            <w:rFonts w:eastAsia="Malgun Gothic"/>
            <w:i/>
            <w:color w:val="auto"/>
            <w:w w:val="100"/>
            <w:highlight w:val="yellow"/>
            <w:lang w:eastAsia="ko-KR"/>
          </w:rPr>
          <w:t>m</w:t>
        </w:r>
        <w:r w:rsidRPr="005B555A">
          <w:rPr>
            <w:rFonts w:eastAsia="Malgun Gothic"/>
            <w:color w:val="auto"/>
            <w:w w:val="100"/>
            <w:highlight w:val="yellow"/>
            <w:lang w:eastAsia="ko-KR"/>
            <w:rPrChange w:id="313" w:author="Wook Bong Lee" w:date="2020-09-10T10:35:00Z">
              <w:rPr>
                <w:rFonts w:eastAsia="Malgun Gothic"/>
                <w:color w:val="auto"/>
                <w:w w:val="100"/>
                <w:lang w:eastAsia="ko-KR"/>
              </w:rPr>
            </w:rPrChange>
          </w:rPr>
          <w:t xml:space="preserve"> in Equation (</w:t>
        </w:r>
      </w:ins>
      <w:ins w:id="314" w:author="Wook Bong Lee" w:date="2020-09-10T10:36:00Z">
        <w:r>
          <w:rPr>
            <w:rFonts w:eastAsia="Malgun Gothic"/>
            <w:color w:val="auto"/>
            <w:w w:val="100"/>
            <w:highlight w:val="yellow"/>
            <w:lang w:eastAsia="ko-KR"/>
          </w:rPr>
          <w:t>xx</w:t>
        </w:r>
      </w:ins>
      <w:ins w:id="315" w:author="Wook Bong Lee" w:date="2020-09-10T10:34:00Z">
        <w:r w:rsidRPr="005B555A">
          <w:rPr>
            <w:rFonts w:eastAsia="Malgun Gothic"/>
            <w:color w:val="auto"/>
            <w:w w:val="100"/>
            <w:highlight w:val="yellow"/>
            <w:lang w:eastAsia="ko-KR"/>
            <w:rPrChange w:id="316" w:author="Wook Bong Lee" w:date="2020-09-10T10:35:00Z">
              <w:rPr>
                <w:rFonts w:eastAsia="Malgun Gothic"/>
                <w:color w:val="auto"/>
                <w:w w:val="100"/>
                <w:lang w:eastAsia="ko-KR"/>
              </w:rPr>
            </w:rPrChange>
          </w:rPr>
          <w:t>-</w:t>
        </w:r>
      </w:ins>
      <w:ins w:id="317" w:author="Wook Bong Lee" w:date="2020-09-10T10:36:00Z">
        <w:r>
          <w:rPr>
            <w:rFonts w:eastAsia="Malgun Gothic"/>
            <w:color w:val="auto"/>
            <w:w w:val="100"/>
            <w:highlight w:val="yellow"/>
            <w:lang w:eastAsia="ko-KR"/>
          </w:rPr>
          <w:t>y5</w:t>
        </w:r>
      </w:ins>
      <w:ins w:id="318" w:author="Wook Bong Lee" w:date="2020-09-10T10:34:00Z">
        <w:r w:rsidRPr="005B555A">
          <w:rPr>
            <w:rFonts w:eastAsia="Malgun Gothic"/>
            <w:color w:val="auto"/>
            <w:w w:val="100"/>
            <w:highlight w:val="yellow"/>
            <w:lang w:eastAsia="ko-KR"/>
            <w:rPrChange w:id="319" w:author="Wook Bong Lee" w:date="2020-09-10T10:35:00Z">
              <w:rPr>
                <w:rFonts w:eastAsia="Malgun Gothic"/>
                <w:color w:val="auto"/>
                <w:w w:val="100"/>
                <w:lang w:eastAsia="ko-KR"/>
              </w:rPr>
            </w:rPrChange>
          </w:rPr>
          <w:t>) and Equation (</w:t>
        </w:r>
      </w:ins>
      <w:ins w:id="320" w:author="Wook Bong Lee" w:date="2020-09-10T10:36:00Z">
        <w:r>
          <w:rPr>
            <w:rFonts w:eastAsia="Malgun Gothic"/>
            <w:color w:val="auto"/>
            <w:w w:val="100"/>
            <w:highlight w:val="yellow"/>
            <w:lang w:eastAsia="ko-KR"/>
          </w:rPr>
          <w:t>xx</w:t>
        </w:r>
      </w:ins>
      <w:ins w:id="321" w:author="Wook Bong Lee" w:date="2020-09-10T10:34:00Z">
        <w:r w:rsidRPr="005B555A">
          <w:rPr>
            <w:rFonts w:eastAsia="Malgun Gothic"/>
            <w:color w:val="auto"/>
            <w:w w:val="100"/>
            <w:highlight w:val="yellow"/>
            <w:lang w:eastAsia="ko-KR"/>
            <w:rPrChange w:id="322" w:author="Wook Bong Lee" w:date="2020-09-10T10:35:00Z">
              <w:rPr>
                <w:rFonts w:eastAsia="Malgun Gothic"/>
                <w:color w:val="auto"/>
                <w:w w:val="100"/>
                <w:lang w:eastAsia="ko-KR"/>
              </w:rPr>
            </w:rPrChange>
          </w:rPr>
          <w:t>-</w:t>
        </w:r>
      </w:ins>
      <w:ins w:id="323" w:author="Wook Bong Lee" w:date="2020-09-10T10:36:00Z">
        <w:r>
          <w:rPr>
            <w:rFonts w:eastAsia="Malgun Gothic"/>
            <w:color w:val="auto"/>
            <w:w w:val="100"/>
            <w:highlight w:val="yellow"/>
            <w:lang w:eastAsia="ko-KR"/>
          </w:rPr>
          <w:t>y6</w:t>
        </w:r>
      </w:ins>
      <w:ins w:id="324" w:author="Wook Bong Lee" w:date="2020-09-10T10:34:00Z">
        <w:r w:rsidRPr="005B555A">
          <w:rPr>
            <w:rFonts w:eastAsia="Malgun Gothic"/>
            <w:color w:val="auto"/>
            <w:w w:val="100"/>
            <w:highlight w:val="yellow"/>
            <w:lang w:eastAsia="ko-KR"/>
            <w:rPrChange w:id="325" w:author="Wook Bong Lee" w:date="2020-09-10T10:35:00Z">
              <w:rPr>
                <w:rFonts w:eastAsia="Malgun Gothic"/>
                <w:color w:val="auto"/>
                <w:w w:val="100"/>
                <w:lang w:eastAsia="ko-KR"/>
              </w:rPr>
            </w:rPrChange>
          </w:rPr>
          <w:t>) for the</w:t>
        </w:r>
      </w:ins>
      <w:ins w:id="326" w:author="Wook Bong Lee" w:date="2020-09-10T10:35:00Z">
        <w:r w:rsidRPr="005B555A">
          <w:rPr>
            <w:rFonts w:eastAsia="Malgun Gothic"/>
            <w:color w:val="auto"/>
            <w:w w:val="100"/>
            <w:highlight w:val="yellow"/>
            <w:lang w:eastAsia="ko-KR"/>
            <w:rPrChange w:id="327" w:author="Wook Bong Lee" w:date="2020-09-10T10:35:00Z">
              <w:rPr>
                <w:rFonts w:eastAsia="Malgun Gothic"/>
                <w:color w:val="auto"/>
                <w:w w:val="100"/>
                <w:lang w:eastAsia="ko-KR"/>
              </w:rPr>
            </w:rPrChange>
          </w:rPr>
          <w:t xml:space="preserve"> </w:t>
        </w:r>
      </w:ins>
      <w:ins w:id="328" w:author="Wook Bong Lee" w:date="2020-09-10T10:34:00Z">
        <w:r w:rsidRPr="005B555A">
          <w:rPr>
            <w:rFonts w:eastAsia="Malgun Gothic"/>
            <w:color w:val="auto"/>
            <w:w w:val="100"/>
            <w:highlight w:val="yellow"/>
            <w:lang w:eastAsia="ko-KR"/>
            <w:rPrChange w:id="329" w:author="Wook Bong Lee" w:date="2020-09-10T10:35:00Z">
              <w:rPr>
                <w:rFonts w:eastAsia="Malgun Gothic"/>
                <w:color w:val="auto"/>
                <w:w w:val="100"/>
                <w:lang w:eastAsia="ko-KR"/>
              </w:rPr>
            </w:rPrChange>
          </w:rPr>
          <w:t>80+80 MHz PPDU.</w:t>
        </w:r>
      </w:ins>
    </w:p>
    <w:p w14:paraId="32447FBB" w14:textId="77777777" w:rsidR="00A750B3" w:rsidRDefault="00A750B3" w:rsidP="00A750B3">
      <w:pPr>
        <w:pStyle w:val="T"/>
        <w:rPr>
          <w:ins w:id="330" w:author="Wook Bong Lee" w:date="2020-09-10T10:35:00Z"/>
          <w:rFonts w:eastAsia="Malgun Gothic"/>
          <w:color w:val="auto"/>
          <w:w w:val="100"/>
          <w:lang w:eastAsia="ko-KR"/>
        </w:rPr>
      </w:pPr>
      <w:ins w:id="331" w:author="Wook Bong Lee" w:date="2020-09-10T10:35:00Z">
        <w:r w:rsidRPr="003E1857">
          <w:rPr>
            <w:rFonts w:eastAsia="Malgun Gothic"/>
            <w:color w:val="auto"/>
            <w:w w:val="100"/>
            <w:highlight w:val="yellow"/>
            <w:lang w:eastAsia="ko-KR"/>
          </w:rPr>
          <w:t>NOTE—</w:t>
        </w:r>
        <w:proofErr w:type="gramStart"/>
        <w:r w:rsidRPr="003E1857">
          <w:rPr>
            <w:rFonts w:eastAsia="Malgun Gothic"/>
            <w:color w:val="auto"/>
            <w:w w:val="100"/>
            <w:highlight w:val="yellow"/>
            <w:lang w:eastAsia="ko-KR"/>
          </w:rPr>
          <w:t>For</w:t>
        </w:r>
        <w:proofErr w:type="gramEnd"/>
        <w:r w:rsidRPr="003E1857">
          <w:rPr>
            <w:rFonts w:eastAsia="Malgun Gothic"/>
            <w:color w:val="auto"/>
            <w:w w:val="100"/>
            <w:highlight w:val="yellow"/>
            <w:lang w:eastAsia="ko-KR"/>
          </w:rPr>
          <w:t xml:space="preserve"> an </w:t>
        </w:r>
        <w:r>
          <w:rPr>
            <w:rFonts w:eastAsia="Malgun Gothic"/>
            <w:color w:val="auto"/>
            <w:w w:val="100"/>
            <w:highlight w:val="yellow"/>
            <w:lang w:eastAsia="ko-KR"/>
          </w:rPr>
          <w:t>16</w:t>
        </w:r>
        <w:r w:rsidRPr="003E1857">
          <w:rPr>
            <w:rFonts w:eastAsia="Malgun Gothic"/>
            <w:color w:val="auto"/>
            <w:w w:val="100"/>
            <w:highlight w:val="yellow"/>
            <w:lang w:eastAsia="ko-KR"/>
          </w:rPr>
          <w:t>0+</w:t>
        </w:r>
        <w:r>
          <w:rPr>
            <w:rFonts w:eastAsia="Malgun Gothic"/>
            <w:color w:val="auto"/>
            <w:w w:val="100"/>
            <w:highlight w:val="yellow"/>
            <w:lang w:eastAsia="ko-KR"/>
          </w:rPr>
          <w:t>16</w:t>
        </w:r>
        <w:r w:rsidRPr="003E1857">
          <w:rPr>
            <w:rFonts w:eastAsia="Malgun Gothic"/>
            <w:color w:val="auto"/>
            <w:w w:val="100"/>
            <w:highlight w:val="yellow"/>
            <w:lang w:eastAsia="ko-KR"/>
          </w:rPr>
          <w:t xml:space="preserve">0 MHz PPDU the unused subcarrier error is measured only in the </w:t>
        </w:r>
        <w:r>
          <w:rPr>
            <w:rFonts w:eastAsia="Malgun Gothic"/>
            <w:color w:val="auto"/>
            <w:w w:val="100"/>
            <w:highlight w:val="yellow"/>
            <w:lang w:eastAsia="ko-KR"/>
          </w:rPr>
          <w:t>16</w:t>
        </w:r>
        <w:r w:rsidRPr="003E1857">
          <w:rPr>
            <w:rFonts w:eastAsia="Malgun Gothic"/>
            <w:color w:val="auto"/>
            <w:w w:val="100"/>
            <w:highlight w:val="yellow"/>
            <w:lang w:eastAsia="ko-KR"/>
          </w:rPr>
          <w:t xml:space="preserve">0 MHz segment in which the occupied RU is located. This leads to the different valid range for </w:t>
        </w:r>
        <w:r w:rsidRPr="005B555A">
          <w:rPr>
            <w:rFonts w:eastAsia="Malgun Gothic"/>
            <w:i/>
            <w:color w:val="auto"/>
            <w:w w:val="100"/>
            <w:highlight w:val="yellow"/>
            <w:lang w:eastAsia="ko-KR"/>
          </w:rPr>
          <w:t>m</w:t>
        </w:r>
        <w:r w:rsidRPr="003E1857">
          <w:rPr>
            <w:rFonts w:eastAsia="Malgun Gothic"/>
            <w:color w:val="auto"/>
            <w:w w:val="100"/>
            <w:highlight w:val="yellow"/>
            <w:lang w:eastAsia="ko-KR"/>
          </w:rPr>
          <w:t xml:space="preserve"> in Equation (</w:t>
        </w:r>
      </w:ins>
      <w:ins w:id="332" w:author="Wook Bong Lee" w:date="2020-09-10T10:36:00Z">
        <w:r>
          <w:rPr>
            <w:rFonts w:eastAsia="Malgun Gothic"/>
            <w:color w:val="auto"/>
            <w:w w:val="100"/>
            <w:highlight w:val="yellow"/>
            <w:lang w:eastAsia="ko-KR"/>
          </w:rPr>
          <w:t>xx</w:t>
        </w:r>
      </w:ins>
      <w:ins w:id="333" w:author="Wook Bong Lee" w:date="2020-09-10T10:35:00Z">
        <w:r w:rsidRPr="003E1857">
          <w:rPr>
            <w:rFonts w:eastAsia="Malgun Gothic"/>
            <w:color w:val="auto"/>
            <w:w w:val="100"/>
            <w:highlight w:val="yellow"/>
            <w:lang w:eastAsia="ko-KR"/>
          </w:rPr>
          <w:t>-</w:t>
        </w:r>
      </w:ins>
      <w:ins w:id="334" w:author="Wook Bong Lee" w:date="2020-09-10T10:36:00Z">
        <w:r>
          <w:rPr>
            <w:rFonts w:eastAsia="Malgun Gothic"/>
            <w:color w:val="auto"/>
            <w:w w:val="100"/>
            <w:highlight w:val="yellow"/>
            <w:lang w:eastAsia="ko-KR"/>
          </w:rPr>
          <w:t>y5</w:t>
        </w:r>
      </w:ins>
      <w:ins w:id="335" w:author="Wook Bong Lee" w:date="2020-09-10T10:35:00Z">
        <w:r w:rsidRPr="003E1857">
          <w:rPr>
            <w:rFonts w:eastAsia="Malgun Gothic"/>
            <w:color w:val="auto"/>
            <w:w w:val="100"/>
            <w:highlight w:val="yellow"/>
            <w:lang w:eastAsia="ko-KR"/>
          </w:rPr>
          <w:t>) and Equation (</w:t>
        </w:r>
      </w:ins>
      <w:ins w:id="336" w:author="Wook Bong Lee" w:date="2020-09-10T10:36:00Z">
        <w:r>
          <w:rPr>
            <w:rFonts w:eastAsia="Malgun Gothic"/>
            <w:color w:val="auto"/>
            <w:w w:val="100"/>
            <w:highlight w:val="yellow"/>
            <w:lang w:eastAsia="ko-KR"/>
          </w:rPr>
          <w:t>x</w:t>
        </w:r>
      </w:ins>
      <w:ins w:id="337" w:author="Wook Bong Lee" w:date="2020-09-10T10:37:00Z">
        <w:r>
          <w:rPr>
            <w:rFonts w:eastAsia="Malgun Gothic"/>
            <w:color w:val="auto"/>
            <w:w w:val="100"/>
            <w:highlight w:val="yellow"/>
            <w:lang w:eastAsia="ko-KR"/>
          </w:rPr>
          <w:t>x</w:t>
        </w:r>
      </w:ins>
      <w:ins w:id="338" w:author="Wook Bong Lee" w:date="2020-09-10T10:35:00Z">
        <w:r w:rsidRPr="003E1857">
          <w:rPr>
            <w:rFonts w:eastAsia="Malgun Gothic"/>
            <w:color w:val="auto"/>
            <w:w w:val="100"/>
            <w:highlight w:val="yellow"/>
            <w:lang w:eastAsia="ko-KR"/>
          </w:rPr>
          <w:t>-</w:t>
        </w:r>
      </w:ins>
      <w:ins w:id="339" w:author="Wook Bong Lee" w:date="2020-09-10T10:37:00Z">
        <w:r>
          <w:rPr>
            <w:rFonts w:eastAsia="Malgun Gothic"/>
            <w:color w:val="auto"/>
            <w:w w:val="100"/>
            <w:highlight w:val="yellow"/>
            <w:lang w:eastAsia="ko-KR"/>
          </w:rPr>
          <w:t>y6</w:t>
        </w:r>
      </w:ins>
      <w:ins w:id="340" w:author="Wook Bong Lee" w:date="2020-09-10T10:35:00Z">
        <w:r w:rsidRPr="003E1857">
          <w:rPr>
            <w:rFonts w:eastAsia="Malgun Gothic"/>
            <w:color w:val="auto"/>
            <w:w w:val="100"/>
            <w:highlight w:val="yellow"/>
            <w:lang w:eastAsia="ko-KR"/>
          </w:rPr>
          <w:t xml:space="preserve">) for the </w:t>
        </w:r>
      </w:ins>
      <w:ins w:id="341" w:author="Wook Bong Lee" w:date="2020-09-10T10:36:00Z">
        <w:r>
          <w:rPr>
            <w:rFonts w:eastAsia="Malgun Gothic"/>
            <w:color w:val="auto"/>
            <w:w w:val="100"/>
            <w:highlight w:val="yellow"/>
            <w:lang w:eastAsia="ko-KR"/>
          </w:rPr>
          <w:t>16</w:t>
        </w:r>
      </w:ins>
      <w:ins w:id="342" w:author="Wook Bong Lee" w:date="2020-09-10T10:35:00Z">
        <w:r w:rsidRPr="003E1857">
          <w:rPr>
            <w:rFonts w:eastAsia="Malgun Gothic"/>
            <w:color w:val="auto"/>
            <w:w w:val="100"/>
            <w:highlight w:val="yellow"/>
            <w:lang w:eastAsia="ko-KR"/>
          </w:rPr>
          <w:t>0+</w:t>
        </w:r>
      </w:ins>
      <w:ins w:id="343" w:author="Wook Bong Lee" w:date="2020-09-10T10:36:00Z">
        <w:r>
          <w:rPr>
            <w:rFonts w:eastAsia="Malgun Gothic"/>
            <w:color w:val="auto"/>
            <w:w w:val="100"/>
            <w:highlight w:val="yellow"/>
            <w:lang w:eastAsia="ko-KR"/>
          </w:rPr>
          <w:t>16</w:t>
        </w:r>
      </w:ins>
      <w:ins w:id="344" w:author="Wook Bong Lee" w:date="2020-09-10T10:35:00Z">
        <w:r w:rsidRPr="003E1857">
          <w:rPr>
            <w:rFonts w:eastAsia="Malgun Gothic"/>
            <w:color w:val="auto"/>
            <w:w w:val="100"/>
            <w:highlight w:val="yellow"/>
            <w:lang w:eastAsia="ko-KR"/>
          </w:rPr>
          <w:t>0 MHz PPDU.</w:t>
        </w:r>
      </w:ins>
    </w:p>
    <w:p w14:paraId="3AAF14A0" w14:textId="2C127A7D" w:rsidR="007B6DBF" w:rsidRDefault="007B6DBF" w:rsidP="007B6DBF">
      <w:pPr>
        <w:pStyle w:val="T"/>
        <w:rPr>
          <w:ins w:id="345" w:author="Wook Bong Lee" w:date="2020-09-09T10:48:00Z"/>
          <w:rFonts w:eastAsia="Malgun Gothic"/>
          <w:color w:val="auto"/>
          <w:w w:val="100"/>
          <w:lang w:eastAsia="ko-KR"/>
        </w:rPr>
      </w:pPr>
      <w:ins w:id="346" w:author="Wook Bong Lee" w:date="2020-09-09T10:48:00Z">
        <w:r w:rsidRPr="007B6DBF">
          <w:rPr>
            <w:rFonts w:eastAsia="Malgun Gothic"/>
            <w:color w:val="auto"/>
            <w:w w:val="100"/>
            <w:lang w:eastAsia="ko-KR"/>
          </w:rPr>
          <w:t>The test shall be performed over at least 20 PPDUs (</w:t>
        </w:r>
        <w:proofErr w:type="spellStart"/>
        <w:proofErr w:type="gramStart"/>
        <w:r w:rsidRPr="007B6DBF">
          <w:rPr>
            <w:rFonts w:eastAsia="Malgun Gothic"/>
            <w:i/>
            <w:color w:val="auto"/>
            <w:w w:val="100"/>
            <w:lang w:eastAsia="ko-KR"/>
          </w:rPr>
          <w:t>N</w:t>
        </w:r>
        <w:r w:rsidRPr="007B6DBF">
          <w:rPr>
            <w:rFonts w:eastAsia="Malgun Gothic"/>
            <w:i/>
            <w:color w:val="auto"/>
            <w:w w:val="100"/>
            <w:vertAlign w:val="subscript"/>
            <w:lang w:eastAsia="ko-KR"/>
          </w:rPr>
          <w:t>f</w:t>
        </w:r>
        <w:proofErr w:type="spellEnd"/>
        <w:proofErr w:type="gramEnd"/>
        <w:r w:rsidRPr="007B6DBF">
          <w:rPr>
            <w:rFonts w:eastAsia="Malgun Gothic"/>
            <w:color w:val="auto"/>
            <w:w w:val="100"/>
            <w:lang w:eastAsia="ko-KR"/>
          </w:rPr>
          <w:t xml:space="preserve"> as defined in Equation </w:t>
        </w:r>
        <w:r w:rsidRPr="007B6DBF">
          <w:rPr>
            <w:rFonts w:eastAsia="Malgun Gothic"/>
            <w:color w:val="auto"/>
            <w:w w:val="100"/>
            <w:highlight w:val="yellow"/>
            <w:lang w:eastAsia="ko-KR"/>
          </w:rPr>
          <w:t>(</w:t>
        </w:r>
      </w:ins>
      <w:ins w:id="347" w:author="Wook Bong Lee" w:date="2020-09-09T10:49:00Z">
        <w:r w:rsidRPr="007B6DBF">
          <w:rPr>
            <w:rFonts w:eastAsia="Malgun Gothic"/>
            <w:color w:val="auto"/>
            <w:w w:val="100"/>
            <w:highlight w:val="yellow"/>
            <w:lang w:eastAsia="ko-KR"/>
          </w:rPr>
          <w:t>xx</w:t>
        </w:r>
      </w:ins>
      <w:ins w:id="348" w:author="Wook Bong Lee" w:date="2020-09-09T10:48:00Z">
        <w:r w:rsidRPr="007B6DBF">
          <w:rPr>
            <w:rFonts w:eastAsia="Malgun Gothic"/>
            <w:color w:val="auto"/>
            <w:w w:val="100"/>
            <w:highlight w:val="yellow"/>
            <w:lang w:eastAsia="ko-KR"/>
          </w:rPr>
          <w:t>-</w:t>
        </w:r>
      </w:ins>
      <w:ins w:id="349" w:author="Wook Bong Lee" w:date="2020-09-09T10:49:00Z">
        <w:r w:rsidRPr="007B6DBF">
          <w:rPr>
            <w:rFonts w:eastAsia="Malgun Gothic"/>
            <w:color w:val="auto"/>
            <w:w w:val="100"/>
            <w:highlight w:val="yellow"/>
            <w:lang w:eastAsia="ko-KR"/>
          </w:rPr>
          <w:t>y1</w:t>
        </w:r>
      </w:ins>
      <w:ins w:id="350" w:author="Wook Bong Lee" w:date="2020-09-09T10:48:00Z">
        <w:r w:rsidRPr="007B6DBF">
          <w:rPr>
            <w:rFonts w:eastAsia="Malgun Gothic"/>
            <w:color w:val="auto"/>
            <w:w w:val="100"/>
            <w:highlight w:val="yellow"/>
            <w:lang w:eastAsia="ko-KR"/>
          </w:rPr>
          <w:t>)</w:t>
        </w:r>
        <w:r w:rsidRPr="007B6DBF">
          <w:rPr>
            <w:rFonts w:eastAsia="Malgun Gothic"/>
            <w:color w:val="auto"/>
            <w:w w:val="100"/>
            <w:lang w:eastAsia="ko-KR"/>
          </w:rPr>
          <w:t>). The PPDUs under</w:t>
        </w:r>
        <w:r>
          <w:rPr>
            <w:rFonts w:eastAsia="Malgun Gothic"/>
            <w:color w:val="auto"/>
            <w:w w:val="100"/>
            <w:lang w:eastAsia="ko-KR"/>
          </w:rPr>
          <w:t xml:space="preserve"> </w:t>
        </w:r>
        <w:r w:rsidRPr="007B6DBF">
          <w:rPr>
            <w:rFonts w:eastAsia="Malgun Gothic"/>
            <w:color w:val="auto"/>
            <w:w w:val="100"/>
            <w:lang w:eastAsia="ko-KR"/>
          </w:rPr>
          <w:t xml:space="preserve">test shall be at least 16 data OFDM symbols long. The </w:t>
        </w:r>
        <w:proofErr w:type="spellStart"/>
        <w:r w:rsidRPr="007B6DBF">
          <w:rPr>
            <w:rFonts w:eastAsia="Malgun Gothic"/>
            <w:color w:val="auto"/>
            <w:w w:val="100"/>
            <w:lang w:eastAsia="ko-KR"/>
          </w:rPr>
          <w:t>unequalized</w:t>
        </w:r>
        <w:proofErr w:type="spellEnd"/>
        <w:r w:rsidRPr="007B6DBF">
          <w:rPr>
            <w:rFonts w:eastAsia="Malgun Gothic"/>
            <w:color w:val="auto"/>
            <w:w w:val="100"/>
            <w:lang w:eastAsia="ko-KR"/>
          </w:rPr>
          <w:t xml:space="preserve"> observed symbol of potential LO leakage</w:t>
        </w:r>
        <w:r>
          <w:rPr>
            <w:rFonts w:eastAsia="Malgun Gothic"/>
            <w:color w:val="auto"/>
            <w:w w:val="100"/>
            <w:lang w:eastAsia="ko-KR"/>
          </w:rPr>
          <w:t xml:space="preserve"> </w:t>
        </w:r>
        <w:r w:rsidRPr="007B6DBF">
          <w:rPr>
            <w:rFonts w:eastAsia="Malgun Gothic"/>
            <w:color w:val="auto"/>
            <w:w w:val="100"/>
            <w:lang w:eastAsia="ko-KR"/>
          </w:rPr>
          <w:t>subcarrier locations shall be treated as zero during unoccupied subcarriers transmit modulation accuracy</w:t>
        </w:r>
        <w:r>
          <w:rPr>
            <w:rFonts w:eastAsia="Malgun Gothic"/>
            <w:color w:val="auto"/>
            <w:w w:val="100"/>
            <w:lang w:eastAsia="ko-KR"/>
          </w:rPr>
          <w:t xml:space="preserve"> </w:t>
        </w:r>
        <w:r w:rsidRPr="007B6DBF">
          <w:rPr>
            <w:rFonts w:eastAsia="Malgun Gothic"/>
            <w:color w:val="auto"/>
            <w:w w:val="100"/>
            <w:lang w:eastAsia="ko-KR"/>
          </w:rPr>
          <w:t>test. Random data shall be used for the symbols.</w:t>
        </w:r>
      </w:ins>
    </w:p>
    <w:p w14:paraId="0CA540AE" w14:textId="77777777" w:rsidR="007B6DBF" w:rsidRDefault="007B6DBF" w:rsidP="00DA78A8">
      <w:pPr>
        <w:pStyle w:val="T"/>
        <w:rPr>
          <w:rFonts w:eastAsia="Malgun Gothic"/>
          <w:color w:val="auto"/>
          <w:w w:val="100"/>
          <w:highlight w:val="yellow"/>
          <w:lang w:eastAsia="ko-KR"/>
        </w:rPr>
      </w:pPr>
    </w:p>
    <w:p w14:paraId="2B695BEC" w14:textId="09E4D5EB" w:rsidR="000D6C7B" w:rsidRDefault="001D50E6" w:rsidP="00DA78A8">
      <w:pPr>
        <w:pStyle w:val="T"/>
        <w:rPr>
          <w:rFonts w:eastAsia="Malgun Gothic"/>
          <w:color w:val="auto"/>
          <w:w w:val="100"/>
          <w:lang w:eastAsia="ko-KR"/>
        </w:rPr>
      </w:pPr>
      <w:commentRangeStart w:id="351"/>
      <w:r w:rsidRPr="001D50E6">
        <w:rPr>
          <w:rFonts w:eastAsia="Malgun Gothic" w:hint="eastAsia"/>
          <w:color w:val="auto"/>
          <w:w w:val="100"/>
          <w:highlight w:val="yellow"/>
          <w:lang w:eastAsia="ko-KR"/>
        </w:rPr>
        <w:t>In case of a non-</w:t>
      </w:r>
      <w:r w:rsidRPr="001D50E6">
        <w:rPr>
          <w:color w:val="auto"/>
          <w:w w:val="100"/>
          <w:highlight w:val="yellow"/>
        </w:rPr>
        <w:t>continuous MRU</w:t>
      </w:r>
      <w:r w:rsidRPr="001D50E6">
        <w:rPr>
          <w:rFonts w:eastAsia="Malgun Gothic" w:hint="eastAsia"/>
          <w:color w:val="auto"/>
          <w:w w:val="100"/>
          <w:highlight w:val="yellow"/>
          <w:lang w:eastAsia="ko-KR"/>
        </w:rPr>
        <w:t xml:space="preserve">, </w:t>
      </w:r>
      <w:r w:rsidRPr="001D50E6">
        <w:rPr>
          <w:rFonts w:eastAsia="Malgun Gothic" w:hint="eastAsia"/>
          <w:highlight w:val="yellow"/>
          <w:lang w:eastAsia="ko-KR"/>
        </w:rPr>
        <w:t xml:space="preserve">how to perform </w:t>
      </w:r>
      <w:r w:rsidRPr="001D50E6">
        <w:rPr>
          <w:rFonts w:eastAsia="Malgun Gothic"/>
          <w:color w:val="auto"/>
          <w:w w:val="100"/>
          <w:highlight w:val="yellow"/>
          <w:lang w:eastAsia="ko-KR"/>
        </w:rPr>
        <w:t>the transmit modulation accuracy test for the unoccupied subcarriers of the PPDU</w:t>
      </w:r>
      <w:r w:rsidRPr="001D50E6">
        <w:rPr>
          <w:rFonts w:eastAsia="Malgun Gothic" w:hint="eastAsia"/>
          <w:color w:val="auto"/>
          <w:w w:val="100"/>
          <w:highlight w:val="yellow"/>
          <w:lang w:eastAsia="ko-KR"/>
        </w:rPr>
        <w:t xml:space="preserve"> is TBD.</w:t>
      </w:r>
      <w:commentRangeEnd w:id="351"/>
      <w:r w:rsidR="00230DFB">
        <w:rPr>
          <w:rStyle w:val="CommentReference"/>
          <w:rFonts w:asciiTheme="minorHAnsi" w:hAnsiTheme="minorHAnsi" w:cstheme="minorBidi"/>
          <w:color w:val="auto"/>
          <w:w w:val="100"/>
        </w:rPr>
        <w:commentReference w:id="351"/>
      </w:r>
    </w:p>
    <w:p w14:paraId="780B35D6" w14:textId="77777777" w:rsidR="001C73C7" w:rsidRDefault="001C73C7" w:rsidP="00DA78A8">
      <w:pPr>
        <w:pStyle w:val="T"/>
        <w:rPr>
          <w:rFonts w:eastAsia="Malgun Gothic"/>
          <w:w w:val="100"/>
          <w:lang w:eastAsia="ko-KR"/>
        </w:rPr>
      </w:pPr>
    </w:p>
    <w:p w14:paraId="4FD6F6B4" w14:textId="35D79A67" w:rsidR="005A4F83" w:rsidRDefault="005A4F83" w:rsidP="00DA78A8">
      <w:pPr>
        <w:pStyle w:val="T"/>
        <w:rPr>
          <w:rFonts w:eastAsia="Malgun Gothic"/>
          <w:w w:val="100"/>
          <w:lang w:eastAsia="ko-KR"/>
        </w:rPr>
      </w:pPr>
      <w:r>
        <w:rPr>
          <w:rFonts w:eastAsia="Malgun Gothic"/>
          <w:w w:val="100"/>
          <w:lang w:eastAsia="ko-KR"/>
        </w:rPr>
        <w:t>-------------------------------- End of text -------------------------------------------------</w:t>
      </w:r>
    </w:p>
    <w:p w14:paraId="04C324B8" w14:textId="2084AF76" w:rsidR="005A4F83" w:rsidRDefault="005A4F83" w:rsidP="00DA78A8">
      <w:pPr>
        <w:pStyle w:val="T"/>
        <w:rPr>
          <w:rFonts w:eastAsia="Malgun Gothic"/>
          <w:w w:val="100"/>
          <w:lang w:eastAsia="ko-KR"/>
        </w:rPr>
      </w:pPr>
      <w:r w:rsidRPr="005A4F83">
        <w:rPr>
          <w:rFonts w:eastAsia="Malgun Gothic"/>
          <w:w w:val="100"/>
          <w:highlight w:val="yellow"/>
          <w:lang w:eastAsia="ko-KR"/>
        </w:rPr>
        <w:t>Visio files</w:t>
      </w:r>
    </w:p>
    <w:p w14:paraId="4D646BB4" w14:textId="77777777" w:rsidR="005A4F83" w:rsidRDefault="005A4F83" w:rsidP="00DA78A8">
      <w:pPr>
        <w:pStyle w:val="T"/>
        <w:rPr>
          <w:rFonts w:eastAsia="Malgun Gothic"/>
          <w:w w:val="100"/>
          <w:lang w:eastAsia="ko-KR"/>
        </w:rPr>
      </w:pPr>
      <w:r>
        <w:rPr>
          <w:rFonts w:eastAsia="Malgun Gothic"/>
          <w:w w:val="100"/>
          <w:lang w:eastAsia="ko-KR"/>
        </w:rPr>
        <w:object w:dxaOrig="1520" w:dyaOrig="986" w14:anchorId="1D4BF7E5">
          <v:shape id="_x0000_i1031" type="#_x0000_t75" style="width:76.35pt;height:49.1pt" o:ole="">
            <v:imagedata r:id="rId30" o:title=""/>
          </v:shape>
          <o:OLEObject Type="Embed" ProgID="Visio.Drawing.11" ShapeID="_x0000_i1031" DrawAspect="Icon" ObjectID="_1661240400" r:id="rId31"/>
        </w:object>
      </w:r>
      <w:r>
        <w:rPr>
          <w:rFonts w:eastAsia="Malgun Gothic"/>
          <w:w w:val="100"/>
          <w:lang w:eastAsia="ko-KR"/>
        </w:rPr>
        <w:object w:dxaOrig="1520" w:dyaOrig="986" w14:anchorId="14A36218">
          <v:shape id="_x0000_i1032" type="#_x0000_t75" style="width:76.35pt;height:49.1pt" o:ole="">
            <v:imagedata r:id="rId32" o:title=""/>
          </v:shape>
          <o:OLEObject Type="Embed" ProgID="Visio.Drawing.11" ShapeID="_x0000_i1032" DrawAspect="Icon" ObjectID="_1661240401" r:id="rId33"/>
        </w:object>
      </w:r>
    </w:p>
    <w:p w14:paraId="6B0262B6" w14:textId="0FF6AD9E" w:rsidR="00626A3E" w:rsidRPr="00626A3E" w:rsidRDefault="00626A3E" w:rsidP="00DA78A8">
      <w:pPr>
        <w:pStyle w:val="T"/>
        <w:rPr>
          <w:rFonts w:eastAsia="Malgun Gothic"/>
          <w:w w:val="100"/>
          <w:highlight w:val="yellow"/>
          <w:lang w:eastAsia="ko-KR"/>
        </w:rPr>
      </w:pPr>
      <w:r w:rsidRPr="00626A3E">
        <w:rPr>
          <w:rFonts w:eastAsia="Malgun Gothic"/>
          <w:w w:val="100"/>
          <w:highlight w:val="yellow"/>
          <w:lang w:eastAsia="ko-KR"/>
        </w:rPr>
        <w:t xml:space="preserve">Following portion is not for the spec. This is for discussion. </w:t>
      </w:r>
    </w:p>
    <w:p w14:paraId="2C4B25CF" w14:textId="5591DC59" w:rsidR="00626A3E" w:rsidRDefault="00626A3E" w:rsidP="00DA78A8">
      <w:pPr>
        <w:pStyle w:val="T"/>
        <w:rPr>
          <w:rFonts w:eastAsia="Malgun Gothic"/>
          <w:w w:val="100"/>
          <w:lang w:eastAsia="ko-KR"/>
        </w:rPr>
      </w:pPr>
      <w:r w:rsidRPr="00626A3E">
        <w:rPr>
          <w:rFonts w:eastAsia="Malgun Gothic"/>
          <w:w w:val="100"/>
          <w:highlight w:val="yellow"/>
          <w:lang w:eastAsia="ko-KR"/>
        </w:rPr>
        <w:lastRenderedPageBreak/>
        <w:t>----Appendix---</w:t>
      </w:r>
    </w:p>
    <w:p w14:paraId="15764982" w14:textId="77777777" w:rsidR="002A5293" w:rsidRPr="00FE2FF6" w:rsidRDefault="002A5293" w:rsidP="002A5293">
      <w:pPr>
        <w:pStyle w:val="T"/>
        <w:rPr>
          <w:rFonts w:eastAsia="Malgun Gothic"/>
          <w:color w:val="auto"/>
          <w:w w:val="100"/>
          <w:lang w:eastAsia="ko-KR"/>
        </w:rPr>
      </w:pPr>
      <w:r w:rsidRPr="00FE2FF6">
        <w:rPr>
          <w:color w:val="auto"/>
          <w:w w:val="100"/>
        </w:rPr>
        <w:t>In case of a non-continuous MRU, the transmit modulation accuracy test procedure for the unoccupied subcarriers of the PPDU is performe</w:t>
      </w:r>
      <w:r w:rsidRPr="00FE2FF6">
        <w:rPr>
          <w:rFonts w:eastAsia="Malgun Gothic" w:hint="eastAsia"/>
          <w:color w:val="auto"/>
          <w:w w:val="100"/>
          <w:lang w:eastAsia="ko-KR"/>
        </w:rPr>
        <w:t>d</w:t>
      </w:r>
      <w:r w:rsidRPr="00FE2FF6">
        <w:rPr>
          <w:color w:val="auto"/>
          <w:w w:val="100"/>
        </w:rPr>
        <w:t xml:space="preserve"> </w:t>
      </w:r>
      <w:r w:rsidRPr="00FE2FF6">
        <w:rPr>
          <w:rFonts w:eastAsia="Malgun Gothic" w:hint="eastAsia"/>
          <w:color w:val="auto"/>
          <w:w w:val="100"/>
          <w:lang w:eastAsia="ko-KR"/>
        </w:rPr>
        <w:t>by constructing t</w:t>
      </w:r>
      <w:r w:rsidRPr="00FE2FF6">
        <w:rPr>
          <w:color w:val="auto"/>
          <w:w w:val="100"/>
        </w:rPr>
        <w:t xml:space="preserve">he </w:t>
      </w:r>
      <w:r w:rsidRPr="00FE2FF6">
        <w:rPr>
          <w:rFonts w:eastAsia="Malgun Gothic" w:hint="eastAsia"/>
          <w:color w:val="auto"/>
          <w:w w:val="100"/>
          <w:lang w:eastAsia="ko-KR"/>
        </w:rPr>
        <w:t xml:space="preserve">overall </w:t>
      </w:r>
      <w:r w:rsidRPr="00FE2FF6">
        <w:rPr>
          <w:color w:val="auto"/>
          <w:w w:val="100"/>
        </w:rPr>
        <w:t>relative constellation error staircase mask</w:t>
      </w:r>
      <w:r w:rsidRPr="00FE2FF6">
        <w:rPr>
          <w:rFonts w:eastAsia="Malgun Gothic" w:hint="eastAsia"/>
          <w:color w:val="auto"/>
          <w:w w:val="100"/>
          <w:lang w:eastAsia="ko-KR"/>
        </w:rPr>
        <w:t xml:space="preserve"> </w:t>
      </w:r>
      <w:r w:rsidRPr="00FE2FF6">
        <w:rPr>
          <w:color w:val="auto"/>
          <w:w w:val="100"/>
        </w:rPr>
        <w:t>in the following manner.</w:t>
      </w:r>
      <w:r w:rsidRPr="00FE2FF6">
        <w:rPr>
          <w:rFonts w:eastAsia="Malgun Gothic" w:hint="eastAsia"/>
          <w:color w:val="auto"/>
          <w:w w:val="100"/>
          <w:lang w:eastAsia="ko-KR"/>
        </w:rPr>
        <w:t xml:space="preserve"> First, each n</w:t>
      </w:r>
      <w:r w:rsidRPr="00FE2FF6">
        <w:rPr>
          <w:rFonts w:eastAsia="Malgun Gothic"/>
          <w:color w:val="auto"/>
          <w:w w:val="100"/>
          <w:lang w:eastAsia="ko-KR"/>
        </w:rPr>
        <w:t>on-continuous MRU</w:t>
      </w:r>
      <w:r w:rsidRPr="00FE2FF6">
        <w:rPr>
          <w:rFonts w:eastAsia="Malgun Gothic" w:hint="eastAsia"/>
          <w:color w:val="auto"/>
          <w:w w:val="100"/>
          <w:lang w:eastAsia="ko-KR"/>
        </w:rPr>
        <w:t xml:space="preserve"> </w:t>
      </w:r>
      <w:r w:rsidRPr="00FE2FF6">
        <w:rPr>
          <w:rFonts w:eastAsia="Malgun Gothic"/>
          <w:color w:val="auto"/>
          <w:w w:val="100"/>
          <w:lang w:eastAsia="ko-KR"/>
        </w:rPr>
        <w:t>consist</w:t>
      </w:r>
      <w:r w:rsidRPr="00FE2FF6">
        <w:rPr>
          <w:rFonts w:eastAsia="Malgun Gothic" w:hint="eastAsia"/>
          <w:color w:val="auto"/>
          <w:w w:val="100"/>
          <w:lang w:eastAsia="ko-KR"/>
        </w:rPr>
        <w:t>s of two portions where each portion has a</w:t>
      </w:r>
      <w:r>
        <w:rPr>
          <w:rFonts w:eastAsia="Malgun Gothic"/>
          <w:color w:val="auto"/>
          <w:w w:val="100"/>
          <w:lang w:eastAsia="ko-KR"/>
        </w:rPr>
        <w:t>n</w:t>
      </w:r>
      <w:r w:rsidRPr="00FE2FF6">
        <w:rPr>
          <w:rFonts w:eastAsia="Malgun Gothic" w:hint="eastAsia"/>
          <w:color w:val="auto"/>
          <w:w w:val="100"/>
          <w:lang w:eastAsia="ko-KR"/>
        </w:rPr>
        <w:t xml:space="preserve"> RU or multiple </w:t>
      </w:r>
      <w:proofErr w:type="spellStart"/>
      <w:r w:rsidRPr="00FE2FF6">
        <w:rPr>
          <w:rFonts w:eastAsia="Malgun Gothic" w:hint="eastAsia"/>
          <w:color w:val="auto"/>
          <w:w w:val="100"/>
          <w:lang w:eastAsia="ko-KR"/>
        </w:rPr>
        <w:t>RUs.</w:t>
      </w:r>
      <w:proofErr w:type="spellEnd"/>
      <w:r w:rsidRPr="00FE2FF6">
        <w:rPr>
          <w:rFonts w:eastAsia="Malgun Gothic" w:hint="eastAsia"/>
          <w:color w:val="auto"/>
          <w:w w:val="100"/>
          <w:lang w:eastAsia="ko-KR"/>
        </w:rPr>
        <w:t xml:space="preserve"> Figure </w:t>
      </w:r>
      <w:r w:rsidRPr="00FE2FF6">
        <w:rPr>
          <w:rFonts w:eastAsia="Malgun Gothic"/>
          <w:color w:val="auto"/>
          <w:w w:val="100"/>
          <w:highlight w:val="yellow"/>
          <w:lang w:eastAsia="ko-KR"/>
        </w:rPr>
        <w:t>xx-y1</w:t>
      </w:r>
      <w:r w:rsidRPr="00FE2FF6">
        <w:rPr>
          <w:rFonts w:eastAsia="Malgun Gothic" w:hint="eastAsia"/>
          <w:color w:val="auto"/>
          <w:w w:val="100"/>
          <w:lang w:eastAsia="ko-KR"/>
        </w:rPr>
        <w:t xml:space="preserve"> shows an </w:t>
      </w:r>
      <w:r w:rsidRPr="00FE2FF6">
        <w:rPr>
          <w:rFonts w:eastAsia="Malgun Gothic"/>
          <w:color w:val="auto"/>
          <w:w w:val="100"/>
          <w:lang w:eastAsia="ko-KR"/>
        </w:rPr>
        <w:t>example</w:t>
      </w:r>
      <w:r w:rsidRPr="00FE2FF6">
        <w:rPr>
          <w:rFonts w:eastAsia="Malgun Gothic" w:hint="eastAsia"/>
          <w:color w:val="auto"/>
          <w:w w:val="100"/>
          <w:lang w:eastAsia="ko-KR"/>
        </w:rPr>
        <w:t xml:space="preserve"> of </w:t>
      </w:r>
      <w:r w:rsidRPr="00FE2FF6">
        <w:rPr>
          <w:rFonts w:eastAsia="Malgun Gothic"/>
          <w:color w:val="auto"/>
          <w:w w:val="100"/>
          <w:lang w:eastAsia="ko-KR"/>
        </w:rPr>
        <w:t xml:space="preserve">non-continuous </w:t>
      </w:r>
      <w:r w:rsidRPr="00FE2FF6">
        <w:rPr>
          <w:rFonts w:eastAsia="Malgun Gothic" w:hint="eastAsia"/>
          <w:color w:val="auto"/>
          <w:w w:val="100"/>
          <w:lang w:eastAsia="ko-KR"/>
        </w:rPr>
        <w:t xml:space="preserve">MRU of </w:t>
      </w:r>
      <w:r w:rsidRPr="00FE2FF6">
        <w:rPr>
          <w:rFonts w:eastAsia="Malgun Gothic"/>
          <w:color w:val="auto"/>
          <w:w w:val="100"/>
          <w:lang w:eastAsia="ko-KR"/>
        </w:rPr>
        <w:t>2×RU996+RU484</w:t>
      </w:r>
      <w:r w:rsidRPr="00FE2FF6">
        <w:rPr>
          <w:rFonts w:eastAsia="Malgun Gothic" w:hint="eastAsia"/>
          <w:color w:val="auto"/>
          <w:w w:val="100"/>
          <w:lang w:eastAsia="ko-KR"/>
        </w:rPr>
        <w:t xml:space="preserve"> where the lower portion and upper portion have </w:t>
      </w:r>
      <w:r w:rsidRPr="00FE2FF6">
        <w:rPr>
          <w:rFonts w:eastAsia="Malgun Gothic"/>
          <w:color w:val="auto"/>
          <w:w w:val="100"/>
          <w:lang w:eastAsia="ko-KR"/>
        </w:rPr>
        <w:t>2×RU996</w:t>
      </w:r>
      <w:r w:rsidRPr="00FE2FF6">
        <w:rPr>
          <w:rFonts w:eastAsia="Malgun Gothic" w:hint="eastAsia"/>
          <w:color w:val="auto"/>
          <w:w w:val="100"/>
          <w:lang w:eastAsia="ko-KR"/>
        </w:rPr>
        <w:t xml:space="preserve"> and RU484</w:t>
      </w:r>
      <w:r w:rsidRPr="00FE2FF6">
        <w:rPr>
          <w:rFonts w:eastAsia="Malgun Gothic"/>
          <w:color w:val="auto"/>
          <w:w w:val="100"/>
          <w:lang w:eastAsia="ko-KR"/>
        </w:rPr>
        <w:t>, respectively</w:t>
      </w:r>
      <w:r w:rsidRPr="00FE2FF6">
        <w:rPr>
          <w:rFonts w:eastAsia="Malgun Gothic" w:hint="eastAsia"/>
          <w:color w:val="auto"/>
          <w:w w:val="100"/>
          <w:lang w:eastAsia="ko-KR"/>
        </w:rPr>
        <w:t>.</w:t>
      </w:r>
    </w:p>
    <w:p w14:paraId="75EEB845" w14:textId="77777777" w:rsidR="002A5293" w:rsidRDefault="002A5293" w:rsidP="002A5293">
      <w:pPr>
        <w:pStyle w:val="T"/>
        <w:jc w:val="center"/>
        <w:rPr>
          <w:rFonts w:eastAsia="Malgun Gothic"/>
          <w:w w:val="100"/>
          <w:lang w:eastAsia="ko-KR"/>
        </w:rPr>
      </w:pPr>
      <w:r>
        <w:object w:dxaOrig="9685" w:dyaOrig="3241" w14:anchorId="6D85FEEC">
          <v:shape id="_x0000_i1033" type="#_x0000_t75" style="width:468pt;height:156.55pt" o:ole="">
            <v:imagedata r:id="rId34" o:title=""/>
          </v:shape>
          <o:OLEObject Type="Embed" ProgID="Visio.Drawing.15" ShapeID="_x0000_i1033" DrawAspect="Content" ObjectID="_1661240402" r:id="rId35"/>
        </w:object>
      </w:r>
    </w:p>
    <w:p w14:paraId="62202A2C" w14:textId="77777777" w:rsidR="002A5293" w:rsidRDefault="002A5293" w:rsidP="002A5293">
      <w:pPr>
        <w:pStyle w:val="VariableList"/>
        <w:ind w:left="0" w:firstLine="0"/>
        <w:jc w:val="center"/>
        <w:rPr>
          <w:rFonts w:ascii="Arial" w:hAnsi="Arial" w:cs="Arial"/>
          <w:b/>
          <w:iCs/>
          <w:color w:val="auto"/>
          <w:w w:val="100"/>
        </w:rPr>
      </w:pPr>
      <w:r w:rsidRPr="00FE2FF6">
        <w:rPr>
          <w:rFonts w:ascii="Arial" w:eastAsia="Malgun Gothic" w:hAnsi="Arial" w:cs="Arial" w:hint="eastAsia"/>
          <w:b/>
          <w:color w:val="auto"/>
          <w:w w:val="100"/>
          <w:lang w:eastAsia="ko-KR"/>
        </w:rPr>
        <w:t>Figure</w:t>
      </w:r>
      <w:r w:rsidRPr="00FE2FF6">
        <w:rPr>
          <w:rFonts w:ascii="Arial" w:hAnsi="Arial" w:cs="Arial"/>
          <w:b/>
          <w:color w:val="auto"/>
          <w:w w:val="100"/>
        </w:rPr>
        <w:t xml:space="preserve"> </w:t>
      </w:r>
      <w:r w:rsidRPr="00FE2FF6">
        <w:rPr>
          <w:rFonts w:ascii="Arial" w:hAnsi="Arial" w:cs="Arial"/>
          <w:b/>
          <w:color w:val="auto"/>
          <w:w w:val="100"/>
          <w:highlight w:val="yellow"/>
        </w:rPr>
        <w:t>xx-y1</w:t>
      </w:r>
      <w:r w:rsidRPr="00FE2FF6">
        <w:rPr>
          <w:rFonts w:ascii="Arial" w:hAnsi="Arial" w:cs="Arial"/>
          <w:b/>
          <w:color w:val="auto"/>
          <w:w w:val="100"/>
        </w:rPr>
        <w:t xml:space="preserve"> </w:t>
      </w:r>
      <w:r w:rsidRPr="00FE2FF6">
        <w:rPr>
          <w:rFonts w:ascii="Arial" w:eastAsia="Malgun Gothic" w:hAnsi="Arial" w:cs="Arial"/>
          <w:b/>
          <w:color w:val="auto"/>
          <w:w w:val="100"/>
          <w:lang w:eastAsia="ko-KR"/>
        </w:rPr>
        <w:t xml:space="preserve">- </w:t>
      </w:r>
      <w:r w:rsidRPr="00FE2FF6">
        <w:rPr>
          <w:rFonts w:ascii="Arial" w:eastAsia="Malgun Gothic" w:hAnsi="Arial" w:cs="Arial" w:hint="eastAsia"/>
          <w:b/>
          <w:color w:val="auto"/>
          <w:w w:val="100"/>
          <w:lang w:eastAsia="ko-KR"/>
        </w:rPr>
        <w:t>E</w:t>
      </w:r>
      <w:r w:rsidRPr="00FE2FF6">
        <w:rPr>
          <w:rFonts w:ascii="Arial" w:hAnsi="Arial" w:cs="Arial"/>
          <w:b/>
          <w:iCs/>
          <w:color w:val="auto"/>
          <w:w w:val="100"/>
        </w:rPr>
        <w:t>xample of MRU of 2×RU996+RU484</w:t>
      </w:r>
    </w:p>
    <w:p w14:paraId="06FEC49C" w14:textId="77777777" w:rsidR="002A5293" w:rsidRDefault="002A5293" w:rsidP="002A5293">
      <w:pPr>
        <w:pStyle w:val="T"/>
        <w:rPr>
          <w:color w:val="auto"/>
          <w:w w:val="100"/>
        </w:rPr>
      </w:pPr>
      <w:r w:rsidRPr="00FE2FF6">
        <w:rPr>
          <w:rFonts w:hint="eastAsia"/>
          <w:color w:val="auto"/>
          <w:w w:val="100"/>
        </w:rPr>
        <w:t xml:space="preserve">Then, the portion interim </w:t>
      </w:r>
      <w:r w:rsidRPr="00FE2FF6">
        <w:rPr>
          <w:color w:val="auto"/>
          <w:w w:val="100"/>
        </w:rPr>
        <w:t>relative constellation error mask</w:t>
      </w:r>
      <w:r w:rsidRPr="00FE2FF6">
        <w:rPr>
          <w:rFonts w:hint="eastAsia"/>
          <w:color w:val="auto"/>
          <w:w w:val="100"/>
        </w:rPr>
        <w:t xml:space="preserve"> is placed on each of the portions based on </w:t>
      </w:r>
      <w:r w:rsidRPr="00FE2FF6">
        <w:rPr>
          <w:color w:val="auto"/>
          <w:w w:val="100"/>
        </w:rPr>
        <w:t>the relative constellation error staircase mask</w:t>
      </w:r>
      <w:r w:rsidRPr="00FE2FF6">
        <w:rPr>
          <w:rFonts w:hint="eastAsia"/>
          <w:color w:val="auto"/>
          <w:w w:val="100"/>
        </w:rPr>
        <w:t>s of both portions. For</w:t>
      </w:r>
      <w:r w:rsidRPr="00FE2FF6">
        <w:rPr>
          <w:color w:val="auto"/>
          <w:w w:val="100"/>
        </w:rPr>
        <w:t xml:space="preserve"> each </w:t>
      </w:r>
      <w:r w:rsidRPr="00FE2FF6">
        <w:rPr>
          <w:rFonts w:hint="eastAsia"/>
          <w:color w:val="auto"/>
          <w:w w:val="100"/>
        </w:rPr>
        <w:t>frequency</w:t>
      </w:r>
      <w:r w:rsidRPr="00FE2FF6">
        <w:rPr>
          <w:color w:val="auto"/>
          <w:w w:val="100"/>
        </w:rPr>
        <w:t xml:space="preserve"> at which both of the </w:t>
      </w:r>
      <w:r w:rsidRPr="00FE2FF6">
        <w:rPr>
          <w:rFonts w:hint="eastAsia"/>
          <w:color w:val="auto"/>
          <w:w w:val="100"/>
        </w:rPr>
        <w:t xml:space="preserve">portion </w:t>
      </w:r>
      <w:r w:rsidRPr="00FE2FF6">
        <w:rPr>
          <w:color w:val="auto"/>
          <w:w w:val="100"/>
        </w:rPr>
        <w:t>interim relative constellation error mask</w:t>
      </w:r>
      <w:r w:rsidRPr="00FE2FF6">
        <w:rPr>
          <w:rFonts w:hint="eastAsia"/>
          <w:color w:val="auto"/>
          <w:w w:val="100"/>
        </w:rPr>
        <w:t xml:space="preserve">s </w:t>
      </w:r>
      <w:r w:rsidRPr="00FE2FF6">
        <w:rPr>
          <w:color w:val="auto"/>
          <w:w w:val="100"/>
        </w:rPr>
        <w:t>have values greater than –</w:t>
      </w:r>
      <w:r w:rsidRPr="00FE2FF6">
        <w:rPr>
          <w:rFonts w:hint="eastAsia"/>
          <w:color w:val="auto"/>
          <w:w w:val="100"/>
        </w:rPr>
        <w:t>38</w:t>
      </w:r>
      <w:r w:rsidRPr="00FE2FF6">
        <w:rPr>
          <w:color w:val="auto"/>
          <w:w w:val="100"/>
        </w:rPr>
        <w:t xml:space="preserve"> dB and less than </w:t>
      </w:r>
      <w:r w:rsidRPr="00FE2FF6">
        <w:rPr>
          <w:rFonts w:hint="eastAsia"/>
          <w:color w:val="auto"/>
          <w:w w:val="100"/>
        </w:rPr>
        <w:t>max(</w:t>
      </w:r>
      <w:r w:rsidRPr="00FE2FF6">
        <w:rPr>
          <w:rFonts w:hint="eastAsia"/>
          <w:color w:val="auto"/>
          <w:w w:val="100"/>
        </w:rPr>
        <w:t>ε</w:t>
      </w:r>
      <w:r w:rsidRPr="00FE2FF6">
        <w:rPr>
          <w:rFonts w:hint="eastAsia"/>
          <w:color w:val="auto"/>
          <w:w w:val="100"/>
        </w:rPr>
        <w:t xml:space="preserve">-2, -38) </w:t>
      </w:r>
      <w:r w:rsidRPr="00FE2FF6">
        <w:rPr>
          <w:color w:val="auto"/>
          <w:w w:val="100"/>
        </w:rPr>
        <w:t>dB, the sum of the two interim relative constellation error mask values (summed in linear domain) shall be taken as the overall interim relative constellation error mask</w:t>
      </w:r>
      <w:r w:rsidRPr="00FE2FF6">
        <w:rPr>
          <w:rFonts w:hint="eastAsia"/>
          <w:color w:val="auto"/>
          <w:w w:val="100"/>
        </w:rPr>
        <w:t xml:space="preserve"> value</w:t>
      </w:r>
      <w:r w:rsidRPr="00FE2FF6">
        <w:rPr>
          <w:color w:val="auto"/>
          <w:w w:val="100"/>
        </w:rPr>
        <w:t>.</w:t>
      </w:r>
      <w:r w:rsidRPr="00FE2FF6">
        <w:rPr>
          <w:rFonts w:hint="eastAsia"/>
          <w:color w:val="auto"/>
          <w:w w:val="100"/>
        </w:rPr>
        <w:t xml:space="preserve"> </w:t>
      </w:r>
      <w:r w:rsidRPr="00FE2FF6">
        <w:rPr>
          <w:color w:val="auto"/>
          <w:w w:val="100"/>
        </w:rPr>
        <w:t xml:space="preserve">Next, for each frequency at which neither of the two </w:t>
      </w:r>
      <w:r w:rsidRPr="00FE2FF6">
        <w:rPr>
          <w:rFonts w:hint="eastAsia"/>
          <w:color w:val="auto"/>
          <w:w w:val="100"/>
        </w:rPr>
        <w:t>portions</w:t>
      </w:r>
      <w:r w:rsidRPr="00FE2FF6">
        <w:rPr>
          <w:color w:val="auto"/>
          <w:w w:val="100"/>
        </w:rPr>
        <w:t xml:space="preserve"> interim masks have values greater than</w:t>
      </w:r>
      <w:r w:rsidRPr="00FE2FF6">
        <w:rPr>
          <w:rFonts w:hint="eastAsia"/>
          <w:color w:val="auto"/>
          <w:w w:val="100"/>
        </w:rPr>
        <w:t xml:space="preserve"> max(</w:t>
      </w:r>
      <w:r w:rsidRPr="00FE2FF6">
        <w:rPr>
          <w:rFonts w:hint="eastAsia"/>
          <w:color w:val="auto"/>
          <w:w w:val="100"/>
        </w:rPr>
        <w:t>ε</w:t>
      </w:r>
      <w:r w:rsidRPr="00FE2FF6">
        <w:rPr>
          <w:rFonts w:hint="eastAsia"/>
          <w:color w:val="auto"/>
          <w:w w:val="100"/>
        </w:rPr>
        <w:t xml:space="preserve">-2, -38) </w:t>
      </w:r>
      <w:r w:rsidRPr="00FE2FF6">
        <w:rPr>
          <w:color w:val="auto"/>
          <w:w w:val="100"/>
        </w:rPr>
        <w:t xml:space="preserve">dB, the higher value of the two interim masks shall be taken as the overall interim relative constellation error mask value. Finally, for any frequency region where the overall interim relative constellation error mask value has not been defined yet, linear interpolation (in dB domain) between the nearest two 26-tone RU points with the overall interim relative constellation error mask value defined shall be used to define the overall interim relative constellation error mask value. Figure </w:t>
      </w:r>
      <w:r w:rsidRPr="00FE2FF6">
        <w:rPr>
          <w:color w:val="auto"/>
          <w:w w:val="100"/>
          <w:highlight w:val="yellow"/>
        </w:rPr>
        <w:t>xx-y2</w:t>
      </w:r>
      <w:r w:rsidRPr="00FE2FF6">
        <w:rPr>
          <w:color w:val="auto"/>
          <w:w w:val="100"/>
        </w:rPr>
        <w:t xml:space="preserve"> (Example of relative constellation error mask for a MRU of 2×RU996+RU484) shows an example of a relative constellation error mask for a MRU of 2×RU996+RU484</w:t>
      </w:r>
      <w:r w:rsidRPr="00FE2FF6">
        <w:rPr>
          <w:rFonts w:hint="eastAsia"/>
          <w:color w:val="auto"/>
          <w:w w:val="100"/>
        </w:rPr>
        <w:t xml:space="preserve"> with RU484 hole between two portions where the lower portion and upper portion have </w:t>
      </w:r>
      <w:r w:rsidRPr="00FE2FF6">
        <w:rPr>
          <w:color w:val="auto"/>
          <w:w w:val="100"/>
        </w:rPr>
        <w:t>2×RU996</w:t>
      </w:r>
      <w:r w:rsidRPr="00FE2FF6">
        <w:rPr>
          <w:rFonts w:hint="eastAsia"/>
          <w:color w:val="auto"/>
          <w:w w:val="100"/>
        </w:rPr>
        <w:t xml:space="preserve"> and RU484</w:t>
      </w:r>
      <w:r w:rsidRPr="00FE2FF6">
        <w:rPr>
          <w:color w:val="auto"/>
          <w:w w:val="100"/>
        </w:rPr>
        <w:t>, respectively</w:t>
      </w:r>
      <w:r w:rsidRPr="00FE2FF6">
        <w:rPr>
          <w:rFonts w:hint="eastAsia"/>
          <w:color w:val="auto"/>
          <w:w w:val="100"/>
        </w:rPr>
        <w:t xml:space="preserve">. </w:t>
      </w:r>
    </w:p>
    <w:p w14:paraId="76C95A5A" w14:textId="77777777" w:rsidR="002A5293" w:rsidRDefault="002A5293" w:rsidP="002A5293">
      <w:pPr>
        <w:pStyle w:val="CellBody"/>
        <w:keepNext/>
      </w:pPr>
      <w:r>
        <w:object w:dxaOrig="15289" w:dyaOrig="9277" w14:anchorId="48919E64">
          <v:shape id="_x0000_i1034" type="#_x0000_t75" style="width:468pt;height:283.65pt" o:ole="">
            <v:imagedata r:id="rId36" o:title=""/>
          </v:shape>
          <o:OLEObject Type="Embed" ProgID="Visio.Drawing.15" ShapeID="_x0000_i1034" DrawAspect="Content" ObjectID="_1661240403" r:id="rId37"/>
        </w:object>
      </w:r>
    </w:p>
    <w:p w14:paraId="259C2C0D" w14:textId="77777777" w:rsidR="002A5293" w:rsidRPr="00FE2FF6" w:rsidRDefault="002A5293" w:rsidP="002A5293">
      <w:pPr>
        <w:pStyle w:val="VariableList"/>
        <w:ind w:left="0" w:firstLine="0"/>
        <w:jc w:val="center"/>
        <w:rPr>
          <w:rFonts w:eastAsia="Malgun Gothic"/>
          <w:b/>
          <w:color w:val="auto"/>
          <w:w w:val="100"/>
          <w:lang w:eastAsia="ko-KR"/>
        </w:rPr>
      </w:pPr>
      <w:r w:rsidRPr="00FE2FF6">
        <w:rPr>
          <w:color w:val="auto"/>
        </w:rPr>
        <w:t xml:space="preserve">Figure </w:t>
      </w:r>
      <w:r w:rsidRPr="00FE2FF6">
        <w:rPr>
          <w:color w:val="auto"/>
          <w:highlight w:val="yellow"/>
        </w:rPr>
        <w:t>xx-y2</w:t>
      </w:r>
      <w:r w:rsidRPr="00FE2FF6">
        <w:rPr>
          <w:color w:val="auto"/>
        </w:rPr>
        <w:t>-</w:t>
      </w:r>
      <w:r w:rsidRPr="00FE2FF6">
        <w:rPr>
          <w:rFonts w:eastAsia="Malgun Gothic"/>
          <w:b/>
          <w:color w:val="auto"/>
          <w:w w:val="100"/>
          <w:lang w:eastAsia="ko-KR"/>
        </w:rPr>
        <w:t xml:space="preserve"> </w:t>
      </w:r>
      <w:r w:rsidRPr="00FE2FF6">
        <w:rPr>
          <w:b/>
          <w:iCs/>
          <w:color w:val="auto"/>
          <w:w w:val="100"/>
        </w:rPr>
        <w:t>Example of relative constellation error mask for a MRU of 2×RU996+RU484</w:t>
      </w:r>
    </w:p>
    <w:p w14:paraId="7352C437" w14:textId="77777777" w:rsidR="002A5293" w:rsidRPr="00925FA7" w:rsidRDefault="002A5293" w:rsidP="002A5293">
      <w:pPr>
        <w:pStyle w:val="T"/>
        <w:rPr>
          <w:rFonts w:eastAsia="Malgun Gothic"/>
          <w:w w:val="100"/>
          <w:lang w:eastAsia="ko-KR"/>
        </w:rPr>
      </w:pPr>
    </w:p>
    <w:p w14:paraId="493E557C" w14:textId="77777777" w:rsidR="002A5293" w:rsidRDefault="002A5293" w:rsidP="002A5293">
      <w:pPr>
        <w:pStyle w:val="T"/>
        <w:rPr>
          <w:rFonts w:eastAsia="Malgun Gothic"/>
          <w:w w:val="100"/>
          <w:lang w:eastAsia="ko-KR"/>
        </w:rPr>
      </w:pPr>
    </w:p>
    <w:p w14:paraId="611D46F4" w14:textId="407D0B8C" w:rsidR="001C73C7" w:rsidRDefault="001C73C7" w:rsidP="00DA78A8">
      <w:pPr>
        <w:pStyle w:val="T"/>
        <w:rPr>
          <w:rFonts w:eastAsia="Malgun Gothic"/>
          <w:w w:val="100"/>
          <w:lang w:eastAsia="ko-KR"/>
        </w:rPr>
      </w:pPr>
    </w:p>
    <w:sectPr w:rsidR="001C73C7">
      <w:headerReference w:type="default" r:id="rId38"/>
      <w:footerReference w:type="default" r:id="rId3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Wook Bong Lee" w:date="2020-08-12T11:32:00Z" w:initials="WBL">
    <w:p w14:paraId="386CA889" w14:textId="14AF50D0" w:rsidR="00A21DEB" w:rsidRDefault="00A21DEB">
      <w:pPr>
        <w:pStyle w:val="CommentText"/>
      </w:pPr>
      <w:r>
        <w:rPr>
          <w:rStyle w:val="CommentReference"/>
        </w:rPr>
        <w:annotationRef/>
      </w:r>
      <w:r>
        <w:rPr>
          <w:rStyle w:val="CommentReference"/>
        </w:rPr>
        <w:annotationRef/>
      </w:r>
      <w:r>
        <w:t>11be supports STBC? If not, we can delete this.</w:t>
      </w:r>
    </w:p>
  </w:comment>
  <w:comment w:id="26" w:author="Wook Bong Lee" w:date="2020-08-24T10:15:00Z" w:initials="WBL">
    <w:p w14:paraId="2B4B1EC9" w14:textId="2E5E9F3E" w:rsidR="00A21DEB" w:rsidRDefault="00A21DEB">
      <w:pPr>
        <w:pStyle w:val="CommentText"/>
      </w:pPr>
      <w:r>
        <w:rPr>
          <w:rStyle w:val="CommentReference"/>
        </w:rPr>
        <w:annotationRef/>
      </w:r>
      <w:r>
        <w:t>Do we need to have two values or one value for 1024QAM?</w:t>
      </w:r>
    </w:p>
  </w:comment>
  <w:comment w:id="38" w:author="Wook Bong Lee" w:date="2020-08-13T11:51:00Z" w:initials="WBL">
    <w:p w14:paraId="7A1CF41E" w14:textId="77777777" w:rsidR="00F87788" w:rsidRDefault="00F87788" w:rsidP="00F87788">
      <w:pPr>
        <w:pStyle w:val="CommentText"/>
      </w:pPr>
      <w:r>
        <w:rPr>
          <w:rStyle w:val="CommentReference"/>
        </w:rPr>
        <w:annotationRef/>
      </w:r>
      <w:r>
        <w:t>Is there any 40MHz capable device?</w:t>
      </w:r>
    </w:p>
  </w:comment>
  <w:comment w:id="39" w:author="Youhan Kim" w:date="2020-08-25T15:21:00Z" w:initials="YK">
    <w:p w14:paraId="43CE1EC1" w14:textId="77777777" w:rsidR="00F87788" w:rsidRDefault="00F87788" w:rsidP="00F87788">
      <w:pPr>
        <w:pStyle w:val="CommentText"/>
      </w:pPr>
      <w:r>
        <w:rPr>
          <w:rStyle w:val="CommentReference"/>
        </w:rPr>
        <w:annotationRef/>
      </w:r>
      <w:r>
        <w:t>40 MHz device in 2.4 GHz</w:t>
      </w:r>
    </w:p>
  </w:comment>
  <w:comment w:id="60" w:author="Wook Bong Lee" w:date="2020-08-13T14:00:00Z" w:initials="WBL">
    <w:p w14:paraId="114E7700" w14:textId="7FC5CD7E" w:rsidR="00A21DEB" w:rsidRDefault="00A21DEB">
      <w:pPr>
        <w:pStyle w:val="CommentText"/>
      </w:pPr>
      <w:r>
        <w:rPr>
          <w:rStyle w:val="CommentReference"/>
        </w:rPr>
        <w:annotationRef/>
      </w:r>
      <w:r>
        <w:t>These are new table. Don’t know the number. This is a EHT table corresponding to 11ax table 27-7</w:t>
      </w:r>
    </w:p>
  </w:comment>
  <w:comment w:id="61" w:author="Wook Bong Lee" w:date="2020-08-13T14:01:00Z" w:initials="WBL">
    <w:p w14:paraId="6298CC1C" w14:textId="7EDF7A0C" w:rsidR="00A21DEB" w:rsidRDefault="00A21DEB">
      <w:pPr>
        <w:pStyle w:val="CommentText"/>
      </w:pPr>
      <w:r>
        <w:rPr>
          <w:rStyle w:val="CommentReference"/>
        </w:rPr>
        <w:annotationRef/>
      </w:r>
      <w:r>
        <w:t>These are new table. Don’t know the number. This is a EHT table corresponding to 11ax table 27-8</w:t>
      </w:r>
    </w:p>
  </w:comment>
  <w:comment w:id="62" w:author="Wook Bong Lee" w:date="2020-08-13T14:01:00Z" w:initials="WBL">
    <w:p w14:paraId="72EB7260" w14:textId="40D4FD56" w:rsidR="00A21DEB" w:rsidRDefault="00A21DEB">
      <w:pPr>
        <w:pStyle w:val="CommentText"/>
      </w:pPr>
      <w:r>
        <w:rPr>
          <w:rStyle w:val="CommentReference"/>
        </w:rPr>
        <w:annotationRef/>
      </w:r>
      <w:r>
        <w:rPr>
          <w:rStyle w:val="CommentReference"/>
        </w:rPr>
        <w:annotationRef/>
      </w:r>
      <w:r>
        <w:t>E</w:t>
      </w:r>
      <w:r w:rsidRPr="005A4F83">
        <w:t xml:space="preserve"> </w:t>
      </w:r>
      <w:r>
        <w:t>These are new table. Don’t know the number. This is a HT table corresponding to 11ax table 27-9</w:t>
      </w:r>
    </w:p>
  </w:comment>
  <w:comment w:id="63" w:author="Youhan Kim" w:date="2020-08-26T17:51:00Z" w:initials="YK">
    <w:p w14:paraId="128AB412" w14:textId="77777777" w:rsidR="00A21DEB" w:rsidRDefault="00A21DEB">
      <w:pPr>
        <w:pStyle w:val="CommentText"/>
      </w:pPr>
      <w:r>
        <w:rPr>
          <w:rStyle w:val="CommentReference"/>
        </w:rPr>
        <w:annotationRef/>
      </w:r>
      <w:r>
        <w:t xml:space="preserve">RUX </w:t>
      </w:r>
      <w:r>
        <w:sym w:font="Wingdings" w:char="F0E0"/>
      </w:r>
      <w:r>
        <w:t xml:space="preserve"> X-tone RU</w:t>
      </w:r>
    </w:p>
    <w:p w14:paraId="7B808284" w14:textId="77777777" w:rsidR="00A21DEB" w:rsidRDefault="00A21DEB">
      <w:pPr>
        <w:pStyle w:val="CommentText"/>
      </w:pPr>
    </w:p>
    <w:p w14:paraId="3A258615" w14:textId="4C9596C4" w:rsidR="00A21DEB" w:rsidRDefault="00A21DEB">
      <w:pPr>
        <w:pStyle w:val="CommentText"/>
        <w:rPr>
          <w:rFonts w:eastAsia="Malgun Gothic"/>
          <w:lang w:eastAsia="ko-KR"/>
        </w:rPr>
      </w:pPr>
      <w:r>
        <w:t>Also, we are using RU78, RU132, etc. in other sections.</w:t>
      </w:r>
    </w:p>
    <w:p w14:paraId="3B2A0032" w14:textId="77777777" w:rsidR="00A21DEB" w:rsidRPr="00D56602" w:rsidRDefault="00A21DEB">
      <w:pPr>
        <w:pStyle w:val="CommentText"/>
        <w:rPr>
          <w:rFonts w:eastAsia="Malgun Gothic"/>
          <w:lang w:eastAsia="ko-KR"/>
        </w:rPr>
      </w:pPr>
    </w:p>
    <w:p w14:paraId="634E2026" w14:textId="278D054A" w:rsidR="00A21DEB" w:rsidRPr="00D56602" w:rsidRDefault="00A21DEB">
      <w:pPr>
        <w:pStyle w:val="CommentText"/>
        <w:rPr>
          <w:rFonts w:eastAsia="Malgun Gothic"/>
          <w:b/>
          <w:lang w:eastAsia="ko-KR"/>
        </w:rPr>
      </w:pPr>
      <w:r w:rsidRPr="00D56602">
        <w:rPr>
          <w:rFonts w:eastAsia="Malgun Gothic" w:hint="eastAsia"/>
          <w:b/>
          <w:lang w:eastAsia="ko-KR"/>
        </w:rPr>
        <w:t>[MJ]:</w:t>
      </w:r>
      <w:r>
        <w:rPr>
          <w:rFonts w:eastAsia="Malgun Gothic" w:hint="eastAsia"/>
          <w:b/>
          <w:lang w:eastAsia="ko-KR"/>
        </w:rPr>
        <w:t xml:space="preserve"> </w:t>
      </w:r>
      <w:r>
        <w:rPr>
          <w:rFonts w:eastAsia="Malgun Gothic"/>
          <w:lang w:eastAsia="ko-KR"/>
        </w:rPr>
        <w:t>Agreed</w:t>
      </w:r>
      <w:r w:rsidRPr="0034248F">
        <w:rPr>
          <w:rFonts w:eastAsia="Malgun Gothic" w:hint="eastAsia"/>
          <w:lang w:eastAsia="ko-KR"/>
        </w:rPr>
        <w:t>, the w</w:t>
      </w:r>
      <w:r>
        <w:rPr>
          <w:rFonts w:eastAsia="Malgun Gothic" w:hint="eastAsia"/>
          <w:lang w:eastAsia="ko-KR"/>
        </w:rPr>
        <w:t>ording</w:t>
      </w:r>
      <w:r w:rsidRPr="0034248F">
        <w:rPr>
          <w:rFonts w:eastAsia="Malgun Gothic" w:hint="eastAsia"/>
          <w:lang w:eastAsia="ko-KR"/>
        </w:rPr>
        <w:t xml:space="preserve"> for MRUs need</w:t>
      </w:r>
      <w:r>
        <w:rPr>
          <w:rFonts w:eastAsia="Malgun Gothic" w:hint="eastAsia"/>
          <w:lang w:eastAsia="ko-KR"/>
        </w:rPr>
        <w:t>s</w:t>
      </w:r>
      <w:r w:rsidRPr="0034248F">
        <w:rPr>
          <w:rFonts w:eastAsia="Malgun Gothic" w:hint="eastAsia"/>
          <w:lang w:eastAsia="ko-KR"/>
        </w:rPr>
        <w:t xml:space="preserve"> to be unified in the spec draft</w:t>
      </w:r>
      <w:r>
        <w:rPr>
          <w:rFonts w:eastAsia="Malgun Gothic" w:hint="eastAsia"/>
          <w:lang w:eastAsia="ko-KR"/>
        </w:rPr>
        <w:t xml:space="preserve"> by discussion</w:t>
      </w:r>
      <w:r w:rsidRPr="0034248F">
        <w:rPr>
          <w:rFonts w:eastAsia="Malgun Gothic" w:hint="eastAsia"/>
          <w:lang w:eastAsia="ko-KR"/>
        </w:rPr>
        <w:t>.</w:t>
      </w:r>
    </w:p>
  </w:comment>
  <w:comment w:id="64" w:author="Wook Bong Lee" w:date="2020-08-27T16:44:00Z" w:initials="WBL">
    <w:p w14:paraId="3DB653EC" w14:textId="06340ACD" w:rsidR="00A21DEB" w:rsidRDefault="00A21DEB">
      <w:pPr>
        <w:pStyle w:val="CommentText"/>
      </w:pPr>
      <w:r>
        <w:rPr>
          <w:rStyle w:val="CommentReference"/>
        </w:rPr>
        <w:annotationRef/>
      </w:r>
      <w:r>
        <w:t>Make it consistency.</w:t>
      </w:r>
    </w:p>
  </w:comment>
  <w:comment w:id="65" w:author="Youhan Kim" w:date="2020-08-26T18:05:00Z" w:initials="YK">
    <w:p w14:paraId="6769719B" w14:textId="5E2173FC" w:rsidR="00A21DEB" w:rsidRDefault="00A21DEB">
      <w:pPr>
        <w:pStyle w:val="CommentText"/>
        <w:rPr>
          <w:rFonts w:eastAsia="Malgun Gothic"/>
          <w:lang w:eastAsia="ko-KR"/>
        </w:rPr>
      </w:pPr>
      <w:r>
        <w:rPr>
          <w:rStyle w:val="CommentReference"/>
        </w:rPr>
        <w:annotationRef/>
      </w:r>
      <w:r>
        <w:t>When have we decided to change the limit to -38 dB for unused tones?</w:t>
      </w:r>
    </w:p>
    <w:p w14:paraId="547BF3DD" w14:textId="77777777" w:rsidR="00A21DEB" w:rsidRDefault="00A21DEB">
      <w:pPr>
        <w:pStyle w:val="CommentText"/>
        <w:rPr>
          <w:rFonts w:eastAsia="Malgun Gothic"/>
          <w:lang w:eastAsia="ko-KR"/>
        </w:rPr>
      </w:pPr>
    </w:p>
    <w:p w14:paraId="32473708" w14:textId="7C14745A" w:rsidR="00A21DEB" w:rsidRPr="005F75C5" w:rsidRDefault="00A21DEB">
      <w:pPr>
        <w:pStyle w:val="CommentText"/>
        <w:rPr>
          <w:rFonts w:eastAsia="Malgun Gothic"/>
          <w:lang w:eastAsia="ko-KR"/>
        </w:rPr>
      </w:pPr>
      <w:r w:rsidRPr="00A21C51">
        <w:rPr>
          <w:rFonts w:eastAsia="Malgun Gothic" w:hint="eastAsia"/>
          <w:b/>
          <w:lang w:eastAsia="ko-KR"/>
        </w:rPr>
        <w:t>[MJ]</w:t>
      </w:r>
      <w:r>
        <w:rPr>
          <w:rFonts w:eastAsia="Malgun Gothic" w:hint="eastAsia"/>
          <w:lang w:eastAsia="ko-KR"/>
        </w:rPr>
        <w:t xml:space="preserve"> Based on </w:t>
      </w:r>
      <w:r>
        <w:rPr>
          <w:rFonts w:eastAsia="Malgun Gothic"/>
          <w:lang w:eastAsia="ko-KR"/>
        </w:rPr>
        <w:t>-38 dB</w:t>
      </w:r>
      <w:r w:rsidRPr="005F75C5">
        <w:rPr>
          <w:rFonts w:eastAsia="Malgun Gothic"/>
          <w:lang w:eastAsia="ko-KR"/>
        </w:rPr>
        <w:t xml:space="preserve"> </w:t>
      </w:r>
      <w:r>
        <w:rPr>
          <w:rFonts w:eastAsia="Malgun Gothic" w:hint="eastAsia"/>
          <w:lang w:eastAsia="ko-KR"/>
        </w:rPr>
        <w:t xml:space="preserve">of </w:t>
      </w:r>
      <w:r w:rsidRPr="005F75C5">
        <w:rPr>
          <w:rFonts w:eastAsia="Malgun Gothic"/>
          <w:lang w:eastAsia="ko-KR"/>
        </w:rPr>
        <w:t xml:space="preserve">the </w:t>
      </w:r>
      <w:proofErr w:type="spellStart"/>
      <w:r w:rsidRPr="005F75C5">
        <w:rPr>
          <w:rFonts w:eastAsia="Malgun Gothic"/>
          <w:lang w:eastAsia="ko-KR"/>
        </w:rPr>
        <w:t>Tx</w:t>
      </w:r>
      <w:proofErr w:type="spellEnd"/>
      <w:r w:rsidRPr="005F75C5">
        <w:rPr>
          <w:rFonts w:eastAsia="Malgun Gothic"/>
          <w:lang w:eastAsia="ko-KR"/>
        </w:rPr>
        <w:t xml:space="preserve"> EVM requirement for 802.11be 4096 QAM</w:t>
      </w:r>
      <w:r>
        <w:rPr>
          <w:rFonts w:eastAsia="Malgun Gothic" w:hint="eastAsia"/>
          <w:lang w:eastAsia="ko-KR"/>
        </w:rPr>
        <w:t xml:space="preserve">, we set this value as </w:t>
      </w:r>
      <w:r>
        <w:rPr>
          <w:rFonts w:eastAsia="Malgun Gothic"/>
          <w:lang w:eastAsia="ko-KR"/>
        </w:rPr>
        <w:t>–</w:t>
      </w:r>
      <w:r>
        <w:rPr>
          <w:rFonts w:eastAsia="Malgun Gothic" w:hint="eastAsia"/>
          <w:lang w:eastAsia="ko-KR"/>
        </w:rPr>
        <w:t xml:space="preserve">38 </w:t>
      </w:r>
      <w:proofErr w:type="spellStart"/>
      <w:r>
        <w:rPr>
          <w:rFonts w:eastAsia="Malgun Gothic" w:hint="eastAsia"/>
          <w:lang w:eastAsia="ko-KR"/>
        </w:rPr>
        <w:t>dB.</w:t>
      </w:r>
      <w:proofErr w:type="spellEnd"/>
      <w:r>
        <w:rPr>
          <w:rFonts w:eastAsia="Malgun Gothic" w:hint="eastAsia"/>
          <w:lang w:eastAsia="ko-KR"/>
        </w:rPr>
        <w:t xml:space="preserve"> But, how to set this value needs to be discussed in </w:t>
      </w:r>
      <w:proofErr w:type="spellStart"/>
      <w:r>
        <w:rPr>
          <w:rFonts w:eastAsia="Malgun Gothic" w:hint="eastAsia"/>
          <w:lang w:eastAsia="ko-KR"/>
        </w:rPr>
        <w:t>TGbe</w:t>
      </w:r>
      <w:proofErr w:type="spellEnd"/>
      <w:r>
        <w:rPr>
          <w:rFonts w:eastAsia="Malgun Gothic" w:hint="eastAsia"/>
          <w:lang w:eastAsia="ko-KR"/>
        </w:rPr>
        <w:t>.</w:t>
      </w:r>
    </w:p>
  </w:comment>
  <w:comment w:id="307" w:author="Youhan Kim" w:date="2020-08-26T17:38:00Z" w:initials="YK">
    <w:p w14:paraId="0CDEAE4F" w14:textId="77777777" w:rsidR="00A21DEB" w:rsidRDefault="00A21DEB" w:rsidP="00855CD9">
      <w:pPr>
        <w:pStyle w:val="CommentText"/>
      </w:pPr>
      <w:r>
        <w:t>RUX -&gt; X-tone RU</w:t>
      </w:r>
    </w:p>
    <w:p w14:paraId="55D1BCCD" w14:textId="77777777" w:rsidR="00A21DEB" w:rsidRDefault="00A21DEB" w:rsidP="00855CD9">
      <w:pPr>
        <w:pStyle w:val="CommentText"/>
      </w:pPr>
    </w:p>
    <w:p w14:paraId="5F13E04A" w14:textId="77777777" w:rsidR="00A21DEB" w:rsidRDefault="00A21DEB" w:rsidP="00855CD9">
      <w:pPr>
        <w:pStyle w:val="CommentText"/>
        <w:rPr>
          <w:rFonts w:eastAsia="Malgun Gothic"/>
          <w:lang w:eastAsia="ko-KR"/>
        </w:rPr>
      </w:pPr>
      <w:r>
        <w:rPr>
          <w:rStyle w:val="CommentReference"/>
        </w:rPr>
        <w:annotationRef/>
      </w:r>
      <w:r>
        <w:t>I haven’t seen the RU indexing for RU78, RU103, etc.  Please make these columns TBD (i.e., highlight with yellow) for now.</w:t>
      </w:r>
    </w:p>
    <w:p w14:paraId="254B13D1" w14:textId="77777777" w:rsidR="00A21DEB" w:rsidRDefault="00A21DEB" w:rsidP="00855CD9">
      <w:pPr>
        <w:pStyle w:val="CommentText"/>
        <w:rPr>
          <w:rFonts w:eastAsia="Malgun Gothic"/>
          <w:lang w:eastAsia="ko-KR"/>
        </w:rPr>
      </w:pPr>
    </w:p>
    <w:p w14:paraId="18905D9D" w14:textId="77777777" w:rsidR="00A21DEB" w:rsidRDefault="00A21DEB" w:rsidP="00855CD9">
      <w:pPr>
        <w:pStyle w:val="CommentText"/>
        <w:rPr>
          <w:rFonts w:eastAsia="Malgun Gothic"/>
          <w:lang w:eastAsia="ko-KR"/>
        </w:rPr>
      </w:pPr>
    </w:p>
    <w:p w14:paraId="6A44F5D6" w14:textId="4F739FB4" w:rsidR="00A21DEB" w:rsidRPr="00B44108" w:rsidRDefault="00A21DEB" w:rsidP="00855CD9">
      <w:pPr>
        <w:pStyle w:val="CommentText"/>
        <w:rPr>
          <w:rFonts w:eastAsia="Malgun Gothic"/>
          <w:b/>
          <w:lang w:eastAsia="ko-KR"/>
        </w:rPr>
      </w:pPr>
      <w:r w:rsidRPr="00B44108">
        <w:rPr>
          <w:rFonts w:eastAsia="Malgun Gothic" w:hint="eastAsia"/>
          <w:b/>
          <w:lang w:eastAsia="ko-KR"/>
        </w:rPr>
        <w:t xml:space="preserve">[MJ] </w:t>
      </w:r>
      <w:r w:rsidRPr="00F3630F">
        <w:rPr>
          <w:rFonts w:eastAsia="Malgun Gothic" w:hint="eastAsia"/>
          <w:lang w:eastAsia="ko-KR"/>
        </w:rPr>
        <w:t xml:space="preserve">This is the 26-tone RU index </w:t>
      </w:r>
      <w:r w:rsidRPr="00F3630F">
        <w:t>corresponding to</w:t>
      </w:r>
      <w:r w:rsidRPr="00F3630F">
        <w:rPr>
          <w:rFonts w:eastAsia="Malgun Gothic" w:hint="eastAsia"/>
          <w:lang w:eastAsia="ko-KR"/>
        </w:rPr>
        <w:t xml:space="preserve"> the first 26-tone RU in the occupied multiple RU.</w:t>
      </w:r>
    </w:p>
  </w:comment>
  <w:comment w:id="351" w:author="Wook Bong Lee" w:date="2020-08-26T11:53:00Z" w:initials="WBL">
    <w:p w14:paraId="2AEF3D03" w14:textId="43F7BC0C" w:rsidR="00A21DEB" w:rsidRDefault="00A21DEB">
      <w:pPr>
        <w:pStyle w:val="CommentText"/>
      </w:pPr>
      <w:r>
        <w:rPr>
          <w:rStyle w:val="CommentReference"/>
        </w:rPr>
        <w:annotationRef/>
      </w:r>
      <w:r>
        <w:t>A</w:t>
      </w:r>
      <w:r w:rsidRPr="00230DFB">
        <w:t xml:space="preserve"> possible method can be found in </w:t>
      </w:r>
      <w:r>
        <w:t xml:space="preserve">appendix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6CA889" w15:done="0"/>
  <w15:commentEx w15:paraId="2B4B1EC9" w15:done="0"/>
  <w15:commentEx w15:paraId="7A1CF41E" w15:done="0"/>
  <w15:commentEx w15:paraId="43CE1EC1" w15:paraIdParent="7A1CF41E" w15:done="0"/>
  <w15:commentEx w15:paraId="114E7700" w15:done="0"/>
  <w15:commentEx w15:paraId="6298CC1C" w15:done="0"/>
  <w15:commentEx w15:paraId="72EB7260" w15:done="0"/>
  <w15:commentEx w15:paraId="634E2026" w15:done="0"/>
  <w15:commentEx w15:paraId="3DB653EC" w15:done="0"/>
  <w15:commentEx w15:paraId="32473708" w15:done="0"/>
  <w15:commentEx w15:paraId="6A44F5D6" w15:done="0"/>
  <w15:commentEx w15:paraId="2AEF3D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6CA889" w16cid:durableId="22EFA808"/>
  <w16cid:commentId w16cid:paraId="2B4B1EC9" w16cid:durableId="22EFA809"/>
  <w16cid:commentId w16cid:paraId="4E60839B" w16cid:durableId="22EFA80A"/>
  <w16cid:commentId w16cid:paraId="6C56BD0F" w16cid:durableId="22EFAB0D"/>
  <w16cid:commentId w16cid:paraId="114E7700" w16cid:durableId="22EFA80B"/>
  <w16cid:commentId w16cid:paraId="6298CC1C" w16cid:durableId="22EFA80C"/>
  <w16cid:commentId w16cid:paraId="72EB7260" w16cid:durableId="22EFA80D"/>
  <w16cid:commentId w16cid:paraId="634E2026" w16cid:durableId="22F22EC3"/>
  <w16cid:commentId w16cid:paraId="32473708" w16cid:durableId="22F22EC4"/>
  <w16cid:commentId w16cid:paraId="6A44F5D6" w16cid:durableId="22F22EC5"/>
  <w16cid:commentId w16cid:paraId="2AEF3D03" w16cid:durableId="22F22E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4DC76" w14:textId="77777777" w:rsidR="003C46D0" w:rsidRDefault="003C46D0" w:rsidP="00903C3E">
      <w:pPr>
        <w:spacing w:after="0" w:line="240" w:lineRule="auto"/>
      </w:pPr>
      <w:r>
        <w:separator/>
      </w:r>
    </w:p>
  </w:endnote>
  <w:endnote w:type="continuationSeparator" w:id="0">
    <w:p w14:paraId="0287BA45" w14:textId="77777777" w:rsidR="003C46D0" w:rsidRDefault="003C46D0"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33050701" w:rsidR="00A21DEB" w:rsidRPr="0076263A" w:rsidRDefault="00A21DEB"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092B2D">
      <w:rPr>
        <w:rFonts w:ascii="Times New Roman" w:hAnsi="Times New Roman" w:cs="Times New Roman"/>
        <w:noProof/>
      </w:rPr>
      <w:t>11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hint="eastAsia"/>
        <w:lang w:eastAsia="ko-KR"/>
      </w:rPr>
      <w:t>Myeongjin Kim, Samsung</w:t>
    </w:r>
  </w:p>
  <w:p w14:paraId="20ED42C1" w14:textId="04511A2F" w:rsidR="00A21DEB" w:rsidRDefault="00A21DEB">
    <w:pPr>
      <w:pStyle w:val="Footer"/>
    </w:pPr>
  </w:p>
  <w:p w14:paraId="1327ED66" w14:textId="77777777" w:rsidR="00A21DEB" w:rsidRDefault="00A21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356FF" w14:textId="77777777" w:rsidR="003C46D0" w:rsidRDefault="003C46D0" w:rsidP="00903C3E">
      <w:pPr>
        <w:spacing w:after="0" w:line="240" w:lineRule="auto"/>
      </w:pPr>
      <w:r>
        <w:separator/>
      </w:r>
    </w:p>
  </w:footnote>
  <w:footnote w:type="continuationSeparator" w:id="0">
    <w:p w14:paraId="0BE0977B" w14:textId="77777777" w:rsidR="003C46D0" w:rsidRDefault="003C46D0"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A21DEB" w:rsidRDefault="00A21DEB">
    <w:pPr>
      <w:pStyle w:val="Header"/>
    </w:pPr>
  </w:p>
  <w:p w14:paraId="0E944C4D" w14:textId="32CA4A0D" w:rsidR="00A21DEB" w:rsidRPr="00111C8D" w:rsidRDefault="00A21DEB">
    <w:pPr>
      <w:pStyle w:val="Header"/>
      <w:rPr>
        <w:rFonts w:ascii="Times New Roman" w:hAnsi="Times New Roman" w:cs="Times New Roman"/>
        <w:b/>
        <w:bCs/>
        <w:u w:val="single"/>
      </w:rPr>
    </w:pPr>
    <w:r>
      <w:rPr>
        <w:rFonts w:ascii="Batang" w:eastAsia="Batang" w:hAnsi="Batang" w:cs="Batang" w:hint="eastAsia"/>
        <w:b/>
        <w:bCs/>
        <w:u w:val="single"/>
        <w:lang w:eastAsia="ko-KR"/>
      </w:rPr>
      <w:t>August</w:t>
    </w:r>
    <w:r w:rsidRPr="00111C8D">
      <w:rPr>
        <w:rFonts w:ascii="Times New Roman" w:hAnsi="Times New Roman" w:cs="Times New Roman"/>
        <w:b/>
        <w:bCs/>
        <w:u w:val="single"/>
        <w:lang w:eastAsia="ko-KR"/>
      </w:rPr>
      <w:t xml:space="preserve"> </w:t>
    </w:r>
    <w:r>
      <w:rPr>
        <w:rFonts w:ascii="Times New Roman" w:hAnsi="Times New Roman" w:cs="Times New Roman"/>
        <w:b/>
        <w:bCs/>
        <w:u w:val="single"/>
      </w:rPr>
      <w:t>2020</w:t>
    </w:r>
    <w:r>
      <w:rPr>
        <w:rFonts w:ascii="Times New Roman" w:hAnsi="Times New Roman" w:cs="Times New Roman"/>
        <w:b/>
        <w:bCs/>
        <w:u w:val="single"/>
      </w:rPr>
      <w:tab/>
    </w:r>
    <w:r>
      <w:rPr>
        <w:rFonts w:ascii="Times New Roman" w:hAnsi="Times New Roman" w:cs="Times New Roman"/>
        <w:b/>
        <w:bCs/>
        <w:u w:val="single"/>
      </w:rPr>
      <w:tab/>
      <w:t>doc.: IEEE 802.11-20/</w:t>
    </w:r>
    <w:r>
      <w:rPr>
        <w:rFonts w:ascii="Times New Roman" w:eastAsia="Malgun Gothic" w:hAnsi="Times New Roman" w:cs="Times New Roman"/>
        <w:b/>
        <w:bCs/>
        <w:u w:val="single"/>
        <w:lang w:eastAsia="ko-KR"/>
      </w:rPr>
      <w:t>1253</w:t>
    </w:r>
    <w:r w:rsidRPr="00111C8D">
      <w:rPr>
        <w:rFonts w:ascii="Times New Roman" w:hAnsi="Times New Roman" w:cs="Times New Roman"/>
        <w:b/>
        <w:bCs/>
        <w:u w:val="single"/>
      </w:rPr>
      <w:t>r</w:t>
    </w:r>
    <w:r w:rsidR="00EC6725">
      <w:rPr>
        <w:rFonts w:ascii="Times New Roman" w:hAnsi="Times New Roman" w:cs="Times New Roman"/>
        <w:b/>
        <w:bCs/>
        <w:u w:val="single"/>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7.65pt;height:12.55pt;visibility:visible;mso-wrap-style:square" o:bullet="t">
        <v:imagedata r:id="rId1" o:title=""/>
      </v:shape>
    </w:pict>
  </w:numPicBullet>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150CD7"/>
    <w:multiLevelType w:val="hybridMultilevel"/>
    <w:tmpl w:val="A600D9F6"/>
    <w:lvl w:ilvl="0" w:tplc="CB8E7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num>
  <w:num w:numId="7">
    <w:abstractNumId w:val="4"/>
  </w:num>
  <w:num w:numId="8">
    <w:abstractNumId w:val="5"/>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2"/>
  </w:num>
  <w:num w:numId="11">
    <w:abstractNumId w:val="0"/>
    <w:lvlOverride w:ilvl="0">
      <w:lvl w:ilvl="0">
        <w:start w:val="1"/>
        <w:numFmt w:val="bullet"/>
        <w:pStyle w:val="heading3"/>
        <w:lvlText w:val="Table 27-49—"/>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pStyle w:val="heading3"/>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pStyle w:val="heading3"/>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pStyle w:val="heading3"/>
        <w:lvlText w:val="(27-127)"/>
        <w:legacy w:legacy="1" w:legacySpace="0" w:legacyIndent="0"/>
        <w:lvlJc w:val="left"/>
        <w:pPr>
          <w:ind w:left="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pStyle w:val="heading3"/>
        <w:lvlText w:val="(27-128)"/>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27-129)"/>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Table 27-50—"/>
        <w:legacy w:legacy="1" w:legacySpace="0" w:legacyIndent="0"/>
        <w:lvlJc w:val="center"/>
        <w:rPr>
          <w:rFonts w:ascii="Arial" w:hAnsi="Arial" w:hint="default"/>
          <w:b/>
          <w:i w:val="0"/>
          <w:strike w:val="0"/>
          <w:color w:val="000000"/>
          <w:sz w:val="20"/>
          <w:u w:val="none"/>
        </w:rPr>
      </w:lvl>
    </w:lvlOverride>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CD7"/>
    <w:rsid w:val="0000779E"/>
    <w:rsid w:val="00012BDF"/>
    <w:rsid w:val="00015E31"/>
    <w:rsid w:val="00016492"/>
    <w:rsid w:val="000172F7"/>
    <w:rsid w:val="000175DC"/>
    <w:rsid w:val="0002015D"/>
    <w:rsid w:val="00021D03"/>
    <w:rsid w:val="00031C86"/>
    <w:rsid w:val="000347ED"/>
    <w:rsid w:val="00034DFE"/>
    <w:rsid w:val="000513D4"/>
    <w:rsid w:val="00054823"/>
    <w:rsid w:val="0005762D"/>
    <w:rsid w:val="00062769"/>
    <w:rsid w:val="00062F01"/>
    <w:rsid w:val="00071ECB"/>
    <w:rsid w:val="0007406B"/>
    <w:rsid w:val="00085B6D"/>
    <w:rsid w:val="00087491"/>
    <w:rsid w:val="00091F99"/>
    <w:rsid w:val="00092B2D"/>
    <w:rsid w:val="000C044C"/>
    <w:rsid w:val="000C7702"/>
    <w:rsid w:val="000D3F88"/>
    <w:rsid w:val="000D6C7B"/>
    <w:rsid w:val="000F0FC1"/>
    <w:rsid w:val="000F1EF1"/>
    <w:rsid w:val="000F76EA"/>
    <w:rsid w:val="00102349"/>
    <w:rsid w:val="001025FA"/>
    <w:rsid w:val="00110E5A"/>
    <w:rsid w:val="00111C8D"/>
    <w:rsid w:val="00112BCD"/>
    <w:rsid w:val="00112BF6"/>
    <w:rsid w:val="00115F9B"/>
    <w:rsid w:val="00123566"/>
    <w:rsid w:val="001248C5"/>
    <w:rsid w:val="0012531F"/>
    <w:rsid w:val="00133B3B"/>
    <w:rsid w:val="00134082"/>
    <w:rsid w:val="00134460"/>
    <w:rsid w:val="00147691"/>
    <w:rsid w:val="001478C7"/>
    <w:rsid w:val="00152F45"/>
    <w:rsid w:val="001548BA"/>
    <w:rsid w:val="00155735"/>
    <w:rsid w:val="00164E1C"/>
    <w:rsid w:val="00164F2F"/>
    <w:rsid w:val="0016629E"/>
    <w:rsid w:val="00167AF7"/>
    <w:rsid w:val="00172D62"/>
    <w:rsid w:val="001805F3"/>
    <w:rsid w:val="00181D6F"/>
    <w:rsid w:val="00183CBD"/>
    <w:rsid w:val="00184841"/>
    <w:rsid w:val="00187E27"/>
    <w:rsid w:val="001901CA"/>
    <w:rsid w:val="001910F2"/>
    <w:rsid w:val="00193C4F"/>
    <w:rsid w:val="00194037"/>
    <w:rsid w:val="00195699"/>
    <w:rsid w:val="00196041"/>
    <w:rsid w:val="001A2839"/>
    <w:rsid w:val="001A2FF0"/>
    <w:rsid w:val="001B1AC6"/>
    <w:rsid w:val="001B431F"/>
    <w:rsid w:val="001C0B05"/>
    <w:rsid w:val="001C14D9"/>
    <w:rsid w:val="001C1DA1"/>
    <w:rsid w:val="001C73C7"/>
    <w:rsid w:val="001D3342"/>
    <w:rsid w:val="001D50E6"/>
    <w:rsid w:val="001D5892"/>
    <w:rsid w:val="001E21D6"/>
    <w:rsid w:val="001E3652"/>
    <w:rsid w:val="001F0BC7"/>
    <w:rsid w:val="001F0D8B"/>
    <w:rsid w:val="0020079F"/>
    <w:rsid w:val="00211C76"/>
    <w:rsid w:val="00217CD4"/>
    <w:rsid w:val="00217F19"/>
    <w:rsid w:val="0022050E"/>
    <w:rsid w:val="00230DFB"/>
    <w:rsid w:val="002354BC"/>
    <w:rsid w:val="00240C27"/>
    <w:rsid w:val="002443E6"/>
    <w:rsid w:val="00244A77"/>
    <w:rsid w:val="002477D7"/>
    <w:rsid w:val="00247A13"/>
    <w:rsid w:val="00254A01"/>
    <w:rsid w:val="00257243"/>
    <w:rsid w:val="002574D5"/>
    <w:rsid w:val="00263668"/>
    <w:rsid w:val="00264A9E"/>
    <w:rsid w:val="00273D39"/>
    <w:rsid w:val="00273FE5"/>
    <w:rsid w:val="0027710D"/>
    <w:rsid w:val="00281064"/>
    <w:rsid w:val="00283861"/>
    <w:rsid w:val="00291CB1"/>
    <w:rsid w:val="00297DCD"/>
    <w:rsid w:val="002A1552"/>
    <w:rsid w:val="002A1C03"/>
    <w:rsid w:val="002A4B99"/>
    <w:rsid w:val="002A5293"/>
    <w:rsid w:val="002B2991"/>
    <w:rsid w:val="002B3515"/>
    <w:rsid w:val="002B3E60"/>
    <w:rsid w:val="002B485D"/>
    <w:rsid w:val="002B61BA"/>
    <w:rsid w:val="002B6E81"/>
    <w:rsid w:val="002C106E"/>
    <w:rsid w:val="002C1FEF"/>
    <w:rsid w:val="002C2825"/>
    <w:rsid w:val="002C34E8"/>
    <w:rsid w:val="002D2306"/>
    <w:rsid w:val="002E258C"/>
    <w:rsid w:val="002E3383"/>
    <w:rsid w:val="002F0DE0"/>
    <w:rsid w:val="002F7227"/>
    <w:rsid w:val="0030473F"/>
    <w:rsid w:val="003071DC"/>
    <w:rsid w:val="00307406"/>
    <w:rsid w:val="003141AA"/>
    <w:rsid w:val="00314BE8"/>
    <w:rsid w:val="003164BF"/>
    <w:rsid w:val="003170E6"/>
    <w:rsid w:val="00320062"/>
    <w:rsid w:val="00326ADE"/>
    <w:rsid w:val="0032760B"/>
    <w:rsid w:val="00327729"/>
    <w:rsid w:val="0033688F"/>
    <w:rsid w:val="003400C1"/>
    <w:rsid w:val="00341E2E"/>
    <w:rsid w:val="0034248F"/>
    <w:rsid w:val="003477BD"/>
    <w:rsid w:val="00356075"/>
    <w:rsid w:val="0035669B"/>
    <w:rsid w:val="00373D08"/>
    <w:rsid w:val="00391201"/>
    <w:rsid w:val="00392EAD"/>
    <w:rsid w:val="00393F1C"/>
    <w:rsid w:val="00395FB5"/>
    <w:rsid w:val="003973C9"/>
    <w:rsid w:val="003A44DF"/>
    <w:rsid w:val="003B01D0"/>
    <w:rsid w:val="003B4D57"/>
    <w:rsid w:val="003B7FD0"/>
    <w:rsid w:val="003C0AEB"/>
    <w:rsid w:val="003C1A5B"/>
    <w:rsid w:val="003C46D0"/>
    <w:rsid w:val="003C760B"/>
    <w:rsid w:val="003D1ECF"/>
    <w:rsid w:val="003E5DAF"/>
    <w:rsid w:val="003F2F56"/>
    <w:rsid w:val="003F4F42"/>
    <w:rsid w:val="00401442"/>
    <w:rsid w:val="0041231F"/>
    <w:rsid w:val="004146BB"/>
    <w:rsid w:val="00416B31"/>
    <w:rsid w:val="004228CD"/>
    <w:rsid w:val="0042296E"/>
    <w:rsid w:val="00430611"/>
    <w:rsid w:val="00432C1C"/>
    <w:rsid w:val="00433E88"/>
    <w:rsid w:val="004352ED"/>
    <w:rsid w:val="00436774"/>
    <w:rsid w:val="00444F15"/>
    <w:rsid w:val="0044665C"/>
    <w:rsid w:val="00446BB8"/>
    <w:rsid w:val="00450D86"/>
    <w:rsid w:val="00451383"/>
    <w:rsid w:val="00456CE8"/>
    <w:rsid w:val="00462723"/>
    <w:rsid w:val="0046329A"/>
    <w:rsid w:val="00465164"/>
    <w:rsid w:val="004668AB"/>
    <w:rsid w:val="004728EE"/>
    <w:rsid w:val="00475B50"/>
    <w:rsid w:val="00480C08"/>
    <w:rsid w:val="00484034"/>
    <w:rsid w:val="00484A94"/>
    <w:rsid w:val="00485D5E"/>
    <w:rsid w:val="004867D0"/>
    <w:rsid w:val="00490A29"/>
    <w:rsid w:val="004954E2"/>
    <w:rsid w:val="00495E1C"/>
    <w:rsid w:val="004A29A9"/>
    <w:rsid w:val="004B0E3B"/>
    <w:rsid w:val="004B0F4D"/>
    <w:rsid w:val="004B30B2"/>
    <w:rsid w:val="004B597A"/>
    <w:rsid w:val="004B7FED"/>
    <w:rsid w:val="004C7E59"/>
    <w:rsid w:val="004D2DF5"/>
    <w:rsid w:val="004D31B3"/>
    <w:rsid w:val="004D42EA"/>
    <w:rsid w:val="004D6C52"/>
    <w:rsid w:val="004D7233"/>
    <w:rsid w:val="004E11E3"/>
    <w:rsid w:val="004E5B0E"/>
    <w:rsid w:val="004E714C"/>
    <w:rsid w:val="004E7D4D"/>
    <w:rsid w:val="004F0DEA"/>
    <w:rsid w:val="00502BFE"/>
    <w:rsid w:val="00502D60"/>
    <w:rsid w:val="00506D72"/>
    <w:rsid w:val="00507705"/>
    <w:rsid w:val="00507850"/>
    <w:rsid w:val="00514420"/>
    <w:rsid w:val="00514BC7"/>
    <w:rsid w:val="00517A25"/>
    <w:rsid w:val="0052029E"/>
    <w:rsid w:val="00522D43"/>
    <w:rsid w:val="0053360D"/>
    <w:rsid w:val="005344AA"/>
    <w:rsid w:val="00544E88"/>
    <w:rsid w:val="00553740"/>
    <w:rsid w:val="0056051F"/>
    <w:rsid w:val="005648C4"/>
    <w:rsid w:val="00564BAE"/>
    <w:rsid w:val="005652F1"/>
    <w:rsid w:val="00566676"/>
    <w:rsid w:val="00566F15"/>
    <w:rsid w:val="00576A13"/>
    <w:rsid w:val="005813B4"/>
    <w:rsid w:val="00582AC1"/>
    <w:rsid w:val="0058452B"/>
    <w:rsid w:val="005848A9"/>
    <w:rsid w:val="005848D4"/>
    <w:rsid w:val="00585E93"/>
    <w:rsid w:val="0058638D"/>
    <w:rsid w:val="00587AA9"/>
    <w:rsid w:val="00591106"/>
    <w:rsid w:val="00592B9E"/>
    <w:rsid w:val="0059555A"/>
    <w:rsid w:val="005965A4"/>
    <w:rsid w:val="005A1FF7"/>
    <w:rsid w:val="005A4F83"/>
    <w:rsid w:val="005A5AC2"/>
    <w:rsid w:val="005B0AEB"/>
    <w:rsid w:val="005B1002"/>
    <w:rsid w:val="005B168E"/>
    <w:rsid w:val="005B1D11"/>
    <w:rsid w:val="005B6E4A"/>
    <w:rsid w:val="005B7060"/>
    <w:rsid w:val="005C3B73"/>
    <w:rsid w:val="005C3DA9"/>
    <w:rsid w:val="005D44F8"/>
    <w:rsid w:val="005D52C3"/>
    <w:rsid w:val="005D61C4"/>
    <w:rsid w:val="005F2A49"/>
    <w:rsid w:val="005F413B"/>
    <w:rsid w:val="005F75C5"/>
    <w:rsid w:val="00600F2F"/>
    <w:rsid w:val="0060307F"/>
    <w:rsid w:val="00603383"/>
    <w:rsid w:val="006041A3"/>
    <w:rsid w:val="0060459C"/>
    <w:rsid w:val="00621DFB"/>
    <w:rsid w:val="00622BDE"/>
    <w:rsid w:val="00626A3E"/>
    <w:rsid w:val="0063485B"/>
    <w:rsid w:val="00636087"/>
    <w:rsid w:val="0063635E"/>
    <w:rsid w:val="006477BA"/>
    <w:rsid w:val="006477FE"/>
    <w:rsid w:val="00652DAE"/>
    <w:rsid w:val="00655E72"/>
    <w:rsid w:val="00656EC6"/>
    <w:rsid w:val="00662F5C"/>
    <w:rsid w:val="0066681E"/>
    <w:rsid w:val="00666A75"/>
    <w:rsid w:val="006749D2"/>
    <w:rsid w:val="0067521A"/>
    <w:rsid w:val="00675789"/>
    <w:rsid w:val="006820DA"/>
    <w:rsid w:val="006960AB"/>
    <w:rsid w:val="00697E9B"/>
    <w:rsid w:val="00697F5E"/>
    <w:rsid w:val="006A1798"/>
    <w:rsid w:val="006A3723"/>
    <w:rsid w:val="006B0041"/>
    <w:rsid w:val="006B0051"/>
    <w:rsid w:val="006B0062"/>
    <w:rsid w:val="006B6BCA"/>
    <w:rsid w:val="006C11C2"/>
    <w:rsid w:val="006C3BBD"/>
    <w:rsid w:val="006C416D"/>
    <w:rsid w:val="006D09C9"/>
    <w:rsid w:val="006D2270"/>
    <w:rsid w:val="006D4D4A"/>
    <w:rsid w:val="006D55A3"/>
    <w:rsid w:val="006E01CA"/>
    <w:rsid w:val="006E1478"/>
    <w:rsid w:val="006E3D75"/>
    <w:rsid w:val="006F50B2"/>
    <w:rsid w:val="006F51CE"/>
    <w:rsid w:val="00704356"/>
    <w:rsid w:val="0070473E"/>
    <w:rsid w:val="0070628D"/>
    <w:rsid w:val="0071346A"/>
    <w:rsid w:val="00721C93"/>
    <w:rsid w:val="00724ABA"/>
    <w:rsid w:val="007301A0"/>
    <w:rsid w:val="00730EA4"/>
    <w:rsid w:val="007320DE"/>
    <w:rsid w:val="00733A8A"/>
    <w:rsid w:val="0073565C"/>
    <w:rsid w:val="007369BB"/>
    <w:rsid w:val="00755707"/>
    <w:rsid w:val="0076263A"/>
    <w:rsid w:val="00766889"/>
    <w:rsid w:val="00766EE1"/>
    <w:rsid w:val="0077016C"/>
    <w:rsid w:val="00773DA8"/>
    <w:rsid w:val="0078246A"/>
    <w:rsid w:val="00783DC8"/>
    <w:rsid w:val="007877A2"/>
    <w:rsid w:val="00792A70"/>
    <w:rsid w:val="00794481"/>
    <w:rsid w:val="007A19B6"/>
    <w:rsid w:val="007A5D72"/>
    <w:rsid w:val="007A68E4"/>
    <w:rsid w:val="007B162E"/>
    <w:rsid w:val="007B321B"/>
    <w:rsid w:val="007B433D"/>
    <w:rsid w:val="007B6DBF"/>
    <w:rsid w:val="007B6FB5"/>
    <w:rsid w:val="007C272D"/>
    <w:rsid w:val="007C2F75"/>
    <w:rsid w:val="007C5923"/>
    <w:rsid w:val="007D1761"/>
    <w:rsid w:val="007D1879"/>
    <w:rsid w:val="007D4DFB"/>
    <w:rsid w:val="007D5074"/>
    <w:rsid w:val="007E2247"/>
    <w:rsid w:val="007E4C81"/>
    <w:rsid w:val="007E589A"/>
    <w:rsid w:val="007F43E1"/>
    <w:rsid w:val="007F58DC"/>
    <w:rsid w:val="007F5F56"/>
    <w:rsid w:val="007F61F1"/>
    <w:rsid w:val="008039D0"/>
    <w:rsid w:val="00807408"/>
    <w:rsid w:val="00810807"/>
    <w:rsid w:val="0081773D"/>
    <w:rsid w:val="00821103"/>
    <w:rsid w:val="00822D61"/>
    <w:rsid w:val="00824FC2"/>
    <w:rsid w:val="0082748A"/>
    <w:rsid w:val="008305F6"/>
    <w:rsid w:val="008328AA"/>
    <w:rsid w:val="00834F6A"/>
    <w:rsid w:val="0083532C"/>
    <w:rsid w:val="0083645C"/>
    <w:rsid w:val="0084131B"/>
    <w:rsid w:val="0084436C"/>
    <w:rsid w:val="008457C7"/>
    <w:rsid w:val="00850E0E"/>
    <w:rsid w:val="00851078"/>
    <w:rsid w:val="00855867"/>
    <w:rsid w:val="00855986"/>
    <w:rsid w:val="00855CD9"/>
    <w:rsid w:val="008629CB"/>
    <w:rsid w:val="00863A27"/>
    <w:rsid w:val="00866B14"/>
    <w:rsid w:val="0087380F"/>
    <w:rsid w:val="00873D85"/>
    <w:rsid w:val="00882A9D"/>
    <w:rsid w:val="00884B57"/>
    <w:rsid w:val="00884DE5"/>
    <w:rsid w:val="008928DE"/>
    <w:rsid w:val="00892CB1"/>
    <w:rsid w:val="008950FE"/>
    <w:rsid w:val="008A289E"/>
    <w:rsid w:val="008A517B"/>
    <w:rsid w:val="008A5F91"/>
    <w:rsid w:val="008B0A3F"/>
    <w:rsid w:val="008B5EAA"/>
    <w:rsid w:val="008C0358"/>
    <w:rsid w:val="008C5434"/>
    <w:rsid w:val="008C735F"/>
    <w:rsid w:val="008D4F07"/>
    <w:rsid w:val="008D56C5"/>
    <w:rsid w:val="008D7AFD"/>
    <w:rsid w:val="008E4A88"/>
    <w:rsid w:val="008F0913"/>
    <w:rsid w:val="008F28D3"/>
    <w:rsid w:val="008F486F"/>
    <w:rsid w:val="0090349D"/>
    <w:rsid w:val="00903C3E"/>
    <w:rsid w:val="00921B42"/>
    <w:rsid w:val="00924048"/>
    <w:rsid w:val="00924060"/>
    <w:rsid w:val="00925FA7"/>
    <w:rsid w:val="009319EA"/>
    <w:rsid w:val="0093397E"/>
    <w:rsid w:val="00937D03"/>
    <w:rsid w:val="00942778"/>
    <w:rsid w:val="0094469D"/>
    <w:rsid w:val="00946DE5"/>
    <w:rsid w:val="00951D51"/>
    <w:rsid w:val="009540FB"/>
    <w:rsid w:val="009563FB"/>
    <w:rsid w:val="00962986"/>
    <w:rsid w:val="00965C81"/>
    <w:rsid w:val="00966AF5"/>
    <w:rsid w:val="00966D4D"/>
    <w:rsid w:val="009712E1"/>
    <w:rsid w:val="00977241"/>
    <w:rsid w:val="009800B1"/>
    <w:rsid w:val="009803F3"/>
    <w:rsid w:val="00991242"/>
    <w:rsid w:val="00993658"/>
    <w:rsid w:val="009959BB"/>
    <w:rsid w:val="009960E0"/>
    <w:rsid w:val="009A0C74"/>
    <w:rsid w:val="009A22A6"/>
    <w:rsid w:val="009A283C"/>
    <w:rsid w:val="009A5863"/>
    <w:rsid w:val="009A64BC"/>
    <w:rsid w:val="009A6694"/>
    <w:rsid w:val="009B2EF1"/>
    <w:rsid w:val="009B576C"/>
    <w:rsid w:val="009C0858"/>
    <w:rsid w:val="009C09A2"/>
    <w:rsid w:val="009C1A67"/>
    <w:rsid w:val="009C1A76"/>
    <w:rsid w:val="009C2643"/>
    <w:rsid w:val="009E0EC5"/>
    <w:rsid w:val="009E402C"/>
    <w:rsid w:val="009E7976"/>
    <w:rsid w:val="009F1B57"/>
    <w:rsid w:val="009F37E5"/>
    <w:rsid w:val="00A0319E"/>
    <w:rsid w:val="00A03F42"/>
    <w:rsid w:val="00A149A2"/>
    <w:rsid w:val="00A15808"/>
    <w:rsid w:val="00A1670B"/>
    <w:rsid w:val="00A20E99"/>
    <w:rsid w:val="00A21C51"/>
    <w:rsid w:val="00A21DEB"/>
    <w:rsid w:val="00A30FC4"/>
    <w:rsid w:val="00A33892"/>
    <w:rsid w:val="00A33DCD"/>
    <w:rsid w:val="00A34A92"/>
    <w:rsid w:val="00A36A64"/>
    <w:rsid w:val="00A40308"/>
    <w:rsid w:val="00A423F4"/>
    <w:rsid w:val="00A426EC"/>
    <w:rsid w:val="00A4445E"/>
    <w:rsid w:val="00A44716"/>
    <w:rsid w:val="00A44D44"/>
    <w:rsid w:val="00A55F32"/>
    <w:rsid w:val="00A57811"/>
    <w:rsid w:val="00A67E02"/>
    <w:rsid w:val="00A710F3"/>
    <w:rsid w:val="00A7508E"/>
    <w:rsid w:val="00A750B3"/>
    <w:rsid w:val="00A80416"/>
    <w:rsid w:val="00A80925"/>
    <w:rsid w:val="00A82141"/>
    <w:rsid w:val="00A928ED"/>
    <w:rsid w:val="00A94F30"/>
    <w:rsid w:val="00A974B4"/>
    <w:rsid w:val="00A977F6"/>
    <w:rsid w:val="00AA1C39"/>
    <w:rsid w:val="00AB0387"/>
    <w:rsid w:val="00AB212D"/>
    <w:rsid w:val="00AB6BFA"/>
    <w:rsid w:val="00AC0FAC"/>
    <w:rsid w:val="00AC1B56"/>
    <w:rsid w:val="00AD2D66"/>
    <w:rsid w:val="00AD3125"/>
    <w:rsid w:val="00AD701A"/>
    <w:rsid w:val="00AE0200"/>
    <w:rsid w:val="00AE1BFB"/>
    <w:rsid w:val="00AE527D"/>
    <w:rsid w:val="00AF1BA9"/>
    <w:rsid w:val="00AF5683"/>
    <w:rsid w:val="00B02A01"/>
    <w:rsid w:val="00B03367"/>
    <w:rsid w:val="00B055D9"/>
    <w:rsid w:val="00B07002"/>
    <w:rsid w:val="00B15525"/>
    <w:rsid w:val="00B21227"/>
    <w:rsid w:val="00B2356A"/>
    <w:rsid w:val="00B25C5A"/>
    <w:rsid w:val="00B26356"/>
    <w:rsid w:val="00B306C2"/>
    <w:rsid w:val="00B33ED9"/>
    <w:rsid w:val="00B37697"/>
    <w:rsid w:val="00B44108"/>
    <w:rsid w:val="00B45A86"/>
    <w:rsid w:val="00B47AD9"/>
    <w:rsid w:val="00B50E57"/>
    <w:rsid w:val="00B57A7D"/>
    <w:rsid w:val="00B70589"/>
    <w:rsid w:val="00B71F48"/>
    <w:rsid w:val="00B7206F"/>
    <w:rsid w:val="00B75609"/>
    <w:rsid w:val="00B75720"/>
    <w:rsid w:val="00B75C3E"/>
    <w:rsid w:val="00B7667D"/>
    <w:rsid w:val="00B810E0"/>
    <w:rsid w:val="00B81B59"/>
    <w:rsid w:val="00B827AE"/>
    <w:rsid w:val="00B85193"/>
    <w:rsid w:val="00B91BA8"/>
    <w:rsid w:val="00B9245E"/>
    <w:rsid w:val="00B92BDE"/>
    <w:rsid w:val="00BA1507"/>
    <w:rsid w:val="00BA2FA7"/>
    <w:rsid w:val="00BA4958"/>
    <w:rsid w:val="00BA69F8"/>
    <w:rsid w:val="00BB0105"/>
    <w:rsid w:val="00BB0C7E"/>
    <w:rsid w:val="00BB0D9A"/>
    <w:rsid w:val="00BB1DEE"/>
    <w:rsid w:val="00BB3819"/>
    <w:rsid w:val="00BC1920"/>
    <w:rsid w:val="00BC5871"/>
    <w:rsid w:val="00BD1546"/>
    <w:rsid w:val="00BD60AE"/>
    <w:rsid w:val="00BD6752"/>
    <w:rsid w:val="00BE681F"/>
    <w:rsid w:val="00BF18BC"/>
    <w:rsid w:val="00BF24A7"/>
    <w:rsid w:val="00BF7577"/>
    <w:rsid w:val="00C02D35"/>
    <w:rsid w:val="00C03CD8"/>
    <w:rsid w:val="00C07225"/>
    <w:rsid w:val="00C12C76"/>
    <w:rsid w:val="00C13866"/>
    <w:rsid w:val="00C16367"/>
    <w:rsid w:val="00C24B6F"/>
    <w:rsid w:val="00C266E2"/>
    <w:rsid w:val="00C31A89"/>
    <w:rsid w:val="00C336D5"/>
    <w:rsid w:val="00C36DF4"/>
    <w:rsid w:val="00C420D4"/>
    <w:rsid w:val="00C44C3B"/>
    <w:rsid w:val="00C45999"/>
    <w:rsid w:val="00C46558"/>
    <w:rsid w:val="00C50343"/>
    <w:rsid w:val="00C50A3A"/>
    <w:rsid w:val="00C5487D"/>
    <w:rsid w:val="00C64A4F"/>
    <w:rsid w:val="00C64ECD"/>
    <w:rsid w:val="00C66625"/>
    <w:rsid w:val="00C75E0E"/>
    <w:rsid w:val="00C76CAE"/>
    <w:rsid w:val="00C819A4"/>
    <w:rsid w:val="00C86A0D"/>
    <w:rsid w:val="00C90207"/>
    <w:rsid w:val="00C94ECE"/>
    <w:rsid w:val="00CA06BB"/>
    <w:rsid w:val="00CA287D"/>
    <w:rsid w:val="00CA2C7F"/>
    <w:rsid w:val="00CA3A3A"/>
    <w:rsid w:val="00CB07D5"/>
    <w:rsid w:val="00CB12A2"/>
    <w:rsid w:val="00CB1B99"/>
    <w:rsid w:val="00CB2175"/>
    <w:rsid w:val="00CB21B3"/>
    <w:rsid w:val="00CB4C15"/>
    <w:rsid w:val="00CC14FC"/>
    <w:rsid w:val="00CD1B17"/>
    <w:rsid w:val="00CD1BD5"/>
    <w:rsid w:val="00CD4046"/>
    <w:rsid w:val="00CD44A7"/>
    <w:rsid w:val="00CD51CE"/>
    <w:rsid w:val="00CE275D"/>
    <w:rsid w:val="00CF38D8"/>
    <w:rsid w:val="00D04D07"/>
    <w:rsid w:val="00D07696"/>
    <w:rsid w:val="00D141EE"/>
    <w:rsid w:val="00D176DA"/>
    <w:rsid w:val="00D20699"/>
    <w:rsid w:val="00D20DFD"/>
    <w:rsid w:val="00D25580"/>
    <w:rsid w:val="00D33EC8"/>
    <w:rsid w:val="00D37F11"/>
    <w:rsid w:val="00D41484"/>
    <w:rsid w:val="00D41C5A"/>
    <w:rsid w:val="00D43B83"/>
    <w:rsid w:val="00D51470"/>
    <w:rsid w:val="00D52044"/>
    <w:rsid w:val="00D53F5D"/>
    <w:rsid w:val="00D56602"/>
    <w:rsid w:val="00D5715E"/>
    <w:rsid w:val="00D608D4"/>
    <w:rsid w:val="00D67B4B"/>
    <w:rsid w:val="00D8228B"/>
    <w:rsid w:val="00D823C1"/>
    <w:rsid w:val="00D8513C"/>
    <w:rsid w:val="00D86463"/>
    <w:rsid w:val="00D909B4"/>
    <w:rsid w:val="00D915DD"/>
    <w:rsid w:val="00D91979"/>
    <w:rsid w:val="00D91DA0"/>
    <w:rsid w:val="00D9498B"/>
    <w:rsid w:val="00D96EDC"/>
    <w:rsid w:val="00D979F6"/>
    <w:rsid w:val="00DA476F"/>
    <w:rsid w:val="00DA4A7D"/>
    <w:rsid w:val="00DA78A8"/>
    <w:rsid w:val="00DB0B96"/>
    <w:rsid w:val="00DB4368"/>
    <w:rsid w:val="00DB75D9"/>
    <w:rsid w:val="00DC2949"/>
    <w:rsid w:val="00DD1A7B"/>
    <w:rsid w:val="00DD3231"/>
    <w:rsid w:val="00DD5285"/>
    <w:rsid w:val="00DD7336"/>
    <w:rsid w:val="00DE5F8C"/>
    <w:rsid w:val="00DE6050"/>
    <w:rsid w:val="00DF0007"/>
    <w:rsid w:val="00DF3933"/>
    <w:rsid w:val="00E00396"/>
    <w:rsid w:val="00E003D8"/>
    <w:rsid w:val="00E14218"/>
    <w:rsid w:val="00E270B8"/>
    <w:rsid w:val="00E27412"/>
    <w:rsid w:val="00E36AF8"/>
    <w:rsid w:val="00E37FE7"/>
    <w:rsid w:val="00E4224A"/>
    <w:rsid w:val="00E435FC"/>
    <w:rsid w:val="00E50415"/>
    <w:rsid w:val="00E5165B"/>
    <w:rsid w:val="00E54645"/>
    <w:rsid w:val="00E55E0C"/>
    <w:rsid w:val="00E579A1"/>
    <w:rsid w:val="00E704D1"/>
    <w:rsid w:val="00E92098"/>
    <w:rsid w:val="00EA377A"/>
    <w:rsid w:val="00EA4D92"/>
    <w:rsid w:val="00EA627B"/>
    <w:rsid w:val="00EA6EDE"/>
    <w:rsid w:val="00EB1AD9"/>
    <w:rsid w:val="00EB5CA0"/>
    <w:rsid w:val="00EB5EBD"/>
    <w:rsid w:val="00EB702C"/>
    <w:rsid w:val="00EC1588"/>
    <w:rsid w:val="00EC6725"/>
    <w:rsid w:val="00EC6B08"/>
    <w:rsid w:val="00EC797B"/>
    <w:rsid w:val="00ED19AC"/>
    <w:rsid w:val="00ED1EF3"/>
    <w:rsid w:val="00ED712E"/>
    <w:rsid w:val="00EE6D87"/>
    <w:rsid w:val="00EF087F"/>
    <w:rsid w:val="00EF2332"/>
    <w:rsid w:val="00EF4276"/>
    <w:rsid w:val="00EF43CF"/>
    <w:rsid w:val="00EF48CA"/>
    <w:rsid w:val="00EF69A0"/>
    <w:rsid w:val="00F00619"/>
    <w:rsid w:val="00F00FF5"/>
    <w:rsid w:val="00F057E9"/>
    <w:rsid w:val="00F10C64"/>
    <w:rsid w:val="00F12F80"/>
    <w:rsid w:val="00F16E95"/>
    <w:rsid w:val="00F1776F"/>
    <w:rsid w:val="00F17E9A"/>
    <w:rsid w:val="00F22ACA"/>
    <w:rsid w:val="00F22C58"/>
    <w:rsid w:val="00F23DB5"/>
    <w:rsid w:val="00F25324"/>
    <w:rsid w:val="00F30A51"/>
    <w:rsid w:val="00F329C1"/>
    <w:rsid w:val="00F34B80"/>
    <w:rsid w:val="00F3630F"/>
    <w:rsid w:val="00F46D0E"/>
    <w:rsid w:val="00F474BD"/>
    <w:rsid w:val="00F475FB"/>
    <w:rsid w:val="00F51003"/>
    <w:rsid w:val="00F56072"/>
    <w:rsid w:val="00F564B1"/>
    <w:rsid w:val="00F63A80"/>
    <w:rsid w:val="00F67BC4"/>
    <w:rsid w:val="00F7171D"/>
    <w:rsid w:val="00F8510A"/>
    <w:rsid w:val="00F87788"/>
    <w:rsid w:val="00F91BF5"/>
    <w:rsid w:val="00F939D8"/>
    <w:rsid w:val="00F957EA"/>
    <w:rsid w:val="00FA5F11"/>
    <w:rsid w:val="00FB4112"/>
    <w:rsid w:val="00FB6AA4"/>
    <w:rsid w:val="00FC01CA"/>
    <w:rsid w:val="00FC3231"/>
    <w:rsid w:val="00FC54B2"/>
    <w:rsid w:val="00FD3ABA"/>
    <w:rsid w:val="00FD625B"/>
    <w:rsid w:val="00FD6815"/>
    <w:rsid w:val="00FD748F"/>
    <w:rsid w:val="00FE2FF6"/>
    <w:rsid w:val="00FE46B8"/>
    <w:rsid w:val="00FE6AC4"/>
    <w:rsid w:val="00FF235D"/>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FA6A2160-E930-46B3-BF80-0C2D99D57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character" w:customStyle="1" w:styleId="TChar">
    <w:name w:val="T Char"/>
    <w:aliases w:val="Text Char"/>
    <w:basedOn w:val="DefaultParagraphFont"/>
    <w:link w:val="T"/>
    <w:uiPriority w:val="99"/>
    <w:rsid w:val="000C044C"/>
    <w:rPr>
      <w:rFonts w:ascii="Times New Roman" w:hAnsi="Times New Roman" w:cs="Times New Roman"/>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paragraph" w:customStyle="1" w:styleId="Equation">
    <w:name w:val="Equation"/>
    <w:uiPriority w:val="99"/>
    <w:rsid w:val="00792A70"/>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L1">
    <w:name w:val="L1"/>
    <w:aliases w:val="LetteredList1"/>
    <w:next w:val="Normal"/>
    <w:uiPriority w:val="99"/>
    <w:rsid w:val="00792A70"/>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MTDisplayEquation">
    <w:name w:val="MTDisplayEquation"/>
    <w:basedOn w:val="T"/>
    <w:next w:val="Normal"/>
    <w:link w:val="MTDisplayEquationChar"/>
    <w:rsid w:val="000C044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4680"/>
        <w:tab w:val="right" w:pos="9360"/>
      </w:tabs>
    </w:pPr>
    <w:rPr>
      <w:rFonts w:eastAsia="Malgun Gothic"/>
      <w:lang w:eastAsia="ko-KR"/>
    </w:rPr>
  </w:style>
  <w:style w:type="character" w:customStyle="1" w:styleId="MTDisplayEquationChar">
    <w:name w:val="MTDisplayEquation Char"/>
    <w:basedOn w:val="TChar"/>
    <w:link w:val="MTDisplayEquation"/>
    <w:rsid w:val="000C044C"/>
    <w:rPr>
      <w:rFonts w:ascii="Times New Roman" w:eastAsia="Malgun Gothic" w:hAnsi="Times New Roman" w:cs="Times New Roman"/>
      <w:color w:val="000000"/>
      <w:w w:val="0"/>
      <w:sz w:val="20"/>
      <w:szCs w:val="20"/>
      <w:lang w:eastAsia="ko-KR"/>
    </w:rPr>
  </w:style>
  <w:style w:type="paragraph" w:customStyle="1" w:styleId="Note">
    <w:name w:val="Note"/>
    <w:uiPriority w:val="99"/>
    <w:rsid w:val="00B81B5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character" w:styleId="CommentReference">
    <w:name w:val="annotation reference"/>
    <w:basedOn w:val="DefaultParagraphFont"/>
    <w:unhideWhenUsed/>
    <w:rsid w:val="004E5B0E"/>
    <w:rPr>
      <w:sz w:val="16"/>
      <w:szCs w:val="16"/>
    </w:rPr>
  </w:style>
  <w:style w:type="paragraph" w:styleId="CommentText">
    <w:name w:val="annotation text"/>
    <w:basedOn w:val="Normal"/>
    <w:link w:val="CommentTextChar"/>
    <w:unhideWhenUsed/>
    <w:rsid w:val="004E5B0E"/>
    <w:pPr>
      <w:spacing w:line="240" w:lineRule="auto"/>
    </w:pPr>
    <w:rPr>
      <w:sz w:val="20"/>
      <w:szCs w:val="20"/>
    </w:rPr>
  </w:style>
  <w:style w:type="character" w:customStyle="1" w:styleId="CommentTextChar">
    <w:name w:val="Comment Text Char"/>
    <w:basedOn w:val="DefaultParagraphFont"/>
    <w:link w:val="CommentText"/>
    <w:rsid w:val="004E5B0E"/>
    <w:rPr>
      <w:sz w:val="20"/>
      <w:szCs w:val="20"/>
    </w:rPr>
  </w:style>
  <w:style w:type="paragraph" w:styleId="CommentSubject">
    <w:name w:val="annotation subject"/>
    <w:basedOn w:val="CommentText"/>
    <w:next w:val="CommentText"/>
    <w:link w:val="CommentSubjectChar"/>
    <w:uiPriority w:val="99"/>
    <w:semiHidden/>
    <w:unhideWhenUsed/>
    <w:rsid w:val="004E5B0E"/>
    <w:rPr>
      <w:b/>
      <w:bCs/>
    </w:rPr>
  </w:style>
  <w:style w:type="character" w:customStyle="1" w:styleId="CommentSubjectChar">
    <w:name w:val="Comment Subject Char"/>
    <w:basedOn w:val="CommentTextChar"/>
    <w:link w:val="CommentSubject"/>
    <w:uiPriority w:val="99"/>
    <w:semiHidden/>
    <w:rsid w:val="004E5B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66092">
      <w:bodyDiv w:val="1"/>
      <w:marLeft w:val="0"/>
      <w:marRight w:val="0"/>
      <w:marTop w:val="0"/>
      <w:marBottom w:val="0"/>
      <w:divBdr>
        <w:top w:val="none" w:sz="0" w:space="0" w:color="auto"/>
        <w:left w:val="none" w:sz="0" w:space="0" w:color="auto"/>
        <w:bottom w:val="none" w:sz="0" w:space="0" w:color="auto"/>
        <w:right w:val="none" w:sz="0" w:space="0" w:color="auto"/>
      </w:divBdr>
    </w:div>
    <w:div w:id="386148205">
      <w:bodyDiv w:val="1"/>
      <w:marLeft w:val="0"/>
      <w:marRight w:val="0"/>
      <w:marTop w:val="0"/>
      <w:marBottom w:val="0"/>
      <w:divBdr>
        <w:top w:val="none" w:sz="0" w:space="0" w:color="auto"/>
        <w:left w:val="none" w:sz="0" w:space="0" w:color="auto"/>
        <w:bottom w:val="none" w:sz="0" w:space="0" w:color="auto"/>
        <w:right w:val="none" w:sz="0" w:space="0" w:color="auto"/>
      </w:divBdr>
    </w:div>
    <w:div w:id="639387240">
      <w:bodyDiv w:val="1"/>
      <w:marLeft w:val="0"/>
      <w:marRight w:val="0"/>
      <w:marTop w:val="0"/>
      <w:marBottom w:val="0"/>
      <w:divBdr>
        <w:top w:val="none" w:sz="0" w:space="0" w:color="auto"/>
        <w:left w:val="none" w:sz="0" w:space="0" w:color="auto"/>
        <w:bottom w:val="none" w:sz="0" w:space="0" w:color="auto"/>
        <w:right w:val="none" w:sz="0" w:space="0" w:color="auto"/>
      </w:divBdr>
    </w:div>
    <w:div w:id="975259449">
      <w:bodyDiv w:val="1"/>
      <w:marLeft w:val="0"/>
      <w:marRight w:val="0"/>
      <w:marTop w:val="0"/>
      <w:marBottom w:val="0"/>
      <w:divBdr>
        <w:top w:val="none" w:sz="0" w:space="0" w:color="auto"/>
        <w:left w:val="none" w:sz="0" w:space="0" w:color="auto"/>
        <w:bottom w:val="none" w:sz="0" w:space="0" w:color="auto"/>
        <w:right w:val="none" w:sz="0" w:space="0" w:color="auto"/>
      </w:divBdr>
    </w:div>
    <w:div w:id="1145001928">
      <w:bodyDiv w:val="1"/>
      <w:marLeft w:val="0"/>
      <w:marRight w:val="0"/>
      <w:marTop w:val="0"/>
      <w:marBottom w:val="0"/>
      <w:divBdr>
        <w:top w:val="none" w:sz="0" w:space="0" w:color="auto"/>
        <w:left w:val="none" w:sz="0" w:space="0" w:color="auto"/>
        <w:bottom w:val="none" w:sz="0" w:space="0" w:color="auto"/>
        <w:right w:val="none" w:sz="0" w:space="0" w:color="auto"/>
      </w:divBdr>
    </w:div>
    <w:div w:id="1214583994">
      <w:bodyDiv w:val="1"/>
      <w:marLeft w:val="0"/>
      <w:marRight w:val="0"/>
      <w:marTop w:val="0"/>
      <w:marBottom w:val="0"/>
      <w:divBdr>
        <w:top w:val="none" w:sz="0" w:space="0" w:color="auto"/>
        <w:left w:val="none" w:sz="0" w:space="0" w:color="auto"/>
        <w:bottom w:val="none" w:sz="0" w:space="0" w:color="auto"/>
        <w:right w:val="none" w:sz="0" w:space="0" w:color="auto"/>
      </w:divBdr>
    </w:div>
    <w:div w:id="1303658639">
      <w:bodyDiv w:val="1"/>
      <w:marLeft w:val="0"/>
      <w:marRight w:val="0"/>
      <w:marTop w:val="0"/>
      <w:marBottom w:val="0"/>
      <w:divBdr>
        <w:top w:val="none" w:sz="0" w:space="0" w:color="auto"/>
        <w:left w:val="none" w:sz="0" w:space="0" w:color="auto"/>
        <w:bottom w:val="none" w:sz="0" w:space="0" w:color="auto"/>
        <w:right w:val="none" w:sz="0" w:space="0" w:color="auto"/>
      </w:divBdr>
    </w:div>
    <w:div w:id="1556966614">
      <w:bodyDiv w:val="1"/>
      <w:marLeft w:val="0"/>
      <w:marRight w:val="0"/>
      <w:marTop w:val="0"/>
      <w:marBottom w:val="0"/>
      <w:divBdr>
        <w:top w:val="none" w:sz="0" w:space="0" w:color="auto"/>
        <w:left w:val="none" w:sz="0" w:space="0" w:color="auto"/>
        <w:bottom w:val="none" w:sz="0" w:space="0" w:color="auto"/>
        <w:right w:val="none" w:sz="0" w:space="0" w:color="auto"/>
      </w:divBdr>
    </w:div>
    <w:div w:id="1788809422">
      <w:bodyDiv w:val="1"/>
      <w:marLeft w:val="0"/>
      <w:marRight w:val="0"/>
      <w:marTop w:val="0"/>
      <w:marBottom w:val="0"/>
      <w:divBdr>
        <w:top w:val="none" w:sz="0" w:space="0" w:color="auto"/>
        <w:left w:val="none" w:sz="0" w:space="0" w:color="auto"/>
        <w:bottom w:val="none" w:sz="0" w:space="0" w:color="auto"/>
        <w:right w:val="none" w:sz="0" w:space="0" w:color="auto"/>
      </w:divBdr>
    </w:div>
    <w:div w:id="1798260069">
      <w:bodyDiv w:val="1"/>
      <w:marLeft w:val="0"/>
      <w:marRight w:val="0"/>
      <w:marTop w:val="0"/>
      <w:marBottom w:val="0"/>
      <w:divBdr>
        <w:top w:val="none" w:sz="0" w:space="0" w:color="auto"/>
        <w:left w:val="none" w:sz="0" w:space="0" w:color="auto"/>
        <w:bottom w:val="none" w:sz="0" w:space="0" w:color="auto"/>
        <w:right w:val="none" w:sz="0" w:space="0" w:color="auto"/>
      </w:divBdr>
    </w:div>
    <w:div w:id="1830629402">
      <w:bodyDiv w:val="1"/>
      <w:marLeft w:val="0"/>
      <w:marRight w:val="0"/>
      <w:marTop w:val="0"/>
      <w:marBottom w:val="0"/>
      <w:divBdr>
        <w:top w:val="none" w:sz="0" w:space="0" w:color="auto"/>
        <w:left w:val="none" w:sz="0" w:space="0" w:color="auto"/>
        <w:bottom w:val="none" w:sz="0" w:space="0" w:color="auto"/>
        <w:right w:val="none" w:sz="0" w:space="0" w:color="auto"/>
      </w:divBdr>
    </w:div>
    <w:div w:id="2080638008">
      <w:bodyDiv w:val="1"/>
      <w:marLeft w:val="0"/>
      <w:marRight w:val="0"/>
      <w:marTop w:val="0"/>
      <w:marBottom w:val="0"/>
      <w:divBdr>
        <w:top w:val="none" w:sz="0" w:space="0" w:color="auto"/>
        <w:left w:val="none" w:sz="0" w:space="0" w:color="auto"/>
        <w:bottom w:val="none" w:sz="0" w:space="0" w:color="auto"/>
        <w:right w:val="none" w:sz="0" w:space="0" w:color="auto"/>
      </w:divBdr>
    </w:div>
    <w:div w:id="21217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footer" Target="footer1.xml"/><Relationship Id="rId21" Type="http://schemas.openxmlformats.org/officeDocument/2006/relationships/image" Target="media/image8.wmf"/><Relationship Id="rId34" Type="http://schemas.openxmlformats.org/officeDocument/2006/relationships/image" Target="media/image15.emf"/><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oleObject" Target="embeddings/oleObject2.bin"/><Relationship Id="rId29" Type="http://schemas.openxmlformats.org/officeDocument/2006/relationships/image" Target="media/image12.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oleObject" Target="embeddings/oleObject4.bin"/><Relationship Id="rId32" Type="http://schemas.openxmlformats.org/officeDocument/2006/relationships/image" Target="media/image14.emf"/><Relationship Id="rId37" Type="http://schemas.openxmlformats.org/officeDocument/2006/relationships/package" Target="embeddings/Microsoft_Visio_Drawing2.vsdx"/><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9.wmf"/><Relationship Id="rId28" Type="http://schemas.openxmlformats.org/officeDocument/2006/relationships/oleObject" Target="embeddings/oleObject6.bin"/><Relationship Id="rId36" Type="http://schemas.openxmlformats.org/officeDocument/2006/relationships/image" Target="media/image16.emf"/><Relationship Id="rId10" Type="http://schemas.openxmlformats.org/officeDocument/2006/relationships/endnotes" Target="endnotes.xml"/><Relationship Id="rId19" Type="http://schemas.openxmlformats.org/officeDocument/2006/relationships/image" Target="media/image7.wmf"/><Relationship Id="rId31" Type="http://schemas.openxmlformats.org/officeDocument/2006/relationships/oleObject" Target="embeddings/Microsoft_Visio_2003-2010_Drawing1.vsd"/><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oleObject" Target="embeddings/oleObject3.bin"/><Relationship Id="rId27" Type="http://schemas.openxmlformats.org/officeDocument/2006/relationships/image" Target="media/image11.wmf"/><Relationship Id="rId30" Type="http://schemas.openxmlformats.org/officeDocument/2006/relationships/image" Target="media/image13.emf"/><Relationship Id="rId35" Type="http://schemas.openxmlformats.org/officeDocument/2006/relationships/package" Target="embeddings/Microsoft_Visio_Drawing1.vsdx"/><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Microsoft_Visio_2003-2010_Drawing2.vsd"/><Relationship Id="rId3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C0"/>
    <w:rsid w:val="005748C0"/>
    <w:rsid w:val="00E258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48C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36</b:RefOrder>
  </b:Source>
</b:Sources>
</file>

<file path=customXml/itemProps1.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C4247D1E-4BE7-44AB-9D9A-05E8B7548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2972</Words>
  <Characters>16943</Characters>
  <Application>Microsoft Office Word</Application>
  <DocSecurity>0</DocSecurity>
  <Lines>141</Lines>
  <Paragraphs>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13</cp:revision>
  <dcterms:created xsi:type="dcterms:W3CDTF">2020-09-10T17:44:00Z</dcterms:created>
  <dcterms:modified xsi:type="dcterms:W3CDTF">2020-09-10T17:48:00Z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MTWinEqns">
    <vt:bool>true</vt:bool>
  </property>
  <property fmtid="{D5CDD505-2E9C-101B-9397-08002B2CF9AE}" pid="4" name="NSCPROP_SA">
    <vt:lpwstr>C:\Users\wookbong.lee\Desktop\WorkFolder\IEEE documents\March 2020 Atlanta\11-20-xxxx-00-00be-pdt-phy-modulation-aacuracy.docx</vt:lpwstr>
  </property>
</Properties>
</file>