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91FD7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38D7E9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79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8"/>
              <w:gridCol w:w="1297"/>
              <w:gridCol w:w="1850"/>
              <w:gridCol w:w="1232"/>
              <w:gridCol w:w="2346"/>
            </w:tblGrid>
            <w:tr w:rsidR="008B3792" w:rsidRPr="00CD4C78" w14:paraId="160B3933" w14:textId="77777777" w:rsidTr="00810624">
              <w:trPr>
                <w:trHeight w:val="485"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14:paraId="6D77552B" w14:textId="5EBBEEA0" w:rsidR="008B3792" w:rsidRPr="00CD4C78" w:rsidRDefault="00BE63DB" w:rsidP="006E14F5">
                  <w:pPr>
                    <w:pStyle w:val="T2"/>
                  </w:pPr>
                  <w:r>
                    <w:t>Proposed Changes in SCs 10.23.2.2 and 10.23.2.9</w:t>
                  </w:r>
                </w:p>
              </w:tc>
            </w:tr>
            <w:tr w:rsidR="008B3792" w:rsidRPr="00CD4C78" w14:paraId="193CC4CF" w14:textId="77777777" w:rsidTr="00810624">
              <w:trPr>
                <w:trHeight w:val="359"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14:paraId="479E26A1" w14:textId="75408F18" w:rsidR="008B3792" w:rsidRPr="00CD4C78" w:rsidRDefault="008B3792" w:rsidP="00C86BE6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="002B2145">
                    <w:rPr>
                      <w:b w:val="0"/>
                      <w:sz w:val="20"/>
                    </w:rPr>
                    <w:t xml:space="preserve">  2020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007BD6">
                    <w:rPr>
                      <w:b w:val="0"/>
                      <w:sz w:val="20"/>
                    </w:rPr>
                    <w:t>0</w:t>
                  </w:r>
                  <w:r w:rsidR="00E628DC">
                    <w:rPr>
                      <w:b w:val="0"/>
                      <w:sz w:val="20"/>
                    </w:rPr>
                    <w:t>7</w:t>
                  </w:r>
                  <w:r w:rsidRPr="00CD4C78">
                    <w:rPr>
                      <w:rFonts w:hint="eastAsia"/>
                      <w:b w:val="0"/>
                      <w:sz w:val="20"/>
                      <w:lang w:eastAsia="ko-KR"/>
                    </w:rPr>
                    <w:t>-</w:t>
                  </w:r>
                  <w:r w:rsidR="00D66EB1">
                    <w:rPr>
                      <w:b w:val="0"/>
                      <w:sz w:val="20"/>
                      <w:lang w:eastAsia="ko-KR"/>
                    </w:rPr>
                    <w:t>16</w:t>
                  </w:r>
                </w:p>
              </w:tc>
            </w:tr>
            <w:tr w:rsidR="008B3792" w:rsidRPr="00CD4C78" w14:paraId="623269F7" w14:textId="77777777" w:rsidTr="00810624">
              <w:trPr>
                <w:cantSplit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14:paraId="4B56F644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6E7170D4" w14:textId="77777777" w:rsidTr="00810624">
              <w:trPr>
                <w:jc w:val="center"/>
              </w:trPr>
              <w:tc>
                <w:tcPr>
                  <w:tcW w:w="1218" w:type="dxa"/>
                  <w:vAlign w:val="center"/>
                </w:tcPr>
                <w:p w14:paraId="43180BB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1297" w:type="dxa"/>
                  <w:vAlign w:val="center"/>
                </w:tcPr>
                <w:p w14:paraId="0C861CF0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850" w:type="dxa"/>
                  <w:vAlign w:val="center"/>
                </w:tcPr>
                <w:p w14:paraId="1010D22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1232" w:type="dxa"/>
                  <w:vAlign w:val="center"/>
                </w:tcPr>
                <w:p w14:paraId="705B9130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346" w:type="dxa"/>
                  <w:vAlign w:val="center"/>
                </w:tcPr>
                <w:p w14:paraId="03DDC8EA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C2AE951" w14:textId="77777777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14:paraId="11025B39" w14:textId="77777777" w:rsidR="006910E4" w:rsidRDefault="00E628DC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Chittabrata Ghosh</w:t>
                  </w:r>
                </w:p>
              </w:tc>
              <w:tc>
                <w:tcPr>
                  <w:tcW w:w="1297" w:type="dxa"/>
                  <w:vAlign w:val="center"/>
                </w:tcPr>
                <w:p w14:paraId="227243E5" w14:textId="71DFA374" w:rsidR="006910E4" w:rsidRDefault="006B1EF6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Intel</w:t>
                  </w:r>
                </w:p>
              </w:tc>
              <w:tc>
                <w:tcPr>
                  <w:tcW w:w="1850" w:type="dxa"/>
                  <w:vAlign w:val="center"/>
                </w:tcPr>
                <w:p w14:paraId="14A365C9" w14:textId="1099AB0E" w:rsidR="006910E4" w:rsidRPr="00CD4C78" w:rsidRDefault="00AE68FC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3600 Juliette Ln, Santa Clara, CA 95054</w:t>
                  </w:r>
                </w:p>
              </w:tc>
              <w:tc>
                <w:tcPr>
                  <w:tcW w:w="1232" w:type="dxa"/>
                  <w:vAlign w:val="center"/>
                </w:tcPr>
                <w:p w14:paraId="5B848F55" w14:textId="35852A61" w:rsidR="006910E4" w:rsidRPr="00CD4C78" w:rsidRDefault="00AE68FC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+1-415-244-8904</w:t>
                  </w:r>
                </w:p>
              </w:tc>
              <w:tc>
                <w:tcPr>
                  <w:tcW w:w="2346" w:type="dxa"/>
                  <w:vAlign w:val="center"/>
                </w:tcPr>
                <w:p w14:paraId="077B9C61" w14:textId="77777777" w:rsidR="006910E4" w:rsidRPr="00CD4C78" w:rsidRDefault="007649CA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hyperlink r:id="rId11" w:history="1">
                    <w:r w:rsidR="00E628DC" w:rsidRPr="0094445C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chittabrata.ghosh@intel.com</w:t>
                    </w:r>
                  </w:hyperlink>
                </w:p>
              </w:tc>
            </w:tr>
            <w:tr w:rsidR="00C44A92" w:rsidRPr="00CD4C78" w14:paraId="1DBD662B" w14:textId="77777777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14:paraId="7D3BC34C" w14:textId="777A8F8E" w:rsidR="00C44A92" w:rsidRDefault="00C44A92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Robert Stacey</w:t>
                  </w:r>
                </w:p>
              </w:tc>
              <w:tc>
                <w:tcPr>
                  <w:tcW w:w="1297" w:type="dxa"/>
                  <w:vAlign w:val="center"/>
                </w:tcPr>
                <w:p w14:paraId="78C04034" w14:textId="025330D8" w:rsidR="00C44A92" w:rsidRDefault="00C44A92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Intel</w:t>
                  </w:r>
                </w:p>
              </w:tc>
              <w:tc>
                <w:tcPr>
                  <w:tcW w:w="1850" w:type="dxa"/>
                  <w:vAlign w:val="center"/>
                </w:tcPr>
                <w:p w14:paraId="026C0600" w14:textId="77777777" w:rsidR="00C44A92" w:rsidRPr="00CD4C78" w:rsidRDefault="00C44A92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14:paraId="052EF243" w14:textId="77777777" w:rsidR="00C44A92" w:rsidRPr="00CD4C78" w:rsidRDefault="00C44A92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14:paraId="7510BA06" w14:textId="07ECAFB1" w:rsidR="00C44A92" w:rsidRPr="00C44A92" w:rsidRDefault="007649CA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</w:rPr>
                  </w:pPr>
                  <w:hyperlink r:id="rId12" w:history="1">
                    <w:r w:rsidR="00C44A92" w:rsidRPr="00995A11">
                      <w:rPr>
                        <w:rStyle w:val="Hyperlink"/>
                        <w:b w:val="0"/>
                        <w:bCs/>
                        <w:sz w:val="18"/>
                        <w:szCs w:val="18"/>
                      </w:rPr>
                      <w:t>robert.stacey@intel.com</w:t>
                    </w:r>
                  </w:hyperlink>
                  <w:r w:rsidR="00C44A92" w:rsidRPr="00C44A92">
                    <w:rPr>
                      <w:b w:val="0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910E4" w:rsidRPr="00CD4C78" w14:paraId="6CD1735A" w14:textId="77777777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14:paraId="0545851F" w14:textId="5EAC9617" w:rsidR="006910E4" w:rsidRPr="00CD4C78" w:rsidRDefault="00EF3205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 xml:space="preserve">Cheng Chen </w:t>
                  </w:r>
                </w:p>
              </w:tc>
              <w:tc>
                <w:tcPr>
                  <w:tcW w:w="1297" w:type="dxa"/>
                  <w:vAlign w:val="center"/>
                </w:tcPr>
                <w:p w14:paraId="5710AEAF" w14:textId="0920D204" w:rsidR="006910E4" w:rsidRPr="00CD4C78" w:rsidRDefault="00EF3205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Intel</w:t>
                  </w:r>
                </w:p>
              </w:tc>
              <w:tc>
                <w:tcPr>
                  <w:tcW w:w="1850" w:type="dxa"/>
                  <w:vAlign w:val="center"/>
                </w:tcPr>
                <w:p w14:paraId="360A40CC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14:paraId="4264A80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14:paraId="2A8FE1AD" w14:textId="7858C529" w:rsidR="006910E4" w:rsidRPr="00CD4C78" w:rsidRDefault="007649CA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hyperlink r:id="rId13" w:history="1">
                    <w:r w:rsidR="00EF3205" w:rsidRPr="00995A11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cheng.chen@intel.com</w:t>
                    </w:r>
                  </w:hyperlink>
                  <w:r w:rsidR="00EF3205">
                    <w:rPr>
                      <w:b w:val="0"/>
                      <w:sz w:val="18"/>
                      <w:szCs w:val="18"/>
                      <w:lang w:eastAsia="ko-KR"/>
                    </w:rPr>
                    <w:t xml:space="preserve"> </w:t>
                  </w:r>
                </w:p>
              </w:tc>
            </w:tr>
            <w:tr w:rsidR="009F3F6A" w:rsidRPr="00CD4C78" w14:paraId="30CDEC76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6C03A7B4" w14:textId="49730918" w:rsidR="009F3F6A" w:rsidRPr="00531642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Gaurav Patwardhan</w:t>
                  </w:r>
                </w:p>
              </w:tc>
              <w:tc>
                <w:tcPr>
                  <w:tcW w:w="1297" w:type="dxa"/>
                </w:tcPr>
                <w:p w14:paraId="63458473" w14:textId="5D30BB01" w:rsidR="009F3F6A" w:rsidRPr="00531642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HPE</w:t>
                  </w:r>
                </w:p>
              </w:tc>
              <w:tc>
                <w:tcPr>
                  <w:tcW w:w="1850" w:type="dxa"/>
                </w:tcPr>
                <w:p w14:paraId="7CF70FE8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2D2A3935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47E17EE5" w14:textId="3182F4AC" w:rsidR="009F3F6A" w:rsidRPr="009F3F6A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</w:pPr>
                  <w:r w:rsidRPr="009F3F6A"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  <w:t>gaurav.patwardhan@hpe.com</w:t>
                  </w:r>
                </w:p>
              </w:tc>
            </w:tr>
            <w:tr w:rsidR="009F3F6A" w:rsidRPr="00CD4C78" w14:paraId="64E57319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0B6A099D" w14:textId="3052B25C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Eldad Perahia</w:t>
                  </w:r>
                </w:p>
              </w:tc>
              <w:tc>
                <w:tcPr>
                  <w:tcW w:w="1297" w:type="dxa"/>
                </w:tcPr>
                <w:p w14:paraId="7DFF7D2F" w14:textId="6F913C2D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HPE</w:t>
                  </w:r>
                </w:p>
              </w:tc>
              <w:tc>
                <w:tcPr>
                  <w:tcW w:w="1850" w:type="dxa"/>
                </w:tcPr>
                <w:p w14:paraId="4D727A45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3BC98F32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3E873ABE" w14:textId="31BE7280" w:rsidR="009F3F6A" w:rsidRPr="009F3F6A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</w:rPr>
                  </w:pPr>
                  <w:r w:rsidRPr="009F3F6A"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  <w:t>eldad.perahia@hpe.com</w:t>
                  </w:r>
                </w:p>
              </w:tc>
            </w:tr>
            <w:tr w:rsidR="009F3F6A" w:rsidRPr="00CD4C78" w14:paraId="3D959BDD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71A254BA" w14:textId="157717EC" w:rsidR="009F3F6A" w:rsidRPr="00531642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Liang Li</w:t>
                  </w:r>
                </w:p>
              </w:tc>
              <w:tc>
                <w:tcPr>
                  <w:tcW w:w="1297" w:type="dxa"/>
                </w:tcPr>
                <w:p w14:paraId="7B9948A5" w14:textId="14DD6326" w:rsidR="009F3F6A" w:rsidRPr="00531642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HPE</w:t>
                  </w:r>
                </w:p>
              </w:tc>
              <w:tc>
                <w:tcPr>
                  <w:tcW w:w="1850" w:type="dxa"/>
                </w:tcPr>
                <w:p w14:paraId="4284E37E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7F1834DB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5EB0BED3" w14:textId="0C3154F1" w:rsidR="009F3F6A" w:rsidRPr="009F3F6A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</w:pPr>
                  <w:r w:rsidRPr="009F3F6A"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  <w:t>liang.li2@hpe.com</w:t>
                  </w:r>
                </w:p>
              </w:tc>
            </w:tr>
            <w:tr w:rsidR="009F3F6A" w:rsidRPr="00CD4C78" w14:paraId="189DA813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35F96C74" w14:textId="7345A5E9" w:rsidR="009F3F6A" w:rsidRPr="00531642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Chuck Lukaszewski</w:t>
                  </w:r>
                </w:p>
              </w:tc>
              <w:tc>
                <w:tcPr>
                  <w:tcW w:w="1297" w:type="dxa"/>
                </w:tcPr>
                <w:p w14:paraId="3CC26121" w14:textId="51FAC0A6" w:rsidR="009F3F6A" w:rsidRPr="00531642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531642">
                    <w:rPr>
                      <w:b w:val="0"/>
                      <w:sz w:val="18"/>
                      <w:szCs w:val="18"/>
                      <w:lang w:eastAsia="ko-KR"/>
                    </w:rPr>
                    <w:t>HPE</w:t>
                  </w:r>
                </w:p>
              </w:tc>
              <w:tc>
                <w:tcPr>
                  <w:tcW w:w="1850" w:type="dxa"/>
                </w:tcPr>
                <w:p w14:paraId="0814F14E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2679E74C" w14:textId="77777777" w:rsidR="009F3F6A" w:rsidRPr="00CD4C78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2DAB1DA9" w14:textId="1BBD7474" w:rsidR="009F3F6A" w:rsidRPr="009F3F6A" w:rsidRDefault="009F3F6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</w:pPr>
                  <w:r w:rsidRPr="009F3F6A"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  <w:t>Chuck.Lukaszewski@hpe.com</w:t>
                  </w:r>
                </w:p>
              </w:tc>
            </w:tr>
            <w:tr w:rsidR="00AE68FC" w:rsidRPr="00CD4C78" w14:paraId="62FF52C0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568687CA" w14:textId="3EAC58E1" w:rsidR="00AE68FC" w:rsidRPr="00531642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AE68FC">
                    <w:rPr>
                      <w:b w:val="0"/>
                      <w:sz w:val="18"/>
                      <w:szCs w:val="18"/>
                      <w:lang w:eastAsia="ko-KR"/>
                    </w:rPr>
                    <w:t>Malcolm Smith</w:t>
                  </w:r>
                </w:p>
              </w:tc>
              <w:tc>
                <w:tcPr>
                  <w:tcW w:w="1297" w:type="dxa"/>
                </w:tcPr>
                <w:p w14:paraId="02142222" w14:textId="4EBE7C6D" w:rsidR="00AE68FC" w:rsidRPr="00531642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Cisco</w:t>
                  </w:r>
                </w:p>
              </w:tc>
              <w:tc>
                <w:tcPr>
                  <w:tcW w:w="1850" w:type="dxa"/>
                </w:tcPr>
                <w:p w14:paraId="596E2C58" w14:textId="77777777" w:rsidR="00AE68FC" w:rsidRPr="00CD4C78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72A81C70" w14:textId="77777777" w:rsidR="00AE68FC" w:rsidRPr="00CD4C78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3657D7D2" w14:textId="03BF2E81" w:rsidR="00AE68FC" w:rsidRPr="009F3F6A" w:rsidRDefault="007649C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</w:pPr>
                  <w:hyperlink r:id="rId14" w:history="1">
                    <w:r w:rsidR="00AE68FC" w:rsidRPr="00AE68FC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mmsmith@cisco.com</w:t>
                    </w:r>
                  </w:hyperlink>
                </w:p>
              </w:tc>
            </w:tr>
            <w:tr w:rsidR="00AE68FC" w:rsidRPr="00CD4C78" w14:paraId="3B56F21C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24589A4E" w14:textId="0A135239" w:rsidR="00AE68FC" w:rsidRPr="00531642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AE68FC">
                    <w:rPr>
                      <w:b w:val="0"/>
                      <w:sz w:val="18"/>
                      <w:szCs w:val="18"/>
                      <w:lang w:eastAsia="ko-KR"/>
                    </w:rPr>
                    <w:t>Pooya Monajemi</w:t>
                  </w:r>
                </w:p>
              </w:tc>
              <w:tc>
                <w:tcPr>
                  <w:tcW w:w="1297" w:type="dxa"/>
                </w:tcPr>
                <w:p w14:paraId="7624628C" w14:textId="2FF609C7" w:rsidR="00AE68FC" w:rsidRPr="00531642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Cisco</w:t>
                  </w:r>
                </w:p>
              </w:tc>
              <w:tc>
                <w:tcPr>
                  <w:tcW w:w="1850" w:type="dxa"/>
                </w:tcPr>
                <w:p w14:paraId="6CE5883F" w14:textId="77777777" w:rsidR="00AE68FC" w:rsidRPr="00CD4C78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3CA8CE99" w14:textId="77777777" w:rsidR="00AE68FC" w:rsidRPr="00CD4C78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330AAB35" w14:textId="20D55BCF" w:rsidR="00AE68FC" w:rsidRPr="009F3F6A" w:rsidRDefault="007649C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</w:pPr>
                  <w:hyperlink r:id="rId15" w:history="1">
                    <w:r w:rsidR="00AE68FC" w:rsidRPr="00B0207C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pmonajem@cisco.com</w:t>
                    </w:r>
                  </w:hyperlink>
                  <w:r w:rsidR="00AE68FC">
                    <w:rPr>
                      <w:b w:val="0"/>
                      <w:color w:val="0000FF"/>
                      <w:sz w:val="18"/>
                      <w:szCs w:val="18"/>
                      <w:u w:val="single"/>
                      <w:lang w:eastAsia="ko-KR"/>
                    </w:rPr>
                    <w:t xml:space="preserve"> </w:t>
                  </w:r>
                </w:p>
              </w:tc>
            </w:tr>
            <w:tr w:rsidR="00AE68FC" w:rsidRPr="00CD4C78" w14:paraId="3D14ADC5" w14:textId="77777777" w:rsidTr="00E54E9D">
              <w:trPr>
                <w:trHeight w:val="359"/>
                <w:jc w:val="center"/>
              </w:trPr>
              <w:tc>
                <w:tcPr>
                  <w:tcW w:w="1218" w:type="dxa"/>
                </w:tcPr>
                <w:p w14:paraId="45A7B51E" w14:textId="0B0851C8" w:rsidR="00AE68FC" w:rsidRPr="00531642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AE68FC">
                    <w:rPr>
                      <w:b w:val="0"/>
                      <w:sz w:val="18"/>
                      <w:szCs w:val="18"/>
                      <w:lang w:eastAsia="ko-KR"/>
                    </w:rPr>
                    <w:t>Brian Hart</w:t>
                  </w:r>
                </w:p>
              </w:tc>
              <w:tc>
                <w:tcPr>
                  <w:tcW w:w="1297" w:type="dxa"/>
                </w:tcPr>
                <w:p w14:paraId="4DDC1025" w14:textId="0EA23AED" w:rsidR="00AE68FC" w:rsidRPr="00531642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Cisco</w:t>
                  </w:r>
                </w:p>
              </w:tc>
              <w:tc>
                <w:tcPr>
                  <w:tcW w:w="1850" w:type="dxa"/>
                </w:tcPr>
                <w:p w14:paraId="0E6449E4" w14:textId="77777777" w:rsidR="00AE68FC" w:rsidRPr="00CD4C78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</w:tcPr>
                <w:p w14:paraId="38735944" w14:textId="77777777" w:rsidR="00AE68FC" w:rsidRPr="00CD4C78" w:rsidRDefault="00AE68FC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</w:tcPr>
                <w:p w14:paraId="3C344A57" w14:textId="3DB4EE83" w:rsidR="00AE68FC" w:rsidRPr="009F3F6A" w:rsidRDefault="007649CA" w:rsidP="009F3F6A">
                  <w:pPr>
                    <w:pStyle w:val="T2"/>
                    <w:spacing w:after="0"/>
                    <w:ind w:left="0" w:right="0"/>
                    <w:jc w:val="left"/>
                    <w:rPr>
                      <w:rStyle w:val="Hyperlink"/>
                      <w:b w:val="0"/>
                      <w:sz w:val="18"/>
                      <w:szCs w:val="18"/>
                      <w:lang w:eastAsia="ko-KR"/>
                    </w:rPr>
                  </w:pPr>
                  <w:hyperlink r:id="rId16" w:history="1">
                    <w:r w:rsidR="00AE68FC" w:rsidRPr="00B0207C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brianh@cisco.com</w:t>
                    </w:r>
                  </w:hyperlink>
                  <w:r w:rsidR="00AE68FC">
                    <w:rPr>
                      <w:b w:val="0"/>
                      <w:color w:val="0000FF"/>
                      <w:sz w:val="18"/>
                      <w:szCs w:val="18"/>
                      <w:u w:val="single"/>
                      <w:lang w:eastAsia="ko-KR"/>
                    </w:rPr>
                    <w:t xml:space="preserve"> </w:t>
                  </w:r>
                </w:p>
              </w:tc>
            </w:tr>
          </w:tbl>
          <w:p w14:paraId="517D6B62" w14:textId="77777777" w:rsidR="00EA6977" w:rsidRDefault="00EA6977" w:rsidP="000609BC">
            <w:pPr>
              <w:pStyle w:val="T2"/>
            </w:pPr>
          </w:p>
        </w:tc>
      </w:tr>
    </w:tbl>
    <w:p w14:paraId="763F627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78B06A3B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2E849E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4467EF1F" w14:textId="77777777" w:rsidR="00D2326F" w:rsidRDefault="005E1D73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 xml:space="preserve">Proposed language to </w:t>
      </w:r>
      <w:r w:rsidR="002B2145">
        <w:rPr>
          <w:sz w:val="20"/>
          <w:lang w:eastAsia="ko-KR"/>
        </w:rPr>
        <w:t xml:space="preserve">address </w:t>
      </w:r>
      <w:proofErr w:type="spellStart"/>
      <w:r w:rsidR="002B2145">
        <w:rPr>
          <w:sz w:val="20"/>
          <w:lang w:eastAsia="ko-KR"/>
        </w:rPr>
        <w:t>TGmd</w:t>
      </w:r>
      <w:proofErr w:type="spellEnd"/>
      <w:r w:rsidR="002B2145">
        <w:rPr>
          <w:sz w:val="20"/>
          <w:lang w:eastAsia="ko-KR"/>
        </w:rPr>
        <w:t xml:space="preserve"> D</w:t>
      </w:r>
      <w:r w:rsidR="00C35E3A">
        <w:rPr>
          <w:sz w:val="20"/>
          <w:lang w:eastAsia="ko-KR"/>
        </w:rPr>
        <w:t>3</w:t>
      </w:r>
      <w:r w:rsidR="002B2145">
        <w:rPr>
          <w:sz w:val="20"/>
          <w:lang w:eastAsia="ko-KR"/>
        </w:rPr>
        <w:t>.0 SA1</w:t>
      </w:r>
    </w:p>
    <w:p w14:paraId="624D47AF" w14:textId="77777777" w:rsidR="00A216DE" w:rsidRDefault="00A216DE" w:rsidP="004B4C24">
      <w:pPr>
        <w:jc w:val="both"/>
        <w:rPr>
          <w:sz w:val="20"/>
          <w:lang w:eastAsia="ko-KR"/>
        </w:rPr>
      </w:pPr>
    </w:p>
    <w:p w14:paraId="49C3F318" w14:textId="20F1A22A" w:rsidR="00577BAE" w:rsidRDefault="00577BAE" w:rsidP="009813E9">
      <w:pPr>
        <w:rPr>
          <w:rFonts w:eastAsia="Times New Roman"/>
          <w:sz w:val="20"/>
          <w:szCs w:val="24"/>
          <w:lang w:val="en-US"/>
        </w:rPr>
      </w:pPr>
      <w:r>
        <w:rPr>
          <w:rFonts w:eastAsia="Times New Roman"/>
          <w:sz w:val="20"/>
          <w:szCs w:val="24"/>
          <w:lang w:val="en-US"/>
        </w:rPr>
        <w:t>Cha</w:t>
      </w:r>
      <w:r w:rsidR="00DA0158">
        <w:rPr>
          <w:rFonts w:eastAsia="Times New Roman"/>
          <w:sz w:val="20"/>
          <w:szCs w:val="24"/>
          <w:lang w:val="en-US"/>
        </w:rPr>
        <w:t xml:space="preserve">nges are referenced to </w:t>
      </w:r>
      <w:proofErr w:type="spellStart"/>
      <w:r w:rsidR="00DA0158">
        <w:rPr>
          <w:rFonts w:eastAsia="Times New Roman"/>
          <w:sz w:val="20"/>
          <w:szCs w:val="24"/>
          <w:lang w:val="en-US"/>
        </w:rPr>
        <w:t>TGmd</w:t>
      </w:r>
      <w:proofErr w:type="spellEnd"/>
      <w:r w:rsidR="005F4B80">
        <w:rPr>
          <w:rFonts w:eastAsia="Times New Roman"/>
          <w:sz w:val="20"/>
          <w:szCs w:val="24"/>
          <w:lang w:val="en-US"/>
        </w:rPr>
        <w:t xml:space="preserve"> D</w:t>
      </w:r>
      <w:r w:rsidR="00C35E3A">
        <w:rPr>
          <w:rFonts w:eastAsia="Times New Roman"/>
          <w:sz w:val="20"/>
          <w:szCs w:val="24"/>
          <w:lang w:val="en-US"/>
        </w:rPr>
        <w:t>3</w:t>
      </w:r>
      <w:r w:rsidR="00C8520C">
        <w:rPr>
          <w:rFonts w:eastAsia="Times New Roman"/>
          <w:sz w:val="20"/>
          <w:szCs w:val="24"/>
          <w:lang w:val="en-US"/>
        </w:rPr>
        <w:t>.</w:t>
      </w:r>
      <w:r w:rsidR="00B832B3">
        <w:rPr>
          <w:rFonts w:eastAsia="Times New Roman"/>
          <w:sz w:val="20"/>
          <w:szCs w:val="24"/>
          <w:lang w:val="en-US"/>
        </w:rPr>
        <w:t>3</w:t>
      </w:r>
      <w:r>
        <w:rPr>
          <w:rFonts w:eastAsia="Times New Roman"/>
          <w:sz w:val="20"/>
          <w:szCs w:val="24"/>
          <w:lang w:val="en-US"/>
        </w:rPr>
        <w:t>.</w:t>
      </w:r>
    </w:p>
    <w:p w14:paraId="7D51B67B" w14:textId="77777777" w:rsidR="005E768D" w:rsidRPr="00CD4C78" w:rsidRDefault="005E768D" w:rsidP="005E768D"/>
    <w:p w14:paraId="42D299EC" w14:textId="77777777" w:rsidR="005E768D" w:rsidRPr="00CD4C78" w:rsidRDefault="005E768D"/>
    <w:p w14:paraId="2467DBB6" w14:textId="77777777" w:rsidR="00DC0CA2" w:rsidRPr="00CD4C78" w:rsidRDefault="005E768D" w:rsidP="00F2637D">
      <w:r w:rsidRPr="00CD4C78">
        <w:br w:type="page"/>
      </w:r>
    </w:p>
    <w:p w14:paraId="3F649AF3" w14:textId="77777777" w:rsidR="00CE4BAA" w:rsidRPr="00CD4C78" w:rsidRDefault="00CE4BAA" w:rsidP="00CE4BAA">
      <w:r w:rsidRPr="00CD4C78">
        <w:lastRenderedPageBreak/>
        <w:t>Interpretation of a Motion to Adopt</w:t>
      </w:r>
    </w:p>
    <w:p w14:paraId="11994135" w14:textId="77777777" w:rsidR="00CE4BAA" w:rsidRPr="00CD4C78" w:rsidRDefault="00CE4BAA" w:rsidP="00CE4BAA">
      <w:pPr>
        <w:rPr>
          <w:lang w:eastAsia="ko-KR"/>
        </w:rPr>
      </w:pPr>
    </w:p>
    <w:p w14:paraId="3F675B6E" w14:textId="77777777" w:rsidR="00CE4BAA" w:rsidRPr="00CD4C78" w:rsidRDefault="00CE4BAA" w:rsidP="00CE4BAA">
      <w:pPr>
        <w:rPr>
          <w:lang w:eastAsia="ko-KR"/>
        </w:rPr>
      </w:pPr>
      <w:r w:rsidRPr="00CD4C78">
        <w:rPr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="00B46E66">
        <w:rPr>
          <w:lang w:eastAsia="ko-KR"/>
        </w:rPr>
        <w:t>TGmd</w:t>
      </w:r>
      <w:proofErr w:type="spellEnd"/>
      <w:r w:rsidRPr="00CD4C78">
        <w:rPr>
          <w:lang w:eastAsia="ko-KR"/>
        </w:rPr>
        <w:t xml:space="preserve"> Draft.  This introduction is not part of the adopted material.</w:t>
      </w:r>
    </w:p>
    <w:p w14:paraId="7B2B683E" w14:textId="77777777" w:rsidR="00CE4BAA" w:rsidRPr="00CD4C78" w:rsidRDefault="00CE4BAA" w:rsidP="00CE4BAA">
      <w:pPr>
        <w:rPr>
          <w:lang w:eastAsia="ko-KR"/>
        </w:rPr>
      </w:pPr>
    </w:p>
    <w:p w14:paraId="4B4B1832" w14:textId="77777777" w:rsidR="00CE4BAA" w:rsidRPr="00CD4C78" w:rsidRDefault="00CE4BAA" w:rsidP="00CE4BAA">
      <w:pPr>
        <w:rPr>
          <w:b/>
          <w:bCs/>
          <w:i/>
          <w:iCs/>
          <w:lang w:eastAsia="ko-KR"/>
        </w:rPr>
      </w:pPr>
      <w:r w:rsidRPr="00CD4C78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="00B46E66">
        <w:rPr>
          <w:b/>
          <w:bCs/>
          <w:i/>
          <w:iCs/>
          <w:lang w:eastAsia="ko-KR"/>
        </w:rPr>
        <w:t>TGmd</w:t>
      </w:r>
      <w:proofErr w:type="spellEnd"/>
      <w:r w:rsidR="00B205C7" w:rsidRPr="00CD4C78">
        <w:rPr>
          <w:b/>
          <w:bCs/>
          <w:i/>
          <w:iCs/>
          <w:lang w:eastAsia="ko-KR"/>
        </w:rPr>
        <w:t xml:space="preserve"> </w:t>
      </w:r>
      <w:r w:rsidRPr="00CD4C78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AEC11CE" w14:textId="77777777" w:rsidR="00CE4BAA" w:rsidRPr="00CD4C78" w:rsidRDefault="00CE4BAA" w:rsidP="00CE4BAA">
      <w:pPr>
        <w:rPr>
          <w:lang w:eastAsia="ko-KR"/>
        </w:rPr>
      </w:pPr>
    </w:p>
    <w:p w14:paraId="6D73C4EE" w14:textId="77777777" w:rsidR="00CE4BAA" w:rsidRPr="00CD4C78" w:rsidRDefault="00B46E66" w:rsidP="00CE4BAA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Draft.</w:t>
      </w:r>
    </w:p>
    <w:p w14:paraId="0D56C80A" w14:textId="77777777" w:rsidR="0053566B" w:rsidRPr="00CD4C78" w:rsidRDefault="0053566B" w:rsidP="00F2637D"/>
    <w:p w14:paraId="5544D88F" w14:textId="77777777" w:rsidR="00541AFE" w:rsidRDefault="00541AFE" w:rsidP="00541AFE">
      <w:pPr>
        <w:rPr>
          <w:sz w:val="24"/>
        </w:rPr>
      </w:pPr>
    </w:p>
    <w:p w14:paraId="4D34D73E" w14:textId="77777777" w:rsidR="00541AFE" w:rsidRDefault="00541AFE" w:rsidP="00541AFE">
      <w:pPr>
        <w:rPr>
          <w:sz w:val="24"/>
        </w:rPr>
      </w:pPr>
    </w:p>
    <w:p w14:paraId="7F323192" w14:textId="77777777" w:rsidR="00541AFE" w:rsidRDefault="00541AFE" w:rsidP="00541AFE"/>
    <w:p w14:paraId="43A4BC41" w14:textId="77777777" w:rsidR="00F74C9F" w:rsidRDefault="00F74C9F" w:rsidP="00F2637D"/>
    <w:p w14:paraId="21D6DA2A" w14:textId="77777777" w:rsidR="005B2037" w:rsidRPr="00CD4C78" w:rsidRDefault="005B2037" w:rsidP="00F2637D"/>
    <w:p w14:paraId="4A7C3AD9" w14:textId="77777777" w:rsidR="00CD4C78" w:rsidRDefault="00CD4C78" w:rsidP="00CD4C78">
      <w:pPr>
        <w:rPr>
          <w:sz w:val="20"/>
        </w:rPr>
      </w:pPr>
    </w:p>
    <w:p w14:paraId="1AEA7C83" w14:textId="77777777" w:rsidR="00F84743" w:rsidRDefault="00F84743">
      <w:pPr>
        <w:rPr>
          <w:sz w:val="20"/>
        </w:rPr>
      </w:pPr>
    </w:p>
    <w:p w14:paraId="30B773B9" w14:textId="77777777" w:rsidR="00F84743" w:rsidRDefault="00F84743">
      <w:pPr>
        <w:rPr>
          <w:sz w:val="20"/>
        </w:rPr>
      </w:pPr>
    </w:p>
    <w:p w14:paraId="08DF5AA6" w14:textId="77777777" w:rsidR="00F84743" w:rsidRDefault="00F84743">
      <w:pPr>
        <w:rPr>
          <w:sz w:val="20"/>
        </w:rPr>
      </w:pPr>
    </w:p>
    <w:p w14:paraId="7BA54EFE" w14:textId="77777777" w:rsidR="00303220" w:rsidRDefault="00303220">
      <w:pPr>
        <w:rPr>
          <w:sz w:val="20"/>
        </w:rPr>
      </w:pPr>
      <w:r>
        <w:rPr>
          <w:sz w:val="20"/>
        </w:rPr>
        <w:br w:type="page"/>
      </w:r>
    </w:p>
    <w:p w14:paraId="0FD46B6D" w14:textId="1D39FE46" w:rsidR="004A1A5F" w:rsidRPr="004A1A5F" w:rsidRDefault="004A1A5F" w:rsidP="004A1A5F">
      <w:pPr>
        <w:rPr>
          <w:b/>
          <w:sz w:val="44"/>
          <w:u w:val="single"/>
        </w:rPr>
      </w:pPr>
      <w:r>
        <w:rPr>
          <w:b/>
          <w:sz w:val="44"/>
          <w:u w:val="single"/>
        </w:rPr>
        <w:lastRenderedPageBreak/>
        <w:t>Proposed Changes</w:t>
      </w:r>
      <w:r w:rsidR="00DC7682">
        <w:rPr>
          <w:b/>
          <w:sz w:val="44"/>
          <w:u w:val="single"/>
        </w:rPr>
        <w:t xml:space="preserve"> to </w:t>
      </w:r>
      <w:proofErr w:type="spellStart"/>
      <w:r w:rsidR="00A061AF">
        <w:rPr>
          <w:b/>
          <w:sz w:val="44"/>
          <w:u w:val="single"/>
        </w:rPr>
        <w:t>TG</w:t>
      </w:r>
      <w:r w:rsidR="00DA0158">
        <w:rPr>
          <w:b/>
          <w:sz w:val="44"/>
          <w:u w:val="single"/>
        </w:rPr>
        <w:t>md</w:t>
      </w:r>
      <w:proofErr w:type="spellEnd"/>
      <w:r w:rsidR="00A061AF">
        <w:rPr>
          <w:b/>
          <w:sz w:val="44"/>
          <w:u w:val="single"/>
        </w:rPr>
        <w:t xml:space="preserve"> D</w:t>
      </w:r>
      <w:r w:rsidR="00C8520C">
        <w:rPr>
          <w:b/>
          <w:sz w:val="44"/>
          <w:u w:val="single"/>
        </w:rPr>
        <w:t>3.</w:t>
      </w:r>
      <w:r w:rsidR="00A32EF5">
        <w:rPr>
          <w:b/>
          <w:sz w:val="44"/>
          <w:u w:val="single"/>
        </w:rPr>
        <w:t>3</w:t>
      </w:r>
      <w:r>
        <w:rPr>
          <w:b/>
          <w:sz w:val="44"/>
          <w:u w:val="single"/>
        </w:rPr>
        <w:t>:</w:t>
      </w:r>
    </w:p>
    <w:p w14:paraId="6329DF88" w14:textId="77777777" w:rsidR="004A1A5F" w:rsidRDefault="004A1A5F" w:rsidP="008D151A">
      <w:pPr>
        <w:rPr>
          <w:sz w:val="20"/>
        </w:rPr>
      </w:pPr>
    </w:p>
    <w:p w14:paraId="58714151" w14:textId="77777777" w:rsidR="00EB7458" w:rsidRDefault="00EB7458" w:rsidP="00EB7458">
      <w:pPr>
        <w:rPr>
          <w:bCs/>
          <w:sz w:val="20"/>
        </w:rPr>
      </w:pPr>
    </w:p>
    <w:p w14:paraId="0BE3A342" w14:textId="116CF27B" w:rsidR="00EB7458" w:rsidRDefault="00EB7458" w:rsidP="00EB7458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</w:t>
      </w:r>
      <w:r w:rsidR="00C8520C">
        <w:rPr>
          <w:b/>
          <w:i/>
          <w:sz w:val="22"/>
          <w:highlight w:val="yellow"/>
        </w:rPr>
        <w:t>3.</w:t>
      </w:r>
      <w:r w:rsidR="0057317F">
        <w:rPr>
          <w:b/>
          <w:i/>
          <w:sz w:val="22"/>
          <w:highlight w:val="yellow"/>
        </w:rPr>
        <w:t>3</w:t>
      </w:r>
      <w:r>
        <w:rPr>
          <w:b/>
          <w:i/>
          <w:sz w:val="22"/>
          <w:highlight w:val="yellow"/>
        </w:rPr>
        <w:t>, in 10.</w:t>
      </w:r>
      <w:r w:rsidR="00E628DC">
        <w:rPr>
          <w:b/>
          <w:i/>
          <w:sz w:val="22"/>
          <w:highlight w:val="yellow"/>
        </w:rPr>
        <w:t>23</w:t>
      </w:r>
      <w:r>
        <w:rPr>
          <w:b/>
          <w:i/>
          <w:sz w:val="22"/>
          <w:highlight w:val="yellow"/>
        </w:rPr>
        <w:t>.</w:t>
      </w:r>
      <w:r w:rsidR="00E628DC">
        <w:rPr>
          <w:b/>
          <w:i/>
          <w:sz w:val="22"/>
          <w:highlight w:val="yellow"/>
        </w:rPr>
        <w:t>2</w:t>
      </w:r>
      <w:r w:rsidR="00A2060A">
        <w:rPr>
          <w:b/>
          <w:i/>
          <w:sz w:val="22"/>
          <w:highlight w:val="yellow"/>
        </w:rPr>
        <w:t>.</w:t>
      </w:r>
      <w:r w:rsidR="00E628DC">
        <w:rPr>
          <w:b/>
          <w:i/>
          <w:sz w:val="22"/>
          <w:highlight w:val="yellow"/>
        </w:rPr>
        <w:t xml:space="preserve">2 EDCA </w:t>
      </w:r>
      <w:proofErr w:type="spellStart"/>
      <w:r w:rsidR="00E628DC">
        <w:rPr>
          <w:b/>
          <w:i/>
          <w:sz w:val="22"/>
          <w:highlight w:val="yellow"/>
        </w:rPr>
        <w:t>backoff</w:t>
      </w:r>
      <w:proofErr w:type="spellEnd"/>
      <w:r w:rsidR="00E628DC">
        <w:rPr>
          <w:b/>
          <w:i/>
          <w:sz w:val="22"/>
          <w:highlight w:val="yellow"/>
        </w:rPr>
        <w:t xml:space="preserve"> procedure</w:t>
      </w:r>
      <w:r w:rsidR="00A2060A">
        <w:rPr>
          <w:b/>
          <w:i/>
          <w:sz w:val="22"/>
          <w:highlight w:val="yellow"/>
        </w:rPr>
        <w:t xml:space="preserve">, change the </w:t>
      </w:r>
      <w:r>
        <w:rPr>
          <w:b/>
          <w:i/>
          <w:sz w:val="22"/>
          <w:highlight w:val="yellow"/>
        </w:rPr>
        <w:t>text as shown:</w:t>
      </w:r>
    </w:p>
    <w:p w14:paraId="36FAE4DB" w14:textId="77777777" w:rsidR="00EB7458" w:rsidRDefault="00EB7458" w:rsidP="00EB7458">
      <w:pPr>
        <w:rPr>
          <w:bCs/>
          <w:sz w:val="20"/>
        </w:rPr>
      </w:pPr>
    </w:p>
    <w:p w14:paraId="522A8325" w14:textId="77777777" w:rsidR="00E628DC" w:rsidRDefault="00E628DC" w:rsidP="00E628DC">
      <w:pPr>
        <w:rPr>
          <w:rStyle w:val="fontstyle01"/>
          <w:b/>
          <w:bCs/>
        </w:rPr>
      </w:pPr>
      <w:r w:rsidRPr="00E628DC">
        <w:rPr>
          <w:rStyle w:val="fontstyle01"/>
          <w:b/>
          <w:bCs/>
        </w:rPr>
        <w:t>10.23.2.2</w:t>
      </w:r>
      <w:r>
        <w:rPr>
          <w:rStyle w:val="fontstyle01"/>
        </w:rPr>
        <w:t xml:space="preserve"> </w:t>
      </w:r>
      <w:r w:rsidRPr="00E628DC">
        <w:rPr>
          <w:rStyle w:val="fontstyle01"/>
          <w:b/>
        </w:rPr>
        <w:t xml:space="preserve">EDCA </w:t>
      </w:r>
      <w:proofErr w:type="spellStart"/>
      <w:r w:rsidRPr="00E628DC">
        <w:rPr>
          <w:rStyle w:val="fontstyle01"/>
          <w:b/>
        </w:rPr>
        <w:t>backoff</w:t>
      </w:r>
      <w:proofErr w:type="spellEnd"/>
      <w:r w:rsidRPr="00E628DC">
        <w:rPr>
          <w:rStyle w:val="fontstyle01"/>
          <w:b/>
        </w:rPr>
        <w:t xml:space="preserve"> procedure</w:t>
      </w:r>
    </w:p>
    <w:p w14:paraId="43F5F743" w14:textId="77777777" w:rsidR="00E1548F" w:rsidRDefault="00E1548F" w:rsidP="0091389C">
      <w:pPr>
        <w:rPr>
          <w:bCs/>
          <w:sz w:val="20"/>
        </w:rPr>
      </w:pPr>
    </w:p>
    <w:p w14:paraId="0CE21024" w14:textId="77777777" w:rsidR="00230457" w:rsidRDefault="00230457" w:rsidP="00230457">
      <w:pPr>
        <w:pStyle w:val="T"/>
        <w:rPr>
          <w:spacing w:val="-2"/>
          <w:w w:val="100"/>
        </w:rPr>
      </w:pPr>
      <w:r>
        <w:rPr>
          <w:spacing w:val="-2"/>
          <w:w w:val="100"/>
        </w:rPr>
        <w:t xml:space="preserve">The </w:t>
      </w:r>
      <w:proofErr w:type="spellStart"/>
      <w:r>
        <w:rPr>
          <w:spacing w:val="-2"/>
          <w:w w:val="100"/>
        </w:rPr>
        <w:t>backoff</w:t>
      </w:r>
      <w:proofErr w:type="spellEnd"/>
      <w:r>
        <w:rPr>
          <w:spacing w:val="-2"/>
          <w:w w:val="100"/>
        </w:rPr>
        <w:t xml:space="preserve"> procedure shall be invoked by an EDCAF when any of the following events occurs:</w:t>
      </w:r>
    </w:p>
    <w:p w14:paraId="5791DCF0" w14:textId="77777777" w:rsidR="00230457" w:rsidRDefault="00230457" w:rsidP="00230457">
      <w:pPr>
        <w:pStyle w:val="L1"/>
        <w:numPr>
          <w:ilvl w:val="0"/>
          <w:numId w:val="27"/>
        </w:numPr>
        <w:ind w:left="640" w:hanging="440"/>
        <w:rPr>
          <w:w w:val="100"/>
          <w:lang w:val="en-GB"/>
        </w:rPr>
      </w:pPr>
      <w:r>
        <w:rPr>
          <w:w w:val="100"/>
          <w:lang w:val="en-GB"/>
        </w:rPr>
        <w:t>An MA-</w:t>
      </w:r>
      <w:proofErr w:type="spellStart"/>
      <w:r>
        <w:rPr>
          <w:w w:val="100"/>
          <w:lang w:val="en-GB"/>
        </w:rPr>
        <w:t>UNITDATA.request</w:t>
      </w:r>
      <w:proofErr w:type="spellEnd"/>
      <w:r>
        <w:rPr>
          <w:w w:val="100"/>
          <w:lang w:val="en-GB"/>
        </w:rPr>
        <w:t xml:space="preserve"> primitive is received that causes a frame with that AC to be queued for transmission such that one of the transmit queues associated with that AC has now become non-empty and any other transmit queues associated with that AC are empty; the medium is busy on the primary channel as indicated by any of the following:</w:t>
      </w:r>
    </w:p>
    <w:p w14:paraId="11D5D54E" w14:textId="77777777" w:rsidR="00230457" w:rsidRDefault="00230457" w:rsidP="00230457">
      <w:pPr>
        <w:pStyle w:val="DL2"/>
        <w:numPr>
          <w:ilvl w:val="0"/>
          <w:numId w:val="26"/>
        </w:numPr>
        <w:tabs>
          <w:tab w:val="clear" w:pos="920"/>
          <w:tab w:val="left" w:pos="1080"/>
        </w:tabs>
        <w:suppressAutoHyphens/>
        <w:spacing w:before="60" w:after="60"/>
        <w:ind w:left="1080" w:hanging="440"/>
        <w:rPr>
          <w:w w:val="100"/>
        </w:rPr>
      </w:pPr>
      <w:r>
        <w:rPr>
          <w:w w:val="100"/>
        </w:rPr>
        <w:t>physical CS;</w:t>
      </w:r>
    </w:p>
    <w:p w14:paraId="5364DD50" w14:textId="77777777" w:rsidR="00230457" w:rsidRDefault="00230457" w:rsidP="00230457">
      <w:pPr>
        <w:pStyle w:val="DL2"/>
        <w:numPr>
          <w:ilvl w:val="0"/>
          <w:numId w:val="26"/>
        </w:numPr>
        <w:tabs>
          <w:tab w:val="clear" w:pos="920"/>
          <w:tab w:val="left" w:pos="1080"/>
        </w:tabs>
        <w:suppressAutoHyphens/>
        <w:spacing w:before="60" w:after="60"/>
        <w:ind w:left="1080" w:hanging="440"/>
        <w:rPr>
          <w:w w:val="100"/>
        </w:rPr>
      </w:pPr>
      <w:r>
        <w:rPr>
          <w:w w:val="100"/>
        </w:rPr>
        <w:t>virtual CS;</w:t>
      </w:r>
    </w:p>
    <w:p w14:paraId="5F8B26F1" w14:textId="77777777" w:rsidR="00230457" w:rsidRDefault="00230457" w:rsidP="00230457">
      <w:pPr>
        <w:pStyle w:val="DL2"/>
        <w:numPr>
          <w:ilvl w:val="0"/>
          <w:numId w:val="26"/>
        </w:numPr>
        <w:tabs>
          <w:tab w:val="clear" w:pos="920"/>
          <w:tab w:val="left" w:pos="1080"/>
        </w:tabs>
        <w:suppressAutoHyphens/>
        <w:spacing w:before="60" w:after="60"/>
        <w:ind w:left="1080" w:hanging="440"/>
        <w:rPr>
          <w:w w:val="100"/>
        </w:rPr>
      </w:pPr>
      <w:r>
        <w:rPr>
          <w:w w:val="100"/>
        </w:rPr>
        <w:t>a nonzero TXNAV timer value;</w:t>
      </w:r>
    </w:p>
    <w:p w14:paraId="7861E66E" w14:textId="77777777" w:rsidR="00230457" w:rsidRDefault="00230457" w:rsidP="00230457">
      <w:pPr>
        <w:pStyle w:val="DL2"/>
        <w:numPr>
          <w:ilvl w:val="0"/>
          <w:numId w:val="26"/>
        </w:numPr>
        <w:tabs>
          <w:tab w:val="clear" w:pos="920"/>
          <w:tab w:val="left" w:pos="1080"/>
        </w:tabs>
        <w:suppressAutoHyphens/>
        <w:spacing w:before="60" w:after="60"/>
        <w:ind w:left="1080" w:hanging="440"/>
        <w:rPr>
          <w:w w:val="100"/>
        </w:rPr>
      </w:pPr>
      <w:r>
        <w:rPr>
          <w:w w:val="100"/>
        </w:rPr>
        <w:t xml:space="preserve">a mesh STA that has dot11MCCAActivated true and a nonzero RAV timer value, </w:t>
      </w:r>
      <w:r>
        <w:rPr>
          <w:spacing w:val="-2"/>
          <w:w w:val="100"/>
        </w:rPr>
        <w:t>(#</w:t>
      </w:r>
      <w:proofErr w:type="gramStart"/>
      <w:r>
        <w:rPr>
          <w:spacing w:val="-2"/>
          <w:w w:val="100"/>
        </w:rPr>
        <w:t>1501)</w:t>
      </w:r>
      <w:r>
        <w:rPr>
          <w:w w:val="100"/>
        </w:rPr>
        <w:t>and</w:t>
      </w:r>
      <w:proofErr w:type="gramEnd"/>
      <w:r>
        <w:rPr>
          <w:w w:val="100"/>
        </w:rPr>
        <w:t xml:space="preserve"> the </w:t>
      </w:r>
      <w:proofErr w:type="spellStart"/>
      <w:r>
        <w:rPr>
          <w:w w:val="100"/>
        </w:rPr>
        <w:t>backoff</w:t>
      </w:r>
      <w:proofErr w:type="spellEnd"/>
      <w:r>
        <w:rPr>
          <w:w w:val="100"/>
        </w:rPr>
        <w:t xml:space="preserve"> counter has a value of 0 for that AC.</w:t>
      </w:r>
      <w:r>
        <w:rPr>
          <w:w w:val="100"/>
        </w:rPr>
        <w:tab/>
      </w:r>
    </w:p>
    <w:p w14:paraId="5ED205F7" w14:textId="056C81F4" w:rsidR="00230457" w:rsidRDefault="00230457" w:rsidP="00230457">
      <w:pPr>
        <w:pStyle w:val="L2"/>
        <w:numPr>
          <w:ilvl w:val="0"/>
          <w:numId w:val="28"/>
        </w:numPr>
        <w:suppressAutoHyphens/>
        <w:ind w:left="640" w:hanging="440"/>
        <w:rPr>
          <w:w w:val="100"/>
        </w:rPr>
      </w:pPr>
      <w:r>
        <w:rPr>
          <w:w w:val="100"/>
        </w:rPr>
        <w:t>The transmission of the MPDU in the final PPDU transmitted by the TXOP holder during the TXOP for that AC has completed and</w:t>
      </w:r>
      <w:ins w:id="0" w:author="Ghosh, Chittabrata" w:date="2020-07-08T16:26:00Z">
        <w:r>
          <w:rPr>
            <w:w w:val="100"/>
          </w:rPr>
          <w:t>/or</w:t>
        </w:r>
      </w:ins>
      <w:r>
        <w:rPr>
          <w:w w:val="100"/>
        </w:rPr>
        <w:t xml:space="preserve"> the TXNAV timer has expired, </w:t>
      </w:r>
      <w:bookmarkStart w:id="1" w:name="_Hlk45116203"/>
      <w:ins w:id="2" w:author="Ghosh, Chittabrata" w:date="2020-07-08T16:26:00Z">
        <w:r>
          <w:rPr>
            <w:rFonts w:ascii="TimesNewRomanPSMT" w:hAnsi="TimesNewRomanPSMT"/>
          </w:rPr>
          <w:t xml:space="preserve">whichever is shorter, </w:t>
        </w:r>
      </w:ins>
      <w:bookmarkEnd w:id="1"/>
      <w:r>
        <w:rPr>
          <w:w w:val="100"/>
        </w:rPr>
        <w:t xml:space="preserve">and the AC was a primary AC. (See </w:t>
      </w:r>
      <w:r>
        <w:rPr>
          <w:w w:val="100"/>
        </w:rPr>
        <w:fldChar w:fldCharType="begin"/>
      </w:r>
      <w:r>
        <w:rPr>
          <w:w w:val="100"/>
        </w:rPr>
        <w:instrText xml:space="preserve"> REF  RTF34303932353a2048342c312e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10.23.2.7 (Sharing an EDCA TXOP)</w:t>
      </w:r>
      <w:r>
        <w:rPr>
          <w:w w:val="100"/>
        </w:rPr>
        <w:fldChar w:fldCharType="end"/>
      </w:r>
      <w:r>
        <w:rPr>
          <w:w w:val="100"/>
        </w:rPr>
        <w:t>).</w:t>
      </w:r>
    </w:p>
    <w:p w14:paraId="3DA7B417" w14:textId="77777777" w:rsidR="00230457" w:rsidRDefault="00230457" w:rsidP="00230457">
      <w:pPr>
        <w:pStyle w:val="ListParagraph"/>
        <w:ind w:leftChars="0" w:left="200"/>
        <w:rPr>
          <w:rStyle w:val="fontstyle01"/>
        </w:rPr>
      </w:pPr>
      <w:bookmarkStart w:id="3" w:name="_Hlk45116235"/>
      <w:r>
        <w:rPr>
          <w:rStyle w:val="fontstyle01"/>
        </w:rPr>
        <w:t xml:space="preserve">         </w:t>
      </w:r>
      <w:ins w:id="4" w:author="Ghosh, Chittabrata" w:date="2020-07-02T09:28:00Z">
        <w:r>
          <w:rPr>
            <w:rStyle w:val="fontstyle01"/>
          </w:rPr>
          <w:t>NOTE: The transmission</w:t>
        </w:r>
      </w:ins>
      <w:ins w:id="5" w:author="Ghosh, Chittabrata" w:date="2020-07-02T09:29:00Z">
        <w:r>
          <w:rPr>
            <w:rStyle w:val="fontstyle01"/>
          </w:rPr>
          <w:t xml:space="preserve"> of the MPDU </w:t>
        </w:r>
      </w:ins>
      <w:ins w:id="6" w:author="Ghosh, Chittabrata" w:date="2020-07-02T09:30:00Z">
        <w:r>
          <w:rPr>
            <w:rStyle w:val="fontstyle01"/>
          </w:rPr>
          <w:t xml:space="preserve">in the final PPDU </w:t>
        </w:r>
      </w:ins>
      <w:ins w:id="7" w:author="Ghosh, Chittabrata" w:date="2020-07-02T09:29:00Z">
        <w:r>
          <w:rPr>
            <w:rStyle w:val="fontstyle01"/>
          </w:rPr>
          <w:t xml:space="preserve">during the TXOP is subject to the TXOP limit (see </w:t>
        </w:r>
      </w:ins>
    </w:p>
    <w:p w14:paraId="67BF961B" w14:textId="0E5FBF82" w:rsidR="00230457" w:rsidRDefault="00230457" w:rsidP="00230457">
      <w:pPr>
        <w:pStyle w:val="ListParagraph"/>
        <w:ind w:leftChars="0" w:left="200"/>
        <w:rPr>
          <w:rStyle w:val="fontstyle01"/>
        </w:rPr>
      </w:pPr>
      <w:r>
        <w:rPr>
          <w:rStyle w:val="fontstyle01"/>
        </w:rPr>
        <w:t xml:space="preserve">         </w:t>
      </w:r>
      <w:ins w:id="8" w:author="Ghosh, Chittabrata" w:date="2020-07-02T09:30:00Z">
        <w:r>
          <w:rPr>
            <w:rStyle w:val="fontstyle01"/>
          </w:rPr>
          <w:t>10.23.2.9 TXOP limits)</w:t>
        </w:r>
      </w:ins>
    </w:p>
    <w:bookmarkEnd w:id="3"/>
    <w:p w14:paraId="3A3BC63F" w14:textId="77777777" w:rsidR="00230457" w:rsidRDefault="00230457" w:rsidP="00230457">
      <w:pPr>
        <w:pStyle w:val="L2"/>
        <w:numPr>
          <w:ilvl w:val="0"/>
          <w:numId w:val="29"/>
        </w:numPr>
        <w:suppressAutoHyphens/>
        <w:ind w:left="640" w:hanging="440"/>
        <w:rPr>
          <w:w w:val="100"/>
        </w:rPr>
      </w:pPr>
      <w:r>
        <w:rPr>
          <w:w w:val="100"/>
        </w:rPr>
        <w:t xml:space="preserve">The transmission of an MPDU in the initial PPDU of a TXOP fails, as defined in this subclause, and the AC was a primary AC. </w:t>
      </w:r>
    </w:p>
    <w:p w14:paraId="22313FD9" w14:textId="77777777" w:rsidR="00230457" w:rsidRDefault="00230457" w:rsidP="00230457">
      <w:pPr>
        <w:pStyle w:val="L2"/>
        <w:numPr>
          <w:ilvl w:val="0"/>
          <w:numId w:val="30"/>
        </w:numPr>
        <w:suppressAutoHyphens/>
        <w:ind w:left="640" w:hanging="440"/>
        <w:rPr>
          <w:w w:val="100"/>
        </w:rPr>
      </w:pPr>
      <w:r>
        <w:rPr>
          <w:w w:val="100"/>
        </w:rPr>
        <w:t>The transmission attempt collides internally with another EDCAF of an AC that has higher priority, that is, two or more EDCAFs in the same STA are granted a TXOP at the same time.(#1507)</w:t>
      </w:r>
    </w:p>
    <w:p w14:paraId="458FDFC2" w14:textId="77777777" w:rsidR="00E628DC" w:rsidRDefault="00E628DC" w:rsidP="0091389C">
      <w:pPr>
        <w:rPr>
          <w:bCs/>
          <w:sz w:val="20"/>
        </w:rPr>
      </w:pPr>
    </w:p>
    <w:p w14:paraId="5CDDD576" w14:textId="77777777" w:rsidR="00D4305E" w:rsidRDefault="00D4305E" w:rsidP="00D4305E">
      <w:pPr>
        <w:rPr>
          <w:bCs/>
          <w:sz w:val="20"/>
        </w:rPr>
      </w:pPr>
    </w:p>
    <w:p w14:paraId="45530940" w14:textId="77777777" w:rsidR="00503620" w:rsidRDefault="00503620" w:rsidP="00EB7458">
      <w:pPr>
        <w:rPr>
          <w:bCs/>
          <w:sz w:val="20"/>
        </w:rPr>
      </w:pPr>
    </w:p>
    <w:p w14:paraId="1D96BFFB" w14:textId="77777777" w:rsidR="00503620" w:rsidRDefault="00503620" w:rsidP="00EB7458">
      <w:pPr>
        <w:rPr>
          <w:bCs/>
          <w:sz w:val="20"/>
        </w:rPr>
      </w:pPr>
    </w:p>
    <w:p w14:paraId="3B4FD0F5" w14:textId="3F8B539A" w:rsidR="00EB7458" w:rsidRDefault="00EB7458" w:rsidP="00EB7458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</w:t>
      </w:r>
      <w:r w:rsidR="00C8520C">
        <w:rPr>
          <w:b/>
          <w:i/>
          <w:sz w:val="22"/>
          <w:highlight w:val="yellow"/>
        </w:rPr>
        <w:t>3.</w:t>
      </w:r>
      <w:r w:rsidR="0057317F">
        <w:rPr>
          <w:b/>
          <w:i/>
          <w:sz w:val="22"/>
          <w:highlight w:val="yellow"/>
        </w:rPr>
        <w:t>3</w:t>
      </w:r>
      <w:r>
        <w:rPr>
          <w:b/>
          <w:i/>
          <w:sz w:val="22"/>
          <w:highlight w:val="yellow"/>
        </w:rPr>
        <w:t xml:space="preserve">, in </w:t>
      </w:r>
      <w:r w:rsidR="00E628DC" w:rsidRPr="00E628DC">
        <w:rPr>
          <w:rStyle w:val="fontstyle01"/>
          <w:b/>
          <w:bCs/>
          <w:i/>
          <w:iCs/>
          <w:highlight w:val="yellow"/>
        </w:rPr>
        <w:t>10.23.2.9 TXOP limits</w:t>
      </w:r>
      <w:r>
        <w:rPr>
          <w:b/>
          <w:i/>
          <w:sz w:val="22"/>
          <w:highlight w:val="yellow"/>
        </w:rPr>
        <w:t>, change the text as shown:</w:t>
      </w:r>
    </w:p>
    <w:p w14:paraId="00101981" w14:textId="77777777" w:rsidR="00EB7458" w:rsidRDefault="00EB7458" w:rsidP="00EB7458">
      <w:pPr>
        <w:rPr>
          <w:bCs/>
          <w:sz w:val="20"/>
        </w:rPr>
      </w:pPr>
    </w:p>
    <w:p w14:paraId="2AB54E15" w14:textId="0184B9EF" w:rsidR="00E628DC" w:rsidRPr="00E628DC" w:rsidRDefault="00E628DC" w:rsidP="00E628DC">
      <w:pPr>
        <w:pStyle w:val="ListParagraph"/>
        <w:numPr>
          <w:ilvl w:val="3"/>
          <w:numId w:val="25"/>
        </w:numPr>
        <w:ind w:leftChars="0"/>
        <w:rPr>
          <w:rStyle w:val="fontstyle01"/>
          <w:b/>
          <w:bCs/>
        </w:rPr>
      </w:pPr>
      <w:r w:rsidRPr="00E628DC">
        <w:rPr>
          <w:rStyle w:val="fontstyle01"/>
          <w:b/>
          <w:bCs/>
        </w:rPr>
        <w:t>TXOP limits</w:t>
      </w:r>
    </w:p>
    <w:p w14:paraId="4CF1452F" w14:textId="77777777" w:rsidR="00E03289" w:rsidRDefault="00E03289" w:rsidP="00E03289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14:paraId="6114F769" w14:textId="14D11EAA" w:rsidR="00230457" w:rsidRDefault="00230457" w:rsidP="00230457">
      <w:pPr>
        <w:pStyle w:val="T"/>
        <w:rPr>
          <w:spacing w:val="-2"/>
          <w:w w:val="100"/>
        </w:rPr>
      </w:pPr>
      <w:r>
        <w:rPr>
          <w:spacing w:val="-2"/>
          <w:w w:val="100"/>
        </w:rPr>
        <w:t xml:space="preserve">A TXOP limit of 0 indicates that the TXOP holder </w:t>
      </w:r>
      <w:del w:id="9" w:author="Ghosh, Chittabrata" w:date="2020-07-08T16:30:00Z">
        <w:r w:rsidDel="00230457">
          <w:rPr>
            <w:spacing w:val="-2"/>
            <w:w w:val="100"/>
          </w:rPr>
          <w:delText xml:space="preserve">may </w:delText>
        </w:r>
      </w:del>
      <w:ins w:id="10" w:author="Ghosh, Chittabrata" w:date="2020-07-08T16:30:00Z">
        <w:r>
          <w:rPr>
            <w:spacing w:val="-2"/>
            <w:w w:val="100"/>
          </w:rPr>
          <w:t xml:space="preserve">shall not </w:t>
        </w:r>
      </w:ins>
      <w:r>
        <w:rPr>
          <w:spacing w:val="-2"/>
          <w:w w:val="100"/>
        </w:rPr>
        <w:t xml:space="preserve">transmit or cause to be transmitted (as responses) </w:t>
      </w:r>
      <w:bookmarkStart w:id="11" w:name="_Hlk45116530"/>
      <w:ins w:id="12" w:author="Ghosh, Chittabrata" w:date="2020-07-08T16:30:00Z">
        <w:r>
          <w:rPr>
            <w:rStyle w:val="fontstyle01"/>
          </w:rPr>
          <w:t>more than one of</w:t>
        </w:r>
        <w:bookmarkEnd w:id="11"/>
        <w:r>
          <w:rPr>
            <w:rStyle w:val="fontstyle01"/>
          </w:rPr>
          <w:t xml:space="preserve"> </w:t>
        </w:r>
      </w:ins>
      <w:r>
        <w:rPr>
          <w:spacing w:val="-2"/>
          <w:w w:val="100"/>
        </w:rPr>
        <w:t>the following within the current TXOP</w:t>
      </w:r>
      <w:ins w:id="13" w:author="Ghosh, Chittabrata" w:date="2020-07-16T16:16:00Z">
        <w:r w:rsidR="002B3D9D">
          <w:rPr>
            <w:spacing w:val="-2"/>
            <w:w w:val="100"/>
          </w:rPr>
          <w:t>,</w:t>
        </w:r>
        <w:r w:rsidR="002B3D9D" w:rsidRPr="0051096D">
          <w:rPr>
            <w:w w:val="100"/>
          </w:rPr>
          <w:t xml:space="preserve"> </w:t>
        </w:r>
        <w:r w:rsidR="002B3D9D">
          <w:rPr>
            <w:w w:val="100"/>
          </w:rPr>
          <w:t xml:space="preserve">at any rate, subject to the rules in </w:t>
        </w:r>
        <w:r w:rsidR="002B3D9D">
          <w:rPr>
            <w:w w:val="100"/>
          </w:rPr>
          <w:fldChar w:fldCharType="begin"/>
        </w:r>
        <w:r w:rsidR="002B3D9D">
          <w:rPr>
            <w:w w:val="100"/>
          </w:rPr>
          <w:instrText xml:space="preserve"> REF  RTF33323239303a2048322c312e \h</w:instrText>
        </w:r>
        <w:r w:rsidR="002B3D9D">
          <w:rPr>
            <w:w w:val="100"/>
          </w:rPr>
        </w:r>
        <w:r w:rsidR="002B3D9D">
          <w:rPr>
            <w:w w:val="100"/>
          </w:rPr>
          <w:fldChar w:fldCharType="separate"/>
        </w:r>
        <w:r w:rsidR="002B3D9D">
          <w:rPr>
            <w:w w:val="100"/>
          </w:rPr>
          <w:t>10.6 (</w:t>
        </w:r>
        <w:proofErr w:type="spellStart"/>
        <w:r w:rsidR="002B3D9D">
          <w:rPr>
            <w:w w:val="100"/>
          </w:rPr>
          <w:t>Multirate</w:t>
        </w:r>
        <w:proofErr w:type="spellEnd"/>
        <w:r w:rsidR="002B3D9D">
          <w:rPr>
            <w:w w:val="100"/>
          </w:rPr>
          <w:t xml:space="preserve"> support)</w:t>
        </w:r>
        <w:r w:rsidR="002B3D9D">
          <w:rPr>
            <w:w w:val="100"/>
          </w:rPr>
          <w:fldChar w:fldCharType="end"/>
        </w:r>
      </w:ins>
      <w:r>
        <w:rPr>
          <w:spacing w:val="-2"/>
          <w:w w:val="100"/>
        </w:rPr>
        <w:t>:</w:t>
      </w:r>
      <w:ins w:id="14" w:author="Ghosh, Chittabrata" w:date="2020-07-16T16:16:00Z">
        <w:r w:rsidR="002B3D9D">
          <w:rPr>
            <w:spacing w:val="-2"/>
            <w:w w:val="100"/>
          </w:rPr>
          <w:t xml:space="preserve"> </w:t>
        </w:r>
      </w:ins>
    </w:p>
    <w:p w14:paraId="7C6467C2" w14:textId="4273D270" w:rsidR="00230457" w:rsidDel="002B3D9D" w:rsidRDefault="00230457" w:rsidP="00230457">
      <w:pPr>
        <w:pStyle w:val="L1"/>
        <w:numPr>
          <w:ilvl w:val="0"/>
          <w:numId w:val="27"/>
        </w:numPr>
        <w:ind w:left="640" w:hanging="440"/>
        <w:rPr>
          <w:del w:id="15" w:author="Ghosh, Chittabrata" w:date="2020-07-16T16:17:00Z"/>
          <w:w w:val="100"/>
        </w:rPr>
      </w:pPr>
      <w:del w:id="16" w:author="Ghosh, Chittabrata" w:date="2020-07-16T16:17:00Z">
        <w:r w:rsidDel="002B3D9D">
          <w:rPr>
            <w:w w:val="100"/>
          </w:rPr>
          <w:delText xml:space="preserve">One of the following at any rate, subject to the rules in </w:delText>
        </w:r>
        <w:r w:rsidDel="002B3D9D">
          <w:rPr>
            <w:w w:val="100"/>
          </w:rPr>
          <w:fldChar w:fldCharType="begin"/>
        </w:r>
        <w:r w:rsidDel="002B3D9D">
          <w:rPr>
            <w:w w:val="100"/>
          </w:rPr>
          <w:delInstrText xml:space="preserve"> REF  RTF33323239303a2048322c312e \h</w:delInstrText>
        </w:r>
        <w:r w:rsidDel="002B3D9D">
          <w:rPr>
            <w:w w:val="100"/>
          </w:rPr>
        </w:r>
        <w:r w:rsidDel="002B3D9D">
          <w:rPr>
            <w:w w:val="100"/>
          </w:rPr>
          <w:fldChar w:fldCharType="separate"/>
        </w:r>
        <w:r w:rsidDel="002B3D9D">
          <w:rPr>
            <w:w w:val="100"/>
          </w:rPr>
          <w:delText>10.6 (Multirate support)</w:delText>
        </w:r>
        <w:r w:rsidDel="002B3D9D">
          <w:rPr>
            <w:w w:val="100"/>
          </w:rPr>
          <w:fldChar w:fldCharType="end"/>
        </w:r>
      </w:del>
    </w:p>
    <w:p w14:paraId="32ED7DE8" w14:textId="77777777" w:rsidR="00230457" w:rsidRDefault="00230457" w:rsidP="00230457">
      <w:pPr>
        <w:pStyle w:val="Ll1"/>
        <w:numPr>
          <w:ilvl w:val="0"/>
          <w:numId w:val="31"/>
        </w:numPr>
        <w:suppressAutoHyphens/>
        <w:ind w:left="1040" w:hanging="400"/>
        <w:rPr>
          <w:w w:val="100"/>
        </w:rPr>
      </w:pPr>
      <w:r>
        <w:rPr>
          <w:w w:val="100"/>
        </w:rPr>
        <w:t>One or more SU PPDUs carrying fragments of a single MSDU or MMPDU</w:t>
      </w:r>
    </w:p>
    <w:p w14:paraId="5C03EDA5" w14:textId="25EF8CA5" w:rsidR="00230457" w:rsidRDefault="00230457" w:rsidP="00230457">
      <w:pPr>
        <w:pStyle w:val="Ll1"/>
        <w:numPr>
          <w:ilvl w:val="0"/>
          <w:numId w:val="32"/>
        </w:numPr>
        <w:suppressAutoHyphens/>
        <w:ind w:left="1040" w:hanging="400"/>
        <w:rPr>
          <w:w w:val="100"/>
        </w:rPr>
      </w:pPr>
      <w:r>
        <w:rPr>
          <w:w w:val="100"/>
        </w:rPr>
        <w:t>An SU PPDU or a VHT MU PPDU carrying a single MSDU, a single MMPDU, a single A</w:t>
      </w:r>
      <w:r>
        <w:rPr>
          <w:w w:val="100"/>
        </w:rPr>
        <w:noBreakHyphen/>
        <w:t>MSDU, or a single A-MPDU</w:t>
      </w:r>
      <w:r w:rsidR="002B3D9D">
        <w:rPr>
          <w:w w:val="100"/>
        </w:rPr>
        <w:t>;</w:t>
      </w:r>
    </w:p>
    <w:p w14:paraId="2F9EF2D5" w14:textId="42E2840E" w:rsidR="002B3D9D" w:rsidRPr="00663FC1" w:rsidRDefault="002B3D9D" w:rsidP="002B3D9D">
      <w:pPr>
        <w:pStyle w:val="Ll1"/>
        <w:suppressAutoHyphens/>
        <w:ind w:left="200" w:firstLine="0"/>
        <w:rPr>
          <w:ins w:id="17" w:author="Ghosh, Chittabrata" w:date="2020-07-16T16:18:00Z"/>
          <w:rStyle w:val="fontstyle01"/>
          <w:rFonts w:ascii="Times New Roman" w:hAnsi="Times New Roman"/>
          <w:w w:val="100"/>
        </w:rPr>
      </w:pPr>
      <w:r>
        <w:rPr>
          <w:w w:val="100"/>
        </w:rPr>
        <w:t xml:space="preserve">                 </w:t>
      </w:r>
      <w:ins w:id="18" w:author="Ghosh, Chittabrata" w:date="2020-07-16T16:18:00Z">
        <w:r>
          <w:rPr>
            <w:w w:val="100"/>
          </w:rPr>
          <w:t xml:space="preserve">NOTE: </w:t>
        </w:r>
      </w:ins>
      <w:ins w:id="19" w:author="Ghosh, Chittabrata" w:date="2020-07-16T16:19:00Z">
        <w:r>
          <w:rPr>
            <w:w w:val="100"/>
          </w:rPr>
          <w:t>A</w:t>
        </w:r>
      </w:ins>
      <w:ins w:id="20" w:author="Ghosh, Chittabrata" w:date="2020-07-16T16:18:00Z">
        <w:r>
          <w:rPr>
            <w:rStyle w:val="fontstyle01"/>
          </w:rPr>
          <w:t>n aggregation of PPDUs that are separated by SIFS is not an SU PPDU or a VHT MU PPDU</w:t>
        </w:r>
      </w:ins>
    </w:p>
    <w:p w14:paraId="1DC0ADE8" w14:textId="77777777" w:rsidR="00230457" w:rsidRDefault="00230457" w:rsidP="00230457">
      <w:pPr>
        <w:pStyle w:val="Ll1"/>
        <w:numPr>
          <w:ilvl w:val="0"/>
          <w:numId w:val="33"/>
        </w:numPr>
        <w:suppressAutoHyphens/>
        <w:ind w:left="1040" w:hanging="400"/>
        <w:rPr>
          <w:w w:val="100"/>
        </w:rPr>
      </w:pPr>
      <w:r>
        <w:rPr>
          <w:w w:val="100"/>
        </w:rPr>
        <w:t>A VHT MU PPDU carrying A-MPDUs to different users (a single A-MPDU to each user)</w:t>
      </w:r>
    </w:p>
    <w:p w14:paraId="03DC6464" w14:textId="77777777" w:rsidR="00230457" w:rsidRDefault="00230457" w:rsidP="00230457">
      <w:pPr>
        <w:pStyle w:val="Ll1"/>
        <w:numPr>
          <w:ilvl w:val="0"/>
          <w:numId w:val="34"/>
        </w:numPr>
        <w:suppressAutoHyphens/>
        <w:ind w:left="1040" w:hanging="400"/>
        <w:rPr>
          <w:w w:val="100"/>
        </w:rPr>
      </w:pPr>
      <w:r>
        <w:rPr>
          <w:w w:val="100"/>
        </w:rPr>
        <w:t xml:space="preserve">A QoS Null frame or PS-Poll frame </w:t>
      </w:r>
      <w:r>
        <w:rPr>
          <w:spacing w:val="-2"/>
          <w:w w:val="100"/>
        </w:rPr>
        <w:t>(11</w:t>
      </w:r>
      <w:proofErr w:type="gramStart"/>
      <w:r>
        <w:rPr>
          <w:spacing w:val="-2"/>
          <w:w w:val="100"/>
        </w:rPr>
        <w:t>ah)</w:t>
      </w:r>
      <w:r>
        <w:rPr>
          <w:w w:val="100"/>
        </w:rPr>
        <w:t>that</w:t>
      </w:r>
      <w:proofErr w:type="gramEnd"/>
      <w:r>
        <w:rPr>
          <w:w w:val="100"/>
        </w:rPr>
        <w:t xml:space="preserve"> is not an </w:t>
      </w:r>
      <w:proofErr w:type="spellStart"/>
      <w:r>
        <w:rPr>
          <w:w w:val="100"/>
        </w:rPr>
        <w:t>PS-Poll+BDT</w:t>
      </w:r>
      <w:proofErr w:type="spellEnd"/>
      <w:r>
        <w:rPr>
          <w:w w:val="100"/>
        </w:rPr>
        <w:t xml:space="preserve"> frame</w:t>
      </w:r>
    </w:p>
    <w:p w14:paraId="74FBFEBD" w14:textId="46BAD3AB" w:rsidR="00E628DC" w:rsidRDefault="00E628DC" w:rsidP="00E628DC">
      <w:pPr>
        <w:rPr>
          <w:sz w:val="20"/>
          <w:lang w:val="en-US"/>
        </w:rPr>
      </w:pPr>
    </w:p>
    <w:p w14:paraId="1241E769" w14:textId="77777777" w:rsidR="002B3D9D" w:rsidRDefault="002B3D9D" w:rsidP="002B3D9D">
      <w:pPr>
        <w:autoSpaceDE w:val="0"/>
        <w:autoSpaceDN w:val="0"/>
        <w:adjustRightInd w:val="0"/>
        <w:rPr>
          <w:ins w:id="21" w:author="Ghosh, Chittabrata" w:date="2020-07-16T16:20:00Z"/>
          <w:spacing w:val="-2"/>
          <w:sz w:val="20"/>
        </w:rPr>
      </w:pPr>
      <w:ins w:id="22" w:author="Ghosh, Chittabrata" w:date="2020-07-16T16:20:00Z">
        <w:r>
          <w:rPr>
            <w:spacing w:val="-2"/>
            <w:sz w:val="20"/>
          </w:rPr>
          <w:t>In addition to the above restriction, a</w:t>
        </w:r>
        <w:r w:rsidRPr="001D6453">
          <w:rPr>
            <w:spacing w:val="-2"/>
            <w:sz w:val="20"/>
          </w:rPr>
          <w:t xml:space="preserve"> TXOP limit of 0 indicates that the TXOP holder may transmit or cause to be transmitted (as responses) the following within the current TXOP:</w:t>
        </w:r>
      </w:ins>
    </w:p>
    <w:p w14:paraId="08572562" w14:textId="594B03FA" w:rsidR="002B3D9D" w:rsidRDefault="002B3D9D" w:rsidP="00E628DC">
      <w:pPr>
        <w:rPr>
          <w:sz w:val="20"/>
          <w:lang w:val="en-US"/>
        </w:rPr>
      </w:pPr>
    </w:p>
    <w:p w14:paraId="2D8C5107" w14:textId="2C08CAD8" w:rsidR="002C0971" w:rsidRDefault="002C0971" w:rsidP="002C0971">
      <w:pPr>
        <w:pStyle w:val="L2"/>
        <w:suppressAutoHyphens/>
        <w:ind w:left="200" w:firstLine="0"/>
        <w:rPr>
          <w:w w:val="100"/>
        </w:rPr>
      </w:pPr>
      <w:ins w:id="23" w:author="Ghosh, Chittabrata" w:date="2020-07-16T16:25:00Z">
        <w:r>
          <w:rPr>
            <w:w w:val="100"/>
          </w:rPr>
          <w:t xml:space="preserve">a) </w:t>
        </w:r>
      </w:ins>
      <w:ins w:id="24" w:author="Ghosh, Chittabrata" w:date="2020-07-16T16:26:00Z">
        <w:r>
          <w:rPr>
            <w:w w:val="100"/>
          </w:rPr>
          <w:tab/>
        </w:r>
      </w:ins>
      <w:r>
        <w:rPr>
          <w:w w:val="100"/>
        </w:rPr>
        <w:t>Any required acknowledgments</w:t>
      </w:r>
    </w:p>
    <w:p w14:paraId="7B0D5447" w14:textId="0A5C8768" w:rsidR="002C0971" w:rsidRDefault="002C0971" w:rsidP="002C0971">
      <w:pPr>
        <w:pStyle w:val="L2"/>
        <w:suppressAutoHyphens/>
        <w:ind w:left="200" w:firstLine="0"/>
        <w:rPr>
          <w:w w:val="100"/>
        </w:rPr>
      </w:pPr>
      <w:ins w:id="25" w:author="Ghosh, Chittabrata" w:date="2020-07-16T16:26:00Z">
        <w:r>
          <w:rPr>
            <w:w w:val="100"/>
          </w:rPr>
          <w:t xml:space="preserve">b) </w:t>
        </w:r>
        <w:r>
          <w:rPr>
            <w:w w:val="100"/>
          </w:rPr>
          <w:tab/>
        </w:r>
      </w:ins>
      <w:r>
        <w:rPr>
          <w:w w:val="100"/>
        </w:rPr>
        <w:t>Any frames required for protection, including one of the following:</w:t>
      </w:r>
    </w:p>
    <w:p w14:paraId="496726B9" w14:textId="77777777" w:rsidR="002C0971" w:rsidRDefault="002C0971" w:rsidP="002C0971">
      <w:pPr>
        <w:pStyle w:val="Ll1"/>
        <w:numPr>
          <w:ilvl w:val="0"/>
          <w:numId w:val="40"/>
        </w:numPr>
        <w:ind w:left="1040" w:hanging="400"/>
        <w:rPr>
          <w:w w:val="100"/>
        </w:rPr>
      </w:pPr>
      <w:r>
        <w:rPr>
          <w:w w:val="100"/>
        </w:rPr>
        <w:lastRenderedPageBreak/>
        <w:t>An RTS/CTS exchange</w:t>
      </w:r>
    </w:p>
    <w:p w14:paraId="154555A9" w14:textId="77777777" w:rsidR="002C0971" w:rsidRDefault="002C0971" w:rsidP="002C0971">
      <w:pPr>
        <w:pStyle w:val="Ll"/>
        <w:numPr>
          <w:ilvl w:val="0"/>
          <w:numId w:val="41"/>
        </w:numPr>
        <w:ind w:left="1040" w:hanging="400"/>
        <w:rPr>
          <w:w w:val="100"/>
        </w:rPr>
      </w:pPr>
      <w:r>
        <w:rPr>
          <w:w w:val="100"/>
        </w:rPr>
        <w:t xml:space="preserve">CTS to </w:t>
      </w:r>
      <w:proofErr w:type="gramStart"/>
      <w:r>
        <w:rPr>
          <w:w w:val="100"/>
        </w:rPr>
        <w:t>it(</w:t>
      </w:r>
      <w:proofErr w:type="gramEnd"/>
      <w:r>
        <w:rPr>
          <w:w w:val="100"/>
        </w:rPr>
        <w:t>#4241)</w:t>
      </w:r>
    </w:p>
    <w:p w14:paraId="1FF3EEB1" w14:textId="77777777" w:rsidR="002C0971" w:rsidRDefault="002C0971" w:rsidP="002C0971">
      <w:pPr>
        <w:pStyle w:val="Ll"/>
        <w:numPr>
          <w:ilvl w:val="0"/>
          <w:numId w:val="42"/>
        </w:numPr>
        <w:ind w:left="1040" w:hanging="400"/>
        <w:rPr>
          <w:w w:val="100"/>
        </w:rPr>
      </w:pPr>
      <w:r>
        <w:rPr>
          <w:w w:val="100"/>
        </w:rPr>
        <w:t xml:space="preserve">Dual CTS as specified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RTF5f5265663133373533353736 \h</w:instrText>
      </w:r>
      <w:r>
        <w:rPr>
          <w:w w:val="100"/>
        </w:rPr>
        <w:fldChar w:fldCharType="separate"/>
      </w:r>
      <w:r>
        <w:rPr>
          <w:w w:val="100"/>
        </w:rPr>
        <w:t>10.3.2.10 (Dual CTS protection)</w:t>
      </w:r>
      <w:r>
        <w:rPr>
          <w:w w:val="100"/>
        </w:rPr>
        <w:fldChar w:fldCharType="end"/>
      </w:r>
      <w:bookmarkStart w:id="26" w:name="_GoBack"/>
      <w:bookmarkEnd w:id="26"/>
    </w:p>
    <w:p w14:paraId="6C18BBEA" w14:textId="55575E41" w:rsidR="002C0971" w:rsidRDefault="002C0971" w:rsidP="002C0971">
      <w:pPr>
        <w:pStyle w:val="L2"/>
        <w:suppressAutoHyphens/>
        <w:ind w:left="200" w:firstLine="0"/>
        <w:rPr>
          <w:w w:val="100"/>
        </w:rPr>
      </w:pPr>
      <w:ins w:id="27" w:author="Ghosh, Chittabrata" w:date="2020-07-16T16:26:00Z">
        <w:r>
          <w:rPr>
            <w:w w:val="100"/>
          </w:rPr>
          <w:t xml:space="preserve">c) </w:t>
        </w:r>
        <w:r>
          <w:rPr>
            <w:w w:val="100"/>
          </w:rPr>
          <w:tab/>
        </w:r>
      </w:ins>
      <w:r>
        <w:rPr>
          <w:w w:val="100"/>
        </w:rPr>
        <w:t xml:space="preserve">Any frames required for beamforming as specified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RTF39313939393a2048322c312e \h</w:instrText>
      </w:r>
      <w:r>
        <w:rPr>
          <w:w w:val="100"/>
        </w:rPr>
        <w:fldChar w:fldCharType="separate"/>
      </w:r>
      <w:r>
        <w:rPr>
          <w:w w:val="100"/>
        </w:rPr>
        <w:t>10.31 (Sounding PPDUs)</w:t>
      </w:r>
      <w:r>
        <w:rPr>
          <w:w w:val="100"/>
        </w:rPr>
        <w:fldChar w:fldCharType="end"/>
      </w:r>
      <w:r>
        <w:rPr>
          <w:w w:val="100"/>
        </w:rPr>
        <w:t xml:space="preserve">, </w:t>
      </w:r>
      <w:r>
        <w:rPr>
          <w:w w:val="100"/>
        </w:rPr>
        <w:fldChar w:fldCharType="begin"/>
      </w:r>
      <w:r>
        <w:rPr>
          <w:w w:val="100"/>
        </w:rPr>
        <w:instrText xml:space="preserve"> REF  RTF31363139303a2048332c312e \h</w:instrText>
      </w:r>
      <w:r>
        <w:rPr>
          <w:w w:val="100"/>
        </w:rPr>
        <w:fldChar w:fldCharType="separate"/>
      </w:r>
      <w:r>
        <w:rPr>
          <w:w w:val="100"/>
        </w:rPr>
        <w:t>10.36.5 (VHT sounding protocol)</w:t>
      </w:r>
      <w:r>
        <w:rPr>
          <w:w w:val="100"/>
        </w:rPr>
        <w:fldChar w:fldCharType="end"/>
      </w:r>
      <w:r>
        <w:rPr>
          <w:w w:val="100"/>
        </w:rPr>
        <w:t xml:space="preserve"> and 10.42 (DMG beamforming). </w:t>
      </w:r>
    </w:p>
    <w:p w14:paraId="0BEDE204" w14:textId="362AACD2" w:rsidR="002C0971" w:rsidRDefault="002C0971" w:rsidP="002C0971">
      <w:pPr>
        <w:pStyle w:val="L2"/>
        <w:suppressAutoHyphens/>
        <w:ind w:left="200" w:firstLine="0"/>
        <w:rPr>
          <w:w w:val="100"/>
        </w:rPr>
      </w:pPr>
      <w:ins w:id="28" w:author="Ghosh, Chittabrata" w:date="2020-07-16T16:26:00Z">
        <w:r>
          <w:rPr>
            <w:w w:val="100"/>
          </w:rPr>
          <w:t xml:space="preserve">d) </w:t>
        </w:r>
        <w:r>
          <w:rPr>
            <w:w w:val="100"/>
          </w:rPr>
          <w:tab/>
        </w:r>
      </w:ins>
      <w:r>
        <w:rPr>
          <w:w w:val="100"/>
        </w:rPr>
        <w:t xml:space="preserve">Any frames required for link adaptation as specified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RTF39383138323a2048322c312e \h</w:instrText>
      </w:r>
      <w:r>
        <w:rPr>
          <w:w w:val="100"/>
        </w:rPr>
        <w:fldChar w:fldCharType="separate"/>
      </w:r>
      <w:r>
        <w:rPr>
          <w:w w:val="100"/>
        </w:rPr>
        <w:t>10.32 (Link adaptation)</w:t>
      </w:r>
      <w:r>
        <w:rPr>
          <w:w w:val="100"/>
        </w:rPr>
        <w:fldChar w:fldCharType="end"/>
      </w:r>
    </w:p>
    <w:p w14:paraId="40047D68" w14:textId="525665C4" w:rsidR="002C0971" w:rsidRDefault="002C0971" w:rsidP="002C0971">
      <w:pPr>
        <w:pStyle w:val="L2"/>
        <w:suppressAutoHyphens/>
        <w:ind w:left="200" w:firstLine="0"/>
        <w:rPr>
          <w:w w:val="100"/>
        </w:rPr>
      </w:pPr>
      <w:ins w:id="29" w:author="Ghosh, Chittabrata" w:date="2020-07-16T16:26:00Z">
        <w:r>
          <w:rPr>
            <w:w w:val="100"/>
          </w:rPr>
          <w:t xml:space="preserve">e) </w:t>
        </w:r>
        <w:r>
          <w:rPr>
            <w:w w:val="100"/>
          </w:rPr>
          <w:tab/>
        </w:r>
      </w:ins>
      <w:r>
        <w:rPr>
          <w:w w:val="100"/>
        </w:rPr>
        <w:t xml:space="preserve">Any number of </w:t>
      </w:r>
      <w:proofErr w:type="spellStart"/>
      <w:r>
        <w:rPr>
          <w:w w:val="100"/>
        </w:rPr>
        <w:t>BlockAckReq</w:t>
      </w:r>
      <w:proofErr w:type="spellEnd"/>
      <w:r>
        <w:rPr>
          <w:w w:val="100"/>
        </w:rPr>
        <w:t xml:space="preserve"> frames</w:t>
      </w:r>
    </w:p>
    <w:p w14:paraId="2DE461E5" w14:textId="074BE357" w:rsidR="002C0971" w:rsidRDefault="002C0971" w:rsidP="00E628DC">
      <w:pPr>
        <w:rPr>
          <w:sz w:val="20"/>
          <w:lang w:val="en-US"/>
        </w:rPr>
      </w:pPr>
    </w:p>
    <w:p w14:paraId="055D2AF2" w14:textId="77777777" w:rsidR="002C0971" w:rsidRDefault="002C0971" w:rsidP="00E628DC">
      <w:pPr>
        <w:rPr>
          <w:sz w:val="20"/>
          <w:lang w:val="en-US"/>
        </w:rPr>
      </w:pPr>
    </w:p>
    <w:p w14:paraId="5275ECAF" w14:textId="689C4A3D" w:rsidR="00230457" w:rsidRDefault="00230457" w:rsidP="00230457">
      <w:pPr>
        <w:pStyle w:val="T"/>
        <w:rPr>
          <w:ins w:id="30" w:author="Ghosh, Chittabrata" w:date="2020-07-08T16:34:00Z"/>
          <w:spacing w:val="-2"/>
          <w:w w:val="100"/>
        </w:rPr>
      </w:pPr>
      <w:r>
        <w:rPr>
          <w:spacing w:val="-2"/>
          <w:w w:val="100"/>
        </w:rPr>
        <w:t xml:space="preserve">The TXOP holder </w:t>
      </w:r>
      <w:ins w:id="31" w:author="Ghosh, Chittabrata" w:date="2020-07-08T16:33:00Z">
        <w:r w:rsidR="00D07D51">
          <w:rPr>
            <w:rFonts w:ascii="TimesNewRomanPSMT" w:hAnsi="TimesNewRomanPSMT"/>
          </w:rPr>
          <w:t xml:space="preserve">shall not exceed the TXOP limit if </w:t>
        </w:r>
      </w:ins>
      <w:ins w:id="32" w:author="Ghosh, Chittabrata" w:date="2020-07-15T12:10:00Z">
        <w:r w:rsidR="00EC2EF9">
          <w:rPr>
            <w:rFonts w:ascii="TimesNewRomanPSMT" w:hAnsi="TimesNewRomanPSMT"/>
          </w:rPr>
          <w:t>any</w:t>
        </w:r>
      </w:ins>
      <w:ins w:id="33" w:author="Ghosh, Chittabrata" w:date="2020-07-08T16:33:00Z">
        <w:r w:rsidR="00D07D51">
          <w:rPr>
            <w:rFonts w:ascii="TimesNewRomanPSMT" w:hAnsi="TimesNewRomanPSMT"/>
          </w:rPr>
          <w:t xml:space="preserve"> of the following </w:t>
        </w:r>
      </w:ins>
      <w:ins w:id="34" w:author="Ghosh, Chittabrata" w:date="2020-07-15T12:11:00Z">
        <w:r w:rsidR="00EC2EF9">
          <w:rPr>
            <w:rFonts w:ascii="TimesNewRomanPSMT" w:hAnsi="TimesNewRomanPSMT"/>
          </w:rPr>
          <w:t>situation</w:t>
        </w:r>
      </w:ins>
      <w:ins w:id="35" w:author="Ghosh, Chittabrata" w:date="2020-07-08T16:33:00Z">
        <w:r w:rsidR="00D07D51">
          <w:rPr>
            <w:rFonts w:ascii="TimesNewRomanPSMT" w:hAnsi="TimesNewRomanPSMT"/>
          </w:rPr>
          <w:t>s apply:</w:t>
        </w:r>
      </w:ins>
      <w:del w:id="36" w:author="Ghosh, Chittabrata" w:date="2020-07-08T16:33:00Z">
        <w:r w:rsidDel="00D07D51">
          <w:rPr>
            <w:spacing w:val="-2"/>
            <w:w w:val="100"/>
          </w:rPr>
          <w:delText xml:space="preserve">may exceed the TXOP limit only if it does not transmit more than one Data or </w:delText>
        </w:r>
        <w:r w:rsidDel="00D07D51">
          <w:rPr>
            <w:w w:val="100"/>
          </w:rPr>
          <w:delText>Management frame</w:delText>
        </w:r>
        <w:r w:rsidDel="00D07D51">
          <w:rPr>
            <w:spacing w:val="-2"/>
            <w:w w:val="100"/>
          </w:rPr>
          <w:delText xml:space="preserve"> in the TXOP, only if it does not transmit a DL-MU-MIMO</w:delText>
        </w:r>
        <w:r w:rsidDel="00D07D51">
          <w:rPr>
            <w:w w:val="100"/>
          </w:rPr>
          <w:delText>(M101)</w:delText>
        </w:r>
        <w:r w:rsidDel="00D07D51">
          <w:rPr>
            <w:spacing w:val="-2"/>
            <w:w w:val="100"/>
          </w:rPr>
          <w:delText xml:space="preserve"> PPDU in the TXOP,(#163) and only for the following situations:</w:delText>
        </w:r>
      </w:del>
    </w:p>
    <w:p w14:paraId="161DA83B" w14:textId="57321C84" w:rsidR="00B832B3" w:rsidRPr="00B832B3" w:rsidRDefault="00B832B3" w:rsidP="00B832B3">
      <w:pPr>
        <w:pStyle w:val="DL"/>
        <w:numPr>
          <w:ilvl w:val="0"/>
          <w:numId w:val="26"/>
        </w:numPr>
        <w:ind w:left="640" w:hanging="440"/>
        <w:rPr>
          <w:w w:val="100"/>
        </w:rPr>
      </w:pPr>
      <w:ins w:id="37" w:author="Ghosh, Chittabrata" w:date="2020-07-02T09:07:00Z">
        <w:r>
          <w:rPr>
            <w:rFonts w:ascii="TimesNewRomanPSMT" w:hAnsi="TimesNewRomanPSMT"/>
          </w:rPr>
          <w:t>T</w:t>
        </w:r>
      </w:ins>
      <w:ins w:id="38" w:author="Ghosh, Chittabrata" w:date="2020-07-02T09:04:00Z">
        <w:r w:rsidRPr="00D01F6F">
          <w:rPr>
            <w:rFonts w:ascii="TimesNewRomanPSMT" w:hAnsi="TimesNewRomanPSMT"/>
          </w:rPr>
          <w:t>ransmi</w:t>
        </w:r>
      </w:ins>
      <w:ins w:id="39" w:author="Ghosh, Chittabrata" w:date="2020-07-15T12:13:00Z">
        <w:r w:rsidR="00EC2EF9">
          <w:rPr>
            <w:rFonts w:ascii="TimesNewRomanPSMT" w:hAnsi="TimesNewRomanPSMT"/>
          </w:rPr>
          <w:t>ssion of</w:t>
        </w:r>
      </w:ins>
      <w:ins w:id="40" w:author="Ghosh, Chittabrata" w:date="2020-07-02T09:04:00Z">
        <w:r w:rsidRPr="00D01F6F">
          <w:rPr>
            <w:rFonts w:ascii="TimesNewRomanPSMT" w:hAnsi="TimesNewRomanPSMT"/>
          </w:rPr>
          <w:t xml:space="preserve"> more than one </w:t>
        </w:r>
      </w:ins>
      <w:ins w:id="41" w:author="Ghosh, Chittabrata" w:date="2020-07-16T16:15:00Z">
        <w:r w:rsidR="002B3D9D">
          <w:rPr>
            <w:rFonts w:ascii="TimesNewRomanPSMT" w:hAnsi="TimesNewRomanPSMT"/>
          </w:rPr>
          <w:t xml:space="preserve">PPDU containing at least </w:t>
        </w:r>
      </w:ins>
      <w:ins w:id="42" w:author="Ghosh, Chittabrata" w:date="2020-07-02T09:04:00Z">
        <w:r w:rsidRPr="00D01F6F">
          <w:rPr>
            <w:rFonts w:ascii="TimesNewRomanPSMT" w:hAnsi="TimesNewRomanPSMT"/>
          </w:rPr>
          <w:t>Data or Management</w:t>
        </w:r>
      </w:ins>
      <w:ins w:id="43" w:author="Ghosh, Chittabrata" w:date="2020-07-02T09:05:00Z">
        <w:r>
          <w:rPr>
            <w:rFonts w:ascii="TimesNewRomanPSMT" w:hAnsi="TimesNewRomanPSMT"/>
          </w:rPr>
          <w:t xml:space="preserve"> </w:t>
        </w:r>
      </w:ins>
      <w:ins w:id="44" w:author="Ghosh, Chittabrata" w:date="2020-07-15T12:19:00Z">
        <w:r w:rsidR="00D11B14">
          <w:rPr>
            <w:rFonts w:ascii="TimesNewRomanPSMT" w:hAnsi="TimesNewRomanPSMT"/>
          </w:rPr>
          <w:t>frame</w:t>
        </w:r>
      </w:ins>
      <w:ins w:id="45" w:author="Ghosh, Chittabrata" w:date="2020-07-02T09:04:00Z">
        <w:r w:rsidRPr="00D01F6F">
          <w:rPr>
            <w:rFonts w:ascii="TimesNewRomanPSMT" w:hAnsi="TimesNewRomanPSMT"/>
          </w:rPr>
          <w:t xml:space="preserve"> in the TXO</w:t>
        </w:r>
      </w:ins>
      <w:ins w:id="46" w:author="Ghosh, Chittabrata" w:date="2020-07-02T09:10:00Z">
        <w:r>
          <w:rPr>
            <w:rFonts w:ascii="TimesNewRomanPSMT" w:hAnsi="TimesNewRomanPSMT"/>
          </w:rPr>
          <w:t>P</w:t>
        </w:r>
      </w:ins>
    </w:p>
    <w:p w14:paraId="487A88DA" w14:textId="2485CFE5" w:rsidR="00B832B3" w:rsidRPr="00B832B3" w:rsidRDefault="00B832B3" w:rsidP="00B832B3">
      <w:pPr>
        <w:pStyle w:val="DL"/>
        <w:numPr>
          <w:ilvl w:val="0"/>
          <w:numId w:val="26"/>
        </w:numPr>
        <w:ind w:left="640" w:hanging="440"/>
        <w:rPr>
          <w:w w:val="100"/>
        </w:rPr>
      </w:pPr>
      <w:ins w:id="47" w:author="Ghosh, Chittabrata" w:date="2020-07-08T16:35:00Z">
        <w:r>
          <w:rPr>
            <w:rFonts w:ascii="TimesNewRomanPSMT" w:hAnsi="TimesNewRomanPSMT"/>
          </w:rPr>
          <w:t>T</w:t>
        </w:r>
        <w:r w:rsidRPr="00D01F6F">
          <w:rPr>
            <w:rFonts w:ascii="TimesNewRomanPSMT" w:hAnsi="TimesNewRomanPSMT"/>
          </w:rPr>
          <w:t>ransmi</w:t>
        </w:r>
      </w:ins>
      <w:ins w:id="48" w:author="Ghosh, Chittabrata" w:date="2020-07-15T12:11:00Z">
        <w:r w:rsidR="00EC2EF9">
          <w:rPr>
            <w:rFonts w:ascii="TimesNewRomanPSMT" w:hAnsi="TimesNewRomanPSMT"/>
          </w:rPr>
          <w:t>ssion of</w:t>
        </w:r>
      </w:ins>
      <w:ins w:id="49" w:author="Ghosh, Chittabrata" w:date="2020-07-08T16:35:00Z">
        <w:r w:rsidRPr="00D01F6F">
          <w:rPr>
            <w:rFonts w:ascii="TimesNewRomanPSMT" w:hAnsi="TimesNewRomanPSMT"/>
          </w:rPr>
          <w:t xml:space="preserve"> a DL-MU-MIMO</w:t>
        </w:r>
        <w:r w:rsidRPr="00D01F6F">
          <w:rPr>
            <w:rFonts w:ascii="TimesNewRomanPSMT" w:hAnsi="TimesNewRomanPSMT"/>
            <w:color w:val="218A21"/>
          </w:rPr>
          <w:t xml:space="preserve">(M101) </w:t>
        </w:r>
        <w:r w:rsidRPr="00D01F6F">
          <w:rPr>
            <w:rFonts w:ascii="TimesNewRomanPSMT" w:hAnsi="TimesNewRomanPSMT"/>
          </w:rPr>
          <w:t xml:space="preserve">PPDU in the </w:t>
        </w:r>
        <w:proofErr w:type="gramStart"/>
        <w:r w:rsidRPr="00D01F6F">
          <w:rPr>
            <w:rFonts w:ascii="TimesNewRomanPSMT" w:hAnsi="TimesNewRomanPSMT"/>
          </w:rPr>
          <w:t>TXOP,</w:t>
        </w:r>
        <w:r w:rsidRPr="00D01F6F">
          <w:rPr>
            <w:rFonts w:ascii="TimesNewRomanPSMT" w:hAnsi="TimesNewRomanPSMT"/>
            <w:color w:val="218A21"/>
          </w:rPr>
          <w:t>(</w:t>
        </w:r>
        <w:proofErr w:type="gramEnd"/>
        <w:r w:rsidRPr="00D01F6F">
          <w:rPr>
            <w:rFonts w:ascii="TimesNewRomanPSMT" w:hAnsi="TimesNewRomanPSMT"/>
            <w:color w:val="218A21"/>
          </w:rPr>
          <w:t>#163)</w:t>
        </w:r>
      </w:ins>
    </w:p>
    <w:p w14:paraId="27ECAB0A" w14:textId="77777777" w:rsidR="002B3D9D" w:rsidRDefault="002B3D9D" w:rsidP="00B832B3">
      <w:pPr>
        <w:rPr>
          <w:ins w:id="50" w:author="Ghosh, Chittabrata" w:date="2020-07-16T16:15:00Z"/>
          <w:rFonts w:ascii="TimesNewRomanPSMT" w:hAnsi="TimesNewRomanPSMT"/>
          <w:color w:val="000000"/>
          <w:sz w:val="20"/>
        </w:rPr>
      </w:pPr>
    </w:p>
    <w:p w14:paraId="20D34096" w14:textId="387CD463" w:rsidR="00B832B3" w:rsidRDefault="00B832B3" w:rsidP="00B832B3">
      <w:pPr>
        <w:rPr>
          <w:ins w:id="51" w:author="Ghosh, Chittabrata" w:date="2020-07-02T09:04:00Z"/>
          <w:rStyle w:val="fontstyle01"/>
        </w:rPr>
      </w:pPr>
      <w:ins w:id="52" w:author="Ghosh, Chittabrata" w:date="2020-07-02T09:13:00Z">
        <w:r w:rsidRPr="00B832B3">
          <w:rPr>
            <w:rFonts w:ascii="TimesNewRomanPSMT" w:hAnsi="TimesNewRomanPSMT"/>
            <w:color w:val="000000"/>
            <w:sz w:val="20"/>
          </w:rPr>
          <w:t xml:space="preserve">The TXOP holder </w:t>
        </w:r>
      </w:ins>
      <w:ins w:id="53" w:author="Ghosh, Chittabrata" w:date="2020-07-02T09:04:00Z">
        <w:r w:rsidRPr="00B832B3">
          <w:rPr>
            <w:rFonts w:ascii="TimesNewRomanPSMT" w:hAnsi="TimesNewRomanPSMT"/>
            <w:color w:val="000000"/>
            <w:sz w:val="20"/>
          </w:rPr>
          <w:t xml:space="preserve">may exceed the TXOP limit </w:t>
        </w:r>
      </w:ins>
      <w:ins w:id="54" w:author="Ghosh, Chittabrata" w:date="2020-07-02T09:18:00Z">
        <w:r w:rsidRPr="00B832B3">
          <w:rPr>
            <w:rFonts w:ascii="TimesNewRomanPSMT" w:hAnsi="TimesNewRomanPSMT"/>
            <w:color w:val="000000"/>
            <w:sz w:val="20"/>
          </w:rPr>
          <w:t>for the following situations:</w:t>
        </w:r>
      </w:ins>
    </w:p>
    <w:p w14:paraId="1105E239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Retransmission of an MPDU, not in an A-MPDU consisting of more than one MPDU</w:t>
      </w:r>
    </w:p>
    <w:p w14:paraId="29C466B8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an MSDU or MMPDU less than 600 octets by an S1G non-sensor STA(M72)</w:t>
      </w:r>
    </w:p>
    <w:p w14:paraId="6EA57BA8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 fragment of an MSDU or MMPDU, the fragment being less than 256 octets, by an S1G non-sensor STA(M72)</w:t>
      </w:r>
    </w:p>
    <w:p w14:paraId="5D85BB90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Initial transmission of an MSDU under a block ack agreement, where the MSDU is not in an A-MPDU consisting of more than one MPDU and the MSDU is not in an A</w:t>
      </w:r>
      <w:r>
        <w:rPr>
          <w:w w:val="100"/>
        </w:rPr>
        <w:noBreakHyphen/>
        <w:t>MSDU</w:t>
      </w:r>
    </w:p>
    <w:p w14:paraId="6E7973ED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 Control frame or a QoS Null frame(#1444) , not in an A-MPDU consisting of more than one MPDU</w:t>
      </w:r>
    </w:p>
    <w:p w14:paraId="44614B86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Initial transmission of a fragment of an MSDU or MMPDU, if a previous fragment of that MSDU or MMPDU was retransmitted</w:t>
      </w:r>
    </w:p>
    <w:p w14:paraId="639B3A68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 fragment of an MSDU or MMPDU fragmented into 16 fragments</w:t>
      </w:r>
    </w:p>
    <w:p w14:paraId="551C82BE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an A-MPDU consisting of the initial transmission of a single MPDU not containing an MSDU and that is not an individually addressed Management frame</w:t>
      </w:r>
    </w:p>
    <w:p w14:paraId="41D0A07E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 group addressed MPDU, not in an A-MPDU consisting of more than one MPDU</w:t>
      </w:r>
    </w:p>
    <w:p w14:paraId="7BA9EA12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>Transmission of a null data</w:t>
      </w:r>
      <w:r>
        <w:rPr>
          <w:b/>
          <w:bCs/>
          <w:w w:val="100"/>
        </w:rPr>
        <w:t xml:space="preserve"> </w:t>
      </w:r>
      <w:r>
        <w:rPr>
          <w:w w:val="100"/>
        </w:rPr>
        <w:t>PPDU(#1379) (NDP)</w:t>
      </w:r>
    </w:p>
    <w:p w14:paraId="4085AEBF" w14:textId="77777777" w:rsidR="00230457" w:rsidRDefault="00230457" w:rsidP="00230457">
      <w:pPr>
        <w:pStyle w:val="DL"/>
        <w:numPr>
          <w:ilvl w:val="0"/>
          <w:numId w:val="26"/>
        </w:numPr>
        <w:ind w:left="640" w:hanging="440"/>
        <w:rPr>
          <w:w w:val="100"/>
        </w:rPr>
      </w:pPr>
      <w:r>
        <w:rPr>
          <w:w w:val="100"/>
        </w:rPr>
        <w:t xml:space="preserve">Transmission of a VHT NDP Announcement frame and NDP or transmission of a Beamforming Report Poll frame, where these fit within the TXOP limit and it is only the response and the immediately preceding SIFS that cause the TXOP limit to be exceeded. </w:t>
      </w:r>
    </w:p>
    <w:p w14:paraId="2379460F" w14:textId="77777777" w:rsidR="00230457" w:rsidRPr="00E628DC" w:rsidRDefault="00230457" w:rsidP="00E628DC">
      <w:pPr>
        <w:rPr>
          <w:sz w:val="20"/>
          <w:lang w:val="en-US"/>
        </w:rPr>
      </w:pPr>
    </w:p>
    <w:p w14:paraId="67E39039" w14:textId="77777777" w:rsidR="00587E1B" w:rsidRDefault="00587E1B" w:rsidP="00587E1B">
      <w:pPr>
        <w:rPr>
          <w:sz w:val="20"/>
          <w:lang w:val="en-US"/>
        </w:rPr>
      </w:pPr>
    </w:p>
    <w:p w14:paraId="2020CA81" w14:textId="77777777" w:rsidR="00587E1B" w:rsidRDefault="00587E1B" w:rsidP="00587E1B">
      <w:pPr>
        <w:rPr>
          <w:b/>
          <w:sz w:val="24"/>
          <w:lang w:val="en-US"/>
        </w:rPr>
      </w:pPr>
      <w:r w:rsidRPr="00943A02">
        <w:rPr>
          <w:b/>
          <w:sz w:val="24"/>
          <w:highlight w:val="yellow"/>
          <w:lang w:val="en-US"/>
        </w:rPr>
        <w:t>End of proposed changes.</w:t>
      </w:r>
    </w:p>
    <w:p w14:paraId="25056AA4" w14:textId="3FFE38D5" w:rsidR="00943A02" w:rsidRDefault="00943A02" w:rsidP="007608D9">
      <w:pPr>
        <w:rPr>
          <w:b/>
          <w:sz w:val="24"/>
          <w:lang w:val="en-US"/>
        </w:rPr>
      </w:pPr>
    </w:p>
    <w:p w14:paraId="429293CF" w14:textId="77777777" w:rsidR="00EF5D44" w:rsidRDefault="00EF5D44" w:rsidP="007608D9">
      <w:pPr>
        <w:rPr>
          <w:b/>
          <w:sz w:val="24"/>
          <w:lang w:val="en-US"/>
        </w:rPr>
      </w:pPr>
    </w:p>
    <w:p w14:paraId="22E8FF82" w14:textId="77777777" w:rsidR="00EF5D44" w:rsidRDefault="00EF5D44" w:rsidP="007608D9">
      <w:pPr>
        <w:rPr>
          <w:b/>
          <w:sz w:val="24"/>
          <w:lang w:val="en-US"/>
        </w:rPr>
      </w:pPr>
    </w:p>
    <w:p w14:paraId="16D72709" w14:textId="0C3D3362" w:rsidR="00EF5D44" w:rsidRDefault="00EF5D44" w:rsidP="007608D9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Discussion</w:t>
      </w:r>
    </w:p>
    <w:p w14:paraId="13A91EE0" w14:textId="5A122B26" w:rsidR="00EF5D44" w:rsidRDefault="00EF5D44" w:rsidP="007608D9">
      <w:pPr>
        <w:rPr>
          <w:b/>
          <w:sz w:val="24"/>
          <w:lang w:val="en-US"/>
        </w:rPr>
      </w:pPr>
    </w:p>
    <w:p w14:paraId="060E3E5B" w14:textId="5E738418" w:rsidR="00EF5D44" w:rsidRDefault="00EF5D44" w:rsidP="007608D9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Straw Poll 1: </w:t>
      </w:r>
    </w:p>
    <w:p w14:paraId="16560B0F" w14:textId="7DF2E9D4" w:rsidR="00EF5D44" w:rsidRDefault="00EF5D44" w:rsidP="007608D9">
      <w:pPr>
        <w:rPr>
          <w:b/>
          <w:sz w:val="24"/>
          <w:lang w:val="en-US"/>
        </w:rPr>
      </w:pPr>
    </w:p>
    <w:p w14:paraId="6B0170BC" w14:textId="79C3B89D" w:rsidR="00EF5D44" w:rsidRDefault="00EF5D44" w:rsidP="007608D9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Do you support the proposed changes in SC 10.23.2.9 for TXOP limit of 0?</w:t>
      </w:r>
    </w:p>
    <w:p w14:paraId="3C9CC0CB" w14:textId="649CF300" w:rsidR="00EF5D44" w:rsidRDefault="00EF5D44" w:rsidP="007608D9">
      <w:pPr>
        <w:rPr>
          <w:b/>
          <w:sz w:val="24"/>
          <w:lang w:val="en-US"/>
        </w:rPr>
      </w:pPr>
    </w:p>
    <w:p w14:paraId="06F118C4" w14:textId="49D29DCB" w:rsidR="00EF5D44" w:rsidRDefault="00EF5D44" w:rsidP="00EF5D44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Straw Poll 2: </w:t>
      </w:r>
    </w:p>
    <w:p w14:paraId="6A4FD551" w14:textId="77777777" w:rsidR="00EF5D44" w:rsidRDefault="00EF5D44" w:rsidP="00EF5D44">
      <w:pPr>
        <w:rPr>
          <w:b/>
          <w:sz w:val="24"/>
          <w:lang w:val="en-US"/>
        </w:rPr>
      </w:pPr>
    </w:p>
    <w:p w14:paraId="13B77486" w14:textId="60B5BD2D" w:rsidR="00EF5D44" w:rsidRPr="00943A02" w:rsidRDefault="00EF5D44" w:rsidP="00EF5D44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lastRenderedPageBreak/>
        <w:t>Do you support the proposed changes in SCs 10.23.2.2 and 10.23.2.9 for TXOP limit of non-zero value?</w:t>
      </w:r>
    </w:p>
    <w:p w14:paraId="74233D3C" w14:textId="77777777" w:rsidR="00EF5D44" w:rsidRPr="00943A02" w:rsidRDefault="00EF5D44" w:rsidP="007608D9">
      <w:pPr>
        <w:rPr>
          <w:b/>
          <w:sz w:val="24"/>
          <w:lang w:val="en-US"/>
        </w:rPr>
      </w:pPr>
    </w:p>
    <w:p w14:paraId="5BD8DCC2" w14:textId="77777777" w:rsidR="007C11D4" w:rsidRDefault="007C11D4" w:rsidP="00FE3C95">
      <w:pPr>
        <w:pStyle w:val="ListParagraph"/>
        <w:ind w:leftChars="0" w:left="1440"/>
        <w:rPr>
          <w:sz w:val="20"/>
          <w:lang w:val="en-US"/>
        </w:rPr>
      </w:pPr>
    </w:p>
    <w:p w14:paraId="2999EDBF" w14:textId="77777777" w:rsidR="007E40A2" w:rsidRDefault="007E40A2" w:rsidP="00FE3C95">
      <w:pPr>
        <w:pStyle w:val="ListParagraph"/>
        <w:ind w:leftChars="0" w:left="1440"/>
        <w:rPr>
          <w:sz w:val="20"/>
          <w:lang w:val="en-US"/>
        </w:rPr>
      </w:pPr>
    </w:p>
    <w:p w14:paraId="1142881D" w14:textId="77777777" w:rsidR="007E40A2" w:rsidRDefault="007E40A2" w:rsidP="00FE3C95">
      <w:pPr>
        <w:pStyle w:val="ListParagraph"/>
        <w:ind w:leftChars="0" w:left="1440"/>
        <w:rPr>
          <w:sz w:val="20"/>
          <w:lang w:val="en-US"/>
        </w:rPr>
      </w:pPr>
    </w:p>
    <w:p w14:paraId="406C7E34" w14:textId="77777777" w:rsidR="00FE3C95" w:rsidRDefault="00FE3C95" w:rsidP="00AC4B40">
      <w:pPr>
        <w:rPr>
          <w:sz w:val="20"/>
          <w:lang w:val="en-US"/>
        </w:rPr>
      </w:pPr>
    </w:p>
    <w:p w14:paraId="1D32572D" w14:textId="77777777" w:rsidR="00FE3C95" w:rsidRDefault="00FE3C95" w:rsidP="00AC4B40">
      <w:pPr>
        <w:rPr>
          <w:sz w:val="20"/>
          <w:lang w:val="en-US"/>
        </w:rPr>
      </w:pPr>
    </w:p>
    <w:p w14:paraId="2F471B5C" w14:textId="77777777" w:rsidR="00FE3C95" w:rsidRPr="00AC4B40" w:rsidRDefault="00FE3C95" w:rsidP="00AC4B40">
      <w:pPr>
        <w:rPr>
          <w:sz w:val="20"/>
          <w:lang w:val="en-US"/>
        </w:rPr>
      </w:pPr>
    </w:p>
    <w:sectPr w:rsidR="00FE3C95" w:rsidRPr="00AC4B40" w:rsidSect="00996772">
      <w:headerReference w:type="default" r:id="rId17"/>
      <w:footerReference w:type="default" r:id="rId1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07DC3" w14:textId="77777777" w:rsidR="007649CA" w:rsidRDefault="007649CA">
      <w:r>
        <w:separator/>
      </w:r>
    </w:p>
  </w:endnote>
  <w:endnote w:type="continuationSeparator" w:id="0">
    <w:p w14:paraId="310356EB" w14:textId="77777777" w:rsidR="007649CA" w:rsidRDefault="0076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2D12F" w14:textId="3BB51A36" w:rsidR="00197C5F" w:rsidRDefault="00F6349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97C5F">
        <w:t>Submission</w:t>
      </w:r>
    </w:fldSimple>
    <w:r w:rsidR="00197C5F">
      <w:tab/>
      <w:t xml:space="preserve">page </w:t>
    </w:r>
    <w:r w:rsidR="00197C5F">
      <w:fldChar w:fldCharType="begin"/>
    </w:r>
    <w:r w:rsidR="00197C5F">
      <w:instrText xml:space="preserve">page </w:instrText>
    </w:r>
    <w:r w:rsidR="00197C5F">
      <w:fldChar w:fldCharType="separate"/>
    </w:r>
    <w:r w:rsidR="009F3F6A">
      <w:rPr>
        <w:noProof/>
      </w:rPr>
      <w:t>4</w:t>
    </w:r>
    <w:r w:rsidR="00197C5F">
      <w:rPr>
        <w:noProof/>
      </w:rPr>
      <w:fldChar w:fldCharType="end"/>
    </w:r>
    <w:r w:rsidR="00197C5F">
      <w:tab/>
    </w:r>
    <w:r w:rsidR="00197C5F">
      <w:rPr>
        <w:rFonts w:eastAsia="SimSun" w:hint="eastAsia"/>
        <w:lang w:eastAsia="zh-CN"/>
      </w:rPr>
      <w:t xml:space="preserve">          </w:t>
    </w:r>
    <w:r w:rsidR="00197C5F">
      <w:rPr>
        <w:rFonts w:eastAsia="SimSun"/>
        <w:sz w:val="21"/>
        <w:szCs w:val="21"/>
        <w:lang w:eastAsia="zh-CN"/>
      </w:rPr>
      <w:fldChar w:fldCharType="begin"/>
    </w:r>
    <w:r w:rsidR="00197C5F">
      <w:rPr>
        <w:rFonts w:eastAsia="SimSun"/>
        <w:sz w:val="21"/>
        <w:szCs w:val="21"/>
        <w:lang w:eastAsia="zh-CN"/>
      </w:rPr>
      <w:instrText xml:space="preserve"> AUTHOR   \* MERGEFORMAT </w:instrText>
    </w:r>
    <w:r w:rsidR="00197C5F">
      <w:rPr>
        <w:rFonts w:eastAsia="SimSun"/>
        <w:sz w:val="21"/>
        <w:szCs w:val="21"/>
        <w:lang w:eastAsia="zh-CN"/>
      </w:rPr>
      <w:fldChar w:fldCharType="separate"/>
    </w:r>
    <w:r w:rsidR="0098046C">
      <w:rPr>
        <w:rFonts w:eastAsia="SimSun"/>
        <w:noProof/>
        <w:sz w:val="21"/>
        <w:szCs w:val="21"/>
        <w:lang w:eastAsia="zh-CN"/>
      </w:rPr>
      <w:t>Chittabrata Ghosh, Intel</w:t>
    </w:r>
    <w:r w:rsidR="00197C5F">
      <w:rPr>
        <w:rFonts w:eastAsia="SimSun"/>
        <w:noProof/>
        <w:sz w:val="21"/>
        <w:szCs w:val="21"/>
        <w:lang w:eastAsia="zh-CN"/>
      </w:rPr>
      <w:t xml:space="preserve"> </w:t>
    </w:r>
    <w:r w:rsidR="00197C5F">
      <w:rPr>
        <w:rFonts w:eastAsia="SimSun"/>
        <w:sz w:val="21"/>
        <w:szCs w:val="21"/>
        <w:lang w:eastAsia="zh-CN"/>
      </w:rPr>
      <w:fldChar w:fldCharType="end"/>
    </w:r>
  </w:p>
  <w:p w14:paraId="0ABFB0A6" w14:textId="77777777" w:rsidR="00197C5F" w:rsidRPr="0013508C" w:rsidRDefault="00197C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5D3C0" w14:textId="77777777" w:rsidR="007649CA" w:rsidRDefault="007649CA">
      <w:r>
        <w:separator/>
      </w:r>
    </w:p>
  </w:footnote>
  <w:footnote w:type="continuationSeparator" w:id="0">
    <w:p w14:paraId="19A797E2" w14:textId="77777777" w:rsidR="007649CA" w:rsidRDefault="00764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FB88" w14:textId="7B9346CA" w:rsidR="00197C5F" w:rsidRDefault="00F63498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DC2ED7">
        <w:t>July 2020</w:t>
      </w:r>
    </w:fldSimple>
    <w:r w:rsidR="00197C5F">
      <w:tab/>
    </w:r>
    <w:r w:rsidR="00197C5F">
      <w:tab/>
    </w:r>
    <w:fldSimple w:instr=" TITLE  \* MERGEFORMAT ">
      <w:r w:rsidR="00A4543F">
        <w:t>doc.: IEEE 802.11-20/</w:t>
      </w:r>
      <w:r w:rsidR="00566487">
        <w:t>1104</w:t>
      </w:r>
      <w:r w:rsidR="00A4543F">
        <w:t>r</w:t>
      </w:r>
      <w:r w:rsidR="00C837E8">
        <w:t>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63E3B52"/>
    <w:lvl w:ilvl="0">
      <w:numFmt w:val="bullet"/>
      <w:lvlText w:val="*"/>
      <w:lvlJc w:val="left"/>
    </w:lvl>
  </w:abstractNum>
  <w:abstractNum w:abstractNumId="1" w15:restartNumberingAfterBreak="0">
    <w:nsid w:val="05D272D4"/>
    <w:multiLevelType w:val="hybridMultilevel"/>
    <w:tmpl w:val="D7F2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43C7"/>
    <w:multiLevelType w:val="hybridMultilevel"/>
    <w:tmpl w:val="72E6562E"/>
    <w:lvl w:ilvl="0" w:tplc="47B8E714">
      <w:start w:val="10"/>
      <w:numFmt w:val="bullet"/>
      <w:lvlText w:val="-"/>
      <w:lvlJc w:val="left"/>
      <w:pPr>
        <w:ind w:left="720" w:hanging="360"/>
      </w:pPr>
      <w:rPr>
        <w:rFonts w:ascii="TimesNewRoman" w:eastAsia="TimesNewRoman" w:hAnsi="Times New Roman" w:cs="TimesNew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E4164"/>
    <w:multiLevelType w:val="hybridMultilevel"/>
    <w:tmpl w:val="D5A49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C0F82"/>
    <w:multiLevelType w:val="hybridMultilevel"/>
    <w:tmpl w:val="C122EB36"/>
    <w:lvl w:ilvl="0" w:tplc="9118E780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0700F"/>
    <w:multiLevelType w:val="hybridMultilevel"/>
    <w:tmpl w:val="A44EC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6045B"/>
    <w:multiLevelType w:val="hybridMultilevel"/>
    <w:tmpl w:val="212E6BBC"/>
    <w:lvl w:ilvl="0" w:tplc="91FC05A0">
      <w:start w:val="9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973DC"/>
    <w:multiLevelType w:val="hybridMultilevel"/>
    <w:tmpl w:val="AB1CBD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950E5"/>
    <w:multiLevelType w:val="hybridMultilevel"/>
    <w:tmpl w:val="D7F2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519C1"/>
    <w:multiLevelType w:val="hybridMultilevel"/>
    <w:tmpl w:val="B2E69C1E"/>
    <w:lvl w:ilvl="0" w:tplc="A14C676A">
      <w:start w:val="9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C611A"/>
    <w:multiLevelType w:val="multilevel"/>
    <w:tmpl w:val="CD7483B8"/>
    <w:lvl w:ilvl="0">
      <w:start w:val="10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0" w:hanging="7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C5A44A8"/>
    <w:multiLevelType w:val="hybridMultilevel"/>
    <w:tmpl w:val="A44EC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37A0E"/>
    <w:multiLevelType w:val="hybridMultilevel"/>
    <w:tmpl w:val="97E0D796"/>
    <w:lvl w:ilvl="0" w:tplc="B3B6CE3A">
      <w:start w:val="2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E0533"/>
    <w:multiLevelType w:val="hybridMultilevel"/>
    <w:tmpl w:val="9DE6129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9A0B09"/>
    <w:multiLevelType w:val="hybridMultilevel"/>
    <w:tmpl w:val="55F8896E"/>
    <w:lvl w:ilvl="0" w:tplc="A16E6738">
      <w:start w:val="1"/>
      <w:numFmt w:val="decimal"/>
      <w:lvlText w:val="%1)"/>
      <w:lvlJc w:val="left"/>
      <w:pPr>
        <w:ind w:left="360" w:hanging="360"/>
      </w:pPr>
      <w:rPr>
        <w:rFonts w:ascii="TimesNewRomanPSMT" w:eastAsia="Malgun Gothic" w:hAnsi="TimesNewRomanPSMT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F3477E"/>
    <w:multiLevelType w:val="hybridMultilevel"/>
    <w:tmpl w:val="320EC7B8"/>
    <w:lvl w:ilvl="0" w:tplc="04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3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7">
    <w:abstractNumId w:val="0"/>
    <w:lvlOverride w:ilvl="0">
      <w:lvl w:ilvl="0">
        <w:start w:val="1"/>
        <w:numFmt w:val="bullet"/>
        <w:lvlText w:val="9.4.2.2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589av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9-589a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ax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9-262k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5">
    <w:abstractNumId w:val="4"/>
  </w:num>
  <w:num w:numId="16">
    <w:abstractNumId w:val="0"/>
    <w:lvlOverride w:ilvl="0">
      <w:lvl w:ilvl="0">
        <w:numFmt w:val="bullet"/>
        <w:lvlText w:val="Table 10-1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8"/>
  </w:num>
  <w:num w:numId="18">
    <w:abstractNumId w:val="1"/>
  </w:num>
  <w:num w:numId="19">
    <w:abstractNumId w:val="2"/>
  </w:num>
  <w:num w:numId="20">
    <w:abstractNumId w:val="6"/>
  </w:num>
  <w:num w:numId="21">
    <w:abstractNumId w:val="9"/>
  </w:num>
  <w:num w:numId="22">
    <w:abstractNumId w:val="14"/>
  </w:num>
  <w:num w:numId="23">
    <w:abstractNumId w:val="15"/>
  </w:num>
  <w:num w:numId="24">
    <w:abstractNumId w:val="13"/>
  </w:num>
  <w:num w:numId="25">
    <w:abstractNumId w:val="10"/>
  </w:num>
  <w:num w:numId="2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hosh, Chittabrata">
    <w15:presenceInfo w15:providerId="AD" w15:userId="S::chittabrata.ghosh@intel.com::0fd3f5d8-329f-435f-aca5-d6660b6dc3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D5"/>
    <w:rsid w:val="000013EC"/>
    <w:rsid w:val="000027A5"/>
    <w:rsid w:val="00002FD5"/>
    <w:rsid w:val="000031F7"/>
    <w:rsid w:val="000045FA"/>
    <w:rsid w:val="00006454"/>
    <w:rsid w:val="000067AA"/>
    <w:rsid w:val="00006DBB"/>
    <w:rsid w:val="0000743C"/>
    <w:rsid w:val="00007A76"/>
    <w:rsid w:val="00007BD6"/>
    <w:rsid w:val="0001027F"/>
    <w:rsid w:val="00011118"/>
    <w:rsid w:val="00011423"/>
    <w:rsid w:val="000116A2"/>
    <w:rsid w:val="000117C9"/>
    <w:rsid w:val="0001277E"/>
    <w:rsid w:val="000129E6"/>
    <w:rsid w:val="00013196"/>
    <w:rsid w:val="00013F87"/>
    <w:rsid w:val="00014031"/>
    <w:rsid w:val="00014507"/>
    <w:rsid w:val="000157CC"/>
    <w:rsid w:val="000159C5"/>
    <w:rsid w:val="00016D9C"/>
    <w:rsid w:val="00017D25"/>
    <w:rsid w:val="0002174B"/>
    <w:rsid w:val="00021A27"/>
    <w:rsid w:val="000222BC"/>
    <w:rsid w:val="000233CD"/>
    <w:rsid w:val="00023CD8"/>
    <w:rsid w:val="00024344"/>
    <w:rsid w:val="00024487"/>
    <w:rsid w:val="000253CC"/>
    <w:rsid w:val="00025A89"/>
    <w:rsid w:val="00025FCB"/>
    <w:rsid w:val="00026CE3"/>
    <w:rsid w:val="00027AB8"/>
    <w:rsid w:val="00027D05"/>
    <w:rsid w:val="00031349"/>
    <w:rsid w:val="00031351"/>
    <w:rsid w:val="00031E68"/>
    <w:rsid w:val="000326AF"/>
    <w:rsid w:val="00032AA6"/>
    <w:rsid w:val="0003380C"/>
    <w:rsid w:val="00033911"/>
    <w:rsid w:val="00033B0A"/>
    <w:rsid w:val="0003403F"/>
    <w:rsid w:val="00034E6F"/>
    <w:rsid w:val="000358B3"/>
    <w:rsid w:val="00035A11"/>
    <w:rsid w:val="0003684A"/>
    <w:rsid w:val="000405C4"/>
    <w:rsid w:val="000416E7"/>
    <w:rsid w:val="0004265F"/>
    <w:rsid w:val="00042C67"/>
    <w:rsid w:val="0004346B"/>
    <w:rsid w:val="00043C26"/>
    <w:rsid w:val="0004414E"/>
    <w:rsid w:val="00044501"/>
    <w:rsid w:val="00044DC0"/>
    <w:rsid w:val="00045A6C"/>
    <w:rsid w:val="00047142"/>
    <w:rsid w:val="000478EE"/>
    <w:rsid w:val="000511A1"/>
    <w:rsid w:val="000511D7"/>
    <w:rsid w:val="00052123"/>
    <w:rsid w:val="00053519"/>
    <w:rsid w:val="00053EBA"/>
    <w:rsid w:val="000567DA"/>
    <w:rsid w:val="00057B3C"/>
    <w:rsid w:val="00060363"/>
    <w:rsid w:val="000609BC"/>
    <w:rsid w:val="00061FFD"/>
    <w:rsid w:val="000642FC"/>
    <w:rsid w:val="0006469A"/>
    <w:rsid w:val="000650B0"/>
    <w:rsid w:val="000650B8"/>
    <w:rsid w:val="00066421"/>
    <w:rsid w:val="0006732A"/>
    <w:rsid w:val="00067D60"/>
    <w:rsid w:val="00070283"/>
    <w:rsid w:val="000718A4"/>
    <w:rsid w:val="00071971"/>
    <w:rsid w:val="00071B16"/>
    <w:rsid w:val="000723F8"/>
    <w:rsid w:val="00073BB4"/>
    <w:rsid w:val="00074C82"/>
    <w:rsid w:val="0007586A"/>
    <w:rsid w:val="00075C3C"/>
    <w:rsid w:val="00075E1E"/>
    <w:rsid w:val="00076885"/>
    <w:rsid w:val="00076B5C"/>
    <w:rsid w:val="00077C25"/>
    <w:rsid w:val="00080ACC"/>
    <w:rsid w:val="00080E1A"/>
    <w:rsid w:val="000815C7"/>
    <w:rsid w:val="00081E62"/>
    <w:rsid w:val="000823C8"/>
    <w:rsid w:val="000829FF"/>
    <w:rsid w:val="00082B8A"/>
    <w:rsid w:val="00082BFD"/>
    <w:rsid w:val="0008302D"/>
    <w:rsid w:val="00084297"/>
    <w:rsid w:val="000842D7"/>
    <w:rsid w:val="000864D4"/>
    <w:rsid w:val="000865AA"/>
    <w:rsid w:val="00086780"/>
    <w:rsid w:val="00086C10"/>
    <w:rsid w:val="00087E17"/>
    <w:rsid w:val="00090640"/>
    <w:rsid w:val="00091349"/>
    <w:rsid w:val="000914D2"/>
    <w:rsid w:val="000921B7"/>
    <w:rsid w:val="00092971"/>
    <w:rsid w:val="000929BA"/>
    <w:rsid w:val="00092AC6"/>
    <w:rsid w:val="00093035"/>
    <w:rsid w:val="00093AD2"/>
    <w:rsid w:val="0009417E"/>
    <w:rsid w:val="00094DFB"/>
    <w:rsid w:val="00094FFA"/>
    <w:rsid w:val="00095832"/>
    <w:rsid w:val="0009661D"/>
    <w:rsid w:val="00096B45"/>
    <w:rsid w:val="0009713F"/>
    <w:rsid w:val="000A0517"/>
    <w:rsid w:val="000A07FC"/>
    <w:rsid w:val="000A13D2"/>
    <w:rsid w:val="000A1C31"/>
    <w:rsid w:val="000A1F25"/>
    <w:rsid w:val="000A4D58"/>
    <w:rsid w:val="000A671D"/>
    <w:rsid w:val="000A7680"/>
    <w:rsid w:val="000B041A"/>
    <w:rsid w:val="000B083E"/>
    <w:rsid w:val="000B0DAF"/>
    <w:rsid w:val="000B13A6"/>
    <w:rsid w:val="000B28B3"/>
    <w:rsid w:val="000B28B8"/>
    <w:rsid w:val="000B2F8C"/>
    <w:rsid w:val="000B345F"/>
    <w:rsid w:val="000B59FE"/>
    <w:rsid w:val="000B5D9E"/>
    <w:rsid w:val="000B6ADD"/>
    <w:rsid w:val="000C0F8B"/>
    <w:rsid w:val="000C1271"/>
    <w:rsid w:val="000C1EC4"/>
    <w:rsid w:val="000C1F0C"/>
    <w:rsid w:val="000C220E"/>
    <w:rsid w:val="000C27D0"/>
    <w:rsid w:val="000C3C9C"/>
    <w:rsid w:val="000C42E0"/>
    <w:rsid w:val="000C4DF9"/>
    <w:rsid w:val="000C54F3"/>
    <w:rsid w:val="000C6438"/>
    <w:rsid w:val="000C6842"/>
    <w:rsid w:val="000C6A2F"/>
    <w:rsid w:val="000C7A4A"/>
    <w:rsid w:val="000D0300"/>
    <w:rsid w:val="000D161D"/>
    <w:rsid w:val="000D174A"/>
    <w:rsid w:val="000D1AD4"/>
    <w:rsid w:val="000D2315"/>
    <w:rsid w:val="000D276A"/>
    <w:rsid w:val="000D2F1B"/>
    <w:rsid w:val="000D31DF"/>
    <w:rsid w:val="000D32AE"/>
    <w:rsid w:val="000D32BF"/>
    <w:rsid w:val="000D46EE"/>
    <w:rsid w:val="000D4A8F"/>
    <w:rsid w:val="000D4F65"/>
    <w:rsid w:val="000D5EBD"/>
    <w:rsid w:val="000D674F"/>
    <w:rsid w:val="000D7C76"/>
    <w:rsid w:val="000D7EC5"/>
    <w:rsid w:val="000E0494"/>
    <w:rsid w:val="000E052F"/>
    <w:rsid w:val="000E07AF"/>
    <w:rsid w:val="000E0F73"/>
    <w:rsid w:val="000E0FD0"/>
    <w:rsid w:val="000E1C37"/>
    <w:rsid w:val="000E1D7B"/>
    <w:rsid w:val="000E3C8F"/>
    <w:rsid w:val="000E4303"/>
    <w:rsid w:val="000E4696"/>
    <w:rsid w:val="000E4B82"/>
    <w:rsid w:val="000E625A"/>
    <w:rsid w:val="000E6539"/>
    <w:rsid w:val="000E6D2F"/>
    <w:rsid w:val="000E6DC8"/>
    <w:rsid w:val="000E720C"/>
    <w:rsid w:val="000E752D"/>
    <w:rsid w:val="000F033B"/>
    <w:rsid w:val="000F07E8"/>
    <w:rsid w:val="000F238C"/>
    <w:rsid w:val="000F3D76"/>
    <w:rsid w:val="000F4937"/>
    <w:rsid w:val="000F5088"/>
    <w:rsid w:val="000F60FA"/>
    <w:rsid w:val="000F623A"/>
    <w:rsid w:val="000F66CE"/>
    <w:rsid w:val="000F685B"/>
    <w:rsid w:val="000F6A03"/>
    <w:rsid w:val="000F6BB9"/>
    <w:rsid w:val="00100E3B"/>
    <w:rsid w:val="00100F66"/>
    <w:rsid w:val="001015F8"/>
    <w:rsid w:val="00101E87"/>
    <w:rsid w:val="00101FAF"/>
    <w:rsid w:val="001024D5"/>
    <w:rsid w:val="00102632"/>
    <w:rsid w:val="0010469F"/>
    <w:rsid w:val="001053C6"/>
    <w:rsid w:val="00105918"/>
    <w:rsid w:val="00107AEF"/>
    <w:rsid w:val="001101C2"/>
    <w:rsid w:val="001109AA"/>
    <w:rsid w:val="00111968"/>
    <w:rsid w:val="00112285"/>
    <w:rsid w:val="00112C6A"/>
    <w:rsid w:val="00113B5F"/>
    <w:rsid w:val="001141F5"/>
    <w:rsid w:val="001141FF"/>
    <w:rsid w:val="001147D8"/>
    <w:rsid w:val="00114BF5"/>
    <w:rsid w:val="00114FCA"/>
    <w:rsid w:val="0011536D"/>
    <w:rsid w:val="00115A75"/>
    <w:rsid w:val="00115B7B"/>
    <w:rsid w:val="00117299"/>
    <w:rsid w:val="00120064"/>
    <w:rsid w:val="00120298"/>
    <w:rsid w:val="001208DB"/>
    <w:rsid w:val="00120AA0"/>
    <w:rsid w:val="00120BBB"/>
    <w:rsid w:val="00120BD6"/>
    <w:rsid w:val="001215C0"/>
    <w:rsid w:val="00122083"/>
    <w:rsid w:val="00122191"/>
    <w:rsid w:val="00122CE7"/>
    <w:rsid w:val="00122D51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23DB"/>
    <w:rsid w:val="00134114"/>
    <w:rsid w:val="00134ADC"/>
    <w:rsid w:val="00135032"/>
    <w:rsid w:val="0013508C"/>
    <w:rsid w:val="00135784"/>
    <w:rsid w:val="00135B0F"/>
    <w:rsid w:val="00135B4B"/>
    <w:rsid w:val="00136446"/>
    <w:rsid w:val="0013699E"/>
    <w:rsid w:val="00136F15"/>
    <w:rsid w:val="00137C4B"/>
    <w:rsid w:val="001406F8"/>
    <w:rsid w:val="00140D70"/>
    <w:rsid w:val="0014234B"/>
    <w:rsid w:val="00144089"/>
    <w:rsid w:val="001444B8"/>
    <w:rsid w:val="001448D8"/>
    <w:rsid w:val="001450BB"/>
    <w:rsid w:val="001459E7"/>
    <w:rsid w:val="00145C98"/>
    <w:rsid w:val="00146D19"/>
    <w:rsid w:val="0014736E"/>
    <w:rsid w:val="00147A59"/>
    <w:rsid w:val="00150E54"/>
    <w:rsid w:val="00150E6D"/>
    <w:rsid w:val="00150F36"/>
    <w:rsid w:val="00150F68"/>
    <w:rsid w:val="00151BBE"/>
    <w:rsid w:val="001525FB"/>
    <w:rsid w:val="00154791"/>
    <w:rsid w:val="00154B26"/>
    <w:rsid w:val="001557CB"/>
    <w:rsid w:val="001559BB"/>
    <w:rsid w:val="00156135"/>
    <w:rsid w:val="00157EA8"/>
    <w:rsid w:val="00160C21"/>
    <w:rsid w:val="00160F45"/>
    <w:rsid w:val="0016147B"/>
    <w:rsid w:val="00163C7D"/>
    <w:rsid w:val="0016428D"/>
    <w:rsid w:val="001645FD"/>
    <w:rsid w:val="00165A40"/>
    <w:rsid w:val="00165BE6"/>
    <w:rsid w:val="0016637B"/>
    <w:rsid w:val="001676C2"/>
    <w:rsid w:val="001677DF"/>
    <w:rsid w:val="00167FB4"/>
    <w:rsid w:val="001703FB"/>
    <w:rsid w:val="00172489"/>
    <w:rsid w:val="00172DD9"/>
    <w:rsid w:val="001733C8"/>
    <w:rsid w:val="001738FD"/>
    <w:rsid w:val="00173C6A"/>
    <w:rsid w:val="00174601"/>
    <w:rsid w:val="00175CDF"/>
    <w:rsid w:val="0017659B"/>
    <w:rsid w:val="00176600"/>
    <w:rsid w:val="00177305"/>
    <w:rsid w:val="00177BCE"/>
    <w:rsid w:val="001812B0"/>
    <w:rsid w:val="00181423"/>
    <w:rsid w:val="00181A0E"/>
    <w:rsid w:val="001825C3"/>
    <w:rsid w:val="00183698"/>
    <w:rsid w:val="00183709"/>
    <w:rsid w:val="00183F4C"/>
    <w:rsid w:val="00184449"/>
    <w:rsid w:val="0018462B"/>
    <w:rsid w:val="00184D65"/>
    <w:rsid w:val="00185B1D"/>
    <w:rsid w:val="00185DE7"/>
    <w:rsid w:val="00186D4E"/>
    <w:rsid w:val="00187129"/>
    <w:rsid w:val="00187978"/>
    <w:rsid w:val="0019040A"/>
    <w:rsid w:val="001914E2"/>
    <w:rsid w:val="0019164F"/>
    <w:rsid w:val="001927CD"/>
    <w:rsid w:val="00192C6E"/>
    <w:rsid w:val="001938B0"/>
    <w:rsid w:val="00193C39"/>
    <w:rsid w:val="001943F7"/>
    <w:rsid w:val="00194CA3"/>
    <w:rsid w:val="00194D56"/>
    <w:rsid w:val="00195A59"/>
    <w:rsid w:val="00196163"/>
    <w:rsid w:val="0019717A"/>
    <w:rsid w:val="001979B7"/>
    <w:rsid w:val="00197B92"/>
    <w:rsid w:val="00197C5F"/>
    <w:rsid w:val="001A0CEC"/>
    <w:rsid w:val="001A0EDB"/>
    <w:rsid w:val="001A1B7C"/>
    <w:rsid w:val="001A1C14"/>
    <w:rsid w:val="001A2240"/>
    <w:rsid w:val="001A2CDE"/>
    <w:rsid w:val="001A496B"/>
    <w:rsid w:val="001A694C"/>
    <w:rsid w:val="001A6C88"/>
    <w:rsid w:val="001A77FD"/>
    <w:rsid w:val="001B0001"/>
    <w:rsid w:val="001B1248"/>
    <w:rsid w:val="001B1436"/>
    <w:rsid w:val="001B252D"/>
    <w:rsid w:val="001B2854"/>
    <w:rsid w:val="001B2904"/>
    <w:rsid w:val="001B5C3D"/>
    <w:rsid w:val="001B63BC"/>
    <w:rsid w:val="001C1C5C"/>
    <w:rsid w:val="001C44B2"/>
    <w:rsid w:val="001C501D"/>
    <w:rsid w:val="001C618A"/>
    <w:rsid w:val="001C7CCE"/>
    <w:rsid w:val="001D016F"/>
    <w:rsid w:val="001D11FD"/>
    <w:rsid w:val="001D1550"/>
    <w:rsid w:val="001D15ED"/>
    <w:rsid w:val="001D2418"/>
    <w:rsid w:val="001D28B8"/>
    <w:rsid w:val="001D2A6C"/>
    <w:rsid w:val="001D328B"/>
    <w:rsid w:val="001D3CA6"/>
    <w:rsid w:val="001D4A93"/>
    <w:rsid w:val="001D55CE"/>
    <w:rsid w:val="001D5DD6"/>
    <w:rsid w:val="001D5F28"/>
    <w:rsid w:val="001D67EB"/>
    <w:rsid w:val="001D705D"/>
    <w:rsid w:val="001D7529"/>
    <w:rsid w:val="001D7948"/>
    <w:rsid w:val="001D7DF0"/>
    <w:rsid w:val="001E023A"/>
    <w:rsid w:val="001E0535"/>
    <w:rsid w:val="001E082B"/>
    <w:rsid w:val="001E0946"/>
    <w:rsid w:val="001E1001"/>
    <w:rsid w:val="001E12D1"/>
    <w:rsid w:val="001E15F8"/>
    <w:rsid w:val="001E349E"/>
    <w:rsid w:val="001E3A51"/>
    <w:rsid w:val="001E52C6"/>
    <w:rsid w:val="001E6060"/>
    <w:rsid w:val="001E6267"/>
    <w:rsid w:val="001E6D52"/>
    <w:rsid w:val="001E7C32"/>
    <w:rsid w:val="001F0210"/>
    <w:rsid w:val="001F0FBC"/>
    <w:rsid w:val="001F10F7"/>
    <w:rsid w:val="001F13CA"/>
    <w:rsid w:val="001F1B7D"/>
    <w:rsid w:val="001F1C40"/>
    <w:rsid w:val="001F27BB"/>
    <w:rsid w:val="001F3DB9"/>
    <w:rsid w:val="001F3F4A"/>
    <w:rsid w:val="001F45A4"/>
    <w:rsid w:val="001F491C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31DF"/>
    <w:rsid w:val="0020330E"/>
    <w:rsid w:val="002035EE"/>
    <w:rsid w:val="00204408"/>
    <w:rsid w:val="0020462A"/>
    <w:rsid w:val="002046A1"/>
    <w:rsid w:val="0020501A"/>
    <w:rsid w:val="002065A8"/>
    <w:rsid w:val="00206B35"/>
    <w:rsid w:val="00206CE8"/>
    <w:rsid w:val="00206D24"/>
    <w:rsid w:val="00207605"/>
    <w:rsid w:val="00210DDD"/>
    <w:rsid w:val="00210F4D"/>
    <w:rsid w:val="002125D6"/>
    <w:rsid w:val="00212E2A"/>
    <w:rsid w:val="00213A35"/>
    <w:rsid w:val="002141B2"/>
    <w:rsid w:val="00214B50"/>
    <w:rsid w:val="00214BA3"/>
    <w:rsid w:val="00215A82"/>
    <w:rsid w:val="00215E32"/>
    <w:rsid w:val="00215E98"/>
    <w:rsid w:val="00215F36"/>
    <w:rsid w:val="002160AD"/>
    <w:rsid w:val="0021621D"/>
    <w:rsid w:val="00216771"/>
    <w:rsid w:val="00216AF6"/>
    <w:rsid w:val="00216F15"/>
    <w:rsid w:val="002206E4"/>
    <w:rsid w:val="002208B9"/>
    <w:rsid w:val="0022139A"/>
    <w:rsid w:val="0022224B"/>
    <w:rsid w:val="00222261"/>
    <w:rsid w:val="00222409"/>
    <w:rsid w:val="00222753"/>
    <w:rsid w:val="002239F2"/>
    <w:rsid w:val="00224133"/>
    <w:rsid w:val="002241A7"/>
    <w:rsid w:val="00224E11"/>
    <w:rsid w:val="00225233"/>
    <w:rsid w:val="00225508"/>
    <w:rsid w:val="00225570"/>
    <w:rsid w:val="00226FE3"/>
    <w:rsid w:val="00227E5A"/>
    <w:rsid w:val="00230457"/>
    <w:rsid w:val="00231F3B"/>
    <w:rsid w:val="002323FE"/>
    <w:rsid w:val="002327BF"/>
    <w:rsid w:val="002327E3"/>
    <w:rsid w:val="002342A0"/>
    <w:rsid w:val="002346F8"/>
    <w:rsid w:val="00234C13"/>
    <w:rsid w:val="00234E66"/>
    <w:rsid w:val="002369FD"/>
    <w:rsid w:val="00236A7E"/>
    <w:rsid w:val="0023760F"/>
    <w:rsid w:val="00237985"/>
    <w:rsid w:val="00237A84"/>
    <w:rsid w:val="00237BC1"/>
    <w:rsid w:val="00240514"/>
    <w:rsid w:val="00240895"/>
    <w:rsid w:val="00241AD7"/>
    <w:rsid w:val="00241BDE"/>
    <w:rsid w:val="00241F19"/>
    <w:rsid w:val="00242A36"/>
    <w:rsid w:val="00242C67"/>
    <w:rsid w:val="00242F25"/>
    <w:rsid w:val="00243F69"/>
    <w:rsid w:val="002446F4"/>
    <w:rsid w:val="002463D2"/>
    <w:rsid w:val="002470AC"/>
    <w:rsid w:val="0024720B"/>
    <w:rsid w:val="0024786B"/>
    <w:rsid w:val="002479E7"/>
    <w:rsid w:val="0025062F"/>
    <w:rsid w:val="002506ED"/>
    <w:rsid w:val="00250EFA"/>
    <w:rsid w:val="00252D47"/>
    <w:rsid w:val="002539AB"/>
    <w:rsid w:val="00254081"/>
    <w:rsid w:val="002549BC"/>
    <w:rsid w:val="00255A8B"/>
    <w:rsid w:val="00261BD0"/>
    <w:rsid w:val="0026228C"/>
    <w:rsid w:val="00262D56"/>
    <w:rsid w:val="00263092"/>
    <w:rsid w:val="00263147"/>
    <w:rsid w:val="0026422E"/>
    <w:rsid w:val="002661CE"/>
    <w:rsid w:val="002662A5"/>
    <w:rsid w:val="00266916"/>
    <w:rsid w:val="00266B84"/>
    <w:rsid w:val="002674D1"/>
    <w:rsid w:val="00270171"/>
    <w:rsid w:val="0027028C"/>
    <w:rsid w:val="00270EE3"/>
    <w:rsid w:val="00270F98"/>
    <w:rsid w:val="002718ED"/>
    <w:rsid w:val="00273257"/>
    <w:rsid w:val="00273FA9"/>
    <w:rsid w:val="00274A4A"/>
    <w:rsid w:val="00275C5E"/>
    <w:rsid w:val="00276929"/>
    <w:rsid w:val="002773F1"/>
    <w:rsid w:val="002805B7"/>
    <w:rsid w:val="00281013"/>
    <w:rsid w:val="00281A5D"/>
    <w:rsid w:val="00281AB2"/>
    <w:rsid w:val="00281C71"/>
    <w:rsid w:val="00282053"/>
    <w:rsid w:val="002827AC"/>
    <w:rsid w:val="00282EFB"/>
    <w:rsid w:val="002837D9"/>
    <w:rsid w:val="00283AB5"/>
    <w:rsid w:val="00284C5E"/>
    <w:rsid w:val="00287B9F"/>
    <w:rsid w:val="00287FDF"/>
    <w:rsid w:val="002902A9"/>
    <w:rsid w:val="00291A10"/>
    <w:rsid w:val="0029309B"/>
    <w:rsid w:val="00293906"/>
    <w:rsid w:val="00294180"/>
    <w:rsid w:val="00294B37"/>
    <w:rsid w:val="00296722"/>
    <w:rsid w:val="00297F3F"/>
    <w:rsid w:val="002A1340"/>
    <w:rsid w:val="002A195C"/>
    <w:rsid w:val="002A19C0"/>
    <w:rsid w:val="002A251F"/>
    <w:rsid w:val="002A385F"/>
    <w:rsid w:val="002A3AAB"/>
    <w:rsid w:val="002A4A61"/>
    <w:rsid w:val="002A4C48"/>
    <w:rsid w:val="002A55B1"/>
    <w:rsid w:val="002A7496"/>
    <w:rsid w:val="002B0268"/>
    <w:rsid w:val="002B0807"/>
    <w:rsid w:val="002B0983"/>
    <w:rsid w:val="002B162B"/>
    <w:rsid w:val="002B2145"/>
    <w:rsid w:val="002B320E"/>
    <w:rsid w:val="002B36F4"/>
    <w:rsid w:val="002B3CF6"/>
    <w:rsid w:val="002B3D9D"/>
    <w:rsid w:val="002B5901"/>
    <w:rsid w:val="002B5973"/>
    <w:rsid w:val="002C0405"/>
    <w:rsid w:val="002C0971"/>
    <w:rsid w:val="002C160E"/>
    <w:rsid w:val="002C22B8"/>
    <w:rsid w:val="002C271D"/>
    <w:rsid w:val="002C2A2B"/>
    <w:rsid w:val="002C3A92"/>
    <w:rsid w:val="002C3FB6"/>
    <w:rsid w:val="002C49D8"/>
    <w:rsid w:val="002C4AC7"/>
    <w:rsid w:val="002C652C"/>
    <w:rsid w:val="002C6A1D"/>
    <w:rsid w:val="002C6B4F"/>
    <w:rsid w:val="002C6CFB"/>
    <w:rsid w:val="002C72E1"/>
    <w:rsid w:val="002D001B"/>
    <w:rsid w:val="002D1CEE"/>
    <w:rsid w:val="002D1D40"/>
    <w:rsid w:val="002D27AA"/>
    <w:rsid w:val="002D2C93"/>
    <w:rsid w:val="002D3073"/>
    <w:rsid w:val="002D4875"/>
    <w:rsid w:val="002D518F"/>
    <w:rsid w:val="002D5D5C"/>
    <w:rsid w:val="002D6F6A"/>
    <w:rsid w:val="002D7ABE"/>
    <w:rsid w:val="002D7C83"/>
    <w:rsid w:val="002D7ED5"/>
    <w:rsid w:val="002E024F"/>
    <w:rsid w:val="002E0A16"/>
    <w:rsid w:val="002E11FE"/>
    <w:rsid w:val="002E1973"/>
    <w:rsid w:val="002E1B18"/>
    <w:rsid w:val="002E1CC1"/>
    <w:rsid w:val="002E1EBF"/>
    <w:rsid w:val="002E2017"/>
    <w:rsid w:val="002E340A"/>
    <w:rsid w:val="002E422C"/>
    <w:rsid w:val="002E42B6"/>
    <w:rsid w:val="002E4762"/>
    <w:rsid w:val="002E49D7"/>
    <w:rsid w:val="002E5658"/>
    <w:rsid w:val="002E5B22"/>
    <w:rsid w:val="002E665D"/>
    <w:rsid w:val="002E6FF6"/>
    <w:rsid w:val="002E71DD"/>
    <w:rsid w:val="002E75EA"/>
    <w:rsid w:val="002E76DC"/>
    <w:rsid w:val="002E7CA1"/>
    <w:rsid w:val="002F0915"/>
    <w:rsid w:val="002F1269"/>
    <w:rsid w:val="002F126C"/>
    <w:rsid w:val="002F25B2"/>
    <w:rsid w:val="002F2BC5"/>
    <w:rsid w:val="002F2F37"/>
    <w:rsid w:val="002F376B"/>
    <w:rsid w:val="002F4697"/>
    <w:rsid w:val="002F47E0"/>
    <w:rsid w:val="002F47F4"/>
    <w:rsid w:val="002F499D"/>
    <w:rsid w:val="002F50E3"/>
    <w:rsid w:val="002F593A"/>
    <w:rsid w:val="002F5BE9"/>
    <w:rsid w:val="002F5C8C"/>
    <w:rsid w:val="002F7199"/>
    <w:rsid w:val="002F7D11"/>
    <w:rsid w:val="003006A6"/>
    <w:rsid w:val="0030081B"/>
    <w:rsid w:val="00300C0D"/>
    <w:rsid w:val="003024ED"/>
    <w:rsid w:val="003024FA"/>
    <w:rsid w:val="0030268D"/>
    <w:rsid w:val="003028FA"/>
    <w:rsid w:val="00303220"/>
    <w:rsid w:val="00303449"/>
    <w:rsid w:val="0030382C"/>
    <w:rsid w:val="00303893"/>
    <w:rsid w:val="00304535"/>
    <w:rsid w:val="003046F4"/>
    <w:rsid w:val="003053B4"/>
    <w:rsid w:val="00305D6E"/>
    <w:rsid w:val="0030782E"/>
    <w:rsid w:val="00307F5F"/>
    <w:rsid w:val="00310A15"/>
    <w:rsid w:val="00310C14"/>
    <w:rsid w:val="00312589"/>
    <w:rsid w:val="00313179"/>
    <w:rsid w:val="00315B52"/>
    <w:rsid w:val="00315DE7"/>
    <w:rsid w:val="0031601A"/>
    <w:rsid w:val="003173FB"/>
    <w:rsid w:val="00317454"/>
    <w:rsid w:val="0031782E"/>
    <w:rsid w:val="00317A7D"/>
    <w:rsid w:val="00320ED2"/>
    <w:rsid w:val="00321291"/>
    <w:rsid w:val="0032134D"/>
    <w:rsid w:val="003214E2"/>
    <w:rsid w:val="00322110"/>
    <w:rsid w:val="00322199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A1B"/>
    <w:rsid w:val="00326C52"/>
    <w:rsid w:val="00327DB6"/>
    <w:rsid w:val="0033057A"/>
    <w:rsid w:val="003308A8"/>
    <w:rsid w:val="00331749"/>
    <w:rsid w:val="00331C7A"/>
    <w:rsid w:val="00331E85"/>
    <w:rsid w:val="00332A81"/>
    <w:rsid w:val="00332D78"/>
    <w:rsid w:val="00333DE5"/>
    <w:rsid w:val="003347BF"/>
    <w:rsid w:val="00334DEA"/>
    <w:rsid w:val="0033563A"/>
    <w:rsid w:val="00335B74"/>
    <w:rsid w:val="00336860"/>
    <w:rsid w:val="00336EC5"/>
    <w:rsid w:val="00336F5F"/>
    <w:rsid w:val="00340581"/>
    <w:rsid w:val="00340CEF"/>
    <w:rsid w:val="0034100E"/>
    <w:rsid w:val="003430EA"/>
    <w:rsid w:val="00343161"/>
    <w:rsid w:val="00343554"/>
    <w:rsid w:val="003438A7"/>
    <w:rsid w:val="003447C2"/>
    <w:rsid w:val="003449F9"/>
    <w:rsid w:val="00344DA5"/>
    <w:rsid w:val="0034581F"/>
    <w:rsid w:val="0034592B"/>
    <w:rsid w:val="00345EA4"/>
    <w:rsid w:val="003467F1"/>
    <w:rsid w:val="003471AB"/>
    <w:rsid w:val="003479E4"/>
    <w:rsid w:val="00347C43"/>
    <w:rsid w:val="00350CA7"/>
    <w:rsid w:val="0035213C"/>
    <w:rsid w:val="00352DC1"/>
    <w:rsid w:val="00352F60"/>
    <w:rsid w:val="00355254"/>
    <w:rsid w:val="0035591D"/>
    <w:rsid w:val="00356265"/>
    <w:rsid w:val="00356E0D"/>
    <w:rsid w:val="00357E0C"/>
    <w:rsid w:val="00357F36"/>
    <w:rsid w:val="00360C87"/>
    <w:rsid w:val="00360F4F"/>
    <w:rsid w:val="003622ED"/>
    <w:rsid w:val="00362C5B"/>
    <w:rsid w:val="00362D97"/>
    <w:rsid w:val="0036322B"/>
    <w:rsid w:val="00364933"/>
    <w:rsid w:val="00364E05"/>
    <w:rsid w:val="00366AF0"/>
    <w:rsid w:val="00367A27"/>
    <w:rsid w:val="00367F38"/>
    <w:rsid w:val="003713CA"/>
    <w:rsid w:val="0037201A"/>
    <w:rsid w:val="003729FC"/>
    <w:rsid w:val="00372FCA"/>
    <w:rsid w:val="003740DF"/>
    <w:rsid w:val="0037472D"/>
    <w:rsid w:val="00374C87"/>
    <w:rsid w:val="00374CBC"/>
    <w:rsid w:val="00374F19"/>
    <w:rsid w:val="003751F7"/>
    <w:rsid w:val="003758E6"/>
    <w:rsid w:val="003766B9"/>
    <w:rsid w:val="00377E17"/>
    <w:rsid w:val="00381F98"/>
    <w:rsid w:val="003825BB"/>
    <w:rsid w:val="00382C54"/>
    <w:rsid w:val="00383766"/>
    <w:rsid w:val="00383978"/>
    <w:rsid w:val="00383AAF"/>
    <w:rsid w:val="00383C03"/>
    <w:rsid w:val="0038421A"/>
    <w:rsid w:val="00384FE8"/>
    <w:rsid w:val="0038516A"/>
    <w:rsid w:val="00385654"/>
    <w:rsid w:val="00385FD6"/>
    <w:rsid w:val="0038601E"/>
    <w:rsid w:val="00390388"/>
    <w:rsid w:val="003906A1"/>
    <w:rsid w:val="003907EE"/>
    <w:rsid w:val="00391845"/>
    <w:rsid w:val="003924F8"/>
    <w:rsid w:val="0039330F"/>
    <w:rsid w:val="003945E3"/>
    <w:rsid w:val="00394907"/>
    <w:rsid w:val="00395781"/>
    <w:rsid w:val="00395A50"/>
    <w:rsid w:val="00396AD3"/>
    <w:rsid w:val="0039787F"/>
    <w:rsid w:val="003A0886"/>
    <w:rsid w:val="003A161F"/>
    <w:rsid w:val="003A1693"/>
    <w:rsid w:val="003A1CC7"/>
    <w:rsid w:val="003A22E2"/>
    <w:rsid w:val="003A22E8"/>
    <w:rsid w:val="003A29E6"/>
    <w:rsid w:val="003A3196"/>
    <w:rsid w:val="003A36DB"/>
    <w:rsid w:val="003A478D"/>
    <w:rsid w:val="003A512F"/>
    <w:rsid w:val="003A51B5"/>
    <w:rsid w:val="003A58F3"/>
    <w:rsid w:val="003A5BFF"/>
    <w:rsid w:val="003A6244"/>
    <w:rsid w:val="003A6797"/>
    <w:rsid w:val="003A6AC1"/>
    <w:rsid w:val="003A74EB"/>
    <w:rsid w:val="003A7A7D"/>
    <w:rsid w:val="003A7B64"/>
    <w:rsid w:val="003B03CE"/>
    <w:rsid w:val="003B09B9"/>
    <w:rsid w:val="003B1355"/>
    <w:rsid w:val="003B2A6E"/>
    <w:rsid w:val="003B38A4"/>
    <w:rsid w:val="003B423F"/>
    <w:rsid w:val="003B4DAD"/>
    <w:rsid w:val="003B52F2"/>
    <w:rsid w:val="003B6329"/>
    <w:rsid w:val="003B6A0C"/>
    <w:rsid w:val="003B6F60"/>
    <w:rsid w:val="003B76BD"/>
    <w:rsid w:val="003C0CD9"/>
    <w:rsid w:val="003C0D14"/>
    <w:rsid w:val="003C27AE"/>
    <w:rsid w:val="003C2B82"/>
    <w:rsid w:val="003C315D"/>
    <w:rsid w:val="003C32E2"/>
    <w:rsid w:val="003C47A5"/>
    <w:rsid w:val="003C47D1"/>
    <w:rsid w:val="003C4A08"/>
    <w:rsid w:val="003C4D22"/>
    <w:rsid w:val="003C56D8"/>
    <w:rsid w:val="003C58AE"/>
    <w:rsid w:val="003C74FF"/>
    <w:rsid w:val="003D1C17"/>
    <w:rsid w:val="003D1D90"/>
    <w:rsid w:val="003D254E"/>
    <w:rsid w:val="003D26A5"/>
    <w:rsid w:val="003D3623"/>
    <w:rsid w:val="003D364B"/>
    <w:rsid w:val="003D3F93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77A3"/>
    <w:rsid w:val="003D78A0"/>
    <w:rsid w:val="003D78F7"/>
    <w:rsid w:val="003E0464"/>
    <w:rsid w:val="003E32DF"/>
    <w:rsid w:val="003E3FAD"/>
    <w:rsid w:val="003E416D"/>
    <w:rsid w:val="003E43A3"/>
    <w:rsid w:val="003E4403"/>
    <w:rsid w:val="003E443E"/>
    <w:rsid w:val="003E5898"/>
    <w:rsid w:val="003E5916"/>
    <w:rsid w:val="003E5CD9"/>
    <w:rsid w:val="003E5DE7"/>
    <w:rsid w:val="003E667C"/>
    <w:rsid w:val="003E7414"/>
    <w:rsid w:val="003E7BAA"/>
    <w:rsid w:val="003E7F99"/>
    <w:rsid w:val="003F0575"/>
    <w:rsid w:val="003F1281"/>
    <w:rsid w:val="003F208E"/>
    <w:rsid w:val="003F2B96"/>
    <w:rsid w:val="003F2D6C"/>
    <w:rsid w:val="003F3E33"/>
    <w:rsid w:val="003F5562"/>
    <w:rsid w:val="003F6B76"/>
    <w:rsid w:val="004010D0"/>
    <w:rsid w:val="004014AE"/>
    <w:rsid w:val="0040188F"/>
    <w:rsid w:val="00401E1F"/>
    <w:rsid w:val="00402495"/>
    <w:rsid w:val="00402DF5"/>
    <w:rsid w:val="00403271"/>
    <w:rsid w:val="00403645"/>
    <w:rsid w:val="00403B13"/>
    <w:rsid w:val="00403B1E"/>
    <w:rsid w:val="00404641"/>
    <w:rsid w:val="004051EE"/>
    <w:rsid w:val="0040592E"/>
    <w:rsid w:val="004073B1"/>
    <w:rsid w:val="00407C5B"/>
    <w:rsid w:val="004110BE"/>
    <w:rsid w:val="0041147F"/>
    <w:rsid w:val="00411A99"/>
    <w:rsid w:val="00411C03"/>
    <w:rsid w:val="00411E59"/>
    <w:rsid w:val="00412BD2"/>
    <w:rsid w:val="00414601"/>
    <w:rsid w:val="0041562C"/>
    <w:rsid w:val="00415C55"/>
    <w:rsid w:val="004166D4"/>
    <w:rsid w:val="00417669"/>
    <w:rsid w:val="0041776B"/>
    <w:rsid w:val="004209D5"/>
    <w:rsid w:val="00421159"/>
    <w:rsid w:val="00421A46"/>
    <w:rsid w:val="00422546"/>
    <w:rsid w:val="00422D5C"/>
    <w:rsid w:val="00423116"/>
    <w:rsid w:val="00423634"/>
    <w:rsid w:val="00423F89"/>
    <w:rsid w:val="0042640A"/>
    <w:rsid w:val="004271CC"/>
    <w:rsid w:val="00430648"/>
    <w:rsid w:val="00430E74"/>
    <w:rsid w:val="00431D8B"/>
    <w:rsid w:val="00432058"/>
    <w:rsid w:val="00432069"/>
    <w:rsid w:val="004339CB"/>
    <w:rsid w:val="00433F8B"/>
    <w:rsid w:val="0043463F"/>
    <w:rsid w:val="00434D2F"/>
    <w:rsid w:val="0043502B"/>
    <w:rsid w:val="00435208"/>
    <w:rsid w:val="00435C6A"/>
    <w:rsid w:val="004365CF"/>
    <w:rsid w:val="00437814"/>
    <w:rsid w:val="00437ADB"/>
    <w:rsid w:val="004402C9"/>
    <w:rsid w:val="00440FF1"/>
    <w:rsid w:val="004417F2"/>
    <w:rsid w:val="00442799"/>
    <w:rsid w:val="00442CDB"/>
    <w:rsid w:val="004439D8"/>
    <w:rsid w:val="00443FBF"/>
    <w:rsid w:val="004445F3"/>
    <w:rsid w:val="004452DF"/>
    <w:rsid w:val="00445C7C"/>
    <w:rsid w:val="004467BE"/>
    <w:rsid w:val="00446BB4"/>
    <w:rsid w:val="00450546"/>
    <w:rsid w:val="004505FE"/>
    <w:rsid w:val="004507E7"/>
    <w:rsid w:val="00450B1A"/>
    <w:rsid w:val="00450CC0"/>
    <w:rsid w:val="004519E2"/>
    <w:rsid w:val="0045288D"/>
    <w:rsid w:val="00452F0E"/>
    <w:rsid w:val="00453A44"/>
    <w:rsid w:val="00453AFE"/>
    <w:rsid w:val="00453E8C"/>
    <w:rsid w:val="00454AD3"/>
    <w:rsid w:val="00455142"/>
    <w:rsid w:val="00455B0F"/>
    <w:rsid w:val="00457028"/>
    <w:rsid w:val="00457832"/>
    <w:rsid w:val="00457E3B"/>
    <w:rsid w:val="00457FA3"/>
    <w:rsid w:val="00460CA1"/>
    <w:rsid w:val="00461C2E"/>
    <w:rsid w:val="00462172"/>
    <w:rsid w:val="00464F45"/>
    <w:rsid w:val="004654A5"/>
    <w:rsid w:val="004658A9"/>
    <w:rsid w:val="00466770"/>
    <w:rsid w:val="00466B33"/>
    <w:rsid w:val="00466E98"/>
    <w:rsid w:val="00466EEB"/>
    <w:rsid w:val="00467B5B"/>
    <w:rsid w:val="00467C74"/>
    <w:rsid w:val="00470F1A"/>
    <w:rsid w:val="00471477"/>
    <w:rsid w:val="004721EF"/>
    <w:rsid w:val="0047267B"/>
    <w:rsid w:val="00472EA0"/>
    <w:rsid w:val="00474671"/>
    <w:rsid w:val="00475A71"/>
    <w:rsid w:val="00475BC2"/>
    <w:rsid w:val="00475C11"/>
    <w:rsid w:val="00475D9E"/>
    <w:rsid w:val="00476415"/>
    <w:rsid w:val="00476F40"/>
    <w:rsid w:val="004804A4"/>
    <w:rsid w:val="004806C9"/>
    <w:rsid w:val="004821A5"/>
    <w:rsid w:val="004828D5"/>
    <w:rsid w:val="00482AD0"/>
    <w:rsid w:val="00482AF6"/>
    <w:rsid w:val="00484651"/>
    <w:rsid w:val="004854ED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7E7"/>
    <w:rsid w:val="0049468A"/>
    <w:rsid w:val="00495A5A"/>
    <w:rsid w:val="00495DAB"/>
    <w:rsid w:val="00496B29"/>
    <w:rsid w:val="004A03AC"/>
    <w:rsid w:val="004A0AF4"/>
    <w:rsid w:val="004A0FC9"/>
    <w:rsid w:val="004A1A5F"/>
    <w:rsid w:val="004A299B"/>
    <w:rsid w:val="004A2AD7"/>
    <w:rsid w:val="004A2DA4"/>
    <w:rsid w:val="004A5312"/>
    <w:rsid w:val="004A549A"/>
    <w:rsid w:val="004A5537"/>
    <w:rsid w:val="004A6F42"/>
    <w:rsid w:val="004A7447"/>
    <w:rsid w:val="004A7935"/>
    <w:rsid w:val="004B0852"/>
    <w:rsid w:val="004B0E7E"/>
    <w:rsid w:val="004B12BD"/>
    <w:rsid w:val="004B1ADA"/>
    <w:rsid w:val="004B2117"/>
    <w:rsid w:val="004B2414"/>
    <w:rsid w:val="004B2D2E"/>
    <w:rsid w:val="004B493F"/>
    <w:rsid w:val="004B4C24"/>
    <w:rsid w:val="004B50D6"/>
    <w:rsid w:val="004B53B6"/>
    <w:rsid w:val="004B5744"/>
    <w:rsid w:val="004B59CE"/>
    <w:rsid w:val="004B5A68"/>
    <w:rsid w:val="004B6883"/>
    <w:rsid w:val="004B69C8"/>
    <w:rsid w:val="004B7780"/>
    <w:rsid w:val="004B7BFB"/>
    <w:rsid w:val="004C0BD8"/>
    <w:rsid w:val="004C0F0A"/>
    <w:rsid w:val="004C0F56"/>
    <w:rsid w:val="004C1083"/>
    <w:rsid w:val="004C1CA5"/>
    <w:rsid w:val="004C1F97"/>
    <w:rsid w:val="004C3440"/>
    <w:rsid w:val="004C36E5"/>
    <w:rsid w:val="004C3C2A"/>
    <w:rsid w:val="004C4A2D"/>
    <w:rsid w:val="004C54FC"/>
    <w:rsid w:val="004C6204"/>
    <w:rsid w:val="004C676F"/>
    <w:rsid w:val="004C695E"/>
    <w:rsid w:val="004C6C96"/>
    <w:rsid w:val="004C7688"/>
    <w:rsid w:val="004C7CE0"/>
    <w:rsid w:val="004D03A1"/>
    <w:rsid w:val="004D071D"/>
    <w:rsid w:val="004D0B96"/>
    <w:rsid w:val="004D0DF1"/>
    <w:rsid w:val="004D0F1C"/>
    <w:rsid w:val="004D2886"/>
    <w:rsid w:val="004D2D75"/>
    <w:rsid w:val="004D3F41"/>
    <w:rsid w:val="004D5AA1"/>
    <w:rsid w:val="004D5F05"/>
    <w:rsid w:val="004D5F1F"/>
    <w:rsid w:val="004D663A"/>
    <w:rsid w:val="004D6AB7"/>
    <w:rsid w:val="004D6BE8"/>
    <w:rsid w:val="004D7188"/>
    <w:rsid w:val="004D7E5F"/>
    <w:rsid w:val="004E0097"/>
    <w:rsid w:val="004E0209"/>
    <w:rsid w:val="004E040B"/>
    <w:rsid w:val="004E173D"/>
    <w:rsid w:val="004E19B8"/>
    <w:rsid w:val="004E2A0B"/>
    <w:rsid w:val="004E303F"/>
    <w:rsid w:val="004E3117"/>
    <w:rsid w:val="004E4538"/>
    <w:rsid w:val="004E46DF"/>
    <w:rsid w:val="004E4723"/>
    <w:rsid w:val="004E4B5B"/>
    <w:rsid w:val="004E5B80"/>
    <w:rsid w:val="004E66C3"/>
    <w:rsid w:val="004E7E34"/>
    <w:rsid w:val="004F0CB7"/>
    <w:rsid w:val="004F0DC6"/>
    <w:rsid w:val="004F31D1"/>
    <w:rsid w:val="004F4564"/>
    <w:rsid w:val="004F4BBB"/>
    <w:rsid w:val="004F4CA7"/>
    <w:rsid w:val="004F5A90"/>
    <w:rsid w:val="004F6A1B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74B"/>
    <w:rsid w:val="00502DB6"/>
    <w:rsid w:val="00503620"/>
    <w:rsid w:val="00503796"/>
    <w:rsid w:val="00503B0F"/>
    <w:rsid w:val="00503BF1"/>
    <w:rsid w:val="00503D26"/>
    <w:rsid w:val="005044C3"/>
    <w:rsid w:val="0050457C"/>
    <w:rsid w:val="00504958"/>
    <w:rsid w:val="00504AA2"/>
    <w:rsid w:val="00505152"/>
    <w:rsid w:val="00506275"/>
    <w:rsid w:val="005065EB"/>
    <w:rsid w:val="00506786"/>
    <w:rsid w:val="00506863"/>
    <w:rsid w:val="005072B6"/>
    <w:rsid w:val="00507500"/>
    <w:rsid w:val="0050752C"/>
    <w:rsid w:val="00507703"/>
    <w:rsid w:val="00507A22"/>
    <w:rsid w:val="00507B1D"/>
    <w:rsid w:val="00510092"/>
    <w:rsid w:val="0051035D"/>
    <w:rsid w:val="0051061E"/>
    <w:rsid w:val="00511226"/>
    <w:rsid w:val="005115BA"/>
    <w:rsid w:val="005124B0"/>
    <w:rsid w:val="00513528"/>
    <w:rsid w:val="00513657"/>
    <w:rsid w:val="00513811"/>
    <w:rsid w:val="0051588E"/>
    <w:rsid w:val="0051768A"/>
    <w:rsid w:val="00517ED6"/>
    <w:rsid w:val="00520208"/>
    <w:rsid w:val="00520B77"/>
    <w:rsid w:val="00520B8C"/>
    <w:rsid w:val="0052151C"/>
    <w:rsid w:val="00521F9D"/>
    <w:rsid w:val="00522A49"/>
    <w:rsid w:val="005235B6"/>
    <w:rsid w:val="005243B4"/>
    <w:rsid w:val="005245C1"/>
    <w:rsid w:val="00524DF5"/>
    <w:rsid w:val="00524F6B"/>
    <w:rsid w:val="00525704"/>
    <w:rsid w:val="005259C1"/>
    <w:rsid w:val="00525E5F"/>
    <w:rsid w:val="00526B85"/>
    <w:rsid w:val="00527489"/>
    <w:rsid w:val="00527BB3"/>
    <w:rsid w:val="00527DB9"/>
    <w:rsid w:val="005302FD"/>
    <w:rsid w:val="00530F9F"/>
    <w:rsid w:val="00531642"/>
    <w:rsid w:val="00531734"/>
    <w:rsid w:val="0053254A"/>
    <w:rsid w:val="0053353C"/>
    <w:rsid w:val="0053364A"/>
    <w:rsid w:val="0053507C"/>
    <w:rsid w:val="0053566B"/>
    <w:rsid w:val="00536538"/>
    <w:rsid w:val="005366F1"/>
    <w:rsid w:val="005374D3"/>
    <w:rsid w:val="00540657"/>
    <w:rsid w:val="00540A28"/>
    <w:rsid w:val="00541085"/>
    <w:rsid w:val="00541142"/>
    <w:rsid w:val="00541AFE"/>
    <w:rsid w:val="0054235E"/>
    <w:rsid w:val="00542E02"/>
    <w:rsid w:val="0054425D"/>
    <w:rsid w:val="005442D3"/>
    <w:rsid w:val="00544B61"/>
    <w:rsid w:val="00544EB5"/>
    <w:rsid w:val="00545801"/>
    <w:rsid w:val="00546AEB"/>
    <w:rsid w:val="00546EDC"/>
    <w:rsid w:val="005471E7"/>
    <w:rsid w:val="00547E4D"/>
    <w:rsid w:val="005504F4"/>
    <w:rsid w:val="00552B79"/>
    <w:rsid w:val="0055377A"/>
    <w:rsid w:val="00553A28"/>
    <w:rsid w:val="00553B4F"/>
    <w:rsid w:val="00553C7D"/>
    <w:rsid w:val="0055459B"/>
    <w:rsid w:val="005546A4"/>
    <w:rsid w:val="00554742"/>
    <w:rsid w:val="00554995"/>
    <w:rsid w:val="00554EEF"/>
    <w:rsid w:val="005555B2"/>
    <w:rsid w:val="00555AA4"/>
    <w:rsid w:val="00556480"/>
    <w:rsid w:val="005579B9"/>
    <w:rsid w:val="00557C98"/>
    <w:rsid w:val="00561113"/>
    <w:rsid w:val="0056123A"/>
    <w:rsid w:val="00562627"/>
    <w:rsid w:val="0056327A"/>
    <w:rsid w:val="00563B85"/>
    <w:rsid w:val="00564672"/>
    <w:rsid w:val="00566240"/>
    <w:rsid w:val="00566487"/>
    <w:rsid w:val="00567934"/>
    <w:rsid w:val="00570136"/>
    <w:rsid w:val="005702B6"/>
    <w:rsid w:val="005703A1"/>
    <w:rsid w:val="0057046A"/>
    <w:rsid w:val="005712BF"/>
    <w:rsid w:val="00571574"/>
    <w:rsid w:val="00571583"/>
    <w:rsid w:val="00572BF3"/>
    <w:rsid w:val="00572E7A"/>
    <w:rsid w:val="00572FB8"/>
    <w:rsid w:val="0057317F"/>
    <w:rsid w:val="00574757"/>
    <w:rsid w:val="00575913"/>
    <w:rsid w:val="005759DA"/>
    <w:rsid w:val="00575D81"/>
    <w:rsid w:val="00575DF2"/>
    <w:rsid w:val="00576B00"/>
    <w:rsid w:val="00576C16"/>
    <w:rsid w:val="00577836"/>
    <w:rsid w:val="00577BAE"/>
    <w:rsid w:val="00580893"/>
    <w:rsid w:val="005808B1"/>
    <w:rsid w:val="0058144F"/>
    <w:rsid w:val="00581828"/>
    <w:rsid w:val="00581D65"/>
    <w:rsid w:val="00583089"/>
    <w:rsid w:val="005831E6"/>
    <w:rsid w:val="00583212"/>
    <w:rsid w:val="005832F4"/>
    <w:rsid w:val="00585D8F"/>
    <w:rsid w:val="00586072"/>
    <w:rsid w:val="0058644C"/>
    <w:rsid w:val="005868C2"/>
    <w:rsid w:val="00587E1B"/>
    <w:rsid w:val="00587F10"/>
    <w:rsid w:val="005907C8"/>
    <w:rsid w:val="00590BD9"/>
    <w:rsid w:val="00591351"/>
    <w:rsid w:val="005915D7"/>
    <w:rsid w:val="0059255B"/>
    <w:rsid w:val="00592A54"/>
    <w:rsid w:val="00592C65"/>
    <w:rsid w:val="00596243"/>
    <w:rsid w:val="00596413"/>
    <w:rsid w:val="00596B6A"/>
    <w:rsid w:val="005A1387"/>
    <w:rsid w:val="005A16CF"/>
    <w:rsid w:val="005A1A3D"/>
    <w:rsid w:val="005A2205"/>
    <w:rsid w:val="005A23DB"/>
    <w:rsid w:val="005A26F3"/>
    <w:rsid w:val="005A2ECA"/>
    <w:rsid w:val="005A30F4"/>
    <w:rsid w:val="005A4504"/>
    <w:rsid w:val="005A49B5"/>
    <w:rsid w:val="005A5694"/>
    <w:rsid w:val="005A6B8D"/>
    <w:rsid w:val="005A6BC3"/>
    <w:rsid w:val="005A7475"/>
    <w:rsid w:val="005B151D"/>
    <w:rsid w:val="005B1ACA"/>
    <w:rsid w:val="005B1FD6"/>
    <w:rsid w:val="005B2037"/>
    <w:rsid w:val="005B2611"/>
    <w:rsid w:val="005B2BA0"/>
    <w:rsid w:val="005B2F00"/>
    <w:rsid w:val="005B31EA"/>
    <w:rsid w:val="005B34A6"/>
    <w:rsid w:val="005B53A0"/>
    <w:rsid w:val="005B55BC"/>
    <w:rsid w:val="005B55FB"/>
    <w:rsid w:val="005B5BFD"/>
    <w:rsid w:val="005B6C67"/>
    <w:rsid w:val="005B727A"/>
    <w:rsid w:val="005C0321"/>
    <w:rsid w:val="005C0CBC"/>
    <w:rsid w:val="005C4204"/>
    <w:rsid w:val="005C4513"/>
    <w:rsid w:val="005C45E7"/>
    <w:rsid w:val="005C4C87"/>
    <w:rsid w:val="005C6389"/>
    <w:rsid w:val="005C6626"/>
    <w:rsid w:val="005C6667"/>
    <w:rsid w:val="005C6823"/>
    <w:rsid w:val="005C6C73"/>
    <w:rsid w:val="005C6DEF"/>
    <w:rsid w:val="005C6E2A"/>
    <w:rsid w:val="005C7C93"/>
    <w:rsid w:val="005D02BE"/>
    <w:rsid w:val="005D0C43"/>
    <w:rsid w:val="005D107F"/>
    <w:rsid w:val="005D1461"/>
    <w:rsid w:val="005D1B35"/>
    <w:rsid w:val="005D3197"/>
    <w:rsid w:val="005D33B5"/>
    <w:rsid w:val="005D397D"/>
    <w:rsid w:val="005D3F28"/>
    <w:rsid w:val="005D5C6E"/>
    <w:rsid w:val="005D5EF2"/>
    <w:rsid w:val="005D6720"/>
    <w:rsid w:val="005D74B0"/>
    <w:rsid w:val="005D7951"/>
    <w:rsid w:val="005D7DBC"/>
    <w:rsid w:val="005E0586"/>
    <w:rsid w:val="005E111C"/>
    <w:rsid w:val="005E1781"/>
    <w:rsid w:val="005E1D73"/>
    <w:rsid w:val="005E2305"/>
    <w:rsid w:val="005E2913"/>
    <w:rsid w:val="005E3E49"/>
    <w:rsid w:val="005E4790"/>
    <w:rsid w:val="005E4E9C"/>
    <w:rsid w:val="005E58D3"/>
    <w:rsid w:val="005E768D"/>
    <w:rsid w:val="005E7813"/>
    <w:rsid w:val="005E7B13"/>
    <w:rsid w:val="005F00B1"/>
    <w:rsid w:val="005F00E7"/>
    <w:rsid w:val="005F1447"/>
    <w:rsid w:val="005F19DD"/>
    <w:rsid w:val="005F1FA6"/>
    <w:rsid w:val="005F23B2"/>
    <w:rsid w:val="005F266F"/>
    <w:rsid w:val="005F3A68"/>
    <w:rsid w:val="005F3F68"/>
    <w:rsid w:val="005F4AD8"/>
    <w:rsid w:val="005F4B80"/>
    <w:rsid w:val="005F4EC7"/>
    <w:rsid w:val="005F57E8"/>
    <w:rsid w:val="005F5ADA"/>
    <w:rsid w:val="005F695C"/>
    <w:rsid w:val="005F71B8"/>
    <w:rsid w:val="005F72A8"/>
    <w:rsid w:val="005F7C51"/>
    <w:rsid w:val="00600A10"/>
    <w:rsid w:val="00601A22"/>
    <w:rsid w:val="00601B97"/>
    <w:rsid w:val="0060301B"/>
    <w:rsid w:val="00604BBF"/>
    <w:rsid w:val="006065AB"/>
    <w:rsid w:val="00606F70"/>
    <w:rsid w:val="00607638"/>
    <w:rsid w:val="00610293"/>
    <w:rsid w:val="006104BB"/>
    <w:rsid w:val="006111B6"/>
    <w:rsid w:val="006117D4"/>
    <w:rsid w:val="00612605"/>
    <w:rsid w:val="00612729"/>
    <w:rsid w:val="00612A92"/>
    <w:rsid w:val="0061399A"/>
    <w:rsid w:val="00614744"/>
    <w:rsid w:val="00614CA2"/>
    <w:rsid w:val="00614E85"/>
    <w:rsid w:val="00615E8C"/>
    <w:rsid w:val="00616288"/>
    <w:rsid w:val="00620F63"/>
    <w:rsid w:val="00621286"/>
    <w:rsid w:val="00621441"/>
    <w:rsid w:val="006220AF"/>
    <w:rsid w:val="0062216A"/>
    <w:rsid w:val="006221A4"/>
    <w:rsid w:val="0062254C"/>
    <w:rsid w:val="0062298E"/>
    <w:rsid w:val="0062350A"/>
    <w:rsid w:val="0062440B"/>
    <w:rsid w:val="00624F1A"/>
    <w:rsid w:val="006254B0"/>
    <w:rsid w:val="00625C33"/>
    <w:rsid w:val="0062637B"/>
    <w:rsid w:val="00626D26"/>
    <w:rsid w:val="00627AFD"/>
    <w:rsid w:val="006300B6"/>
    <w:rsid w:val="006302F7"/>
    <w:rsid w:val="00631EB7"/>
    <w:rsid w:val="006321A0"/>
    <w:rsid w:val="00633A8F"/>
    <w:rsid w:val="0063423C"/>
    <w:rsid w:val="006346CB"/>
    <w:rsid w:val="00635200"/>
    <w:rsid w:val="006362D2"/>
    <w:rsid w:val="00636633"/>
    <w:rsid w:val="00637D47"/>
    <w:rsid w:val="00641444"/>
    <w:rsid w:val="006416FF"/>
    <w:rsid w:val="0064361C"/>
    <w:rsid w:val="0064398C"/>
    <w:rsid w:val="00643F3F"/>
    <w:rsid w:val="00643FAA"/>
    <w:rsid w:val="00644E29"/>
    <w:rsid w:val="00644EC7"/>
    <w:rsid w:val="0064617E"/>
    <w:rsid w:val="00646871"/>
    <w:rsid w:val="00647908"/>
    <w:rsid w:val="00650F21"/>
    <w:rsid w:val="00651442"/>
    <w:rsid w:val="00651C11"/>
    <w:rsid w:val="00651FCD"/>
    <w:rsid w:val="00654487"/>
    <w:rsid w:val="006548B7"/>
    <w:rsid w:val="00654B3B"/>
    <w:rsid w:val="00656882"/>
    <w:rsid w:val="00656BFD"/>
    <w:rsid w:val="00657061"/>
    <w:rsid w:val="00657363"/>
    <w:rsid w:val="006573BC"/>
    <w:rsid w:val="0065796C"/>
    <w:rsid w:val="00657DBD"/>
    <w:rsid w:val="006609A8"/>
    <w:rsid w:val="00660ACE"/>
    <w:rsid w:val="00660C76"/>
    <w:rsid w:val="00660F53"/>
    <w:rsid w:val="00661D12"/>
    <w:rsid w:val="00662343"/>
    <w:rsid w:val="00662672"/>
    <w:rsid w:val="0066379D"/>
    <w:rsid w:val="0066483B"/>
    <w:rsid w:val="00664AB8"/>
    <w:rsid w:val="00664C2F"/>
    <w:rsid w:val="00664CCC"/>
    <w:rsid w:val="00664D94"/>
    <w:rsid w:val="006664CE"/>
    <w:rsid w:val="0067045E"/>
    <w:rsid w:val="0067069C"/>
    <w:rsid w:val="00670A58"/>
    <w:rsid w:val="00671F29"/>
    <w:rsid w:val="00672DE5"/>
    <w:rsid w:val="00672E83"/>
    <w:rsid w:val="00672F9B"/>
    <w:rsid w:val="0067305F"/>
    <w:rsid w:val="00673E73"/>
    <w:rsid w:val="0067614E"/>
    <w:rsid w:val="00676802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952"/>
    <w:rsid w:val="00684AD9"/>
    <w:rsid w:val="00685816"/>
    <w:rsid w:val="006861D2"/>
    <w:rsid w:val="00686494"/>
    <w:rsid w:val="0068691B"/>
    <w:rsid w:val="00687476"/>
    <w:rsid w:val="0069038E"/>
    <w:rsid w:val="00690774"/>
    <w:rsid w:val="00690DF1"/>
    <w:rsid w:val="00690EB5"/>
    <w:rsid w:val="006910E4"/>
    <w:rsid w:val="006925B5"/>
    <w:rsid w:val="0069303D"/>
    <w:rsid w:val="00693B88"/>
    <w:rsid w:val="00694AF4"/>
    <w:rsid w:val="0069501E"/>
    <w:rsid w:val="006976B8"/>
    <w:rsid w:val="006A041F"/>
    <w:rsid w:val="006A05AB"/>
    <w:rsid w:val="006A0AF0"/>
    <w:rsid w:val="006A0D04"/>
    <w:rsid w:val="006A3117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811"/>
    <w:rsid w:val="006A7B03"/>
    <w:rsid w:val="006A7F86"/>
    <w:rsid w:val="006B0427"/>
    <w:rsid w:val="006B1AE5"/>
    <w:rsid w:val="006B1EF6"/>
    <w:rsid w:val="006B4874"/>
    <w:rsid w:val="006B4C7F"/>
    <w:rsid w:val="006B5159"/>
    <w:rsid w:val="006B59DE"/>
    <w:rsid w:val="006B6CC1"/>
    <w:rsid w:val="006B7827"/>
    <w:rsid w:val="006B7B06"/>
    <w:rsid w:val="006C0178"/>
    <w:rsid w:val="006C063A"/>
    <w:rsid w:val="006C1785"/>
    <w:rsid w:val="006C1FA8"/>
    <w:rsid w:val="006C2540"/>
    <w:rsid w:val="006C2C97"/>
    <w:rsid w:val="006C2D43"/>
    <w:rsid w:val="006C2E6B"/>
    <w:rsid w:val="006C3C41"/>
    <w:rsid w:val="006C52D4"/>
    <w:rsid w:val="006C5695"/>
    <w:rsid w:val="006D00BF"/>
    <w:rsid w:val="006D02A6"/>
    <w:rsid w:val="006D067C"/>
    <w:rsid w:val="006D0767"/>
    <w:rsid w:val="006D0EFC"/>
    <w:rsid w:val="006D1093"/>
    <w:rsid w:val="006D2722"/>
    <w:rsid w:val="006D313D"/>
    <w:rsid w:val="006D3377"/>
    <w:rsid w:val="006D383B"/>
    <w:rsid w:val="006D3D07"/>
    <w:rsid w:val="006D3E5E"/>
    <w:rsid w:val="006D45A5"/>
    <w:rsid w:val="006D4C00"/>
    <w:rsid w:val="006D5362"/>
    <w:rsid w:val="006D5378"/>
    <w:rsid w:val="006D612C"/>
    <w:rsid w:val="006D68B9"/>
    <w:rsid w:val="006D696D"/>
    <w:rsid w:val="006D6DCA"/>
    <w:rsid w:val="006D7A8B"/>
    <w:rsid w:val="006D7E9B"/>
    <w:rsid w:val="006E0ACC"/>
    <w:rsid w:val="006E14F5"/>
    <w:rsid w:val="006E181A"/>
    <w:rsid w:val="006E195A"/>
    <w:rsid w:val="006E210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1664"/>
    <w:rsid w:val="006F1B28"/>
    <w:rsid w:val="006F2144"/>
    <w:rsid w:val="006F36A8"/>
    <w:rsid w:val="006F3DD4"/>
    <w:rsid w:val="006F4414"/>
    <w:rsid w:val="006F48CD"/>
    <w:rsid w:val="006F58E9"/>
    <w:rsid w:val="006F5D9E"/>
    <w:rsid w:val="006F6E4C"/>
    <w:rsid w:val="006F788C"/>
    <w:rsid w:val="006F7D16"/>
    <w:rsid w:val="00700189"/>
    <w:rsid w:val="00700354"/>
    <w:rsid w:val="00701325"/>
    <w:rsid w:val="00701EAA"/>
    <w:rsid w:val="0070212B"/>
    <w:rsid w:val="00702828"/>
    <w:rsid w:val="00702CA2"/>
    <w:rsid w:val="00702F6F"/>
    <w:rsid w:val="007045BD"/>
    <w:rsid w:val="00704A42"/>
    <w:rsid w:val="0070547C"/>
    <w:rsid w:val="0070556F"/>
    <w:rsid w:val="007057B8"/>
    <w:rsid w:val="007069F6"/>
    <w:rsid w:val="007070DE"/>
    <w:rsid w:val="00707412"/>
    <w:rsid w:val="007103C1"/>
    <w:rsid w:val="00710830"/>
    <w:rsid w:val="00710D88"/>
    <w:rsid w:val="00711472"/>
    <w:rsid w:val="0071194D"/>
    <w:rsid w:val="00711E05"/>
    <w:rsid w:val="007121E9"/>
    <w:rsid w:val="00713826"/>
    <w:rsid w:val="00714DE0"/>
    <w:rsid w:val="00714E77"/>
    <w:rsid w:val="00716130"/>
    <w:rsid w:val="007164A7"/>
    <w:rsid w:val="00716DFF"/>
    <w:rsid w:val="00720960"/>
    <w:rsid w:val="00721809"/>
    <w:rsid w:val="00721A60"/>
    <w:rsid w:val="007220CF"/>
    <w:rsid w:val="007221A5"/>
    <w:rsid w:val="00722B04"/>
    <w:rsid w:val="00722C1C"/>
    <w:rsid w:val="007231F6"/>
    <w:rsid w:val="00723821"/>
    <w:rsid w:val="00723FDD"/>
    <w:rsid w:val="00724942"/>
    <w:rsid w:val="00724E2F"/>
    <w:rsid w:val="00725179"/>
    <w:rsid w:val="00725BB9"/>
    <w:rsid w:val="0072610C"/>
    <w:rsid w:val="00726B2A"/>
    <w:rsid w:val="00726F53"/>
    <w:rsid w:val="00727341"/>
    <w:rsid w:val="00727E1D"/>
    <w:rsid w:val="00731438"/>
    <w:rsid w:val="00732658"/>
    <w:rsid w:val="00733058"/>
    <w:rsid w:val="0073428F"/>
    <w:rsid w:val="00734364"/>
    <w:rsid w:val="00734AC1"/>
    <w:rsid w:val="00734C35"/>
    <w:rsid w:val="00734F1A"/>
    <w:rsid w:val="00736065"/>
    <w:rsid w:val="00736C8F"/>
    <w:rsid w:val="0074006F"/>
    <w:rsid w:val="00741175"/>
    <w:rsid w:val="00741D75"/>
    <w:rsid w:val="00741DE3"/>
    <w:rsid w:val="00741FC7"/>
    <w:rsid w:val="007421CA"/>
    <w:rsid w:val="00742D87"/>
    <w:rsid w:val="0074306D"/>
    <w:rsid w:val="00743746"/>
    <w:rsid w:val="0074548E"/>
    <w:rsid w:val="0074621F"/>
    <w:rsid w:val="007463FB"/>
    <w:rsid w:val="007502A9"/>
    <w:rsid w:val="007513CD"/>
    <w:rsid w:val="00751C21"/>
    <w:rsid w:val="00751F14"/>
    <w:rsid w:val="00752D8F"/>
    <w:rsid w:val="0075469A"/>
    <w:rsid w:val="007546E8"/>
    <w:rsid w:val="007557EA"/>
    <w:rsid w:val="0075591B"/>
    <w:rsid w:val="00755D22"/>
    <w:rsid w:val="007571C4"/>
    <w:rsid w:val="00757259"/>
    <w:rsid w:val="00757AD1"/>
    <w:rsid w:val="00760099"/>
    <w:rsid w:val="007608D9"/>
    <w:rsid w:val="0076096A"/>
    <w:rsid w:val="00760E8D"/>
    <w:rsid w:val="0076196C"/>
    <w:rsid w:val="00761B37"/>
    <w:rsid w:val="00761FED"/>
    <w:rsid w:val="007634BB"/>
    <w:rsid w:val="007644C8"/>
    <w:rsid w:val="007649CA"/>
    <w:rsid w:val="00766B1A"/>
    <w:rsid w:val="00766DFE"/>
    <w:rsid w:val="00766EE3"/>
    <w:rsid w:val="00767BB9"/>
    <w:rsid w:val="00770F04"/>
    <w:rsid w:val="00772027"/>
    <w:rsid w:val="00773388"/>
    <w:rsid w:val="0077584D"/>
    <w:rsid w:val="00776379"/>
    <w:rsid w:val="00776FCA"/>
    <w:rsid w:val="0077797F"/>
    <w:rsid w:val="00780D1A"/>
    <w:rsid w:val="007811AA"/>
    <w:rsid w:val="00782217"/>
    <w:rsid w:val="00782291"/>
    <w:rsid w:val="00782905"/>
    <w:rsid w:val="00783441"/>
    <w:rsid w:val="00783B46"/>
    <w:rsid w:val="00784800"/>
    <w:rsid w:val="00786605"/>
    <w:rsid w:val="00786A15"/>
    <w:rsid w:val="007914E4"/>
    <w:rsid w:val="007914F3"/>
    <w:rsid w:val="00791734"/>
    <w:rsid w:val="00791F2A"/>
    <w:rsid w:val="007926D8"/>
    <w:rsid w:val="00792720"/>
    <w:rsid w:val="0079373D"/>
    <w:rsid w:val="007938F1"/>
    <w:rsid w:val="00793CDD"/>
    <w:rsid w:val="00793F73"/>
    <w:rsid w:val="00794BC4"/>
    <w:rsid w:val="00794F1E"/>
    <w:rsid w:val="0079538C"/>
    <w:rsid w:val="00795C50"/>
    <w:rsid w:val="00797A22"/>
    <w:rsid w:val="007A098E"/>
    <w:rsid w:val="007A149D"/>
    <w:rsid w:val="007A1BDE"/>
    <w:rsid w:val="007A1EE7"/>
    <w:rsid w:val="007A23D1"/>
    <w:rsid w:val="007A4748"/>
    <w:rsid w:val="007A4ACE"/>
    <w:rsid w:val="007A5765"/>
    <w:rsid w:val="007A5B44"/>
    <w:rsid w:val="007A5B89"/>
    <w:rsid w:val="007A74BB"/>
    <w:rsid w:val="007A77FC"/>
    <w:rsid w:val="007A7F48"/>
    <w:rsid w:val="007B058E"/>
    <w:rsid w:val="007B0864"/>
    <w:rsid w:val="007B0BB7"/>
    <w:rsid w:val="007B0E05"/>
    <w:rsid w:val="007B2379"/>
    <w:rsid w:val="007B2509"/>
    <w:rsid w:val="007B2BDF"/>
    <w:rsid w:val="007B31A0"/>
    <w:rsid w:val="007B3BC2"/>
    <w:rsid w:val="007B5DB4"/>
    <w:rsid w:val="007B6A0C"/>
    <w:rsid w:val="007C0795"/>
    <w:rsid w:val="007C11D4"/>
    <w:rsid w:val="007C13AC"/>
    <w:rsid w:val="007C14AD"/>
    <w:rsid w:val="007C15B2"/>
    <w:rsid w:val="007C1A20"/>
    <w:rsid w:val="007C1FA9"/>
    <w:rsid w:val="007C24EC"/>
    <w:rsid w:val="007C54E2"/>
    <w:rsid w:val="007C6C61"/>
    <w:rsid w:val="007C7E1F"/>
    <w:rsid w:val="007D08BB"/>
    <w:rsid w:val="007D0A9F"/>
    <w:rsid w:val="007D0E15"/>
    <w:rsid w:val="007D1085"/>
    <w:rsid w:val="007D1926"/>
    <w:rsid w:val="007D198B"/>
    <w:rsid w:val="007D2518"/>
    <w:rsid w:val="007D2B29"/>
    <w:rsid w:val="007D302D"/>
    <w:rsid w:val="007D36C1"/>
    <w:rsid w:val="007D3C15"/>
    <w:rsid w:val="007D467E"/>
    <w:rsid w:val="007D4D44"/>
    <w:rsid w:val="007D50FF"/>
    <w:rsid w:val="007D58A9"/>
    <w:rsid w:val="007D67C7"/>
    <w:rsid w:val="007D6B5D"/>
    <w:rsid w:val="007D7FFC"/>
    <w:rsid w:val="007E0339"/>
    <w:rsid w:val="007E11B3"/>
    <w:rsid w:val="007E1E88"/>
    <w:rsid w:val="007E21DF"/>
    <w:rsid w:val="007E27C9"/>
    <w:rsid w:val="007E38AD"/>
    <w:rsid w:val="007E40A2"/>
    <w:rsid w:val="007E41CB"/>
    <w:rsid w:val="007E5479"/>
    <w:rsid w:val="007E54D7"/>
    <w:rsid w:val="007E5942"/>
    <w:rsid w:val="007E5F8E"/>
    <w:rsid w:val="007E6620"/>
    <w:rsid w:val="007E7844"/>
    <w:rsid w:val="007E79A4"/>
    <w:rsid w:val="007F072E"/>
    <w:rsid w:val="007F2366"/>
    <w:rsid w:val="007F6885"/>
    <w:rsid w:val="007F6EC7"/>
    <w:rsid w:val="007F75A8"/>
    <w:rsid w:val="007F7EA7"/>
    <w:rsid w:val="00802F35"/>
    <w:rsid w:val="00802FC5"/>
    <w:rsid w:val="00803CCC"/>
    <w:rsid w:val="00805607"/>
    <w:rsid w:val="0080610D"/>
    <w:rsid w:val="0080727D"/>
    <w:rsid w:val="008072DA"/>
    <w:rsid w:val="008077DC"/>
    <w:rsid w:val="00810301"/>
    <w:rsid w:val="00810624"/>
    <w:rsid w:val="0081078F"/>
    <w:rsid w:val="008107E9"/>
    <w:rsid w:val="008115F0"/>
    <w:rsid w:val="008117FD"/>
    <w:rsid w:val="0081194B"/>
    <w:rsid w:val="00811E82"/>
    <w:rsid w:val="00812782"/>
    <w:rsid w:val="008138C1"/>
    <w:rsid w:val="00813982"/>
    <w:rsid w:val="008143CA"/>
    <w:rsid w:val="008158E9"/>
    <w:rsid w:val="00815DA5"/>
    <w:rsid w:val="00816255"/>
    <w:rsid w:val="00816B48"/>
    <w:rsid w:val="008204A2"/>
    <w:rsid w:val="00820548"/>
    <w:rsid w:val="008208CB"/>
    <w:rsid w:val="00820B60"/>
    <w:rsid w:val="00820DEE"/>
    <w:rsid w:val="00821363"/>
    <w:rsid w:val="00822070"/>
    <w:rsid w:val="00822142"/>
    <w:rsid w:val="008222FE"/>
    <w:rsid w:val="00822E59"/>
    <w:rsid w:val="00822EA3"/>
    <w:rsid w:val="00822F85"/>
    <w:rsid w:val="008231B6"/>
    <w:rsid w:val="0082437A"/>
    <w:rsid w:val="00824E4C"/>
    <w:rsid w:val="008304AF"/>
    <w:rsid w:val="00830882"/>
    <w:rsid w:val="00830ACB"/>
    <w:rsid w:val="00830FAC"/>
    <w:rsid w:val="0083127F"/>
    <w:rsid w:val="008312B9"/>
    <w:rsid w:val="00831C53"/>
    <w:rsid w:val="00831EDC"/>
    <w:rsid w:val="00832700"/>
    <w:rsid w:val="00832898"/>
    <w:rsid w:val="008328BE"/>
    <w:rsid w:val="00834471"/>
    <w:rsid w:val="0083524E"/>
    <w:rsid w:val="0083537E"/>
    <w:rsid w:val="00835499"/>
    <w:rsid w:val="00835A0A"/>
    <w:rsid w:val="00835D51"/>
    <w:rsid w:val="00835ECD"/>
    <w:rsid w:val="00836027"/>
    <w:rsid w:val="008369E5"/>
    <w:rsid w:val="00836A91"/>
    <w:rsid w:val="00836C2B"/>
    <w:rsid w:val="008377E3"/>
    <w:rsid w:val="008378E7"/>
    <w:rsid w:val="00837CD9"/>
    <w:rsid w:val="00840667"/>
    <w:rsid w:val="00842C27"/>
    <w:rsid w:val="00842C5E"/>
    <w:rsid w:val="00842E36"/>
    <w:rsid w:val="0084413F"/>
    <w:rsid w:val="00844DEA"/>
    <w:rsid w:val="00844FD6"/>
    <w:rsid w:val="00847535"/>
    <w:rsid w:val="00847CF2"/>
    <w:rsid w:val="00850365"/>
    <w:rsid w:val="00850566"/>
    <w:rsid w:val="00852B3C"/>
    <w:rsid w:val="00852CA0"/>
    <w:rsid w:val="008532E6"/>
    <w:rsid w:val="00853F2A"/>
    <w:rsid w:val="00853FF2"/>
    <w:rsid w:val="008548AC"/>
    <w:rsid w:val="00855910"/>
    <w:rsid w:val="00855D17"/>
    <w:rsid w:val="00856E64"/>
    <w:rsid w:val="00857947"/>
    <w:rsid w:val="0085795D"/>
    <w:rsid w:val="00861426"/>
    <w:rsid w:val="00861D80"/>
    <w:rsid w:val="00862936"/>
    <w:rsid w:val="00864419"/>
    <w:rsid w:val="008661B9"/>
    <w:rsid w:val="0086745D"/>
    <w:rsid w:val="0086785A"/>
    <w:rsid w:val="0086798B"/>
    <w:rsid w:val="008701AB"/>
    <w:rsid w:val="00870BF0"/>
    <w:rsid w:val="008716D8"/>
    <w:rsid w:val="008730B6"/>
    <w:rsid w:val="00873D1F"/>
    <w:rsid w:val="0087408A"/>
    <w:rsid w:val="00875ABA"/>
    <w:rsid w:val="00875E8F"/>
    <w:rsid w:val="008766F7"/>
    <w:rsid w:val="00876C75"/>
    <w:rsid w:val="008771D6"/>
    <w:rsid w:val="00877410"/>
    <w:rsid w:val="008776B0"/>
    <w:rsid w:val="0088006C"/>
    <w:rsid w:val="0088012D"/>
    <w:rsid w:val="00880541"/>
    <w:rsid w:val="008816A3"/>
    <w:rsid w:val="00881C47"/>
    <w:rsid w:val="00882C14"/>
    <w:rsid w:val="008831D9"/>
    <w:rsid w:val="00884237"/>
    <w:rsid w:val="00884CB7"/>
    <w:rsid w:val="0088725A"/>
    <w:rsid w:val="00887583"/>
    <w:rsid w:val="00891445"/>
    <w:rsid w:val="00892570"/>
    <w:rsid w:val="00892781"/>
    <w:rsid w:val="00892994"/>
    <w:rsid w:val="008939BF"/>
    <w:rsid w:val="008948CB"/>
    <w:rsid w:val="00894C35"/>
    <w:rsid w:val="00895A28"/>
    <w:rsid w:val="00895B4C"/>
    <w:rsid w:val="008965C9"/>
    <w:rsid w:val="00897183"/>
    <w:rsid w:val="008A04CF"/>
    <w:rsid w:val="008A07E4"/>
    <w:rsid w:val="008A1D06"/>
    <w:rsid w:val="008A2992"/>
    <w:rsid w:val="008A2B5C"/>
    <w:rsid w:val="008A3E3C"/>
    <w:rsid w:val="008A5547"/>
    <w:rsid w:val="008A5AFD"/>
    <w:rsid w:val="008A66F6"/>
    <w:rsid w:val="008A6CD4"/>
    <w:rsid w:val="008A74BF"/>
    <w:rsid w:val="008A788A"/>
    <w:rsid w:val="008B1070"/>
    <w:rsid w:val="008B188F"/>
    <w:rsid w:val="008B3022"/>
    <w:rsid w:val="008B3792"/>
    <w:rsid w:val="008B37C4"/>
    <w:rsid w:val="008B47B4"/>
    <w:rsid w:val="008B48B3"/>
    <w:rsid w:val="008B5396"/>
    <w:rsid w:val="008B542B"/>
    <w:rsid w:val="008B581F"/>
    <w:rsid w:val="008B5DF2"/>
    <w:rsid w:val="008B6295"/>
    <w:rsid w:val="008B6513"/>
    <w:rsid w:val="008B74DD"/>
    <w:rsid w:val="008B7D2B"/>
    <w:rsid w:val="008C0FD0"/>
    <w:rsid w:val="008C1B4E"/>
    <w:rsid w:val="008C3418"/>
    <w:rsid w:val="008C341A"/>
    <w:rsid w:val="008C394E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A4B"/>
    <w:rsid w:val="008D09D1"/>
    <w:rsid w:val="008D0B90"/>
    <w:rsid w:val="008D0C05"/>
    <w:rsid w:val="008D0EAD"/>
    <w:rsid w:val="008D151A"/>
    <w:rsid w:val="008D2366"/>
    <w:rsid w:val="008D5000"/>
    <w:rsid w:val="008D668D"/>
    <w:rsid w:val="008D6D40"/>
    <w:rsid w:val="008D71CE"/>
    <w:rsid w:val="008E0E94"/>
    <w:rsid w:val="008E1234"/>
    <w:rsid w:val="008E197A"/>
    <w:rsid w:val="008E20F4"/>
    <w:rsid w:val="008E25B6"/>
    <w:rsid w:val="008E407F"/>
    <w:rsid w:val="008E444B"/>
    <w:rsid w:val="008E5664"/>
    <w:rsid w:val="008E5787"/>
    <w:rsid w:val="008F039B"/>
    <w:rsid w:val="008F09D8"/>
    <w:rsid w:val="008F0C52"/>
    <w:rsid w:val="008F1C67"/>
    <w:rsid w:val="008F238D"/>
    <w:rsid w:val="008F2611"/>
    <w:rsid w:val="008F4312"/>
    <w:rsid w:val="008F4C21"/>
    <w:rsid w:val="008F595F"/>
    <w:rsid w:val="008F60C5"/>
    <w:rsid w:val="008F691C"/>
    <w:rsid w:val="008F6CE3"/>
    <w:rsid w:val="008F7008"/>
    <w:rsid w:val="00900008"/>
    <w:rsid w:val="00903884"/>
    <w:rsid w:val="00903CDB"/>
    <w:rsid w:val="0090501B"/>
    <w:rsid w:val="009057D2"/>
    <w:rsid w:val="00905A7F"/>
    <w:rsid w:val="00906247"/>
    <w:rsid w:val="009062FD"/>
    <w:rsid w:val="009064A2"/>
    <w:rsid w:val="00906EF6"/>
    <w:rsid w:val="009075A9"/>
    <w:rsid w:val="00907CF0"/>
    <w:rsid w:val="00910552"/>
    <w:rsid w:val="00910CA2"/>
    <w:rsid w:val="00910F8F"/>
    <w:rsid w:val="0091118D"/>
    <w:rsid w:val="0091261A"/>
    <w:rsid w:val="0091389C"/>
    <w:rsid w:val="00914B92"/>
    <w:rsid w:val="009155BC"/>
    <w:rsid w:val="00915758"/>
    <w:rsid w:val="00915E96"/>
    <w:rsid w:val="0091674E"/>
    <w:rsid w:val="009168FE"/>
    <w:rsid w:val="00920333"/>
    <w:rsid w:val="00920771"/>
    <w:rsid w:val="00920C8A"/>
    <w:rsid w:val="0092200F"/>
    <w:rsid w:val="009225A7"/>
    <w:rsid w:val="009229A9"/>
    <w:rsid w:val="00923BC4"/>
    <w:rsid w:val="00923C02"/>
    <w:rsid w:val="00923C9A"/>
    <w:rsid w:val="00924519"/>
    <w:rsid w:val="009254B5"/>
    <w:rsid w:val="0092590E"/>
    <w:rsid w:val="009259D4"/>
    <w:rsid w:val="00926F4D"/>
    <w:rsid w:val="00927203"/>
    <w:rsid w:val="009278D5"/>
    <w:rsid w:val="00927EF3"/>
    <w:rsid w:val="00927FEB"/>
    <w:rsid w:val="009308FC"/>
    <w:rsid w:val="00932AB3"/>
    <w:rsid w:val="00932BAD"/>
    <w:rsid w:val="00932F94"/>
    <w:rsid w:val="0093310A"/>
    <w:rsid w:val="00934BB2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6AE"/>
    <w:rsid w:val="00941A8D"/>
    <w:rsid w:val="00943027"/>
    <w:rsid w:val="00943A02"/>
    <w:rsid w:val="009441DB"/>
    <w:rsid w:val="00944591"/>
    <w:rsid w:val="00944CAA"/>
    <w:rsid w:val="00944EF3"/>
    <w:rsid w:val="00945377"/>
    <w:rsid w:val="009459D6"/>
    <w:rsid w:val="00945D55"/>
    <w:rsid w:val="009460BB"/>
    <w:rsid w:val="00946224"/>
    <w:rsid w:val="00946444"/>
    <w:rsid w:val="009475C2"/>
    <w:rsid w:val="00947C26"/>
    <w:rsid w:val="00947FF8"/>
    <w:rsid w:val="009506EF"/>
    <w:rsid w:val="0095165A"/>
    <w:rsid w:val="00951CE8"/>
    <w:rsid w:val="00952D70"/>
    <w:rsid w:val="00953565"/>
    <w:rsid w:val="009542F0"/>
    <w:rsid w:val="00954AB8"/>
    <w:rsid w:val="00954C90"/>
    <w:rsid w:val="00955651"/>
    <w:rsid w:val="0095573F"/>
    <w:rsid w:val="00955776"/>
    <w:rsid w:val="00955A8E"/>
    <w:rsid w:val="0095758E"/>
    <w:rsid w:val="00961347"/>
    <w:rsid w:val="00961DD0"/>
    <w:rsid w:val="00962377"/>
    <w:rsid w:val="00962382"/>
    <w:rsid w:val="00962886"/>
    <w:rsid w:val="00964681"/>
    <w:rsid w:val="00964C84"/>
    <w:rsid w:val="00965252"/>
    <w:rsid w:val="009659D5"/>
    <w:rsid w:val="00967FC7"/>
    <w:rsid w:val="009704BC"/>
    <w:rsid w:val="00970C0C"/>
    <w:rsid w:val="0097116F"/>
    <w:rsid w:val="0097180F"/>
    <w:rsid w:val="009723A1"/>
    <w:rsid w:val="00972E97"/>
    <w:rsid w:val="00972FBA"/>
    <w:rsid w:val="00973614"/>
    <w:rsid w:val="00973CC2"/>
    <w:rsid w:val="009742AB"/>
    <w:rsid w:val="00974874"/>
    <w:rsid w:val="009749B1"/>
    <w:rsid w:val="0097724C"/>
    <w:rsid w:val="009776B1"/>
    <w:rsid w:val="009777AF"/>
    <w:rsid w:val="0098046C"/>
    <w:rsid w:val="00980866"/>
    <w:rsid w:val="009808DC"/>
    <w:rsid w:val="00980D24"/>
    <w:rsid w:val="009813E9"/>
    <w:rsid w:val="009814D8"/>
    <w:rsid w:val="00982037"/>
    <w:rsid w:val="009822AD"/>
    <w:rsid w:val="009824DF"/>
    <w:rsid w:val="009826B1"/>
    <w:rsid w:val="0098358E"/>
    <w:rsid w:val="00983C2E"/>
    <w:rsid w:val="0098405A"/>
    <w:rsid w:val="0098426F"/>
    <w:rsid w:val="009855AF"/>
    <w:rsid w:val="009872F2"/>
    <w:rsid w:val="009877D2"/>
    <w:rsid w:val="0098780B"/>
    <w:rsid w:val="00987845"/>
    <w:rsid w:val="00987F7B"/>
    <w:rsid w:val="00990965"/>
    <w:rsid w:val="00991A93"/>
    <w:rsid w:val="00992857"/>
    <w:rsid w:val="009928D5"/>
    <w:rsid w:val="009935C6"/>
    <w:rsid w:val="00993AA3"/>
    <w:rsid w:val="009948C1"/>
    <w:rsid w:val="00996166"/>
    <w:rsid w:val="00996772"/>
    <w:rsid w:val="00997037"/>
    <w:rsid w:val="00997A7D"/>
    <w:rsid w:val="009A0E5E"/>
    <w:rsid w:val="009A0F09"/>
    <w:rsid w:val="009A12F2"/>
    <w:rsid w:val="009A1835"/>
    <w:rsid w:val="009A3A3D"/>
    <w:rsid w:val="009A4083"/>
    <w:rsid w:val="009A44FA"/>
    <w:rsid w:val="009A4689"/>
    <w:rsid w:val="009A5698"/>
    <w:rsid w:val="009A6692"/>
    <w:rsid w:val="009A6BB1"/>
    <w:rsid w:val="009B00E6"/>
    <w:rsid w:val="009B09CD"/>
    <w:rsid w:val="009B1028"/>
    <w:rsid w:val="009B2383"/>
    <w:rsid w:val="009B34E3"/>
    <w:rsid w:val="009B3EC7"/>
    <w:rsid w:val="009B4356"/>
    <w:rsid w:val="009B54E7"/>
    <w:rsid w:val="009B6193"/>
    <w:rsid w:val="009C0566"/>
    <w:rsid w:val="009C07D4"/>
    <w:rsid w:val="009C1272"/>
    <w:rsid w:val="009C1595"/>
    <w:rsid w:val="009C2036"/>
    <w:rsid w:val="009C23A8"/>
    <w:rsid w:val="009C2AC9"/>
    <w:rsid w:val="009C30AA"/>
    <w:rsid w:val="009C43D1"/>
    <w:rsid w:val="009C4CEE"/>
    <w:rsid w:val="009C5608"/>
    <w:rsid w:val="009C59A6"/>
    <w:rsid w:val="009C59FC"/>
    <w:rsid w:val="009C5BA9"/>
    <w:rsid w:val="009C6A52"/>
    <w:rsid w:val="009C7BF2"/>
    <w:rsid w:val="009C7C4C"/>
    <w:rsid w:val="009D006D"/>
    <w:rsid w:val="009D068B"/>
    <w:rsid w:val="009D0A30"/>
    <w:rsid w:val="009D0AB2"/>
    <w:rsid w:val="009D1C48"/>
    <w:rsid w:val="009D2B15"/>
    <w:rsid w:val="009D3276"/>
    <w:rsid w:val="009D3715"/>
    <w:rsid w:val="009D444C"/>
    <w:rsid w:val="009D4525"/>
    <w:rsid w:val="009D473A"/>
    <w:rsid w:val="009D4B14"/>
    <w:rsid w:val="009D5952"/>
    <w:rsid w:val="009D6386"/>
    <w:rsid w:val="009E0ACE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577D"/>
    <w:rsid w:val="009E5870"/>
    <w:rsid w:val="009E5CE7"/>
    <w:rsid w:val="009E61AC"/>
    <w:rsid w:val="009E750B"/>
    <w:rsid w:val="009E7CDF"/>
    <w:rsid w:val="009F08F6"/>
    <w:rsid w:val="009F0CDB"/>
    <w:rsid w:val="009F0EA4"/>
    <w:rsid w:val="009F2A0F"/>
    <w:rsid w:val="009F3403"/>
    <w:rsid w:val="009F39CB"/>
    <w:rsid w:val="009F3F07"/>
    <w:rsid w:val="009F3F6A"/>
    <w:rsid w:val="009F50ED"/>
    <w:rsid w:val="009F72B9"/>
    <w:rsid w:val="009F7CEA"/>
    <w:rsid w:val="009F7E48"/>
    <w:rsid w:val="009F7E7A"/>
    <w:rsid w:val="009F7F38"/>
    <w:rsid w:val="00A00EE5"/>
    <w:rsid w:val="00A030FD"/>
    <w:rsid w:val="00A0486F"/>
    <w:rsid w:val="00A049E2"/>
    <w:rsid w:val="00A05CED"/>
    <w:rsid w:val="00A0608A"/>
    <w:rsid w:val="00A061AF"/>
    <w:rsid w:val="00A06AE1"/>
    <w:rsid w:val="00A070C0"/>
    <w:rsid w:val="00A07611"/>
    <w:rsid w:val="00A077D4"/>
    <w:rsid w:val="00A07D70"/>
    <w:rsid w:val="00A10B3E"/>
    <w:rsid w:val="00A111E9"/>
    <w:rsid w:val="00A119F1"/>
    <w:rsid w:val="00A11C74"/>
    <w:rsid w:val="00A127F5"/>
    <w:rsid w:val="00A1344B"/>
    <w:rsid w:val="00A13908"/>
    <w:rsid w:val="00A1488C"/>
    <w:rsid w:val="00A151BA"/>
    <w:rsid w:val="00A15EB1"/>
    <w:rsid w:val="00A16C49"/>
    <w:rsid w:val="00A16FD2"/>
    <w:rsid w:val="00A1745E"/>
    <w:rsid w:val="00A17B98"/>
    <w:rsid w:val="00A20076"/>
    <w:rsid w:val="00A200E9"/>
    <w:rsid w:val="00A201AB"/>
    <w:rsid w:val="00A2060A"/>
    <w:rsid w:val="00A2087B"/>
    <w:rsid w:val="00A216DE"/>
    <w:rsid w:val="00A21854"/>
    <w:rsid w:val="00A219E7"/>
    <w:rsid w:val="00A2290B"/>
    <w:rsid w:val="00A229E4"/>
    <w:rsid w:val="00A22B69"/>
    <w:rsid w:val="00A22E42"/>
    <w:rsid w:val="00A2417A"/>
    <w:rsid w:val="00A242E5"/>
    <w:rsid w:val="00A246C2"/>
    <w:rsid w:val="00A24C28"/>
    <w:rsid w:val="00A252C6"/>
    <w:rsid w:val="00A253F0"/>
    <w:rsid w:val="00A26318"/>
    <w:rsid w:val="00A26D8D"/>
    <w:rsid w:val="00A275DA"/>
    <w:rsid w:val="00A27692"/>
    <w:rsid w:val="00A31C6F"/>
    <w:rsid w:val="00A32AA5"/>
    <w:rsid w:val="00A32EF5"/>
    <w:rsid w:val="00A3560F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1942"/>
    <w:rsid w:val="00A428C1"/>
    <w:rsid w:val="00A42C28"/>
    <w:rsid w:val="00A43A51"/>
    <w:rsid w:val="00A43B6B"/>
    <w:rsid w:val="00A44144"/>
    <w:rsid w:val="00A452E5"/>
    <w:rsid w:val="00A4543F"/>
    <w:rsid w:val="00A45C7E"/>
    <w:rsid w:val="00A46AF0"/>
    <w:rsid w:val="00A46DBC"/>
    <w:rsid w:val="00A477E6"/>
    <w:rsid w:val="00A4790E"/>
    <w:rsid w:val="00A47AA2"/>
    <w:rsid w:val="00A47C1B"/>
    <w:rsid w:val="00A518F1"/>
    <w:rsid w:val="00A51BD6"/>
    <w:rsid w:val="00A51D48"/>
    <w:rsid w:val="00A5337D"/>
    <w:rsid w:val="00A55079"/>
    <w:rsid w:val="00A55141"/>
    <w:rsid w:val="00A554DA"/>
    <w:rsid w:val="00A5564B"/>
    <w:rsid w:val="00A55BC5"/>
    <w:rsid w:val="00A55C6C"/>
    <w:rsid w:val="00A55E8E"/>
    <w:rsid w:val="00A568D0"/>
    <w:rsid w:val="00A57249"/>
    <w:rsid w:val="00A57C2D"/>
    <w:rsid w:val="00A57CE8"/>
    <w:rsid w:val="00A60A3E"/>
    <w:rsid w:val="00A61155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99F"/>
    <w:rsid w:val="00A67BBB"/>
    <w:rsid w:val="00A70126"/>
    <w:rsid w:val="00A70990"/>
    <w:rsid w:val="00A70D5F"/>
    <w:rsid w:val="00A71344"/>
    <w:rsid w:val="00A729A8"/>
    <w:rsid w:val="00A72F13"/>
    <w:rsid w:val="00A73AFE"/>
    <w:rsid w:val="00A8010B"/>
    <w:rsid w:val="00A802FB"/>
    <w:rsid w:val="00A80403"/>
    <w:rsid w:val="00A809AC"/>
    <w:rsid w:val="00A80E2F"/>
    <w:rsid w:val="00A81018"/>
    <w:rsid w:val="00A81B03"/>
    <w:rsid w:val="00A8273B"/>
    <w:rsid w:val="00A840F5"/>
    <w:rsid w:val="00A841B8"/>
    <w:rsid w:val="00A841CC"/>
    <w:rsid w:val="00A844CE"/>
    <w:rsid w:val="00A84C8E"/>
    <w:rsid w:val="00A84FE2"/>
    <w:rsid w:val="00A856A2"/>
    <w:rsid w:val="00A86425"/>
    <w:rsid w:val="00A869D2"/>
    <w:rsid w:val="00A86B48"/>
    <w:rsid w:val="00A878E8"/>
    <w:rsid w:val="00A90385"/>
    <w:rsid w:val="00A91EAA"/>
    <w:rsid w:val="00A924EA"/>
    <w:rsid w:val="00A9264B"/>
    <w:rsid w:val="00A93000"/>
    <w:rsid w:val="00A943BB"/>
    <w:rsid w:val="00A95E21"/>
    <w:rsid w:val="00A9616A"/>
    <w:rsid w:val="00A96237"/>
    <w:rsid w:val="00A963A4"/>
    <w:rsid w:val="00A96DCC"/>
    <w:rsid w:val="00A97DC1"/>
    <w:rsid w:val="00A97E66"/>
    <w:rsid w:val="00AA1555"/>
    <w:rsid w:val="00AA188F"/>
    <w:rsid w:val="00AA2508"/>
    <w:rsid w:val="00AA2B9C"/>
    <w:rsid w:val="00AA30AF"/>
    <w:rsid w:val="00AA37F6"/>
    <w:rsid w:val="00AA3C3D"/>
    <w:rsid w:val="00AA3DC3"/>
    <w:rsid w:val="00AA4F3A"/>
    <w:rsid w:val="00AA530D"/>
    <w:rsid w:val="00AA53B0"/>
    <w:rsid w:val="00AA63A9"/>
    <w:rsid w:val="00AA6A32"/>
    <w:rsid w:val="00AA6F19"/>
    <w:rsid w:val="00AA7596"/>
    <w:rsid w:val="00AA7E07"/>
    <w:rsid w:val="00AA7EF7"/>
    <w:rsid w:val="00AB0121"/>
    <w:rsid w:val="00AB013A"/>
    <w:rsid w:val="00AB0B3D"/>
    <w:rsid w:val="00AB1112"/>
    <w:rsid w:val="00AB12DD"/>
    <w:rsid w:val="00AB12F5"/>
    <w:rsid w:val="00AB1607"/>
    <w:rsid w:val="00AB17F6"/>
    <w:rsid w:val="00AB1D47"/>
    <w:rsid w:val="00AB39C9"/>
    <w:rsid w:val="00AB3CBA"/>
    <w:rsid w:val="00AB4292"/>
    <w:rsid w:val="00AB4E03"/>
    <w:rsid w:val="00AB71C8"/>
    <w:rsid w:val="00AC0237"/>
    <w:rsid w:val="00AC0460"/>
    <w:rsid w:val="00AC0933"/>
    <w:rsid w:val="00AC1B7C"/>
    <w:rsid w:val="00AC26D8"/>
    <w:rsid w:val="00AC2FC3"/>
    <w:rsid w:val="00AC3A4B"/>
    <w:rsid w:val="00AC4B40"/>
    <w:rsid w:val="00AC60C2"/>
    <w:rsid w:val="00AC614D"/>
    <w:rsid w:val="00AC6CC4"/>
    <w:rsid w:val="00AC6D00"/>
    <w:rsid w:val="00AC725D"/>
    <w:rsid w:val="00AC76C6"/>
    <w:rsid w:val="00AD07C1"/>
    <w:rsid w:val="00AD0973"/>
    <w:rsid w:val="00AD2392"/>
    <w:rsid w:val="00AD268D"/>
    <w:rsid w:val="00AD28E5"/>
    <w:rsid w:val="00AD296B"/>
    <w:rsid w:val="00AD35B1"/>
    <w:rsid w:val="00AD3749"/>
    <w:rsid w:val="00AD3DBC"/>
    <w:rsid w:val="00AD3F85"/>
    <w:rsid w:val="00AD4337"/>
    <w:rsid w:val="00AD54F7"/>
    <w:rsid w:val="00AD5AE6"/>
    <w:rsid w:val="00AD5BA5"/>
    <w:rsid w:val="00AD6723"/>
    <w:rsid w:val="00AD6AE6"/>
    <w:rsid w:val="00AE00E1"/>
    <w:rsid w:val="00AE2C14"/>
    <w:rsid w:val="00AE3781"/>
    <w:rsid w:val="00AE45F9"/>
    <w:rsid w:val="00AE4917"/>
    <w:rsid w:val="00AE5693"/>
    <w:rsid w:val="00AE68FC"/>
    <w:rsid w:val="00AE7A23"/>
    <w:rsid w:val="00AE7BCF"/>
    <w:rsid w:val="00AE7D6D"/>
    <w:rsid w:val="00AF00F5"/>
    <w:rsid w:val="00AF0D91"/>
    <w:rsid w:val="00AF136A"/>
    <w:rsid w:val="00AF1B15"/>
    <w:rsid w:val="00AF1C91"/>
    <w:rsid w:val="00AF1D18"/>
    <w:rsid w:val="00AF2919"/>
    <w:rsid w:val="00AF34C4"/>
    <w:rsid w:val="00AF476B"/>
    <w:rsid w:val="00AF596D"/>
    <w:rsid w:val="00AF6585"/>
    <w:rsid w:val="00AF7238"/>
    <w:rsid w:val="00AF794B"/>
    <w:rsid w:val="00B0015F"/>
    <w:rsid w:val="00B0051A"/>
    <w:rsid w:val="00B012C5"/>
    <w:rsid w:val="00B02952"/>
    <w:rsid w:val="00B02A57"/>
    <w:rsid w:val="00B03725"/>
    <w:rsid w:val="00B03DB7"/>
    <w:rsid w:val="00B04067"/>
    <w:rsid w:val="00B04834"/>
    <w:rsid w:val="00B04957"/>
    <w:rsid w:val="00B04CB8"/>
    <w:rsid w:val="00B05435"/>
    <w:rsid w:val="00B0609E"/>
    <w:rsid w:val="00B076B3"/>
    <w:rsid w:val="00B07CE7"/>
    <w:rsid w:val="00B07F24"/>
    <w:rsid w:val="00B10B4E"/>
    <w:rsid w:val="00B116A0"/>
    <w:rsid w:val="00B11981"/>
    <w:rsid w:val="00B15372"/>
    <w:rsid w:val="00B153F6"/>
    <w:rsid w:val="00B16515"/>
    <w:rsid w:val="00B17F46"/>
    <w:rsid w:val="00B20519"/>
    <w:rsid w:val="00B205C7"/>
    <w:rsid w:val="00B2110C"/>
    <w:rsid w:val="00B22C00"/>
    <w:rsid w:val="00B2361F"/>
    <w:rsid w:val="00B24D90"/>
    <w:rsid w:val="00B25805"/>
    <w:rsid w:val="00B2692B"/>
    <w:rsid w:val="00B26D6E"/>
    <w:rsid w:val="00B2718B"/>
    <w:rsid w:val="00B27B7A"/>
    <w:rsid w:val="00B3040A"/>
    <w:rsid w:val="00B3089F"/>
    <w:rsid w:val="00B315A7"/>
    <w:rsid w:val="00B33EEE"/>
    <w:rsid w:val="00B34105"/>
    <w:rsid w:val="00B348D8"/>
    <w:rsid w:val="00B34923"/>
    <w:rsid w:val="00B34D41"/>
    <w:rsid w:val="00B350FD"/>
    <w:rsid w:val="00B35ECD"/>
    <w:rsid w:val="00B40221"/>
    <w:rsid w:val="00B41FC5"/>
    <w:rsid w:val="00B422A1"/>
    <w:rsid w:val="00B42FB6"/>
    <w:rsid w:val="00B43923"/>
    <w:rsid w:val="00B43ED7"/>
    <w:rsid w:val="00B447A7"/>
    <w:rsid w:val="00B447D8"/>
    <w:rsid w:val="00B45A5E"/>
    <w:rsid w:val="00B46A2D"/>
    <w:rsid w:val="00B46E66"/>
    <w:rsid w:val="00B47256"/>
    <w:rsid w:val="00B47ABF"/>
    <w:rsid w:val="00B50404"/>
    <w:rsid w:val="00B509F8"/>
    <w:rsid w:val="00B51003"/>
    <w:rsid w:val="00B51194"/>
    <w:rsid w:val="00B517D3"/>
    <w:rsid w:val="00B52374"/>
    <w:rsid w:val="00B5292B"/>
    <w:rsid w:val="00B53FCC"/>
    <w:rsid w:val="00B5483E"/>
    <w:rsid w:val="00B5499F"/>
    <w:rsid w:val="00B54BCB"/>
    <w:rsid w:val="00B566B8"/>
    <w:rsid w:val="00B5697E"/>
    <w:rsid w:val="00B56B13"/>
    <w:rsid w:val="00B57236"/>
    <w:rsid w:val="00B5776D"/>
    <w:rsid w:val="00B60DD2"/>
    <w:rsid w:val="00B6166F"/>
    <w:rsid w:val="00B6207F"/>
    <w:rsid w:val="00B6215A"/>
    <w:rsid w:val="00B626F0"/>
    <w:rsid w:val="00B628CB"/>
    <w:rsid w:val="00B62F2F"/>
    <w:rsid w:val="00B636A7"/>
    <w:rsid w:val="00B637F9"/>
    <w:rsid w:val="00B63974"/>
    <w:rsid w:val="00B63977"/>
    <w:rsid w:val="00B63A9E"/>
    <w:rsid w:val="00B63D30"/>
    <w:rsid w:val="00B63F1C"/>
    <w:rsid w:val="00B641A1"/>
    <w:rsid w:val="00B64C1C"/>
    <w:rsid w:val="00B65F8D"/>
    <w:rsid w:val="00B661D7"/>
    <w:rsid w:val="00B67FFA"/>
    <w:rsid w:val="00B7006B"/>
    <w:rsid w:val="00B70C20"/>
    <w:rsid w:val="00B714BA"/>
    <w:rsid w:val="00B71596"/>
    <w:rsid w:val="00B73208"/>
    <w:rsid w:val="00B735DC"/>
    <w:rsid w:val="00B73918"/>
    <w:rsid w:val="00B73C63"/>
    <w:rsid w:val="00B74739"/>
    <w:rsid w:val="00B74E3D"/>
    <w:rsid w:val="00B753D1"/>
    <w:rsid w:val="00B756CE"/>
    <w:rsid w:val="00B76BCF"/>
    <w:rsid w:val="00B772EB"/>
    <w:rsid w:val="00B77BB8"/>
    <w:rsid w:val="00B8242B"/>
    <w:rsid w:val="00B832B3"/>
    <w:rsid w:val="00B83455"/>
    <w:rsid w:val="00B8346F"/>
    <w:rsid w:val="00B83D06"/>
    <w:rsid w:val="00B844E8"/>
    <w:rsid w:val="00B9029D"/>
    <w:rsid w:val="00B90773"/>
    <w:rsid w:val="00B90809"/>
    <w:rsid w:val="00B91B6F"/>
    <w:rsid w:val="00B91CB4"/>
    <w:rsid w:val="00B922BC"/>
    <w:rsid w:val="00B92315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1B66"/>
    <w:rsid w:val="00BA273B"/>
    <w:rsid w:val="00BA32BA"/>
    <w:rsid w:val="00BA32CA"/>
    <w:rsid w:val="00BA3F26"/>
    <w:rsid w:val="00BA43E0"/>
    <w:rsid w:val="00BA44EB"/>
    <w:rsid w:val="00BA453C"/>
    <w:rsid w:val="00BA477A"/>
    <w:rsid w:val="00BA4CC5"/>
    <w:rsid w:val="00BA4FDE"/>
    <w:rsid w:val="00BA58DF"/>
    <w:rsid w:val="00BA5A59"/>
    <w:rsid w:val="00BA5DC2"/>
    <w:rsid w:val="00BA607F"/>
    <w:rsid w:val="00BA6C7C"/>
    <w:rsid w:val="00BA7016"/>
    <w:rsid w:val="00BA70FE"/>
    <w:rsid w:val="00BA787B"/>
    <w:rsid w:val="00BA7F86"/>
    <w:rsid w:val="00BB20BB"/>
    <w:rsid w:val="00BB20F2"/>
    <w:rsid w:val="00BB3304"/>
    <w:rsid w:val="00BB5178"/>
    <w:rsid w:val="00BB5A41"/>
    <w:rsid w:val="00BB67AE"/>
    <w:rsid w:val="00BB6E85"/>
    <w:rsid w:val="00BB6FC3"/>
    <w:rsid w:val="00BB728B"/>
    <w:rsid w:val="00BB7702"/>
    <w:rsid w:val="00BB7718"/>
    <w:rsid w:val="00BB7E43"/>
    <w:rsid w:val="00BC049F"/>
    <w:rsid w:val="00BC2CED"/>
    <w:rsid w:val="00BC2F30"/>
    <w:rsid w:val="00BC3609"/>
    <w:rsid w:val="00BC465F"/>
    <w:rsid w:val="00BC5869"/>
    <w:rsid w:val="00BC5ECB"/>
    <w:rsid w:val="00BC62F7"/>
    <w:rsid w:val="00BC683C"/>
    <w:rsid w:val="00BC6B01"/>
    <w:rsid w:val="00BC6FDF"/>
    <w:rsid w:val="00BC757F"/>
    <w:rsid w:val="00BD003A"/>
    <w:rsid w:val="00BD052E"/>
    <w:rsid w:val="00BD0CD5"/>
    <w:rsid w:val="00BD1D45"/>
    <w:rsid w:val="00BD1E0A"/>
    <w:rsid w:val="00BD3099"/>
    <w:rsid w:val="00BD3E62"/>
    <w:rsid w:val="00BD477A"/>
    <w:rsid w:val="00BD4C36"/>
    <w:rsid w:val="00BD5261"/>
    <w:rsid w:val="00BD5557"/>
    <w:rsid w:val="00BD5932"/>
    <w:rsid w:val="00BD686B"/>
    <w:rsid w:val="00BD71A6"/>
    <w:rsid w:val="00BD73E6"/>
    <w:rsid w:val="00BE21A9"/>
    <w:rsid w:val="00BE263E"/>
    <w:rsid w:val="00BE2960"/>
    <w:rsid w:val="00BE2C35"/>
    <w:rsid w:val="00BE2E0B"/>
    <w:rsid w:val="00BE3045"/>
    <w:rsid w:val="00BE3611"/>
    <w:rsid w:val="00BE37BD"/>
    <w:rsid w:val="00BE3F11"/>
    <w:rsid w:val="00BE438D"/>
    <w:rsid w:val="00BE4675"/>
    <w:rsid w:val="00BE4775"/>
    <w:rsid w:val="00BE49D3"/>
    <w:rsid w:val="00BE5338"/>
    <w:rsid w:val="00BE5851"/>
    <w:rsid w:val="00BE5916"/>
    <w:rsid w:val="00BE603A"/>
    <w:rsid w:val="00BE60AF"/>
    <w:rsid w:val="00BE63DB"/>
    <w:rsid w:val="00BE6CB3"/>
    <w:rsid w:val="00BF128A"/>
    <w:rsid w:val="00BF15A0"/>
    <w:rsid w:val="00BF1948"/>
    <w:rsid w:val="00BF1B10"/>
    <w:rsid w:val="00BF1E5F"/>
    <w:rsid w:val="00BF2436"/>
    <w:rsid w:val="00BF2C8B"/>
    <w:rsid w:val="00BF30B8"/>
    <w:rsid w:val="00BF321B"/>
    <w:rsid w:val="00BF36A4"/>
    <w:rsid w:val="00BF3773"/>
    <w:rsid w:val="00BF3E14"/>
    <w:rsid w:val="00BF4644"/>
    <w:rsid w:val="00BF4B2F"/>
    <w:rsid w:val="00BF5030"/>
    <w:rsid w:val="00BF6269"/>
    <w:rsid w:val="00BF63AA"/>
    <w:rsid w:val="00BF6C32"/>
    <w:rsid w:val="00BF7821"/>
    <w:rsid w:val="00C00D18"/>
    <w:rsid w:val="00C03B8D"/>
    <w:rsid w:val="00C0428C"/>
    <w:rsid w:val="00C04532"/>
    <w:rsid w:val="00C048D9"/>
    <w:rsid w:val="00C051B8"/>
    <w:rsid w:val="00C0662F"/>
    <w:rsid w:val="00C06D1A"/>
    <w:rsid w:val="00C078F3"/>
    <w:rsid w:val="00C11262"/>
    <w:rsid w:val="00C11CDA"/>
    <w:rsid w:val="00C12126"/>
    <w:rsid w:val="00C12A01"/>
    <w:rsid w:val="00C12AEB"/>
    <w:rsid w:val="00C12ED1"/>
    <w:rsid w:val="00C1315F"/>
    <w:rsid w:val="00C1356B"/>
    <w:rsid w:val="00C1421A"/>
    <w:rsid w:val="00C14BF6"/>
    <w:rsid w:val="00C151D0"/>
    <w:rsid w:val="00C15392"/>
    <w:rsid w:val="00C17526"/>
    <w:rsid w:val="00C17C1B"/>
    <w:rsid w:val="00C20366"/>
    <w:rsid w:val="00C21A09"/>
    <w:rsid w:val="00C2309E"/>
    <w:rsid w:val="00C237F5"/>
    <w:rsid w:val="00C24241"/>
    <w:rsid w:val="00C24516"/>
    <w:rsid w:val="00C247D2"/>
    <w:rsid w:val="00C24A70"/>
    <w:rsid w:val="00C26B31"/>
    <w:rsid w:val="00C26BC4"/>
    <w:rsid w:val="00C308E2"/>
    <w:rsid w:val="00C317AA"/>
    <w:rsid w:val="00C31FE9"/>
    <w:rsid w:val="00C325C5"/>
    <w:rsid w:val="00C328F2"/>
    <w:rsid w:val="00C34A7D"/>
    <w:rsid w:val="00C34B1A"/>
    <w:rsid w:val="00C35441"/>
    <w:rsid w:val="00C3596F"/>
    <w:rsid w:val="00C35E3A"/>
    <w:rsid w:val="00C36247"/>
    <w:rsid w:val="00C3671A"/>
    <w:rsid w:val="00C36D69"/>
    <w:rsid w:val="00C373F2"/>
    <w:rsid w:val="00C40424"/>
    <w:rsid w:val="00C40F6E"/>
    <w:rsid w:val="00C410A2"/>
    <w:rsid w:val="00C410E5"/>
    <w:rsid w:val="00C41387"/>
    <w:rsid w:val="00C41BED"/>
    <w:rsid w:val="00C4276C"/>
    <w:rsid w:val="00C4329D"/>
    <w:rsid w:val="00C43374"/>
    <w:rsid w:val="00C43B2E"/>
    <w:rsid w:val="00C447B4"/>
    <w:rsid w:val="00C44A56"/>
    <w:rsid w:val="00C44A92"/>
    <w:rsid w:val="00C44BC0"/>
    <w:rsid w:val="00C45A69"/>
    <w:rsid w:val="00C468ED"/>
    <w:rsid w:val="00C46AA2"/>
    <w:rsid w:val="00C46C48"/>
    <w:rsid w:val="00C46F3F"/>
    <w:rsid w:val="00C472D0"/>
    <w:rsid w:val="00C4733A"/>
    <w:rsid w:val="00C503A9"/>
    <w:rsid w:val="00C50BCF"/>
    <w:rsid w:val="00C5217A"/>
    <w:rsid w:val="00C52979"/>
    <w:rsid w:val="00C530BE"/>
    <w:rsid w:val="00C53D2D"/>
    <w:rsid w:val="00C54147"/>
    <w:rsid w:val="00C542F0"/>
    <w:rsid w:val="00C55F0E"/>
    <w:rsid w:val="00C5709A"/>
    <w:rsid w:val="00C57231"/>
    <w:rsid w:val="00C57611"/>
    <w:rsid w:val="00C5762D"/>
    <w:rsid w:val="00C5798A"/>
    <w:rsid w:val="00C57CDB"/>
    <w:rsid w:val="00C60A9B"/>
    <w:rsid w:val="00C60F8E"/>
    <w:rsid w:val="00C6108B"/>
    <w:rsid w:val="00C640EB"/>
    <w:rsid w:val="00C64161"/>
    <w:rsid w:val="00C64C4E"/>
    <w:rsid w:val="00C65239"/>
    <w:rsid w:val="00C66006"/>
    <w:rsid w:val="00C66740"/>
    <w:rsid w:val="00C66B2F"/>
    <w:rsid w:val="00C70677"/>
    <w:rsid w:val="00C70F27"/>
    <w:rsid w:val="00C712A4"/>
    <w:rsid w:val="00C7233D"/>
    <w:rsid w:val="00C723BC"/>
    <w:rsid w:val="00C728CC"/>
    <w:rsid w:val="00C73810"/>
    <w:rsid w:val="00C73D4E"/>
    <w:rsid w:val="00C73F85"/>
    <w:rsid w:val="00C7480A"/>
    <w:rsid w:val="00C75896"/>
    <w:rsid w:val="00C76025"/>
    <w:rsid w:val="00C76888"/>
    <w:rsid w:val="00C768AA"/>
    <w:rsid w:val="00C77ECF"/>
    <w:rsid w:val="00C80C9F"/>
    <w:rsid w:val="00C80D03"/>
    <w:rsid w:val="00C80D37"/>
    <w:rsid w:val="00C811D4"/>
    <w:rsid w:val="00C812A0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37E8"/>
    <w:rsid w:val="00C84304"/>
    <w:rsid w:val="00C8442B"/>
    <w:rsid w:val="00C8520C"/>
    <w:rsid w:val="00C85AB5"/>
    <w:rsid w:val="00C85C0F"/>
    <w:rsid w:val="00C86257"/>
    <w:rsid w:val="00C86BE6"/>
    <w:rsid w:val="00C876F7"/>
    <w:rsid w:val="00C87775"/>
    <w:rsid w:val="00C87821"/>
    <w:rsid w:val="00C8795F"/>
    <w:rsid w:val="00C87FF6"/>
    <w:rsid w:val="00C92726"/>
    <w:rsid w:val="00C92CAE"/>
    <w:rsid w:val="00C9365B"/>
    <w:rsid w:val="00C93DF1"/>
    <w:rsid w:val="00C94343"/>
    <w:rsid w:val="00C94642"/>
    <w:rsid w:val="00C94AEE"/>
    <w:rsid w:val="00C95FF7"/>
    <w:rsid w:val="00C96AF0"/>
    <w:rsid w:val="00C96D00"/>
    <w:rsid w:val="00C97264"/>
    <w:rsid w:val="00C975ED"/>
    <w:rsid w:val="00CA1130"/>
    <w:rsid w:val="00CA1F8F"/>
    <w:rsid w:val="00CA1FE0"/>
    <w:rsid w:val="00CA2591"/>
    <w:rsid w:val="00CA27EC"/>
    <w:rsid w:val="00CA32E1"/>
    <w:rsid w:val="00CA4FB5"/>
    <w:rsid w:val="00CA57B4"/>
    <w:rsid w:val="00CA6689"/>
    <w:rsid w:val="00CB147A"/>
    <w:rsid w:val="00CB1F42"/>
    <w:rsid w:val="00CB285C"/>
    <w:rsid w:val="00CB3B01"/>
    <w:rsid w:val="00CB41F3"/>
    <w:rsid w:val="00CB6234"/>
    <w:rsid w:val="00CB62CB"/>
    <w:rsid w:val="00CB657C"/>
    <w:rsid w:val="00CB6D1F"/>
    <w:rsid w:val="00CB7141"/>
    <w:rsid w:val="00CB73AB"/>
    <w:rsid w:val="00CB74B4"/>
    <w:rsid w:val="00CB7A46"/>
    <w:rsid w:val="00CC00A4"/>
    <w:rsid w:val="00CC3806"/>
    <w:rsid w:val="00CC4281"/>
    <w:rsid w:val="00CC4614"/>
    <w:rsid w:val="00CC5C57"/>
    <w:rsid w:val="00CC648A"/>
    <w:rsid w:val="00CC76CE"/>
    <w:rsid w:val="00CD0ABD"/>
    <w:rsid w:val="00CD0D56"/>
    <w:rsid w:val="00CD1869"/>
    <w:rsid w:val="00CD1BCE"/>
    <w:rsid w:val="00CD259C"/>
    <w:rsid w:val="00CD2E72"/>
    <w:rsid w:val="00CD2EC1"/>
    <w:rsid w:val="00CD416D"/>
    <w:rsid w:val="00CD4571"/>
    <w:rsid w:val="00CD4C78"/>
    <w:rsid w:val="00CD5A14"/>
    <w:rsid w:val="00CD5BF0"/>
    <w:rsid w:val="00CD673F"/>
    <w:rsid w:val="00CD713B"/>
    <w:rsid w:val="00CD7E22"/>
    <w:rsid w:val="00CE09AE"/>
    <w:rsid w:val="00CE14D2"/>
    <w:rsid w:val="00CE3B09"/>
    <w:rsid w:val="00CE3DDC"/>
    <w:rsid w:val="00CE3F65"/>
    <w:rsid w:val="00CE3FFA"/>
    <w:rsid w:val="00CE4BAA"/>
    <w:rsid w:val="00CE63EE"/>
    <w:rsid w:val="00CE695B"/>
    <w:rsid w:val="00CE7EE1"/>
    <w:rsid w:val="00CE7EFF"/>
    <w:rsid w:val="00CF02D2"/>
    <w:rsid w:val="00CF0428"/>
    <w:rsid w:val="00CF114F"/>
    <w:rsid w:val="00CF16FB"/>
    <w:rsid w:val="00CF2220"/>
    <w:rsid w:val="00CF2295"/>
    <w:rsid w:val="00CF2A3D"/>
    <w:rsid w:val="00CF3BDE"/>
    <w:rsid w:val="00CF3F1A"/>
    <w:rsid w:val="00CF492B"/>
    <w:rsid w:val="00CF57C2"/>
    <w:rsid w:val="00CF6654"/>
    <w:rsid w:val="00CF6F66"/>
    <w:rsid w:val="00CF754C"/>
    <w:rsid w:val="00CF7E12"/>
    <w:rsid w:val="00D020F4"/>
    <w:rsid w:val="00D02592"/>
    <w:rsid w:val="00D02627"/>
    <w:rsid w:val="00D04391"/>
    <w:rsid w:val="00D04C4C"/>
    <w:rsid w:val="00D05F32"/>
    <w:rsid w:val="00D06E9F"/>
    <w:rsid w:val="00D07ABE"/>
    <w:rsid w:val="00D07CEE"/>
    <w:rsid w:val="00D07D51"/>
    <w:rsid w:val="00D10338"/>
    <w:rsid w:val="00D103C0"/>
    <w:rsid w:val="00D10F21"/>
    <w:rsid w:val="00D11902"/>
    <w:rsid w:val="00D11B14"/>
    <w:rsid w:val="00D121E4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2026C"/>
    <w:rsid w:val="00D202C0"/>
    <w:rsid w:val="00D203FB"/>
    <w:rsid w:val="00D22352"/>
    <w:rsid w:val="00D2326F"/>
    <w:rsid w:val="00D23550"/>
    <w:rsid w:val="00D2498A"/>
    <w:rsid w:val="00D25B23"/>
    <w:rsid w:val="00D26787"/>
    <w:rsid w:val="00D2694A"/>
    <w:rsid w:val="00D277CF"/>
    <w:rsid w:val="00D27B4F"/>
    <w:rsid w:val="00D301C5"/>
    <w:rsid w:val="00D30761"/>
    <w:rsid w:val="00D307A6"/>
    <w:rsid w:val="00D312F2"/>
    <w:rsid w:val="00D329E8"/>
    <w:rsid w:val="00D32D79"/>
    <w:rsid w:val="00D32EFC"/>
    <w:rsid w:val="00D33562"/>
    <w:rsid w:val="00D33C85"/>
    <w:rsid w:val="00D351F3"/>
    <w:rsid w:val="00D36C35"/>
    <w:rsid w:val="00D36D37"/>
    <w:rsid w:val="00D3754E"/>
    <w:rsid w:val="00D37721"/>
    <w:rsid w:val="00D4044C"/>
    <w:rsid w:val="00D4096A"/>
    <w:rsid w:val="00D41C47"/>
    <w:rsid w:val="00D42073"/>
    <w:rsid w:val="00D4305E"/>
    <w:rsid w:val="00D43D23"/>
    <w:rsid w:val="00D44748"/>
    <w:rsid w:val="00D44888"/>
    <w:rsid w:val="00D44A8F"/>
    <w:rsid w:val="00D44D35"/>
    <w:rsid w:val="00D44FF2"/>
    <w:rsid w:val="00D472B8"/>
    <w:rsid w:val="00D476C0"/>
    <w:rsid w:val="00D50C25"/>
    <w:rsid w:val="00D50FBC"/>
    <w:rsid w:val="00D523BB"/>
    <w:rsid w:val="00D528F4"/>
    <w:rsid w:val="00D52AAA"/>
    <w:rsid w:val="00D53033"/>
    <w:rsid w:val="00D53161"/>
    <w:rsid w:val="00D5432B"/>
    <w:rsid w:val="00D5494D"/>
    <w:rsid w:val="00D54BC4"/>
    <w:rsid w:val="00D551C8"/>
    <w:rsid w:val="00D564F4"/>
    <w:rsid w:val="00D57377"/>
    <w:rsid w:val="00D574CA"/>
    <w:rsid w:val="00D57819"/>
    <w:rsid w:val="00D60332"/>
    <w:rsid w:val="00D6072C"/>
    <w:rsid w:val="00D60767"/>
    <w:rsid w:val="00D60E49"/>
    <w:rsid w:val="00D618A3"/>
    <w:rsid w:val="00D62195"/>
    <w:rsid w:val="00D62544"/>
    <w:rsid w:val="00D65117"/>
    <w:rsid w:val="00D65119"/>
    <w:rsid w:val="00D65620"/>
    <w:rsid w:val="00D65C15"/>
    <w:rsid w:val="00D65FF8"/>
    <w:rsid w:val="00D6608E"/>
    <w:rsid w:val="00D66C08"/>
    <w:rsid w:val="00D66E43"/>
    <w:rsid w:val="00D66EB1"/>
    <w:rsid w:val="00D67062"/>
    <w:rsid w:val="00D6710D"/>
    <w:rsid w:val="00D6781D"/>
    <w:rsid w:val="00D67A4B"/>
    <w:rsid w:val="00D70356"/>
    <w:rsid w:val="00D70BB5"/>
    <w:rsid w:val="00D70D9F"/>
    <w:rsid w:val="00D71583"/>
    <w:rsid w:val="00D7246D"/>
    <w:rsid w:val="00D7256B"/>
    <w:rsid w:val="00D72906"/>
    <w:rsid w:val="00D72BC8"/>
    <w:rsid w:val="00D72BCE"/>
    <w:rsid w:val="00D736E5"/>
    <w:rsid w:val="00D73E07"/>
    <w:rsid w:val="00D74A52"/>
    <w:rsid w:val="00D74DE9"/>
    <w:rsid w:val="00D75E45"/>
    <w:rsid w:val="00D7707D"/>
    <w:rsid w:val="00D77172"/>
    <w:rsid w:val="00D77C55"/>
    <w:rsid w:val="00D77E65"/>
    <w:rsid w:val="00D77FCD"/>
    <w:rsid w:val="00D80F71"/>
    <w:rsid w:val="00D8139D"/>
    <w:rsid w:val="00D826B4"/>
    <w:rsid w:val="00D829AB"/>
    <w:rsid w:val="00D833F0"/>
    <w:rsid w:val="00D8390C"/>
    <w:rsid w:val="00D84566"/>
    <w:rsid w:val="00D84EE9"/>
    <w:rsid w:val="00D90003"/>
    <w:rsid w:val="00D91A29"/>
    <w:rsid w:val="00D922A5"/>
    <w:rsid w:val="00D92951"/>
    <w:rsid w:val="00D92D94"/>
    <w:rsid w:val="00D92EDD"/>
    <w:rsid w:val="00D93788"/>
    <w:rsid w:val="00D9485C"/>
    <w:rsid w:val="00D94B05"/>
    <w:rsid w:val="00D959F0"/>
    <w:rsid w:val="00D9667F"/>
    <w:rsid w:val="00D96B7C"/>
    <w:rsid w:val="00D979A7"/>
    <w:rsid w:val="00D97DF1"/>
    <w:rsid w:val="00DA0158"/>
    <w:rsid w:val="00DA122F"/>
    <w:rsid w:val="00DA3047"/>
    <w:rsid w:val="00DA3576"/>
    <w:rsid w:val="00DA3A26"/>
    <w:rsid w:val="00DA3D06"/>
    <w:rsid w:val="00DA3D0C"/>
    <w:rsid w:val="00DA3EDB"/>
    <w:rsid w:val="00DA63CC"/>
    <w:rsid w:val="00DA6B12"/>
    <w:rsid w:val="00DA72BB"/>
    <w:rsid w:val="00DA7631"/>
    <w:rsid w:val="00DA7F0D"/>
    <w:rsid w:val="00DB1E11"/>
    <w:rsid w:val="00DB222D"/>
    <w:rsid w:val="00DB25A2"/>
    <w:rsid w:val="00DB2C1A"/>
    <w:rsid w:val="00DB3360"/>
    <w:rsid w:val="00DB368B"/>
    <w:rsid w:val="00DB3B9A"/>
    <w:rsid w:val="00DB3BDE"/>
    <w:rsid w:val="00DB4B3A"/>
    <w:rsid w:val="00DB4DB4"/>
    <w:rsid w:val="00DB549E"/>
    <w:rsid w:val="00DB5542"/>
    <w:rsid w:val="00DB5AD9"/>
    <w:rsid w:val="00DB6B0C"/>
    <w:rsid w:val="00DB6EB0"/>
    <w:rsid w:val="00DB714D"/>
    <w:rsid w:val="00DB7960"/>
    <w:rsid w:val="00DB7D1B"/>
    <w:rsid w:val="00DC0969"/>
    <w:rsid w:val="00DC0CA2"/>
    <w:rsid w:val="00DC176F"/>
    <w:rsid w:val="00DC1949"/>
    <w:rsid w:val="00DC1C04"/>
    <w:rsid w:val="00DC2348"/>
    <w:rsid w:val="00DC2B1D"/>
    <w:rsid w:val="00DC2ED7"/>
    <w:rsid w:val="00DC3EDD"/>
    <w:rsid w:val="00DC40E8"/>
    <w:rsid w:val="00DC4AD4"/>
    <w:rsid w:val="00DC5242"/>
    <w:rsid w:val="00DC6045"/>
    <w:rsid w:val="00DC7682"/>
    <w:rsid w:val="00DC77AA"/>
    <w:rsid w:val="00DD0A5D"/>
    <w:rsid w:val="00DD0B1F"/>
    <w:rsid w:val="00DD0C87"/>
    <w:rsid w:val="00DD1037"/>
    <w:rsid w:val="00DD2D46"/>
    <w:rsid w:val="00DD2FB0"/>
    <w:rsid w:val="00DD3578"/>
    <w:rsid w:val="00DD369B"/>
    <w:rsid w:val="00DD3BD5"/>
    <w:rsid w:val="00DD4193"/>
    <w:rsid w:val="00DD4535"/>
    <w:rsid w:val="00DD4740"/>
    <w:rsid w:val="00DD4BFF"/>
    <w:rsid w:val="00DD5DDD"/>
    <w:rsid w:val="00DD64AA"/>
    <w:rsid w:val="00DD6EB7"/>
    <w:rsid w:val="00DD70FA"/>
    <w:rsid w:val="00DD772B"/>
    <w:rsid w:val="00DE157B"/>
    <w:rsid w:val="00DE157E"/>
    <w:rsid w:val="00DE29A7"/>
    <w:rsid w:val="00DE2C77"/>
    <w:rsid w:val="00DE2E19"/>
    <w:rsid w:val="00DE3143"/>
    <w:rsid w:val="00DE35F8"/>
    <w:rsid w:val="00DE385C"/>
    <w:rsid w:val="00DE4946"/>
    <w:rsid w:val="00DE4EFA"/>
    <w:rsid w:val="00DE572C"/>
    <w:rsid w:val="00DE6B23"/>
    <w:rsid w:val="00DE6B30"/>
    <w:rsid w:val="00DE710B"/>
    <w:rsid w:val="00DE750A"/>
    <w:rsid w:val="00DE780F"/>
    <w:rsid w:val="00DF043A"/>
    <w:rsid w:val="00DF09A4"/>
    <w:rsid w:val="00DF15D7"/>
    <w:rsid w:val="00DF1741"/>
    <w:rsid w:val="00DF3527"/>
    <w:rsid w:val="00DF3B36"/>
    <w:rsid w:val="00DF3E12"/>
    <w:rsid w:val="00DF3E35"/>
    <w:rsid w:val="00DF61EB"/>
    <w:rsid w:val="00DF622B"/>
    <w:rsid w:val="00DF69A3"/>
    <w:rsid w:val="00DF6CC2"/>
    <w:rsid w:val="00DF76AA"/>
    <w:rsid w:val="00DF7A81"/>
    <w:rsid w:val="00E006E4"/>
    <w:rsid w:val="00E01832"/>
    <w:rsid w:val="00E02800"/>
    <w:rsid w:val="00E02AAD"/>
    <w:rsid w:val="00E02D4E"/>
    <w:rsid w:val="00E02E88"/>
    <w:rsid w:val="00E02F34"/>
    <w:rsid w:val="00E03289"/>
    <w:rsid w:val="00E03A4B"/>
    <w:rsid w:val="00E03C85"/>
    <w:rsid w:val="00E04621"/>
    <w:rsid w:val="00E04E57"/>
    <w:rsid w:val="00E0518B"/>
    <w:rsid w:val="00E051FD"/>
    <w:rsid w:val="00E0769B"/>
    <w:rsid w:val="00E07E20"/>
    <w:rsid w:val="00E07E4A"/>
    <w:rsid w:val="00E11083"/>
    <w:rsid w:val="00E11383"/>
    <w:rsid w:val="00E11C34"/>
    <w:rsid w:val="00E13273"/>
    <w:rsid w:val="00E14AFB"/>
    <w:rsid w:val="00E1548F"/>
    <w:rsid w:val="00E15583"/>
    <w:rsid w:val="00E15B24"/>
    <w:rsid w:val="00E15D87"/>
    <w:rsid w:val="00E16539"/>
    <w:rsid w:val="00E16650"/>
    <w:rsid w:val="00E17EEA"/>
    <w:rsid w:val="00E20963"/>
    <w:rsid w:val="00E20E6F"/>
    <w:rsid w:val="00E215AC"/>
    <w:rsid w:val="00E245D5"/>
    <w:rsid w:val="00E3176D"/>
    <w:rsid w:val="00E31C35"/>
    <w:rsid w:val="00E332E8"/>
    <w:rsid w:val="00E337D4"/>
    <w:rsid w:val="00E33B8F"/>
    <w:rsid w:val="00E341B7"/>
    <w:rsid w:val="00E345DD"/>
    <w:rsid w:val="00E34E4E"/>
    <w:rsid w:val="00E3505E"/>
    <w:rsid w:val="00E35964"/>
    <w:rsid w:val="00E401D2"/>
    <w:rsid w:val="00E40624"/>
    <w:rsid w:val="00E408BF"/>
    <w:rsid w:val="00E40B13"/>
    <w:rsid w:val="00E42DB2"/>
    <w:rsid w:val="00E4329F"/>
    <w:rsid w:val="00E438E0"/>
    <w:rsid w:val="00E46B4D"/>
    <w:rsid w:val="00E46D15"/>
    <w:rsid w:val="00E47A90"/>
    <w:rsid w:val="00E504BE"/>
    <w:rsid w:val="00E506B0"/>
    <w:rsid w:val="00E50D4A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2599"/>
    <w:rsid w:val="00E628DC"/>
    <w:rsid w:val="00E62A4F"/>
    <w:rsid w:val="00E62D09"/>
    <w:rsid w:val="00E644DB"/>
    <w:rsid w:val="00E64AB4"/>
    <w:rsid w:val="00E64BAC"/>
    <w:rsid w:val="00E65013"/>
    <w:rsid w:val="00E651DE"/>
    <w:rsid w:val="00E654B6"/>
    <w:rsid w:val="00E66019"/>
    <w:rsid w:val="00E66E21"/>
    <w:rsid w:val="00E671A0"/>
    <w:rsid w:val="00E7010C"/>
    <w:rsid w:val="00E70B2F"/>
    <w:rsid w:val="00E70BBA"/>
    <w:rsid w:val="00E71C91"/>
    <w:rsid w:val="00E71E0D"/>
    <w:rsid w:val="00E7243A"/>
    <w:rsid w:val="00E72803"/>
    <w:rsid w:val="00E72D22"/>
    <w:rsid w:val="00E7371E"/>
    <w:rsid w:val="00E74E87"/>
    <w:rsid w:val="00E80182"/>
    <w:rsid w:val="00E8027B"/>
    <w:rsid w:val="00E806D2"/>
    <w:rsid w:val="00E80849"/>
    <w:rsid w:val="00E80CD5"/>
    <w:rsid w:val="00E80D29"/>
    <w:rsid w:val="00E80D5E"/>
    <w:rsid w:val="00E8132C"/>
    <w:rsid w:val="00E81437"/>
    <w:rsid w:val="00E81BA0"/>
    <w:rsid w:val="00E8250F"/>
    <w:rsid w:val="00E827FE"/>
    <w:rsid w:val="00E82AC8"/>
    <w:rsid w:val="00E83067"/>
    <w:rsid w:val="00E840DC"/>
    <w:rsid w:val="00E840E7"/>
    <w:rsid w:val="00E84464"/>
    <w:rsid w:val="00E85F2F"/>
    <w:rsid w:val="00E86A5A"/>
    <w:rsid w:val="00E873C2"/>
    <w:rsid w:val="00E87870"/>
    <w:rsid w:val="00E904A3"/>
    <w:rsid w:val="00E920E1"/>
    <w:rsid w:val="00E942F0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247B"/>
    <w:rsid w:val="00EA2CE4"/>
    <w:rsid w:val="00EA33A2"/>
    <w:rsid w:val="00EA3F96"/>
    <w:rsid w:val="00EA48D0"/>
    <w:rsid w:val="00EA593A"/>
    <w:rsid w:val="00EA6977"/>
    <w:rsid w:val="00EA6A6E"/>
    <w:rsid w:val="00EA6DCB"/>
    <w:rsid w:val="00EA7C6B"/>
    <w:rsid w:val="00EB0F01"/>
    <w:rsid w:val="00EB1582"/>
    <w:rsid w:val="00EB1F03"/>
    <w:rsid w:val="00EB5ADB"/>
    <w:rsid w:val="00EB6218"/>
    <w:rsid w:val="00EB69EF"/>
    <w:rsid w:val="00EB7458"/>
    <w:rsid w:val="00EB7706"/>
    <w:rsid w:val="00EB7D8A"/>
    <w:rsid w:val="00EC1EB7"/>
    <w:rsid w:val="00EC2EF9"/>
    <w:rsid w:val="00EC34F3"/>
    <w:rsid w:val="00EC375B"/>
    <w:rsid w:val="00EC4F39"/>
    <w:rsid w:val="00EC5E3F"/>
    <w:rsid w:val="00EC6022"/>
    <w:rsid w:val="00EC6320"/>
    <w:rsid w:val="00EC6EF4"/>
    <w:rsid w:val="00EC70E0"/>
    <w:rsid w:val="00EC7772"/>
    <w:rsid w:val="00EC79C5"/>
    <w:rsid w:val="00EC7D83"/>
    <w:rsid w:val="00ED17B7"/>
    <w:rsid w:val="00ED1ACA"/>
    <w:rsid w:val="00ED2041"/>
    <w:rsid w:val="00ED20E8"/>
    <w:rsid w:val="00ED2F98"/>
    <w:rsid w:val="00ED3E1B"/>
    <w:rsid w:val="00ED5F52"/>
    <w:rsid w:val="00ED6892"/>
    <w:rsid w:val="00ED69D3"/>
    <w:rsid w:val="00ED6FC5"/>
    <w:rsid w:val="00ED74C9"/>
    <w:rsid w:val="00EE13AE"/>
    <w:rsid w:val="00EE2336"/>
    <w:rsid w:val="00EE25EA"/>
    <w:rsid w:val="00EE276D"/>
    <w:rsid w:val="00EE299E"/>
    <w:rsid w:val="00EE2AF3"/>
    <w:rsid w:val="00EE34B6"/>
    <w:rsid w:val="00EE398A"/>
    <w:rsid w:val="00EE4741"/>
    <w:rsid w:val="00EE4FEA"/>
    <w:rsid w:val="00EE5409"/>
    <w:rsid w:val="00EE55B2"/>
    <w:rsid w:val="00EE66D7"/>
    <w:rsid w:val="00EE71EF"/>
    <w:rsid w:val="00EE7DA9"/>
    <w:rsid w:val="00EF0C15"/>
    <w:rsid w:val="00EF214A"/>
    <w:rsid w:val="00EF2287"/>
    <w:rsid w:val="00EF3205"/>
    <w:rsid w:val="00EF34D3"/>
    <w:rsid w:val="00EF38CF"/>
    <w:rsid w:val="00EF3C89"/>
    <w:rsid w:val="00EF5339"/>
    <w:rsid w:val="00EF5D44"/>
    <w:rsid w:val="00EF6B9E"/>
    <w:rsid w:val="00EF7EF1"/>
    <w:rsid w:val="00F00504"/>
    <w:rsid w:val="00F016E6"/>
    <w:rsid w:val="00F02C85"/>
    <w:rsid w:val="00F02F18"/>
    <w:rsid w:val="00F03081"/>
    <w:rsid w:val="00F03B0F"/>
    <w:rsid w:val="00F03EC4"/>
    <w:rsid w:val="00F04357"/>
    <w:rsid w:val="00F047A1"/>
    <w:rsid w:val="00F04926"/>
    <w:rsid w:val="00F04D2F"/>
    <w:rsid w:val="00F04D8C"/>
    <w:rsid w:val="00F04FF6"/>
    <w:rsid w:val="00F0504C"/>
    <w:rsid w:val="00F050A8"/>
    <w:rsid w:val="00F07352"/>
    <w:rsid w:val="00F100D0"/>
    <w:rsid w:val="00F109FC"/>
    <w:rsid w:val="00F10B51"/>
    <w:rsid w:val="00F129DD"/>
    <w:rsid w:val="00F13D95"/>
    <w:rsid w:val="00F1480E"/>
    <w:rsid w:val="00F1493B"/>
    <w:rsid w:val="00F14BD8"/>
    <w:rsid w:val="00F16057"/>
    <w:rsid w:val="00F16324"/>
    <w:rsid w:val="00F1636E"/>
    <w:rsid w:val="00F17007"/>
    <w:rsid w:val="00F173C7"/>
    <w:rsid w:val="00F20DC2"/>
    <w:rsid w:val="00F233C0"/>
    <w:rsid w:val="00F2375B"/>
    <w:rsid w:val="00F2446E"/>
    <w:rsid w:val="00F24889"/>
    <w:rsid w:val="00F24F93"/>
    <w:rsid w:val="00F2561A"/>
    <w:rsid w:val="00F2561F"/>
    <w:rsid w:val="00F2637D"/>
    <w:rsid w:val="00F26E32"/>
    <w:rsid w:val="00F27EE6"/>
    <w:rsid w:val="00F3047C"/>
    <w:rsid w:val="00F30D43"/>
    <w:rsid w:val="00F31334"/>
    <w:rsid w:val="00F32E76"/>
    <w:rsid w:val="00F33998"/>
    <w:rsid w:val="00F342FD"/>
    <w:rsid w:val="00F34E9E"/>
    <w:rsid w:val="00F36DC0"/>
    <w:rsid w:val="00F37E1F"/>
    <w:rsid w:val="00F400A1"/>
    <w:rsid w:val="00F40AB0"/>
    <w:rsid w:val="00F41374"/>
    <w:rsid w:val="00F41684"/>
    <w:rsid w:val="00F418ED"/>
    <w:rsid w:val="00F42EFD"/>
    <w:rsid w:val="00F4322F"/>
    <w:rsid w:val="00F43914"/>
    <w:rsid w:val="00F4405B"/>
    <w:rsid w:val="00F44755"/>
    <w:rsid w:val="00F451CD"/>
    <w:rsid w:val="00F455E0"/>
    <w:rsid w:val="00F45DF7"/>
    <w:rsid w:val="00F45E7C"/>
    <w:rsid w:val="00F46F63"/>
    <w:rsid w:val="00F477B1"/>
    <w:rsid w:val="00F47D60"/>
    <w:rsid w:val="00F5354F"/>
    <w:rsid w:val="00F5458D"/>
    <w:rsid w:val="00F548D4"/>
    <w:rsid w:val="00F54D55"/>
    <w:rsid w:val="00F54E42"/>
    <w:rsid w:val="00F54F3A"/>
    <w:rsid w:val="00F55028"/>
    <w:rsid w:val="00F5670E"/>
    <w:rsid w:val="00F60892"/>
    <w:rsid w:val="00F61E6F"/>
    <w:rsid w:val="00F62854"/>
    <w:rsid w:val="00F63498"/>
    <w:rsid w:val="00F63E50"/>
    <w:rsid w:val="00F64473"/>
    <w:rsid w:val="00F646B2"/>
    <w:rsid w:val="00F64A34"/>
    <w:rsid w:val="00F653A1"/>
    <w:rsid w:val="00F65562"/>
    <w:rsid w:val="00F659E1"/>
    <w:rsid w:val="00F668FF"/>
    <w:rsid w:val="00F670F7"/>
    <w:rsid w:val="00F67BCC"/>
    <w:rsid w:val="00F702E2"/>
    <w:rsid w:val="00F70930"/>
    <w:rsid w:val="00F70B2E"/>
    <w:rsid w:val="00F710B8"/>
    <w:rsid w:val="00F71FAA"/>
    <w:rsid w:val="00F7270D"/>
    <w:rsid w:val="00F73385"/>
    <w:rsid w:val="00F738AD"/>
    <w:rsid w:val="00F73DE4"/>
    <w:rsid w:val="00F74C9F"/>
    <w:rsid w:val="00F759EE"/>
    <w:rsid w:val="00F7677E"/>
    <w:rsid w:val="00F76F3C"/>
    <w:rsid w:val="00F77AA0"/>
    <w:rsid w:val="00F808C5"/>
    <w:rsid w:val="00F81D0E"/>
    <w:rsid w:val="00F832E1"/>
    <w:rsid w:val="00F83CAA"/>
    <w:rsid w:val="00F844A6"/>
    <w:rsid w:val="00F84743"/>
    <w:rsid w:val="00F849FC"/>
    <w:rsid w:val="00F84BB0"/>
    <w:rsid w:val="00F85369"/>
    <w:rsid w:val="00F8565C"/>
    <w:rsid w:val="00F858DD"/>
    <w:rsid w:val="00F8644C"/>
    <w:rsid w:val="00F8682C"/>
    <w:rsid w:val="00F91B63"/>
    <w:rsid w:val="00F920C2"/>
    <w:rsid w:val="00F9269B"/>
    <w:rsid w:val="00F92B3F"/>
    <w:rsid w:val="00F9319A"/>
    <w:rsid w:val="00F93DC9"/>
    <w:rsid w:val="00F945A1"/>
    <w:rsid w:val="00F94872"/>
    <w:rsid w:val="00F9547F"/>
    <w:rsid w:val="00F9679F"/>
    <w:rsid w:val="00F967E0"/>
    <w:rsid w:val="00F96A6A"/>
    <w:rsid w:val="00F97C20"/>
    <w:rsid w:val="00FA054F"/>
    <w:rsid w:val="00FA08AC"/>
    <w:rsid w:val="00FA114D"/>
    <w:rsid w:val="00FA156D"/>
    <w:rsid w:val="00FA251E"/>
    <w:rsid w:val="00FA3E5C"/>
    <w:rsid w:val="00FA43B6"/>
    <w:rsid w:val="00FA4C14"/>
    <w:rsid w:val="00FA4EA2"/>
    <w:rsid w:val="00FA5A3F"/>
    <w:rsid w:val="00FA5CCF"/>
    <w:rsid w:val="00FA5D88"/>
    <w:rsid w:val="00FA6D0A"/>
    <w:rsid w:val="00FA6E42"/>
    <w:rsid w:val="00FA751A"/>
    <w:rsid w:val="00FA77D2"/>
    <w:rsid w:val="00FA7AEE"/>
    <w:rsid w:val="00FB0152"/>
    <w:rsid w:val="00FB1482"/>
    <w:rsid w:val="00FB1A63"/>
    <w:rsid w:val="00FB212A"/>
    <w:rsid w:val="00FB2772"/>
    <w:rsid w:val="00FB29A4"/>
    <w:rsid w:val="00FB33E4"/>
    <w:rsid w:val="00FB354E"/>
    <w:rsid w:val="00FB383C"/>
    <w:rsid w:val="00FB3858"/>
    <w:rsid w:val="00FB38D8"/>
    <w:rsid w:val="00FB5641"/>
    <w:rsid w:val="00FB6C2B"/>
    <w:rsid w:val="00FB73B2"/>
    <w:rsid w:val="00FC0E82"/>
    <w:rsid w:val="00FC119B"/>
    <w:rsid w:val="00FC11FE"/>
    <w:rsid w:val="00FC14AA"/>
    <w:rsid w:val="00FC18E0"/>
    <w:rsid w:val="00FC19AE"/>
    <w:rsid w:val="00FC1BCE"/>
    <w:rsid w:val="00FC1D9A"/>
    <w:rsid w:val="00FC20C3"/>
    <w:rsid w:val="00FC2188"/>
    <w:rsid w:val="00FC21E4"/>
    <w:rsid w:val="00FC2292"/>
    <w:rsid w:val="00FC2390"/>
    <w:rsid w:val="00FC29BA"/>
    <w:rsid w:val="00FC3B63"/>
    <w:rsid w:val="00FC3E02"/>
    <w:rsid w:val="00FC492C"/>
    <w:rsid w:val="00FC5073"/>
    <w:rsid w:val="00FC50FE"/>
    <w:rsid w:val="00FC5381"/>
    <w:rsid w:val="00FC5CFA"/>
    <w:rsid w:val="00FC64E4"/>
    <w:rsid w:val="00FD0236"/>
    <w:rsid w:val="00FD066C"/>
    <w:rsid w:val="00FD17F7"/>
    <w:rsid w:val="00FD298B"/>
    <w:rsid w:val="00FD34F8"/>
    <w:rsid w:val="00FD3F94"/>
    <w:rsid w:val="00FD4861"/>
    <w:rsid w:val="00FD554D"/>
    <w:rsid w:val="00FD5812"/>
    <w:rsid w:val="00FD5B24"/>
    <w:rsid w:val="00FD6125"/>
    <w:rsid w:val="00FE05B4"/>
    <w:rsid w:val="00FE1231"/>
    <w:rsid w:val="00FE1846"/>
    <w:rsid w:val="00FE30C5"/>
    <w:rsid w:val="00FE31E9"/>
    <w:rsid w:val="00FE362B"/>
    <w:rsid w:val="00FE37EF"/>
    <w:rsid w:val="00FE3C95"/>
    <w:rsid w:val="00FE3D33"/>
    <w:rsid w:val="00FE42FD"/>
    <w:rsid w:val="00FE4997"/>
    <w:rsid w:val="00FE5C16"/>
    <w:rsid w:val="00FE5F5F"/>
    <w:rsid w:val="00FE7308"/>
    <w:rsid w:val="00FE7D49"/>
    <w:rsid w:val="00FF0D93"/>
    <w:rsid w:val="00FF17CA"/>
    <w:rsid w:val="00FF1E3C"/>
    <w:rsid w:val="00FF2BC7"/>
    <w:rsid w:val="00FF322C"/>
    <w:rsid w:val="00FF32B1"/>
    <w:rsid w:val="00FF373C"/>
    <w:rsid w:val="00FF3C9A"/>
    <w:rsid w:val="00FF42CB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B12CC6"/>
  <w15:docId w15:val="{3AB92013-259F-401E-87B0-A8B5BC54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Bulleted">
    <w:name w:val="Bulleted"/>
    <w:rsid w:val="003C27AE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EditiingInstruction">
    <w:name w:val="Editiing Instruction"/>
    <w:uiPriority w:val="99"/>
    <w:rsid w:val="003C27A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en-US"/>
    </w:rPr>
  </w:style>
  <w:style w:type="paragraph" w:customStyle="1" w:styleId="SP9102438">
    <w:name w:val="SP.9.102438"/>
    <w:basedOn w:val="Default"/>
    <w:next w:val="Default"/>
    <w:uiPriority w:val="99"/>
    <w:rsid w:val="009935C6"/>
    <w:rPr>
      <w:color w:val="auto"/>
    </w:rPr>
  </w:style>
  <w:style w:type="paragraph" w:customStyle="1" w:styleId="SP9102407">
    <w:name w:val="SP.9.102407"/>
    <w:basedOn w:val="Default"/>
    <w:next w:val="Default"/>
    <w:uiPriority w:val="99"/>
    <w:rsid w:val="009935C6"/>
    <w:rPr>
      <w:color w:val="auto"/>
    </w:rPr>
  </w:style>
  <w:style w:type="paragraph" w:customStyle="1" w:styleId="SP9102405">
    <w:name w:val="SP.9.102405"/>
    <w:basedOn w:val="Default"/>
    <w:next w:val="Default"/>
    <w:uiPriority w:val="99"/>
    <w:rsid w:val="009935C6"/>
    <w:rPr>
      <w:color w:val="auto"/>
    </w:rPr>
  </w:style>
  <w:style w:type="paragraph" w:customStyle="1" w:styleId="SP9102404">
    <w:name w:val="SP.9.102404"/>
    <w:basedOn w:val="Default"/>
    <w:next w:val="Default"/>
    <w:uiPriority w:val="99"/>
    <w:rsid w:val="009935C6"/>
    <w:rPr>
      <w:color w:val="auto"/>
    </w:rPr>
  </w:style>
  <w:style w:type="paragraph" w:customStyle="1" w:styleId="SP9102410">
    <w:name w:val="SP.9.102410"/>
    <w:basedOn w:val="Default"/>
    <w:next w:val="Default"/>
    <w:uiPriority w:val="99"/>
    <w:rsid w:val="009935C6"/>
    <w:rPr>
      <w:color w:val="auto"/>
    </w:rPr>
  </w:style>
  <w:style w:type="paragraph" w:customStyle="1" w:styleId="SP16172214">
    <w:name w:val="SP.16.172214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166">
    <w:name w:val="SP.16.172166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307">
    <w:name w:val="SP.16.172307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character" w:customStyle="1" w:styleId="SC9192630">
    <w:name w:val="SC.9.192630"/>
    <w:uiPriority w:val="99"/>
    <w:rsid w:val="0061399A"/>
    <w:rPr>
      <w:color w:val="000000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8DC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E628D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">
    <w:name w:val="L1"/>
    <w:aliases w:val="LetteredList1"/>
    <w:next w:val="L2"/>
    <w:uiPriority w:val="99"/>
    <w:rsid w:val="00230457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Ll1">
    <w:name w:val="Ll1"/>
    <w:aliases w:val="NumberedList21"/>
    <w:uiPriority w:val="99"/>
    <w:rsid w:val="0023045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4A92"/>
    <w:rPr>
      <w:color w:val="605E5C"/>
      <w:shd w:val="clear" w:color="auto" w:fill="E1DFDD"/>
    </w:rPr>
  </w:style>
  <w:style w:type="paragraph" w:customStyle="1" w:styleId="Ll">
    <w:name w:val="Ll"/>
    <w:aliases w:val="NumberedList2"/>
    <w:uiPriority w:val="99"/>
    <w:rsid w:val="002C0971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eng.chen@intel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robert.stacey@intel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rianh@cisco.com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ittabrata.ghosh@intel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monajem@cisco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msmith@cisco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B3DC-61E6-43F0-9C70-560E7D822E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866FC1-7153-42F6-8516-AC14277584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A5A619-D49C-4B07-B8A3-6E29C56CB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746F39-375C-4A66-A1E1-484EF50B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1027</Words>
  <Characters>5106</Characters>
  <Application>Microsoft Office Word</Application>
  <DocSecurity>0</DocSecurity>
  <Lines>206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5</vt:i4>
      </vt:variant>
    </vt:vector>
  </HeadingPairs>
  <TitlesOfParts>
    <vt:vector size="6" baseType="lpstr">
      <vt:lpstr>doc.: IEEE 802.11-20/0516r16</vt:lpstr>
      <vt:lpstr>PARS II (Fragmentation level 3)</vt:lpstr>
      <vt:lpstr>    25.3 Fragmentation</vt:lpstr>
      <vt:lpstr>        25.3.1 General</vt:lpstr>
      <vt:lpstr>        25.3.2 Procedure at the originator</vt:lpstr>
      <vt:lpstr>        25.3.3 Procedure at the receiver</vt:lpstr>
    </vt:vector>
  </TitlesOfParts>
  <Company>Broadcom</Company>
  <LinksUpToDate>false</LinksUpToDate>
  <CharactersWithSpaces>6134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802.11-20/0516r16</dc:title>
  <dc:subject>Submission</dc:subject>
  <dc:creator>Matthew Fischer, Broadcom</dc:creator>
  <cp:keywords>July 2020, CTPClassification=CTP_IC</cp:keywords>
  <cp:lastModifiedBy>Ghosh, Chittabrata</cp:lastModifiedBy>
  <cp:revision>7</cp:revision>
  <cp:lastPrinted>2010-05-04T01:47:00Z</cp:lastPrinted>
  <dcterms:created xsi:type="dcterms:W3CDTF">2020-07-16T23:20:00Z</dcterms:created>
  <dcterms:modified xsi:type="dcterms:W3CDTF">2020-07-16T23:34:00Z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8eb5aee8-eefd-46f7-b3a0-35f137a30e5e</vt:lpwstr>
  </property>
  <property fmtid="{D5CDD505-2E9C-101B-9397-08002B2CF9AE}" pid="10" name="CTP_BU">
    <vt:lpwstr>TSCG CENTRAL GROUP</vt:lpwstr>
  </property>
  <property fmtid="{D5CDD505-2E9C-101B-9397-08002B2CF9AE}" pid="11" name="CTP_TimeStamp">
    <vt:lpwstr>2020-07-16 23:34:34Z</vt:lpwstr>
  </property>
  <property fmtid="{D5CDD505-2E9C-101B-9397-08002B2CF9AE}" pid="12" name="CTPClassification">
    <vt:lpwstr>CTP_IC</vt:lpwstr>
  </property>
</Properties>
</file>