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7E53579A" w:rsidR="00CA09B2" w:rsidRDefault="00CA09B2" w:rsidP="00536A9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D21263">
              <w:rPr>
                <w:b w:val="0"/>
                <w:sz w:val="20"/>
              </w:rPr>
              <w:t>10-</w:t>
            </w:r>
            <w:r w:rsidR="0076446A">
              <w:rPr>
                <w:b w:val="0"/>
                <w:sz w:val="20"/>
              </w:rPr>
              <w:t>2</w:t>
            </w:r>
            <w:r w:rsidR="00536A99">
              <w:rPr>
                <w:b w:val="0"/>
                <w:sz w:val="20"/>
              </w:rPr>
              <w:t>4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6E2EAAC8" w:rsidR="00E16A97" w:rsidRPr="004B229C" w:rsidRDefault="004F6B3E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400-303 Terry Fox Drive, Ottawa, ON, K2K 3J1</w:t>
            </w:r>
          </w:p>
        </w:tc>
        <w:tc>
          <w:tcPr>
            <w:tcW w:w="1710" w:type="dxa"/>
            <w:vAlign w:val="center"/>
          </w:tcPr>
          <w:p w14:paraId="17F6BBAC" w14:textId="4392B4CB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4659E3CF" w:rsidR="00E16A97" w:rsidRPr="00CC62B4" w:rsidRDefault="002B7D6D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edward.ks.au@gmail.com</w:t>
            </w: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DC1E1A" w:rsidRDefault="00DC1E1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69724688" w:rsidR="00DC1E1A" w:rsidRDefault="00DC1E1A">
                            <w:pPr>
                              <w:jc w:val="both"/>
                            </w:pPr>
                            <w:r>
                              <w:t xml:space="preserve">This document contains a table with the spec text volunteers and status updates for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D0.1 and D0.2.</w:t>
                            </w:r>
                          </w:p>
                          <w:p w14:paraId="370DF1EB" w14:textId="77777777" w:rsidR="00DC1E1A" w:rsidRDefault="00DC1E1A">
                            <w:pPr>
                              <w:jc w:val="both"/>
                            </w:pPr>
                          </w:p>
                          <w:p w14:paraId="2E83F19A" w14:textId="16D85E04" w:rsidR="00DC1E1A" w:rsidRDefault="00DC1E1A" w:rsidP="00935D59">
                            <w:pPr>
                              <w:jc w:val="both"/>
                            </w:pPr>
                          </w:p>
                          <w:p w14:paraId="059B745B" w14:textId="37CB83AD" w:rsidR="00DC1E1A" w:rsidRDefault="00DC1E1A" w:rsidP="00935D59">
                            <w:pPr>
                              <w:jc w:val="both"/>
                            </w:pPr>
                          </w:p>
                          <w:p w14:paraId="15875BAB" w14:textId="04D45E1B" w:rsidR="00DC1E1A" w:rsidRDefault="00DC1E1A" w:rsidP="00935D59">
                            <w:pPr>
                              <w:jc w:val="both"/>
                            </w:pPr>
                          </w:p>
                          <w:p w14:paraId="622AE103" w14:textId="22071A91" w:rsidR="00DC1E1A" w:rsidRDefault="00DC1E1A" w:rsidP="00935D59">
                            <w:pPr>
                              <w:jc w:val="both"/>
                            </w:pPr>
                          </w:p>
                          <w:p w14:paraId="0592E46D" w14:textId="6F51E277" w:rsidR="00DC1E1A" w:rsidRDefault="00DC1E1A" w:rsidP="00935D59">
                            <w:pPr>
                              <w:jc w:val="both"/>
                            </w:pPr>
                          </w:p>
                          <w:p w14:paraId="3369EA44" w14:textId="014CF013" w:rsidR="00DC1E1A" w:rsidRDefault="00DC1E1A" w:rsidP="00935D59">
                            <w:pPr>
                              <w:jc w:val="both"/>
                            </w:pPr>
                          </w:p>
                          <w:p w14:paraId="7FA2B34F" w14:textId="1FC5D690" w:rsidR="00DC1E1A" w:rsidRDefault="00DC1E1A" w:rsidP="00935D59">
                            <w:pPr>
                              <w:jc w:val="both"/>
                            </w:pPr>
                          </w:p>
                          <w:p w14:paraId="03C510E2" w14:textId="3A2554EA" w:rsidR="00DC1E1A" w:rsidRDefault="00DC1E1A" w:rsidP="00935D59">
                            <w:pPr>
                              <w:jc w:val="both"/>
                            </w:pPr>
                          </w:p>
                          <w:p w14:paraId="4537724B" w14:textId="7B28868D" w:rsidR="00DC1E1A" w:rsidRDefault="00DC1E1A" w:rsidP="00935D59">
                            <w:pPr>
                              <w:jc w:val="both"/>
                            </w:pPr>
                          </w:p>
                          <w:p w14:paraId="5CBED139" w14:textId="1F6D573E" w:rsidR="00DC1E1A" w:rsidRDefault="00DC1E1A" w:rsidP="00935D59">
                            <w:pPr>
                              <w:jc w:val="both"/>
                            </w:pPr>
                          </w:p>
                          <w:p w14:paraId="40B8AFB4" w14:textId="08395F7D" w:rsidR="00DC1E1A" w:rsidRDefault="00DC1E1A" w:rsidP="00935D59">
                            <w:pPr>
                              <w:jc w:val="both"/>
                            </w:pPr>
                          </w:p>
                          <w:p w14:paraId="1C1102BF" w14:textId="53A3260A" w:rsidR="00DC1E1A" w:rsidRDefault="00DC1E1A" w:rsidP="00935D59">
                            <w:pPr>
                              <w:jc w:val="both"/>
                            </w:pPr>
                          </w:p>
                          <w:p w14:paraId="34F72081" w14:textId="07A6CAA9" w:rsidR="00DC1E1A" w:rsidRDefault="00DC1E1A" w:rsidP="00935D59">
                            <w:pPr>
                              <w:jc w:val="both"/>
                            </w:pPr>
                          </w:p>
                          <w:p w14:paraId="24B9680C" w14:textId="77D9661A" w:rsidR="00DC1E1A" w:rsidRDefault="00DC1E1A" w:rsidP="00935D59">
                            <w:pPr>
                              <w:jc w:val="both"/>
                            </w:pPr>
                          </w:p>
                          <w:p w14:paraId="6A2EFA2A" w14:textId="27400DE0" w:rsidR="00DC1E1A" w:rsidRDefault="00DC1E1A" w:rsidP="00935D59">
                            <w:pPr>
                              <w:jc w:val="both"/>
                            </w:pPr>
                          </w:p>
                          <w:p w14:paraId="5F612470" w14:textId="2CBFC344" w:rsidR="00DC1E1A" w:rsidRDefault="00DC1E1A" w:rsidP="00935D59">
                            <w:pPr>
                              <w:jc w:val="both"/>
                            </w:pPr>
                          </w:p>
                          <w:p w14:paraId="53B2D4BB" w14:textId="0E97D949" w:rsidR="00DC1E1A" w:rsidRDefault="00DC1E1A" w:rsidP="00935D59">
                            <w:pPr>
                              <w:jc w:val="both"/>
                            </w:pPr>
                          </w:p>
                          <w:p w14:paraId="727786B4" w14:textId="6E77A8A4" w:rsidR="00DC1E1A" w:rsidRDefault="00DC1E1A" w:rsidP="00935D59">
                            <w:pPr>
                              <w:jc w:val="both"/>
                            </w:pPr>
                          </w:p>
                          <w:p w14:paraId="7F8D8227" w14:textId="72C705A1" w:rsidR="00DC1E1A" w:rsidRDefault="00DC1E1A" w:rsidP="00935D59">
                            <w:pPr>
                              <w:jc w:val="both"/>
                            </w:pPr>
                          </w:p>
                          <w:p w14:paraId="582FEE3E" w14:textId="41D3AAFF" w:rsidR="00DC1E1A" w:rsidRDefault="00DC1E1A" w:rsidP="00935D59">
                            <w:pPr>
                              <w:jc w:val="both"/>
                            </w:pPr>
                          </w:p>
                          <w:p w14:paraId="7053D6BE" w14:textId="5B623C9F" w:rsidR="00DC1E1A" w:rsidRDefault="00DC1E1A" w:rsidP="00935D59">
                            <w:pPr>
                              <w:jc w:val="both"/>
                            </w:pPr>
                          </w:p>
                          <w:p w14:paraId="62BC7481" w14:textId="72CE6369" w:rsidR="00DC1E1A" w:rsidRDefault="00DC1E1A" w:rsidP="00935D59">
                            <w:pPr>
                              <w:jc w:val="both"/>
                            </w:pPr>
                          </w:p>
                          <w:p w14:paraId="72C89838" w14:textId="14849DE6" w:rsidR="00DC1E1A" w:rsidRDefault="00DC1E1A" w:rsidP="00935D59">
                            <w:pPr>
                              <w:jc w:val="both"/>
                            </w:pPr>
                          </w:p>
                          <w:p w14:paraId="3EAA3647" w14:textId="22F124B3" w:rsidR="00DC1E1A" w:rsidRDefault="00DC1E1A" w:rsidP="00935D59">
                            <w:pPr>
                              <w:jc w:val="both"/>
                            </w:pPr>
                          </w:p>
                          <w:p w14:paraId="1819B7E1" w14:textId="2DAFE5D7" w:rsidR="00DC1E1A" w:rsidRDefault="00DC1E1A" w:rsidP="00935D59">
                            <w:pPr>
                              <w:jc w:val="both"/>
                            </w:pPr>
                          </w:p>
                          <w:p w14:paraId="50113E4C" w14:textId="408FD79B" w:rsidR="00DC1E1A" w:rsidRDefault="00DC1E1A" w:rsidP="00935D59">
                            <w:pPr>
                              <w:jc w:val="both"/>
                            </w:pPr>
                          </w:p>
                          <w:p w14:paraId="694F21A9" w14:textId="1BCB2DC2" w:rsidR="00DC1E1A" w:rsidRDefault="00DC1E1A" w:rsidP="00935D59">
                            <w:pPr>
                              <w:jc w:val="both"/>
                            </w:pPr>
                          </w:p>
                          <w:p w14:paraId="5CA72B64" w14:textId="143872D9" w:rsidR="00DC1E1A" w:rsidRDefault="00DC1E1A" w:rsidP="00935D59">
                            <w:pPr>
                              <w:jc w:val="both"/>
                            </w:pPr>
                          </w:p>
                          <w:p w14:paraId="549AA84D" w14:textId="77777777" w:rsidR="00DC1E1A" w:rsidRPr="00935D59" w:rsidRDefault="00DC1E1A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DC1E1A" w:rsidRDefault="00DC1E1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69724688" w:rsidR="00DC1E1A" w:rsidRDefault="00DC1E1A">
                      <w:pPr>
                        <w:jc w:val="both"/>
                      </w:pPr>
                      <w:r>
                        <w:t>This document contains a table with the spec text volunteers and status updates for TGbe D0.1 and D0.2.</w:t>
                      </w:r>
                    </w:p>
                    <w:p w14:paraId="370DF1EB" w14:textId="77777777" w:rsidR="00DC1E1A" w:rsidRDefault="00DC1E1A">
                      <w:pPr>
                        <w:jc w:val="both"/>
                      </w:pPr>
                    </w:p>
                    <w:p w14:paraId="2E83F19A" w14:textId="16D85E04" w:rsidR="00DC1E1A" w:rsidRDefault="00DC1E1A" w:rsidP="00935D59">
                      <w:pPr>
                        <w:jc w:val="both"/>
                      </w:pPr>
                    </w:p>
                    <w:p w14:paraId="059B745B" w14:textId="37CB83AD" w:rsidR="00DC1E1A" w:rsidRDefault="00DC1E1A" w:rsidP="00935D59">
                      <w:pPr>
                        <w:jc w:val="both"/>
                      </w:pPr>
                    </w:p>
                    <w:p w14:paraId="15875BAB" w14:textId="04D45E1B" w:rsidR="00DC1E1A" w:rsidRDefault="00DC1E1A" w:rsidP="00935D59">
                      <w:pPr>
                        <w:jc w:val="both"/>
                      </w:pPr>
                    </w:p>
                    <w:p w14:paraId="622AE103" w14:textId="22071A91" w:rsidR="00DC1E1A" w:rsidRDefault="00DC1E1A" w:rsidP="00935D59">
                      <w:pPr>
                        <w:jc w:val="both"/>
                      </w:pPr>
                    </w:p>
                    <w:p w14:paraId="0592E46D" w14:textId="6F51E277" w:rsidR="00DC1E1A" w:rsidRDefault="00DC1E1A" w:rsidP="00935D59">
                      <w:pPr>
                        <w:jc w:val="both"/>
                      </w:pPr>
                    </w:p>
                    <w:p w14:paraId="3369EA44" w14:textId="014CF013" w:rsidR="00DC1E1A" w:rsidRDefault="00DC1E1A" w:rsidP="00935D59">
                      <w:pPr>
                        <w:jc w:val="both"/>
                      </w:pPr>
                    </w:p>
                    <w:p w14:paraId="7FA2B34F" w14:textId="1FC5D690" w:rsidR="00DC1E1A" w:rsidRDefault="00DC1E1A" w:rsidP="00935D59">
                      <w:pPr>
                        <w:jc w:val="both"/>
                      </w:pPr>
                    </w:p>
                    <w:p w14:paraId="03C510E2" w14:textId="3A2554EA" w:rsidR="00DC1E1A" w:rsidRDefault="00DC1E1A" w:rsidP="00935D59">
                      <w:pPr>
                        <w:jc w:val="both"/>
                      </w:pPr>
                    </w:p>
                    <w:p w14:paraId="4537724B" w14:textId="7B28868D" w:rsidR="00DC1E1A" w:rsidRDefault="00DC1E1A" w:rsidP="00935D59">
                      <w:pPr>
                        <w:jc w:val="both"/>
                      </w:pPr>
                    </w:p>
                    <w:p w14:paraId="5CBED139" w14:textId="1F6D573E" w:rsidR="00DC1E1A" w:rsidRDefault="00DC1E1A" w:rsidP="00935D59">
                      <w:pPr>
                        <w:jc w:val="both"/>
                      </w:pPr>
                    </w:p>
                    <w:p w14:paraId="40B8AFB4" w14:textId="08395F7D" w:rsidR="00DC1E1A" w:rsidRDefault="00DC1E1A" w:rsidP="00935D59">
                      <w:pPr>
                        <w:jc w:val="both"/>
                      </w:pPr>
                    </w:p>
                    <w:p w14:paraId="1C1102BF" w14:textId="53A3260A" w:rsidR="00DC1E1A" w:rsidRDefault="00DC1E1A" w:rsidP="00935D59">
                      <w:pPr>
                        <w:jc w:val="both"/>
                      </w:pPr>
                    </w:p>
                    <w:p w14:paraId="34F72081" w14:textId="07A6CAA9" w:rsidR="00DC1E1A" w:rsidRDefault="00DC1E1A" w:rsidP="00935D59">
                      <w:pPr>
                        <w:jc w:val="both"/>
                      </w:pPr>
                    </w:p>
                    <w:p w14:paraId="24B9680C" w14:textId="77D9661A" w:rsidR="00DC1E1A" w:rsidRDefault="00DC1E1A" w:rsidP="00935D59">
                      <w:pPr>
                        <w:jc w:val="both"/>
                      </w:pPr>
                    </w:p>
                    <w:p w14:paraId="6A2EFA2A" w14:textId="27400DE0" w:rsidR="00DC1E1A" w:rsidRDefault="00DC1E1A" w:rsidP="00935D59">
                      <w:pPr>
                        <w:jc w:val="both"/>
                      </w:pPr>
                    </w:p>
                    <w:p w14:paraId="5F612470" w14:textId="2CBFC344" w:rsidR="00DC1E1A" w:rsidRDefault="00DC1E1A" w:rsidP="00935D59">
                      <w:pPr>
                        <w:jc w:val="both"/>
                      </w:pPr>
                    </w:p>
                    <w:p w14:paraId="53B2D4BB" w14:textId="0E97D949" w:rsidR="00DC1E1A" w:rsidRDefault="00DC1E1A" w:rsidP="00935D59">
                      <w:pPr>
                        <w:jc w:val="both"/>
                      </w:pPr>
                    </w:p>
                    <w:p w14:paraId="727786B4" w14:textId="6E77A8A4" w:rsidR="00DC1E1A" w:rsidRDefault="00DC1E1A" w:rsidP="00935D59">
                      <w:pPr>
                        <w:jc w:val="both"/>
                      </w:pPr>
                    </w:p>
                    <w:p w14:paraId="7F8D8227" w14:textId="72C705A1" w:rsidR="00DC1E1A" w:rsidRDefault="00DC1E1A" w:rsidP="00935D59">
                      <w:pPr>
                        <w:jc w:val="both"/>
                      </w:pPr>
                    </w:p>
                    <w:p w14:paraId="582FEE3E" w14:textId="41D3AAFF" w:rsidR="00DC1E1A" w:rsidRDefault="00DC1E1A" w:rsidP="00935D59">
                      <w:pPr>
                        <w:jc w:val="both"/>
                      </w:pPr>
                    </w:p>
                    <w:p w14:paraId="7053D6BE" w14:textId="5B623C9F" w:rsidR="00DC1E1A" w:rsidRDefault="00DC1E1A" w:rsidP="00935D59">
                      <w:pPr>
                        <w:jc w:val="both"/>
                      </w:pPr>
                    </w:p>
                    <w:p w14:paraId="62BC7481" w14:textId="72CE6369" w:rsidR="00DC1E1A" w:rsidRDefault="00DC1E1A" w:rsidP="00935D59">
                      <w:pPr>
                        <w:jc w:val="both"/>
                      </w:pPr>
                    </w:p>
                    <w:p w14:paraId="72C89838" w14:textId="14849DE6" w:rsidR="00DC1E1A" w:rsidRDefault="00DC1E1A" w:rsidP="00935D59">
                      <w:pPr>
                        <w:jc w:val="both"/>
                      </w:pPr>
                    </w:p>
                    <w:p w14:paraId="3EAA3647" w14:textId="22F124B3" w:rsidR="00DC1E1A" w:rsidRDefault="00DC1E1A" w:rsidP="00935D59">
                      <w:pPr>
                        <w:jc w:val="both"/>
                      </w:pPr>
                    </w:p>
                    <w:p w14:paraId="1819B7E1" w14:textId="2DAFE5D7" w:rsidR="00DC1E1A" w:rsidRDefault="00DC1E1A" w:rsidP="00935D59">
                      <w:pPr>
                        <w:jc w:val="both"/>
                      </w:pPr>
                    </w:p>
                    <w:p w14:paraId="50113E4C" w14:textId="408FD79B" w:rsidR="00DC1E1A" w:rsidRDefault="00DC1E1A" w:rsidP="00935D59">
                      <w:pPr>
                        <w:jc w:val="both"/>
                      </w:pPr>
                    </w:p>
                    <w:p w14:paraId="694F21A9" w14:textId="1BCB2DC2" w:rsidR="00DC1E1A" w:rsidRDefault="00DC1E1A" w:rsidP="00935D59">
                      <w:pPr>
                        <w:jc w:val="both"/>
                      </w:pPr>
                    </w:p>
                    <w:p w14:paraId="5CA72B64" w14:textId="143872D9" w:rsidR="00DC1E1A" w:rsidRDefault="00DC1E1A" w:rsidP="00935D59">
                      <w:pPr>
                        <w:jc w:val="both"/>
                      </w:pPr>
                    </w:p>
                    <w:p w14:paraId="549AA84D" w14:textId="77777777" w:rsidR="00DC1E1A" w:rsidRPr="00935D59" w:rsidRDefault="00DC1E1A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3549DE23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4F6B3E">
        <w:rPr>
          <w:sz w:val="22"/>
        </w:rPr>
        <w:t>-5</w:t>
      </w:r>
      <w:r w:rsidR="0076446A">
        <w:rPr>
          <w:sz w:val="22"/>
        </w:rPr>
        <w:t>7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p w14:paraId="106A3A85" w14:textId="77777777" w:rsidR="00935D59" w:rsidRDefault="00935D59" w:rsidP="00935D59"/>
    <w:p w14:paraId="6510F9D0" w14:textId="77777777" w:rsidR="00935D59" w:rsidRDefault="00935D59" w:rsidP="00935D59"/>
    <w:p w14:paraId="2D090731" w14:textId="77777777" w:rsidR="00935D59" w:rsidRDefault="00935D59" w:rsidP="00935D59"/>
    <w:p w14:paraId="309DEA45" w14:textId="77777777" w:rsidR="00935D59" w:rsidRDefault="00935D59" w:rsidP="00935D59"/>
    <w:p w14:paraId="36CEF5C1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298A7859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PHY (1</w:t>
            </w:r>
            <w:r w:rsidR="00BF6C3E">
              <w:rPr>
                <w:color w:val="000000"/>
                <w:sz w:val="20"/>
                <w:szCs w:val="20"/>
              </w:rPr>
              <w:t>2</w:t>
            </w:r>
            <w:r w:rsidRPr="00196267">
              <w:rPr>
                <w:color w:val="000000"/>
                <w:sz w:val="20"/>
                <w:szCs w:val="20"/>
              </w:rPr>
              <w:t>):</w:t>
            </w:r>
          </w:p>
          <w:p w14:paraId="4AB552F5" w14:textId="0D3EED95" w:rsidR="00096A5E" w:rsidRPr="00196267" w:rsidRDefault="00096A5E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Motion 112, #SP48 (R2),</w:t>
            </w:r>
          </w:p>
          <w:p w14:paraId="51861FAF" w14:textId="35AA487C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#SP139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4019C800" w14:textId="3D4F9798" w:rsidR="00196267" w:rsidRP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#SP163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#SP170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437E538F" w14:textId="77777777" w:rsid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60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#SP0611-34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119, #SP113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1CCFE5A3" w14:textId="2D08BE6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3505BE">
        <w:tc>
          <w:tcPr>
            <w:tcW w:w="13320" w:type="dxa"/>
          </w:tcPr>
          <w:p w14:paraId="13F6F7E5" w14:textId="7417FDBE" w:rsidR="006A22D3" w:rsidRPr="00DB5295" w:rsidRDefault="006A22D3" w:rsidP="005F7AAA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</w:t>
            </w:r>
            <w:r w:rsidR="005F7AAA">
              <w:rPr>
                <w:b/>
              </w:rPr>
              <w:t>from September 2020</w:t>
            </w:r>
          </w:p>
        </w:tc>
      </w:tr>
      <w:tr w:rsidR="006A22D3" w14:paraId="10881391" w14:textId="77777777" w:rsidTr="003505BE">
        <w:tc>
          <w:tcPr>
            <w:tcW w:w="13320" w:type="dxa"/>
          </w:tcPr>
          <w:p w14:paraId="211004F0" w14:textId="7E9A3BF5" w:rsidR="005F7AAA" w:rsidRPr="005F7AAA" w:rsidRDefault="005F7AAA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5F7AAA">
              <w:rPr>
                <w:b/>
                <w:color w:val="000000"/>
                <w:sz w:val="20"/>
                <w:szCs w:val="20"/>
              </w:rPr>
              <w:t>September 3, 2020</w:t>
            </w:r>
          </w:p>
          <w:p w14:paraId="7DB8B44E" w14:textId="3111EC9C" w:rsidR="004460CA" w:rsidRDefault="006A22D3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178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19857A2D" w14:textId="23C4DF8A" w:rsidR="005D1F0A" w:rsidRDefault="004460CA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180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  <w:p w14:paraId="11628B9A" w14:textId="77777777" w:rsid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6AFF887" w14:textId="3AF2E53F" w:rsidR="005F7AAA" w:rsidRP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September 17,</w:t>
            </w:r>
            <w:r w:rsidRPr="005F7AAA">
              <w:rPr>
                <w:b/>
                <w:color w:val="000000"/>
                <w:sz w:val="20"/>
                <w:szCs w:val="20"/>
              </w:rPr>
              <w:t xml:space="preserve"> 2020</w:t>
            </w:r>
          </w:p>
          <w:p w14:paraId="04D23D58" w14:textId="163CCADD" w:rsidR="005D1F0A" w:rsidRPr="002731CB" w:rsidRDefault="005D1F0A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131, #SP208</w:t>
            </w:r>
            <w:r w:rsidR="005F7AAA">
              <w:rPr>
                <w:color w:val="000000"/>
                <w:sz w:val="20"/>
                <w:szCs w:val="20"/>
              </w:rPr>
              <w:t xml:space="preserve">,  </w:t>
            </w:r>
            <w:r w:rsidR="007824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#SP209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74"/>
        <w:gridCol w:w="196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C1254F">
        <w:trPr>
          <w:trHeight w:val="271"/>
          <w:tblHeader/>
        </w:trPr>
        <w:tc>
          <w:tcPr>
            <w:tcW w:w="1274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C1254F">
        <w:trPr>
          <w:trHeight w:val="257"/>
        </w:trPr>
        <w:tc>
          <w:tcPr>
            <w:tcW w:w="1274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551A9DE" w14:textId="08D83EDA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Uploaded:</w:t>
            </w:r>
          </w:p>
          <w:p w14:paraId="349A4B51" w14:textId="609B2395" w:rsidR="002A606B" w:rsidRPr="00912C30" w:rsidRDefault="002A606B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5E621A3" w14:textId="1B8EF9B3" w:rsidR="00E132B4" w:rsidRPr="00F2417E" w:rsidRDefault="00121933" w:rsidP="006656CF">
            <w:pPr>
              <w:rPr>
                <w:sz w:val="20"/>
              </w:rPr>
            </w:pPr>
            <w:hyperlink r:id="rId11" w:history="1">
              <w:r w:rsidR="00E132B4" w:rsidRPr="00912C30">
                <w:rPr>
                  <w:rStyle w:val="Hyperlink"/>
                  <w:color w:val="auto"/>
                  <w:sz w:val="20"/>
                </w:rPr>
                <w:t>20/1307</w:t>
              </w:r>
              <w:r w:rsidR="00D046C2" w:rsidRPr="00912C30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D046C2" w:rsidRPr="00912C30">
              <w:rPr>
                <w:sz w:val="20"/>
              </w:rPr>
              <w:t>, 09</w:t>
            </w:r>
            <w:r w:rsidR="00D046C2" w:rsidRPr="00F2417E">
              <w:rPr>
                <w:sz w:val="20"/>
              </w:rPr>
              <w:t>/11</w:t>
            </w:r>
            <w:r w:rsidR="00BC5456" w:rsidRPr="00F2417E">
              <w:rPr>
                <w:sz w:val="20"/>
              </w:rPr>
              <w:t>/2020</w:t>
            </w:r>
          </w:p>
          <w:p w14:paraId="7D4CDC97" w14:textId="1ECDD7A7" w:rsidR="00B158F8" w:rsidRPr="00F2417E" w:rsidRDefault="00121933" w:rsidP="006656CF">
            <w:pPr>
              <w:rPr>
                <w:sz w:val="20"/>
              </w:rPr>
            </w:pPr>
            <w:hyperlink r:id="rId12" w:history="1">
              <w:r w:rsidR="00B158F8" w:rsidRPr="00F2417E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B158F8" w:rsidRPr="00F2417E">
              <w:rPr>
                <w:sz w:val="20"/>
              </w:rPr>
              <w:t>, 09/15/2020</w:t>
            </w:r>
          </w:p>
          <w:p w14:paraId="39CB9438" w14:textId="078A17EB" w:rsidR="00942064" w:rsidRPr="00F2417E" w:rsidRDefault="00121933" w:rsidP="006656CF">
            <w:pPr>
              <w:rPr>
                <w:sz w:val="20"/>
              </w:rPr>
            </w:pPr>
            <w:hyperlink r:id="rId13" w:history="1">
              <w:r w:rsidR="00942064" w:rsidRPr="00F2417E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942064" w:rsidRPr="00F2417E">
              <w:rPr>
                <w:sz w:val="20"/>
              </w:rPr>
              <w:t>, 09/21/2020</w:t>
            </w:r>
          </w:p>
          <w:p w14:paraId="0938E6A6" w14:textId="1CA7CAD1" w:rsidR="002A46FC" w:rsidRPr="00F2417E" w:rsidRDefault="00121933" w:rsidP="006656CF">
            <w:pPr>
              <w:rPr>
                <w:sz w:val="20"/>
              </w:rPr>
            </w:pPr>
            <w:hyperlink r:id="rId14" w:history="1">
              <w:r w:rsidR="002A46FC" w:rsidRPr="00F2417E">
                <w:rPr>
                  <w:rStyle w:val="Hyperlink"/>
                  <w:color w:val="auto"/>
                  <w:sz w:val="20"/>
                </w:rPr>
                <w:t>20/1307r3</w:t>
              </w:r>
            </w:hyperlink>
            <w:r w:rsidR="002A46FC" w:rsidRPr="00F2417E">
              <w:rPr>
                <w:sz w:val="20"/>
              </w:rPr>
              <w:t>, 09/22/2020</w:t>
            </w:r>
          </w:p>
          <w:p w14:paraId="7E837DDA" w14:textId="4DCCD947" w:rsidR="0065436E" w:rsidRPr="00912C30" w:rsidRDefault="00121933" w:rsidP="006656CF">
            <w:pPr>
              <w:rPr>
                <w:sz w:val="20"/>
              </w:rPr>
            </w:pPr>
            <w:hyperlink r:id="rId15" w:history="1">
              <w:r w:rsidR="0065436E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65436E" w:rsidRPr="00F2417E">
              <w:rPr>
                <w:sz w:val="20"/>
              </w:rPr>
              <w:t>, 09/2</w:t>
            </w:r>
            <w:r w:rsidR="0065436E">
              <w:rPr>
                <w:sz w:val="20"/>
              </w:rPr>
              <w:t>2/2020</w:t>
            </w:r>
          </w:p>
          <w:p w14:paraId="3AB0EFC2" w14:textId="77777777" w:rsidR="002A606B" w:rsidRPr="005325BE" w:rsidRDefault="002A606B" w:rsidP="006656CF">
            <w:pPr>
              <w:rPr>
                <w:sz w:val="20"/>
              </w:rPr>
            </w:pPr>
            <w:r w:rsidRPr="005325BE">
              <w:rPr>
                <w:sz w:val="20"/>
              </w:rPr>
              <w:t>TBD text:</w:t>
            </w:r>
          </w:p>
          <w:p w14:paraId="30EABD25" w14:textId="0BA654F5" w:rsidR="002A606B" w:rsidRDefault="00121933" w:rsidP="006656CF">
            <w:pPr>
              <w:rPr>
                <w:sz w:val="20"/>
              </w:rPr>
            </w:pPr>
            <w:hyperlink r:id="rId16" w:history="1">
              <w:r w:rsidR="002A606B" w:rsidRPr="005325BE">
                <w:rPr>
                  <w:rStyle w:val="Hyperlink"/>
                  <w:color w:val="auto"/>
                  <w:sz w:val="20"/>
                </w:rPr>
                <w:t>20/1584r0</w:t>
              </w:r>
            </w:hyperlink>
            <w:r w:rsidR="00CE1BBD">
              <w:rPr>
                <w:sz w:val="20"/>
              </w:rPr>
              <w:t>, 10/07</w:t>
            </w:r>
            <w:r w:rsidR="002A606B" w:rsidRPr="005325BE">
              <w:rPr>
                <w:sz w:val="20"/>
              </w:rPr>
              <w:t>/</w:t>
            </w:r>
            <w:r w:rsidR="002A606B">
              <w:rPr>
                <w:sz w:val="20"/>
              </w:rPr>
              <w:t>2020</w:t>
            </w:r>
          </w:p>
          <w:p w14:paraId="61D891A4" w14:textId="77777777" w:rsidR="002A606B" w:rsidRPr="00912C30" w:rsidRDefault="002A606B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Presented:</w:t>
            </w:r>
          </w:p>
          <w:p w14:paraId="0715F0F5" w14:textId="6FC99216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829BC8E" w14:textId="1256D919" w:rsidR="001A15A5" w:rsidRPr="00912C30" w:rsidRDefault="00121933" w:rsidP="001A15A5">
            <w:pPr>
              <w:rPr>
                <w:sz w:val="20"/>
              </w:rPr>
            </w:pPr>
            <w:hyperlink r:id="rId17" w:history="1">
              <w:r w:rsidR="001A15A5" w:rsidRPr="00912C30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1A15A5" w:rsidRPr="00912C30">
              <w:rPr>
                <w:sz w:val="20"/>
              </w:rPr>
              <w:t>, 09/</w:t>
            </w:r>
            <w:r w:rsidR="001A15A5">
              <w:rPr>
                <w:sz w:val="20"/>
              </w:rPr>
              <w:t>21/</w:t>
            </w:r>
            <w:r w:rsidR="001A15A5" w:rsidRPr="00912C30">
              <w:rPr>
                <w:sz w:val="20"/>
              </w:rPr>
              <w:t>2020</w:t>
            </w:r>
          </w:p>
          <w:p w14:paraId="532F8FE9" w14:textId="1FD6FCEC" w:rsidR="00AC699D" w:rsidRPr="00912C30" w:rsidRDefault="00121933" w:rsidP="00AC699D">
            <w:pPr>
              <w:rPr>
                <w:sz w:val="20"/>
              </w:rPr>
            </w:pPr>
            <w:hyperlink r:id="rId18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5C2252D8" w14:textId="7CE7A7C2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2F640D8" w14:textId="77777777" w:rsidR="00CE1BBD" w:rsidRPr="00912C30" w:rsidRDefault="00CE1BBD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Straw P</w:t>
            </w:r>
            <w:r w:rsidR="00B86725" w:rsidRPr="00912C30">
              <w:rPr>
                <w:sz w:val="20"/>
              </w:rPr>
              <w:t>olled:</w:t>
            </w:r>
          </w:p>
          <w:p w14:paraId="5E1BABB2" w14:textId="6696ACFE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73961F" w14:textId="77777777" w:rsidR="00493141" w:rsidRPr="00077B19" w:rsidRDefault="00121933" w:rsidP="00493141">
            <w:pPr>
              <w:rPr>
                <w:sz w:val="20"/>
              </w:rPr>
            </w:pPr>
            <w:hyperlink r:id="rId19" w:history="1">
              <w:r w:rsidR="00493141" w:rsidRPr="00077B19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493141" w:rsidRPr="00077B19">
              <w:rPr>
                <w:sz w:val="20"/>
              </w:rPr>
              <w:t>, 09/21/2020</w:t>
            </w:r>
          </w:p>
          <w:p w14:paraId="62B0B60F" w14:textId="77777777" w:rsidR="00B86725" w:rsidRDefault="00493141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3045442D" w14:textId="5A89EB0C" w:rsidR="00AC699D" w:rsidRPr="00912C30" w:rsidRDefault="00121933" w:rsidP="00AC699D">
            <w:pPr>
              <w:rPr>
                <w:sz w:val="20"/>
              </w:rPr>
            </w:pPr>
            <w:hyperlink r:id="rId20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3D778A9A" w14:textId="77777777" w:rsidR="00AC699D" w:rsidRDefault="00AC699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1D5C74EB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FC16469" w14:textId="478D9365" w:rsidR="00CE1BBD" w:rsidRPr="00912C30" w:rsidRDefault="00CE1BBD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lastRenderedPageBreak/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35A434A4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  <w:p w14:paraId="00BBD578" w14:textId="08DCC20A" w:rsidR="00D01039" w:rsidRPr="00815C7F" w:rsidRDefault="00D0103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</w:t>
            </w:r>
          </w:p>
        </w:tc>
      </w:tr>
      <w:tr w:rsidR="00E7555D" w14:paraId="0995BA4A" w14:textId="77777777" w:rsidTr="00C1254F">
        <w:trPr>
          <w:trHeight w:val="257"/>
        </w:trPr>
        <w:tc>
          <w:tcPr>
            <w:tcW w:w="1274" w:type="dxa"/>
          </w:tcPr>
          <w:p w14:paraId="598B34CA" w14:textId="7EFE0C12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850822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79805B29" w14:textId="2A6E1FFC" w:rsidR="007457F2" w:rsidRPr="00850822" w:rsidRDefault="00121933" w:rsidP="006656CF">
            <w:pPr>
              <w:rPr>
                <w:sz w:val="20"/>
              </w:rPr>
            </w:pPr>
            <w:hyperlink r:id="rId21" w:history="1">
              <w:r w:rsidR="0068358A" w:rsidRPr="00850822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66B01C34" w14:textId="44C8B118" w:rsidR="00583ECE" w:rsidRPr="00850822" w:rsidRDefault="00121933" w:rsidP="006656CF">
            <w:pPr>
              <w:rPr>
                <w:sz w:val="20"/>
              </w:rPr>
            </w:pPr>
            <w:hyperlink r:id="rId22" w:history="1">
              <w:r w:rsidR="00583EC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0D36EC02" w14:textId="77777777" w:rsidR="000D3D95" w:rsidRPr="00850822" w:rsidRDefault="000D3D95" w:rsidP="006656CF">
            <w:pPr>
              <w:rPr>
                <w:sz w:val="20"/>
              </w:rPr>
            </w:pPr>
          </w:p>
          <w:p w14:paraId="0F08B889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B55356F" w14:textId="2DAEE525" w:rsidR="00D4718E" w:rsidRPr="00850822" w:rsidRDefault="00121933" w:rsidP="00D4718E">
            <w:pPr>
              <w:rPr>
                <w:sz w:val="20"/>
              </w:rPr>
            </w:pPr>
            <w:hyperlink r:id="rId23" w:history="1">
              <w:r w:rsidR="00D4718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850822">
              <w:rPr>
                <w:sz w:val="20"/>
              </w:rPr>
              <w:t>, 08/2</w:t>
            </w:r>
            <w:r w:rsidR="00421279" w:rsidRPr="00850822">
              <w:rPr>
                <w:sz w:val="20"/>
              </w:rPr>
              <w:t>7</w:t>
            </w:r>
            <w:r w:rsidR="00D4718E" w:rsidRPr="00850822">
              <w:rPr>
                <w:sz w:val="20"/>
              </w:rPr>
              <w:t>/2020</w:t>
            </w:r>
          </w:p>
          <w:p w14:paraId="5C9C0EE6" w14:textId="77777777" w:rsidR="000D3D95" w:rsidRPr="00850822" w:rsidRDefault="000D3D95" w:rsidP="000D3D95">
            <w:pPr>
              <w:rPr>
                <w:sz w:val="20"/>
              </w:rPr>
            </w:pPr>
          </w:p>
          <w:p w14:paraId="69F4710F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1C3815F" w14:textId="583DE26C" w:rsidR="0086419D" w:rsidRPr="00850822" w:rsidRDefault="00121933" w:rsidP="0086419D">
            <w:pPr>
              <w:rPr>
                <w:sz w:val="20"/>
              </w:rPr>
            </w:pPr>
            <w:hyperlink r:id="rId24" w:history="1">
              <w:r w:rsidR="0086419D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850822">
              <w:rPr>
                <w:sz w:val="20"/>
              </w:rPr>
              <w:t>, 09/10/2020</w:t>
            </w:r>
          </w:p>
          <w:p w14:paraId="6F25965A" w14:textId="3EAB192A" w:rsidR="000D3D95" w:rsidRPr="00850822" w:rsidRDefault="0086419D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C1254F">
        <w:trPr>
          <w:trHeight w:val="257"/>
        </w:trPr>
        <w:tc>
          <w:tcPr>
            <w:tcW w:w="1274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32C3D94" w14:textId="7402E1FE" w:rsidR="00E97BE6" w:rsidRPr="00850822" w:rsidRDefault="00121933" w:rsidP="00421279">
            <w:pPr>
              <w:rPr>
                <w:sz w:val="20"/>
              </w:rPr>
            </w:pPr>
            <w:hyperlink r:id="rId25" w:history="1">
              <w:r w:rsidR="00E97BE6" w:rsidRPr="00850822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850822">
              <w:rPr>
                <w:sz w:val="20"/>
              </w:rPr>
              <w:t>, 09/06/2020</w:t>
            </w:r>
          </w:p>
          <w:p w14:paraId="3272C9A4" w14:textId="4C97DC86" w:rsidR="00702612" w:rsidRPr="00850822" w:rsidRDefault="00121933" w:rsidP="00421279">
            <w:pPr>
              <w:rPr>
                <w:sz w:val="20"/>
              </w:rPr>
            </w:pPr>
            <w:hyperlink r:id="rId26" w:history="1">
              <w:r w:rsidR="00702612" w:rsidRPr="00850822">
                <w:rPr>
                  <w:rStyle w:val="Hyperlink"/>
                  <w:color w:val="auto"/>
                  <w:sz w:val="20"/>
                </w:rPr>
                <w:t>20/1403r1</w:t>
              </w:r>
            </w:hyperlink>
            <w:r w:rsidR="00702612" w:rsidRPr="00850822">
              <w:rPr>
                <w:sz w:val="20"/>
              </w:rPr>
              <w:t>, 09/10/2020</w:t>
            </w:r>
          </w:p>
          <w:p w14:paraId="6F52E175" w14:textId="6969520E" w:rsidR="002849A5" w:rsidRPr="00850822" w:rsidRDefault="00121933" w:rsidP="00421279">
            <w:pPr>
              <w:rPr>
                <w:sz w:val="20"/>
              </w:rPr>
            </w:pPr>
            <w:hyperlink r:id="rId27" w:history="1">
              <w:r w:rsidR="002849A5" w:rsidRPr="00850822">
                <w:rPr>
                  <w:rStyle w:val="Hyperlink"/>
                  <w:color w:val="auto"/>
                  <w:sz w:val="20"/>
                </w:rPr>
                <w:t>20/1403r2</w:t>
              </w:r>
            </w:hyperlink>
            <w:r w:rsidR="002849A5" w:rsidRPr="00850822">
              <w:rPr>
                <w:sz w:val="20"/>
              </w:rPr>
              <w:t>, 09/14/2020</w:t>
            </w:r>
          </w:p>
          <w:p w14:paraId="3F58E5A5" w14:textId="67558A8F" w:rsidR="000020BD" w:rsidRPr="00850822" w:rsidRDefault="00121933" w:rsidP="00421279">
            <w:pPr>
              <w:rPr>
                <w:sz w:val="20"/>
              </w:rPr>
            </w:pPr>
            <w:hyperlink r:id="rId28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5ACD6F91" w14:textId="5FD4BEA1" w:rsidR="00426D9C" w:rsidRPr="00850822" w:rsidRDefault="00121933" w:rsidP="00421279">
            <w:pPr>
              <w:rPr>
                <w:sz w:val="20"/>
              </w:rPr>
            </w:pPr>
            <w:hyperlink r:id="rId29" w:history="1">
              <w:r w:rsidR="00426D9C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426D9C" w:rsidRPr="00850822">
              <w:rPr>
                <w:sz w:val="20"/>
              </w:rPr>
              <w:t>, 09/21/2020</w:t>
            </w:r>
          </w:p>
          <w:p w14:paraId="483B1AE2" w14:textId="77777777" w:rsidR="00421279" w:rsidRPr="00850822" w:rsidRDefault="00421279" w:rsidP="00421279">
            <w:pPr>
              <w:rPr>
                <w:sz w:val="20"/>
              </w:rPr>
            </w:pPr>
          </w:p>
          <w:p w14:paraId="1E8339FA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C49F907" w14:textId="04D1A2D8" w:rsidR="007D3EE3" w:rsidRPr="00850822" w:rsidRDefault="00121933" w:rsidP="007D3EE3">
            <w:pPr>
              <w:rPr>
                <w:sz w:val="20"/>
              </w:rPr>
            </w:pPr>
            <w:hyperlink r:id="rId30" w:history="1">
              <w:r w:rsidR="007D3EE3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7D3EE3" w:rsidRPr="00850822">
              <w:rPr>
                <w:sz w:val="20"/>
              </w:rPr>
              <w:t>, 09/21/2020</w:t>
            </w:r>
          </w:p>
          <w:p w14:paraId="2B53F88C" w14:textId="77777777" w:rsidR="00421279" w:rsidRPr="00850822" w:rsidRDefault="00421279" w:rsidP="00421279">
            <w:pPr>
              <w:rPr>
                <w:sz w:val="20"/>
              </w:rPr>
            </w:pPr>
          </w:p>
          <w:p w14:paraId="4F72ECB3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BF207E7" w14:textId="5746637D" w:rsidR="00E7555D" w:rsidRPr="00850822" w:rsidRDefault="00121933" w:rsidP="00260E56">
            <w:pPr>
              <w:rPr>
                <w:sz w:val="20"/>
              </w:rPr>
            </w:pPr>
            <w:hyperlink r:id="rId31" w:history="1">
              <w:r w:rsidR="00F67A48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F67A48" w:rsidRPr="00850822">
              <w:rPr>
                <w:sz w:val="20"/>
              </w:rPr>
              <w:t>, 09/21/2020</w:t>
            </w:r>
          </w:p>
          <w:p w14:paraId="501DFF3C" w14:textId="7F25E981" w:rsidR="00F67A48" w:rsidRPr="00850822" w:rsidRDefault="00F67A48" w:rsidP="00260E5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Related to most PHY motions</w:t>
            </w:r>
          </w:p>
        </w:tc>
      </w:tr>
      <w:tr w:rsidR="00883DCE" w14:paraId="694C2AC9" w14:textId="77777777" w:rsidTr="00C1254F">
        <w:trPr>
          <w:trHeight w:val="257"/>
        </w:trPr>
        <w:tc>
          <w:tcPr>
            <w:tcW w:w="1274" w:type="dxa"/>
          </w:tcPr>
          <w:p w14:paraId="71042EC8" w14:textId="2A1243A0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4883AFC2" w14:textId="3BB8E99F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Effect of CH_BANDWIDTH parameter on PPDU format</w:t>
            </w:r>
          </w:p>
        </w:tc>
        <w:tc>
          <w:tcPr>
            <w:tcW w:w="1562" w:type="dxa"/>
            <w:shd w:val="clear" w:color="auto" w:fill="auto"/>
          </w:tcPr>
          <w:p w14:paraId="7EFA7E1D" w14:textId="2A7BC3B2" w:rsidR="00883DCE" w:rsidRPr="002B3643" w:rsidRDefault="00883DCE" w:rsidP="006656CF">
            <w:pPr>
              <w:rPr>
                <w:color w:val="00B050"/>
                <w:sz w:val="20"/>
                <w:highlight w:val="yellow"/>
                <w:lang w:eastAsia="en-GB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  <w:lang w:eastAsia="en-GB"/>
              </w:rPr>
              <w:t>Yujin</w:t>
            </w:r>
            <w:proofErr w:type="spellEnd"/>
            <w:r w:rsidRPr="002B3643">
              <w:rPr>
                <w:color w:val="00B050"/>
                <w:sz w:val="20"/>
                <w:highlight w:val="yellow"/>
                <w:lang w:eastAsia="en-GB"/>
              </w:rPr>
              <w:t xml:space="preserve"> Noh</w:t>
            </w:r>
          </w:p>
        </w:tc>
        <w:tc>
          <w:tcPr>
            <w:tcW w:w="2706" w:type="dxa"/>
          </w:tcPr>
          <w:p w14:paraId="6AC51A2A" w14:textId="77777777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2689B25F" w14:textId="77777777" w:rsidR="00883DCE" w:rsidRPr="002B3643" w:rsidRDefault="00883DCE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690F3DA8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604668A0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</w:p>
          <w:p w14:paraId="0828B0F3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06292E32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</w:p>
          <w:p w14:paraId="74DDF832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0B8CBCC2" w14:textId="77777777" w:rsidR="00883DCE" w:rsidRPr="002B3643" w:rsidRDefault="00883DCE" w:rsidP="00421279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1321493" w14:textId="2638EA8E" w:rsidR="00883DCE" w:rsidRPr="002B3643" w:rsidRDefault="00883DCE" w:rsidP="00260E56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16965976" w14:textId="77777777" w:rsidTr="00C1254F">
        <w:trPr>
          <w:trHeight w:val="257"/>
        </w:trPr>
        <w:tc>
          <w:tcPr>
            <w:tcW w:w="1274" w:type="dxa"/>
          </w:tcPr>
          <w:p w14:paraId="5A4B0289" w14:textId="028793A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8DBCAAD" w14:textId="77777777" w:rsidR="001C74E8" w:rsidRPr="00850822" w:rsidRDefault="00121933" w:rsidP="001C74E8">
            <w:pPr>
              <w:rPr>
                <w:sz w:val="20"/>
              </w:rPr>
            </w:pPr>
            <w:hyperlink r:id="rId32" w:history="1">
              <w:r w:rsidR="001C74E8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1C74E8" w:rsidRPr="00850822">
              <w:rPr>
                <w:sz w:val="20"/>
              </w:rPr>
              <w:t>, 09/06/2020</w:t>
            </w:r>
          </w:p>
          <w:p w14:paraId="6F2C43AB" w14:textId="170810E1" w:rsidR="00E66BF2" w:rsidRPr="00850822" w:rsidRDefault="00121933" w:rsidP="001C74E8">
            <w:pPr>
              <w:rPr>
                <w:sz w:val="20"/>
              </w:rPr>
            </w:pPr>
            <w:hyperlink r:id="rId33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57B17B8C" w14:textId="308A3D19" w:rsidR="000020BD" w:rsidRPr="00850822" w:rsidRDefault="00121933" w:rsidP="001C74E8">
            <w:pPr>
              <w:rPr>
                <w:sz w:val="20"/>
              </w:rPr>
            </w:pPr>
            <w:hyperlink r:id="rId34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285D8C6B" w14:textId="77777777" w:rsidR="00421279" w:rsidRPr="00850822" w:rsidRDefault="00421279" w:rsidP="00421279">
            <w:pPr>
              <w:rPr>
                <w:sz w:val="20"/>
              </w:rPr>
            </w:pPr>
          </w:p>
          <w:p w14:paraId="27E0B31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E1D198" w14:textId="09AD7435" w:rsidR="00B546B2" w:rsidRPr="00850822" w:rsidRDefault="00121933" w:rsidP="00B546B2">
            <w:pPr>
              <w:rPr>
                <w:sz w:val="20"/>
              </w:rPr>
            </w:pPr>
            <w:hyperlink r:id="rId35" w:history="1">
              <w:r w:rsidR="00B546B2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B546B2" w:rsidRPr="00850822">
              <w:rPr>
                <w:sz w:val="20"/>
              </w:rPr>
              <w:t>, 09/21/2020</w:t>
            </w:r>
          </w:p>
          <w:p w14:paraId="724391D5" w14:textId="77777777" w:rsidR="00421279" w:rsidRPr="00850822" w:rsidRDefault="00421279" w:rsidP="00421279">
            <w:pPr>
              <w:rPr>
                <w:sz w:val="20"/>
              </w:rPr>
            </w:pPr>
          </w:p>
          <w:p w14:paraId="253E8AB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CFFF10" w14:textId="77777777" w:rsidR="00F503CB" w:rsidRPr="00850822" w:rsidRDefault="00121933" w:rsidP="00F503CB">
            <w:pPr>
              <w:rPr>
                <w:sz w:val="20"/>
              </w:rPr>
            </w:pPr>
            <w:hyperlink r:id="rId36" w:history="1">
              <w:r w:rsidR="00F503CB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F503CB" w:rsidRPr="00850822">
              <w:rPr>
                <w:sz w:val="20"/>
              </w:rPr>
              <w:t>, 09/21/2020</w:t>
            </w:r>
          </w:p>
          <w:p w14:paraId="7FA31BCE" w14:textId="31BE9C4D" w:rsidR="00E7555D" w:rsidRPr="00850822" w:rsidRDefault="00F503CB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877EA4" w14:paraId="4C55116A" w14:textId="77777777" w:rsidTr="00C1254F">
        <w:trPr>
          <w:trHeight w:val="257"/>
        </w:trPr>
        <w:tc>
          <w:tcPr>
            <w:tcW w:w="1274" w:type="dxa"/>
          </w:tcPr>
          <w:p w14:paraId="194C4847" w14:textId="233173DC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1E7D84D1" w14:textId="36BD9777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PPDU formats (The FORMAT parameters)</w:t>
            </w:r>
          </w:p>
        </w:tc>
        <w:tc>
          <w:tcPr>
            <w:tcW w:w="1562" w:type="dxa"/>
            <w:shd w:val="clear" w:color="auto" w:fill="auto"/>
          </w:tcPr>
          <w:p w14:paraId="505D022B" w14:textId="26C8D90A" w:rsidR="00877EA4" w:rsidRPr="002B3643" w:rsidRDefault="005F31B9" w:rsidP="006656CF">
            <w:pPr>
              <w:rPr>
                <w:color w:val="00B050"/>
                <w:sz w:val="20"/>
                <w:highlight w:val="yellow"/>
                <w:lang w:eastAsia="en-GB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  <w:lang w:eastAsia="en-GB"/>
              </w:rPr>
              <w:t>Dongguk</w:t>
            </w:r>
            <w:proofErr w:type="spellEnd"/>
            <w:r w:rsidRPr="002B3643">
              <w:rPr>
                <w:color w:val="00B050"/>
                <w:sz w:val="20"/>
                <w:highlight w:val="yellow"/>
                <w:lang w:eastAsia="en-GB"/>
              </w:rPr>
              <w:t xml:space="preserve"> Lim</w:t>
            </w:r>
          </w:p>
        </w:tc>
        <w:tc>
          <w:tcPr>
            <w:tcW w:w="2706" w:type="dxa"/>
          </w:tcPr>
          <w:p w14:paraId="1B2906F6" w14:textId="5F34D98C" w:rsidR="00877EA4" w:rsidRPr="002B3643" w:rsidRDefault="005F31B9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Ross Yu</w:t>
            </w:r>
            <w:r w:rsidR="00883DCE" w:rsidRPr="002B3643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883DCE" w:rsidRPr="002B3643">
              <w:rPr>
                <w:color w:val="00B050"/>
                <w:sz w:val="20"/>
                <w:highlight w:val="yellow"/>
              </w:rPr>
              <w:t>Rui</w:t>
            </w:r>
            <w:proofErr w:type="spellEnd"/>
            <w:r w:rsidR="00883DCE" w:rsidRPr="002B3643">
              <w:rPr>
                <w:color w:val="00B050"/>
                <w:sz w:val="20"/>
                <w:highlight w:val="yellow"/>
              </w:rPr>
              <w:t xml:space="preserve"> Yang</w:t>
            </w:r>
          </w:p>
        </w:tc>
        <w:tc>
          <w:tcPr>
            <w:tcW w:w="1594" w:type="dxa"/>
            <w:gridSpan w:val="2"/>
          </w:tcPr>
          <w:p w14:paraId="0FFCCEF5" w14:textId="77777777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6FE0E97B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5A338117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</w:p>
          <w:p w14:paraId="04EC3842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5941F327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</w:p>
          <w:p w14:paraId="521A127B" w14:textId="77777777" w:rsidR="002A229C" w:rsidRPr="002B3643" w:rsidRDefault="002A229C" w:rsidP="00421279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709C3A55" w14:textId="596AC3A8" w:rsidR="002A229C" w:rsidRPr="002B3643" w:rsidRDefault="002A229C" w:rsidP="00421279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476CAF6" w14:textId="57893B23" w:rsidR="00877EA4" w:rsidRPr="002B3643" w:rsidRDefault="00877EA4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3C89EA52" w14:textId="77777777" w:rsidTr="00C1254F">
        <w:trPr>
          <w:trHeight w:val="257"/>
        </w:trPr>
        <w:tc>
          <w:tcPr>
            <w:tcW w:w="1274" w:type="dxa"/>
          </w:tcPr>
          <w:p w14:paraId="6646E774" w14:textId="4D43E76D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92A2A0D" w14:textId="6590E15F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Pr="00850822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B84870" w14:textId="212374C9" w:rsidR="00E7555D" w:rsidRPr="00850822" w:rsidRDefault="00121933" w:rsidP="00BE6F7F">
            <w:pPr>
              <w:rPr>
                <w:sz w:val="20"/>
              </w:rPr>
            </w:pPr>
            <w:hyperlink r:id="rId37" w:history="1">
              <w:r w:rsidR="00FA760E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850822">
              <w:rPr>
                <w:sz w:val="20"/>
              </w:rPr>
              <w:t xml:space="preserve">, </w:t>
            </w:r>
            <w:r w:rsidR="00D542BC" w:rsidRPr="00850822">
              <w:rPr>
                <w:sz w:val="20"/>
              </w:rPr>
              <w:t>08/25/202</w:t>
            </w:r>
            <w:r w:rsidR="00FA760E" w:rsidRPr="00850822">
              <w:rPr>
                <w:sz w:val="20"/>
              </w:rPr>
              <w:t>0</w:t>
            </w:r>
          </w:p>
          <w:p w14:paraId="0FFD277C" w14:textId="37AEC2B3" w:rsidR="00090EEF" w:rsidRPr="00850822" w:rsidRDefault="00121933" w:rsidP="00BE6F7F">
            <w:pPr>
              <w:rPr>
                <w:sz w:val="20"/>
              </w:rPr>
            </w:pPr>
            <w:hyperlink r:id="rId38" w:history="1">
              <w:r w:rsidR="00090EEF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850822">
              <w:rPr>
                <w:sz w:val="20"/>
              </w:rPr>
              <w:t>, 08/31/2020</w:t>
            </w:r>
          </w:p>
          <w:p w14:paraId="51E8468A" w14:textId="2216913A" w:rsidR="0068234F" w:rsidRPr="00850822" w:rsidRDefault="00121933" w:rsidP="00BE6F7F">
            <w:pPr>
              <w:rPr>
                <w:sz w:val="20"/>
              </w:rPr>
            </w:pPr>
            <w:hyperlink r:id="rId39" w:history="1">
              <w:r w:rsidR="0068234F" w:rsidRPr="00850822">
                <w:rPr>
                  <w:rStyle w:val="Hyperlink"/>
                  <w:color w:val="auto"/>
                  <w:sz w:val="20"/>
                </w:rPr>
                <w:t>20/1371r1</w:t>
              </w:r>
            </w:hyperlink>
            <w:r w:rsidR="0068234F" w:rsidRPr="00850822">
              <w:rPr>
                <w:sz w:val="20"/>
              </w:rPr>
              <w:t>, 09/10/2020</w:t>
            </w:r>
          </w:p>
          <w:p w14:paraId="549ED818" w14:textId="35ADEC10" w:rsidR="00796235" w:rsidRPr="00850822" w:rsidRDefault="00121933" w:rsidP="00BE6F7F">
            <w:pPr>
              <w:rPr>
                <w:sz w:val="20"/>
              </w:rPr>
            </w:pPr>
            <w:hyperlink r:id="rId40" w:history="1">
              <w:r w:rsidR="00796235" w:rsidRPr="00850822">
                <w:rPr>
                  <w:rStyle w:val="Hyperlink"/>
                  <w:color w:val="auto"/>
                  <w:sz w:val="20"/>
                </w:rPr>
                <w:t>20/1371r2</w:t>
              </w:r>
            </w:hyperlink>
            <w:r w:rsidR="00796235" w:rsidRPr="00850822">
              <w:rPr>
                <w:sz w:val="20"/>
              </w:rPr>
              <w:t>, 09/10/2020</w:t>
            </w:r>
          </w:p>
          <w:p w14:paraId="05145C49" w14:textId="667CFEE2" w:rsidR="00DE0BEF" w:rsidRPr="00850822" w:rsidRDefault="00121933" w:rsidP="00BE6F7F">
            <w:pPr>
              <w:rPr>
                <w:sz w:val="20"/>
              </w:rPr>
            </w:pPr>
            <w:hyperlink r:id="rId41" w:history="1">
              <w:r w:rsidR="00DE0BEF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DE0BEF" w:rsidRPr="00850822">
              <w:rPr>
                <w:sz w:val="20"/>
              </w:rPr>
              <w:t>, 09/10/2020</w:t>
            </w:r>
          </w:p>
          <w:p w14:paraId="1423069D" w14:textId="74B5F84A" w:rsidR="00872F26" w:rsidRPr="00850822" w:rsidRDefault="00121933" w:rsidP="00BE6F7F">
            <w:pPr>
              <w:rPr>
                <w:sz w:val="20"/>
              </w:rPr>
            </w:pPr>
            <w:hyperlink r:id="rId42" w:history="1">
              <w:r w:rsidR="00872F26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872F26" w:rsidRPr="00850822">
              <w:rPr>
                <w:sz w:val="20"/>
              </w:rPr>
              <w:t>, 09/14/2020</w:t>
            </w:r>
          </w:p>
          <w:p w14:paraId="25BFE4E7" w14:textId="77777777" w:rsidR="00421279" w:rsidRPr="00850822" w:rsidRDefault="00421279" w:rsidP="00BE6F7F">
            <w:pPr>
              <w:rPr>
                <w:sz w:val="20"/>
              </w:rPr>
            </w:pPr>
          </w:p>
          <w:p w14:paraId="4DBD4131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BE3C02" w14:textId="5BD89FAD" w:rsidR="00D542BC" w:rsidRPr="00850822" w:rsidRDefault="00121933" w:rsidP="00D542BC">
            <w:pPr>
              <w:rPr>
                <w:sz w:val="20"/>
              </w:rPr>
            </w:pPr>
            <w:hyperlink r:id="rId43" w:history="1">
              <w:r w:rsidR="00D542BC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850822">
              <w:rPr>
                <w:sz w:val="20"/>
              </w:rPr>
              <w:t>, 08/27/2020</w:t>
            </w:r>
          </w:p>
          <w:p w14:paraId="51BAC36A" w14:textId="77777777" w:rsidR="00D02FB0" w:rsidRPr="00850822" w:rsidRDefault="00121933" w:rsidP="00D02FB0">
            <w:pPr>
              <w:rPr>
                <w:sz w:val="20"/>
              </w:rPr>
            </w:pPr>
            <w:hyperlink r:id="rId44" w:history="1">
              <w:r w:rsidR="00D02FB0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850822">
              <w:rPr>
                <w:sz w:val="20"/>
              </w:rPr>
              <w:t>, 08/31/2020</w:t>
            </w:r>
          </w:p>
          <w:p w14:paraId="37EB99A0" w14:textId="6EEC4CC4" w:rsidR="00603D50" w:rsidRPr="00850822" w:rsidRDefault="00121933" w:rsidP="00D02FB0">
            <w:pPr>
              <w:rPr>
                <w:sz w:val="20"/>
              </w:rPr>
            </w:pPr>
            <w:hyperlink r:id="rId45" w:history="1">
              <w:r w:rsidR="00603D50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603D50" w:rsidRPr="00850822">
              <w:rPr>
                <w:sz w:val="20"/>
              </w:rPr>
              <w:t>, 09/10/2020</w:t>
            </w:r>
          </w:p>
          <w:p w14:paraId="69352BCA" w14:textId="77777777" w:rsidR="00272F6A" w:rsidRPr="00850822" w:rsidRDefault="00121933" w:rsidP="00272F6A">
            <w:pPr>
              <w:rPr>
                <w:sz w:val="20"/>
              </w:rPr>
            </w:pPr>
            <w:hyperlink r:id="rId46" w:history="1">
              <w:r w:rsidR="00272F6A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272F6A" w:rsidRPr="00850822">
              <w:rPr>
                <w:sz w:val="20"/>
              </w:rPr>
              <w:t>, 09/14/2020</w:t>
            </w:r>
          </w:p>
          <w:p w14:paraId="707AD561" w14:textId="77777777" w:rsidR="00421279" w:rsidRPr="00850822" w:rsidRDefault="00421279" w:rsidP="00421279">
            <w:pPr>
              <w:rPr>
                <w:sz w:val="20"/>
              </w:rPr>
            </w:pPr>
          </w:p>
          <w:p w14:paraId="3358EF9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33DBC64D" w14:textId="45A9FC65" w:rsidR="009D49D4" w:rsidRPr="00850822" w:rsidRDefault="00121933" w:rsidP="00421279">
            <w:pPr>
              <w:rPr>
                <w:sz w:val="20"/>
              </w:rPr>
            </w:pPr>
            <w:hyperlink r:id="rId47" w:history="1">
              <w:r w:rsidR="009D49D4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9D49D4" w:rsidRPr="00850822">
              <w:rPr>
                <w:sz w:val="20"/>
              </w:rPr>
              <w:t>, 09/14/2020</w:t>
            </w:r>
          </w:p>
          <w:p w14:paraId="411809D6" w14:textId="711992E6" w:rsidR="00421279" w:rsidRPr="00850822" w:rsidRDefault="009D49D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6155C7C" w14:textId="0C1374E2" w:rsidR="00092E6F" w:rsidRPr="001B5BA3" w:rsidRDefault="00092E6F" w:rsidP="00BE6F7F">
            <w:pPr>
              <w:rPr>
                <w:color w:val="00B050"/>
                <w:sz w:val="20"/>
              </w:rPr>
            </w:pPr>
          </w:p>
        </w:tc>
      </w:tr>
      <w:tr w:rsidR="00E7555D" w14:paraId="618857E0" w14:textId="77777777" w:rsidTr="00C1254F">
        <w:trPr>
          <w:trHeight w:val="257"/>
        </w:trPr>
        <w:tc>
          <w:tcPr>
            <w:tcW w:w="1274" w:type="dxa"/>
          </w:tcPr>
          <w:p w14:paraId="3E741FF0" w14:textId="36A47200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12BE05C" w14:textId="065DCE8C" w:rsidR="00D542BC" w:rsidRPr="00850822" w:rsidRDefault="00121933" w:rsidP="00D542BC">
            <w:pPr>
              <w:rPr>
                <w:sz w:val="20"/>
              </w:rPr>
            </w:pPr>
            <w:hyperlink r:id="rId48" w:history="1">
              <w:r w:rsidR="00D536E5" w:rsidRPr="00850822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850822">
              <w:rPr>
                <w:sz w:val="20"/>
              </w:rPr>
              <w:t>, 08/25/2020</w:t>
            </w:r>
          </w:p>
          <w:p w14:paraId="5894B44D" w14:textId="108870A4" w:rsidR="000D68FF" w:rsidRPr="00850822" w:rsidRDefault="00121933" w:rsidP="00D542BC">
            <w:pPr>
              <w:rPr>
                <w:sz w:val="20"/>
              </w:rPr>
            </w:pPr>
            <w:hyperlink r:id="rId49" w:history="1">
              <w:r w:rsidR="000D68FF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850822">
              <w:rPr>
                <w:sz w:val="20"/>
              </w:rPr>
              <w:t>, 08/31/2020</w:t>
            </w:r>
          </w:p>
          <w:p w14:paraId="0E09FF95" w14:textId="38B51DE7" w:rsidR="00E63F53" w:rsidRPr="00850822" w:rsidRDefault="00121933" w:rsidP="00D542BC">
            <w:pPr>
              <w:rPr>
                <w:sz w:val="20"/>
              </w:rPr>
            </w:pPr>
            <w:hyperlink r:id="rId50" w:history="1">
              <w:r w:rsidR="00E63F53" w:rsidRPr="00850822">
                <w:rPr>
                  <w:rStyle w:val="Hyperlink"/>
                  <w:color w:val="auto"/>
                  <w:sz w:val="20"/>
                </w:rPr>
                <w:t>20/1315r2</w:t>
              </w:r>
            </w:hyperlink>
            <w:r w:rsidR="00E63F53" w:rsidRPr="00850822">
              <w:rPr>
                <w:sz w:val="20"/>
              </w:rPr>
              <w:t>, 09/13/2020</w:t>
            </w:r>
          </w:p>
          <w:p w14:paraId="2A08F667" w14:textId="45C7DA9B" w:rsidR="00EF41CB" w:rsidRPr="00850822" w:rsidRDefault="00121933" w:rsidP="00D542BC">
            <w:pPr>
              <w:rPr>
                <w:sz w:val="20"/>
              </w:rPr>
            </w:pPr>
            <w:hyperlink r:id="rId51" w:history="1">
              <w:r w:rsidR="00EF41CB" w:rsidRPr="00850822">
                <w:rPr>
                  <w:rStyle w:val="Hyperlink"/>
                  <w:color w:val="auto"/>
                  <w:sz w:val="20"/>
                </w:rPr>
                <w:t>20/1315r3</w:t>
              </w:r>
            </w:hyperlink>
            <w:r w:rsidR="00EF41CB" w:rsidRPr="00850822">
              <w:rPr>
                <w:sz w:val="20"/>
              </w:rPr>
              <w:t>, 09/14/2020</w:t>
            </w:r>
          </w:p>
          <w:p w14:paraId="2FAFA3D7" w14:textId="3C2F7B9E" w:rsidR="00CE6B7C" w:rsidRPr="00850822" w:rsidRDefault="00121933" w:rsidP="00D542BC">
            <w:pPr>
              <w:rPr>
                <w:sz w:val="20"/>
              </w:rPr>
            </w:pPr>
            <w:hyperlink r:id="rId52" w:history="1">
              <w:r w:rsidR="00CE6B7C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CE6B7C" w:rsidRPr="00850822">
              <w:rPr>
                <w:sz w:val="20"/>
              </w:rPr>
              <w:t>, 09/14/2020</w:t>
            </w:r>
          </w:p>
          <w:p w14:paraId="7741F511" w14:textId="008C9DCC" w:rsidR="00B2574D" w:rsidRPr="00850822" w:rsidRDefault="00121933" w:rsidP="00D542BC">
            <w:pPr>
              <w:rPr>
                <w:sz w:val="20"/>
              </w:rPr>
            </w:pPr>
            <w:hyperlink r:id="rId53" w:history="1">
              <w:r w:rsidR="00B2574D" w:rsidRPr="00850822">
                <w:rPr>
                  <w:rStyle w:val="Hyperlink"/>
                  <w:color w:val="auto"/>
                  <w:sz w:val="20"/>
                </w:rPr>
                <w:t>20/1315r5</w:t>
              </w:r>
            </w:hyperlink>
            <w:r w:rsidR="00B2574D" w:rsidRPr="00850822">
              <w:rPr>
                <w:sz w:val="20"/>
              </w:rPr>
              <w:t>, 09/17/2020</w:t>
            </w:r>
          </w:p>
          <w:p w14:paraId="3112B704" w14:textId="3CA48904" w:rsidR="00E672A1" w:rsidRPr="00850822" w:rsidRDefault="00121933" w:rsidP="00D542BC">
            <w:pPr>
              <w:rPr>
                <w:sz w:val="20"/>
              </w:rPr>
            </w:pPr>
            <w:hyperlink r:id="rId54" w:history="1">
              <w:r w:rsidR="00E672A1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E672A1" w:rsidRPr="00850822">
              <w:rPr>
                <w:sz w:val="20"/>
              </w:rPr>
              <w:t>, 09/20/2020</w:t>
            </w:r>
          </w:p>
          <w:p w14:paraId="5B4BC821" w14:textId="77777777" w:rsidR="00D542BC" w:rsidRPr="00850822" w:rsidRDefault="00D542BC" w:rsidP="00D542BC">
            <w:pPr>
              <w:rPr>
                <w:sz w:val="20"/>
              </w:rPr>
            </w:pPr>
          </w:p>
          <w:p w14:paraId="0549921A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92EF5D" w14:textId="4A1FAA7E" w:rsidR="00E03C46" w:rsidRPr="00850822" w:rsidRDefault="00121933" w:rsidP="00D542BC">
            <w:pPr>
              <w:rPr>
                <w:sz w:val="20"/>
              </w:rPr>
            </w:pPr>
            <w:hyperlink r:id="rId55" w:history="1">
              <w:r w:rsidR="00E03C46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850822">
              <w:rPr>
                <w:sz w:val="20"/>
              </w:rPr>
              <w:t>, 08/31/2020</w:t>
            </w:r>
          </w:p>
          <w:p w14:paraId="782910B6" w14:textId="77777777" w:rsidR="00D054A9" w:rsidRPr="00850822" w:rsidRDefault="00121933" w:rsidP="00D054A9">
            <w:pPr>
              <w:rPr>
                <w:sz w:val="20"/>
              </w:rPr>
            </w:pPr>
            <w:hyperlink r:id="rId56" w:history="1">
              <w:r w:rsidR="00D054A9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850822">
              <w:rPr>
                <w:sz w:val="20"/>
              </w:rPr>
              <w:t>, 09/14/2020</w:t>
            </w:r>
          </w:p>
          <w:p w14:paraId="11C052E4" w14:textId="0E7A5D86" w:rsidR="001B2B02" w:rsidRPr="00850822" w:rsidRDefault="00121933" w:rsidP="001B2B02">
            <w:pPr>
              <w:rPr>
                <w:sz w:val="20"/>
              </w:rPr>
            </w:pPr>
            <w:hyperlink r:id="rId57" w:history="1">
              <w:r w:rsidR="001B2B02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1B2B02" w:rsidRPr="00850822">
              <w:rPr>
                <w:sz w:val="20"/>
              </w:rPr>
              <w:t>, 09/21/2020</w:t>
            </w:r>
          </w:p>
          <w:p w14:paraId="7276A970" w14:textId="77777777" w:rsidR="00D542BC" w:rsidRPr="00850822" w:rsidRDefault="00D542BC" w:rsidP="00D542BC">
            <w:pPr>
              <w:rPr>
                <w:sz w:val="20"/>
              </w:rPr>
            </w:pPr>
          </w:p>
          <w:p w14:paraId="4D4F1E28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6A4808" w14:textId="77777777" w:rsidR="00DB6F7F" w:rsidRPr="00850822" w:rsidRDefault="00121933" w:rsidP="00DB6F7F">
            <w:pPr>
              <w:rPr>
                <w:sz w:val="20"/>
              </w:rPr>
            </w:pPr>
            <w:hyperlink r:id="rId58" w:history="1">
              <w:r w:rsidR="00DB6F7F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DB6F7F" w:rsidRPr="00850822">
              <w:rPr>
                <w:sz w:val="20"/>
              </w:rPr>
              <w:t>, 09/20/2020</w:t>
            </w:r>
          </w:p>
          <w:p w14:paraId="34F4CBA8" w14:textId="3F87302E" w:rsidR="00DB6F7F" w:rsidRPr="00850822" w:rsidRDefault="00DB6F7F" w:rsidP="00D9733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C1254F">
        <w:trPr>
          <w:trHeight w:val="257"/>
        </w:trPr>
        <w:tc>
          <w:tcPr>
            <w:tcW w:w="1274" w:type="dxa"/>
          </w:tcPr>
          <w:p w14:paraId="6DF58141" w14:textId="7777777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C8289" w14:textId="0FC8304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Subcarriers and Resource Allocation</w:t>
            </w:r>
            <w:r w:rsidRPr="00DE41E0" w:rsidDel="00EB2244">
              <w:rPr>
                <w:strike/>
                <w:color w:val="00B050"/>
                <w:sz w:val="20"/>
              </w:rPr>
              <w:t xml:space="preserve"> </w:t>
            </w:r>
            <w:r w:rsidRPr="00DE41E0">
              <w:rPr>
                <w:strike/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DE41E0" w:rsidRDefault="00E13E45" w:rsidP="006656CF">
            <w:pPr>
              <w:rPr>
                <w:rStyle w:val="Hyperlink"/>
                <w:strike/>
                <w:color w:val="auto"/>
                <w:sz w:val="20"/>
                <w:u w:val="none"/>
              </w:rPr>
            </w:pPr>
            <w:r w:rsidRPr="00DE41E0">
              <w:rPr>
                <w:rStyle w:val="Hyperlink"/>
                <w:strike/>
                <w:color w:val="auto"/>
                <w:sz w:val="20"/>
                <w:u w:val="none"/>
              </w:rPr>
              <w:t>Uploaded:</w:t>
            </w:r>
          </w:p>
          <w:p w14:paraId="7AB7F7EF" w14:textId="15250A60" w:rsidR="00E7555D" w:rsidRPr="00DE41E0" w:rsidRDefault="00121933" w:rsidP="006656CF">
            <w:pPr>
              <w:rPr>
                <w:strike/>
                <w:sz w:val="20"/>
              </w:rPr>
            </w:pPr>
            <w:hyperlink r:id="rId59" w:history="1">
              <w:r w:rsidR="002D2454" w:rsidRPr="00DE41E0">
                <w:rPr>
                  <w:rStyle w:val="Hyperlink"/>
                  <w:strike/>
                  <w:color w:val="auto"/>
                  <w:sz w:val="20"/>
                </w:rPr>
                <w:t>20/1316r0</w:t>
              </w:r>
            </w:hyperlink>
            <w:r w:rsidR="002D2454" w:rsidRPr="00DE41E0">
              <w:rPr>
                <w:strike/>
                <w:sz w:val="20"/>
              </w:rPr>
              <w:t xml:space="preserve">, </w:t>
            </w:r>
            <w:r w:rsidR="00222706" w:rsidRPr="00DE41E0">
              <w:rPr>
                <w:strike/>
                <w:sz w:val="20"/>
              </w:rPr>
              <w:t>08/25/</w:t>
            </w:r>
            <w:r w:rsidR="002D2454" w:rsidRPr="00DE41E0">
              <w:rPr>
                <w:strike/>
                <w:sz w:val="20"/>
              </w:rPr>
              <w:t>2020</w:t>
            </w:r>
          </w:p>
          <w:p w14:paraId="1E441667" w14:textId="7CE68703" w:rsidR="00766852" w:rsidRPr="00DE41E0" w:rsidRDefault="00121933" w:rsidP="006656CF">
            <w:pPr>
              <w:rPr>
                <w:strike/>
                <w:sz w:val="20"/>
              </w:rPr>
            </w:pPr>
            <w:hyperlink r:id="rId60" w:history="1">
              <w:r w:rsidR="00766852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766852" w:rsidRPr="00DE41E0">
              <w:rPr>
                <w:strike/>
                <w:sz w:val="20"/>
              </w:rPr>
              <w:t>, 08/31/2020</w:t>
            </w:r>
          </w:p>
          <w:p w14:paraId="2CC47B16" w14:textId="77777777" w:rsidR="00E13E45" w:rsidRPr="00DE41E0" w:rsidRDefault="00E13E45" w:rsidP="006656CF">
            <w:pPr>
              <w:rPr>
                <w:strike/>
                <w:sz w:val="20"/>
              </w:rPr>
            </w:pPr>
          </w:p>
          <w:p w14:paraId="08B2C2D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Presented:</w:t>
            </w:r>
          </w:p>
          <w:p w14:paraId="5948FF48" w14:textId="33AB6087" w:rsidR="009E2F9F" w:rsidRPr="00DE41E0" w:rsidRDefault="00121933" w:rsidP="00E13E45">
            <w:pPr>
              <w:rPr>
                <w:strike/>
                <w:sz w:val="20"/>
              </w:rPr>
            </w:pPr>
            <w:hyperlink r:id="rId61" w:history="1">
              <w:r w:rsidR="009E2F9F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9E2F9F" w:rsidRPr="00DE41E0">
              <w:rPr>
                <w:strike/>
                <w:sz w:val="20"/>
              </w:rPr>
              <w:t>, 08/31/2020</w:t>
            </w:r>
          </w:p>
          <w:p w14:paraId="4CE9E017" w14:textId="77777777" w:rsidR="00E13E45" w:rsidRPr="00DE41E0" w:rsidRDefault="00E13E45" w:rsidP="00E13E45">
            <w:pPr>
              <w:rPr>
                <w:strike/>
                <w:sz w:val="20"/>
              </w:rPr>
            </w:pPr>
          </w:p>
          <w:p w14:paraId="4346A35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Straw Polled:</w:t>
            </w:r>
          </w:p>
          <w:p w14:paraId="60C6A43E" w14:textId="38566F0A" w:rsidR="00E13E45" w:rsidRPr="00DE41E0" w:rsidRDefault="00E13E45" w:rsidP="006656CF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C1254F">
        <w:trPr>
          <w:trHeight w:val="271"/>
        </w:trPr>
        <w:tc>
          <w:tcPr>
            <w:tcW w:w="1274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E478EDD" w14:textId="5B716A54" w:rsidR="00222706" w:rsidRPr="00850822" w:rsidRDefault="00121933" w:rsidP="00222706">
            <w:pPr>
              <w:rPr>
                <w:sz w:val="20"/>
              </w:rPr>
            </w:pPr>
            <w:hyperlink r:id="rId62" w:history="1">
              <w:r w:rsidR="0011329C" w:rsidRPr="00850822">
                <w:rPr>
                  <w:rStyle w:val="Hyperlink"/>
                  <w:color w:val="auto"/>
                  <w:sz w:val="20"/>
                </w:rPr>
                <w:t>20/1447r0</w:t>
              </w:r>
            </w:hyperlink>
            <w:r w:rsidR="0011329C" w:rsidRPr="00850822">
              <w:rPr>
                <w:sz w:val="20"/>
              </w:rPr>
              <w:t>, 09/10/2020</w:t>
            </w:r>
          </w:p>
          <w:p w14:paraId="4C078524" w14:textId="24DEC639" w:rsidR="006B4E29" w:rsidRPr="00850822" w:rsidRDefault="00121933" w:rsidP="00222706">
            <w:pPr>
              <w:rPr>
                <w:sz w:val="20"/>
              </w:rPr>
            </w:pPr>
            <w:hyperlink r:id="rId63" w:history="1">
              <w:r w:rsidR="006B4E29" w:rsidRPr="00850822">
                <w:rPr>
                  <w:rStyle w:val="Hyperlink"/>
                  <w:color w:val="auto"/>
                  <w:sz w:val="20"/>
                </w:rPr>
                <w:t>20/1447r1</w:t>
              </w:r>
            </w:hyperlink>
            <w:r w:rsidR="006B4E29" w:rsidRPr="00850822">
              <w:rPr>
                <w:sz w:val="20"/>
              </w:rPr>
              <w:t>, 09/11/2020</w:t>
            </w:r>
          </w:p>
          <w:p w14:paraId="09968F26" w14:textId="28E838C0" w:rsidR="00541BF7" w:rsidRPr="00850822" w:rsidRDefault="00121933" w:rsidP="00222706">
            <w:pPr>
              <w:rPr>
                <w:sz w:val="20"/>
              </w:rPr>
            </w:pPr>
            <w:hyperlink r:id="rId64" w:history="1">
              <w:r w:rsidR="00541BF7" w:rsidRPr="00850822">
                <w:rPr>
                  <w:rStyle w:val="Hyperlink"/>
                  <w:color w:val="auto"/>
                  <w:sz w:val="20"/>
                </w:rPr>
                <w:t>20/1447r2</w:t>
              </w:r>
            </w:hyperlink>
            <w:r w:rsidR="00541BF7" w:rsidRPr="00850822">
              <w:rPr>
                <w:sz w:val="20"/>
              </w:rPr>
              <w:t>, 09/17/2020</w:t>
            </w:r>
          </w:p>
          <w:p w14:paraId="5B19AE70" w14:textId="5D8B34AF" w:rsidR="00140C96" w:rsidRPr="00850822" w:rsidRDefault="00121933" w:rsidP="00222706">
            <w:pPr>
              <w:rPr>
                <w:sz w:val="20"/>
              </w:rPr>
            </w:pPr>
            <w:hyperlink r:id="rId65" w:history="1">
              <w:r w:rsidR="00140C96" w:rsidRPr="00850822">
                <w:rPr>
                  <w:rStyle w:val="Hyperlink"/>
                  <w:color w:val="auto"/>
                  <w:sz w:val="20"/>
                </w:rPr>
                <w:t>20/1447r3</w:t>
              </w:r>
            </w:hyperlink>
            <w:r w:rsidR="00140C96" w:rsidRPr="00850822">
              <w:rPr>
                <w:sz w:val="20"/>
              </w:rPr>
              <w:t>, 09/18/2020</w:t>
            </w:r>
          </w:p>
          <w:p w14:paraId="639C4A4D" w14:textId="0AF24C9B" w:rsidR="00912C30" w:rsidRPr="00850822" w:rsidRDefault="00121933" w:rsidP="00222706">
            <w:pPr>
              <w:rPr>
                <w:sz w:val="20"/>
              </w:rPr>
            </w:pPr>
            <w:hyperlink r:id="rId66" w:history="1">
              <w:r w:rsidR="00912C30" w:rsidRPr="00850822">
                <w:rPr>
                  <w:rStyle w:val="Hyperlink"/>
                  <w:color w:val="auto"/>
                  <w:sz w:val="20"/>
                </w:rPr>
                <w:t>20/1447r4</w:t>
              </w:r>
            </w:hyperlink>
            <w:r w:rsidR="00912C30" w:rsidRPr="00850822">
              <w:rPr>
                <w:sz w:val="20"/>
              </w:rPr>
              <w:t>, 09/20/2020</w:t>
            </w:r>
          </w:p>
          <w:p w14:paraId="3F53C24B" w14:textId="195E7994" w:rsidR="0011329C" w:rsidRPr="00850822" w:rsidRDefault="00121933" w:rsidP="00222706">
            <w:pPr>
              <w:rPr>
                <w:sz w:val="20"/>
              </w:rPr>
            </w:pPr>
            <w:hyperlink r:id="rId67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3D559414" w14:textId="566E3EA8" w:rsidR="008027D4" w:rsidRPr="00850822" w:rsidRDefault="00121933" w:rsidP="00222706">
            <w:pPr>
              <w:rPr>
                <w:sz w:val="20"/>
              </w:rPr>
            </w:pPr>
            <w:hyperlink r:id="rId68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079F95EF" w14:textId="77777777" w:rsidR="00063383" w:rsidRPr="00850822" w:rsidRDefault="00063383" w:rsidP="00222706">
            <w:pPr>
              <w:rPr>
                <w:sz w:val="20"/>
              </w:rPr>
            </w:pPr>
          </w:p>
          <w:p w14:paraId="5A40946B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174207D5" w14:textId="77777777" w:rsidR="00063383" w:rsidRPr="00850822" w:rsidRDefault="00121933" w:rsidP="00063383">
            <w:pPr>
              <w:rPr>
                <w:sz w:val="20"/>
              </w:rPr>
            </w:pPr>
            <w:hyperlink r:id="rId69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7A8AA86E" w14:textId="77777777" w:rsidR="00222706" w:rsidRPr="00850822" w:rsidRDefault="00222706" w:rsidP="00222706">
            <w:pPr>
              <w:rPr>
                <w:sz w:val="20"/>
              </w:rPr>
            </w:pPr>
          </w:p>
          <w:p w14:paraId="346C82D1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C7E3333" w14:textId="77777777" w:rsidR="008027D4" w:rsidRPr="00850822" w:rsidRDefault="00121933" w:rsidP="008027D4">
            <w:pPr>
              <w:rPr>
                <w:sz w:val="20"/>
              </w:rPr>
            </w:pPr>
            <w:hyperlink r:id="rId70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3B602FC2" w14:textId="5567E886" w:rsidR="00E7555D" w:rsidRPr="00850822" w:rsidRDefault="008027D4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31C72" w14:paraId="261B8B7D" w14:textId="77777777" w:rsidTr="00C1254F">
        <w:trPr>
          <w:trHeight w:val="257"/>
        </w:trPr>
        <w:tc>
          <w:tcPr>
            <w:tcW w:w="1274" w:type="dxa"/>
          </w:tcPr>
          <w:p w14:paraId="034B20D6" w14:textId="77777777" w:rsidR="00E31C72" w:rsidRPr="002B3643" w:rsidRDefault="00E31C72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lastRenderedPageBreak/>
              <w:t>PHY</w:t>
            </w:r>
          </w:p>
        </w:tc>
        <w:tc>
          <w:tcPr>
            <w:tcW w:w="1968" w:type="dxa"/>
          </w:tcPr>
          <w:p w14:paraId="743774A6" w14:textId="4577F168" w:rsidR="00E31C72" w:rsidRPr="002B3643" w:rsidRDefault="00215248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RU/MRU restrictions for 20 MHz operation</w:t>
            </w:r>
          </w:p>
        </w:tc>
        <w:tc>
          <w:tcPr>
            <w:tcW w:w="1562" w:type="dxa"/>
            <w:shd w:val="clear" w:color="auto" w:fill="auto"/>
          </w:tcPr>
          <w:p w14:paraId="547EAA65" w14:textId="2574FB46" w:rsidR="00E31C72" w:rsidRPr="002B3643" w:rsidRDefault="00215248" w:rsidP="00431CAE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Eunsung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Park</w:t>
            </w:r>
          </w:p>
        </w:tc>
        <w:tc>
          <w:tcPr>
            <w:tcW w:w="2706" w:type="dxa"/>
          </w:tcPr>
          <w:p w14:paraId="1A5BD7A2" w14:textId="427257F1" w:rsidR="00E31C72" w:rsidRPr="002B3643" w:rsidRDefault="00B816A8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Steve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Shellhammer</w:t>
            </w:r>
            <w:proofErr w:type="spellEnd"/>
          </w:p>
        </w:tc>
        <w:tc>
          <w:tcPr>
            <w:tcW w:w="1594" w:type="dxa"/>
            <w:gridSpan w:val="2"/>
          </w:tcPr>
          <w:p w14:paraId="506C2DC1" w14:textId="2C8F53A4" w:rsidR="00E31C72" w:rsidRPr="002B3643" w:rsidRDefault="000B333C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R1 (pending)</w:t>
            </w:r>
          </w:p>
        </w:tc>
        <w:tc>
          <w:tcPr>
            <w:tcW w:w="2344" w:type="dxa"/>
          </w:tcPr>
          <w:p w14:paraId="61241F07" w14:textId="77777777" w:rsidR="00E31C72" w:rsidRPr="002B3643" w:rsidRDefault="00E31C72" w:rsidP="00431CAE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671101AD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</w:p>
          <w:p w14:paraId="127A29C2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  <w:r w:rsidRPr="002B3643">
              <w:rPr>
                <w:color w:val="000000" w:themeColor="text1"/>
                <w:sz w:val="20"/>
                <w:highlight w:val="yellow"/>
              </w:rPr>
              <w:t>Presented:</w:t>
            </w:r>
          </w:p>
          <w:p w14:paraId="53A6CE9C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</w:p>
          <w:p w14:paraId="41512617" w14:textId="77777777" w:rsidR="00E31C72" w:rsidRPr="002B3643" w:rsidRDefault="00E31C72" w:rsidP="00431CAE">
            <w:pPr>
              <w:rPr>
                <w:color w:val="000000" w:themeColor="text1"/>
                <w:sz w:val="20"/>
                <w:highlight w:val="yellow"/>
              </w:rPr>
            </w:pPr>
            <w:r w:rsidRPr="002B3643">
              <w:rPr>
                <w:color w:val="000000" w:themeColor="text1"/>
                <w:sz w:val="20"/>
                <w:highlight w:val="yellow"/>
              </w:rPr>
              <w:t>Straw Polled:</w:t>
            </w:r>
          </w:p>
          <w:p w14:paraId="1FF9C8EC" w14:textId="22A20B01" w:rsidR="00E31C72" w:rsidRPr="002B3643" w:rsidRDefault="00E31C72" w:rsidP="00431CAE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EA8358F" w14:textId="13D873C4" w:rsidR="00E31C72" w:rsidRPr="002B3643" w:rsidRDefault="00215248" w:rsidP="00431CA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4689C3F0" w14:textId="77777777" w:rsidTr="00C1254F">
        <w:trPr>
          <w:trHeight w:val="257"/>
        </w:trPr>
        <w:tc>
          <w:tcPr>
            <w:tcW w:w="1274" w:type="dxa"/>
          </w:tcPr>
          <w:p w14:paraId="189F1AA3" w14:textId="1047B8EF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Pr="00850822" w:rsidRDefault="00222706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1CC5B530" w14:textId="36F25659" w:rsidR="00E7555D" w:rsidRPr="00850822" w:rsidRDefault="00121933" w:rsidP="007321AF">
            <w:pPr>
              <w:rPr>
                <w:sz w:val="20"/>
              </w:rPr>
            </w:pPr>
            <w:hyperlink r:id="rId71" w:history="1">
              <w:r w:rsidR="00720D05" w:rsidRPr="0085082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08/25/</w:t>
            </w:r>
            <w:r w:rsidR="00720D05" w:rsidRPr="00850822">
              <w:rPr>
                <w:sz w:val="20"/>
              </w:rPr>
              <w:t>2020</w:t>
            </w:r>
          </w:p>
          <w:p w14:paraId="41E35355" w14:textId="25B143AA" w:rsidR="0033208E" w:rsidRPr="00850822" w:rsidRDefault="00121933" w:rsidP="007321AF">
            <w:pPr>
              <w:rPr>
                <w:sz w:val="20"/>
              </w:rPr>
            </w:pPr>
            <w:hyperlink r:id="rId72" w:history="1">
              <w:r w:rsidR="0033208E" w:rsidRPr="0085082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08/27/</w:t>
            </w:r>
            <w:r w:rsidR="0033208E" w:rsidRPr="00850822">
              <w:rPr>
                <w:sz w:val="20"/>
              </w:rPr>
              <w:t>2020</w:t>
            </w:r>
          </w:p>
          <w:p w14:paraId="40F444EE" w14:textId="05F3BB78" w:rsidR="0036182B" w:rsidRPr="00850822" w:rsidRDefault="00121933" w:rsidP="007321AF">
            <w:pPr>
              <w:rPr>
                <w:sz w:val="20"/>
              </w:rPr>
            </w:pPr>
            <w:hyperlink r:id="rId73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76052A23" w14:textId="4336BB01" w:rsidR="0036182B" w:rsidRPr="00850822" w:rsidRDefault="00121933" w:rsidP="007321AF">
            <w:pPr>
              <w:rPr>
                <w:sz w:val="20"/>
              </w:rPr>
            </w:pPr>
            <w:hyperlink r:id="rId74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4D576F6B" w14:textId="4C2125B3" w:rsidR="00995D57" w:rsidRPr="00850822" w:rsidRDefault="00121933" w:rsidP="007321AF">
            <w:pPr>
              <w:rPr>
                <w:sz w:val="20"/>
              </w:rPr>
            </w:pPr>
            <w:hyperlink r:id="rId75" w:history="1">
              <w:r w:rsidR="00995D57" w:rsidRPr="00850822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850822">
              <w:rPr>
                <w:sz w:val="20"/>
              </w:rPr>
              <w:t>, 09/08/2020</w:t>
            </w:r>
          </w:p>
          <w:p w14:paraId="3FAB77FB" w14:textId="45558596" w:rsidR="004F3E67" w:rsidRDefault="00121933" w:rsidP="007321AF">
            <w:pPr>
              <w:rPr>
                <w:sz w:val="20"/>
              </w:rPr>
            </w:pPr>
            <w:hyperlink r:id="rId76" w:history="1">
              <w:r w:rsidR="004F3E67" w:rsidRPr="00850822">
                <w:rPr>
                  <w:rStyle w:val="Hyperlink"/>
                  <w:color w:val="auto"/>
                  <w:sz w:val="20"/>
                </w:rPr>
                <w:t>20/1160r5</w:t>
              </w:r>
            </w:hyperlink>
            <w:r w:rsidR="004F3E67" w:rsidRPr="00850822">
              <w:rPr>
                <w:sz w:val="20"/>
              </w:rPr>
              <w:t>, 09/17/2020</w:t>
            </w:r>
          </w:p>
          <w:p w14:paraId="3C6443B6" w14:textId="6AF43A81" w:rsidR="00B9631D" w:rsidRPr="00D05A58" w:rsidRDefault="00121933" w:rsidP="007321AF">
            <w:pPr>
              <w:rPr>
                <w:color w:val="000000" w:themeColor="text1"/>
                <w:sz w:val="20"/>
              </w:rPr>
            </w:pPr>
            <w:hyperlink r:id="rId77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2C56468D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</w:p>
          <w:p w14:paraId="04DD4AF2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9F57059" w14:textId="4050A2C1" w:rsidR="00F50234" w:rsidRPr="00D05A58" w:rsidRDefault="00121933" w:rsidP="00F50234">
            <w:pPr>
              <w:rPr>
                <w:color w:val="000000" w:themeColor="text1"/>
                <w:sz w:val="20"/>
              </w:rPr>
            </w:pPr>
            <w:hyperlink r:id="rId78" w:history="1">
              <w:r w:rsidR="00F50234" w:rsidRPr="00D05A58">
                <w:rPr>
                  <w:rStyle w:val="Hyperlink"/>
                  <w:color w:val="000000" w:themeColor="text1"/>
                  <w:sz w:val="20"/>
                </w:rPr>
                <w:t>20/1160r1</w:t>
              </w:r>
            </w:hyperlink>
            <w:r w:rsidR="00F50234" w:rsidRPr="00D05A58">
              <w:rPr>
                <w:color w:val="000000" w:themeColor="text1"/>
                <w:sz w:val="20"/>
              </w:rPr>
              <w:t>, 08/31/2020</w:t>
            </w:r>
          </w:p>
          <w:p w14:paraId="6B8CF56C" w14:textId="0201C6A6" w:rsidR="00157012" w:rsidRPr="00D05A58" w:rsidRDefault="00121933" w:rsidP="00F50234">
            <w:pPr>
              <w:rPr>
                <w:color w:val="000000" w:themeColor="text1"/>
                <w:sz w:val="20"/>
              </w:rPr>
            </w:pPr>
            <w:hyperlink r:id="rId79" w:history="1">
              <w:r w:rsidR="00157012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157012" w:rsidRPr="00D05A58">
              <w:rPr>
                <w:color w:val="000000" w:themeColor="text1"/>
                <w:sz w:val="20"/>
              </w:rPr>
              <w:t>, 09/10/2020</w:t>
            </w:r>
          </w:p>
          <w:p w14:paraId="3890D079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</w:p>
          <w:p w14:paraId="269A9264" w14:textId="77777777" w:rsidR="00222706" w:rsidRPr="00D05A58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54C6EDF8" w14:textId="77777777" w:rsidR="00752445" w:rsidRPr="00D05A58" w:rsidRDefault="00121933" w:rsidP="00752445">
            <w:pPr>
              <w:rPr>
                <w:color w:val="000000" w:themeColor="text1"/>
                <w:sz w:val="20"/>
              </w:rPr>
            </w:pPr>
            <w:hyperlink r:id="rId80" w:history="1">
              <w:r w:rsidR="00752445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752445" w:rsidRPr="00D05A58">
              <w:rPr>
                <w:color w:val="000000" w:themeColor="text1"/>
                <w:sz w:val="20"/>
              </w:rPr>
              <w:t>, 09/10/2020</w:t>
            </w:r>
          </w:p>
          <w:p w14:paraId="4DA72F76" w14:textId="77777777" w:rsidR="00222706" w:rsidRPr="00D05A58" w:rsidRDefault="00AE3125" w:rsidP="007321AF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1D4A2AD" w14:textId="77777777" w:rsidR="00B9631D" w:rsidRPr="00D05A58" w:rsidRDefault="00121933" w:rsidP="00B9631D">
            <w:pPr>
              <w:rPr>
                <w:color w:val="000000" w:themeColor="text1"/>
                <w:sz w:val="20"/>
              </w:rPr>
            </w:pPr>
            <w:hyperlink r:id="rId81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642EFC9F" w14:textId="1DE1D125" w:rsidR="00B9631D" w:rsidRPr="00850822" w:rsidRDefault="00B9631D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C1254F">
        <w:trPr>
          <w:trHeight w:val="257"/>
        </w:trPr>
        <w:tc>
          <w:tcPr>
            <w:tcW w:w="1274" w:type="dxa"/>
          </w:tcPr>
          <w:p w14:paraId="276DE7C8" w14:textId="3F2E6C16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Pr="00850822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7C0BE9E" w14:textId="7DC54778" w:rsidR="00E7555D" w:rsidRPr="00850822" w:rsidRDefault="00121933" w:rsidP="00210153">
            <w:pPr>
              <w:rPr>
                <w:sz w:val="20"/>
              </w:rPr>
            </w:pPr>
            <w:hyperlink r:id="rId82" w:history="1">
              <w:r w:rsidR="000B3FC3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08/26/</w:t>
            </w:r>
            <w:r w:rsidR="000B3FC3" w:rsidRPr="00850822">
              <w:rPr>
                <w:sz w:val="20"/>
              </w:rPr>
              <w:t>2020</w:t>
            </w:r>
          </w:p>
          <w:p w14:paraId="2D41C6A7" w14:textId="51DF3F62" w:rsidR="00773CF2" w:rsidRPr="00850822" w:rsidRDefault="00121933" w:rsidP="00210153">
            <w:pPr>
              <w:rPr>
                <w:sz w:val="20"/>
              </w:rPr>
            </w:pPr>
            <w:hyperlink r:id="rId83" w:history="1">
              <w:r w:rsidR="00773CF2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850822">
              <w:rPr>
                <w:sz w:val="20"/>
              </w:rPr>
              <w:t>, 09/01/2020</w:t>
            </w:r>
          </w:p>
          <w:p w14:paraId="785D8E0F" w14:textId="77777777" w:rsidR="00222706" w:rsidRPr="00850822" w:rsidRDefault="00222706" w:rsidP="00210153">
            <w:pPr>
              <w:rPr>
                <w:sz w:val="20"/>
              </w:rPr>
            </w:pPr>
          </w:p>
          <w:p w14:paraId="381FCD69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BA2E5E" w14:textId="450E6EA8" w:rsidR="00AD7DB6" w:rsidRPr="00850822" w:rsidRDefault="00121933" w:rsidP="00222706">
            <w:pPr>
              <w:rPr>
                <w:sz w:val="20"/>
              </w:rPr>
            </w:pPr>
            <w:hyperlink r:id="rId84" w:history="1">
              <w:r w:rsidR="00AD7DB6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850822">
              <w:rPr>
                <w:sz w:val="20"/>
              </w:rPr>
              <w:t>, 08/31/2020</w:t>
            </w:r>
          </w:p>
          <w:p w14:paraId="371807A4" w14:textId="77777777" w:rsidR="00222706" w:rsidRPr="00850822" w:rsidRDefault="00222706" w:rsidP="00222706">
            <w:pPr>
              <w:rPr>
                <w:sz w:val="20"/>
              </w:rPr>
            </w:pPr>
          </w:p>
          <w:p w14:paraId="2FE9F7E5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BBF67A" w14:textId="77777777" w:rsidR="0035002F" w:rsidRPr="00850822" w:rsidRDefault="00121933" w:rsidP="0035002F">
            <w:pPr>
              <w:rPr>
                <w:sz w:val="20"/>
              </w:rPr>
            </w:pPr>
            <w:hyperlink r:id="rId85" w:history="1">
              <w:r w:rsidR="0035002F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850822">
              <w:rPr>
                <w:sz w:val="20"/>
              </w:rPr>
              <w:t>, 09/01/2020</w:t>
            </w:r>
          </w:p>
          <w:p w14:paraId="4A6468F5" w14:textId="01AF016F" w:rsidR="00222706" w:rsidRPr="00850822" w:rsidRDefault="0035002F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C1254F">
        <w:trPr>
          <w:trHeight w:val="257"/>
        </w:trPr>
        <w:tc>
          <w:tcPr>
            <w:tcW w:w="1274" w:type="dxa"/>
          </w:tcPr>
          <w:p w14:paraId="200517A7" w14:textId="5CAD8979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Pr="00D05A58" w:rsidRDefault="00EA3143" w:rsidP="006656CF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</w:rPr>
              <w:t>U</w:t>
            </w:r>
            <w:r w:rsidRPr="00D05A58">
              <w:rPr>
                <w:color w:val="000000" w:themeColor="text1"/>
                <w:sz w:val="20"/>
              </w:rPr>
              <w:t>ploaded:</w:t>
            </w:r>
          </w:p>
          <w:p w14:paraId="6C6ED163" w14:textId="77777777" w:rsidR="00255EAD" w:rsidRPr="00D05A58" w:rsidRDefault="00121933" w:rsidP="00255EAD">
            <w:pPr>
              <w:rPr>
                <w:color w:val="000000" w:themeColor="text1"/>
                <w:sz w:val="20"/>
              </w:rPr>
            </w:pPr>
            <w:hyperlink r:id="rId86" w:history="1">
              <w:r w:rsidR="00255EAD" w:rsidRPr="00D05A58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255EAD" w:rsidRPr="00D05A58">
              <w:rPr>
                <w:color w:val="000000" w:themeColor="text1"/>
                <w:sz w:val="20"/>
              </w:rPr>
              <w:t>, 09/15/2020</w:t>
            </w:r>
          </w:p>
          <w:p w14:paraId="12DB2EA1" w14:textId="307A0EE2" w:rsidR="00852CA6" w:rsidRPr="00D05A58" w:rsidRDefault="00121933" w:rsidP="00255EAD">
            <w:pPr>
              <w:rPr>
                <w:color w:val="000000" w:themeColor="text1"/>
                <w:sz w:val="20"/>
              </w:rPr>
            </w:pPr>
            <w:hyperlink r:id="rId87" w:history="1">
              <w:r w:rsidR="00852CA6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852CA6" w:rsidRPr="00D05A58">
              <w:rPr>
                <w:color w:val="000000" w:themeColor="text1"/>
                <w:sz w:val="20"/>
              </w:rPr>
              <w:t>, 09/24/2020</w:t>
            </w:r>
          </w:p>
          <w:p w14:paraId="41387321" w14:textId="04FED52C" w:rsidR="00EA3143" w:rsidRPr="00D05A58" w:rsidRDefault="00121933" w:rsidP="006656CF">
            <w:pPr>
              <w:rPr>
                <w:color w:val="000000" w:themeColor="text1"/>
                <w:sz w:val="20"/>
              </w:rPr>
            </w:pPr>
            <w:hyperlink r:id="rId88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F44A258" w14:textId="77777777" w:rsidR="006909F0" w:rsidRPr="00D05A58" w:rsidRDefault="006909F0" w:rsidP="006656CF">
            <w:pPr>
              <w:rPr>
                <w:color w:val="000000" w:themeColor="text1"/>
                <w:sz w:val="20"/>
              </w:rPr>
            </w:pPr>
          </w:p>
          <w:p w14:paraId="2DA59ED1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DF2B851" w14:textId="77777777" w:rsidR="00D6303A" w:rsidRPr="00D05A58" w:rsidRDefault="00121933" w:rsidP="00D6303A">
            <w:pPr>
              <w:rPr>
                <w:color w:val="000000" w:themeColor="text1"/>
                <w:sz w:val="20"/>
              </w:rPr>
            </w:pPr>
            <w:hyperlink r:id="rId89" w:history="1">
              <w:r w:rsidR="00D6303A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D6303A" w:rsidRPr="00D05A58">
              <w:rPr>
                <w:color w:val="000000" w:themeColor="text1"/>
                <w:sz w:val="20"/>
              </w:rPr>
              <w:t>, 09/24/2020</w:t>
            </w:r>
          </w:p>
          <w:p w14:paraId="45CA8BFF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</w:p>
          <w:p w14:paraId="066987D6" w14:textId="77777777" w:rsidR="00EA3143" w:rsidRPr="00D05A58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08FB3C49" w14:textId="77777777" w:rsidR="006909F0" w:rsidRPr="00D05A58" w:rsidRDefault="00121933" w:rsidP="006909F0">
            <w:pPr>
              <w:rPr>
                <w:color w:val="000000" w:themeColor="text1"/>
                <w:sz w:val="20"/>
              </w:rPr>
            </w:pPr>
            <w:hyperlink r:id="rId90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77B0B935" w14:textId="43B70238" w:rsidR="00EA3143" w:rsidRPr="00850822" w:rsidRDefault="006909F0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C1254F">
        <w:trPr>
          <w:trHeight w:val="257"/>
        </w:trPr>
        <w:tc>
          <w:tcPr>
            <w:tcW w:w="1274" w:type="dxa"/>
          </w:tcPr>
          <w:p w14:paraId="0EB8E714" w14:textId="562AC0E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Pr="00850822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BC82BC8" w14:textId="78A0B87D" w:rsidR="00E7555D" w:rsidRPr="00850822" w:rsidRDefault="00121933" w:rsidP="006656CF">
            <w:pPr>
              <w:rPr>
                <w:sz w:val="20"/>
              </w:rPr>
            </w:pPr>
            <w:hyperlink r:id="rId91" w:history="1">
              <w:r w:rsidR="001D4735" w:rsidRPr="00850822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50822">
              <w:rPr>
                <w:sz w:val="20"/>
              </w:rPr>
              <w:t>,</w:t>
            </w:r>
            <w:r w:rsidR="00EA3143" w:rsidRPr="00850822">
              <w:rPr>
                <w:sz w:val="20"/>
              </w:rPr>
              <w:t xml:space="preserve"> 08/25/</w:t>
            </w:r>
            <w:r w:rsidR="001D4735" w:rsidRPr="00850822">
              <w:rPr>
                <w:sz w:val="20"/>
              </w:rPr>
              <w:t>2020</w:t>
            </w:r>
          </w:p>
          <w:p w14:paraId="7C66CB86" w14:textId="77777777" w:rsidR="004169C6" w:rsidRPr="00850822" w:rsidRDefault="00121933" w:rsidP="00EA3143">
            <w:pPr>
              <w:rPr>
                <w:sz w:val="20"/>
              </w:rPr>
            </w:pPr>
            <w:hyperlink r:id="rId92" w:history="1">
              <w:r w:rsidR="004169C6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50822">
              <w:rPr>
                <w:sz w:val="20"/>
              </w:rPr>
              <w:t xml:space="preserve">, </w:t>
            </w:r>
            <w:r w:rsidR="00EA3143" w:rsidRPr="00850822">
              <w:rPr>
                <w:sz w:val="20"/>
              </w:rPr>
              <w:t>08/25/</w:t>
            </w:r>
            <w:r w:rsidR="004169C6" w:rsidRPr="00850822">
              <w:rPr>
                <w:sz w:val="20"/>
              </w:rPr>
              <w:t>2020</w:t>
            </w:r>
          </w:p>
          <w:p w14:paraId="0E9ACEDD" w14:textId="77777777" w:rsidR="00EA3143" w:rsidRPr="00850822" w:rsidRDefault="00EA3143" w:rsidP="00EA3143">
            <w:pPr>
              <w:rPr>
                <w:sz w:val="20"/>
              </w:rPr>
            </w:pPr>
          </w:p>
          <w:p w14:paraId="63FEBF70" w14:textId="77777777" w:rsidR="00EA3143" w:rsidRPr="00850822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308F16D" w14:textId="38367814" w:rsidR="00EA3143" w:rsidRPr="00850822" w:rsidRDefault="00121933" w:rsidP="00EA3143">
            <w:pPr>
              <w:rPr>
                <w:sz w:val="20"/>
              </w:rPr>
            </w:pPr>
            <w:hyperlink r:id="rId93" w:history="1">
              <w:r w:rsidR="002B2988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50822">
              <w:rPr>
                <w:sz w:val="20"/>
              </w:rPr>
              <w:t>, 08/27/2020</w:t>
            </w:r>
          </w:p>
          <w:p w14:paraId="0DCE3212" w14:textId="77777777" w:rsidR="002B2988" w:rsidRPr="00850822" w:rsidRDefault="002B2988" w:rsidP="00EA3143">
            <w:pPr>
              <w:rPr>
                <w:sz w:val="20"/>
              </w:rPr>
            </w:pPr>
          </w:p>
          <w:p w14:paraId="3922DA7C" w14:textId="77777777" w:rsidR="00EA3143" w:rsidRPr="00850822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1A62A7" w14:textId="24C73E5A" w:rsidR="007474DD" w:rsidRPr="00850822" w:rsidRDefault="00121933" w:rsidP="007474DD">
            <w:pPr>
              <w:rPr>
                <w:sz w:val="20"/>
              </w:rPr>
            </w:pPr>
            <w:hyperlink r:id="rId94" w:history="1">
              <w:r w:rsidR="007474DD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50822">
              <w:rPr>
                <w:sz w:val="20"/>
              </w:rPr>
              <w:t>, 09/10/2020</w:t>
            </w:r>
          </w:p>
          <w:p w14:paraId="07CD5D22" w14:textId="207B14FE" w:rsidR="00EA3143" w:rsidRPr="00850822" w:rsidRDefault="000F70EF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1F366912" w14:textId="77777777" w:rsidTr="00C1254F">
        <w:trPr>
          <w:trHeight w:val="257"/>
        </w:trPr>
        <w:tc>
          <w:tcPr>
            <w:tcW w:w="1274" w:type="dxa"/>
          </w:tcPr>
          <w:p w14:paraId="62FAD7F5" w14:textId="09249281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850822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50822" w:rsidRDefault="00121933" w:rsidP="006656CF">
            <w:pPr>
              <w:rPr>
                <w:sz w:val="20"/>
              </w:rPr>
            </w:pPr>
            <w:hyperlink r:id="rId95" w:history="1">
              <w:r w:rsidR="003D5B50" w:rsidRPr="00850822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D5B50" w:rsidRPr="00850822">
              <w:rPr>
                <w:sz w:val="20"/>
              </w:rPr>
              <w:t>2020</w:t>
            </w:r>
          </w:p>
          <w:p w14:paraId="05F3E5A3" w14:textId="32C5ACB3" w:rsidR="003D5B50" w:rsidRPr="00850822" w:rsidRDefault="00121933" w:rsidP="006656CF">
            <w:pPr>
              <w:rPr>
                <w:sz w:val="20"/>
              </w:rPr>
            </w:pPr>
            <w:hyperlink r:id="rId96" w:history="1">
              <w:r w:rsidR="003B3127" w:rsidRPr="00850822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B3127" w:rsidRPr="00850822">
              <w:rPr>
                <w:sz w:val="20"/>
              </w:rPr>
              <w:t>2020</w:t>
            </w:r>
          </w:p>
          <w:p w14:paraId="0438697D" w14:textId="2BD16AF5" w:rsidR="00606EBB" w:rsidRPr="00850822" w:rsidRDefault="00121933" w:rsidP="006656CF">
            <w:pPr>
              <w:rPr>
                <w:sz w:val="20"/>
              </w:rPr>
            </w:pPr>
            <w:hyperlink r:id="rId97" w:history="1">
              <w:r w:rsidR="00606EBB" w:rsidRPr="00850822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606EBB" w:rsidRPr="00850822">
              <w:rPr>
                <w:sz w:val="20"/>
              </w:rPr>
              <w:t>2020</w:t>
            </w:r>
          </w:p>
          <w:p w14:paraId="2D7A6509" w14:textId="39ED4E35" w:rsidR="00A530ED" w:rsidRPr="00850822" w:rsidRDefault="00121933" w:rsidP="00A530ED">
            <w:pPr>
              <w:rPr>
                <w:sz w:val="20"/>
              </w:rPr>
            </w:pPr>
            <w:hyperlink r:id="rId98" w:history="1">
              <w:r w:rsidR="00A530ED" w:rsidRPr="00850822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A530ED" w:rsidRPr="00850822">
              <w:rPr>
                <w:sz w:val="20"/>
              </w:rPr>
              <w:t>2020</w:t>
            </w:r>
          </w:p>
          <w:p w14:paraId="6EB58587" w14:textId="77777777" w:rsidR="00B16CD9" w:rsidRPr="00850822" w:rsidRDefault="00121933" w:rsidP="002B2988">
            <w:pPr>
              <w:rPr>
                <w:sz w:val="20"/>
              </w:rPr>
            </w:pPr>
            <w:hyperlink r:id="rId99" w:history="1">
              <w:r w:rsidR="00B16CD9" w:rsidRPr="00850822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B16CD9" w:rsidRPr="00850822">
              <w:rPr>
                <w:sz w:val="20"/>
              </w:rPr>
              <w:t>2020</w:t>
            </w:r>
          </w:p>
          <w:p w14:paraId="5C4ACA16" w14:textId="0FAFEF59" w:rsidR="008422BD" w:rsidRPr="00850822" w:rsidRDefault="00121933" w:rsidP="002B2988">
            <w:pPr>
              <w:rPr>
                <w:sz w:val="20"/>
              </w:rPr>
            </w:pPr>
            <w:hyperlink r:id="rId100" w:history="1">
              <w:r w:rsidR="008422BD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8422BD" w:rsidRPr="00850822">
              <w:rPr>
                <w:sz w:val="20"/>
              </w:rPr>
              <w:t>, 09/10/2020</w:t>
            </w:r>
          </w:p>
          <w:p w14:paraId="6E9DDCDB" w14:textId="77777777" w:rsidR="00DA4047" w:rsidRPr="00850822" w:rsidRDefault="00121933" w:rsidP="00DA4047">
            <w:pPr>
              <w:rPr>
                <w:sz w:val="20"/>
              </w:rPr>
            </w:pPr>
            <w:hyperlink r:id="rId101" w:history="1">
              <w:r w:rsidR="00DA4047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DA4047" w:rsidRPr="00850822">
              <w:rPr>
                <w:sz w:val="20"/>
              </w:rPr>
              <w:t>, 09/14/2020</w:t>
            </w:r>
          </w:p>
          <w:p w14:paraId="44D07D69" w14:textId="77777777" w:rsidR="002B2988" w:rsidRPr="00850822" w:rsidRDefault="002B2988" w:rsidP="002B2988">
            <w:pPr>
              <w:rPr>
                <w:sz w:val="20"/>
              </w:rPr>
            </w:pPr>
          </w:p>
          <w:p w14:paraId="0D67F83E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4BA4E9" w14:textId="267F14E9" w:rsidR="00DF1EE7" w:rsidRPr="00850822" w:rsidRDefault="00121933" w:rsidP="00DF1EE7">
            <w:pPr>
              <w:rPr>
                <w:sz w:val="20"/>
              </w:rPr>
            </w:pPr>
            <w:hyperlink r:id="rId102" w:history="1">
              <w:r w:rsidR="00DF1EE7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DF1EE7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DF1EE7" w:rsidRPr="00850822">
              <w:rPr>
                <w:sz w:val="20"/>
              </w:rPr>
              <w:t>/2020</w:t>
            </w:r>
          </w:p>
          <w:p w14:paraId="08FE9294" w14:textId="77777777" w:rsidR="002B2988" w:rsidRPr="00850822" w:rsidRDefault="002B2988" w:rsidP="002B2988">
            <w:pPr>
              <w:rPr>
                <w:sz w:val="20"/>
              </w:rPr>
            </w:pPr>
          </w:p>
          <w:p w14:paraId="2949E446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54A85F7" w14:textId="53E5CFB7" w:rsidR="002B2988" w:rsidRPr="00850822" w:rsidRDefault="00121933" w:rsidP="002B2988">
            <w:pPr>
              <w:rPr>
                <w:sz w:val="20"/>
              </w:rPr>
            </w:pPr>
            <w:hyperlink r:id="rId103" w:history="1">
              <w:r w:rsidR="00FE68B9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FE68B9" w:rsidRPr="00850822">
              <w:rPr>
                <w:sz w:val="20"/>
              </w:rPr>
              <w:t>, 09/14/2020</w:t>
            </w:r>
          </w:p>
          <w:p w14:paraId="3547BF37" w14:textId="57023B15" w:rsidR="00374AF1" w:rsidRPr="00850822" w:rsidRDefault="00374AF1" w:rsidP="002B298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C78D48E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lastRenderedPageBreak/>
              <w:t>Motion 111, #SP0611-21</w:t>
            </w:r>
          </w:p>
          <w:p w14:paraId="7F8EAAAB" w14:textId="680240D1" w:rsidR="00412666" w:rsidRPr="006F0E37" w:rsidRDefault="00412666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02348B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E7555D" w14:paraId="696AF673" w14:textId="27B33E2B" w:rsidTr="00C1254F">
        <w:trPr>
          <w:trHeight w:val="271"/>
        </w:trPr>
        <w:tc>
          <w:tcPr>
            <w:tcW w:w="1274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850822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850822" w:rsidRDefault="00121933" w:rsidP="006656CF">
            <w:pPr>
              <w:rPr>
                <w:sz w:val="20"/>
              </w:rPr>
            </w:pPr>
            <w:hyperlink r:id="rId104" w:history="1">
              <w:r w:rsidR="007D1F27" w:rsidRPr="00850822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07/29/</w:t>
            </w:r>
            <w:r w:rsidR="007D1F27" w:rsidRPr="00850822">
              <w:rPr>
                <w:sz w:val="20"/>
              </w:rPr>
              <w:t>2020.</w:t>
            </w:r>
          </w:p>
          <w:p w14:paraId="07773C47" w14:textId="21748BDB" w:rsidR="007E4A17" w:rsidRPr="00850822" w:rsidRDefault="00121933" w:rsidP="006656CF">
            <w:pPr>
              <w:rPr>
                <w:sz w:val="20"/>
              </w:rPr>
            </w:pPr>
            <w:hyperlink r:id="rId105" w:history="1">
              <w:r w:rsidR="007E4A17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08/24/</w:t>
            </w:r>
            <w:r w:rsidR="007E4A17" w:rsidRPr="00850822">
              <w:rPr>
                <w:sz w:val="20"/>
              </w:rPr>
              <w:t>2020</w:t>
            </w:r>
          </w:p>
          <w:p w14:paraId="54DCBAB0" w14:textId="77777777" w:rsidR="005C2A8E" w:rsidRPr="00850822" w:rsidRDefault="00121933" w:rsidP="0055680D">
            <w:pPr>
              <w:rPr>
                <w:sz w:val="20"/>
              </w:rPr>
            </w:pPr>
            <w:hyperlink r:id="rId106" w:history="1">
              <w:r w:rsidR="005C2A8E" w:rsidRPr="00850822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08/28/</w:t>
            </w:r>
            <w:r w:rsidR="005C2A8E" w:rsidRPr="00850822">
              <w:rPr>
                <w:sz w:val="20"/>
              </w:rPr>
              <w:t>2020</w:t>
            </w:r>
          </w:p>
          <w:p w14:paraId="5BC4A8AD" w14:textId="42C77640" w:rsidR="00C63B56" w:rsidRPr="00850822" w:rsidRDefault="00121933" w:rsidP="0055680D">
            <w:pPr>
              <w:rPr>
                <w:sz w:val="20"/>
              </w:rPr>
            </w:pPr>
            <w:hyperlink r:id="rId107" w:history="1">
              <w:r w:rsidR="00C63B56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C63B56" w:rsidRPr="00850822">
              <w:rPr>
                <w:sz w:val="20"/>
              </w:rPr>
              <w:t>, 09/10/2020</w:t>
            </w:r>
          </w:p>
          <w:p w14:paraId="32F2D8D1" w14:textId="77777777" w:rsidR="0055680D" w:rsidRPr="00850822" w:rsidRDefault="0055680D" w:rsidP="0055680D">
            <w:pPr>
              <w:rPr>
                <w:sz w:val="20"/>
              </w:rPr>
            </w:pPr>
          </w:p>
          <w:p w14:paraId="1391F9B3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497F6BA" w14:textId="79C4CEE4" w:rsidR="00036014" w:rsidRPr="00850822" w:rsidRDefault="00121933" w:rsidP="00036014">
            <w:pPr>
              <w:rPr>
                <w:sz w:val="20"/>
              </w:rPr>
            </w:pPr>
            <w:hyperlink r:id="rId108" w:history="1">
              <w:r w:rsidR="00036014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850822">
              <w:rPr>
                <w:sz w:val="20"/>
              </w:rPr>
              <w:t>, 08/27/2020</w:t>
            </w:r>
          </w:p>
          <w:p w14:paraId="0028B785" w14:textId="06C7A05F" w:rsidR="00F16F62" w:rsidRPr="00850822" w:rsidRDefault="00121933" w:rsidP="00036014">
            <w:pPr>
              <w:rPr>
                <w:sz w:val="20"/>
              </w:rPr>
            </w:pPr>
            <w:hyperlink r:id="rId109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2250D7C" w14:textId="77777777" w:rsidR="0055680D" w:rsidRPr="00850822" w:rsidRDefault="0055680D" w:rsidP="0055680D">
            <w:pPr>
              <w:rPr>
                <w:sz w:val="20"/>
              </w:rPr>
            </w:pPr>
          </w:p>
          <w:p w14:paraId="4283367F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36009FF" w14:textId="77777777" w:rsidR="00F16F62" w:rsidRPr="00850822" w:rsidRDefault="00121933" w:rsidP="00F16F62">
            <w:pPr>
              <w:rPr>
                <w:sz w:val="20"/>
              </w:rPr>
            </w:pPr>
            <w:hyperlink r:id="rId110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027AC83" w14:textId="7BBFA01D" w:rsidR="00F16F62" w:rsidRPr="00850822" w:rsidRDefault="005C6554" w:rsidP="0055680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No motion</w:t>
            </w:r>
          </w:p>
        </w:tc>
      </w:tr>
      <w:tr w:rsidR="00E7555D" w14:paraId="6758D0A5" w14:textId="52994C5D" w:rsidTr="00C1254F">
        <w:trPr>
          <w:trHeight w:val="271"/>
        </w:trPr>
        <w:tc>
          <w:tcPr>
            <w:tcW w:w="1274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Pr="00850822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E5AF8E" w14:textId="14888702" w:rsidR="00E7555D" w:rsidRPr="00850822" w:rsidRDefault="00121933" w:rsidP="00AF6431">
            <w:pPr>
              <w:rPr>
                <w:sz w:val="20"/>
              </w:rPr>
            </w:pPr>
            <w:hyperlink r:id="rId111" w:history="1">
              <w:r w:rsidR="001A4881" w:rsidRPr="00850822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08/27/</w:t>
            </w:r>
            <w:r w:rsidR="001A4881" w:rsidRPr="00850822">
              <w:rPr>
                <w:sz w:val="20"/>
              </w:rPr>
              <w:t>2020</w:t>
            </w:r>
          </w:p>
          <w:p w14:paraId="0A8CACC9" w14:textId="66A9F6D8" w:rsidR="00B44750" w:rsidRPr="00850822" w:rsidRDefault="00121933" w:rsidP="00AF6431">
            <w:pPr>
              <w:rPr>
                <w:sz w:val="20"/>
              </w:rPr>
            </w:pPr>
            <w:hyperlink r:id="rId112" w:history="1">
              <w:r w:rsidR="00996CC8" w:rsidRPr="00850822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850822">
              <w:rPr>
                <w:sz w:val="20"/>
              </w:rPr>
              <w:t>, 08/30/2020</w:t>
            </w:r>
          </w:p>
          <w:p w14:paraId="5CB0AE6F" w14:textId="1954A673" w:rsidR="0026163A" w:rsidRPr="00850822" w:rsidRDefault="00121933" w:rsidP="00AF6431">
            <w:pPr>
              <w:rPr>
                <w:sz w:val="20"/>
              </w:rPr>
            </w:pPr>
            <w:hyperlink r:id="rId113" w:history="1">
              <w:r w:rsidR="0026163A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6163A" w:rsidRPr="00850822">
              <w:rPr>
                <w:sz w:val="20"/>
              </w:rPr>
              <w:t>, 09/10/2020</w:t>
            </w:r>
          </w:p>
          <w:p w14:paraId="0EED9BDA" w14:textId="77777777" w:rsidR="00C36B1D" w:rsidRPr="00850822" w:rsidRDefault="00121933" w:rsidP="00C36B1D">
            <w:pPr>
              <w:rPr>
                <w:sz w:val="20"/>
              </w:rPr>
            </w:pPr>
            <w:hyperlink r:id="rId114" w:history="1">
              <w:r w:rsidR="00C36B1D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C36B1D" w:rsidRPr="00850822">
              <w:rPr>
                <w:sz w:val="20"/>
              </w:rPr>
              <w:t>, 09/14/2020</w:t>
            </w:r>
          </w:p>
          <w:p w14:paraId="4D4A89BA" w14:textId="77777777" w:rsidR="00996CC8" w:rsidRPr="00850822" w:rsidRDefault="00996CC8" w:rsidP="00AF6431">
            <w:pPr>
              <w:rPr>
                <w:sz w:val="20"/>
              </w:rPr>
            </w:pPr>
          </w:p>
          <w:p w14:paraId="51CD5876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63642C" w14:textId="40945666" w:rsidR="00293F7D" w:rsidRPr="00850822" w:rsidRDefault="00121933" w:rsidP="00B44750">
            <w:pPr>
              <w:rPr>
                <w:sz w:val="20"/>
              </w:rPr>
            </w:pPr>
            <w:hyperlink r:id="rId115" w:history="1">
              <w:r w:rsidR="00293F7D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93F7D" w:rsidRPr="00850822">
              <w:rPr>
                <w:sz w:val="20"/>
              </w:rPr>
              <w:t>, 09/1</w:t>
            </w:r>
            <w:r w:rsidR="003B6079" w:rsidRPr="00850822">
              <w:rPr>
                <w:sz w:val="20"/>
              </w:rPr>
              <w:t>4</w:t>
            </w:r>
            <w:r w:rsidR="00293F7D" w:rsidRPr="00850822">
              <w:rPr>
                <w:sz w:val="20"/>
              </w:rPr>
              <w:t>/2020</w:t>
            </w:r>
          </w:p>
          <w:p w14:paraId="4DC77E9C" w14:textId="77777777" w:rsidR="00B44750" w:rsidRPr="00850822" w:rsidRDefault="00B44750" w:rsidP="00B44750">
            <w:pPr>
              <w:rPr>
                <w:sz w:val="20"/>
              </w:rPr>
            </w:pPr>
          </w:p>
          <w:p w14:paraId="7950F50B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24A2379" w14:textId="40B0CA68" w:rsidR="00A02F93" w:rsidRPr="00850822" w:rsidRDefault="00121933" w:rsidP="00B44750">
            <w:pPr>
              <w:rPr>
                <w:sz w:val="20"/>
              </w:rPr>
            </w:pPr>
            <w:hyperlink r:id="rId116" w:history="1">
              <w:r w:rsidR="00A02F93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A02F93" w:rsidRPr="00850822">
              <w:rPr>
                <w:sz w:val="20"/>
              </w:rPr>
              <w:t>, 09/14/2020</w:t>
            </w:r>
          </w:p>
          <w:p w14:paraId="713F77FA" w14:textId="0421EDE2" w:rsidR="00A02F93" w:rsidRPr="00850822" w:rsidRDefault="00A02F93" w:rsidP="00B4475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98C97BF" w14:textId="6C30253E" w:rsidR="00B44750" w:rsidRPr="00850822" w:rsidRDefault="00B44750" w:rsidP="00AF643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8A41EB" w14:paraId="43B951DF" w14:textId="77777777" w:rsidTr="00C1254F">
        <w:trPr>
          <w:trHeight w:val="271"/>
        </w:trPr>
        <w:tc>
          <w:tcPr>
            <w:tcW w:w="1274" w:type="dxa"/>
          </w:tcPr>
          <w:p w14:paraId="3848F45B" w14:textId="3786B440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lastRenderedPageBreak/>
              <w:t>PHY</w:t>
            </w:r>
          </w:p>
        </w:tc>
        <w:tc>
          <w:tcPr>
            <w:tcW w:w="1968" w:type="dxa"/>
          </w:tcPr>
          <w:p w14:paraId="61D312CF" w14:textId="789F10D4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EHT preamble-Cyclic shift for pre-EHT and EHT modulated fields</w:t>
            </w:r>
          </w:p>
        </w:tc>
        <w:tc>
          <w:tcPr>
            <w:tcW w:w="1562" w:type="dxa"/>
          </w:tcPr>
          <w:p w14:paraId="79858189" w14:textId="09558B7B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Wook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11C76C05" w14:textId="369A8FAF" w:rsidR="008A41EB" w:rsidRPr="002B3643" w:rsidRDefault="00266F19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Lin Yang</w:t>
            </w:r>
            <w:r w:rsidR="00851E87" w:rsidRPr="002B3643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851E87" w:rsidRPr="002B3643">
              <w:rPr>
                <w:color w:val="00B050"/>
                <w:sz w:val="20"/>
                <w:highlight w:val="yellow"/>
              </w:rPr>
              <w:t>Chenchen</w:t>
            </w:r>
            <w:proofErr w:type="spellEnd"/>
            <w:r w:rsidR="00851E87" w:rsidRPr="002B3643">
              <w:rPr>
                <w:color w:val="00B050"/>
                <w:sz w:val="20"/>
                <w:highlight w:val="yellow"/>
              </w:rPr>
              <w:t xml:space="preserve"> Liu</w:t>
            </w:r>
            <w:r w:rsidR="00DC1E1A" w:rsidRPr="002B3643">
              <w:rPr>
                <w:color w:val="00B050"/>
                <w:sz w:val="20"/>
                <w:highlight w:val="yellow"/>
              </w:rPr>
              <w:t xml:space="preserve">, </w:t>
            </w:r>
            <w:proofErr w:type="spellStart"/>
            <w:r w:rsidR="00DC1E1A" w:rsidRPr="002B3643">
              <w:rPr>
                <w:color w:val="00B050"/>
                <w:sz w:val="20"/>
                <w:highlight w:val="yellow"/>
              </w:rPr>
              <w:t>Jinyoung</w:t>
            </w:r>
            <w:proofErr w:type="spellEnd"/>
            <w:r w:rsidR="00DC1E1A" w:rsidRPr="002B3643">
              <w:rPr>
                <w:color w:val="00B050"/>
                <w:sz w:val="20"/>
                <w:highlight w:val="yellow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2A87AA0C" w14:textId="77777777" w:rsidR="008A41EB" w:rsidRPr="002B3643" w:rsidRDefault="008A41EB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31D4A7E7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</w:p>
          <w:p w14:paraId="401A953A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56DB9BA6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Presented:</w:t>
            </w:r>
          </w:p>
          <w:p w14:paraId="0C60C98B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7820A326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Straw Polled:</w:t>
            </w:r>
          </w:p>
          <w:p w14:paraId="31936AF9" w14:textId="77777777" w:rsidR="008A41EB" w:rsidRPr="002B3643" w:rsidRDefault="008A41EB" w:rsidP="006656CF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12" w:type="dxa"/>
          </w:tcPr>
          <w:p w14:paraId="7F7B9969" w14:textId="0F262718" w:rsidR="008A41EB" w:rsidRPr="002B3643" w:rsidRDefault="008A41EB" w:rsidP="008A41EB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These are the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subclauses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2CABBECB" w14:textId="77777777" w:rsidTr="00C1254F">
        <w:trPr>
          <w:trHeight w:val="271"/>
        </w:trPr>
        <w:tc>
          <w:tcPr>
            <w:tcW w:w="1274" w:type="dxa"/>
          </w:tcPr>
          <w:p w14:paraId="7E511264" w14:textId="171FD7DA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Pr="00850822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5458ED2" w14:textId="55AE6631" w:rsidR="00E7555D" w:rsidRPr="00850822" w:rsidRDefault="00121933" w:rsidP="006656CF">
            <w:pPr>
              <w:rPr>
                <w:sz w:val="20"/>
              </w:rPr>
            </w:pPr>
            <w:hyperlink r:id="rId117" w:history="1">
              <w:r w:rsidR="00F74CC9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08/26/</w:t>
            </w:r>
            <w:r w:rsidR="00F74CC9" w:rsidRPr="00850822">
              <w:rPr>
                <w:sz w:val="20"/>
              </w:rPr>
              <w:t>2020</w:t>
            </w:r>
          </w:p>
          <w:p w14:paraId="77963E8D" w14:textId="07EA22BD" w:rsidR="004B514D" w:rsidRPr="00850822" w:rsidRDefault="00121933" w:rsidP="006656CF">
            <w:pPr>
              <w:rPr>
                <w:sz w:val="20"/>
              </w:rPr>
            </w:pPr>
            <w:hyperlink r:id="rId118" w:history="1">
              <w:r w:rsidR="004B514D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850822">
              <w:rPr>
                <w:sz w:val="20"/>
              </w:rPr>
              <w:t>, 09/03/2020</w:t>
            </w:r>
          </w:p>
          <w:p w14:paraId="67B3FFA3" w14:textId="7A6942C8" w:rsidR="00B5459A" w:rsidRPr="00850822" w:rsidRDefault="00121933" w:rsidP="006656CF">
            <w:pPr>
              <w:rPr>
                <w:sz w:val="20"/>
              </w:rPr>
            </w:pPr>
            <w:hyperlink r:id="rId119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088507E7" w14:textId="77777777" w:rsidR="00B44750" w:rsidRPr="00850822" w:rsidRDefault="00B44750" w:rsidP="006656CF">
            <w:pPr>
              <w:rPr>
                <w:sz w:val="20"/>
              </w:rPr>
            </w:pPr>
          </w:p>
          <w:p w14:paraId="728CD4E6" w14:textId="77777777" w:rsidR="00B44750" w:rsidRPr="00850822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AE5666" w14:textId="48768479" w:rsidR="002A4BFC" w:rsidRPr="00850822" w:rsidRDefault="00121933" w:rsidP="002A4BFC">
            <w:pPr>
              <w:rPr>
                <w:sz w:val="20"/>
              </w:rPr>
            </w:pPr>
            <w:hyperlink r:id="rId120" w:history="1">
              <w:r w:rsidR="002A4BFC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850822">
              <w:rPr>
                <w:sz w:val="20"/>
              </w:rPr>
              <w:t>, 08/31/2020</w:t>
            </w:r>
          </w:p>
          <w:p w14:paraId="1FD06D4C" w14:textId="51023ABB" w:rsidR="00B44750" w:rsidRPr="00850822" w:rsidRDefault="00121933" w:rsidP="00B44750">
            <w:pPr>
              <w:rPr>
                <w:sz w:val="20"/>
              </w:rPr>
            </w:pPr>
            <w:hyperlink r:id="rId121" w:history="1">
              <w:r w:rsidR="005853A1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5853A1" w:rsidRPr="00850822">
              <w:rPr>
                <w:sz w:val="20"/>
              </w:rPr>
              <w:t>, 09/10/2020</w:t>
            </w:r>
          </w:p>
          <w:p w14:paraId="68B6EDBC" w14:textId="77777777" w:rsidR="00B5459A" w:rsidRPr="00850822" w:rsidRDefault="00121933" w:rsidP="00B5459A">
            <w:pPr>
              <w:rPr>
                <w:sz w:val="20"/>
              </w:rPr>
            </w:pPr>
            <w:hyperlink r:id="rId122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6B180D03" w14:textId="77777777" w:rsidR="005853A1" w:rsidRPr="00850822" w:rsidRDefault="005853A1" w:rsidP="00B44750">
            <w:pPr>
              <w:rPr>
                <w:sz w:val="20"/>
              </w:rPr>
            </w:pPr>
          </w:p>
          <w:p w14:paraId="19FDCC43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7CFD18C" w14:textId="19FA465C" w:rsidR="001543BF" w:rsidRPr="00850822" w:rsidRDefault="00121933" w:rsidP="00B44750">
            <w:pPr>
              <w:rPr>
                <w:sz w:val="20"/>
              </w:rPr>
            </w:pPr>
            <w:hyperlink r:id="rId123" w:history="1">
              <w:r w:rsidR="001543BF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1543BF" w:rsidRPr="00850822">
              <w:rPr>
                <w:sz w:val="20"/>
              </w:rPr>
              <w:t>, 09/10/2020</w:t>
            </w:r>
          </w:p>
          <w:p w14:paraId="772D6D64" w14:textId="29D4E137" w:rsidR="00B44750" w:rsidRPr="00850822" w:rsidRDefault="001543BF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C1254F">
        <w:trPr>
          <w:trHeight w:val="257"/>
        </w:trPr>
        <w:tc>
          <w:tcPr>
            <w:tcW w:w="1274" w:type="dxa"/>
          </w:tcPr>
          <w:p w14:paraId="53C345F7" w14:textId="4ED99309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Pr="00850822" w:rsidRDefault="009E4B1A" w:rsidP="005D2796">
            <w:pPr>
              <w:rPr>
                <w:sz w:val="20"/>
                <w:lang w:val="en-US"/>
              </w:rPr>
            </w:pPr>
            <w:r w:rsidRPr="00850822">
              <w:rPr>
                <w:sz w:val="20"/>
                <w:lang w:val="en-US"/>
              </w:rPr>
              <w:t>Uploaded:</w:t>
            </w:r>
          </w:p>
          <w:p w14:paraId="1372AB6A" w14:textId="4E592198" w:rsidR="00373220" w:rsidRDefault="00121933" w:rsidP="005D2796">
            <w:pPr>
              <w:rPr>
                <w:sz w:val="20"/>
                <w:lang w:val="en-US"/>
              </w:rPr>
            </w:pPr>
            <w:hyperlink r:id="rId124" w:history="1">
              <w:r w:rsidR="008D68D7" w:rsidRPr="00850822">
                <w:rPr>
                  <w:rStyle w:val="Hyperlink"/>
                  <w:color w:val="auto"/>
                  <w:sz w:val="20"/>
                  <w:lang w:val="en-US"/>
                </w:rPr>
                <w:t>20/1464r0</w:t>
              </w:r>
            </w:hyperlink>
            <w:r w:rsidR="008D68D7" w:rsidRPr="00850822">
              <w:rPr>
                <w:sz w:val="20"/>
                <w:lang w:val="en-US"/>
              </w:rPr>
              <w:t>, 09/15/2020</w:t>
            </w:r>
          </w:p>
          <w:p w14:paraId="4C6AA64D" w14:textId="2E96919F" w:rsidR="00373220" w:rsidRPr="00D05A58" w:rsidRDefault="00121933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25" w:history="1">
              <w:r w:rsidR="00373220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73220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08E5D06" w14:textId="6C16A859" w:rsidR="0005403D" w:rsidRPr="00D05A58" w:rsidRDefault="00121933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26" w:history="1">
              <w:r w:rsidR="0005403D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05403D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2AE2F16" w14:textId="77777777" w:rsidR="008D68D7" w:rsidRPr="00D05A58" w:rsidRDefault="008D68D7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0A8A8432" w14:textId="76757C11" w:rsidR="003033DA" w:rsidRPr="00D05A58" w:rsidRDefault="00121933" w:rsidP="009E4B1A">
            <w:pPr>
              <w:rPr>
                <w:color w:val="000000" w:themeColor="text1"/>
                <w:sz w:val="20"/>
                <w:lang w:val="en-US"/>
              </w:rPr>
            </w:pPr>
            <w:hyperlink r:id="rId127" w:history="1">
              <w:r w:rsidR="003033D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033D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C6F1E3D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A02114E" w14:textId="77777777" w:rsidR="00B6239A" w:rsidRPr="00D05A58" w:rsidRDefault="00121933" w:rsidP="00B6239A">
            <w:pPr>
              <w:rPr>
                <w:color w:val="000000" w:themeColor="text1"/>
                <w:sz w:val="20"/>
                <w:lang w:val="en-US"/>
              </w:rPr>
            </w:pPr>
            <w:hyperlink r:id="rId128" w:history="1">
              <w:r w:rsidR="00B6239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B6239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0A75988E" w14:textId="3541F214" w:rsidR="009E4B1A" w:rsidRPr="00850822" w:rsidRDefault="00B6239A" w:rsidP="005D2796">
            <w:pPr>
              <w:rPr>
                <w:sz w:val="20"/>
                <w:lang w:val="en-US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4A7D0792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  <w:p w14:paraId="5D042B7D" w14:textId="040549C2" w:rsidR="003B4E1C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17</w:t>
            </w:r>
          </w:p>
          <w:p w14:paraId="14A97CE4" w14:textId="1CF4238A" w:rsidR="003B4E1C" w:rsidRPr="00234353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 xml:space="preserve">Motion </w:t>
            </w:r>
            <w:r w:rsidRPr="003B4E1C">
              <w:rPr>
                <w:color w:val="00B050"/>
                <w:sz w:val="20"/>
                <w:lang w:val="en-US"/>
              </w:rPr>
              <w:t>122</w:t>
            </w:r>
            <w:r>
              <w:rPr>
                <w:color w:val="00B050"/>
                <w:sz w:val="20"/>
                <w:lang w:val="en-US"/>
              </w:rPr>
              <w:t>,</w:t>
            </w:r>
            <w:r w:rsidRPr="003B4E1C">
              <w:rPr>
                <w:color w:val="00B050"/>
                <w:sz w:val="20"/>
                <w:lang w:val="en-US"/>
              </w:rPr>
              <w:t xml:space="preserve"> #SP165</w:t>
            </w:r>
          </w:p>
        </w:tc>
      </w:tr>
      <w:tr w:rsidR="00E7555D" w14:paraId="60027F32" w14:textId="77777777" w:rsidTr="00C1254F">
        <w:trPr>
          <w:trHeight w:val="271"/>
        </w:trPr>
        <w:tc>
          <w:tcPr>
            <w:tcW w:w="1274" w:type="dxa"/>
          </w:tcPr>
          <w:p w14:paraId="50B3E159" w14:textId="6CDB35C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0C55BC1" w14:textId="7FD2AB98" w:rsidR="001C5CC4" w:rsidRPr="00850822" w:rsidRDefault="001C5CC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</w:t>
            </w:r>
            <w:r w:rsidR="00F9742A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3EFE1780" w14:textId="06EB3A65" w:rsidR="00E7555D" w:rsidRPr="00850822" w:rsidRDefault="00121933" w:rsidP="006656CF">
            <w:pPr>
              <w:rPr>
                <w:sz w:val="20"/>
              </w:rPr>
            </w:pPr>
            <w:hyperlink r:id="rId129" w:history="1">
              <w:r w:rsidR="00D71E10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08/25/</w:t>
            </w:r>
            <w:r w:rsidR="00D71E10" w:rsidRPr="00850822">
              <w:rPr>
                <w:sz w:val="20"/>
              </w:rPr>
              <w:t>2020</w:t>
            </w:r>
          </w:p>
          <w:p w14:paraId="26788AC6" w14:textId="619BA4CD" w:rsidR="00E4400C" w:rsidRPr="00850822" w:rsidRDefault="00121933" w:rsidP="006656CF">
            <w:pPr>
              <w:rPr>
                <w:sz w:val="20"/>
              </w:rPr>
            </w:pPr>
            <w:hyperlink r:id="rId130" w:history="1">
              <w:r w:rsidR="00E4400C" w:rsidRPr="00850822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08/28/</w:t>
            </w:r>
            <w:r w:rsidR="00E4400C" w:rsidRPr="00850822">
              <w:rPr>
                <w:sz w:val="20"/>
              </w:rPr>
              <w:t>2020</w:t>
            </w:r>
          </w:p>
          <w:p w14:paraId="36B48191" w14:textId="7CD94C55" w:rsidR="00844E11" w:rsidRPr="00850822" w:rsidRDefault="00121933" w:rsidP="006656CF">
            <w:pPr>
              <w:rPr>
                <w:sz w:val="20"/>
              </w:rPr>
            </w:pPr>
            <w:hyperlink r:id="rId131" w:history="1">
              <w:r w:rsidR="00844E11" w:rsidRPr="00850822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850822">
              <w:rPr>
                <w:sz w:val="20"/>
              </w:rPr>
              <w:t>, 09/0</w:t>
            </w:r>
            <w:r w:rsidR="00336050" w:rsidRPr="00850822">
              <w:rPr>
                <w:sz w:val="20"/>
              </w:rPr>
              <w:t>2</w:t>
            </w:r>
            <w:r w:rsidR="00844E11" w:rsidRPr="00850822">
              <w:rPr>
                <w:sz w:val="20"/>
              </w:rPr>
              <w:t>/2020</w:t>
            </w:r>
          </w:p>
          <w:p w14:paraId="479D8FEF" w14:textId="4BA1358F" w:rsidR="00735C97" w:rsidRPr="00850822" w:rsidRDefault="00121933" w:rsidP="006656CF">
            <w:pPr>
              <w:rPr>
                <w:sz w:val="20"/>
              </w:rPr>
            </w:pPr>
            <w:hyperlink r:id="rId132" w:history="1">
              <w:r w:rsidR="00735C97" w:rsidRPr="00850822">
                <w:rPr>
                  <w:rStyle w:val="Hyperlink"/>
                  <w:color w:val="auto"/>
                  <w:sz w:val="20"/>
                </w:rPr>
                <w:t>20/1276r3</w:t>
              </w:r>
            </w:hyperlink>
            <w:r w:rsidR="00735C97" w:rsidRPr="00850822">
              <w:rPr>
                <w:sz w:val="20"/>
              </w:rPr>
              <w:t>, 09/10/2020</w:t>
            </w:r>
          </w:p>
          <w:p w14:paraId="3F6641D8" w14:textId="3CC14B9C" w:rsidR="0071261F" w:rsidRPr="00314346" w:rsidRDefault="00121933" w:rsidP="006656CF">
            <w:pPr>
              <w:rPr>
                <w:sz w:val="20"/>
              </w:rPr>
            </w:pPr>
            <w:hyperlink r:id="rId133" w:history="1">
              <w:r w:rsidR="0071261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71261F" w:rsidRPr="00850822">
              <w:rPr>
                <w:sz w:val="20"/>
              </w:rPr>
              <w:t>, 09</w:t>
            </w:r>
            <w:r w:rsidR="0071261F" w:rsidRPr="00314346">
              <w:rPr>
                <w:sz w:val="20"/>
              </w:rPr>
              <w:t>/10/2020</w:t>
            </w:r>
          </w:p>
          <w:p w14:paraId="3E74D275" w14:textId="2B2F7EBC" w:rsidR="00BF0DBD" w:rsidRPr="00314346" w:rsidRDefault="00121933" w:rsidP="006656CF">
            <w:pPr>
              <w:rPr>
                <w:sz w:val="20"/>
              </w:rPr>
            </w:pPr>
            <w:hyperlink r:id="rId134" w:history="1">
              <w:r w:rsidR="00BF0DBD" w:rsidRPr="00314346">
                <w:rPr>
                  <w:rStyle w:val="Hyperlink"/>
                  <w:color w:val="auto"/>
                  <w:sz w:val="20"/>
                </w:rPr>
                <w:t>20/1276r5</w:t>
              </w:r>
            </w:hyperlink>
            <w:r w:rsidR="00BF0DBD" w:rsidRPr="00314346">
              <w:rPr>
                <w:sz w:val="20"/>
              </w:rPr>
              <w:t>, 09/14/2020</w:t>
            </w:r>
          </w:p>
          <w:p w14:paraId="79709A21" w14:textId="6AC23FB3" w:rsidR="009E4B1A" w:rsidRPr="00314346" w:rsidRDefault="00121933" w:rsidP="006656CF">
            <w:pPr>
              <w:rPr>
                <w:sz w:val="20"/>
              </w:rPr>
            </w:pPr>
            <w:hyperlink r:id="rId135" w:history="1">
              <w:r w:rsidR="005D0D97" w:rsidRPr="00314346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5D0D97" w:rsidRPr="00314346">
              <w:rPr>
                <w:sz w:val="20"/>
              </w:rPr>
              <w:t>, 09/14/2020</w:t>
            </w:r>
          </w:p>
          <w:p w14:paraId="709F2480" w14:textId="77777777" w:rsidR="00F96A23" w:rsidRPr="00314346" w:rsidRDefault="00121933" w:rsidP="00F96A23">
            <w:pPr>
              <w:rPr>
                <w:sz w:val="20"/>
              </w:rPr>
            </w:pPr>
            <w:hyperlink r:id="rId136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F96A23" w:rsidRPr="00314346">
              <w:rPr>
                <w:sz w:val="20"/>
              </w:rPr>
              <w:t>, 09/14/2020</w:t>
            </w:r>
          </w:p>
          <w:p w14:paraId="62393EB5" w14:textId="7CFE1C5F" w:rsidR="002873A9" w:rsidRDefault="00121933" w:rsidP="006656CF">
            <w:pPr>
              <w:rPr>
                <w:sz w:val="20"/>
              </w:rPr>
            </w:pPr>
            <w:hyperlink r:id="rId137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20/1276r8</w:t>
              </w:r>
            </w:hyperlink>
            <w:r w:rsidR="00F96A23" w:rsidRPr="00314346">
              <w:rPr>
                <w:sz w:val="20"/>
              </w:rPr>
              <w:t>, 09/29/2020</w:t>
            </w:r>
          </w:p>
          <w:p w14:paraId="49279B2B" w14:textId="51136E5E" w:rsidR="002873A9" w:rsidRDefault="002873A9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7DE469" w14:textId="26DD46CC" w:rsidR="002873A9" w:rsidRPr="003527FA" w:rsidRDefault="00121933" w:rsidP="006656CF">
            <w:pPr>
              <w:rPr>
                <w:sz w:val="20"/>
              </w:rPr>
            </w:pPr>
            <w:hyperlink r:id="rId138" w:history="1">
              <w:r w:rsidR="002873A9" w:rsidRPr="003527FA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2873A9" w:rsidRPr="003527FA">
              <w:rPr>
                <w:sz w:val="20"/>
              </w:rPr>
              <w:t>, 10/10/2020</w:t>
            </w:r>
          </w:p>
          <w:p w14:paraId="7BC9A998" w14:textId="42B2342A" w:rsidR="00321928" w:rsidRPr="003527FA" w:rsidRDefault="00121933" w:rsidP="006656CF">
            <w:pPr>
              <w:rPr>
                <w:sz w:val="20"/>
              </w:rPr>
            </w:pPr>
            <w:hyperlink r:id="rId139" w:history="1">
              <w:r w:rsidR="00321928" w:rsidRPr="003527FA">
                <w:rPr>
                  <w:rStyle w:val="Hyperlink"/>
                  <w:color w:val="auto"/>
                  <w:sz w:val="20"/>
                </w:rPr>
                <w:t>20/1612r1</w:t>
              </w:r>
            </w:hyperlink>
            <w:r w:rsidR="00321928" w:rsidRPr="003527FA">
              <w:rPr>
                <w:sz w:val="20"/>
              </w:rPr>
              <w:t>, 10/12/2020</w:t>
            </w:r>
          </w:p>
          <w:p w14:paraId="62A10FAE" w14:textId="77777777" w:rsidR="00F96A23" w:rsidRPr="00314346" w:rsidRDefault="00F96A23" w:rsidP="006656CF">
            <w:pPr>
              <w:rPr>
                <w:sz w:val="20"/>
              </w:rPr>
            </w:pPr>
          </w:p>
          <w:p w14:paraId="6FD5D9C6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935648" w14:textId="1E61E60B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22040FD" w14:textId="5DF6C740" w:rsidR="00242961" w:rsidRPr="00850822" w:rsidRDefault="00121933" w:rsidP="009E4B1A">
            <w:pPr>
              <w:rPr>
                <w:sz w:val="20"/>
              </w:rPr>
            </w:pPr>
            <w:hyperlink r:id="rId140" w:history="1">
              <w:r w:rsidR="00242961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850822">
              <w:rPr>
                <w:sz w:val="20"/>
              </w:rPr>
              <w:t>, 08/25/2020</w:t>
            </w:r>
          </w:p>
          <w:p w14:paraId="69509711" w14:textId="77777777" w:rsidR="00F251EF" w:rsidRPr="00850822" w:rsidRDefault="00121933" w:rsidP="00F251EF">
            <w:pPr>
              <w:rPr>
                <w:sz w:val="20"/>
              </w:rPr>
            </w:pPr>
            <w:hyperlink r:id="rId141" w:history="1">
              <w:r w:rsidR="00F251E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F251EF" w:rsidRPr="00850822">
              <w:rPr>
                <w:sz w:val="20"/>
              </w:rPr>
              <w:t>, 09/10/2020</w:t>
            </w:r>
          </w:p>
          <w:p w14:paraId="76105ECF" w14:textId="77777777" w:rsidR="00133EF1" w:rsidRDefault="00121933" w:rsidP="00133EF1">
            <w:pPr>
              <w:rPr>
                <w:sz w:val="20"/>
              </w:rPr>
            </w:pPr>
            <w:hyperlink r:id="rId142" w:history="1">
              <w:r w:rsidR="00133EF1" w:rsidRPr="00850822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133EF1" w:rsidRPr="00850822">
              <w:rPr>
                <w:sz w:val="20"/>
              </w:rPr>
              <w:t>, 09/14/2020</w:t>
            </w:r>
          </w:p>
          <w:p w14:paraId="2CC2FE54" w14:textId="4FA3972F" w:rsidR="00CE1BBD" w:rsidRPr="00850822" w:rsidRDefault="00CE1BBD" w:rsidP="00133EF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58D8072" w14:textId="77777777" w:rsidR="006A3700" w:rsidRDefault="00121933" w:rsidP="006A3700">
            <w:pPr>
              <w:rPr>
                <w:sz w:val="20"/>
              </w:rPr>
            </w:pPr>
            <w:hyperlink r:id="rId143" w:history="1">
              <w:r w:rsidR="006A3700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 w:rsidRPr="001C5CC4">
              <w:rPr>
                <w:sz w:val="20"/>
              </w:rPr>
              <w:t>, 10/10/2020</w:t>
            </w:r>
          </w:p>
          <w:p w14:paraId="7A106F72" w14:textId="77777777" w:rsidR="009E4B1A" w:rsidRPr="00850822" w:rsidRDefault="009E4B1A" w:rsidP="009E4B1A">
            <w:pPr>
              <w:rPr>
                <w:sz w:val="20"/>
              </w:rPr>
            </w:pPr>
          </w:p>
          <w:p w14:paraId="6390659E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1EBC887" w14:textId="5D78D6CE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01DD3CF" w14:textId="77777777" w:rsidR="009E4B1A" w:rsidRPr="00850822" w:rsidRDefault="00121933" w:rsidP="006656CF">
            <w:pPr>
              <w:rPr>
                <w:sz w:val="20"/>
              </w:rPr>
            </w:pPr>
            <w:hyperlink r:id="rId144" w:history="1">
              <w:r w:rsidR="00AF202C" w:rsidRPr="00850822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7FD58F06" w14:textId="77777777" w:rsidR="001F05C8" w:rsidRDefault="001F05C8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866352A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  <w:p w14:paraId="64127FDF" w14:textId="0936AB21" w:rsidR="006A3700" w:rsidRPr="001C5CC4" w:rsidRDefault="00121933" w:rsidP="006A3700">
            <w:pPr>
              <w:rPr>
                <w:sz w:val="20"/>
              </w:rPr>
            </w:pPr>
            <w:hyperlink r:id="rId145" w:history="1">
              <w:r w:rsidR="00DF3FB4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>
              <w:rPr>
                <w:sz w:val="20"/>
              </w:rPr>
              <w:t>, 10/12/2020</w:t>
            </w:r>
          </w:p>
          <w:p w14:paraId="55EC75E4" w14:textId="77777777" w:rsidR="006A3700" w:rsidRDefault="006A3700" w:rsidP="006A370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0302A40" w14:textId="3EDCD27D" w:rsidR="006A3700" w:rsidRPr="00850822" w:rsidRDefault="006A3700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01B523D2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  <w:p w14:paraId="67707341" w14:textId="3B5F8371" w:rsidR="00BF65D1" w:rsidRPr="00ED36AA" w:rsidRDefault="00BF65D1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#SP200</w:t>
            </w:r>
          </w:p>
        </w:tc>
      </w:tr>
      <w:tr w:rsidR="00E7555D" w14:paraId="569CA269" w14:textId="77777777" w:rsidTr="00C1254F">
        <w:trPr>
          <w:trHeight w:val="257"/>
        </w:trPr>
        <w:tc>
          <w:tcPr>
            <w:tcW w:w="1274" w:type="dxa"/>
          </w:tcPr>
          <w:p w14:paraId="5AD6814C" w14:textId="57E36DC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Pr="00850822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850822" w:rsidRDefault="00121933" w:rsidP="00B7207F">
            <w:pPr>
              <w:rPr>
                <w:sz w:val="20"/>
              </w:rPr>
            </w:pPr>
            <w:hyperlink r:id="rId146" w:history="1">
              <w:r w:rsidR="002625B6" w:rsidRPr="00850822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08/20/</w:t>
            </w:r>
            <w:r w:rsidR="002625B6" w:rsidRPr="00850822">
              <w:rPr>
                <w:sz w:val="20"/>
              </w:rPr>
              <w:t>2020</w:t>
            </w:r>
          </w:p>
          <w:p w14:paraId="00D73EDC" w14:textId="3D851415" w:rsidR="008D7674" w:rsidRPr="00850822" w:rsidRDefault="00121933" w:rsidP="00B7207F">
            <w:pPr>
              <w:rPr>
                <w:sz w:val="20"/>
              </w:rPr>
            </w:pPr>
            <w:hyperlink r:id="rId147" w:history="1">
              <w:r w:rsidR="008D7674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08/25/</w:t>
            </w:r>
            <w:r w:rsidR="008D7674" w:rsidRPr="00850822">
              <w:rPr>
                <w:sz w:val="20"/>
              </w:rPr>
              <w:t>2020</w:t>
            </w:r>
          </w:p>
          <w:p w14:paraId="71EBFD34" w14:textId="77777777" w:rsidR="0038554B" w:rsidRPr="00850822" w:rsidRDefault="00121933" w:rsidP="00EE2763">
            <w:pPr>
              <w:rPr>
                <w:sz w:val="20"/>
              </w:rPr>
            </w:pPr>
            <w:hyperlink r:id="rId148" w:history="1">
              <w:r w:rsidR="0038554B" w:rsidRPr="00850822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08/27/</w:t>
            </w:r>
            <w:r w:rsidR="0038554B" w:rsidRPr="00850822">
              <w:rPr>
                <w:sz w:val="20"/>
              </w:rPr>
              <w:t>2020</w:t>
            </w:r>
          </w:p>
          <w:p w14:paraId="1E410D02" w14:textId="1B8D4AAB" w:rsidR="00916144" w:rsidRPr="00850822" w:rsidRDefault="00121933" w:rsidP="00EE2763">
            <w:pPr>
              <w:rPr>
                <w:sz w:val="20"/>
              </w:rPr>
            </w:pPr>
            <w:hyperlink r:id="rId149" w:history="1">
              <w:r w:rsidR="00916144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850822">
              <w:rPr>
                <w:sz w:val="20"/>
              </w:rPr>
              <w:t>, 08/30/2020</w:t>
            </w:r>
          </w:p>
          <w:p w14:paraId="178219E4" w14:textId="77777777" w:rsidR="0007029E" w:rsidRPr="00850822" w:rsidRDefault="00121933" w:rsidP="0007029E">
            <w:pPr>
              <w:rPr>
                <w:sz w:val="20"/>
              </w:rPr>
            </w:pPr>
            <w:hyperlink r:id="rId150" w:history="1">
              <w:r w:rsidR="0007029E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850822">
              <w:rPr>
                <w:sz w:val="20"/>
              </w:rPr>
              <w:t>, 09/10/2020</w:t>
            </w:r>
          </w:p>
          <w:p w14:paraId="055DB8E4" w14:textId="77777777" w:rsidR="00EE2763" w:rsidRPr="00850822" w:rsidRDefault="00EE2763" w:rsidP="00EE2763">
            <w:pPr>
              <w:rPr>
                <w:sz w:val="20"/>
              </w:rPr>
            </w:pPr>
          </w:p>
          <w:p w14:paraId="778AC630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603E7C" w14:textId="7D66F895" w:rsidR="00793C8B" w:rsidRPr="00850822" w:rsidRDefault="00121933" w:rsidP="00793C8B">
            <w:pPr>
              <w:rPr>
                <w:sz w:val="20"/>
              </w:rPr>
            </w:pPr>
            <w:hyperlink r:id="rId151" w:history="1">
              <w:r w:rsidR="00793C8B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850822">
              <w:rPr>
                <w:sz w:val="20"/>
              </w:rPr>
              <w:t>, 08/27/2020</w:t>
            </w:r>
          </w:p>
          <w:p w14:paraId="259211D0" w14:textId="1B68E847" w:rsidR="00601FE1" w:rsidRPr="00850822" w:rsidRDefault="00121933" w:rsidP="00601FE1">
            <w:pPr>
              <w:rPr>
                <w:sz w:val="20"/>
              </w:rPr>
            </w:pPr>
            <w:hyperlink r:id="rId152" w:history="1">
              <w:r w:rsidR="00601FE1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850822">
              <w:rPr>
                <w:sz w:val="20"/>
              </w:rPr>
              <w:t>, 09/10/2020</w:t>
            </w:r>
          </w:p>
          <w:p w14:paraId="76D6F715" w14:textId="77777777" w:rsidR="00EE2763" w:rsidRPr="00850822" w:rsidRDefault="00EE2763" w:rsidP="00EE2763">
            <w:pPr>
              <w:rPr>
                <w:sz w:val="20"/>
              </w:rPr>
            </w:pPr>
          </w:p>
          <w:p w14:paraId="226BB48A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251B7C" w14:textId="1461B0C1" w:rsidR="00EE2763" w:rsidRPr="00850822" w:rsidRDefault="00121933" w:rsidP="00EE2763">
            <w:pPr>
              <w:rPr>
                <w:sz w:val="20"/>
              </w:rPr>
            </w:pPr>
            <w:hyperlink r:id="rId153" w:history="1">
              <w:r w:rsidR="00011BA0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850822">
              <w:rPr>
                <w:sz w:val="20"/>
              </w:rPr>
              <w:t>, 09/10/2020</w:t>
            </w:r>
          </w:p>
          <w:p w14:paraId="4634389C" w14:textId="6E9C22AF" w:rsidR="0080267F" w:rsidRPr="00850822" w:rsidRDefault="0080267F" w:rsidP="00EE276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C1254F">
        <w:trPr>
          <w:trHeight w:val="271"/>
        </w:trPr>
        <w:tc>
          <w:tcPr>
            <w:tcW w:w="1274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16F6C85" w14:textId="31F26CFC" w:rsidR="0072368B" w:rsidRPr="00D05A58" w:rsidRDefault="00121933" w:rsidP="00FA0AA3">
            <w:pPr>
              <w:rPr>
                <w:color w:val="000000" w:themeColor="text1"/>
                <w:sz w:val="20"/>
              </w:rPr>
            </w:pPr>
            <w:hyperlink r:id="rId154" w:history="1">
              <w:r w:rsidR="00A81A25" w:rsidRPr="00D05A58">
                <w:rPr>
                  <w:rStyle w:val="Hyperlink"/>
                  <w:color w:val="000000" w:themeColor="text1"/>
                  <w:sz w:val="20"/>
                </w:rPr>
                <w:t>20/1495r0</w:t>
              </w:r>
            </w:hyperlink>
            <w:r w:rsidR="00A81A25" w:rsidRPr="00D05A58">
              <w:rPr>
                <w:color w:val="000000" w:themeColor="text1"/>
                <w:sz w:val="20"/>
              </w:rPr>
              <w:t>, 09/16/2020</w:t>
            </w:r>
          </w:p>
          <w:p w14:paraId="17C86E9E" w14:textId="60020718" w:rsidR="00DC6C7F" w:rsidRPr="00D05A58" w:rsidRDefault="00121933" w:rsidP="00FA0AA3">
            <w:pPr>
              <w:rPr>
                <w:color w:val="000000" w:themeColor="text1"/>
                <w:sz w:val="20"/>
              </w:rPr>
            </w:pPr>
            <w:hyperlink r:id="rId155" w:history="1">
              <w:r w:rsidR="00DC6C7F" w:rsidRPr="00D05A58">
                <w:rPr>
                  <w:rStyle w:val="Hyperlink"/>
                  <w:color w:val="000000" w:themeColor="text1"/>
                  <w:sz w:val="20"/>
                </w:rPr>
                <w:t>20/1495r1</w:t>
              </w:r>
            </w:hyperlink>
            <w:r w:rsidR="00DC6C7F" w:rsidRPr="00D05A58">
              <w:rPr>
                <w:color w:val="000000" w:themeColor="text1"/>
                <w:sz w:val="20"/>
              </w:rPr>
              <w:t>, 09/</w:t>
            </w:r>
            <w:r w:rsidR="00E556F5" w:rsidRPr="00D05A58">
              <w:rPr>
                <w:color w:val="000000" w:themeColor="text1"/>
                <w:sz w:val="20"/>
              </w:rPr>
              <w:t>17/2020</w:t>
            </w:r>
          </w:p>
          <w:p w14:paraId="68480E91" w14:textId="00203AB6" w:rsidR="001F4E2D" w:rsidRPr="00D05A58" w:rsidRDefault="00121933" w:rsidP="00FA0AA3">
            <w:pPr>
              <w:rPr>
                <w:color w:val="000000" w:themeColor="text1"/>
                <w:sz w:val="20"/>
              </w:rPr>
            </w:pPr>
            <w:hyperlink r:id="rId156" w:history="1">
              <w:r w:rsidR="001F4E2D" w:rsidRPr="00D05A58">
                <w:rPr>
                  <w:rStyle w:val="Hyperlink"/>
                  <w:color w:val="000000" w:themeColor="text1"/>
                  <w:sz w:val="20"/>
                </w:rPr>
                <w:t>20/1495r2</w:t>
              </w:r>
            </w:hyperlink>
            <w:r w:rsidR="001F4E2D" w:rsidRPr="00D05A58">
              <w:rPr>
                <w:color w:val="000000" w:themeColor="text1"/>
                <w:sz w:val="20"/>
              </w:rPr>
              <w:t>, 09/21/2020</w:t>
            </w:r>
          </w:p>
          <w:p w14:paraId="7D84F5BB" w14:textId="4CC446CA" w:rsidR="0091762C" w:rsidRPr="00D05A58" w:rsidRDefault="00121933" w:rsidP="00FA0AA3">
            <w:pPr>
              <w:rPr>
                <w:color w:val="000000" w:themeColor="text1"/>
                <w:sz w:val="20"/>
              </w:rPr>
            </w:pPr>
            <w:hyperlink r:id="rId157" w:history="1">
              <w:r w:rsidR="0091762C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91762C" w:rsidRPr="00D05A58">
              <w:rPr>
                <w:color w:val="000000" w:themeColor="text1"/>
                <w:sz w:val="20"/>
              </w:rPr>
              <w:t>, 09/24/2020</w:t>
            </w:r>
          </w:p>
          <w:p w14:paraId="38CC4F7E" w14:textId="77777777" w:rsidR="00A81A25" w:rsidRPr="00D05A58" w:rsidRDefault="00A81A25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B8A947B" w14:textId="77777777" w:rsidR="00AB6E1F" w:rsidRPr="00D05A58" w:rsidRDefault="00121933" w:rsidP="00AB6E1F">
            <w:pPr>
              <w:rPr>
                <w:color w:val="000000" w:themeColor="text1"/>
                <w:sz w:val="20"/>
              </w:rPr>
            </w:pPr>
            <w:hyperlink r:id="rId158" w:history="1">
              <w:r w:rsidR="00AB6E1F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AB6E1F" w:rsidRPr="00D05A58">
              <w:rPr>
                <w:color w:val="000000" w:themeColor="text1"/>
                <w:sz w:val="20"/>
              </w:rPr>
              <w:t>, 09/24/2020</w:t>
            </w:r>
          </w:p>
          <w:p w14:paraId="4C7FC0F2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</w:p>
          <w:p w14:paraId="5CEA8923" w14:textId="77777777" w:rsidR="0072368B" w:rsidRPr="00D05A58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72A66138" w14:textId="77777777" w:rsidR="00223174" w:rsidRPr="00D05A58" w:rsidRDefault="00121933" w:rsidP="00223174">
            <w:pPr>
              <w:rPr>
                <w:color w:val="000000" w:themeColor="text1"/>
                <w:sz w:val="20"/>
              </w:rPr>
            </w:pPr>
            <w:hyperlink r:id="rId159" w:history="1">
              <w:r w:rsidR="00223174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223174" w:rsidRPr="00D05A58">
              <w:rPr>
                <w:color w:val="000000" w:themeColor="text1"/>
                <w:sz w:val="20"/>
              </w:rPr>
              <w:t>, 09/24/2020</w:t>
            </w:r>
          </w:p>
          <w:p w14:paraId="4E401D1D" w14:textId="58BC0112" w:rsidR="00223174" w:rsidRPr="00D05A58" w:rsidRDefault="00223174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C1254F">
        <w:trPr>
          <w:trHeight w:val="257"/>
        </w:trPr>
        <w:tc>
          <w:tcPr>
            <w:tcW w:w="1274" w:type="dxa"/>
          </w:tcPr>
          <w:p w14:paraId="6AD0AF1A" w14:textId="111261C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314346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314346" w:rsidRDefault="00121933" w:rsidP="006656CF">
            <w:pPr>
              <w:rPr>
                <w:sz w:val="20"/>
              </w:rPr>
            </w:pPr>
            <w:hyperlink r:id="rId160" w:history="1">
              <w:r w:rsidR="00056372" w:rsidRPr="00314346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08/26/</w:t>
            </w:r>
            <w:r w:rsidR="00056372" w:rsidRPr="00314346">
              <w:rPr>
                <w:sz w:val="20"/>
              </w:rPr>
              <w:t>2020</w:t>
            </w:r>
          </w:p>
          <w:p w14:paraId="3198E12D" w14:textId="77777777" w:rsidR="009346B8" w:rsidRPr="00314346" w:rsidRDefault="00121933" w:rsidP="0072368B">
            <w:pPr>
              <w:rPr>
                <w:sz w:val="20"/>
              </w:rPr>
            </w:pPr>
            <w:hyperlink r:id="rId161" w:history="1">
              <w:r w:rsidR="009346B8" w:rsidRPr="00314346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08/27/</w:t>
            </w:r>
            <w:r w:rsidR="009346B8" w:rsidRPr="00314346">
              <w:rPr>
                <w:sz w:val="20"/>
              </w:rPr>
              <w:t>2020</w:t>
            </w:r>
          </w:p>
          <w:p w14:paraId="7AB76A74" w14:textId="126591BC" w:rsidR="00730CCB" w:rsidRPr="00314346" w:rsidRDefault="00121933" w:rsidP="0072368B">
            <w:pPr>
              <w:rPr>
                <w:sz w:val="20"/>
              </w:rPr>
            </w:pPr>
            <w:hyperlink r:id="rId162" w:history="1">
              <w:r w:rsidR="00730CCB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730CCB" w:rsidRPr="00314346">
              <w:rPr>
                <w:sz w:val="20"/>
              </w:rPr>
              <w:t>, 09/15/2020</w:t>
            </w:r>
          </w:p>
          <w:p w14:paraId="62CC0643" w14:textId="42E9BBF5" w:rsidR="009F0D5C" w:rsidRPr="00314346" w:rsidRDefault="00121933" w:rsidP="0072368B">
            <w:pPr>
              <w:rPr>
                <w:sz w:val="20"/>
              </w:rPr>
            </w:pPr>
            <w:hyperlink r:id="rId163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5103448D" w14:textId="77777777" w:rsidR="0072368B" w:rsidRPr="00314346" w:rsidRDefault="0072368B" w:rsidP="0072368B">
            <w:pPr>
              <w:rPr>
                <w:sz w:val="20"/>
              </w:rPr>
            </w:pPr>
          </w:p>
          <w:p w14:paraId="0569C0D3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F715268" w14:textId="291A4C0C" w:rsidR="001F4E2D" w:rsidRPr="00314346" w:rsidRDefault="00121933" w:rsidP="001F4E2D">
            <w:pPr>
              <w:rPr>
                <w:sz w:val="20"/>
              </w:rPr>
            </w:pPr>
            <w:hyperlink r:id="rId164" w:history="1">
              <w:r w:rsidR="001F4E2D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1F4E2D" w:rsidRPr="00314346">
              <w:rPr>
                <w:sz w:val="20"/>
              </w:rPr>
              <w:t>, 09/212020</w:t>
            </w:r>
          </w:p>
          <w:p w14:paraId="45170BD6" w14:textId="77777777" w:rsidR="0072368B" w:rsidRPr="00314346" w:rsidRDefault="0072368B" w:rsidP="0072368B">
            <w:pPr>
              <w:rPr>
                <w:sz w:val="20"/>
              </w:rPr>
            </w:pPr>
          </w:p>
          <w:p w14:paraId="4DCB06E0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24733FD" w14:textId="77777777" w:rsidR="009F0D5C" w:rsidRPr="00314346" w:rsidRDefault="00121933" w:rsidP="009F0D5C">
            <w:pPr>
              <w:rPr>
                <w:sz w:val="20"/>
              </w:rPr>
            </w:pPr>
            <w:hyperlink r:id="rId165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698880E3" w14:textId="5EACE764" w:rsidR="00F56548" w:rsidRPr="00314346" w:rsidRDefault="009F0D5C" w:rsidP="0072368B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C1254F">
        <w:trPr>
          <w:trHeight w:val="257"/>
        </w:trPr>
        <w:tc>
          <w:tcPr>
            <w:tcW w:w="1274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A3B9F61" w14:textId="33FBF2DB" w:rsidR="00B41EF8" w:rsidRPr="00314346" w:rsidRDefault="00121933" w:rsidP="000B27BA">
            <w:pPr>
              <w:rPr>
                <w:sz w:val="20"/>
              </w:rPr>
            </w:pPr>
            <w:hyperlink r:id="rId166" w:history="1">
              <w:r w:rsidR="00B41EF8" w:rsidRPr="00314346">
                <w:rPr>
                  <w:rStyle w:val="Hyperlink"/>
                  <w:color w:val="auto"/>
                  <w:sz w:val="20"/>
                </w:rPr>
                <w:t>20/1494r0</w:t>
              </w:r>
            </w:hyperlink>
            <w:r w:rsidR="00B41EF8" w:rsidRPr="00314346">
              <w:rPr>
                <w:sz w:val="20"/>
              </w:rPr>
              <w:t>, 09/16/2020</w:t>
            </w:r>
          </w:p>
          <w:p w14:paraId="42ADDF2C" w14:textId="7E7513D8" w:rsidR="00065912" w:rsidRPr="00314346" w:rsidRDefault="00121933" w:rsidP="000B27BA">
            <w:pPr>
              <w:rPr>
                <w:sz w:val="20"/>
              </w:rPr>
            </w:pPr>
            <w:hyperlink r:id="rId167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20/1494r1</w:t>
              </w:r>
            </w:hyperlink>
            <w:r w:rsidR="00065912" w:rsidRPr="00314346">
              <w:rPr>
                <w:sz w:val="20"/>
              </w:rPr>
              <w:t>, 09/17/2020</w:t>
            </w:r>
          </w:p>
          <w:p w14:paraId="6C87346F" w14:textId="77D5EEB4" w:rsidR="00065912" w:rsidRPr="00314346" w:rsidRDefault="00121933" w:rsidP="000B27BA">
            <w:pPr>
              <w:rPr>
                <w:sz w:val="20"/>
              </w:rPr>
            </w:pPr>
            <w:hyperlink r:id="rId168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20/1494r2</w:t>
              </w:r>
            </w:hyperlink>
            <w:r w:rsidR="00065912" w:rsidRPr="00314346">
              <w:rPr>
                <w:sz w:val="20"/>
              </w:rPr>
              <w:t>, 09/21/2020</w:t>
            </w:r>
          </w:p>
          <w:p w14:paraId="6D57FB52" w14:textId="4B1497DC" w:rsidR="00E4434C" w:rsidRPr="00314346" w:rsidRDefault="00121933" w:rsidP="000B27BA">
            <w:pPr>
              <w:rPr>
                <w:sz w:val="20"/>
              </w:rPr>
            </w:pPr>
            <w:hyperlink r:id="rId169" w:history="1">
              <w:r w:rsidR="00E4434C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4434C" w:rsidRPr="00314346">
              <w:rPr>
                <w:sz w:val="20"/>
              </w:rPr>
              <w:t>, 09/24/2020</w:t>
            </w:r>
          </w:p>
          <w:p w14:paraId="07140BA5" w14:textId="2E2CBB02" w:rsidR="00D53070" w:rsidRPr="00314346" w:rsidRDefault="00121933" w:rsidP="000B27BA">
            <w:pPr>
              <w:rPr>
                <w:sz w:val="20"/>
              </w:rPr>
            </w:pPr>
            <w:hyperlink r:id="rId170" w:history="1">
              <w:r w:rsidR="00D53070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53070" w:rsidRPr="00314346">
              <w:rPr>
                <w:sz w:val="20"/>
              </w:rPr>
              <w:t>, 09/28/2020</w:t>
            </w:r>
          </w:p>
          <w:p w14:paraId="51DD8FD6" w14:textId="77777777" w:rsidR="000B27BA" w:rsidRPr="00314346" w:rsidRDefault="000B27BA" w:rsidP="000B27BA">
            <w:pPr>
              <w:rPr>
                <w:sz w:val="20"/>
              </w:rPr>
            </w:pPr>
          </w:p>
          <w:p w14:paraId="3BE3D6B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B1E54ED" w14:textId="77777777" w:rsidR="00ED7729" w:rsidRPr="00314346" w:rsidRDefault="00121933" w:rsidP="00ED7729">
            <w:pPr>
              <w:rPr>
                <w:sz w:val="20"/>
              </w:rPr>
            </w:pPr>
            <w:hyperlink r:id="rId171" w:history="1">
              <w:r w:rsidR="00ED7729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D7729" w:rsidRPr="00314346">
              <w:rPr>
                <w:sz w:val="20"/>
              </w:rPr>
              <w:t>, 09/24/2020</w:t>
            </w:r>
          </w:p>
          <w:p w14:paraId="7AAAEA2C" w14:textId="7D3A768E" w:rsidR="00477753" w:rsidRPr="00314346" w:rsidRDefault="00121933" w:rsidP="00ED7729">
            <w:pPr>
              <w:rPr>
                <w:sz w:val="20"/>
              </w:rPr>
            </w:pPr>
            <w:hyperlink r:id="rId172" w:history="1">
              <w:r w:rsidR="00477753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477753" w:rsidRPr="00314346">
              <w:rPr>
                <w:sz w:val="20"/>
              </w:rPr>
              <w:t>, 09/28/2020</w:t>
            </w:r>
          </w:p>
          <w:p w14:paraId="2EB0F962" w14:textId="77777777" w:rsidR="000B27BA" w:rsidRPr="00314346" w:rsidRDefault="000B27BA" w:rsidP="000B27BA">
            <w:pPr>
              <w:rPr>
                <w:sz w:val="20"/>
              </w:rPr>
            </w:pPr>
          </w:p>
          <w:p w14:paraId="4ADA375C" w14:textId="77777777" w:rsidR="00E7555D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EFD4A60" w14:textId="77777777" w:rsidR="00D35DD3" w:rsidRPr="00314346" w:rsidRDefault="00121933" w:rsidP="00D35DD3">
            <w:pPr>
              <w:rPr>
                <w:sz w:val="20"/>
              </w:rPr>
            </w:pPr>
            <w:hyperlink r:id="rId173" w:history="1">
              <w:r w:rsidR="00D35DD3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35DD3" w:rsidRPr="00314346">
              <w:rPr>
                <w:sz w:val="20"/>
              </w:rPr>
              <w:t>, 09/28/2020</w:t>
            </w:r>
          </w:p>
          <w:p w14:paraId="13E4DAD2" w14:textId="16B02419" w:rsidR="000B27BA" w:rsidRPr="00314346" w:rsidRDefault="00D35DD3" w:rsidP="000B27BA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E7555D" w14:paraId="4C6F9D16" w14:textId="77777777" w:rsidTr="00C1254F">
        <w:trPr>
          <w:trHeight w:val="257"/>
        </w:trPr>
        <w:tc>
          <w:tcPr>
            <w:tcW w:w="1274" w:type="dxa"/>
          </w:tcPr>
          <w:p w14:paraId="0059C511" w14:textId="51B14F7A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1112A39A" w14:textId="6EC08F94" w:rsidR="000B27BA" w:rsidRPr="00850822" w:rsidRDefault="00121933" w:rsidP="000B27BA">
            <w:pPr>
              <w:rPr>
                <w:sz w:val="20"/>
              </w:rPr>
            </w:pPr>
            <w:hyperlink r:id="rId174" w:history="1">
              <w:r w:rsidR="006375DA" w:rsidRPr="0085082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0822">
              <w:rPr>
                <w:sz w:val="20"/>
              </w:rPr>
              <w:t>, 08/30/2020</w:t>
            </w:r>
          </w:p>
          <w:p w14:paraId="623E6CBB" w14:textId="52261B02" w:rsidR="00855D52" w:rsidRPr="00850822" w:rsidRDefault="00121933" w:rsidP="000B27BA">
            <w:pPr>
              <w:rPr>
                <w:sz w:val="20"/>
              </w:rPr>
            </w:pPr>
            <w:hyperlink r:id="rId175" w:history="1">
              <w:r w:rsidR="00855D52" w:rsidRPr="0085082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0822">
              <w:rPr>
                <w:sz w:val="20"/>
              </w:rPr>
              <w:t>, 08/31/2020</w:t>
            </w:r>
          </w:p>
          <w:p w14:paraId="5D1DC38D" w14:textId="6EE3A9B9" w:rsidR="00DF46AF" w:rsidRPr="00850822" w:rsidRDefault="00121933" w:rsidP="00C71D72">
            <w:pPr>
              <w:rPr>
                <w:sz w:val="20"/>
              </w:rPr>
            </w:pPr>
            <w:hyperlink r:id="rId176" w:history="1">
              <w:r w:rsidR="00B20372" w:rsidRPr="00850822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850822">
              <w:rPr>
                <w:sz w:val="20"/>
              </w:rPr>
              <w:t>, 09/03/2020</w:t>
            </w:r>
            <w:r w:rsidR="00C71D72" w:rsidRPr="00850822">
              <w:rPr>
                <w:sz w:val="20"/>
              </w:rPr>
              <w:t xml:space="preserve"> </w:t>
            </w:r>
          </w:p>
          <w:p w14:paraId="28501D00" w14:textId="04A12C4D" w:rsidR="006375DA" w:rsidRPr="00850822" w:rsidRDefault="00121933" w:rsidP="000B27BA">
            <w:pPr>
              <w:rPr>
                <w:sz w:val="20"/>
              </w:rPr>
            </w:pPr>
            <w:hyperlink r:id="rId177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20/1339r3</w:t>
              </w:r>
            </w:hyperlink>
            <w:r w:rsidR="00832BA3" w:rsidRPr="00850822">
              <w:rPr>
                <w:sz w:val="20"/>
              </w:rPr>
              <w:t>, 09/07/2020</w:t>
            </w:r>
          </w:p>
          <w:p w14:paraId="362D4656" w14:textId="3B968AFE" w:rsidR="00832BA3" w:rsidRPr="00850822" w:rsidRDefault="00121933" w:rsidP="000B27BA">
            <w:pPr>
              <w:rPr>
                <w:sz w:val="20"/>
              </w:rPr>
            </w:pPr>
            <w:hyperlink r:id="rId178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832BA3" w:rsidRPr="00850822">
              <w:rPr>
                <w:sz w:val="20"/>
              </w:rPr>
              <w:t>, 09/09/2020</w:t>
            </w:r>
          </w:p>
          <w:p w14:paraId="54E3D3D6" w14:textId="4CA07C0D" w:rsidR="00F906E3" w:rsidRPr="00850822" w:rsidRDefault="00121933" w:rsidP="000B27BA">
            <w:pPr>
              <w:rPr>
                <w:sz w:val="20"/>
              </w:rPr>
            </w:pPr>
            <w:hyperlink r:id="rId179" w:history="1">
              <w:r w:rsidR="00F906E3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F906E3" w:rsidRPr="00850822">
              <w:rPr>
                <w:sz w:val="20"/>
              </w:rPr>
              <w:t>, 09/14/2020</w:t>
            </w:r>
          </w:p>
          <w:p w14:paraId="195F18EE" w14:textId="77777777" w:rsidR="00345A90" w:rsidRPr="00850822" w:rsidRDefault="00345A90" w:rsidP="000B27BA">
            <w:pPr>
              <w:rPr>
                <w:sz w:val="20"/>
              </w:rPr>
            </w:pPr>
          </w:p>
          <w:p w14:paraId="131AFFC6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A7D300" w14:textId="4B240311" w:rsidR="00FA2302" w:rsidRPr="00850822" w:rsidRDefault="00121933" w:rsidP="00FA2302">
            <w:pPr>
              <w:rPr>
                <w:sz w:val="20"/>
              </w:rPr>
            </w:pPr>
            <w:hyperlink r:id="rId180" w:history="1">
              <w:r w:rsidR="00FA2302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FA2302" w:rsidRPr="00850822">
              <w:rPr>
                <w:sz w:val="20"/>
              </w:rPr>
              <w:t>, 09/</w:t>
            </w:r>
            <w:r w:rsidR="0073626D" w:rsidRPr="00850822">
              <w:rPr>
                <w:sz w:val="20"/>
              </w:rPr>
              <w:t>14</w:t>
            </w:r>
            <w:r w:rsidR="00FA2302" w:rsidRPr="00850822">
              <w:rPr>
                <w:sz w:val="20"/>
              </w:rPr>
              <w:t>/2020</w:t>
            </w:r>
          </w:p>
          <w:p w14:paraId="0DD30495" w14:textId="77777777" w:rsidR="000B27BA" w:rsidRPr="00850822" w:rsidRDefault="000B27BA" w:rsidP="000B27BA">
            <w:pPr>
              <w:rPr>
                <w:sz w:val="20"/>
              </w:rPr>
            </w:pPr>
          </w:p>
          <w:p w14:paraId="4CD62CC9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80E965" w14:textId="77777777" w:rsidR="001C1AF0" w:rsidRPr="00850822" w:rsidRDefault="00121933" w:rsidP="001C1AF0">
            <w:pPr>
              <w:rPr>
                <w:sz w:val="20"/>
              </w:rPr>
            </w:pPr>
            <w:hyperlink r:id="rId181" w:history="1">
              <w:r w:rsidR="001C1AF0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1C1AF0" w:rsidRPr="00850822">
              <w:rPr>
                <w:sz w:val="20"/>
              </w:rPr>
              <w:t>, 09/14/2020</w:t>
            </w:r>
          </w:p>
          <w:p w14:paraId="4266F7CE" w14:textId="285BCBC9" w:rsidR="001C1AF0" w:rsidRPr="00850822" w:rsidRDefault="009170A3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C1254F">
        <w:trPr>
          <w:trHeight w:val="257"/>
        </w:trPr>
        <w:tc>
          <w:tcPr>
            <w:tcW w:w="1274" w:type="dxa"/>
          </w:tcPr>
          <w:p w14:paraId="2FF91D4E" w14:textId="24755F6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08A9DAA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E0A86B4" w14:textId="28CFD6AD" w:rsidR="00D5024C" w:rsidRPr="00850822" w:rsidRDefault="00121933" w:rsidP="000B27BA">
            <w:pPr>
              <w:rPr>
                <w:sz w:val="20"/>
              </w:rPr>
            </w:pPr>
            <w:hyperlink r:id="rId182" w:history="1">
              <w:r w:rsidR="00D5024C" w:rsidRPr="00850822">
                <w:rPr>
                  <w:rStyle w:val="Hyperlink"/>
                  <w:color w:val="auto"/>
                  <w:sz w:val="20"/>
                </w:rPr>
                <w:t>20/1452r0</w:t>
              </w:r>
            </w:hyperlink>
            <w:r w:rsidR="00D5024C" w:rsidRPr="00850822">
              <w:rPr>
                <w:sz w:val="20"/>
              </w:rPr>
              <w:t>, 09/11/2020</w:t>
            </w:r>
          </w:p>
          <w:p w14:paraId="30015FA2" w14:textId="551ED14E" w:rsidR="000344CD" w:rsidRPr="00850822" w:rsidRDefault="00121933" w:rsidP="000B27BA">
            <w:pPr>
              <w:rPr>
                <w:sz w:val="20"/>
              </w:rPr>
            </w:pPr>
            <w:hyperlink r:id="rId183" w:history="1">
              <w:r w:rsidR="000344CD" w:rsidRPr="00850822">
                <w:rPr>
                  <w:rStyle w:val="Hyperlink"/>
                  <w:color w:val="auto"/>
                  <w:sz w:val="20"/>
                </w:rPr>
                <w:t>20/1452r1</w:t>
              </w:r>
            </w:hyperlink>
            <w:r w:rsidR="000344CD" w:rsidRPr="00850822">
              <w:rPr>
                <w:sz w:val="20"/>
              </w:rPr>
              <w:t>, 09/15/2020</w:t>
            </w:r>
          </w:p>
          <w:p w14:paraId="50CF430C" w14:textId="09DCC2D2" w:rsidR="000B27BA" w:rsidRPr="00850822" w:rsidRDefault="00121933" w:rsidP="000B27BA">
            <w:pPr>
              <w:rPr>
                <w:sz w:val="20"/>
              </w:rPr>
            </w:pPr>
            <w:hyperlink r:id="rId184" w:history="1">
              <w:r w:rsidR="00FF3555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FF3555" w:rsidRPr="00850822">
              <w:rPr>
                <w:sz w:val="20"/>
              </w:rPr>
              <w:t>, 09/15/2020</w:t>
            </w:r>
          </w:p>
          <w:p w14:paraId="6653B276" w14:textId="79ABCBB9" w:rsidR="00A840E6" w:rsidRPr="00850822" w:rsidRDefault="00121933" w:rsidP="000B27BA">
            <w:pPr>
              <w:rPr>
                <w:sz w:val="20"/>
              </w:rPr>
            </w:pPr>
            <w:hyperlink r:id="rId185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1B7961C1" w14:textId="77777777" w:rsidR="00FF3555" w:rsidRPr="00850822" w:rsidRDefault="00FF3555" w:rsidP="000B27BA">
            <w:pPr>
              <w:rPr>
                <w:sz w:val="20"/>
              </w:rPr>
            </w:pPr>
          </w:p>
          <w:p w14:paraId="3A4BF75B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520A14" w14:textId="3AF762EB" w:rsidR="00CD0F39" w:rsidRPr="00850822" w:rsidRDefault="00121933" w:rsidP="00CD0F39">
            <w:pPr>
              <w:rPr>
                <w:sz w:val="20"/>
              </w:rPr>
            </w:pPr>
            <w:hyperlink r:id="rId186" w:history="1">
              <w:r w:rsidR="00CD0F39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CD0F39" w:rsidRPr="00850822">
              <w:rPr>
                <w:sz w:val="20"/>
              </w:rPr>
              <w:t>, 09/21/2020</w:t>
            </w:r>
          </w:p>
          <w:p w14:paraId="0F5D294A" w14:textId="77777777" w:rsidR="000B27BA" w:rsidRPr="00850822" w:rsidRDefault="000B27BA" w:rsidP="000B27BA">
            <w:pPr>
              <w:rPr>
                <w:sz w:val="20"/>
              </w:rPr>
            </w:pPr>
          </w:p>
          <w:p w14:paraId="6B4195C7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8FC360" w14:textId="77777777" w:rsidR="00A840E6" w:rsidRPr="00850822" w:rsidRDefault="00121933" w:rsidP="00A840E6">
            <w:pPr>
              <w:rPr>
                <w:sz w:val="20"/>
              </w:rPr>
            </w:pPr>
            <w:hyperlink r:id="rId187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691833AC" w14:textId="3E9A9950" w:rsidR="000B27BA" w:rsidRPr="00850822" w:rsidRDefault="00A840E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C1254F">
        <w:trPr>
          <w:trHeight w:val="257"/>
        </w:trPr>
        <w:tc>
          <w:tcPr>
            <w:tcW w:w="1274" w:type="dxa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25FE62C" w14:textId="30CF1261" w:rsidR="00D84DCE" w:rsidRPr="00850822" w:rsidRDefault="00121933" w:rsidP="000B27BA">
            <w:pPr>
              <w:rPr>
                <w:sz w:val="20"/>
              </w:rPr>
            </w:pPr>
            <w:hyperlink r:id="rId188" w:history="1">
              <w:r w:rsidR="00D84DCE" w:rsidRPr="00850822">
                <w:rPr>
                  <w:rStyle w:val="Hyperlink"/>
                  <w:color w:val="auto"/>
                  <w:sz w:val="20"/>
                </w:rPr>
                <w:t>20/</w:t>
              </w:r>
              <w:r w:rsidR="00F252D5" w:rsidRPr="00850822">
                <w:rPr>
                  <w:rStyle w:val="Hyperlink"/>
                  <w:color w:val="auto"/>
                  <w:sz w:val="20"/>
                </w:rPr>
                <w:t xml:space="preserve">1448r0, </w:t>
              </w:r>
            </w:hyperlink>
            <w:r w:rsidR="00F252D5" w:rsidRPr="00850822">
              <w:rPr>
                <w:sz w:val="20"/>
              </w:rPr>
              <w:t>09/10/2020</w:t>
            </w:r>
          </w:p>
          <w:p w14:paraId="6EFBADBD" w14:textId="490305FC" w:rsidR="00496B91" w:rsidRPr="00850822" w:rsidRDefault="00121933" w:rsidP="000B27BA">
            <w:pPr>
              <w:rPr>
                <w:sz w:val="20"/>
              </w:rPr>
            </w:pPr>
            <w:hyperlink r:id="rId189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20/1448r1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14097C40" w14:textId="6BF7EEE0" w:rsidR="00496B91" w:rsidRPr="00850822" w:rsidRDefault="00121933" w:rsidP="000B27BA">
            <w:pPr>
              <w:rPr>
                <w:sz w:val="20"/>
              </w:rPr>
            </w:pPr>
            <w:hyperlink r:id="rId190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20/1448r2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2193F73F" w14:textId="138905E8" w:rsidR="005C76C2" w:rsidRPr="00850822" w:rsidRDefault="00121933" w:rsidP="000B27BA">
            <w:pPr>
              <w:rPr>
                <w:sz w:val="20"/>
              </w:rPr>
            </w:pPr>
            <w:hyperlink r:id="rId191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20/1448r3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AB45CD7" w14:textId="0B49E3AA" w:rsidR="005C76C2" w:rsidRPr="00850822" w:rsidRDefault="00121933" w:rsidP="000B27BA">
            <w:pPr>
              <w:rPr>
                <w:sz w:val="20"/>
              </w:rPr>
            </w:pPr>
            <w:hyperlink r:id="rId192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20/1448r4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5AFEAEC" w14:textId="4F13E5E8" w:rsidR="006E6D98" w:rsidRPr="00850822" w:rsidRDefault="00121933" w:rsidP="000B27BA">
            <w:pPr>
              <w:rPr>
                <w:sz w:val="20"/>
              </w:rPr>
            </w:pPr>
            <w:hyperlink r:id="rId193" w:history="1">
              <w:r w:rsidR="006E6D98" w:rsidRPr="00850822">
                <w:rPr>
                  <w:rStyle w:val="Hyperlink"/>
                  <w:color w:val="auto"/>
                  <w:sz w:val="20"/>
                </w:rPr>
                <w:t>20/1448r5</w:t>
              </w:r>
            </w:hyperlink>
            <w:r w:rsidR="006E6D98" w:rsidRPr="00850822">
              <w:rPr>
                <w:sz w:val="20"/>
              </w:rPr>
              <w:t>, 09/21/2020</w:t>
            </w:r>
          </w:p>
          <w:p w14:paraId="3DA6F802" w14:textId="77777777" w:rsidR="00F2417E" w:rsidRDefault="00121933" w:rsidP="000B27BA">
            <w:pPr>
              <w:rPr>
                <w:sz w:val="20"/>
              </w:rPr>
            </w:pPr>
            <w:hyperlink r:id="rId194" w:history="1">
              <w:r w:rsidR="00B0207E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B0207E" w:rsidRPr="00850822">
              <w:rPr>
                <w:sz w:val="20"/>
              </w:rPr>
              <w:t>, 09/21/2020</w:t>
            </w:r>
          </w:p>
          <w:p w14:paraId="20286E98" w14:textId="49853679" w:rsidR="000B27BA" w:rsidRPr="00850822" w:rsidRDefault="00121933" w:rsidP="000B27BA">
            <w:pPr>
              <w:rPr>
                <w:sz w:val="20"/>
              </w:rPr>
            </w:pPr>
            <w:hyperlink r:id="rId195" w:history="1">
              <w:r w:rsidR="00AD0F43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AD0F43" w:rsidRPr="00850822">
              <w:rPr>
                <w:sz w:val="20"/>
              </w:rPr>
              <w:t>, 09/21/2020</w:t>
            </w:r>
          </w:p>
          <w:p w14:paraId="2BF4C5D8" w14:textId="77777777" w:rsidR="00AD0F43" w:rsidRPr="00850822" w:rsidRDefault="00AD0F43" w:rsidP="000B27BA">
            <w:pPr>
              <w:rPr>
                <w:sz w:val="20"/>
              </w:rPr>
            </w:pPr>
          </w:p>
          <w:p w14:paraId="4A27860C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B115A9" w14:textId="77777777" w:rsidR="0051666D" w:rsidRPr="00850822" w:rsidRDefault="00121933" w:rsidP="0051666D">
            <w:pPr>
              <w:rPr>
                <w:sz w:val="20"/>
              </w:rPr>
            </w:pPr>
            <w:hyperlink r:id="rId196" w:history="1">
              <w:r w:rsidR="0051666D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51666D" w:rsidRPr="00850822">
              <w:rPr>
                <w:sz w:val="20"/>
              </w:rPr>
              <w:t>, 09/21/2020</w:t>
            </w:r>
          </w:p>
          <w:p w14:paraId="694E697A" w14:textId="77777777" w:rsidR="000B27BA" w:rsidRPr="00850822" w:rsidRDefault="000B27BA" w:rsidP="000B27BA">
            <w:pPr>
              <w:rPr>
                <w:sz w:val="20"/>
              </w:rPr>
            </w:pPr>
          </w:p>
          <w:p w14:paraId="37476A2A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9C0ABE4" w14:textId="77777777" w:rsidR="00597DCE" w:rsidRPr="00850822" w:rsidRDefault="00121933" w:rsidP="00597DCE">
            <w:pPr>
              <w:rPr>
                <w:sz w:val="20"/>
              </w:rPr>
            </w:pPr>
            <w:hyperlink r:id="rId197" w:history="1">
              <w:r w:rsidR="00597DCE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597DCE" w:rsidRPr="00850822">
              <w:rPr>
                <w:sz w:val="20"/>
              </w:rPr>
              <w:t>, 09/21/2020</w:t>
            </w:r>
          </w:p>
          <w:p w14:paraId="2379F8F7" w14:textId="33B6AD82" w:rsidR="00597DCE" w:rsidRPr="00850822" w:rsidRDefault="00597DCE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lastRenderedPageBreak/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lastRenderedPageBreak/>
              <w:t>Motion 111, #SP0611-05</w:t>
            </w:r>
          </w:p>
          <w:p w14:paraId="31792CBB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  <w:p w14:paraId="135CF462" w14:textId="1310244A" w:rsidR="00F216B8" w:rsidRPr="00E84131" w:rsidRDefault="00F216B8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#SP149</w:t>
            </w:r>
          </w:p>
        </w:tc>
      </w:tr>
      <w:tr w:rsidR="00E7555D" w14:paraId="489DC961" w14:textId="77777777" w:rsidTr="00C1254F">
        <w:trPr>
          <w:trHeight w:val="257"/>
        </w:trPr>
        <w:tc>
          <w:tcPr>
            <w:tcW w:w="1274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9AADE46" w14:textId="13658655" w:rsidR="003E4D0A" w:rsidRPr="00850822" w:rsidRDefault="00121933" w:rsidP="00752A86">
            <w:pPr>
              <w:rPr>
                <w:sz w:val="20"/>
              </w:rPr>
            </w:pPr>
            <w:hyperlink r:id="rId198" w:history="1">
              <w:r w:rsidR="003E4D0A" w:rsidRPr="00850822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850822">
              <w:rPr>
                <w:sz w:val="20"/>
              </w:rPr>
              <w:t>, 08/29/2020</w:t>
            </w:r>
          </w:p>
          <w:p w14:paraId="18504D0B" w14:textId="329CB633" w:rsidR="0002243F" w:rsidRPr="00850822" w:rsidRDefault="00121933" w:rsidP="00752A86">
            <w:pPr>
              <w:rPr>
                <w:sz w:val="20"/>
              </w:rPr>
            </w:pPr>
            <w:hyperlink r:id="rId199" w:history="1">
              <w:r w:rsidR="0002243F" w:rsidRPr="00850822">
                <w:rPr>
                  <w:rStyle w:val="Hyperlink"/>
                  <w:color w:val="auto"/>
                  <w:sz w:val="20"/>
                </w:rPr>
                <w:t>20/1351r1</w:t>
              </w:r>
            </w:hyperlink>
            <w:r w:rsidR="0002243F" w:rsidRPr="00850822">
              <w:rPr>
                <w:sz w:val="20"/>
              </w:rPr>
              <w:t>, 09/11/2020</w:t>
            </w:r>
          </w:p>
          <w:p w14:paraId="5406BAFC" w14:textId="73598098" w:rsidR="0024226C" w:rsidRPr="00850822" w:rsidRDefault="00121933" w:rsidP="00752A86">
            <w:pPr>
              <w:rPr>
                <w:sz w:val="20"/>
              </w:rPr>
            </w:pPr>
            <w:hyperlink r:id="rId200" w:history="1">
              <w:r w:rsidR="0024226C" w:rsidRPr="00850822">
                <w:rPr>
                  <w:rStyle w:val="Hyperlink"/>
                  <w:color w:val="auto"/>
                  <w:sz w:val="20"/>
                </w:rPr>
                <w:t>20/1351r2</w:t>
              </w:r>
            </w:hyperlink>
            <w:r w:rsidR="0024226C" w:rsidRPr="00850822">
              <w:rPr>
                <w:sz w:val="20"/>
              </w:rPr>
              <w:t>, 09/13/2020</w:t>
            </w:r>
          </w:p>
          <w:p w14:paraId="2C79AD87" w14:textId="39F6573E" w:rsidR="00F03C0B" w:rsidRPr="00850822" w:rsidRDefault="00121933" w:rsidP="00752A86">
            <w:pPr>
              <w:rPr>
                <w:sz w:val="20"/>
              </w:rPr>
            </w:pPr>
            <w:hyperlink r:id="rId201" w:history="1">
              <w:r w:rsidR="00F03C0B" w:rsidRPr="00850822">
                <w:rPr>
                  <w:rStyle w:val="Hyperlink"/>
                  <w:color w:val="auto"/>
                  <w:sz w:val="20"/>
                </w:rPr>
                <w:t>20/1351r3</w:t>
              </w:r>
            </w:hyperlink>
            <w:r w:rsidR="00F03C0B" w:rsidRPr="00850822">
              <w:rPr>
                <w:sz w:val="20"/>
              </w:rPr>
              <w:t>, 09/14/2020</w:t>
            </w:r>
          </w:p>
          <w:p w14:paraId="58B879AB" w14:textId="3CA56552" w:rsidR="00574666" w:rsidRPr="00850822" w:rsidRDefault="00121933" w:rsidP="00752A86">
            <w:pPr>
              <w:rPr>
                <w:sz w:val="20"/>
              </w:rPr>
            </w:pPr>
            <w:hyperlink r:id="rId202" w:history="1">
              <w:r w:rsidR="00574666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574666" w:rsidRPr="00850822">
              <w:rPr>
                <w:sz w:val="20"/>
              </w:rPr>
              <w:t>, 09/21/2020</w:t>
            </w:r>
          </w:p>
          <w:p w14:paraId="70E43409" w14:textId="59A74B50" w:rsidR="001F4E2D" w:rsidRPr="00850822" w:rsidRDefault="00121933" w:rsidP="00752A86">
            <w:pPr>
              <w:rPr>
                <w:sz w:val="20"/>
              </w:rPr>
            </w:pPr>
            <w:hyperlink r:id="rId203" w:history="1">
              <w:r w:rsidR="001F4E2D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1F4E2D" w:rsidRPr="00850822">
              <w:rPr>
                <w:sz w:val="20"/>
              </w:rPr>
              <w:t>, 09/21/2020</w:t>
            </w:r>
          </w:p>
          <w:p w14:paraId="71C3E2AF" w14:textId="77777777" w:rsidR="00752A86" w:rsidRPr="00850822" w:rsidRDefault="00752A86" w:rsidP="00752A86">
            <w:pPr>
              <w:rPr>
                <w:sz w:val="20"/>
              </w:rPr>
            </w:pPr>
          </w:p>
          <w:p w14:paraId="02DC398E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65BB8B6" w14:textId="77777777" w:rsidR="00863501" w:rsidRPr="00850822" w:rsidRDefault="00121933" w:rsidP="00863501">
            <w:pPr>
              <w:rPr>
                <w:sz w:val="20"/>
              </w:rPr>
            </w:pPr>
            <w:hyperlink r:id="rId204" w:history="1">
              <w:r w:rsidR="00863501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863501" w:rsidRPr="00850822">
              <w:rPr>
                <w:sz w:val="20"/>
              </w:rPr>
              <w:t>, 09/21/2020</w:t>
            </w:r>
          </w:p>
          <w:p w14:paraId="5598B84E" w14:textId="77777777" w:rsidR="00752A86" w:rsidRPr="00850822" w:rsidRDefault="00752A86" w:rsidP="00752A86">
            <w:pPr>
              <w:rPr>
                <w:sz w:val="20"/>
              </w:rPr>
            </w:pPr>
          </w:p>
          <w:p w14:paraId="292A188A" w14:textId="77777777" w:rsidR="00E7555D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DDD7129" w14:textId="77777777" w:rsidR="000B7268" w:rsidRPr="00850822" w:rsidRDefault="00121933" w:rsidP="000B7268">
            <w:pPr>
              <w:rPr>
                <w:sz w:val="20"/>
              </w:rPr>
            </w:pPr>
            <w:hyperlink r:id="rId205" w:history="1">
              <w:r w:rsidR="000B7268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0B7268" w:rsidRPr="00850822">
              <w:rPr>
                <w:sz w:val="20"/>
              </w:rPr>
              <w:t>, 09/21/2020</w:t>
            </w:r>
          </w:p>
          <w:p w14:paraId="505A25B0" w14:textId="5F543E8C" w:rsidR="00752A86" w:rsidRPr="00850822" w:rsidRDefault="00F3081D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006BF4DF" w14:textId="7DFEBD40" w:rsidR="005111BC" w:rsidRPr="00C24794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</w:tc>
      </w:tr>
      <w:tr w:rsidR="00E7555D" w14:paraId="76144844" w14:textId="77777777" w:rsidTr="00C1254F">
        <w:trPr>
          <w:trHeight w:val="271"/>
        </w:trPr>
        <w:tc>
          <w:tcPr>
            <w:tcW w:w="1274" w:type="dxa"/>
          </w:tcPr>
          <w:p w14:paraId="2CBF4C25" w14:textId="06E74694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1D8ED93" w14:textId="50851721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  <w:r w:rsidR="008C5A70">
              <w:rPr>
                <w:color w:val="00B050"/>
                <w:sz w:val="20"/>
              </w:rPr>
              <w:t xml:space="preserve"> (Constellation)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850822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Pr="00850822" w:rsidRDefault="00121933" w:rsidP="00A31B6D">
            <w:pPr>
              <w:rPr>
                <w:sz w:val="20"/>
              </w:rPr>
            </w:pPr>
            <w:hyperlink r:id="rId206" w:history="1">
              <w:r w:rsidR="00D47A9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850822">
              <w:rPr>
                <w:sz w:val="20"/>
              </w:rPr>
              <w:t xml:space="preserve">, </w:t>
            </w:r>
            <w:r w:rsidR="00752A86" w:rsidRPr="00850822">
              <w:rPr>
                <w:sz w:val="20"/>
              </w:rPr>
              <w:t>08/28/</w:t>
            </w:r>
            <w:r w:rsidR="00D47A95" w:rsidRPr="00850822">
              <w:rPr>
                <w:sz w:val="20"/>
              </w:rPr>
              <w:t>2020</w:t>
            </w:r>
          </w:p>
          <w:p w14:paraId="56A92A05" w14:textId="239AE90A" w:rsidR="00E94D2F" w:rsidRPr="00850822" w:rsidRDefault="00121933" w:rsidP="00A31B6D">
            <w:pPr>
              <w:rPr>
                <w:sz w:val="20"/>
              </w:rPr>
            </w:pPr>
            <w:hyperlink r:id="rId207" w:history="1">
              <w:r w:rsidR="00E94D2F" w:rsidRPr="00850822">
                <w:rPr>
                  <w:rStyle w:val="Hyperlink"/>
                  <w:color w:val="auto"/>
                  <w:sz w:val="20"/>
                </w:rPr>
                <w:t>20/1349r1</w:t>
              </w:r>
            </w:hyperlink>
            <w:r w:rsidR="00E94D2F" w:rsidRPr="00850822">
              <w:rPr>
                <w:sz w:val="20"/>
              </w:rPr>
              <w:t>, 09/08/2020</w:t>
            </w:r>
          </w:p>
          <w:p w14:paraId="7FB969D4" w14:textId="0267C250" w:rsidR="006F0284" w:rsidRPr="00850822" w:rsidRDefault="00121933" w:rsidP="00A31B6D">
            <w:pPr>
              <w:rPr>
                <w:sz w:val="20"/>
              </w:rPr>
            </w:pPr>
            <w:hyperlink r:id="rId208" w:history="1">
              <w:r w:rsidR="006F028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6F0284" w:rsidRPr="00850822">
              <w:rPr>
                <w:sz w:val="20"/>
              </w:rPr>
              <w:t>, 09/09/2020</w:t>
            </w:r>
          </w:p>
          <w:p w14:paraId="1FB0636D" w14:textId="4CE31979" w:rsidR="00663829" w:rsidRPr="00850822" w:rsidRDefault="00121933" w:rsidP="00A31B6D">
            <w:pPr>
              <w:rPr>
                <w:sz w:val="20"/>
              </w:rPr>
            </w:pPr>
            <w:hyperlink r:id="rId209" w:history="1">
              <w:r w:rsidR="00663829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663829" w:rsidRPr="00850822">
              <w:rPr>
                <w:sz w:val="20"/>
              </w:rPr>
              <w:t>, 09/10/2020</w:t>
            </w:r>
          </w:p>
          <w:p w14:paraId="221B9799" w14:textId="77777777" w:rsidR="00752A86" w:rsidRPr="00850822" w:rsidRDefault="00752A86" w:rsidP="00A31B6D">
            <w:pPr>
              <w:rPr>
                <w:sz w:val="20"/>
              </w:rPr>
            </w:pPr>
          </w:p>
          <w:p w14:paraId="179385E0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67653B1" w14:textId="217CC063" w:rsidR="00333105" w:rsidRPr="00850822" w:rsidRDefault="00121933" w:rsidP="00333105">
            <w:pPr>
              <w:rPr>
                <w:sz w:val="20"/>
              </w:rPr>
            </w:pPr>
            <w:hyperlink r:id="rId210" w:history="1">
              <w:r w:rsidR="0033310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850822">
              <w:rPr>
                <w:sz w:val="20"/>
              </w:rPr>
              <w:t>, 08/31/2020</w:t>
            </w:r>
          </w:p>
          <w:p w14:paraId="0F6CB0FF" w14:textId="3EFFFDA7" w:rsidR="00D42AC4" w:rsidRPr="00850822" w:rsidRDefault="00121933" w:rsidP="00333105">
            <w:pPr>
              <w:rPr>
                <w:sz w:val="20"/>
              </w:rPr>
            </w:pPr>
            <w:hyperlink r:id="rId211" w:history="1">
              <w:r w:rsidR="00D42AC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D42AC4" w:rsidRPr="00850822">
              <w:rPr>
                <w:sz w:val="20"/>
              </w:rPr>
              <w:t>, 09/10/2020</w:t>
            </w:r>
          </w:p>
          <w:p w14:paraId="1183AC2F" w14:textId="77777777" w:rsidR="00752A86" w:rsidRPr="00850822" w:rsidRDefault="00752A86" w:rsidP="00752A86">
            <w:pPr>
              <w:rPr>
                <w:sz w:val="20"/>
              </w:rPr>
            </w:pPr>
          </w:p>
          <w:p w14:paraId="03713755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06248B7" w14:textId="77777777" w:rsidR="00752A86" w:rsidRPr="00850822" w:rsidRDefault="00121933" w:rsidP="00A31B6D">
            <w:pPr>
              <w:rPr>
                <w:sz w:val="20"/>
              </w:rPr>
            </w:pPr>
            <w:hyperlink r:id="rId212" w:history="1">
              <w:r w:rsidR="00C14B64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C14B64" w:rsidRPr="00850822">
              <w:rPr>
                <w:sz w:val="20"/>
              </w:rPr>
              <w:t>, 09/10/2020</w:t>
            </w:r>
          </w:p>
          <w:p w14:paraId="09828B45" w14:textId="558C354C" w:rsidR="00663829" w:rsidRPr="00850822" w:rsidRDefault="00663829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73EF58A6" w14:textId="77777777" w:rsidR="00E7555D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  <w:p w14:paraId="6FC5106E" w14:textId="5CDC9E1D" w:rsidR="00851458" w:rsidRPr="00D524B2" w:rsidRDefault="00851458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653E54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2A3F47" w14:paraId="6E40C3CD" w14:textId="77777777" w:rsidTr="00C1254F">
        <w:trPr>
          <w:trHeight w:val="271"/>
        </w:trPr>
        <w:tc>
          <w:tcPr>
            <w:tcW w:w="1274" w:type="dxa"/>
          </w:tcPr>
          <w:p w14:paraId="1E3BCF2E" w14:textId="45A48BB4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7787E4F5" w14:textId="54905886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OFDM modulation (Data field)</w:t>
            </w:r>
          </w:p>
        </w:tc>
        <w:tc>
          <w:tcPr>
            <w:tcW w:w="1562" w:type="dxa"/>
          </w:tcPr>
          <w:p w14:paraId="3367959F" w14:textId="70BDC314" w:rsidR="002A3F47" w:rsidRPr="002B3643" w:rsidRDefault="005C5B47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Rui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Cao</w:t>
            </w:r>
          </w:p>
        </w:tc>
        <w:tc>
          <w:tcPr>
            <w:tcW w:w="2706" w:type="dxa"/>
          </w:tcPr>
          <w:p w14:paraId="27E3D01A" w14:textId="40A0E83E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Alice Li</w:t>
            </w:r>
          </w:p>
        </w:tc>
        <w:tc>
          <w:tcPr>
            <w:tcW w:w="1594" w:type="dxa"/>
            <w:gridSpan w:val="2"/>
          </w:tcPr>
          <w:p w14:paraId="69B33907" w14:textId="77777777" w:rsidR="002A3F47" w:rsidRPr="002B3643" w:rsidRDefault="002A3F47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1A4230DB" w14:textId="77777777" w:rsidR="002A3F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Updated:</w:t>
            </w:r>
          </w:p>
          <w:p w14:paraId="7858F2C9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18FD6906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Presented:</w:t>
            </w:r>
          </w:p>
          <w:p w14:paraId="4CB2C5B3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7D06EB23" w14:textId="77777777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Straw Polled:</w:t>
            </w:r>
          </w:p>
          <w:p w14:paraId="1B9FBB9B" w14:textId="72BDF903" w:rsidR="005C5B47" w:rsidRPr="002B3643" w:rsidRDefault="005C5B47" w:rsidP="00A31B6D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12" w:type="dxa"/>
          </w:tcPr>
          <w:p w14:paraId="59ECD8A9" w14:textId="77FA6B03" w:rsidR="002A3F47" w:rsidRPr="002B3643" w:rsidRDefault="002A3F47" w:rsidP="00A31B6D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61C28D75" w14:textId="77777777" w:rsidTr="00C1254F">
        <w:trPr>
          <w:trHeight w:val="271"/>
        </w:trPr>
        <w:tc>
          <w:tcPr>
            <w:tcW w:w="1274" w:type="dxa"/>
          </w:tcPr>
          <w:p w14:paraId="05C5FBDE" w14:textId="23D7789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721F032" w14:textId="6C59B570" w:rsidR="00FF499B" w:rsidRPr="00850822" w:rsidRDefault="00121933" w:rsidP="00752A86">
            <w:pPr>
              <w:rPr>
                <w:sz w:val="20"/>
              </w:rPr>
            </w:pPr>
            <w:hyperlink r:id="rId213" w:history="1">
              <w:r w:rsidR="00FF499B" w:rsidRPr="00850822">
                <w:rPr>
                  <w:rStyle w:val="Hyperlink"/>
                  <w:color w:val="auto"/>
                  <w:sz w:val="20"/>
                </w:rPr>
                <w:t>20/1340r0</w:t>
              </w:r>
            </w:hyperlink>
            <w:r w:rsidR="00FF499B" w:rsidRPr="00850822">
              <w:rPr>
                <w:sz w:val="20"/>
              </w:rPr>
              <w:t>, 09/07/2020</w:t>
            </w:r>
          </w:p>
          <w:p w14:paraId="17221A84" w14:textId="6FA44E43" w:rsidR="00752A86" w:rsidRPr="00850822" w:rsidRDefault="00121933" w:rsidP="00752A86">
            <w:pPr>
              <w:rPr>
                <w:sz w:val="20"/>
              </w:rPr>
            </w:pPr>
            <w:hyperlink r:id="rId214" w:history="1">
              <w:r w:rsidR="001026AE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1026AE" w:rsidRPr="00850822">
              <w:rPr>
                <w:sz w:val="20"/>
              </w:rPr>
              <w:t>, 09/09/2020</w:t>
            </w:r>
          </w:p>
          <w:p w14:paraId="43BCEE56" w14:textId="0C94163C" w:rsidR="00985FD4" w:rsidRPr="00850822" w:rsidRDefault="00121933" w:rsidP="00752A86">
            <w:pPr>
              <w:rPr>
                <w:sz w:val="20"/>
              </w:rPr>
            </w:pPr>
            <w:hyperlink r:id="rId215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985FD4" w:rsidRPr="00850822">
              <w:rPr>
                <w:sz w:val="20"/>
              </w:rPr>
              <w:t>, 09/14/2020</w:t>
            </w:r>
          </w:p>
          <w:p w14:paraId="35F4B4BA" w14:textId="77777777" w:rsidR="001026AE" w:rsidRPr="00850822" w:rsidRDefault="001026AE" w:rsidP="00752A86">
            <w:pPr>
              <w:rPr>
                <w:sz w:val="20"/>
              </w:rPr>
            </w:pPr>
          </w:p>
          <w:p w14:paraId="126002C9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13D3044" w14:textId="46300986" w:rsidR="00B255C1" w:rsidRPr="00850822" w:rsidRDefault="00121933" w:rsidP="00B255C1">
            <w:pPr>
              <w:rPr>
                <w:sz w:val="20"/>
              </w:rPr>
            </w:pPr>
            <w:hyperlink r:id="rId216" w:history="1">
              <w:r w:rsidR="00B255C1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FF5205" w:rsidRPr="00850822">
              <w:rPr>
                <w:sz w:val="20"/>
              </w:rPr>
              <w:t>, 09/</w:t>
            </w:r>
            <w:r w:rsidR="009B5D42" w:rsidRPr="00850822">
              <w:rPr>
                <w:sz w:val="20"/>
              </w:rPr>
              <w:t>1</w:t>
            </w:r>
            <w:r w:rsidR="00FF5205" w:rsidRPr="00850822">
              <w:rPr>
                <w:sz w:val="20"/>
              </w:rPr>
              <w:t>4</w:t>
            </w:r>
            <w:r w:rsidR="00B255C1" w:rsidRPr="00850822">
              <w:rPr>
                <w:sz w:val="20"/>
              </w:rPr>
              <w:t>/2020</w:t>
            </w:r>
          </w:p>
          <w:p w14:paraId="0857A1C7" w14:textId="77777777" w:rsidR="00752A86" w:rsidRPr="00850822" w:rsidRDefault="00752A86" w:rsidP="00752A86">
            <w:pPr>
              <w:rPr>
                <w:sz w:val="20"/>
              </w:rPr>
            </w:pPr>
          </w:p>
          <w:p w14:paraId="4EFC2BAA" w14:textId="77777777" w:rsidR="00E7555D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B03A3DD" w14:textId="411A09AF" w:rsidR="00752A86" w:rsidRPr="00850822" w:rsidRDefault="00121933" w:rsidP="00752A86">
            <w:pPr>
              <w:rPr>
                <w:sz w:val="20"/>
              </w:rPr>
            </w:pPr>
            <w:hyperlink r:id="rId217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1D1A16" w:rsidRPr="00850822">
              <w:rPr>
                <w:sz w:val="20"/>
              </w:rPr>
              <w:t>, 09/14/2020</w:t>
            </w:r>
          </w:p>
          <w:p w14:paraId="6D5C312C" w14:textId="25B20AF0" w:rsidR="00985FD4" w:rsidRPr="00850822" w:rsidRDefault="00985F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1F57ED" w14:paraId="200D0022" w14:textId="77777777" w:rsidTr="00C1254F">
        <w:trPr>
          <w:trHeight w:val="271"/>
        </w:trPr>
        <w:tc>
          <w:tcPr>
            <w:tcW w:w="1274" w:type="dxa"/>
          </w:tcPr>
          <w:p w14:paraId="67CA3DF2" w14:textId="2DCAE575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PHY</w:t>
            </w:r>
          </w:p>
        </w:tc>
        <w:tc>
          <w:tcPr>
            <w:tcW w:w="1968" w:type="dxa"/>
          </w:tcPr>
          <w:p w14:paraId="54B76912" w14:textId="5BD18076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Non-HT duplicate transmission</w:t>
            </w:r>
          </w:p>
        </w:tc>
        <w:tc>
          <w:tcPr>
            <w:tcW w:w="1562" w:type="dxa"/>
          </w:tcPr>
          <w:p w14:paraId="1B46B08E" w14:textId="3ADAAF99" w:rsidR="001F57ED" w:rsidRPr="002B3643" w:rsidRDefault="005C5B47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Rui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Cao</w:t>
            </w:r>
          </w:p>
        </w:tc>
        <w:tc>
          <w:tcPr>
            <w:tcW w:w="2706" w:type="dxa"/>
          </w:tcPr>
          <w:p w14:paraId="01F00956" w14:textId="72328FF9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proofErr w:type="spellStart"/>
            <w:r w:rsidRPr="002B3643">
              <w:rPr>
                <w:color w:val="00B050"/>
                <w:sz w:val="20"/>
                <w:highlight w:val="yellow"/>
              </w:rPr>
              <w:t>Chenchen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Liu</w:t>
            </w:r>
            <w:r w:rsidR="00D237B2" w:rsidRPr="002B3643">
              <w:rPr>
                <w:color w:val="00B050"/>
                <w:sz w:val="20"/>
                <w:highlight w:val="yellow"/>
              </w:rPr>
              <w:t>, Alice Li</w:t>
            </w:r>
          </w:p>
        </w:tc>
        <w:tc>
          <w:tcPr>
            <w:tcW w:w="1594" w:type="dxa"/>
            <w:gridSpan w:val="2"/>
          </w:tcPr>
          <w:p w14:paraId="70A2E23C" w14:textId="77777777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728F61FC" w14:textId="77777777" w:rsidR="001F57ED" w:rsidRPr="002B3643" w:rsidRDefault="005C5B47" w:rsidP="00752A86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32800EB4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</w:p>
          <w:p w14:paraId="75C0E40F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2AF9290A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</w:p>
          <w:p w14:paraId="33A84032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33CE0845" w14:textId="77777777" w:rsidR="005C5B47" w:rsidRPr="002B3643" w:rsidRDefault="005C5B47" w:rsidP="00752A86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1FFBD6" w14:textId="4080F885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E7555D" w14:paraId="30E25189" w14:textId="77777777" w:rsidTr="00C1254F">
        <w:trPr>
          <w:trHeight w:val="271"/>
        </w:trPr>
        <w:tc>
          <w:tcPr>
            <w:tcW w:w="1274" w:type="dxa"/>
          </w:tcPr>
          <w:p w14:paraId="37051124" w14:textId="58B396A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850822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850822" w:rsidRDefault="00121933" w:rsidP="006656CF">
            <w:pPr>
              <w:rPr>
                <w:sz w:val="20"/>
              </w:rPr>
            </w:pPr>
            <w:hyperlink r:id="rId218" w:history="1">
              <w:r w:rsidR="003618C1" w:rsidRPr="00850822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08/23/</w:t>
            </w:r>
            <w:r w:rsidR="003618C1" w:rsidRPr="00850822">
              <w:rPr>
                <w:sz w:val="20"/>
              </w:rPr>
              <w:t>2020</w:t>
            </w:r>
          </w:p>
          <w:p w14:paraId="57F227C5" w14:textId="091DFDE6" w:rsidR="00F33C3D" w:rsidRPr="00850822" w:rsidRDefault="00121933" w:rsidP="00F33C3D">
            <w:pPr>
              <w:rPr>
                <w:sz w:val="20"/>
              </w:rPr>
            </w:pPr>
            <w:hyperlink r:id="rId219" w:history="1">
              <w:r w:rsidR="004217D0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08/27/</w:t>
            </w:r>
            <w:r w:rsidR="004217D0" w:rsidRPr="00850822">
              <w:rPr>
                <w:sz w:val="20"/>
              </w:rPr>
              <w:t>2020</w:t>
            </w:r>
          </w:p>
          <w:p w14:paraId="5EA2075E" w14:textId="20B13071" w:rsidR="00AA1F00" w:rsidRPr="00850822" w:rsidRDefault="00121933" w:rsidP="00F33C3D">
            <w:pPr>
              <w:rPr>
                <w:sz w:val="20"/>
              </w:rPr>
            </w:pPr>
            <w:hyperlink r:id="rId220" w:history="1">
              <w:r w:rsidR="00AA1F00" w:rsidRPr="00850822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850822">
              <w:rPr>
                <w:sz w:val="20"/>
              </w:rPr>
              <w:t>, 08/31/2020</w:t>
            </w:r>
          </w:p>
          <w:p w14:paraId="0DECA10E" w14:textId="5163D4B9" w:rsidR="00894034" w:rsidRPr="00850822" w:rsidRDefault="00121933" w:rsidP="00F33C3D">
            <w:pPr>
              <w:rPr>
                <w:sz w:val="20"/>
              </w:rPr>
            </w:pPr>
            <w:hyperlink r:id="rId221" w:history="1">
              <w:r w:rsidR="0089403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94034" w:rsidRPr="00850822">
              <w:rPr>
                <w:sz w:val="20"/>
              </w:rPr>
              <w:t>, 09/09/2020</w:t>
            </w:r>
          </w:p>
          <w:p w14:paraId="09017E70" w14:textId="77777777" w:rsidR="00AA1F00" w:rsidRPr="00850822" w:rsidRDefault="00AA1F00" w:rsidP="00F33C3D">
            <w:pPr>
              <w:rPr>
                <w:sz w:val="20"/>
              </w:rPr>
            </w:pPr>
          </w:p>
          <w:p w14:paraId="7FEC9B43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0D4C5B" w14:textId="3A3BF53D" w:rsidR="00F33C3D" w:rsidRPr="00850822" w:rsidRDefault="00121933" w:rsidP="00F33C3D">
            <w:pPr>
              <w:rPr>
                <w:sz w:val="20"/>
              </w:rPr>
            </w:pPr>
            <w:hyperlink r:id="rId222" w:history="1">
              <w:r w:rsidR="00580BB5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850822">
              <w:rPr>
                <w:sz w:val="20"/>
              </w:rPr>
              <w:t>, 08/31/2020</w:t>
            </w:r>
          </w:p>
          <w:p w14:paraId="62B3B377" w14:textId="019B760A" w:rsidR="00C25C68" w:rsidRPr="00850822" w:rsidRDefault="00121933" w:rsidP="00F33C3D">
            <w:pPr>
              <w:rPr>
                <w:sz w:val="20"/>
              </w:rPr>
            </w:pPr>
            <w:hyperlink r:id="rId223" w:history="1">
              <w:r w:rsidR="00C25C68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C25C68" w:rsidRPr="00850822">
              <w:rPr>
                <w:sz w:val="20"/>
              </w:rPr>
              <w:t>, 09/10/2020</w:t>
            </w:r>
          </w:p>
          <w:p w14:paraId="06D09EDC" w14:textId="77777777" w:rsidR="00580BB5" w:rsidRPr="00850822" w:rsidRDefault="00580BB5" w:rsidP="00F33C3D">
            <w:pPr>
              <w:rPr>
                <w:sz w:val="20"/>
              </w:rPr>
            </w:pPr>
          </w:p>
          <w:p w14:paraId="20371202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D7EF54C" w14:textId="77777777" w:rsidR="008678D4" w:rsidRPr="00850822" w:rsidRDefault="00121933" w:rsidP="008678D4">
            <w:pPr>
              <w:rPr>
                <w:sz w:val="20"/>
              </w:rPr>
            </w:pPr>
            <w:hyperlink r:id="rId224" w:history="1">
              <w:r w:rsidR="008678D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678D4" w:rsidRPr="00850822">
              <w:rPr>
                <w:sz w:val="20"/>
              </w:rPr>
              <w:t>, 09/10/2020</w:t>
            </w:r>
          </w:p>
          <w:p w14:paraId="52DC5C04" w14:textId="27925D58" w:rsidR="008678D4" w:rsidRPr="00850822" w:rsidRDefault="00D75868" w:rsidP="00F33C3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C1254F">
        <w:trPr>
          <w:trHeight w:val="257"/>
        </w:trPr>
        <w:tc>
          <w:tcPr>
            <w:tcW w:w="1274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Pr="00850822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99E5B57" w14:textId="686BB29D" w:rsidR="00DA760C" w:rsidRPr="00850822" w:rsidRDefault="00121933" w:rsidP="008B1A5E">
            <w:pPr>
              <w:rPr>
                <w:sz w:val="20"/>
              </w:rPr>
            </w:pPr>
            <w:hyperlink r:id="rId225" w:history="1">
              <w:r w:rsidR="00DA760C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DA760C" w:rsidRPr="00850822">
              <w:rPr>
                <w:sz w:val="20"/>
              </w:rPr>
              <w:t>, 09/14/2020</w:t>
            </w:r>
          </w:p>
          <w:p w14:paraId="49F1FF81" w14:textId="77777777" w:rsidR="008B1A5E" w:rsidRPr="00850822" w:rsidRDefault="008B1A5E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0D9F72C" w14:textId="325E1FBB" w:rsidR="00B708BA" w:rsidRPr="00850822" w:rsidRDefault="00121933" w:rsidP="008B1A5E">
            <w:pPr>
              <w:rPr>
                <w:sz w:val="20"/>
              </w:rPr>
            </w:pPr>
            <w:hyperlink r:id="rId226" w:history="1">
              <w:r w:rsidR="00B708BA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B708BA" w:rsidRPr="00850822">
              <w:rPr>
                <w:sz w:val="20"/>
              </w:rPr>
              <w:t>, 09/</w:t>
            </w:r>
            <w:r w:rsidR="00B708BA">
              <w:rPr>
                <w:sz w:val="20"/>
              </w:rPr>
              <w:t>24</w:t>
            </w:r>
            <w:r w:rsidR="00B708BA" w:rsidRPr="00850822">
              <w:rPr>
                <w:sz w:val="20"/>
              </w:rPr>
              <w:t>/2020</w:t>
            </w:r>
          </w:p>
          <w:p w14:paraId="35330099" w14:textId="77777777" w:rsidR="008B1A5E" w:rsidRPr="00850822" w:rsidRDefault="008B1A5E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647E8CF" w14:textId="349158F6" w:rsidR="00186CA8" w:rsidRPr="00850822" w:rsidRDefault="00121933" w:rsidP="008B1A5E">
            <w:pPr>
              <w:rPr>
                <w:sz w:val="20"/>
              </w:rPr>
            </w:pPr>
            <w:hyperlink r:id="rId227" w:history="1">
              <w:r w:rsidR="00186CA8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186CA8" w:rsidRPr="00850822">
              <w:rPr>
                <w:sz w:val="20"/>
              </w:rPr>
              <w:t>, 09/</w:t>
            </w:r>
            <w:r w:rsidR="00186CA8">
              <w:rPr>
                <w:sz w:val="20"/>
              </w:rPr>
              <w:t>24</w:t>
            </w:r>
            <w:r w:rsidR="00186CA8" w:rsidRPr="00850822">
              <w:rPr>
                <w:sz w:val="20"/>
              </w:rPr>
              <w:t>/2020</w:t>
            </w:r>
          </w:p>
          <w:p w14:paraId="5275A0FA" w14:textId="49806E4B" w:rsidR="00E7555D" w:rsidRPr="00850822" w:rsidRDefault="00C54176" w:rsidP="0041730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A674F4F" w14:textId="77777777" w:rsidTr="00C1254F">
        <w:trPr>
          <w:trHeight w:val="257"/>
        </w:trPr>
        <w:tc>
          <w:tcPr>
            <w:tcW w:w="1274" w:type="dxa"/>
          </w:tcPr>
          <w:p w14:paraId="7F54231B" w14:textId="1D0D7F8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Transmit spectral mask:</w:t>
            </w:r>
          </w:p>
          <w:p w14:paraId="499F410F" w14:textId="05B53129" w:rsidR="00AB2926" w:rsidRPr="00D05A58" w:rsidRDefault="00121933" w:rsidP="008B1A5E">
            <w:pPr>
              <w:rPr>
                <w:color w:val="000000" w:themeColor="text1"/>
                <w:sz w:val="20"/>
              </w:rPr>
            </w:pPr>
            <w:hyperlink r:id="rId228" w:history="1">
              <w:r w:rsidR="00AB2926" w:rsidRPr="00D05A58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D05A58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D05A58" w:rsidRDefault="00121933" w:rsidP="008B1A5E">
            <w:pPr>
              <w:rPr>
                <w:color w:val="000000" w:themeColor="text1"/>
                <w:sz w:val="20"/>
              </w:rPr>
            </w:pPr>
            <w:hyperlink r:id="rId229" w:history="1">
              <w:r w:rsidR="00292E25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292E25" w:rsidRPr="00D05A58">
              <w:rPr>
                <w:color w:val="000000" w:themeColor="text1"/>
                <w:sz w:val="20"/>
              </w:rPr>
              <w:t>, 09/15/2020</w:t>
            </w:r>
          </w:p>
          <w:p w14:paraId="11DB919B" w14:textId="1E97EF8D" w:rsidR="00062AE3" w:rsidRPr="00D05A58" w:rsidRDefault="00121933" w:rsidP="008B1A5E">
            <w:pPr>
              <w:rPr>
                <w:color w:val="000000" w:themeColor="text1"/>
                <w:sz w:val="20"/>
              </w:rPr>
            </w:pPr>
            <w:hyperlink r:id="rId230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893066D" w14:textId="77777777" w:rsidR="00062AE3" w:rsidRPr="00D05A58" w:rsidRDefault="00062AE3" w:rsidP="008B1A5E">
            <w:pPr>
              <w:rPr>
                <w:color w:val="000000" w:themeColor="text1"/>
                <w:sz w:val="20"/>
              </w:rPr>
            </w:pPr>
          </w:p>
          <w:p w14:paraId="11BA684D" w14:textId="77777777" w:rsidR="008B1A5E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Spectral flatness:</w:t>
            </w:r>
          </w:p>
          <w:p w14:paraId="242CBBA8" w14:textId="57E98940" w:rsidR="00186771" w:rsidRPr="00D05A58" w:rsidRDefault="00121933" w:rsidP="008B1A5E">
            <w:pPr>
              <w:rPr>
                <w:color w:val="000000" w:themeColor="text1"/>
                <w:sz w:val="20"/>
              </w:rPr>
            </w:pPr>
            <w:hyperlink r:id="rId231" w:history="1">
              <w:r w:rsidR="00186771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186771" w:rsidRPr="00D05A58">
              <w:rPr>
                <w:color w:val="000000" w:themeColor="text1"/>
                <w:sz w:val="20"/>
              </w:rPr>
              <w:t>, 09/15/2020</w:t>
            </w:r>
          </w:p>
          <w:p w14:paraId="6FD7C264" w14:textId="43497089" w:rsidR="00EF4546" w:rsidRPr="00D05A58" w:rsidRDefault="00121933" w:rsidP="008B1A5E">
            <w:pPr>
              <w:rPr>
                <w:color w:val="000000" w:themeColor="text1"/>
                <w:sz w:val="20"/>
              </w:rPr>
            </w:pPr>
            <w:hyperlink r:id="rId232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197121DC" w14:textId="77777777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4BFE405" w14:textId="1A89037E" w:rsidR="00817737" w:rsidRPr="00D05A58" w:rsidRDefault="00121933" w:rsidP="00817737">
            <w:pPr>
              <w:rPr>
                <w:color w:val="000000" w:themeColor="text1"/>
                <w:sz w:val="20"/>
              </w:rPr>
            </w:pPr>
            <w:hyperlink r:id="rId233" w:history="1">
              <w:r w:rsidR="00817737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C3136B" w:rsidRPr="00D05A58">
              <w:rPr>
                <w:color w:val="000000" w:themeColor="text1"/>
                <w:sz w:val="20"/>
              </w:rPr>
              <w:t>, 09/24</w:t>
            </w:r>
            <w:r w:rsidR="00817737" w:rsidRPr="00D05A58">
              <w:rPr>
                <w:color w:val="000000" w:themeColor="text1"/>
                <w:sz w:val="20"/>
              </w:rPr>
              <w:t>/2020</w:t>
            </w:r>
          </w:p>
          <w:p w14:paraId="666BECB4" w14:textId="2903032D" w:rsidR="00B943DB" w:rsidRPr="00D05A58" w:rsidRDefault="00121933" w:rsidP="00B943DB">
            <w:pPr>
              <w:rPr>
                <w:color w:val="000000" w:themeColor="text1"/>
                <w:sz w:val="20"/>
              </w:rPr>
            </w:pPr>
            <w:hyperlink r:id="rId234" w:history="1">
              <w:r w:rsidR="00B943DB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B943DB" w:rsidRPr="00D05A58">
              <w:rPr>
                <w:color w:val="000000" w:themeColor="text1"/>
                <w:sz w:val="20"/>
              </w:rPr>
              <w:t>, 09/24/2020</w:t>
            </w:r>
          </w:p>
          <w:p w14:paraId="305874C7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009B4DB1" w14:textId="77777777" w:rsidR="00062AE3" w:rsidRPr="00D05A58" w:rsidRDefault="00121933" w:rsidP="00062AE3">
            <w:pPr>
              <w:rPr>
                <w:color w:val="000000" w:themeColor="text1"/>
                <w:sz w:val="20"/>
              </w:rPr>
            </w:pPr>
            <w:hyperlink r:id="rId235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4777599" w14:textId="77777777" w:rsidR="00E7555D" w:rsidRPr="00D05A58" w:rsidRDefault="00062AE3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3BC2614" w14:textId="77777777" w:rsidR="00EF4546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36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694C3AA0" w14:textId="640D8E27" w:rsidR="00EF4546" w:rsidRPr="00D05A58" w:rsidRDefault="00EF4546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D58BF7" w14:textId="3897B0B2" w:rsidR="00E7555D" w:rsidRPr="000417BC" w:rsidRDefault="00AD752B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752B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</w:t>
            </w:r>
            <w:r w:rsidRPr="00AD752B">
              <w:rPr>
                <w:color w:val="00B050"/>
                <w:sz w:val="20"/>
              </w:rPr>
              <w:t xml:space="preserve"> #SP117</w:t>
            </w:r>
          </w:p>
        </w:tc>
      </w:tr>
      <w:tr w:rsidR="00E7555D" w14:paraId="39CD36B4" w14:textId="77777777" w:rsidTr="00C1254F">
        <w:trPr>
          <w:trHeight w:val="257"/>
        </w:trPr>
        <w:tc>
          <w:tcPr>
            <w:tcW w:w="1274" w:type="dxa"/>
          </w:tcPr>
          <w:p w14:paraId="7A47244F" w14:textId="1B6A79B0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Pr="00D05A58" w:rsidRDefault="00F364B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36A53797" w14:textId="5E3A635E" w:rsidR="00E7555D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37" w:history="1">
              <w:r w:rsidR="00DB1CAB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DB1CAB" w:rsidRPr="00D05A58">
              <w:rPr>
                <w:color w:val="000000" w:themeColor="text1"/>
                <w:sz w:val="20"/>
              </w:rPr>
              <w:t xml:space="preserve">, </w:t>
            </w:r>
            <w:r w:rsidR="008B1A5E" w:rsidRPr="00D05A58">
              <w:rPr>
                <w:color w:val="000000" w:themeColor="text1"/>
                <w:sz w:val="20"/>
              </w:rPr>
              <w:t>08/20</w:t>
            </w:r>
            <w:r w:rsidR="00F364B0" w:rsidRPr="00D05A58">
              <w:rPr>
                <w:color w:val="000000" w:themeColor="text1"/>
                <w:sz w:val="20"/>
              </w:rPr>
              <w:t>/</w:t>
            </w:r>
            <w:r w:rsidR="00DB1CAB" w:rsidRPr="00D05A58">
              <w:rPr>
                <w:color w:val="000000" w:themeColor="text1"/>
                <w:sz w:val="20"/>
              </w:rPr>
              <w:t>2020</w:t>
            </w:r>
          </w:p>
          <w:p w14:paraId="66BC80D8" w14:textId="12BF0765" w:rsidR="00716207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38" w:history="1">
              <w:r w:rsidR="00716207" w:rsidRPr="00D05A58">
                <w:rPr>
                  <w:rStyle w:val="Hyperlink"/>
                  <w:color w:val="000000" w:themeColor="text1"/>
                  <w:sz w:val="20"/>
                </w:rPr>
                <w:t>20/1252r1</w:t>
              </w:r>
            </w:hyperlink>
            <w:r w:rsidR="00716207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716207" w:rsidRPr="00D05A58">
              <w:rPr>
                <w:color w:val="000000" w:themeColor="text1"/>
                <w:sz w:val="20"/>
              </w:rPr>
              <w:t>2020</w:t>
            </w:r>
          </w:p>
          <w:p w14:paraId="66BBE1DB" w14:textId="60FD71A1" w:rsidR="00FF02E8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39" w:history="1">
              <w:r w:rsidR="00FF02E8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F02E8" w:rsidRPr="00D05A58">
              <w:rPr>
                <w:color w:val="000000" w:themeColor="text1"/>
                <w:sz w:val="20"/>
              </w:rPr>
              <w:t>, 09/10/2020</w:t>
            </w:r>
          </w:p>
          <w:p w14:paraId="6ED3CAEB" w14:textId="33087D0B" w:rsidR="005E3DA5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40" w:history="1">
              <w:r w:rsidR="005E3DA5" w:rsidRPr="00D05A58">
                <w:rPr>
                  <w:rStyle w:val="Hyperlink"/>
                  <w:color w:val="000000" w:themeColor="text1"/>
                  <w:sz w:val="20"/>
                </w:rPr>
                <w:t>20/1253r0</w:t>
              </w:r>
            </w:hyperlink>
            <w:r w:rsidR="005E3DA5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08/20/</w:t>
            </w:r>
            <w:r w:rsidR="005E3DA5" w:rsidRPr="00D05A58">
              <w:rPr>
                <w:color w:val="000000" w:themeColor="text1"/>
                <w:sz w:val="20"/>
              </w:rPr>
              <w:t>2020</w:t>
            </w:r>
          </w:p>
          <w:p w14:paraId="42F3BC37" w14:textId="0A6304FC" w:rsidR="00006719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41" w:history="1">
              <w:r w:rsidR="00006719" w:rsidRPr="00D05A58">
                <w:rPr>
                  <w:rStyle w:val="Hyperlink"/>
                  <w:color w:val="000000" w:themeColor="text1"/>
                  <w:sz w:val="20"/>
                </w:rPr>
                <w:t>20/1253r1</w:t>
              </w:r>
            </w:hyperlink>
            <w:r w:rsidR="00006719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08/24/</w:t>
            </w:r>
            <w:r w:rsidR="00006719" w:rsidRPr="00D05A58">
              <w:rPr>
                <w:color w:val="000000" w:themeColor="text1"/>
                <w:sz w:val="20"/>
              </w:rPr>
              <w:t>2020</w:t>
            </w:r>
          </w:p>
          <w:p w14:paraId="2D1AD79F" w14:textId="0ED72F2A" w:rsidR="00FA508F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42" w:history="1">
              <w:r w:rsidR="00FA508F" w:rsidRPr="00D05A58">
                <w:rPr>
                  <w:rStyle w:val="Hyperlink"/>
                  <w:color w:val="000000" w:themeColor="text1"/>
                  <w:sz w:val="20"/>
                </w:rPr>
                <w:t>20/1253r2</w:t>
              </w:r>
            </w:hyperlink>
            <w:r w:rsidR="00FA508F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08/26</w:t>
            </w:r>
            <w:r w:rsidR="00F915E0" w:rsidRPr="00D05A58">
              <w:rPr>
                <w:color w:val="000000" w:themeColor="text1"/>
                <w:sz w:val="20"/>
              </w:rPr>
              <w:t>/</w:t>
            </w:r>
            <w:r w:rsidR="00FA508F" w:rsidRPr="00D05A58">
              <w:rPr>
                <w:color w:val="000000" w:themeColor="text1"/>
                <w:sz w:val="20"/>
              </w:rPr>
              <w:t>2020</w:t>
            </w:r>
          </w:p>
          <w:p w14:paraId="3549DD4F" w14:textId="2E2893EE" w:rsidR="00FB70D2" w:rsidRPr="00D05A58" w:rsidRDefault="00121933" w:rsidP="00417308">
            <w:pPr>
              <w:rPr>
                <w:color w:val="000000" w:themeColor="text1"/>
                <w:sz w:val="20"/>
              </w:rPr>
            </w:pPr>
            <w:hyperlink r:id="rId243" w:history="1">
              <w:r w:rsidR="00FB70D2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B70D2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FB70D2" w:rsidRPr="00D05A58">
              <w:rPr>
                <w:color w:val="000000" w:themeColor="text1"/>
                <w:sz w:val="20"/>
              </w:rPr>
              <w:t>2020</w:t>
            </w:r>
          </w:p>
          <w:p w14:paraId="496ACC45" w14:textId="77777777" w:rsidR="001F5B14" w:rsidRPr="00D05A58" w:rsidRDefault="00121933" w:rsidP="00F364B0">
            <w:pPr>
              <w:rPr>
                <w:color w:val="000000" w:themeColor="text1"/>
                <w:sz w:val="20"/>
              </w:rPr>
            </w:pPr>
            <w:hyperlink r:id="rId244" w:history="1">
              <w:r w:rsidR="001F5B14" w:rsidRPr="00D05A58">
                <w:rPr>
                  <w:rStyle w:val="Hyperlink"/>
                  <w:color w:val="000000" w:themeColor="text1"/>
                  <w:sz w:val="20"/>
                </w:rPr>
                <w:t>20/1253r4</w:t>
              </w:r>
            </w:hyperlink>
            <w:r w:rsidR="001F5B14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1F5B14" w:rsidRPr="00D05A58">
              <w:rPr>
                <w:color w:val="000000" w:themeColor="text1"/>
                <w:sz w:val="20"/>
              </w:rPr>
              <w:t>2020</w:t>
            </w:r>
          </w:p>
          <w:p w14:paraId="31DB36AF" w14:textId="75D09D45" w:rsidR="00DE2EA3" w:rsidRPr="00D05A58" w:rsidRDefault="00121933" w:rsidP="00F364B0">
            <w:pPr>
              <w:rPr>
                <w:color w:val="000000" w:themeColor="text1"/>
                <w:sz w:val="20"/>
              </w:rPr>
            </w:pPr>
            <w:hyperlink r:id="rId245" w:history="1">
              <w:r w:rsidR="00DE2EA3" w:rsidRPr="00D05A58">
                <w:rPr>
                  <w:rStyle w:val="Hyperlink"/>
                  <w:color w:val="000000" w:themeColor="text1"/>
                  <w:sz w:val="20"/>
                </w:rPr>
                <w:t>20/1253r5</w:t>
              </w:r>
            </w:hyperlink>
            <w:r w:rsidR="00DE2EA3" w:rsidRPr="00D05A58">
              <w:rPr>
                <w:color w:val="000000" w:themeColor="text1"/>
                <w:sz w:val="20"/>
              </w:rPr>
              <w:t>, 09/09/2020</w:t>
            </w:r>
          </w:p>
          <w:p w14:paraId="698C9FB6" w14:textId="5691589A" w:rsidR="009900A8" w:rsidRPr="00D05A58" w:rsidRDefault="00121933" w:rsidP="00F364B0">
            <w:pPr>
              <w:rPr>
                <w:color w:val="000000" w:themeColor="text1"/>
                <w:sz w:val="20"/>
              </w:rPr>
            </w:pPr>
            <w:hyperlink r:id="rId246" w:history="1">
              <w:r w:rsidR="009900A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9900A8" w:rsidRPr="00D05A58">
              <w:rPr>
                <w:color w:val="000000" w:themeColor="text1"/>
                <w:sz w:val="20"/>
              </w:rPr>
              <w:t>, 09/10/2020</w:t>
            </w:r>
          </w:p>
          <w:p w14:paraId="212B4EA2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</w:p>
          <w:p w14:paraId="15744EFB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C347B56" w14:textId="77777777" w:rsidR="00F915E0" w:rsidRPr="00D05A58" w:rsidRDefault="00121933" w:rsidP="00F915E0">
            <w:pPr>
              <w:rPr>
                <w:color w:val="000000" w:themeColor="text1"/>
                <w:sz w:val="20"/>
              </w:rPr>
            </w:pPr>
            <w:hyperlink r:id="rId247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08/20/2020</w:t>
            </w:r>
          </w:p>
          <w:p w14:paraId="6AB8408B" w14:textId="0A645047" w:rsidR="00F87EF1" w:rsidRPr="00D05A58" w:rsidRDefault="00121933" w:rsidP="00F915E0">
            <w:pPr>
              <w:rPr>
                <w:color w:val="000000" w:themeColor="text1"/>
                <w:sz w:val="20"/>
              </w:rPr>
            </w:pPr>
            <w:hyperlink r:id="rId248" w:history="1">
              <w:r w:rsidR="00F87EF1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87EF1" w:rsidRPr="00D05A58">
              <w:rPr>
                <w:color w:val="000000" w:themeColor="text1"/>
                <w:sz w:val="20"/>
              </w:rPr>
              <w:t>, 09/10/2020</w:t>
            </w:r>
          </w:p>
          <w:p w14:paraId="703926DC" w14:textId="77777777" w:rsidR="00F915E0" w:rsidRPr="00D05A58" w:rsidRDefault="00121933" w:rsidP="00F915E0">
            <w:pPr>
              <w:rPr>
                <w:color w:val="000000" w:themeColor="text1"/>
                <w:sz w:val="20"/>
              </w:rPr>
            </w:pPr>
            <w:hyperlink r:id="rId249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08/27/2020</w:t>
            </w:r>
          </w:p>
          <w:p w14:paraId="342B0D2B" w14:textId="754C5CAF" w:rsidR="003E05C7" w:rsidRPr="00D05A58" w:rsidRDefault="00121933" w:rsidP="00F915E0">
            <w:pPr>
              <w:rPr>
                <w:color w:val="000000" w:themeColor="text1"/>
                <w:sz w:val="20"/>
              </w:rPr>
            </w:pPr>
            <w:hyperlink r:id="rId250" w:history="1">
              <w:r w:rsidR="003E05C7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3E05C7" w:rsidRPr="00D05A58">
              <w:rPr>
                <w:color w:val="000000" w:themeColor="text1"/>
                <w:sz w:val="20"/>
              </w:rPr>
              <w:t>, 09/10/2020</w:t>
            </w:r>
          </w:p>
          <w:p w14:paraId="5F2E30CB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</w:p>
          <w:p w14:paraId="0A12C998" w14:textId="77777777" w:rsidR="00F364B0" w:rsidRPr="00D05A58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5774657" w14:textId="77777777" w:rsidR="00D21774" w:rsidRPr="00D05A58" w:rsidRDefault="00121933" w:rsidP="00D21774">
            <w:pPr>
              <w:rPr>
                <w:color w:val="000000" w:themeColor="text1"/>
                <w:sz w:val="20"/>
              </w:rPr>
            </w:pPr>
            <w:hyperlink r:id="rId251" w:history="1">
              <w:r w:rsidR="00D21774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D21774" w:rsidRPr="00D05A58">
              <w:rPr>
                <w:color w:val="000000" w:themeColor="text1"/>
                <w:sz w:val="20"/>
              </w:rPr>
              <w:t>, 09/10/2020</w:t>
            </w:r>
          </w:p>
          <w:p w14:paraId="49712A79" w14:textId="6BA2D594" w:rsidR="00D21774" w:rsidRPr="00D05A58" w:rsidRDefault="00D21774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D05A58" w:rsidRDefault="00121933" w:rsidP="00406DF8">
            <w:pPr>
              <w:rPr>
                <w:color w:val="000000" w:themeColor="text1"/>
                <w:sz w:val="20"/>
              </w:rPr>
            </w:pPr>
            <w:hyperlink r:id="rId252" w:history="1">
              <w:r w:rsidR="00406DF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406DF8" w:rsidRPr="00D05A58">
              <w:rPr>
                <w:color w:val="000000" w:themeColor="text1"/>
                <w:sz w:val="20"/>
              </w:rPr>
              <w:t>, 09/10/2020</w:t>
            </w:r>
          </w:p>
          <w:p w14:paraId="2C0DFE2F" w14:textId="377AA7EC" w:rsidR="00F364B0" w:rsidRPr="00D05A58" w:rsidRDefault="00901FAA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8ECA6F1" w14:textId="2C71FD45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</w:tc>
      </w:tr>
      <w:tr w:rsidR="00E7555D" w14:paraId="1E398699" w14:textId="77777777" w:rsidTr="00C1254F">
        <w:trPr>
          <w:trHeight w:val="257"/>
        </w:trPr>
        <w:tc>
          <w:tcPr>
            <w:tcW w:w="1274" w:type="dxa"/>
          </w:tcPr>
          <w:p w14:paraId="42D3A1F7" w14:textId="49A19DAB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Pr="00850822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945C46" w14:textId="2D29CD74" w:rsidR="00E7555D" w:rsidRPr="00850822" w:rsidRDefault="00121933" w:rsidP="007F07F1">
            <w:pPr>
              <w:rPr>
                <w:sz w:val="20"/>
              </w:rPr>
            </w:pPr>
            <w:hyperlink r:id="rId253" w:history="1">
              <w:r w:rsidR="00EB4F38" w:rsidRPr="00850822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08/20/</w:t>
            </w:r>
            <w:r w:rsidR="00EB4F38" w:rsidRPr="00850822">
              <w:rPr>
                <w:sz w:val="20"/>
              </w:rPr>
              <w:t>2020</w:t>
            </w:r>
          </w:p>
          <w:p w14:paraId="453665F3" w14:textId="77E302F1" w:rsidR="007864FB" w:rsidRPr="00850822" w:rsidRDefault="00121933" w:rsidP="007F07F1">
            <w:pPr>
              <w:rPr>
                <w:sz w:val="20"/>
              </w:rPr>
            </w:pPr>
            <w:hyperlink r:id="rId254" w:history="1">
              <w:r w:rsidR="007864FB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23A2E9E0" w14:textId="77777777" w:rsidR="00F05D75" w:rsidRPr="00850822" w:rsidRDefault="00121933" w:rsidP="00F915E0">
            <w:pPr>
              <w:rPr>
                <w:sz w:val="20"/>
              </w:rPr>
            </w:pPr>
            <w:hyperlink r:id="rId255" w:history="1">
              <w:r w:rsidR="00F05D75" w:rsidRPr="00850822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08/25/</w:t>
            </w:r>
            <w:r w:rsidR="00F05D75" w:rsidRPr="00850822">
              <w:rPr>
                <w:sz w:val="20"/>
              </w:rPr>
              <w:t>2020</w:t>
            </w:r>
          </w:p>
          <w:p w14:paraId="2A5718A0" w14:textId="2735087C" w:rsidR="0088614A" w:rsidRPr="00850822" w:rsidRDefault="00121933" w:rsidP="00F915E0">
            <w:pPr>
              <w:rPr>
                <w:sz w:val="20"/>
              </w:rPr>
            </w:pPr>
            <w:hyperlink r:id="rId256" w:history="1">
              <w:r w:rsidR="0088614A" w:rsidRPr="00850822">
                <w:rPr>
                  <w:rStyle w:val="Hyperlink"/>
                  <w:color w:val="auto"/>
                  <w:sz w:val="20"/>
                </w:rPr>
                <w:t>20/1254r3</w:t>
              </w:r>
            </w:hyperlink>
            <w:r w:rsidR="0088614A" w:rsidRPr="00850822">
              <w:rPr>
                <w:sz w:val="20"/>
              </w:rPr>
              <w:t>, 08/27/2020</w:t>
            </w:r>
          </w:p>
          <w:p w14:paraId="40ACCDBD" w14:textId="42432184" w:rsidR="00992AE6" w:rsidRPr="00850822" w:rsidRDefault="00121933" w:rsidP="00F915E0">
            <w:pPr>
              <w:rPr>
                <w:sz w:val="20"/>
              </w:rPr>
            </w:pPr>
            <w:hyperlink r:id="rId257" w:history="1">
              <w:r w:rsidR="00992AE6" w:rsidRPr="00850822">
                <w:rPr>
                  <w:rStyle w:val="Hyperlink"/>
                  <w:color w:val="auto"/>
                  <w:sz w:val="20"/>
                </w:rPr>
                <w:t>20/1254r4</w:t>
              </w:r>
            </w:hyperlink>
            <w:r w:rsidR="00992AE6" w:rsidRPr="00850822">
              <w:rPr>
                <w:sz w:val="20"/>
              </w:rPr>
              <w:t>, 09/09/2020</w:t>
            </w:r>
          </w:p>
          <w:p w14:paraId="0C2C880C" w14:textId="751F1347" w:rsidR="000C1E2B" w:rsidRPr="00850822" w:rsidRDefault="00121933" w:rsidP="00F915E0">
            <w:pPr>
              <w:rPr>
                <w:sz w:val="20"/>
              </w:rPr>
            </w:pPr>
            <w:hyperlink r:id="rId258" w:history="1">
              <w:r w:rsidR="000C1E2B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0C1E2B" w:rsidRPr="00850822">
              <w:rPr>
                <w:sz w:val="20"/>
              </w:rPr>
              <w:t>, 09/10/2020</w:t>
            </w:r>
          </w:p>
          <w:p w14:paraId="22E7F908" w14:textId="77777777" w:rsidR="00114A69" w:rsidRPr="00850822" w:rsidRDefault="00121933" w:rsidP="00114A69">
            <w:pPr>
              <w:rPr>
                <w:sz w:val="20"/>
              </w:rPr>
            </w:pPr>
            <w:hyperlink r:id="rId259" w:history="1">
              <w:r w:rsidR="00114A69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114A69" w:rsidRPr="00850822">
              <w:rPr>
                <w:sz w:val="20"/>
              </w:rPr>
              <w:t>, 09/10/2020</w:t>
            </w:r>
          </w:p>
          <w:p w14:paraId="3BF3037A" w14:textId="77777777" w:rsidR="0032632D" w:rsidRPr="00850822" w:rsidRDefault="0032632D" w:rsidP="00F915E0">
            <w:pPr>
              <w:rPr>
                <w:sz w:val="20"/>
              </w:rPr>
            </w:pPr>
          </w:p>
          <w:p w14:paraId="74D935A3" w14:textId="77777777" w:rsidR="0032632D" w:rsidRPr="00850822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CCF55B5" w14:textId="66180922" w:rsidR="004D3814" w:rsidRPr="00850822" w:rsidRDefault="00121933" w:rsidP="004D3814">
            <w:pPr>
              <w:rPr>
                <w:sz w:val="20"/>
              </w:rPr>
            </w:pPr>
            <w:hyperlink r:id="rId260" w:history="1">
              <w:r w:rsidR="004D3814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50822">
              <w:rPr>
                <w:sz w:val="20"/>
              </w:rPr>
              <w:t>, 08/27/2020</w:t>
            </w:r>
          </w:p>
          <w:p w14:paraId="47F3A6EE" w14:textId="77777777" w:rsidR="00752C2D" w:rsidRPr="00850822" w:rsidRDefault="00121933" w:rsidP="00752C2D">
            <w:pPr>
              <w:rPr>
                <w:sz w:val="20"/>
              </w:rPr>
            </w:pPr>
            <w:hyperlink r:id="rId261" w:history="1">
              <w:r w:rsidR="00752C2D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752C2D" w:rsidRPr="00850822">
              <w:rPr>
                <w:sz w:val="20"/>
              </w:rPr>
              <w:t>, 09/10/2020</w:t>
            </w:r>
          </w:p>
          <w:p w14:paraId="273F4248" w14:textId="77777777" w:rsidR="0032632D" w:rsidRPr="00850822" w:rsidRDefault="0032632D" w:rsidP="00F915E0">
            <w:pPr>
              <w:rPr>
                <w:sz w:val="20"/>
              </w:rPr>
            </w:pPr>
          </w:p>
          <w:p w14:paraId="40DE87BE" w14:textId="77777777" w:rsidR="0032632D" w:rsidRPr="00850822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C0C5712" w14:textId="08C5F7A3" w:rsidR="0032632D" w:rsidRPr="00850822" w:rsidRDefault="00121933" w:rsidP="00F915E0">
            <w:pPr>
              <w:rPr>
                <w:sz w:val="20"/>
              </w:rPr>
            </w:pPr>
            <w:hyperlink r:id="rId262" w:history="1">
              <w:r w:rsidR="00075992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075992" w:rsidRPr="00850822">
              <w:rPr>
                <w:sz w:val="20"/>
              </w:rPr>
              <w:t>, 09/10/2020</w:t>
            </w:r>
          </w:p>
          <w:p w14:paraId="505A207C" w14:textId="507516D2" w:rsidR="00752C2D" w:rsidRPr="00850822" w:rsidRDefault="00752C2D" w:rsidP="00F915E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B03737F" w14:textId="2FDD1ACE" w:rsidR="00E7555D" w:rsidRPr="000417BC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39B9B89" w14:textId="77777777" w:rsidTr="00C1254F">
        <w:trPr>
          <w:trHeight w:val="257"/>
        </w:trPr>
        <w:tc>
          <w:tcPr>
            <w:tcW w:w="1274" w:type="dxa"/>
          </w:tcPr>
          <w:p w14:paraId="30B898EA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415CC079" w14:textId="5C58520A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1E50AA57" w14:textId="4656294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Kim,</w:t>
            </w:r>
            <w:r w:rsidRPr="00665903">
              <w:rPr>
                <w:color w:val="00B050"/>
              </w:rPr>
              <w:t xml:space="preserve"> </w:t>
            </w:r>
            <w:proofErr w:type="spellStart"/>
            <w:r w:rsidRPr="00665903">
              <w:rPr>
                <w:color w:val="00B050"/>
                <w:sz w:val="20"/>
              </w:rPr>
              <w:t>Aiguo</w:t>
            </w:r>
            <w:proofErr w:type="spellEnd"/>
            <w:r w:rsidRPr="00665903">
              <w:rPr>
                <w:color w:val="00B050"/>
                <w:sz w:val="20"/>
              </w:rPr>
              <w:t xml:space="preserve"> Yan, </w:t>
            </w:r>
            <w:proofErr w:type="spellStart"/>
            <w:r w:rsidRPr="00665903">
              <w:rPr>
                <w:color w:val="00B050"/>
                <w:sz w:val="20"/>
              </w:rPr>
              <w:t>Wook</w:t>
            </w:r>
            <w:proofErr w:type="spellEnd"/>
            <w:r w:rsidRPr="00665903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22503125" w14:textId="77777777" w:rsidR="004D3814" w:rsidRPr="00665903" w:rsidRDefault="004D3814" w:rsidP="004D3814">
            <w:pPr>
              <w:rPr>
                <w:sz w:val="20"/>
              </w:rPr>
            </w:pPr>
          </w:p>
          <w:p w14:paraId="797A192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5C24D127" w14:textId="77777777" w:rsidR="004D3814" w:rsidRPr="00665903" w:rsidRDefault="004D3814" w:rsidP="004D3814">
            <w:pPr>
              <w:rPr>
                <w:sz w:val="20"/>
              </w:rPr>
            </w:pPr>
          </w:p>
          <w:p w14:paraId="0B789E1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20CC8694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6B8D84D" w14:textId="7777777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Motion 90</w:t>
            </w:r>
          </w:p>
          <w:p w14:paraId="1C4ECD21" w14:textId="77777777" w:rsidR="0016103F" w:rsidRPr="00665903" w:rsidRDefault="0016103F" w:rsidP="007F07F1">
            <w:pPr>
              <w:rPr>
                <w:color w:val="00B050"/>
                <w:sz w:val="20"/>
              </w:rPr>
            </w:pPr>
          </w:p>
          <w:p w14:paraId="52E8AF58" w14:textId="4435562E" w:rsidR="0016103F" w:rsidRPr="00665903" w:rsidRDefault="0016103F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NOTE – There is no much discussion as of now.  Not expect to submit </w:t>
            </w:r>
            <w:r w:rsidR="00DA09E2" w:rsidRPr="00665903">
              <w:rPr>
                <w:color w:val="00B050"/>
                <w:sz w:val="20"/>
              </w:rPr>
              <w:t xml:space="preserve">any </w:t>
            </w:r>
            <w:r w:rsidRPr="00665903">
              <w:rPr>
                <w:color w:val="00B050"/>
                <w:sz w:val="20"/>
              </w:rPr>
              <w:t>PDT text for D0.1.</w:t>
            </w:r>
          </w:p>
        </w:tc>
      </w:tr>
      <w:tr w:rsidR="00E7555D" w:rsidRPr="00665903" w14:paraId="4F4669E3" w14:textId="77777777" w:rsidTr="00C1254F">
        <w:trPr>
          <w:trHeight w:val="257"/>
        </w:trPr>
        <w:tc>
          <w:tcPr>
            <w:tcW w:w="1274" w:type="dxa"/>
          </w:tcPr>
          <w:p w14:paraId="0500A3FB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553D27C7" w14:textId="77A3C5A3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62BDD21" w14:textId="481F630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61EE8C1" w14:textId="74D57770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4AD42435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477DD4E7" w14:textId="77777777" w:rsidR="004D3814" w:rsidRPr="00665903" w:rsidRDefault="004D3814" w:rsidP="004D3814">
            <w:pPr>
              <w:rPr>
                <w:sz w:val="20"/>
              </w:rPr>
            </w:pPr>
          </w:p>
          <w:p w14:paraId="415D7EFB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5FCA56C0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533CCD9" w14:textId="61539D6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C1254F">
        <w:trPr>
          <w:trHeight w:val="257"/>
        </w:trPr>
        <w:tc>
          <w:tcPr>
            <w:tcW w:w="1274" w:type="dxa"/>
          </w:tcPr>
          <w:p w14:paraId="75A8C122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68F729E3" w14:textId="5A710F07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D0EE505" w14:textId="63A6E41E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522ABB7E" w14:textId="77777777" w:rsidR="004D3814" w:rsidRPr="00665903" w:rsidRDefault="004D3814" w:rsidP="004D3814">
            <w:pPr>
              <w:rPr>
                <w:sz w:val="20"/>
              </w:rPr>
            </w:pPr>
          </w:p>
          <w:p w14:paraId="4C67AF1C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40B592F3" w14:textId="77777777" w:rsidR="004D3814" w:rsidRPr="00665903" w:rsidRDefault="004D3814" w:rsidP="004D3814">
            <w:pPr>
              <w:rPr>
                <w:sz w:val="20"/>
              </w:rPr>
            </w:pPr>
          </w:p>
          <w:p w14:paraId="10D33C96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6C28AE22" w14:textId="77777777" w:rsidR="00E7555D" w:rsidRPr="00665903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007CECDC" w14:textId="77777777" w:rsidTr="00C1254F">
        <w:trPr>
          <w:trHeight w:val="257"/>
        </w:trPr>
        <w:tc>
          <w:tcPr>
            <w:tcW w:w="1274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850822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850822" w:rsidRDefault="00121933" w:rsidP="007F07F1">
            <w:pPr>
              <w:rPr>
                <w:sz w:val="20"/>
              </w:rPr>
            </w:pPr>
            <w:hyperlink r:id="rId263" w:history="1">
              <w:r w:rsidR="00B41172" w:rsidRPr="00850822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08/14/</w:t>
            </w:r>
            <w:r w:rsidR="00B41172" w:rsidRPr="00850822">
              <w:rPr>
                <w:sz w:val="20"/>
              </w:rPr>
              <w:t>2020</w:t>
            </w:r>
          </w:p>
          <w:p w14:paraId="577E7C0E" w14:textId="77777777" w:rsidR="00707E28" w:rsidRPr="00850822" w:rsidRDefault="00121933" w:rsidP="004D3814">
            <w:pPr>
              <w:rPr>
                <w:sz w:val="20"/>
              </w:rPr>
            </w:pPr>
            <w:hyperlink r:id="rId264" w:history="1">
              <w:r w:rsidR="00707E28" w:rsidRPr="00850822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08/27/</w:t>
            </w:r>
            <w:r w:rsidR="00707E28" w:rsidRPr="00850822">
              <w:rPr>
                <w:sz w:val="20"/>
              </w:rPr>
              <w:t>2020</w:t>
            </w:r>
          </w:p>
          <w:p w14:paraId="627BDC95" w14:textId="32346340" w:rsidR="00EE34DA" w:rsidRPr="00850822" w:rsidRDefault="00121933" w:rsidP="004D3814">
            <w:pPr>
              <w:rPr>
                <w:sz w:val="20"/>
              </w:rPr>
            </w:pPr>
            <w:hyperlink r:id="rId265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080D2D0D" w14:textId="5853E012" w:rsidR="00EE34DA" w:rsidRPr="00850822" w:rsidRDefault="00121933" w:rsidP="004D3814">
            <w:pPr>
              <w:rPr>
                <w:sz w:val="20"/>
              </w:rPr>
            </w:pPr>
            <w:hyperlink r:id="rId266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2A6A091E" w14:textId="77777777" w:rsidR="004D3814" w:rsidRPr="00850822" w:rsidRDefault="004D3814" w:rsidP="004D3814">
            <w:pPr>
              <w:rPr>
                <w:sz w:val="20"/>
              </w:rPr>
            </w:pPr>
          </w:p>
          <w:p w14:paraId="713D5A4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DB52D75" w14:textId="77777777" w:rsidR="00C609BA" w:rsidRPr="00850822" w:rsidRDefault="00121933" w:rsidP="00C609BA">
            <w:pPr>
              <w:rPr>
                <w:sz w:val="20"/>
              </w:rPr>
            </w:pPr>
            <w:hyperlink r:id="rId267" w:history="1">
              <w:r w:rsidR="00C609B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850822">
              <w:rPr>
                <w:sz w:val="20"/>
              </w:rPr>
              <w:t>, 08/31/2020</w:t>
            </w:r>
          </w:p>
          <w:p w14:paraId="5A0A03BD" w14:textId="0C661B0F" w:rsidR="00D06C51" w:rsidRPr="00850822" w:rsidRDefault="00121933" w:rsidP="00C609BA">
            <w:pPr>
              <w:rPr>
                <w:sz w:val="20"/>
              </w:rPr>
            </w:pPr>
            <w:hyperlink r:id="rId268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09/10/2020</w:t>
            </w:r>
          </w:p>
          <w:p w14:paraId="59BE1489" w14:textId="77777777" w:rsidR="004D3814" w:rsidRPr="00850822" w:rsidRDefault="004D3814" w:rsidP="004D3814">
            <w:pPr>
              <w:rPr>
                <w:sz w:val="20"/>
              </w:rPr>
            </w:pPr>
          </w:p>
          <w:p w14:paraId="6C26C095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F64D345" w14:textId="4EA91346" w:rsidR="00D06C51" w:rsidRPr="00850822" w:rsidRDefault="00121933" w:rsidP="00D06C51">
            <w:pPr>
              <w:rPr>
                <w:sz w:val="20"/>
              </w:rPr>
            </w:pPr>
            <w:hyperlink r:id="rId269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09/10//2020</w:t>
            </w:r>
          </w:p>
          <w:p w14:paraId="628F5EAA" w14:textId="68C9C2B0" w:rsidR="004D3814" w:rsidRPr="00850822" w:rsidRDefault="00D06C51" w:rsidP="004D381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0728A6" w14:textId="2E626306" w:rsidR="00AD324D" w:rsidRDefault="00AD324D" w:rsidP="007F07F1">
            <w:pPr>
              <w:rPr>
                <w:color w:val="00B050"/>
                <w:sz w:val="20"/>
              </w:rPr>
            </w:pPr>
          </w:p>
          <w:p w14:paraId="563AB00B" w14:textId="77777777" w:rsidR="00AD324D" w:rsidRDefault="00AD324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324D">
              <w:rPr>
                <w:color w:val="00B050"/>
                <w:sz w:val="20"/>
              </w:rPr>
              <w:t>111</w:t>
            </w:r>
            <w:r w:rsidR="00F00E19">
              <w:rPr>
                <w:color w:val="00B050"/>
                <w:sz w:val="20"/>
              </w:rPr>
              <w:t>,</w:t>
            </w:r>
            <w:r w:rsidRPr="00AD324D">
              <w:rPr>
                <w:color w:val="00B050"/>
                <w:sz w:val="20"/>
              </w:rPr>
              <w:t xml:space="preserve"> #SP0611-01</w:t>
            </w:r>
          </w:p>
          <w:p w14:paraId="1A75FAA2" w14:textId="77777777" w:rsidR="00DF4F40" w:rsidRDefault="0073343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733437">
              <w:rPr>
                <w:color w:val="00B050"/>
                <w:sz w:val="20"/>
              </w:rPr>
              <w:t>119</w:t>
            </w:r>
            <w:r w:rsidR="00DF4F40">
              <w:rPr>
                <w:color w:val="00B050"/>
                <w:sz w:val="20"/>
              </w:rPr>
              <w:t>, #SP115</w:t>
            </w:r>
          </w:p>
          <w:p w14:paraId="1990B14D" w14:textId="5EEEA86B" w:rsidR="00E8793B" w:rsidRDefault="00E8793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16</w:t>
            </w:r>
          </w:p>
          <w:p w14:paraId="21ACE293" w14:textId="086F23E5" w:rsidR="00DF4F40" w:rsidRPr="002C501E" w:rsidRDefault="00DF4F40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DF4F40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 #SP116</w:t>
            </w:r>
          </w:p>
        </w:tc>
      </w:tr>
      <w:tr w:rsidR="00E7555D" w14:paraId="78CF55C5" w14:textId="77777777" w:rsidTr="00C1254F">
        <w:trPr>
          <w:trHeight w:val="257"/>
        </w:trPr>
        <w:tc>
          <w:tcPr>
            <w:tcW w:w="1274" w:type="dxa"/>
          </w:tcPr>
          <w:p w14:paraId="6CB25894" w14:textId="3B1CD612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FE10AB8" w14:textId="09E1A630" w:rsidR="00F57F25" w:rsidRPr="00850822" w:rsidRDefault="00121933" w:rsidP="004D3814">
            <w:pPr>
              <w:rPr>
                <w:sz w:val="20"/>
              </w:rPr>
            </w:pPr>
            <w:hyperlink r:id="rId270" w:history="1">
              <w:r w:rsidR="00F57F25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F57F25" w:rsidRPr="00850822">
              <w:rPr>
                <w:sz w:val="20"/>
              </w:rPr>
              <w:t>, 09/06/2020</w:t>
            </w:r>
          </w:p>
          <w:p w14:paraId="2B7C3C44" w14:textId="3A97A9EC" w:rsidR="00E66BF2" w:rsidRPr="00850822" w:rsidRDefault="00121933" w:rsidP="004D3814">
            <w:pPr>
              <w:rPr>
                <w:sz w:val="20"/>
              </w:rPr>
            </w:pPr>
            <w:hyperlink r:id="rId271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7B2F2052" w14:textId="1759E121" w:rsidR="00014A68" w:rsidRPr="00850822" w:rsidRDefault="00121933" w:rsidP="004D3814">
            <w:pPr>
              <w:rPr>
                <w:sz w:val="20"/>
              </w:rPr>
            </w:pPr>
            <w:hyperlink r:id="rId272" w:history="1">
              <w:r w:rsidR="00014A68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14A68" w:rsidRPr="00850822">
              <w:rPr>
                <w:sz w:val="20"/>
              </w:rPr>
              <w:t>, 09/14/2020</w:t>
            </w:r>
          </w:p>
          <w:p w14:paraId="1E6E3E04" w14:textId="77777777" w:rsidR="004D3814" w:rsidRPr="00850822" w:rsidRDefault="004D3814" w:rsidP="004D3814">
            <w:pPr>
              <w:rPr>
                <w:sz w:val="20"/>
              </w:rPr>
            </w:pPr>
          </w:p>
          <w:p w14:paraId="064DE2BE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57D24B" w14:textId="77777777" w:rsidR="00253633" w:rsidRPr="00850822" w:rsidRDefault="00121933" w:rsidP="00253633">
            <w:pPr>
              <w:rPr>
                <w:sz w:val="20"/>
              </w:rPr>
            </w:pPr>
            <w:hyperlink r:id="rId273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75004AD8" w14:textId="77777777" w:rsidR="004D3814" w:rsidRPr="00850822" w:rsidRDefault="004D3814" w:rsidP="004D3814">
            <w:pPr>
              <w:rPr>
                <w:sz w:val="20"/>
              </w:rPr>
            </w:pPr>
          </w:p>
          <w:p w14:paraId="274426A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91827CA" w14:textId="77777777" w:rsidR="00253633" w:rsidRPr="00850822" w:rsidRDefault="00121933" w:rsidP="00253633">
            <w:pPr>
              <w:rPr>
                <w:sz w:val="20"/>
              </w:rPr>
            </w:pPr>
            <w:hyperlink r:id="rId274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082753ED" w14:textId="0EBB546A" w:rsidR="00E7555D" w:rsidRPr="00850822" w:rsidRDefault="00253633" w:rsidP="0025363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C1254F">
        <w:trPr>
          <w:trHeight w:val="257"/>
        </w:trPr>
        <w:tc>
          <w:tcPr>
            <w:tcW w:w="1274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Pr="00850822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59ECCE" w14:textId="3F4C301F" w:rsidR="00FB0FC9" w:rsidRPr="00850822" w:rsidRDefault="00121933" w:rsidP="00FB0FC9">
            <w:pPr>
              <w:rPr>
                <w:sz w:val="20"/>
              </w:rPr>
            </w:pPr>
            <w:hyperlink r:id="rId275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40F7314F" w14:textId="5961AD88" w:rsidR="00E7555D" w:rsidRPr="00850822" w:rsidRDefault="00121933" w:rsidP="007A0DB1">
            <w:pPr>
              <w:rPr>
                <w:sz w:val="20"/>
              </w:rPr>
            </w:pPr>
            <w:hyperlink r:id="rId276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00E46900" w14:textId="77777777" w:rsidR="00E6561C" w:rsidRPr="00850822" w:rsidRDefault="00121933" w:rsidP="008D29ED">
            <w:pPr>
              <w:rPr>
                <w:sz w:val="20"/>
              </w:rPr>
            </w:pPr>
            <w:hyperlink r:id="rId277" w:history="1">
              <w:r w:rsidR="00E6561C" w:rsidRPr="00850822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E6561C" w:rsidRPr="00850822">
              <w:rPr>
                <w:sz w:val="20"/>
              </w:rPr>
              <w:t>2020</w:t>
            </w:r>
          </w:p>
          <w:p w14:paraId="27962066" w14:textId="5A25C2DB" w:rsidR="009A7029" w:rsidRPr="00850822" w:rsidRDefault="00121933" w:rsidP="008D29ED">
            <w:pPr>
              <w:rPr>
                <w:sz w:val="20"/>
              </w:rPr>
            </w:pPr>
            <w:hyperlink r:id="rId278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20/1294r3</w:t>
              </w:r>
            </w:hyperlink>
            <w:r w:rsidR="00A70050" w:rsidRPr="00850822">
              <w:rPr>
                <w:sz w:val="20"/>
              </w:rPr>
              <w:t>, 09/10/2020</w:t>
            </w:r>
          </w:p>
          <w:p w14:paraId="4565B136" w14:textId="767CF64B" w:rsidR="009A7029" w:rsidRPr="00850822" w:rsidRDefault="00121933" w:rsidP="008D29ED">
            <w:pPr>
              <w:rPr>
                <w:sz w:val="20"/>
              </w:rPr>
            </w:pPr>
            <w:hyperlink r:id="rId279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9A7029" w:rsidRPr="00850822">
              <w:rPr>
                <w:sz w:val="20"/>
              </w:rPr>
              <w:t>, 09/10/2020</w:t>
            </w:r>
          </w:p>
          <w:p w14:paraId="559CD5DB" w14:textId="77777777" w:rsidR="008D29ED" w:rsidRPr="00850822" w:rsidRDefault="008D29ED" w:rsidP="008D29ED">
            <w:pPr>
              <w:rPr>
                <w:sz w:val="20"/>
              </w:rPr>
            </w:pPr>
          </w:p>
          <w:p w14:paraId="7CC50D83" w14:textId="77777777" w:rsidR="008D29ED" w:rsidRPr="00850822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F8BE8C" w14:textId="09D87B8B" w:rsidR="00AF3EE1" w:rsidRPr="00850822" w:rsidRDefault="00121933" w:rsidP="00AF3EE1">
            <w:pPr>
              <w:rPr>
                <w:sz w:val="20"/>
              </w:rPr>
            </w:pPr>
            <w:hyperlink r:id="rId280" w:history="1">
              <w:r w:rsidR="00AF3EE1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850822">
              <w:rPr>
                <w:sz w:val="20"/>
              </w:rPr>
              <w:t>, 08/27/2020</w:t>
            </w:r>
          </w:p>
          <w:p w14:paraId="4D249484" w14:textId="77777777" w:rsidR="00D10B07" w:rsidRPr="00850822" w:rsidRDefault="00121933" w:rsidP="00D10B07">
            <w:pPr>
              <w:rPr>
                <w:sz w:val="20"/>
              </w:rPr>
            </w:pPr>
            <w:hyperlink r:id="rId281" w:history="1">
              <w:r w:rsidR="00D10B07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D10B07" w:rsidRPr="00850822">
              <w:rPr>
                <w:sz w:val="20"/>
              </w:rPr>
              <w:t>, 09/10/2020</w:t>
            </w:r>
          </w:p>
          <w:p w14:paraId="2EA45B51" w14:textId="77777777" w:rsidR="008D29ED" w:rsidRPr="00850822" w:rsidRDefault="008D29ED" w:rsidP="008D29ED">
            <w:pPr>
              <w:rPr>
                <w:sz w:val="20"/>
              </w:rPr>
            </w:pPr>
          </w:p>
          <w:p w14:paraId="72500EA9" w14:textId="77777777" w:rsidR="008D29ED" w:rsidRPr="00850822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67A23472" w14:textId="713874EE" w:rsidR="008D29ED" w:rsidRPr="00850822" w:rsidRDefault="00121933" w:rsidP="008D29ED">
            <w:pPr>
              <w:rPr>
                <w:sz w:val="20"/>
              </w:rPr>
            </w:pPr>
            <w:hyperlink r:id="rId282" w:history="1">
              <w:r w:rsidR="00B76FC8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B76FC8" w:rsidRPr="00850822">
              <w:rPr>
                <w:sz w:val="20"/>
              </w:rPr>
              <w:t>, 09/10/2020</w:t>
            </w:r>
          </w:p>
          <w:p w14:paraId="00BB7649" w14:textId="54C2E65C" w:rsidR="00B76FC8" w:rsidRPr="00850822" w:rsidRDefault="00B76FC8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1175CDD8" w14:textId="77777777" w:rsidTr="00C1254F">
        <w:trPr>
          <w:trHeight w:val="257"/>
        </w:trPr>
        <w:tc>
          <w:tcPr>
            <w:tcW w:w="1274" w:type="dxa"/>
          </w:tcPr>
          <w:p w14:paraId="7868DD00" w14:textId="694C3B62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850822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850822" w:rsidRDefault="00121933" w:rsidP="007F07F1">
            <w:pPr>
              <w:rPr>
                <w:sz w:val="20"/>
              </w:rPr>
            </w:pPr>
            <w:hyperlink r:id="rId283" w:history="1">
              <w:r w:rsidR="006E4B00" w:rsidRPr="00850822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850822">
              <w:rPr>
                <w:sz w:val="20"/>
              </w:rPr>
              <w:t xml:space="preserve">, </w:t>
            </w:r>
            <w:r w:rsidR="00AC3C5C" w:rsidRPr="00850822">
              <w:rPr>
                <w:sz w:val="20"/>
              </w:rPr>
              <w:t>08/27/</w:t>
            </w:r>
            <w:r w:rsidR="006E4B00" w:rsidRPr="00850822">
              <w:rPr>
                <w:sz w:val="20"/>
              </w:rPr>
              <w:t>2020</w:t>
            </w:r>
          </w:p>
          <w:p w14:paraId="013A2640" w14:textId="4C691D14" w:rsidR="001628F3" w:rsidRPr="00850822" w:rsidRDefault="00121933" w:rsidP="007F07F1">
            <w:pPr>
              <w:rPr>
                <w:sz w:val="20"/>
              </w:rPr>
            </w:pPr>
            <w:hyperlink r:id="rId284" w:history="1">
              <w:r w:rsidR="001628F3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850822">
              <w:rPr>
                <w:sz w:val="20"/>
              </w:rPr>
              <w:t>, 08/31/2020</w:t>
            </w:r>
          </w:p>
          <w:p w14:paraId="514090EE" w14:textId="7D152251" w:rsidR="004211F7" w:rsidRPr="00850822" w:rsidRDefault="00121933" w:rsidP="007F07F1">
            <w:pPr>
              <w:rPr>
                <w:sz w:val="20"/>
              </w:rPr>
            </w:pPr>
            <w:hyperlink r:id="rId285" w:history="1">
              <w:r w:rsidR="004211F7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4211F7" w:rsidRPr="00850822">
              <w:rPr>
                <w:sz w:val="20"/>
              </w:rPr>
              <w:t>, 09/09/2020</w:t>
            </w:r>
          </w:p>
          <w:p w14:paraId="78264AC4" w14:textId="40BF3FF1" w:rsidR="00402CA8" w:rsidRPr="00850822" w:rsidRDefault="00121933" w:rsidP="007F07F1">
            <w:pPr>
              <w:rPr>
                <w:sz w:val="20"/>
              </w:rPr>
            </w:pPr>
            <w:hyperlink r:id="rId286" w:history="1">
              <w:r w:rsidR="00402CA8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402CA8" w:rsidRPr="00850822">
              <w:rPr>
                <w:sz w:val="20"/>
              </w:rPr>
              <w:t>, 09/11/2020</w:t>
            </w:r>
          </w:p>
          <w:p w14:paraId="43C47A10" w14:textId="77777777" w:rsidR="00AC3C5C" w:rsidRPr="00850822" w:rsidRDefault="00AC3C5C" w:rsidP="007F07F1">
            <w:pPr>
              <w:rPr>
                <w:sz w:val="20"/>
              </w:rPr>
            </w:pPr>
          </w:p>
          <w:p w14:paraId="638B91E0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B4458F8" w14:textId="77777777" w:rsidR="00D65F0C" w:rsidRPr="00850822" w:rsidRDefault="00121933" w:rsidP="00D65F0C">
            <w:pPr>
              <w:rPr>
                <w:sz w:val="20"/>
              </w:rPr>
            </w:pPr>
            <w:hyperlink r:id="rId287" w:history="1">
              <w:r w:rsidR="00D65F0C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850822">
              <w:rPr>
                <w:sz w:val="20"/>
              </w:rPr>
              <w:t>, 08/31/2020</w:t>
            </w:r>
          </w:p>
          <w:p w14:paraId="361C0695" w14:textId="3C56430E" w:rsidR="00A90633" w:rsidRPr="00850822" w:rsidRDefault="00121933" w:rsidP="00D65F0C">
            <w:pPr>
              <w:rPr>
                <w:sz w:val="20"/>
              </w:rPr>
            </w:pPr>
            <w:hyperlink r:id="rId288" w:history="1">
              <w:r w:rsidR="00A90633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A90633" w:rsidRPr="00850822">
              <w:rPr>
                <w:sz w:val="20"/>
              </w:rPr>
              <w:t>, 09/10/2020</w:t>
            </w:r>
          </w:p>
          <w:p w14:paraId="72BD7D8D" w14:textId="6F6A39E3" w:rsidR="00206F80" w:rsidRPr="00850822" w:rsidRDefault="00121933" w:rsidP="00D65F0C">
            <w:pPr>
              <w:rPr>
                <w:sz w:val="20"/>
              </w:rPr>
            </w:pPr>
            <w:hyperlink r:id="rId289" w:history="1">
              <w:r w:rsidR="00206F80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206F80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206F80" w:rsidRPr="00850822">
              <w:rPr>
                <w:sz w:val="20"/>
              </w:rPr>
              <w:t>/2020</w:t>
            </w:r>
          </w:p>
          <w:p w14:paraId="7C6824F3" w14:textId="77777777" w:rsidR="00AC3C5C" w:rsidRPr="00850822" w:rsidRDefault="00AC3C5C" w:rsidP="00AC3C5C">
            <w:pPr>
              <w:rPr>
                <w:sz w:val="20"/>
              </w:rPr>
            </w:pPr>
          </w:p>
          <w:p w14:paraId="425E71AB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03BA70" w14:textId="62D02C8E" w:rsidR="00AC3C5C" w:rsidRPr="00850822" w:rsidRDefault="00121933" w:rsidP="007F07F1">
            <w:pPr>
              <w:rPr>
                <w:sz w:val="20"/>
              </w:rPr>
            </w:pPr>
            <w:hyperlink r:id="rId290" w:history="1">
              <w:r w:rsidR="00304296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304296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304296" w:rsidRPr="00850822">
              <w:rPr>
                <w:sz w:val="20"/>
              </w:rPr>
              <w:t>/2020</w:t>
            </w:r>
          </w:p>
          <w:p w14:paraId="76773A42" w14:textId="5C144370" w:rsidR="00304296" w:rsidRPr="00850822" w:rsidRDefault="0030429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111, #SP0611-21</w:t>
            </w:r>
          </w:p>
          <w:p w14:paraId="6BFAB716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#SP147</w:t>
            </w:r>
          </w:p>
          <w:p w14:paraId="0C4EB78A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#SP148</w:t>
            </w:r>
          </w:p>
          <w:p w14:paraId="42E3D604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#SP162</w:t>
            </w:r>
          </w:p>
          <w:p w14:paraId="139A4879" w14:textId="20DAF44B" w:rsidR="00AA1D3B" w:rsidRPr="00D05A58" w:rsidRDefault="00AA1D3B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131, #SP209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DE41E0">
        <w:trPr>
          <w:trHeight w:val="257"/>
        </w:trPr>
        <w:tc>
          <w:tcPr>
            <w:tcW w:w="13660" w:type="dxa"/>
            <w:gridSpan w:val="8"/>
            <w:shd w:val="clear" w:color="auto" w:fill="A6A6A6" w:themeFill="background1" w:themeFillShade="A6"/>
          </w:tcPr>
          <w:p w14:paraId="168DF4BA" w14:textId="0A04AFE1" w:rsidR="00E329BE" w:rsidRPr="00850822" w:rsidRDefault="00E329BE" w:rsidP="007F07F1">
            <w:pPr>
              <w:rPr>
                <w:sz w:val="20"/>
              </w:rPr>
            </w:pPr>
          </w:p>
        </w:tc>
      </w:tr>
      <w:tr w:rsidR="005A62A6" w14:paraId="524F5CDD" w14:textId="77777777" w:rsidTr="00C1254F">
        <w:trPr>
          <w:trHeight w:val="257"/>
        </w:trPr>
        <w:tc>
          <w:tcPr>
            <w:tcW w:w="1274" w:type="dxa"/>
          </w:tcPr>
          <w:p w14:paraId="314AC37D" w14:textId="123BD855" w:rsidR="005A62A6" w:rsidRPr="00953F8C" w:rsidRDefault="005A62A6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1C3A4E48" w14:textId="1CE70115" w:rsidR="005A62A6" w:rsidRPr="00953F8C" w:rsidRDefault="005A62A6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Introduction to the EHT MAC</w:t>
            </w:r>
          </w:p>
        </w:tc>
        <w:tc>
          <w:tcPr>
            <w:tcW w:w="1562" w:type="dxa"/>
            <w:shd w:val="clear" w:color="auto" w:fill="auto"/>
          </w:tcPr>
          <w:p w14:paraId="03D9D8A8" w14:textId="3F12368D" w:rsidR="005A62A6" w:rsidRPr="00953F8C" w:rsidRDefault="00D30C00" w:rsidP="007F07F1">
            <w:pPr>
              <w:rPr>
                <w:sz w:val="20"/>
                <w:highlight w:val="yellow"/>
              </w:rPr>
            </w:pPr>
            <w:bookmarkStart w:id="0" w:name="_GoBack"/>
            <w:r>
              <w:rPr>
                <w:sz w:val="20"/>
                <w:highlight w:val="yellow"/>
              </w:rPr>
              <w:t>Carol</w:t>
            </w:r>
            <w:bookmarkEnd w:id="0"/>
            <w:r>
              <w:rPr>
                <w:sz w:val="20"/>
                <w:highlight w:val="yellow"/>
              </w:rPr>
              <w:t xml:space="preserve"> Ansley</w:t>
            </w:r>
          </w:p>
        </w:tc>
        <w:tc>
          <w:tcPr>
            <w:tcW w:w="2706" w:type="dxa"/>
          </w:tcPr>
          <w:p w14:paraId="575956DC" w14:textId="77777777" w:rsidR="005A62A6" w:rsidRPr="002B3643" w:rsidRDefault="005A62A6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196607BF" w14:textId="77777777" w:rsidR="005A62A6" w:rsidRPr="002B3643" w:rsidRDefault="005A62A6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6521520D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5397404A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</w:p>
          <w:p w14:paraId="6C8A3DC2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7F305C19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</w:p>
          <w:p w14:paraId="7D4A3A7E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7A43EB59" w14:textId="77777777" w:rsidR="005A62A6" w:rsidRPr="002B3643" w:rsidRDefault="005A62A6" w:rsidP="00C4505C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1AA8A1AE" w14:textId="215825D0" w:rsidR="005A62A6" w:rsidRDefault="005A62A6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It is a placeholder </w:t>
            </w:r>
            <w:proofErr w:type="spellStart"/>
            <w:r>
              <w:rPr>
                <w:sz w:val="20"/>
                <w:highlight w:val="yellow"/>
              </w:rPr>
              <w:t>subclause</w:t>
            </w:r>
            <w:proofErr w:type="spellEnd"/>
            <w:r>
              <w:rPr>
                <w:sz w:val="20"/>
                <w:highlight w:val="yellow"/>
              </w:rPr>
              <w:t xml:space="preserve"> in D0.1.</w:t>
            </w:r>
          </w:p>
        </w:tc>
      </w:tr>
      <w:tr w:rsidR="00E7555D" w14:paraId="0EEFD7D9" w14:textId="77777777" w:rsidTr="00C1254F">
        <w:trPr>
          <w:trHeight w:val="257"/>
        </w:trPr>
        <w:tc>
          <w:tcPr>
            <w:tcW w:w="1274" w:type="dxa"/>
          </w:tcPr>
          <w:p w14:paraId="18388F37" w14:textId="23B2E717" w:rsidR="00E7555D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MAC</w:t>
            </w:r>
          </w:p>
          <w:p w14:paraId="755EC3F7" w14:textId="2E9EDB53" w:rsidR="00665903" w:rsidRPr="00953F8C" w:rsidRDefault="00665903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4F90DAB5" w14:textId="77777777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E7555D" w:rsidRPr="00953F8C" w:rsidRDefault="00E7555D" w:rsidP="007F07F1">
            <w:pPr>
              <w:rPr>
                <w:sz w:val="20"/>
                <w:highlight w:val="yellow"/>
              </w:rPr>
            </w:pPr>
            <w:proofErr w:type="spellStart"/>
            <w:r w:rsidRPr="00953F8C">
              <w:rPr>
                <w:sz w:val="20"/>
                <w:highlight w:val="yellow"/>
              </w:rPr>
              <w:t>Dibakar</w:t>
            </w:r>
            <w:proofErr w:type="spellEnd"/>
            <w:r w:rsidRPr="00953F8C">
              <w:rPr>
                <w:sz w:val="20"/>
                <w:highlight w:val="yellow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George Cherian, </w:t>
            </w:r>
            <w:proofErr w:type="spellStart"/>
            <w:r w:rsidRPr="00FB2A44">
              <w:rPr>
                <w:sz w:val="20"/>
                <w:highlight w:val="yellow"/>
              </w:rPr>
              <w:t>Jarkko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Kneckt</w:t>
            </w:r>
            <w:proofErr w:type="spellEnd"/>
            <w:r w:rsidRPr="00FB2A44"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Yunbo</w:t>
            </w:r>
            <w:proofErr w:type="spellEnd"/>
            <w:r w:rsidRPr="00FB2A44">
              <w:rPr>
                <w:sz w:val="20"/>
                <w:highlight w:val="yellow"/>
              </w:rPr>
              <w:t xml:space="preserve"> Li, BARON Stephane, </w:t>
            </w:r>
          </w:p>
          <w:p w14:paraId="78B0A7DA" w14:textId="68FEDEEF" w:rsidR="00E7555D" w:rsidRPr="00FB2A44" w:rsidRDefault="00E7555D" w:rsidP="007F07F1">
            <w:pPr>
              <w:rPr>
                <w:sz w:val="20"/>
                <w:highlight w:val="yellow"/>
              </w:rPr>
            </w:pPr>
            <w:r w:rsidRPr="00FB2A44">
              <w:rPr>
                <w:sz w:val="20"/>
                <w:highlight w:val="yellow"/>
              </w:rPr>
              <w:t xml:space="preserve">VIGER Pascal, </w:t>
            </w:r>
            <w:proofErr w:type="spellStart"/>
            <w:r w:rsidRPr="00FB2A44">
              <w:rPr>
                <w:sz w:val="20"/>
                <w:highlight w:val="yellow"/>
              </w:rPr>
              <w:t>Akhmetov</w:t>
            </w:r>
            <w:proofErr w:type="spellEnd"/>
            <w:r w:rsidRPr="00FB2A44">
              <w:rPr>
                <w:sz w:val="20"/>
                <w:highlight w:val="yellow"/>
              </w:rPr>
              <w:t xml:space="preserve"> Dmitry, NEZOU Patrice, James Yee, </w:t>
            </w:r>
            <w:proofErr w:type="spellStart"/>
            <w:r w:rsidRPr="00FB2A44">
              <w:rPr>
                <w:sz w:val="20"/>
                <w:highlight w:val="yellow"/>
              </w:rPr>
              <w:t>Jeongki</w:t>
            </w:r>
            <w:proofErr w:type="spellEnd"/>
            <w:r w:rsidRPr="00FB2A44">
              <w:rPr>
                <w:sz w:val="20"/>
                <w:highlight w:val="yellow"/>
              </w:rPr>
              <w:t xml:space="preserve"> Kim, </w:t>
            </w:r>
            <w:proofErr w:type="spellStart"/>
            <w:r w:rsidRPr="00FB2A44">
              <w:rPr>
                <w:sz w:val="20"/>
                <w:highlight w:val="yellow"/>
              </w:rPr>
              <w:t>Chunyu</w:t>
            </w:r>
            <w:proofErr w:type="spellEnd"/>
            <w:r w:rsidRPr="00FB2A44">
              <w:rPr>
                <w:sz w:val="20"/>
                <w:highlight w:val="yellow"/>
              </w:rPr>
              <w:t xml:space="preserve"> Hu, </w:t>
            </w:r>
            <w:proofErr w:type="spellStart"/>
            <w:r w:rsidRPr="00FB2A44">
              <w:rPr>
                <w:sz w:val="20"/>
                <w:highlight w:val="yellow"/>
              </w:rPr>
              <w:t>Yonggang</w:t>
            </w:r>
            <w:proofErr w:type="spellEnd"/>
            <w:r w:rsidRPr="00FB2A44">
              <w:rPr>
                <w:sz w:val="20"/>
                <w:highlight w:val="yellow"/>
              </w:rPr>
              <w:t xml:space="preserve"> Fang, John Yi, </w:t>
            </w:r>
            <w:proofErr w:type="spellStart"/>
            <w:r w:rsidRPr="00FB2A44">
              <w:rPr>
                <w:sz w:val="20"/>
                <w:highlight w:val="yellow"/>
              </w:rPr>
              <w:t>Liuming</w:t>
            </w:r>
            <w:proofErr w:type="spellEnd"/>
            <w:r w:rsidRPr="00FB2A44">
              <w:rPr>
                <w:sz w:val="20"/>
                <w:highlight w:val="yellow"/>
              </w:rPr>
              <w:t xml:space="preserve"> Lu, </w:t>
            </w:r>
            <w:proofErr w:type="spellStart"/>
            <w:r w:rsidRPr="00FB2A44">
              <w:rPr>
                <w:sz w:val="20"/>
                <w:highlight w:val="yellow"/>
              </w:rPr>
              <w:t>Payam</w:t>
            </w:r>
            <w:proofErr w:type="spellEnd"/>
            <w:r w:rsidRPr="00FB2A44">
              <w:rPr>
                <w:sz w:val="20"/>
                <w:highlight w:val="yellow"/>
              </w:rPr>
              <w:t xml:space="preserve"> </w:t>
            </w:r>
            <w:proofErr w:type="spellStart"/>
            <w:r w:rsidRPr="00FB2A44">
              <w:rPr>
                <w:sz w:val="20"/>
                <w:highlight w:val="yellow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152DD755" w:rsidR="00E7555D" w:rsidRPr="00953F8C" w:rsidRDefault="00E7555D" w:rsidP="007F07F1">
            <w:pPr>
              <w:rPr>
                <w:sz w:val="20"/>
                <w:highlight w:val="yellow"/>
              </w:rPr>
            </w:pPr>
            <w:r w:rsidRPr="00953F8C">
              <w:rPr>
                <w:sz w:val="20"/>
                <w:highlight w:val="yellow"/>
              </w:rPr>
              <w:t>ON HOLD (Check later)</w:t>
            </w:r>
          </w:p>
        </w:tc>
        <w:tc>
          <w:tcPr>
            <w:tcW w:w="2344" w:type="dxa"/>
          </w:tcPr>
          <w:p w14:paraId="6A41A433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34536B4" w14:textId="77777777" w:rsidR="00C4505C" w:rsidRPr="00850822" w:rsidRDefault="00C4505C" w:rsidP="00C4505C">
            <w:pPr>
              <w:rPr>
                <w:sz w:val="20"/>
              </w:rPr>
            </w:pPr>
          </w:p>
          <w:p w14:paraId="41509319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B27FBBA" w14:textId="77777777" w:rsidR="00C4505C" w:rsidRPr="00850822" w:rsidRDefault="00C4505C" w:rsidP="00C4505C">
            <w:pPr>
              <w:rPr>
                <w:sz w:val="20"/>
              </w:rPr>
            </w:pPr>
          </w:p>
          <w:p w14:paraId="57F0D9A6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23F132" w14:textId="77777777" w:rsidR="00E7555D" w:rsidRPr="00850822" w:rsidRDefault="00E7555D" w:rsidP="007F07F1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617CEF" w14:textId="22A58D21" w:rsidR="00E7555D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22</w:t>
            </w:r>
          </w:p>
          <w:p w14:paraId="072AC5B8" w14:textId="041D5514" w:rsidR="00E7555D" w:rsidRPr="00953F8C" w:rsidRDefault="00E7555D" w:rsidP="007F07F1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111,</w:t>
            </w:r>
            <w:r w:rsidRPr="004D61A2">
              <w:rPr>
                <w:sz w:val="20"/>
                <w:highlight w:val="yellow"/>
              </w:rPr>
              <w:t xml:space="preserve"> #SP0611-24</w:t>
            </w:r>
          </w:p>
        </w:tc>
      </w:tr>
      <w:tr w:rsidR="00E7555D" w14:paraId="6F7CDF97" w14:textId="77777777" w:rsidTr="00C1254F">
        <w:trPr>
          <w:trHeight w:val="271"/>
        </w:trPr>
        <w:tc>
          <w:tcPr>
            <w:tcW w:w="1274" w:type="dxa"/>
          </w:tcPr>
          <w:p w14:paraId="2238558F" w14:textId="71029D0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6370B7D" w14:textId="1AB2F6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DDA8F4B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4B80FDB" w14:textId="73C2A39A" w:rsidR="00C4505C" w:rsidRPr="00850822" w:rsidRDefault="00121933" w:rsidP="00C4505C">
            <w:pPr>
              <w:rPr>
                <w:sz w:val="20"/>
              </w:rPr>
            </w:pPr>
            <w:hyperlink r:id="rId291" w:history="1">
              <w:r w:rsidR="00E96176" w:rsidRPr="00850822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E96176" w:rsidRPr="00850822">
              <w:rPr>
                <w:sz w:val="20"/>
              </w:rPr>
              <w:t>, 08/31/2020</w:t>
            </w:r>
          </w:p>
          <w:p w14:paraId="03AD3885" w14:textId="49AE635E" w:rsidR="00AF7F2C" w:rsidRPr="00850822" w:rsidRDefault="00121933" w:rsidP="00C4505C">
            <w:pPr>
              <w:rPr>
                <w:sz w:val="20"/>
              </w:rPr>
            </w:pPr>
            <w:hyperlink r:id="rId292" w:history="1">
              <w:r w:rsidR="00AF7F2C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AF7F2C" w:rsidRPr="00850822">
              <w:rPr>
                <w:sz w:val="20"/>
              </w:rPr>
              <w:t>, 09/08/2020</w:t>
            </w:r>
          </w:p>
          <w:p w14:paraId="085F58F2" w14:textId="37D670EB" w:rsidR="0041000A" w:rsidRPr="00850822" w:rsidRDefault="00121933" w:rsidP="00C4505C">
            <w:pPr>
              <w:rPr>
                <w:sz w:val="20"/>
              </w:rPr>
            </w:pPr>
            <w:hyperlink r:id="rId293" w:history="1">
              <w:r w:rsidR="0041000A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1000A" w:rsidRPr="00850822">
              <w:rPr>
                <w:sz w:val="20"/>
              </w:rPr>
              <w:t>, 09/14/2020</w:t>
            </w:r>
          </w:p>
          <w:p w14:paraId="34B7DBCA" w14:textId="15F9D7CF" w:rsidR="00652F77" w:rsidRPr="00850822" w:rsidRDefault="00121933" w:rsidP="00C4505C">
            <w:pPr>
              <w:rPr>
                <w:sz w:val="20"/>
              </w:rPr>
            </w:pPr>
            <w:hyperlink r:id="rId294" w:history="1">
              <w:r w:rsidR="00652F77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50822">
              <w:rPr>
                <w:sz w:val="20"/>
              </w:rPr>
              <w:t>, 09/16/2020</w:t>
            </w:r>
          </w:p>
          <w:p w14:paraId="345D4250" w14:textId="78C5CB81" w:rsidR="00E92004" w:rsidRPr="00850822" w:rsidRDefault="00121933" w:rsidP="00C4505C">
            <w:pPr>
              <w:rPr>
                <w:sz w:val="20"/>
              </w:rPr>
            </w:pPr>
            <w:hyperlink r:id="rId295" w:history="1">
              <w:r w:rsidR="00E92004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E92004" w:rsidRPr="00850822">
              <w:rPr>
                <w:rFonts w:eastAsia="SimSun"/>
                <w:sz w:val="20"/>
                <w:lang w:val="en-US" w:eastAsia="zh-CN"/>
              </w:rPr>
              <w:t>, 09/16/2020</w:t>
            </w:r>
          </w:p>
          <w:p w14:paraId="16E45967" w14:textId="77777777" w:rsidR="00E96176" w:rsidRPr="00850822" w:rsidRDefault="00E96176" w:rsidP="00C4505C">
            <w:pPr>
              <w:rPr>
                <w:sz w:val="20"/>
              </w:rPr>
            </w:pPr>
          </w:p>
          <w:p w14:paraId="344515B5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2D8CD8" w14:textId="3BC12EB3" w:rsidR="00757A7B" w:rsidRPr="00850822" w:rsidRDefault="00121933" w:rsidP="00757A7B">
            <w:pPr>
              <w:rPr>
                <w:sz w:val="20"/>
              </w:rPr>
            </w:pPr>
            <w:hyperlink r:id="rId296" w:history="1">
              <w:r w:rsidR="00757A7B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757A7B" w:rsidRPr="00850822">
              <w:rPr>
                <w:sz w:val="20"/>
              </w:rPr>
              <w:t>, 09/09/2020</w:t>
            </w:r>
          </w:p>
          <w:p w14:paraId="595E8FBA" w14:textId="7D4A305F" w:rsidR="00C4505C" w:rsidRPr="00850822" w:rsidRDefault="00121933" w:rsidP="00C4505C">
            <w:pPr>
              <w:rPr>
                <w:sz w:val="20"/>
              </w:rPr>
            </w:pPr>
            <w:hyperlink r:id="rId297" w:history="1">
              <w:r w:rsidR="0042542D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42542D" w:rsidRPr="00850822">
              <w:rPr>
                <w:sz w:val="20"/>
              </w:rPr>
              <w:t>, 09/14/2020</w:t>
            </w:r>
          </w:p>
          <w:p w14:paraId="1DB7EACB" w14:textId="77777777" w:rsidR="00652F77" w:rsidRPr="00850822" w:rsidRDefault="00121933" w:rsidP="00652F77">
            <w:pPr>
              <w:rPr>
                <w:sz w:val="20"/>
              </w:rPr>
            </w:pPr>
            <w:hyperlink r:id="rId298" w:history="1">
              <w:r w:rsidR="00652F77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652F77" w:rsidRPr="00850822">
              <w:rPr>
                <w:sz w:val="20"/>
              </w:rPr>
              <w:t>, 09/16/2020</w:t>
            </w:r>
          </w:p>
          <w:p w14:paraId="209CD1E9" w14:textId="77777777" w:rsidR="00757A7B" w:rsidRPr="00850822" w:rsidRDefault="00757A7B" w:rsidP="00C4505C">
            <w:pPr>
              <w:rPr>
                <w:sz w:val="20"/>
              </w:rPr>
            </w:pPr>
          </w:p>
          <w:p w14:paraId="1BBCBDA5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C87BF9" w14:textId="1B87DF46" w:rsidR="00022989" w:rsidRPr="00850822" w:rsidRDefault="00121933" w:rsidP="00446CBE">
            <w:pPr>
              <w:rPr>
                <w:sz w:val="20"/>
              </w:rPr>
            </w:pPr>
            <w:hyperlink r:id="rId299" w:history="1">
              <w:r w:rsidR="00391EA7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391EA7" w:rsidRPr="00850822">
              <w:rPr>
                <w:rFonts w:eastAsia="SimSun"/>
                <w:sz w:val="20"/>
                <w:lang w:val="en-US" w:eastAsia="zh-CN"/>
              </w:rPr>
              <w:t>, 09/16/2020</w:t>
            </w:r>
            <w:r w:rsidR="00022989" w:rsidRPr="00850822">
              <w:rPr>
                <w:rFonts w:eastAsia="SimSun"/>
                <w:sz w:val="20"/>
                <w:lang w:val="en-US" w:eastAsia="zh-CN"/>
              </w:rPr>
              <w:t xml:space="preserve"> </w:t>
            </w:r>
            <w:r w:rsidR="00446CBE" w:rsidRPr="00850822">
              <w:rPr>
                <w:sz w:val="20"/>
                <w:highlight w:val="green"/>
              </w:rPr>
              <w:t>(SP result: 51Y, 13N, 35A)</w:t>
            </w:r>
          </w:p>
        </w:tc>
        <w:tc>
          <w:tcPr>
            <w:tcW w:w="2212" w:type="dxa"/>
          </w:tcPr>
          <w:p w14:paraId="49A8FEC4" w14:textId="31E8EC92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111, #SP0611-25</w:t>
            </w:r>
          </w:p>
          <w:p w14:paraId="734276CC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E7555D" w:rsidRPr="004D61A2" w:rsidRDefault="00E7555D" w:rsidP="007F07F1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E7555D" w:rsidRPr="004D61A2" w:rsidRDefault="00E7555D" w:rsidP="007F07F1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E7555D" w14:paraId="1F90136F" w14:textId="77777777" w:rsidTr="00C1254F">
        <w:trPr>
          <w:trHeight w:val="271"/>
        </w:trPr>
        <w:tc>
          <w:tcPr>
            <w:tcW w:w="1274" w:type="dxa"/>
          </w:tcPr>
          <w:p w14:paraId="456C82DC" w14:textId="2AC6974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EE51C05" w14:textId="023FFFC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E7555D" w:rsidRPr="004D61A2" w:rsidRDefault="00E7555D" w:rsidP="007F07F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95242D" w14:textId="50D820A9" w:rsidR="004D3A83" w:rsidRPr="00850822" w:rsidRDefault="00121933" w:rsidP="00C4505C">
            <w:pPr>
              <w:rPr>
                <w:sz w:val="20"/>
              </w:rPr>
            </w:pPr>
            <w:hyperlink r:id="rId300" w:history="1">
              <w:r w:rsidR="004D3A83" w:rsidRPr="00850822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4D3A83" w:rsidRPr="00850822">
              <w:rPr>
                <w:sz w:val="20"/>
              </w:rPr>
              <w:t>, 08/30/2020</w:t>
            </w:r>
          </w:p>
          <w:p w14:paraId="16CBF8F2" w14:textId="7FCCA25B" w:rsidR="00C0502D" w:rsidRPr="00850822" w:rsidRDefault="00121933" w:rsidP="00C4505C">
            <w:pPr>
              <w:rPr>
                <w:sz w:val="20"/>
              </w:rPr>
            </w:pPr>
            <w:hyperlink r:id="rId301" w:history="1">
              <w:r w:rsidR="00C0502D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C0502D" w:rsidRPr="00850822">
              <w:rPr>
                <w:sz w:val="20"/>
              </w:rPr>
              <w:t>, 09/09/2020</w:t>
            </w:r>
          </w:p>
          <w:p w14:paraId="06E78680" w14:textId="5366E6EE" w:rsidR="00D656DD" w:rsidRPr="00850822" w:rsidRDefault="00121933" w:rsidP="00C4505C">
            <w:pPr>
              <w:rPr>
                <w:sz w:val="20"/>
              </w:rPr>
            </w:pPr>
            <w:hyperlink r:id="rId302" w:history="1">
              <w:r w:rsidR="00D656DD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656DD" w:rsidRPr="00850822">
              <w:rPr>
                <w:sz w:val="20"/>
              </w:rPr>
              <w:t>, 09/14/2020</w:t>
            </w:r>
          </w:p>
          <w:p w14:paraId="406C5A18" w14:textId="080397FB" w:rsidR="00AD1D17" w:rsidRPr="00850822" w:rsidRDefault="00121933" w:rsidP="00C4505C">
            <w:pPr>
              <w:rPr>
                <w:sz w:val="20"/>
              </w:rPr>
            </w:pPr>
            <w:hyperlink r:id="rId303" w:history="1">
              <w:r w:rsidR="00AD1D17" w:rsidRPr="00850822">
                <w:rPr>
                  <w:rStyle w:val="Hyperlink"/>
                  <w:color w:val="auto"/>
                  <w:sz w:val="20"/>
                </w:rPr>
                <w:t>20/1353r3</w:t>
              </w:r>
            </w:hyperlink>
            <w:r w:rsidR="00AD1D17" w:rsidRPr="00850822">
              <w:rPr>
                <w:sz w:val="20"/>
              </w:rPr>
              <w:t>, 09/16/2020</w:t>
            </w:r>
          </w:p>
          <w:p w14:paraId="4ABF5A3C" w14:textId="4E523EDD" w:rsidR="00E43134" w:rsidRPr="00850822" w:rsidRDefault="00121933" w:rsidP="00C4505C">
            <w:pPr>
              <w:rPr>
                <w:sz w:val="20"/>
              </w:rPr>
            </w:pPr>
            <w:hyperlink r:id="rId304" w:history="1">
              <w:r w:rsidR="00E43134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E43134" w:rsidRPr="00850822">
              <w:rPr>
                <w:sz w:val="20"/>
              </w:rPr>
              <w:t>, 09/16/2020</w:t>
            </w:r>
          </w:p>
          <w:p w14:paraId="254BEB1E" w14:textId="166A5DB7" w:rsidR="002F0059" w:rsidRPr="00850822" w:rsidRDefault="00121933" w:rsidP="00C4505C">
            <w:pPr>
              <w:rPr>
                <w:sz w:val="20"/>
              </w:rPr>
            </w:pPr>
            <w:hyperlink r:id="rId305" w:history="1">
              <w:r w:rsidR="002F0059" w:rsidRPr="00850822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2F0059" w:rsidRPr="00850822">
              <w:rPr>
                <w:sz w:val="20"/>
              </w:rPr>
              <w:t>, 09/16/2020</w:t>
            </w:r>
          </w:p>
          <w:p w14:paraId="2ADB932B" w14:textId="77777777" w:rsidR="00C4505C" w:rsidRPr="00850822" w:rsidRDefault="00C4505C" w:rsidP="00C4505C">
            <w:pPr>
              <w:rPr>
                <w:sz w:val="20"/>
              </w:rPr>
            </w:pPr>
          </w:p>
          <w:p w14:paraId="44A9B04A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A16E4D" w14:textId="77777777" w:rsidR="006F6C92" w:rsidRPr="00850822" w:rsidRDefault="00121933" w:rsidP="006F6C92">
            <w:pPr>
              <w:rPr>
                <w:sz w:val="20"/>
              </w:rPr>
            </w:pPr>
            <w:hyperlink r:id="rId306" w:history="1">
              <w:r w:rsidR="006F6C92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6F6C92" w:rsidRPr="00850822">
              <w:rPr>
                <w:sz w:val="20"/>
              </w:rPr>
              <w:t>, 09/09/2020</w:t>
            </w:r>
          </w:p>
          <w:p w14:paraId="2F4C912B" w14:textId="27E0935E" w:rsidR="00AF202C" w:rsidRPr="00850822" w:rsidRDefault="00121933" w:rsidP="006F6C92">
            <w:pPr>
              <w:rPr>
                <w:sz w:val="20"/>
              </w:rPr>
            </w:pPr>
            <w:hyperlink r:id="rId307" w:history="1">
              <w:r w:rsidR="00AF202C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16BF22C4" w14:textId="77777777" w:rsidR="00065CAD" w:rsidRPr="00850822" w:rsidRDefault="00121933" w:rsidP="00065CAD">
            <w:pPr>
              <w:rPr>
                <w:sz w:val="20"/>
              </w:rPr>
            </w:pPr>
            <w:hyperlink r:id="rId308" w:history="1">
              <w:r w:rsidR="00065CAD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065CAD" w:rsidRPr="00850822">
              <w:rPr>
                <w:sz w:val="20"/>
              </w:rPr>
              <w:t>, 09/16/2020</w:t>
            </w:r>
          </w:p>
          <w:p w14:paraId="3CDCCE4A" w14:textId="77777777" w:rsidR="00C4505C" w:rsidRPr="00850822" w:rsidRDefault="00C4505C" w:rsidP="00C4505C">
            <w:pPr>
              <w:rPr>
                <w:sz w:val="20"/>
              </w:rPr>
            </w:pPr>
          </w:p>
          <w:p w14:paraId="7DE2CAB1" w14:textId="77777777" w:rsidR="00C4505C" w:rsidRPr="00850822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AB00B5D" w14:textId="6C492B74" w:rsidR="00E7555D" w:rsidRPr="003527FA" w:rsidRDefault="00121933" w:rsidP="00850121">
            <w:pPr>
              <w:rPr>
                <w:sz w:val="20"/>
              </w:rPr>
            </w:pPr>
            <w:hyperlink r:id="rId309" w:history="1">
              <w:r w:rsidR="002F0059" w:rsidRPr="003527FA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2F0059" w:rsidRPr="003527FA">
              <w:rPr>
                <w:sz w:val="20"/>
              </w:rPr>
              <w:t>, 09/16/2020</w:t>
            </w:r>
          </w:p>
          <w:p w14:paraId="5B912119" w14:textId="289910D9" w:rsidR="00D86D8B" w:rsidRPr="00850822" w:rsidRDefault="00D86D8B" w:rsidP="0085012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54Y, 1N, 39A)</w:t>
            </w:r>
          </w:p>
        </w:tc>
        <w:tc>
          <w:tcPr>
            <w:tcW w:w="2212" w:type="dxa"/>
          </w:tcPr>
          <w:p w14:paraId="64DC5F85" w14:textId="5948DE9D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E7555D" w:rsidRPr="004D61A2" w:rsidRDefault="00E7555D" w:rsidP="00850121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E7555D" w14:paraId="3DA00AC9" w14:textId="77777777" w:rsidTr="00C1254F">
        <w:trPr>
          <w:trHeight w:val="257"/>
        </w:trPr>
        <w:tc>
          <w:tcPr>
            <w:tcW w:w="1274" w:type="dxa"/>
          </w:tcPr>
          <w:p w14:paraId="249AA795" w14:textId="3EB0C674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C1BBF31" w14:textId="267E8BDF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E7555D" w:rsidRPr="00B2199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C4505C" w:rsidRPr="00D05A58" w:rsidRDefault="00C4505C" w:rsidP="007F07F1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E7555D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0" w:history="1">
              <w:r w:rsidR="00BA209F" w:rsidRPr="00D05A58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BA209F" w:rsidRPr="00D05A58">
              <w:rPr>
                <w:color w:val="000000" w:themeColor="text1"/>
                <w:sz w:val="20"/>
              </w:rPr>
              <w:t xml:space="preserve">, </w:t>
            </w:r>
            <w:r w:rsidR="00C4505C" w:rsidRPr="00D05A58">
              <w:rPr>
                <w:color w:val="000000" w:themeColor="text1"/>
                <w:sz w:val="20"/>
              </w:rPr>
              <w:t>08/25/</w:t>
            </w:r>
            <w:r w:rsidR="00BA209F" w:rsidRPr="00D05A58">
              <w:rPr>
                <w:color w:val="000000" w:themeColor="text1"/>
                <w:sz w:val="20"/>
              </w:rPr>
              <w:t>2020</w:t>
            </w:r>
          </w:p>
          <w:p w14:paraId="39F220CB" w14:textId="44F55201" w:rsidR="00C4505C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1" w:history="1">
              <w:r w:rsidR="00884214" w:rsidRPr="00D05A58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884214" w:rsidRPr="00D05A58">
              <w:rPr>
                <w:color w:val="000000" w:themeColor="text1"/>
                <w:sz w:val="20"/>
              </w:rPr>
              <w:t xml:space="preserve">, </w:t>
            </w:r>
            <w:r w:rsidR="00E4244B" w:rsidRPr="00D05A58">
              <w:rPr>
                <w:color w:val="000000" w:themeColor="text1"/>
                <w:sz w:val="20"/>
              </w:rPr>
              <w:t>09/09/2020</w:t>
            </w:r>
          </w:p>
          <w:p w14:paraId="78ACF30C" w14:textId="67B57F9E" w:rsidR="00DD4E06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2" w:history="1">
              <w:r w:rsidR="00DD4E06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D4E06" w:rsidRPr="00D05A58">
              <w:rPr>
                <w:color w:val="000000" w:themeColor="text1"/>
                <w:sz w:val="20"/>
              </w:rPr>
              <w:t>, 09/10/2020</w:t>
            </w:r>
          </w:p>
          <w:p w14:paraId="1BA023CF" w14:textId="00F054C8" w:rsidR="00D16890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3" w:history="1">
              <w:r w:rsidR="00D1689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16890" w:rsidRPr="00D05A58">
              <w:rPr>
                <w:color w:val="000000" w:themeColor="text1"/>
                <w:sz w:val="20"/>
              </w:rPr>
              <w:t>, 09/16/2020</w:t>
            </w:r>
          </w:p>
          <w:p w14:paraId="0938C86D" w14:textId="722C76B3" w:rsidR="0072585A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4" w:history="1">
              <w:r w:rsidR="0072585A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72585A" w:rsidRPr="00D05A58">
              <w:rPr>
                <w:color w:val="000000" w:themeColor="text1"/>
                <w:sz w:val="20"/>
              </w:rPr>
              <w:t>, 09/16/2020</w:t>
            </w:r>
          </w:p>
          <w:p w14:paraId="30557411" w14:textId="77777777" w:rsidR="00884214" w:rsidRPr="00D05A58" w:rsidRDefault="00884214" w:rsidP="00C4505C">
            <w:pPr>
              <w:rPr>
                <w:color w:val="000000" w:themeColor="text1"/>
                <w:sz w:val="20"/>
              </w:rPr>
            </w:pPr>
          </w:p>
          <w:p w14:paraId="18E0E61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A42566" w:rsidRPr="00D05A58" w:rsidRDefault="00121933" w:rsidP="00A42566">
            <w:pPr>
              <w:rPr>
                <w:color w:val="000000" w:themeColor="text1"/>
                <w:sz w:val="20"/>
              </w:rPr>
            </w:pPr>
            <w:hyperlink r:id="rId315" w:history="1">
              <w:r w:rsidR="00A42566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A42566" w:rsidRPr="00D05A58">
              <w:rPr>
                <w:color w:val="000000" w:themeColor="text1"/>
                <w:sz w:val="20"/>
              </w:rPr>
              <w:t>, 09/10/2020</w:t>
            </w:r>
          </w:p>
          <w:p w14:paraId="32FE3E3B" w14:textId="286CD812" w:rsidR="005B772B" w:rsidRPr="00D05A58" w:rsidRDefault="00121933" w:rsidP="00A42566">
            <w:pPr>
              <w:rPr>
                <w:color w:val="000000" w:themeColor="text1"/>
                <w:sz w:val="20"/>
              </w:rPr>
            </w:pPr>
            <w:hyperlink r:id="rId316" w:history="1">
              <w:r w:rsidR="005B772B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5B772B" w:rsidRPr="00D05A58">
              <w:rPr>
                <w:color w:val="000000" w:themeColor="text1"/>
                <w:sz w:val="20"/>
              </w:rPr>
              <w:t>, 09/16/2020</w:t>
            </w:r>
          </w:p>
          <w:p w14:paraId="06E89C43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24BF72E2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44D7186" w14:textId="77777777" w:rsidR="0072585A" w:rsidRPr="00D05A58" w:rsidRDefault="00121933" w:rsidP="0072585A">
            <w:pPr>
              <w:rPr>
                <w:color w:val="000000" w:themeColor="text1"/>
                <w:sz w:val="20"/>
              </w:rPr>
            </w:pPr>
            <w:hyperlink r:id="rId317" w:history="1">
              <w:r w:rsidR="0072585A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72585A" w:rsidRPr="00D05A58">
              <w:rPr>
                <w:color w:val="000000" w:themeColor="text1"/>
                <w:sz w:val="20"/>
              </w:rPr>
              <w:t>, 09/16/2020</w:t>
            </w:r>
          </w:p>
          <w:p w14:paraId="122B187C" w14:textId="17637AF2" w:rsidR="00C4505C" w:rsidRPr="00D05A58" w:rsidRDefault="0072585A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132BEDCE" w14:textId="69AFA3C8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lastRenderedPageBreak/>
              <w:t>Motion 111, #SP0611-27</w:t>
            </w:r>
          </w:p>
          <w:p w14:paraId="7A3AD23B" w14:textId="4BC754B0" w:rsidR="00E7555D" w:rsidRPr="00B21991" w:rsidRDefault="00E7555D" w:rsidP="007F07F1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E7555D" w14:paraId="70E0D4A2" w14:textId="77777777" w:rsidTr="00C1254F">
        <w:trPr>
          <w:trHeight w:val="257"/>
        </w:trPr>
        <w:tc>
          <w:tcPr>
            <w:tcW w:w="1274" w:type="dxa"/>
          </w:tcPr>
          <w:p w14:paraId="4224A0D1" w14:textId="71A17061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23A5AE7" w14:textId="4DE52420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E7555D" w:rsidRPr="0008249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C4505C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8" w:history="1">
              <w:r w:rsidR="000D6648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0D6648" w:rsidRPr="00D05A58">
              <w:rPr>
                <w:color w:val="000000" w:themeColor="text1"/>
                <w:sz w:val="20"/>
              </w:rPr>
              <w:t>, 09/09/2020</w:t>
            </w:r>
          </w:p>
          <w:p w14:paraId="48714E28" w14:textId="1E31C2E6" w:rsidR="00582712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19" w:history="1">
              <w:r w:rsidR="00582712" w:rsidRPr="00D05A58">
                <w:rPr>
                  <w:rStyle w:val="Hyperlink"/>
                  <w:color w:val="000000" w:themeColor="text1"/>
                  <w:sz w:val="20"/>
                </w:rPr>
                <w:t>20/1408r1</w:t>
              </w:r>
            </w:hyperlink>
            <w:r w:rsidR="00582712" w:rsidRPr="00D05A58">
              <w:rPr>
                <w:color w:val="000000" w:themeColor="text1"/>
                <w:sz w:val="20"/>
              </w:rPr>
              <w:t>, 09/24/2020</w:t>
            </w:r>
          </w:p>
          <w:p w14:paraId="6B05F5DF" w14:textId="3FC22CEA" w:rsidR="00227836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20" w:history="1">
              <w:r w:rsidR="00227836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227836" w:rsidRPr="00D05A58">
              <w:rPr>
                <w:color w:val="000000" w:themeColor="text1"/>
                <w:sz w:val="20"/>
              </w:rPr>
              <w:t>, 09/24/2020</w:t>
            </w:r>
          </w:p>
          <w:p w14:paraId="1064DB88" w14:textId="77777777" w:rsidR="000D6648" w:rsidRPr="00D05A58" w:rsidRDefault="000D6648" w:rsidP="00C4505C">
            <w:pPr>
              <w:rPr>
                <w:color w:val="000000" w:themeColor="text1"/>
                <w:sz w:val="20"/>
              </w:rPr>
            </w:pPr>
          </w:p>
          <w:p w14:paraId="1C261FD6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66DDE60" w14:textId="65728DF3" w:rsidR="00675919" w:rsidRPr="00D05A58" w:rsidRDefault="00121933" w:rsidP="00675919">
            <w:pPr>
              <w:rPr>
                <w:color w:val="000000" w:themeColor="text1"/>
                <w:sz w:val="20"/>
              </w:rPr>
            </w:pPr>
            <w:hyperlink r:id="rId321" w:history="1">
              <w:r w:rsidR="00675919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675919" w:rsidRPr="00D05A58">
              <w:rPr>
                <w:color w:val="000000" w:themeColor="text1"/>
                <w:sz w:val="20"/>
              </w:rPr>
              <w:t>, 09/23/2020</w:t>
            </w:r>
          </w:p>
          <w:p w14:paraId="7DA006A4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7F2BC0BA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03C1567" w14:textId="77777777" w:rsidR="00C52E83" w:rsidRPr="00D05A58" w:rsidRDefault="00121933" w:rsidP="00C52E83">
            <w:pPr>
              <w:rPr>
                <w:color w:val="000000" w:themeColor="text1"/>
                <w:sz w:val="20"/>
              </w:rPr>
            </w:pPr>
            <w:hyperlink r:id="rId322" w:history="1">
              <w:r w:rsidR="00C52E83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C52E83" w:rsidRPr="00D05A58">
              <w:rPr>
                <w:color w:val="000000" w:themeColor="text1"/>
                <w:sz w:val="20"/>
              </w:rPr>
              <w:t>, 09/24/2020</w:t>
            </w:r>
          </w:p>
          <w:p w14:paraId="17657EB9" w14:textId="3FEE9479" w:rsidR="00E7555D" w:rsidRPr="00D05A58" w:rsidRDefault="00C52E83" w:rsidP="007F07F1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BD1F640" w14:textId="4A32ACC8" w:rsidR="00E7555D" w:rsidRPr="00082493" w:rsidRDefault="00E7555D" w:rsidP="007F07F1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</w:t>
            </w:r>
            <w:r w:rsidR="009F7ACE">
              <w:rPr>
                <w:color w:val="00B050"/>
                <w:sz w:val="20"/>
              </w:rPr>
              <w:t>7</w:t>
            </w:r>
          </w:p>
        </w:tc>
      </w:tr>
      <w:tr w:rsidR="00E7555D" w:rsidRPr="009E4344" w14:paraId="4770B78A" w14:textId="77777777" w:rsidTr="00C1254F">
        <w:trPr>
          <w:trHeight w:val="271"/>
        </w:trPr>
        <w:tc>
          <w:tcPr>
            <w:tcW w:w="1274" w:type="dxa"/>
          </w:tcPr>
          <w:p w14:paraId="3FCA837B" w14:textId="0846A0BD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722E3F1" w14:textId="77777777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E7555D" w:rsidRPr="0042524B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E7555D" w:rsidRPr="0042524B" w:rsidRDefault="00E7555D" w:rsidP="00B708E5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E7555D" w:rsidRPr="0042524B" w:rsidRDefault="00E7555D" w:rsidP="00B708E5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183A75" w:rsidRDefault="00183A75" w:rsidP="00BC7C5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E7555D" w:rsidRPr="0042524B" w:rsidRDefault="00E7555D" w:rsidP="00BC7C5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33147DD9" w14:textId="2DB809E7" w:rsidR="000B75D1" w:rsidRPr="00D05A58" w:rsidRDefault="00121933" w:rsidP="00C4505C">
            <w:pPr>
              <w:rPr>
                <w:color w:val="000000" w:themeColor="text1"/>
                <w:sz w:val="20"/>
              </w:rPr>
            </w:pPr>
            <w:hyperlink r:id="rId323" w:history="1">
              <w:r w:rsidR="000B75D1" w:rsidRPr="00D05A58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0B75D1" w:rsidRPr="00D05A58">
              <w:rPr>
                <w:color w:val="000000" w:themeColor="text1"/>
                <w:sz w:val="20"/>
              </w:rPr>
              <w:t>, 09/08/2020</w:t>
            </w:r>
          </w:p>
          <w:p w14:paraId="74D40670" w14:textId="1128E0A2" w:rsidR="00C47973" w:rsidRPr="00314346" w:rsidRDefault="00121933" w:rsidP="00C4505C">
            <w:pPr>
              <w:rPr>
                <w:sz w:val="20"/>
              </w:rPr>
            </w:pPr>
            <w:hyperlink r:id="rId324" w:history="1">
              <w:r w:rsidR="00C47973" w:rsidRPr="00314346">
                <w:rPr>
                  <w:rStyle w:val="Hyperlink"/>
                  <w:color w:val="auto"/>
                  <w:sz w:val="20"/>
                </w:rPr>
                <w:t>20/1434r1</w:t>
              </w:r>
            </w:hyperlink>
            <w:r w:rsidR="00876549" w:rsidRPr="00314346">
              <w:t>,</w:t>
            </w:r>
            <w:r w:rsidR="00C47973" w:rsidRPr="00314346">
              <w:rPr>
                <w:sz w:val="20"/>
              </w:rPr>
              <w:t xml:space="preserve"> 09/17/2020</w:t>
            </w:r>
          </w:p>
          <w:p w14:paraId="683E54A1" w14:textId="2B37E31A" w:rsidR="00876549" w:rsidRPr="00314346" w:rsidRDefault="00121933" w:rsidP="00C4505C">
            <w:pPr>
              <w:rPr>
                <w:sz w:val="20"/>
              </w:rPr>
            </w:pPr>
            <w:hyperlink r:id="rId325" w:history="1">
              <w:r w:rsidR="00876549" w:rsidRPr="00314346">
                <w:rPr>
                  <w:rStyle w:val="Hyperlink"/>
                  <w:color w:val="auto"/>
                  <w:sz w:val="20"/>
                </w:rPr>
                <w:t>20/1434r2</w:t>
              </w:r>
            </w:hyperlink>
            <w:r w:rsidR="00876549" w:rsidRPr="00314346">
              <w:rPr>
                <w:sz w:val="20"/>
              </w:rPr>
              <w:t>, 09/21/2020</w:t>
            </w:r>
          </w:p>
          <w:p w14:paraId="3848DEFB" w14:textId="59E37B4D" w:rsidR="00196AD6" w:rsidRPr="00314346" w:rsidRDefault="00121933" w:rsidP="00C4505C">
            <w:pPr>
              <w:rPr>
                <w:sz w:val="20"/>
              </w:rPr>
            </w:pPr>
            <w:hyperlink r:id="rId326" w:history="1">
              <w:r w:rsidR="005B2B54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5B2B54" w:rsidRPr="00314346">
              <w:rPr>
                <w:sz w:val="20"/>
              </w:rPr>
              <w:t>, 09/22/2020</w:t>
            </w:r>
          </w:p>
          <w:p w14:paraId="12119A9E" w14:textId="4865672E" w:rsidR="00680026" w:rsidRPr="00314346" w:rsidRDefault="00121933" w:rsidP="00C4505C">
            <w:pPr>
              <w:rPr>
                <w:sz w:val="20"/>
              </w:rPr>
            </w:pPr>
            <w:hyperlink r:id="rId327" w:history="1">
              <w:r w:rsidR="00867741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867741" w:rsidRPr="00314346">
              <w:rPr>
                <w:sz w:val="20"/>
              </w:rPr>
              <w:t>, 09/24/2020</w:t>
            </w:r>
          </w:p>
          <w:p w14:paraId="27612116" w14:textId="462568F8" w:rsidR="00680026" w:rsidRPr="00314346" w:rsidRDefault="00121933" w:rsidP="00C4505C">
            <w:pPr>
              <w:rPr>
                <w:sz w:val="20"/>
              </w:rPr>
            </w:pPr>
            <w:hyperlink r:id="rId328" w:history="1">
              <w:r w:rsidR="00680026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680026" w:rsidRPr="00314346">
              <w:rPr>
                <w:sz w:val="20"/>
              </w:rPr>
              <w:t>, 09/27/2020</w:t>
            </w:r>
          </w:p>
          <w:p w14:paraId="05B267FC" w14:textId="1942B9E8" w:rsidR="00511398" w:rsidRPr="00314346" w:rsidRDefault="00121933" w:rsidP="00C4505C">
            <w:pPr>
              <w:rPr>
                <w:sz w:val="20"/>
              </w:rPr>
            </w:pPr>
            <w:hyperlink r:id="rId329" w:history="1">
              <w:r w:rsidR="00511398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511398" w:rsidRPr="00314346">
              <w:rPr>
                <w:sz w:val="20"/>
              </w:rPr>
              <w:t>, 09/28/2020</w:t>
            </w:r>
          </w:p>
          <w:p w14:paraId="4B3421BF" w14:textId="77777777" w:rsidR="00C4505C" w:rsidRPr="00314346" w:rsidRDefault="00C4505C" w:rsidP="00C4505C">
            <w:pPr>
              <w:rPr>
                <w:sz w:val="20"/>
              </w:rPr>
            </w:pPr>
          </w:p>
          <w:p w14:paraId="29FF82AA" w14:textId="77777777" w:rsidR="00C4505C" w:rsidRPr="00314346" w:rsidRDefault="00C4505C" w:rsidP="00C4505C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516A11B1" w14:textId="392F9E5D" w:rsidR="003B34AB" w:rsidRPr="00314346" w:rsidRDefault="00121933" w:rsidP="003B34AB">
            <w:pPr>
              <w:rPr>
                <w:sz w:val="20"/>
              </w:rPr>
            </w:pPr>
            <w:hyperlink r:id="rId330" w:history="1">
              <w:r w:rsidR="003B34AB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3B34AB" w:rsidRPr="00314346">
              <w:rPr>
                <w:sz w:val="20"/>
              </w:rPr>
              <w:t>, 09/23/2020</w:t>
            </w:r>
          </w:p>
          <w:p w14:paraId="4A448B46" w14:textId="39953984" w:rsidR="00C4505C" w:rsidRPr="00314346" w:rsidRDefault="00121933" w:rsidP="00C4505C">
            <w:pPr>
              <w:rPr>
                <w:sz w:val="20"/>
              </w:rPr>
            </w:pPr>
            <w:hyperlink r:id="rId331" w:history="1">
              <w:r w:rsidR="005E60E7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5E60E7" w:rsidRPr="00314346">
              <w:rPr>
                <w:sz w:val="20"/>
              </w:rPr>
              <w:t>, 09/24/2020</w:t>
            </w:r>
          </w:p>
          <w:p w14:paraId="6F3F3886" w14:textId="3EABBACB" w:rsidR="00C560F4" w:rsidRPr="00314346" w:rsidRDefault="00121933" w:rsidP="00C560F4">
            <w:pPr>
              <w:rPr>
                <w:sz w:val="20"/>
              </w:rPr>
            </w:pPr>
            <w:hyperlink r:id="rId332" w:history="1">
              <w:r w:rsidR="00C560F4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637D80" w:rsidRPr="00314346">
              <w:rPr>
                <w:sz w:val="20"/>
              </w:rPr>
              <w:t>, 09/28</w:t>
            </w:r>
            <w:r w:rsidR="00C560F4" w:rsidRPr="00314346">
              <w:rPr>
                <w:sz w:val="20"/>
              </w:rPr>
              <w:t>/2020</w:t>
            </w:r>
          </w:p>
          <w:p w14:paraId="33972F17" w14:textId="77777777" w:rsidR="00AC5059" w:rsidRPr="00314346" w:rsidRDefault="00AC5059" w:rsidP="00C4505C">
            <w:pPr>
              <w:rPr>
                <w:sz w:val="20"/>
              </w:rPr>
            </w:pPr>
          </w:p>
          <w:p w14:paraId="429FDC43" w14:textId="77777777" w:rsidR="00C4505C" w:rsidRPr="00314346" w:rsidRDefault="00C4505C" w:rsidP="00C4505C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63B3DF4" w14:textId="77777777" w:rsidR="00511398" w:rsidRPr="00314346" w:rsidRDefault="00121933" w:rsidP="00511398">
            <w:pPr>
              <w:rPr>
                <w:sz w:val="20"/>
              </w:rPr>
            </w:pPr>
            <w:hyperlink r:id="rId333" w:history="1">
              <w:r w:rsidR="00511398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511398" w:rsidRPr="00314346">
              <w:rPr>
                <w:sz w:val="20"/>
              </w:rPr>
              <w:t>, 09/28/2020</w:t>
            </w:r>
          </w:p>
          <w:p w14:paraId="4B516A2E" w14:textId="10897ED7" w:rsidR="00E7555D" w:rsidRPr="00D05A58" w:rsidRDefault="00511398" w:rsidP="007F07F1">
            <w:pPr>
              <w:rPr>
                <w:color w:val="000000" w:themeColor="text1"/>
                <w:sz w:val="20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D05A58">
              <w:rPr>
                <w:color w:val="000000" w:themeColor="text1"/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7ABF7C34" w14:textId="2BBB4BA3" w:rsidR="00E7555D" w:rsidRPr="0042524B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30AB6D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7EC0EB17" w14:textId="77777777" w:rsidR="00183A75" w:rsidRDefault="00183A75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  <w:p w14:paraId="168D57DF" w14:textId="77FB5BD3" w:rsidR="005C2BC4" w:rsidRPr="0042524B" w:rsidRDefault="005C2BC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</w:t>
            </w:r>
            <w:r w:rsidR="008412FC">
              <w:rPr>
                <w:color w:val="00B050"/>
                <w:sz w:val="20"/>
              </w:rPr>
              <w:t>SP</w:t>
            </w:r>
            <w:r>
              <w:rPr>
                <w:color w:val="00B050"/>
                <w:sz w:val="20"/>
              </w:rPr>
              <w:t>207</w:t>
            </w:r>
          </w:p>
        </w:tc>
      </w:tr>
      <w:tr w:rsidR="00E7555D" w14:paraId="235567A9" w14:textId="77777777" w:rsidTr="00C1254F">
        <w:trPr>
          <w:trHeight w:val="257"/>
        </w:trPr>
        <w:tc>
          <w:tcPr>
            <w:tcW w:w="1274" w:type="dxa"/>
          </w:tcPr>
          <w:p w14:paraId="041692B5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  <w:p w14:paraId="4A3E0572" w14:textId="2B6E65F9" w:rsidR="00665903" w:rsidRPr="00E74230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863B7D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E7555D" w:rsidRPr="00E74230" w:rsidRDefault="00E7555D" w:rsidP="003A663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E7555D" w:rsidRPr="00E74230" w:rsidRDefault="00E7555D" w:rsidP="009E434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616A632B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</w:p>
          <w:p w14:paraId="348AE766" w14:textId="77777777" w:rsidR="00C4505C" w:rsidRPr="00D05A58" w:rsidRDefault="00C4505C" w:rsidP="00C4505C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E7555D" w:rsidRPr="00D05A58" w:rsidRDefault="00E7555D" w:rsidP="00E65BB5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E7555D" w:rsidRPr="00E74230" w:rsidRDefault="00E7555D" w:rsidP="00E65BB5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744BA1" w14:paraId="36362794" w14:textId="77777777" w:rsidTr="00C1254F">
        <w:trPr>
          <w:trHeight w:val="271"/>
        </w:trPr>
        <w:tc>
          <w:tcPr>
            <w:tcW w:w="1274" w:type="dxa"/>
          </w:tcPr>
          <w:p w14:paraId="10AA9AC6" w14:textId="569922F2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7C0066D5" w14:textId="4BDE7102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MLO-Introduction</w:t>
            </w:r>
          </w:p>
        </w:tc>
        <w:tc>
          <w:tcPr>
            <w:tcW w:w="1562" w:type="dxa"/>
            <w:shd w:val="clear" w:color="auto" w:fill="auto"/>
          </w:tcPr>
          <w:p w14:paraId="3675EF78" w14:textId="43D1B5D0" w:rsidR="00744BA1" w:rsidRPr="002B3643" w:rsidRDefault="00D30C00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Carol Ansley</w:t>
            </w:r>
          </w:p>
        </w:tc>
        <w:tc>
          <w:tcPr>
            <w:tcW w:w="2706" w:type="dxa"/>
          </w:tcPr>
          <w:p w14:paraId="65708C42" w14:textId="77777777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29C1ACA0" w14:textId="77777777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2FA2446D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</w:p>
          <w:p w14:paraId="3653281F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2F370335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proofErr w:type="spellStart"/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lastRenderedPageBreak/>
              <w:t>Presensted</w:t>
            </w:r>
            <w:proofErr w:type="spellEnd"/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:</w:t>
            </w:r>
          </w:p>
          <w:p w14:paraId="705FCFF9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  <w:p w14:paraId="57B3B1AE" w14:textId="77777777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yellow"/>
                <w:u w:val="none"/>
              </w:rPr>
              <w:t>Straw Polled:</w:t>
            </w:r>
          </w:p>
          <w:p w14:paraId="06083824" w14:textId="26BA64A4" w:rsidR="00744BA1" w:rsidRPr="002B3643" w:rsidRDefault="00744BA1" w:rsidP="007F07F1">
            <w:pPr>
              <w:rPr>
                <w:rStyle w:val="Hyperlink"/>
                <w:color w:val="auto"/>
                <w:sz w:val="20"/>
                <w:highlight w:val="yellow"/>
                <w:u w:val="none"/>
              </w:rPr>
            </w:pPr>
          </w:p>
        </w:tc>
        <w:tc>
          <w:tcPr>
            <w:tcW w:w="2212" w:type="dxa"/>
          </w:tcPr>
          <w:p w14:paraId="045E7188" w14:textId="57D58BD8" w:rsidR="00744BA1" w:rsidRPr="002B3643" w:rsidRDefault="00744BA1" w:rsidP="007F07F1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lastRenderedPageBreak/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B507A2" w14:paraId="3671EF6D" w14:textId="77777777" w:rsidTr="00C1254F">
        <w:trPr>
          <w:trHeight w:val="271"/>
        </w:trPr>
        <w:tc>
          <w:tcPr>
            <w:tcW w:w="1274" w:type="dxa"/>
          </w:tcPr>
          <w:p w14:paraId="1E768D4C" w14:textId="23B452B4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5175A5A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C4505C" w:rsidRDefault="00C450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05D972" w14:textId="3F3C97C7" w:rsidR="00395113" w:rsidRPr="00850822" w:rsidRDefault="0039511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839DD4D" w14:textId="77777777" w:rsidR="00B507A2" w:rsidRPr="00850822" w:rsidRDefault="00121933" w:rsidP="00C4505C">
            <w:pPr>
              <w:rPr>
                <w:sz w:val="20"/>
              </w:rPr>
            </w:pPr>
            <w:hyperlink r:id="rId334" w:history="1">
              <w:r w:rsidR="00B507A2" w:rsidRPr="0085082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C4505C" w:rsidRPr="00850822">
              <w:rPr>
                <w:sz w:val="20"/>
              </w:rPr>
              <w:t>, 08/26/</w:t>
            </w:r>
            <w:r w:rsidR="00B507A2" w:rsidRPr="00850822">
              <w:rPr>
                <w:sz w:val="20"/>
              </w:rPr>
              <w:t>2020</w:t>
            </w:r>
          </w:p>
          <w:p w14:paraId="029D470F" w14:textId="2153D4D2" w:rsidR="00194DEC" w:rsidRPr="00850822" w:rsidRDefault="00121933" w:rsidP="00C4505C">
            <w:pPr>
              <w:rPr>
                <w:sz w:val="20"/>
              </w:rPr>
            </w:pPr>
            <w:hyperlink r:id="rId335" w:history="1">
              <w:r w:rsidR="00194DEC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194DEC" w:rsidRPr="00850822">
              <w:rPr>
                <w:sz w:val="20"/>
              </w:rPr>
              <w:t>, 09/08/2020</w:t>
            </w:r>
          </w:p>
          <w:p w14:paraId="397A655E" w14:textId="06062C0F" w:rsidR="004D67E6" w:rsidRPr="00850822" w:rsidRDefault="00121933" w:rsidP="00C4505C">
            <w:pPr>
              <w:rPr>
                <w:sz w:val="20"/>
              </w:rPr>
            </w:pPr>
            <w:hyperlink r:id="rId336" w:history="1">
              <w:r w:rsidR="004D67E6" w:rsidRPr="00850822">
                <w:rPr>
                  <w:rStyle w:val="Hyperlink"/>
                  <w:color w:val="auto"/>
                  <w:sz w:val="20"/>
                </w:rPr>
                <w:t>20/1309r2</w:t>
              </w:r>
            </w:hyperlink>
            <w:r w:rsidR="004D67E6" w:rsidRPr="00850822">
              <w:rPr>
                <w:sz w:val="20"/>
              </w:rPr>
              <w:t>, 09/10/2020</w:t>
            </w:r>
          </w:p>
          <w:p w14:paraId="0D0040DF" w14:textId="6464660B" w:rsidR="00604765" w:rsidRPr="00850822" w:rsidRDefault="00121933" w:rsidP="00C4505C">
            <w:pPr>
              <w:rPr>
                <w:sz w:val="20"/>
              </w:rPr>
            </w:pPr>
            <w:hyperlink r:id="rId337" w:history="1">
              <w:r w:rsidR="00604765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604765" w:rsidRPr="00850822">
              <w:rPr>
                <w:sz w:val="20"/>
              </w:rPr>
              <w:t>, 09/10/2020</w:t>
            </w:r>
          </w:p>
          <w:p w14:paraId="47AC6629" w14:textId="44D5799B" w:rsidR="00DE0CBB" w:rsidRPr="00850822" w:rsidRDefault="00121933" w:rsidP="00C4505C">
            <w:pPr>
              <w:rPr>
                <w:sz w:val="20"/>
              </w:rPr>
            </w:pPr>
            <w:hyperlink r:id="rId338" w:history="1">
              <w:r w:rsidR="00DE0CBB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E0CBB" w:rsidRPr="00850822">
              <w:rPr>
                <w:sz w:val="20"/>
              </w:rPr>
              <w:t>, 09/14/2020</w:t>
            </w:r>
          </w:p>
          <w:p w14:paraId="7E46A12F" w14:textId="3DDB9E6A" w:rsidR="002F3951" w:rsidRPr="00850822" w:rsidRDefault="00121933" w:rsidP="00C4505C">
            <w:pPr>
              <w:rPr>
                <w:sz w:val="20"/>
              </w:rPr>
            </w:pPr>
            <w:hyperlink r:id="rId339" w:history="1">
              <w:r w:rsidR="002F3951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F3951" w:rsidRPr="00850822">
              <w:rPr>
                <w:sz w:val="20"/>
              </w:rPr>
              <w:t>, 09/16/2020</w:t>
            </w:r>
          </w:p>
          <w:p w14:paraId="2C30D42E" w14:textId="4A983797" w:rsidR="00BB1AB5" w:rsidRDefault="00121933" w:rsidP="00C4505C">
            <w:pPr>
              <w:rPr>
                <w:sz w:val="20"/>
              </w:rPr>
            </w:pPr>
            <w:hyperlink r:id="rId340" w:history="1">
              <w:r w:rsidR="00BB1AB5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BB1AB5" w:rsidRPr="00850822">
              <w:rPr>
                <w:sz w:val="20"/>
              </w:rPr>
              <w:t>, 09/18/2020</w:t>
            </w:r>
          </w:p>
          <w:p w14:paraId="1297712E" w14:textId="56DDBAEA" w:rsidR="00395113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3DF9815" w14:textId="3F291BB2" w:rsidR="00395113" w:rsidRPr="00C13CD2" w:rsidRDefault="00121933" w:rsidP="00C4505C">
            <w:pPr>
              <w:rPr>
                <w:sz w:val="20"/>
              </w:rPr>
            </w:pPr>
            <w:hyperlink r:id="rId341" w:history="1">
              <w:r w:rsidR="00395113" w:rsidRPr="00C13CD2">
                <w:rPr>
                  <w:rStyle w:val="Hyperlink"/>
                  <w:color w:val="auto"/>
                  <w:sz w:val="20"/>
                </w:rPr>
                <w:t>20/1650r0</w:t>
              </w:r>
            </w:hyperlink>
            <w:r w:rsidR="00395113" w:rsidRPr="00C13CD2">
              <w:rPr>
                <w:sz w:val="20"/>
              </w:rPr>
              <w:t>, 10/20/2020</w:t>
            </w:r>
          </w:p>
          <w:p w14:paraId="72B21498" w14:textId="0E42F47E" w:rsidR="00F209C1" w:rsidRPr="00C13CD2" w:rsidRDefault="00121933" w:rsidP="00C4505C">
            <w:pPr>
              <w:rPr>
                <w:sz w:val="20"/>
              </w:rPr>
            </w:pPr>
            <w:hyperlink r:id="rId342" w:history="1">
              <w:r w:rsidR="00F209C1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F209C1" w:rsidRPr="00C13CD2">
              <w:rPr>
                <w:sz w:val="20"/>
              </w:rPr>
              <w:t>, 10/21/2020</w:t>
            </w:r>
          </w:p>
          <w:p w14:paraId="3EEBAEB9" w14:textId="77777777" w:rsidR="00C4505C" w:rsidRPr="00850822" w:rsidRDefault="00C4505C" w:rsidP="00C4505C">
            <w:pPr>
              <w:rPr>
                <w:sz w:val="20"/>
              </w:rPr>
            </w:pPr>
          </w:p>
          <w:p w14:paraId="729AC5F9" w14:textId="77777777" w:rsidR="00C4505C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3588E9C" w14:textId="78F273E4" w:rsidR="00395113" w:rsidRPr="00850822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11F7F9D" w14:textId="37EAB716" w:rsidR="00FB7D2A" w:rsidRPr="00850822" w:rsidRDefault="00121933" w:rsidP="00C4505C">
            <w:pPr>
              <w:rPr>
                <w:sz w:val="20"/>
              </w:rPr>
            </w:pPr>
            <w:hyperlink r:id="rId343" w:history="1">
              <w:r w:rsidR="00FB7D2A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FB7D2A" w:rsidRPr="00850822">
              <w:rPr>
                <w:sz w:val="20"/>
              </w:rPr>
              <w:t>, 09/08/2020</w:t>
            </w:r>
          </w:p>
          <w:p w14:paraId="3BFAAD7B" w14:textId="4D7A7AEC" w:rsidR="00FF310E" w:rsidRPr="00850822" w:rsidRDefault="00121933" w:rsidP="00C4505C">
            <w:pPr>
              <w:rPr>
                <w:sz w:val="20"/>
              </w:rPr>
            </w:pPr>
            <w:hyperlink r:id="rId344" w:history="1">
              <w:r w:rsidR="00FF310E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FF310E" w:rsidRPr="00850822">
              <w:rPr>
                <w:sz w:val="20"/>
              </w:rPr>
              <w:t>, 09/10/2020</w:t>
            </w:r>
          </w:p>
          <w:p w14:paraId="4148977D" w14:textId="77777777" w:rsidR="00F95DDF" w:rsidRPr="00850822" w:rsidRDefault="00121933" w:rsidP="00F95DDF">
            <w:pPr>
              <w:rPr>
                <w:sz w:val="20"/>
              </w:rPr>
            </w:pPr>
            <w:hyperlink r:id="rId345" w:history="1">
              <w:r w:rsidR="00F95DDF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95DDF" w:rsidRPr="00850822">
              <w:rPr>
                <w:sz w:val="20"/>
              </w:rPr>
              <w:t>, 09/14/2020</w:t>
            </w:r>
          </w:p>
          <w:p w14:paraId="36D65028" w14:textId="77777777" w:rsidR="00D36FBD" w:rsidRPr="00850822" w:rsidRDefault="00121933" w:rsidP="00D36FBD">
            <w:pPr>
              <w:rPr>
                <w:sz w:val="20"/>
              </w:rPr>
            </w:pPr>
            <w:hyperlink r:id="rId346" w:history="1">
              <w:r w:rsidR="00D36FBD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36FBD" w:rsidRPr="00850822">
              <w:rPr>
                <w:sz w:val="20"/>
              </w:rPr>
              <w:t>, 09/16/2020</w:t>
            </w:r>
          </w:p>
          <w:p w14:paraId="032DD288" w14:textId="3D20D6BA" w:rsidR="00C84EDA" w:rsidRDefault="00395113" w:rsidP="00C4505C">
            <w:pPr>
              <w:rPr>
                <w:ins w:id="1" w:author="Edward Au" w:date="2020-10-24T19:39:00Z"/>
                <w:sz w:val="20"/>
              </w:rPr>
            </w:pPr>
            <w:r>
              <w:rPr>
                <w:sz w:val="20"/>
              </w:rPr>
              <w:t>TBD text:</w:t>
            </w:r>
          </w:p>
          <w:p w14:paraId="781459B5" w14:textId="66F69108" w:rsidR="00C13CD2" w:rsidRDefault="00C13CD2" w:rsidP="00C4505C">
            <w:pPr>
              <w:rPr>
                <w:sz w:val="20"/>
              </w:rPr>
            </w:pPr>
            <w:ins w:id="2" w:author="Edward Au" w:date="2020-10-24T19:39:00Z">
              <w:r w:rsidRPr="00C13CD2">
                <w:rPr>
                  <w:rStyle w:val="Hyperlink"/>
                  <w:color w:val="auto"/>
                  <w:sz w:val="20"/>
                </w:rPr>
                <w:fldChar w:fldCharType="begin"/>
              </w:r>
              <w:r w:rsidRPr="00C13CD2">
                <w:rPr>
                  <w:rStyle w:val="Hyperlink"/>
                  <w:color w:val="auto"/>
                  <w:sz w:val="20"/>
                </w:rPr>
                <w:instrText xml:space="preserve"> HYPERLINK "https://mentor.ieee.org/802.11/dcn/20/11-20-1650-01-00be-proposed-tbd-fix-for-mld-association-sa-query.docx" </w:instrText>
              </w:r>
              <w:r w:rsidRPr="00C13CD2">
                <w:rPr>
                  <w:rStyle w:val="Hyperlink"/>
                  <w:color w:val="auto"/>
                  <w:sz w:val="20"/>
                </w:rPr>
                <w:fldChar w:fldCharType="separate"/>
              </w:r>
              <w:r w:rsidRPr="00C13CD2">
                <w:rPr>
                  <w:rStyle w:val="Hyperlink"/>
                  <w:color w:val="auto"/>
                  <w:sz w:val="20"/>
                </w:rPr>
                <w:t>20/1650r1</w:t>
              </w:r>
              <w:r w:rsidRPr="00C13CD2">
                <w:rPr>
                  <w:rStyle w:val="Hyperlink"/>
                  <w:color w:val="auto"/>
                  <w:sz w:val="20"/>
                </w:rPr>
                <w:fldChar w:fldCharType="end"/>
              </w:r>
              <w:r w:rsidRPr="00C13CD2">
                <w:rPr>
                  <w:sz w:val="20"/>
                </w:rPr>
                <w:t>, 10/2</w:t>
              </w:r>
              <w:r>
                <w:rPr>
                  <w:sz w:val="20"/>
                </w:rPr>
                <w:t>2</w:t>
              </w:r>
              <w:r w:rsidRPr="00C13CD2">
                <w:rPr>
                  <w:sz w:val="20"/>
                </w:rPr>
                <w:t>/2020</w:t>
              </w:r>
            </w:ins>
          </w:p>
          <w:p w14:paraId="0854ED50" w14:textId="77777777" w:rsidR="00395113" w:rsidRPr="00850822" w:rsidRDefault="00395113" w:rsidP="00C4505C">
            <w:pPr>
              <w:rPr>
                <w:sz w:val="20"/>
              </w:rPr>
            </w:pPr>
          </w:p>
          <w:p w14:paraId="2A774DDB" w14:textId="77777777" w:rsidR="00C4505C" w:rsidRDefault="00C4505C" w:rsidP="00C450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FDA6E0B" w14:textId="2E036F4E" w:rsidR="00395113" w:rsidRPr="00850822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7306296" w14:textId="6BE40B21" w:rsidR="00F4134C" w:rsidRPr="00850822" w:rsidRDefault="00121933" w:rsidP="00C4505C">
            <w:pPr>
              <w:rPr>
                <w:sz w:val="20"/>
              </w:rPr>
            </w:pPr>
            <w:hyperlink r:id="rId347" w:history="1">
              <w:r w:rsidR="00F4134C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F4134C" w:rsidRPr="00850822">
              <w:rPr>
                <w:sz w:val="20"/>
              </w:rPr>
              <w:t xml:space="preserve"> (Part I), 09/14/2020</w:t>
            </w:r>
          </w:p>
          <w:p w14:paraId="6B1A2012" w14:textId="620F2A13" w:rsidR="00FF6D6D" w:rsidRPr="00850822" w:rsidRDefault="00F4134C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C4505C" w:rsidRPr="00850822" w:rsidRDefault="00121933" w:rsidP="00C4505C">
            <w:pPr>
              <w:rPr>
                <w:sz w:val="20"/>
              </w:rPr>
            </w:pPr>
            <w:hyperlink r:id="rId348" w:history="1">
              <w:r w:rsidR="00297F21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297F21" w:rsidRPr="00850822">
              <w:rPr>
                <w:sz w:val="20"/>
              </w:rPr>
              <w:t xml:space="preserve"> (Part II), 09/16/2020</w:t>
            </w:r>
          </w:p>
          <w:p w14:paraId="0FF25DB0" w14:textId="77777777" w:rsidR="00297F21" w:rsidRPr="00850822" w:rsidRDefault="00297F21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000D7D8" w14:textId="1B655F13" w:rsidR="00C84EDA" w:rsidRPr="00850822" w:rsidRDefault="00121933" w:rsidP="00C84EDA">
            <w:pPr>
              <w:rPr>
                <w:sz w:val="20"/>
              </w:rPr>
            </w:pPr>
            <w:hyperlink r:id="rId349" w:history="1">
              <w:r w:rsidR="00C84EDA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C84EDA" w:rsidRPr="00850822">
              <w:rPr>
                <w:sz w:val="20"/>
              </w:rPr>
              <w:t xml:space="preserve"> (Part III), 09/21/2020</w:t>
            </w:r>
          </w:p>
          <w:p w14:paraId="54D1E15F" w14:textId="77777777" w:rsidR="00C84EDA" w:rsidRDefault="00C84EDA" w:rsidP="00C4505C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1D96CDC" w14:textId="12BFD1C8" w:rsidR="00395113" w:rsidRPr="00850822" w:rsidRDefault="00395113" w:rsidP="00C4505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</w:tc>
        <w:tc>
          <w:tcPr>
            <w:tcW w:w="2212" w:type="dxa"/>
          </w:tcPr>
          <w:p w14:paraId="352070DD" w14:textId="5A253E71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23</w:t>
            </w:r>
          </w:p>
          <w:p w14:paraId="50769E44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B507A2" w:rsidRPr="00E74230" w:rsidRDefault="00B507A2" w:rsidP="00E35BD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B507A2" w14:paraId="5F1382D9" w14:textId="77777777" w:rsidTr="00C1254F">
        <w:trPr>
          <w:trHeight w:val="257"/>
        </w:trPr>
        <w:tc>
          <w:tcPr>
            <w:tcW w:w="1274" w:type="dxa"/>
          </w:tcPr>
          <w:p w14:paraId="4BFAF972" w14:textId="489215EA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64063E0" w14:textId="715B89F3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B507A2" w:rsidRPr="00FE5AC0" w:rsidRDefault="00B507A2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B507A2" w:rsidRPr="00FE5AC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B507A2" w:rsidRPr="00FE5AC0" w:rsidRDefault="00B507A2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="00AE73FA">
              <w:rPr>
                <w:color w:val="00B050"/>
                <w:sz w:val="20"/>
              </w:rPr>
              <w:t xml:space="preserve">, </w:t>
            </w:r>
            <w:r w:rsidR="00AE73FA"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B507A2" w:rsidRPr="00850822" w:rsidRDefault="00B507A2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B507A2" w:rsidRPr="00E74230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5DDD016D" w14:textId="77777777" w:rsidR="00B507A2" w:rsidRDefault="00B507A2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  <w:p w14:paraId="164BFD48" w14:textId="77777777" w:rsidR="001B6E11" w:rsidRDefault="001B6E11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#SP89</w:t>
            </w:r>
          </w:p>
          <w:p w14:paraId="3F2D286A" w14:textId="77777777" w:rsidR="001B6E11" w:rsidRPr="00D05A58" w:rsidRDefault="001B6E11" w:rsidP="001B6E1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#SP32</w:t>
            </w:r>
          </w:p>
          <w:p w14:paraId="3079E80D" w14:textId="0A3EEF58" w:rsidR="008123A9" w:rsidRPr="00D05A58" w:rsidRDefault="008123A9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#SP192   </w:t>
            </w:r>
          </w:p>
          <w:p w14:paraId="2B70AD3B" w14:textId="77777777" w:rsidR="00632A58" w:rsidRPr="00D05A58" w:rsidRDefault="00632A58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#SP196</w:t>
            </w:r>
          </w:p>
          <w:p w14:paraId="20FE83D0" w14:textId="050A6F0E" w:rsidR="00632A58" w:rsidRPr="00E74230" w:rsidRDefault="00632A58" w:rsidP="001B6E1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#SP197  </w:t>
            </w:r>
          </w:p>
        </w:tc>
      </w:tr>
      <w:tr w:rsidR="00C225BF" w14:paraId="5843068E" w14:textId="77777777" w:rsidTr="00C1254F">
        <w:trPr>
          <w:trHeight w:val="271"/>
        </w:trPr>
        <w:tc>
          <w:tcPr>
            <w:tcW w:w="1274" w:type="dxa"/>
          </w:tcPr>
          <w:p w14:paraId="47274FC4" w14:textId="1E5F56B2" w:rsidR="00C225BF" w:rsidRPr="00FE5AC0" w:rsidRDefault="00C225B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A2BECA4" w14:textId="0F7DA62A" w:rsidR="00C225BF" w:rsidRPr="00FE5AC0" w:rsidRDefault="00C225BF" w:rsidP="0019606B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setup: ML transition</w:t>
            </w:r>
          </w:p>
        </w:tc>
        <w:tc>
          <w:tcPr>
            <w:tcW w:w="1562" w:type="dxa"/>
            <w:shd w:val="clear" w:color="auto" w:fill="auto"/>
          </w:tcPr>
          <w:p w14:paraId="122232A3" w14:textId="384E81DA" w:rsidR="00C225BF" w:rsidRPr="00FE5AC0" w:rsidRDefault="00C225BF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4FD4FA3" w14:textId="164475DD" w:rsidR="00C225BF" w:rsidRPr="00FE5AC0" w:rsidRDefault="0070656C" w:rsidP="007F07F1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  <w:r w:rsidR="00372BB5">
              <w:rPr>
                <w:color w:val="00B050"/>
                <w:sz w:val="20"/>
              </w:rPr>
              <w:t xml:space="preserve">, </w:t>
            </w:r>
            <w:proofErr w:type="spellStart"/>
            <w:r w:rsidR="00372BB5" w:rsidRPr="00372BB5">
              <w:rPr>
                <w:color w:val="00B050"/>
                <w:sz w:val="20"/>
              </w:rPr>
              <w:t>Xiandong</w:t>
            </w:r>
            <w:proofErr w:type="spellEnd"/>
            <w:r w:rsidR="00372BB5" w:rsidRPr="00372BB5">
              <w:rPr>
                <w:color w:val="00B050"/>
                <w:sz w:val="20"/>
              </w:rPr>
              <w:t xml:space="preserve"> Dong</w:t>
            </w:r>
            <w:r w:rsidR="00040BE3">
              <w:rPr>
                <w:color w:val="00B050"/>
                <w:sz w:val="20"/>
              </w:rPr>
              <w:t>, Jay Yang</w:t>
            </w:r>
            <w:r w:rsidR="00272CE4">
              <w:rPr>
                <w:color w:val="00B050"/>
                <w:sz w:val="20"/>
              </w:rPr>
              <w:t xml:space="preserve">, </w:t>
            </w:r>
            <w:proofErr w:type="spellStart"/>
            <w:r w:rsidR="00272CE4">
              <w:rPr>
                <w:color w:val="00B050"/>
                <w:sz w:val="20"/>
              </w:rPr>
              <w:t>Liuming</w:t>
            </w:r>
            <w:proofErr w:type="spellEnd"/>
            <w:r w:rsidR="00272CE4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44E4F170" w14:textId="779CB477" w:rsidR="00C225BF" w:rsidRPr="00E74230" w:rsidRDefault="0019606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1C43277" w14:textId="77777777" w:rsidR="00C225BF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C8EDFEF" w14:textId="77777777" w:rsidR="0019606B" w:rsidRDefault="0019606B" w:rsidP="00CB63E4">
            <w:pPr>
              <w:rPr>
                <w:sz w:val="20"/>
              </w:rPr>
            </w:pPr>
          </w:p>
          <w:p w14:paraId="7031C3D7" w14:textId="77777777" w:rsidR="0019606B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F4CD922" w14:textId="77777777" w:rsidR="0019606B" w:rsidRDefault="0019606B" w:rsidP="00CB63E4">
            <w:pPr>
              <w:rPr>
                <w:sz w:val="20"/>
              </w:rPr>
            </w:pPr>
          </w:p>
          <w:p w14:paraId="4232EBAE" w14:textId="77777777" w:rsidR="0019606B" w:rsidRDefault="0019606B" w:rsidP="00CB63E4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E0F2BA2" w14:textId="77777777" w:rsidR="0019606B" w:rsidRPr="00850822" w:rsidRDefault="0019606B" w:rsidP="00CB63E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B8A059" w14:textId="77777777" w:rsidR="006C0FD4" w:rsidRDefault="00C225BF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#SP197</w:t>
            </w:r>
          </w:p>
          <w:p w14:paraId="23E99186" w14:textId="77777777" w:rsidR="006C0FD4" w:rsidRDefault="006C0FD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#SP203</w:t>
            </w:r>
          </w:p>
          <w:p w14:paraId="4709A671" w14:textId="7F5998DD" w:rsidR="00C225BF" w:rsidRPr="00E74230" w:rsidRDefault="006C0FD4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#SP204</w:t>
            </w:r>
            <w:r w:rsidR="00C225BF" w:rsidRPr="00D05A58">
              <w:rPr>
                <w:color w:val="00B050"/>
                <w:sz w:val="20"/>
              </w:rPr>
              <w:t xml:space="preserve">  </w:t>
            </w:r>
          </w:p>
        </w:tc>
      </w:tr>
      <w:tr w:rsidR="00E7555D" w14:paraId="7E34F860" w14:textId="77777777" w:rsidTr="00C1254F">
        <w:trPr>
          <w:trHeight w:val="271"/>
        </w:trPr>
        <w:tc>
          <w:tcPr>
            <w:tcW w:w="1274" w:type="dxa"/>
          </w:tcPr>
          <w:p w14:paraId="1C1F654D" w14:textId="368855A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B7DEFA5" w14:textId="3BB6FA4A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CB63E4" w:rsidRPr="00850822" w:rsidRDefault="00CB63E4" w:rsidP="00CB63E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C964F70" w14:textId="4379E8FC" w:rsidR="00D70072" w:rsidRPr="00850822" w:rsidRDefault="00121933" w:rsidP="00CB63E4">
            <w:pPr>
              <w:rPr>
                <w:sz w:val="20"/>
              </w:rPr>
            </w:pPr>
            <w:hyperlink r:id="rId350" w:history="1">
              <w:r w:rsidR="00D70072" w:rsidRPr="00850822">
                <w:rPr>
                  <w:rStyle w:val="Hyperlink"/>
                  <w:color w:val="auto"/>
                  <w:sz w:val="20"/>
                </w:rPr>
                <w:t>20/1445r0</w:t>
              </w:r>
            </w:hyperlink>
            <w:r w:rsidR="00D70072" w:rsidRPr="00850822">
              <w:rPr>
                <w:sz w:val="20"/>
              </w:rPr>
              <w:t>, 09/10/2020</w:t>
            </w:r>
          </w:p>
          <w:p w14:paraId="401D0E3E" w14:textId="1D0B5EF0" w:rsidR="00673857" w:rsidRPr="00850822" w:rsidRDefault="00121933" w:rsidP="00CB63E4">
            <w:pPr>
              <w:rPr>
                <w:sz w:val="20"/>
              </w:rPr>
            </w:pPr>
            <w:hyperlink r:id="rId351" w:history="1">
              <w:r w:rsidR="00673857" w:rsidRPr="00850822">
                <w:rPr>
                  <w:rStyle w:val="Hyperlink"/>
                  <w:color w:val="auto"/>
                  <w:sz w:val="20"/>
                </w:rPr>
                <w:t>20/1445r1</w:t>
              </w:r>
            </w:hyperlink>
            <w:r w:rsidR="00673857" w:rsidRPr="00850822">
              <w:rPr>
                <w:sz w:val="20"/>
              </w:rPr>
              <w:t>, 09/14/2020</w:t>
            </w:r>
          </w:p>
          <w:p w14:paraId="7F5DB816" w14:textId="67860B18" w:rsidR="00873516" w:rsidRPr="00314346" w:rsidRDefault="00121933" w:rsidP="00CB63E4">
            <w:pPr>
              <w:rPr>
                <w:sz w:val="20"/>
              </w:rPr>
            </w:pPr>
            <w:hyperlink r:id="rId352" w:history="1">
              <w:r w:rsidR="00873516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873516" w:rsidRPr="00314346">
              <w:rPr>
                <w:sz w:val="20"/>
              </w:rPr>
              <w:t>, 09/15/2020</w:t>
            </w:r>
          </w:p>
          <w:p w14:paraId="00A6AEF5" w14:textId="490E566C" w:rsidR="00062AE3" w:rsidRPr="00314346" w:rsidRDefault="00121933" w:rsidP="00CB63E4">
            <w:pPr>
              <w:rPr>
                <w:sz w:val="20"/>
              </w:rPr>
            </w:pPr>
            <w:hyperlink r:id="rId353" w:history="1">
              <w:r w:rsidR="00062AE3" w:rsidRPr="00314346">
                <w:rPr>
                  <w:rStyle w:val="Hyperlink"/>
                  <w:color w:val="auto"/>
                  <w:sz w:val="20"/>
                </w:rPr>
                <w:t>20/1445r3</w:t>
              </w:r>
            </w:hyperlink>
            <w:r w:rsidR="00062AE3" w:rsidRPr="00314346">
              <w:rPr>
                <w:sz w:val="20"/>
              </w:rPr>
              <w:t>, 09/24/2020</w:t>
            </w:r>
          </w:p>
          <w:p w14:paraId="6D4008EC" w14:textId="3D54C262" w:rsidR="006F1106" w:rsidRPr="00314346" w:rsidRDefault="00121933" w:rsidP="00CB63E4">
            <w:pPr>
              <w:rPr>
                <w:sz w:val="20"/>
              </w:rPr>
            </w:pPr>
            <w:hyperlink r:id="rId354" w:history="1">
              <w:r w:rsidR="006F1106" w:rsidRPr="00314346">
                <w:rPr>
                  <w:rStyle w:val="Hyperlink"/>
                  <w:color w:val="auto"/>
                  <w:sz w:val="20"/>
                </w:rPr>
                <w:t>20/1445r4</w:t>
              </w:r>
            </w:hyperlink>
            <w:r w:rsidR="006F1106" w:rsidRPr="00314346">
              <w:rPr>
                <w:sz w:val="20"/>
              </w:rPr>
              <w:t>, 09/26/2020</w:t>
            </w:r>
          </w:p>
          <w:p w14:paraId="3A1DAC4B" w14:textId="462BFDC0" w:rsidR="002D500C" w:rsidRPr="00314346" w:rsidRDefault="00121933" w:rsidP="00CB63E4">
            <w:pPr>
              <w:rPr>
                <w:sz w:val="20"/>
              </w:rPr>
            </w:pPr>
            <w:hyperlink r:id="rId355" w:history="1">
              <w:r w:rsidR="002D500C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2D500C" w:rsidRPr="00314346">
              <w:rPr>
                <w:sz w:val="20"/>
              </w:rPr>
              <w:t>, 09/28/2020</w:t>
            </w:r>
          </w:p>
          <w:p w14:paraId="6F3D0B64" w14:textId="32298CCF" w:rsidR="003A6966" w:rsidRPr="00314346" w:rsidRDefault="00121933" w:rsidP="00CB63E4">
            <w:pPr>
              <w:rPr>
                <w:sz w:val="20"/>
              </w:rPr>
            </w:pPr>
            <w:hyperlink r:id="rId356" w:history="1">
              <w:r w:rsidR="003A6966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3A6966" w:rsidRPr="00314346">
              <w:rPr>
                <w:sz w:val="20"/>
              </w:rPr>
              <w:t>, 09/28/2020</w:t>
            </w:r>
          </w:p>
          <w:p w14:paraId="381C737F" w14:textId="77777777" w:rsidR="00CB63E4" w:rsidRPr="00314346" w:rsidRDefault="00CB63E4" w:rsidP="00CB63E4">
            <w:pPr>
              <w:rPr>
                <w:sz w:val="20"/>
              </w:rPr>
            </w:pPr>
          </w:p>
          <w:p w14:paraId="3687B018" w14:textId="77777777" w:rsidR="00CB63E4" w:rsidRPr="00314346" w:rsidRDefault="00CB63E4" w:rsidP="00CB63E4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2ED7FBB8" w14:textId="27CBD3A0" w:rsidR="00C43D9B" w:rsidRPr="00314346" w:rsidRDefault="00121933" w:rsidP="00C43D9B">
            <w:pPr>
              <w:rPr>
                <w:sz w:val="20"/>
              </w:rPr>
            </w:pPr>
            <w:hyperlink r:id="rId357" w:history="1">
              <w:r w:rsidR="00C43D9B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C43D9B" w:rsidRPr="00314346">
              <w:rPr>
                <w:sz w:val="20"/>
              </w:rPr>
              <w:t>, 09/23/2020</w:t>
            </w:r>
          </w:p>
          <w:p w14:paraId="48EC41A2" w14:textId="77777777" w:rsidR="004E7F36" w:rsidRPr="00314346" w:rsidRDefault="00121933" w:rsidP="004E7F36">
            <w:pPr>
              <w:rPr>
                <w:sz w:val="20"/>
              </w:rPr>
            </w:pPr>
            <w:hyperlink r:id="rId358" w:history="1">
              <w:r w:rsidR="004E7F36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4E7F36" w:rsidRPr="00314346">
              <w:rPr>
                <w:sz w:val="20"/>
              </w:rPr>
              <w:t>, 09/28/2020</w:t>
            </w:r>
          </w:p>
          <w:p w14:paraId="0E7B6436" w14:textId="77777777" w:rsidR="00CB63E4" w:rsidRPr="00314346" w:rsidRDefault="00CB63E4" w:rsidP="00CB63E4">
            <w:pPr>
              <w:rPr>
                <w:sz w:val="20"/>
              </w:rPr>
            </w:pPr>
          </w:p>
          <w:p w14:paraId="2EC016C7" w14:textId="77777777" w:rsidR="00CB63E4" w:rsidRPr="00314346" w:rsidRDefault="00CB63E4" w:rsidP="00CB63E4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62C672C4" w14:textId="77777777" w:rsidR="009601CF" w:rsidRPr="00D05A58" w:rsidRDefault="00121933" w:rsidP="009601CF">
            <w:pPr>
              <w:rPr>
                <w:sz w:val="20"/>
              </w:rPr>
            </w:pPr>
            <w:hyperlink r:id="rId359" w:history="1">
              <w:r w:rsidR="009601CF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9601CF" w:rsidRPr="00314346">
              <w:rPr>
                <w:sz w:val="20"/>
              </w:rPr>
              <w:t>, 0</w:t>
            </w:r>
            <w:r w:rsidR="009601CF">
              <w:rPr>
                <w:sz w:val="20"/>
              </w:rPr>
              <w:t>9/28/2020</w:t>
            </w:r>
          </w:p>
          <w:p w14:paraId="7B4ED64E" w14:textId="5C5608D9" w:rsidR="00E7555D" w:rsidRPr="00850822" w:rsidRDefault="009601CF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CF3E450" w14:textId="6237373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FA3E72" w:rsidRPr="00E74230" w:rsidRDefault="00FA3E72" w:rsidP="007F07F1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E7555D" w14:paraId="624D7700" w14:textId="77777777" w:rsidTr="00C1254F">
        <w:trPr>
          <w:trHeight w:val="271"/>
        </w:trPr>
        <w:tc>
          <w:tcPr>
            <w:tcW w:w="1274" w:type="dxa"/>
          </w:tcPr>
          <w:p w14:paraId="3F2E652B" w14:textId="25C11DA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EBF291" w14:textId="176CF1EF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CB63E4" w:rsidRPr="00850822" w:rsidRDefault="00CB63E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E7555D" w:rsidRPr="00850822" w:rsidRDefault="00121933" w:rsidP="007F07F1">
            <w:pPr>
              <w:rPr>
                <w:sz w:val="20"/>
              </w:rPr>
            </w:pPr>
            <w:hyperlink r:id="rId360" w:history="1">
              <w:r w:rsidR="00D6338A" w:rsidRPr="00850822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6338A" w:rsidRPr="00850822">
              <w:rPr>
                <w:sz w:val="20"/>
              </w:rPr>
              <w:t xml:space="preserve">, </w:t>
            </w:r>
            <w:r w:rsidR="00CB63E4" w:rsidRPr="00850822">
              <w:rPr>
                <w:sz w:val="20"/>
              </w:rPr>
              <w:t>08/25/</w:t>
            </w:r>
            <w:r w:rsidR="00D6338A" w:rsidRPr="00850822">
              <w:rPr>
                <w:sz w:val="20"/>
              </w:rPr>
              <w:t>2020</w:t>
            </w:r>
          </w:p>
          <w:p w14:paraId="50E59C22" w14:textId="1673EA47" w:rsidR="00C35FE0" w:rsidRPr="00850822" w:rsidRDefault="00121933" w:rsidP="007F07F1">
            <w:pPr>
              <w:rPr>
                <w:sz w:val="20"/>
              </w:rPr>
            </w:pPr>
            <w:hyperlink r:id="rId361" w:history="1">
              <w:r w:rsidR="00C35FE0" w:rsidRPr="00850822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C35FE0" w:rsidRPr="00850822">
              <w:rPr>
                <w:sz w:val="20"/>
              </w:rPr>
              <w:t xml:space="preserve">, </w:t>
            </w:r>
            <w:r w:rsidR="00CB63E4" w:rsidRPr="00850822">
              <w:rPr>
                <w:sz w:val="20"/>
              </w:rPr>
              <w:t>08/28/</w:t>
            </w:r>
            <w:r w:rsidR="00C35FE0" w:rsidRPr="00850822">
              <w:rPr>
                <w:sz w:val="20"/>
              </w:rPr>
              <w:t>2020</w:t>
            </w:r>
          </w:p>
          <w:p w14:paraId="4897270C" w14:textId="183B7BFE" w:rsidR="00E50D8A" w:rsidRPr="00850822" w:rsidRDefault="00121933" w:rsidP="007F07F1">
            <w:pPr>
              <w:rPr>
                <w:sz w:val="20"/>
              </w:rPr>
            </w:pPr>
            <w:hyperlink r:id="rId362" w:history="1">
              <w:r w:rsidR="00E50D8A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E50D8A" w:rsidRPr="00850822">
              <w:rPr>
                <w:sz w:val="20"/>
              </w:rPr>
              <w:t>, 08/3</w:t>
            </w:r>
            <w:r w:rsidR="00E669AC" w:rsidRPr="00850822">
              <w:rPr>
                <w:sz w:val="20"/>
              </w:rPr>
              <w:t>1</w:t>
            </w:r>
            <w:r w:rsidR="00E50D8A" w:rsidRPr="00850822">
              <w:rPr>
                <w:sz w:val="20"/>
              </w:rPr>
              <w:t>/2020</w:t>
            </w:r>
          </w:p>
          <w:p w14:paraId="1776D08B" w14:textId="57F0082E" w:rsidR="00DA5757" w:rsidRPr="00850822" w:rsidRDefault="00121933" w:rsidP="007F07F1">
            <w:pPr>
              <w:rPr>
                <w:sz w:val="20"/>
              </w:rPr>
            </w:pPr>
            <w:hyperlink r:id="rId363" w:history="1">
              <w:r w:rsidR="00DA5757" w:rsidRPr="00850822">
                <w:rPr>
                  <w:rStyle w:val="Hyperlink"/>
                  <w:color w:val="auto"/>
                  <w:sz w:val="20"/>
                </w:rPr>
                <w:t>20/1300r3</w:t>
              </w:r>
            </w:hyperlink>
            <w:r w:rsidR="00DA5757" w:rsidRPr="00850822">
              <w:rPr>
                <w:sz w:val="20"/>
              </w:rPr>
              <w:t>, 09/07/2020</w:t>
            </w:r>
          </w:p>
          <w:p w14:paraId="4D92EC19" w14:textId="58764827" w:rsidR="00824522" w:rsidRPr="00850822" w:rsidRDefault="00121933" w:rsidP="007F07F1">
            <w:pPr>
              <w:rPr>
                <w:sz w:val="20"/>
              </w:rPr>
            </w:pPr>
            <w:hyperlink r:id="rId364" w:history="1">
              <w:r w:rsidR="00824522" w:rsidRPr="00850822">
                <w:rPr>
                  <w:rStyle w:val="Hyperlink"/>
                  <w:color w:val="auto"/>
                  <w:sz w:val="20"/>
                </w:rPr>
                <w:t>20/1300r4</w:t>
              </w:r>
            </w:hyperlink>
            <w:r w:rsidR="00824522" w:rsidRPr="00850822">
              <w:rPr>
                <w:sz w:val="20"/>
              </w:rPr>
              <w:t>, 09/08/2020</w:t>
            </w:r>
          </w:p>
          <w:p w14:paraId="5CE28A83" w14:textId="681B86F3" w:rsidR="00EF7660" w:rsidRPr="00850822" w:rsidRDefault="00121933" w:rsidP="007F07F1">
            <w:pPr>
              <w:rPr>
                <w:sz w:val="20"/>
              </w:rPr>
            </w:pPr>
            <w:hyperlink r:id="rId365" w:history="1">
              <w:r w:rsidR="00EF766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EF7660" w:rsidRPr="00850822">
              <w:rPr>
                <w:sz w:val="20"/>
              </w:rPr>
              <w:t>, 09/09/2020</w:t>
            </w:r>
          </w:p>
          <w:p w14:paraId="2F710B46" w14:textId="21ECC276" w:rsidR="00702407" w:rsidRPr="00850822" w:rsidRDefault="00121933" w:rsidP="007F07F1">
            <w:pPr>
              <w:rPr>
                <w:sz w:val="20"/>
              </w:rPr>
            </w:pPr>
            <w:hyperlink r:id="rId366" w:history="1">
              <w:r w:rsidR="00702407" w:rsidRPr="00850822">
                <w:rPr>
                  <w:rStyle w:val="Hyperlink"/>
                  <w:color w:val="auto"/>
                  <w:sz w:val="20"/>
                </w:rPr>
                <w:t>20/1300r6</w:t>
              </w:r>
            </w:hyperlink>
            <w:r w:rsidR="00702407" w:rsidRPr="00850822">
              <w:rPr>
                <w:sz w:val="20"/>
              </w:rPr>
              <w:t>, 09/13/2020</w:t>
            </w:r>
          </w:p>
          <w:p w14:paraId="0AB8D899" w14:textId="0655F004" w:rsidR="009A58F0" w:rsidRPr="00850822" w:rsidRDefault="00121933" w:rsidP="007F07F1">
            <w:pPr>
              <w:rPr>
                <w:sz w:val="20"/>
              </w:rPr>
            </w:pPr>
            <w:hyperlink r:id="rId367" w:history="1">
              <w:r w:rsidR="009A58F0" w:rsidRPr="00850822">
                <w:rPr>
                  <w:rStyle w:val="Hyperlink"/>
                  <w:color w:val="auto"/>
                  <w:sz w:val="20"/>
                </w:rPr>
                <w:t>20/1300r7</w:t>
              </w:r>
            </w:hyperlink>
            <w:r w:rsidR="009A58F0" w:rsidRPr="00850822">
              <w:rPr>
                <w:sz w:val="20"/>
              </w:rPr>
              <w:t>, 09/14/2020</w:t>
            </w:r>
          </w:p>
          <w:p w14:paraId="37E63002" w14:textId="1265C060" w:rsidR="0010127B" w:rsidRPr="00850822" w:rsidRDefault="00121933" w:rsidP="007F07F1">
            <w:pPr>
              <w:rPr>
                <w:sz w:val="20"/>
              </w:rPr>
            </w:pPr>
            <w:hyperlink r:id="rId368" w:history="1">
              <w:r w:rsidR="0010127B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10127B" w:rsidRPr="00850822">
              <w:rPr>
                <w:sz w:val="20"/>
              </w:rPr>
              <w:t>, 09/14/2020</w:t>
            </w:r>
          </w:p>
          <w:p w14:paraId="2AE9D090" w14:textId="77777777" w:rsidR="00794A55" w:rsidRPr="00850822" w:rsidRDefault="00794A55" w:rsidP="007F07F1">
            <w:pPr>
              <w:rPr>
                <w:sz w:val="20"/>
              </w:rPr>
            </w:pPr>
          </w:p>
          <w:p w14:paraId="66F2F755" w14:textId="77777777" w:rsidR="00CB63E4" w:rsidRPr="00850822" w:rsidRDefault="00CB63E4" w:rsidP="007F07F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468CE3" w14:textId="77777777" w:rsidR="001E6A96" w:rsidRPr="00850822" w:rsidRDefault="00121933" w:rsidP="001E6A96">
            <w:pPr>
              <w:rPr>
                <w:sz w:val="20"/>
              </w:rPr>
            </w:pPr>
            <w:hyperlink r:id="rId369" w:history="1">
              <w:r w:rsidR="001E6A96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1E6A96" w:rsidRPr="00850822">
              <w:rPr>
                <w:sz w:val="20"/>
              </w:rPr>
              <w:t>, 08/31/2020</w:t>
            </w:r>
          </w:p>
          <w:p w14:paraId="3F524072" w14:textId="5E163B88" w:rsidR="00CB63E4" w:rsidRPr="00850822" w:rsidRDefault="00121933" w:rsidP="007F07F1">
            <w:pPr>
              <w:rPr>
                <w:sz w:val="20"/>
              </w:rPr>
            </w:pPr>
            <w:hyperlink r:id="rId370" w:history="1">
              <w:r w:rsidR="004212AE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4212AE" w:rsidRPr="00850822">
              <w:rPr>
                <w:sz w:val="20"/>
              </w:rPr>
              <w:t>, 09/09/2020</w:t>
            </w:r>
          </w:p>
          <w:p w14:paraId="783088FA" w14:textId="21C6DB00" w:rsidR="0074701C" w:rsidRPr="00850822" w:rsidRDefault="00121933" w:rsidP="007F07F1">
            <w:pPr>
              <w:rPr>
                <w:sz w:val="20"/>
              </w:rPr>
            </w:pPr>
            <w:hyperlink r:id="rId371" w:history="1">
              <w:r w:rsidR="0074701C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74701C" w:rsidRPr="00850822">
              <w:rPr>
                <w:sz w:val="20"/>
              </w:rPr>
              <w:t>, 09/14/2020</w:t>
            </w:r>
          </w:p>
          <w:p w14:paraId="11EE7F3F" w14:textId="77777777" w:rsidR="004212AE" w:rsidRPr="00850822" w:rsidRDefault="004212AE" w:rsidP="007F07F1">
            <w:pPr>
              <w:rPr>
                <w:sz w:val="20"/>
              </w:rPr>
            </w:pPr>
          </w:p>
          <w:p w14:paraId="517F27E9" w14:textId="77777777" w:rsidR="00CB63E4" w:rsidRPr="00850822" w:rsidRDefault="00CB63E4" w:rsidP="007F07F1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0E515104" w14:textId="77777777" w:rsidR="009F36D5" w:rsidRPr="00850822" w:rsidRDefault="00121933" w:rsidP="009F36D5">
            <w:pPr>
              <w:rPr>
                <w:sz w:val="20"/>
              </w:rPr>
            </w:pPr>
            <w:hyperlink r:id="rId372" w:history="1">
              <w:r w:rsidR="009F36D5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9F36D5" w:rsidRPr="00850822">
              <w:rPr>
                <w:sz w:val="20"/>
              </w:rPr>
              <w:t>, 09/14/2020</w:t>
            </w:r>
          </w:p>
          <w:p w14:paraId="4A518A92" w14:textId="793A548D" w:rsidR="00CB63E4" w:rsidRPr="00850822" w:rsidRDefault="009F36D5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Motion 112, #SP32 </w:t>
            </w:r>
          </w:p>
          <w:p w14:paraId="3407A9F8" w14:textId="2A18A09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A81FF8A" w:rsidR="007C188A" w:rsidRPr="00E74230" w:rsidRDefault="007C188A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327A98" w:rsidRPr="00E74230" w:rsidRDefault="00327A98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4E5D0D" w14:paraId="29AFF2E8" w14:textId="77777777" w:rsidTr="00C1254F">
        <w:trPr>
          <w:trHeight w:val="271"/>
        </w:trPr>
        <w:tc>
          <w:tcPr>
            <w:tcW w:w="1274" w:type="dxa"/>
          </w:tcPr>
          <w:p w14:paraId="06390D83" w14:textId="5E06734A" w:rsidR="004E5D0D" w:rsidRPr="00FE5AC0" w:rsidRDefault="004E5D0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5C81CE6" w14:textId="34754A5B" w:rsidR="004E5D0D" w:rsidRPr="00FE5AC0" w:rsidRDefault="004E5D0D" w:rsidP="00984B9E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MLO-Discovery: Information </w:t>
            </w:r>
            <w:r w:rsidR="00984B9E">
              <w:rPr>
                <w:color w:val="00B050"/>
                <w:sz w:val="20"/>
              </w:rPr>
              <w:t>request</w:t>
            </w:r>
          </w:p>
        </w:tc>
        <w:tc>
          <w:tcPr>
            <w:tcW w:w="1562" w:type="dxa"/>
            <w:shd w:val="clear" w:color="auto" w:fill="auto"/>
          </w:tcPr>
          <w:p w14:paraId="79099A3D" w14:textId="651E529B" w:rsidR="004E5D0D" w:rsidRPr="00FE5AC0" w:rsidRDefault="004E5D0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Namyeong</w:t>
            </w:r>
            <w:proofErr w:type="spellEnd"/>
            <w:r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006F0B94" w14:textId="7A605572" w:rsidR="004E5D0D" w:rsidRPr="00FE5AC0" w:rsidRDefault="003D6A1A" w:rsidP="002D254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Laurent </w:t>
            </w:r>
            <w:proofErr w:type="spellStart"/>
            <w:r>
              <w:rPr>
                <w:color w:val="00B050"/>
                <w:sz w:val="20"/>
              </w:rPr>
              <w:t>Cariou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="00475CCE">
              <w:rPr>
                <w:color w:val="00B050"/>
                <w:sz w:val="20"/>
              </w:rPr>
              <w:t>Xiandong</w:t>
            </w:r>
            <w:proofErr w:type="spellEnd"/>
            <w:r w:rsidR="00475CCE">
              <w:rPr>
                <w:color w:val="00B050"/>
                <w:sz w:val="20"/>
              </w:rPr>
              <w:t xml:space="preserve"> Dong,</w:t>
            </w:r>
            <w:r w:rsidR="002D2541">
              <w:t xml:space="preserve"> </w:t>
            </w:r>
            <w:r w:rsidR="002D2541" w:rsidRPr="002D2541">
              <w:rPr>
                <w:color w:val="00B050"/>
                <w:sz w:val="20"/>
              </w:rPr>
              <w:t xml:space="preserve">Abhishek </w:t>
            </w:r>
            <w:proofErr w:type="spellStart"/>
            <w:r w:rsidR="002D2541" w:rsidRPr="002D2541">
              <w:rPr>
                <w:color w:val="00B050"/>
                <w:sz w:val="20"/>
              </w:rPr>
              <w:t>Patil</w:t>
            </w:r>
            <w:proofErr w:type="spellEnd"/>
            <w:r w:rsidR="002D2541">
              <w:rPr>
                <w:color w:val="00B050"/>
                <w:sz w:val="20"/>
              </w:rPr>
              <w:t>, Jason</w:t>
            </w:r>
            <w:r w:rsidR="00D62122">
              <w:rPr>
                <w:color w:val="00B050"/>
                <w:sz w:val="20"/>
              </w:rPr>
              <w:t xml:space="preserve"> </w:t>
            </w:r>
            <w:proofErr w:type="spellStart"/>
            <w:r w:rsidR="00D62122">
              <w:rPr>
                <w:color w:val="00B050"/>
                <w:sz w:val="20"/>
              </w:rPr>
              <w:t>Yuchen</w:t>
            </w:r>
            <w:proofErr w:type="spellEnd"/>
            <w:r w:rsidR="002D2541">
              <w:rPr>
                <w:color w:val="00B050"/>
                <w:sz w:val="20"/>
              </w:rPr>
              <w:t xml:space="preserve"> </w:t>
            </w:r>
            <w:proofErr w:type="spellStart"/>
            <w:r w:rsidR="002D2541">
              <w:rPr>
                <w:color w:val="00B050"/>
                <w:sz w:val="20"/>
              </w:rPr>
              <w:t>Guo</w:t>
            </w:r>
            <w:proofErr w:type="spellEnd"/>
            <w:r w:rsidR="008C3E8D">
              <w:rPr>
                <w:color w:val="00B050"/>
                <w:sz w:val="20"/>
              </w:rPr>
              <w:t xml:space="preserve">, </w:t>
            </w:r>
            <w:proofErr w:type="spellStart"/>
            <w:r w:rsidR="008C3E8D">
              <w:rPr>
                <w:color w:val="00B050"/>
                <w:sz w:val="20"/>
              </w:rPr>
              <w:t>Xiaofei</w:t>
            </w:r>
            <w:proofErr w:type="spellEnd"/>
            <w:r w:rsidR="008C3E8D">
              <w:rPr>
                <w:color w:val="00B050"/>
                <w:sz w:val="20"/>
              </w:rPr>
              <w:t xml:space="preserve"> Wang</w:t>
            </w:r>
            <w:r w:rsidR="00671A2F">
              <w:rPr>
                <w:color w:val="00B050"/>
                <w:sz w:val="20"/>
              </w:rPr>
              <w:t xml:space="preserve">, </w:t>
            </w:r>
            <w:proofErr w:type="spellStart"/>
            <w:r w:rsidR="00671A2F" w:rsidRPr="00671A2F">
              <w:rPr>
                <w:color w:val="00B050"/>
                <w:sz w:val="20"/>
              </w:rPr>
              <w:t>Jarkko</w:t>
            </w:r>
            <w:proofErr w:type="spellEnd"/>
            <w:r w:rsidR="00671A2F" w:rsidRPr="00671A2F">
              <w:rPr>
                <w:color w:val="00B050"/>
                <w:sz w:val="20"/>
              </w:rPr>
              <w:t xml:space="preserve"> </w:t>
            </w:r>
            <w:proofErr w:type="spellStart"/>
            <w:r w:rsidR="00671A2F" w:rsidRPr="00671A2F">
              <w:rPr>
                <w:color w:val="00B050"/>
                <w:sz w:val="20"/>
              </w:rPr>
              <w:t>Kneckt</w:t>
            </w:r>
            <w:proofErr w:type="spellEnd"/>
            <w:r w:rsidR="007C3BEE">
              <w:rPr>
                <w:color w:val="00B050"/>
                <w:sz w:val="20"/>
              </w:rPr>
              <w:t xml:space="preserve">, </w:t>
            </w:r>
            <w:proofErr w:type="spellStart"/>
            <w:r w:rsidR="007C3BEE">
              <w:rPr>
                <w:color w:val="00B050"/>
                <w:sz w:val="20"/>
              </w:rPr>
              <w:t>Zhiqiang</w:t>
            </w:r>
            <w:proofErr w:type="spellEnd"/>
            <w:r w:rsidR="007C3BEE">
              <w:rPr>
                <w:color w:val="00B050"/>
                <w:sz w:val="20"/>
              </w:rPr>
              <w:t xml:space="preserve"> Ha</w:t>
            </w:r>
            <w:r w:rsidR="00C60F6F">
              <w:rPr>
                <w:color w:val="00B050"/>
                <w:sz w:val="20"/>
              </w:rPr>
              <w:t>n</w:t>
            </w:r>
            <w:r w:rsidR="00984B9E">
              <w:rPr>
                <w:color w:val="00B050"/>
                <w:sz w:val="20"/>
              </w:rPr>
              <w:t xml:space="preserve">, </w:t>
            </w:r>
            <w:proofErr w:type="spellStart"/>
            <w:r w:rsidR="00984B9E">
              <w:rPr>
                <w:color w:val="00B050"/>
                <w:sz w:val="20"/>
              </w:rPr>
              <w:t>Liuming</w:t>
            </w:r>
            <w:proofErr w:type="spellEnd"/>
            <w:r w:rsidR="00984B9E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3F1BD228" w14:textId="23906ED9" w:rsidR="004E5D0D" w:rsidRPr="00E74230" w:rsidRDefault="008470BC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75403D6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6415B6" w14:textId="6DA76568" w:rsidR="004E5D0D" w:rsidRPr="002B3643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73" w:history="1">
              <w:r w:rsidR="001E60BC" w:rsidRPr="002B3643">
                <w:rPr>
                  <w:rStyle w:val="Hyperlink"/>
                  <w:color w:val="auto"/>
                  <w:sz w:val="20"/>
                </w:rPr>
                <w:t>20/1667r0</w:t>
              </w:r>
            </w:hyperlink>
            <w:r w:rsidR="001E60BC" w:rsidRPr="002B3643">
              <w:rPr>
                <w:rStyle w:val="Hyperlink"/>
                <w:color w:val="auto"/>
                <w:sz w:val="20"/>
                <w:u w:val="none"/>
              </w:rPr>
              <w:t>, 10/17/2020</w:t>
            </w:r>
          </w:p>
          <w:p w14:paraId="021F4761" w14:textId="77777777" w:rsidR="001E60BC" w:rsidRPr="002B3643" w:rsidRDefault="001E60BC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CA1D855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31E8DC12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4D4F7169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295A1483" w14:textId="77777777" w:rsidR="004E5D0D" w:rsidRPr="002B3643" w:rsidRDefault="004E5D0D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7FD1AB92" w14:textId="5AE43633" w:rsidR="004E5D0D" w:rsidRPr="00E74230" w:rsidRDefault="004E5D0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#SP190</w:t>
            </w:r>
          </w:p>
        </w:tc>
      </w:tr>
      <w:tr w:rsidR="00E7555D" w14:paraId="6A6E7413" w14:textId="77777777" w:rsidTr="00C1254F">
        <w:trPr>
          <w:trHeight w:val="271"/>
        </w:trPr>
        <w:tc>
          <w:tcPr>
            <w:tcW w:w="1274" w:type="dxa"/>
          </w:tcPr>
          <w:p w14:paraId="0A8FB932" w14:textId="0501FC2E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C05807" w14:textId="51719AE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E7555D" w:rsidRPr="00FE5AC0" w:rsidRDefault="00E7555D" w:rsidP="00726A5C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EC5343" w:rsidRPr="002B3643" w:rsidRDefault="00EC534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CFEDBE" w14:textId="24E085DD" w:rsidR="00CE16B7" w:rsidRPr="002B3643" w:rsidRDefault="00CE16B7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6197E1DA" w14:textId="4F9A0BD6" w:rsidR="00E7555D" w:rsidRPr="002B3643" w:rsidRDefault="00121933" w:rsidP="007F07F1">
            <w:pPr>
              <w:rPr>
                <w:sz w:val="20"/>
              </w:rPr>
            </w:pPr>
            <w:hyperlink r:id="rId374" w:history="1">
              <w:r w:rsidR="004137CF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4137CF" w:rsidRPr="002B3643">
              <w:rPr>
                <w:sz w:val="20"/>
              </w:rPr>
              <w:t xml:space="preserve">, </w:t>
            </w:r>
            <w:r w:rsidR="00EC5343" w:rsidRPr="002B3643">
              <w:rPr>
                <w:sz w:val="20"/>
              </w:rPr>
              <w:t>08/20/</w:t>
            </w:r>
            <w:r w:rsidR="004137CF" w:rsidRPr="002B3643">
              <w:rPr>
                <w:sz w:val="20"/>
              </w:rPr>
              <w:t>2020</w:t>
            </w:r>
          </w:p>
          <w:p w14:paraId="7390E223" w14:textId="5B6492FC" w:rsidR="008E5CB2" w:rsidRPr="002B3643" w:rsidRDefault="00121933" w:rsidP="007F07F1">
            <w:pPr>
              <w:rPr>
                <w:sz w:val="20"/>
              </w:rPr>
            </w:pPr>
            <w:hyperlink r:id="rId375" w:history="1">
              <w:r w:rsidR="008E5CB2" w:rsidRPr="002B3643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8E5CB2" w:rsidRPr="002B3643">
              <w:rPr>
                <w:sz w:val="20"/>
              </w:rPr>
              <w:t xml:space="preserve">, </w:t>
            </w:r>
            <w:r w:rsidR="00EC5343" w:rsidRPr="002B3643">
              <w:rPr>
                <w:sz w:val="20"/>
              </w:rPr>
              <w:t>08/25/</w:t>
            </w:r>
            <w:r w:rsidR="008E5CB2" w:rsidRPr="002B3643">
              <w:rPr>
                <w:sz w:val="20"/>
              </w:rPr>
              <w:t>2020</w:t>
            </w:r>
          </w:p>
          <w:p w14:paraId="30383D37" w14:textId="77777777" w:rsidR="003F7BDC" w:rsidRPr="002B3643" w:rsidRDefault="00121933" w:rsidP="00EC5343">
            <w:pPr>
              <w:rPr>
                <w:sz w:val="20"/>
              </w:rPr>
            </w:pPr>
            <w:hyperlink r:id="rId376" w:history="1">
              <w:r w:rsidR="003F7BDC" w:rsidRPr="002B3643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3F7BDC" w:rsidRPr="002B3643">
              <w:rPr>
                <w:sz w:val="20"/>
              </w:rPr>
              <w:t xml:space="preserve">, </w:t>
            </w:r>
            <w:r w:rsidR="00EC5343" w:rsidRPr="002B3643">
              <w:rPr>
                <w:sz w:val="20"/>
              </w:rPr>
              <w:t>08/28/</w:t>
            </w:r>
            <w:r w:rsidR="003F7BDC" w:rsidRPr="002B3643">
              <w:rPr>
                <w:sz w:val="20"/>
              </w:rPr>
              <w:t>2020</w:t>
            </w:r>
          </w:p>
          <w:p w14:paraId="0D0C7DF9" w14:textId="2DCE928A" w:rsidR="00457A27" w:rsidRPr="002B3643" w:rsidRDefault="00121933" w:rsidP="00EC5343">
            <w:pPr>
              <w:rPr>
                <w:sz w:val="20"/>
              </w:rPr>
            </w:pPr>
            <w:hyperlink r:id="rId377" w:history="1">
              <w:r w:rsidR="00457A27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457A27" w:rsidRPr="002B3643">
              <w:rPr>
                <w:sz w:val="20"/>
              </w:rPr>
              <w:t>. 08/31/2020</w:t>
            </w:r>
          </w:p>
          <w:p w14:paraId="2BE3F49D" w14:textId="77777777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632BFA62" w14:textId="64D4DA32" w:rsidR="00CE16B7" w:rsidRPr="002B3643" w:rsidRDefault="00121933" w:rsidP="00EC5343">
            <w:pPr>
              <w:rPr>
                <w:sz w:val="20"/>
              </w:rPr>
            </w:pPr>
            <w:hyperlink r:id="rId378" w:history="1">
              <w:r w:rsidR="00CE16B7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CE16B7" w:rsidRPr="002B3643">
              <w:rPr>
                <w:sz w:val="20"/>
              </w:rPr>
              <w:t>, 10/20/2020</w:t>
            </w:r>
          </w:p>
          <w:p w14:paraId="78912757" w14:textId="77777777" w:rsidR="00EC5343" w:rsidRPr="002B3643" w:rsidRDefault="00EC5343" w:rsidP="00EC5343">
            <w:pPr>
              <w:rPr>
                <w:sz w:val="20"/>
              </w:rPr>
            </w:pPr>
          </w:p>
          <w:p w14:paraId="739F35EE" w14:textId="77777777" w:rsidR="00EC5343" w:rsidRPr="002B3643" w:rsidRDefault="00EC5343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547C4214" w14:textId="3DFFEE74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3DE4D915" w14:textId="587D7E3D" w:rsidR="00EC5343" w:rsidRPr="002B3643" w:rsidRDefault="00121933" w:rsidP="00EC5343">
            <w:pPr>
              <w:rPr>
                <w:sz w:val="20"/>
              </w:rPr>
            </w:pPr>
            <w:hyperlink r:id="rId379" w:history="1">
              <w:r w:rsidR="00A00E6E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A00E6E" w:rsidRPr="002B3643">
              <w:rPr>
                <w:sz w:val="20"/>
              </w:rPr>
              <w:t>, 08/2</w:t>
            </w:r>
            <w:r w:rsidR="00782713" w:rsidRPr="002B3643">
              <w:rPr>
                <w:sz w:val="20"/>
              </w:rPr>
              <w:t>6</w:t>
            </w:r>
            <w:r w:rsidR="00A00E6E" w:rsidRPr="002B3643">
              <w:rPr>
                <w:sz w:val="20"/>
              </w:rPr>
              <w:t>/2020</w:t>
            </w:r>
          </w:p>
          <w:p w14:paraId="413ACFB1" w14:textId="77777777" w:rsidR="00646438" w:rsidRPr="002B3643" w:rsidRDefault="00121933" w:rsidP="00646438">
            <w:pPr>
              <w:rPr>
                <w:sz w:val="20"/>
              </w:rPr>
            </w:pPr>
            <w:hyperlink r:id="rId380" w:history="1">
              <w:r w:rsidR="00646438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B3643">
              <w:rPr>
                <w:sz w:val="20"/>
              </w:rPr>
              <w:t>. 08/31/2020</w:t>
            </w:r>
          </w:p>
          <w:p w14:paraId="42F18E42" w14:textId="47EB608E" w:rsidR="00CE16B7" w:rsidRPr="002B3643" w:rsidRDefault="00CE16B7" w:rsidP="00646438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3858ADA2" w14:textId="41529D45" w:rsidR="00DD2B3D" w:rsidRPr="002B3643" w:rsidRDefault="00DD2B3D" w:rsidP="00DD2B3D">
            <w:pPr>
              <w:rPr>
                <w:ins w:id="3" w:author="Edward Au" w:date="2020-10-24T19:39:00Z"/>
                <w:sz w:val="20"/>
              </w:rPr>
            </w:pPr>
            <w:ins w:id="4" w:author="Edward Au" w:date="2020-10-24T19:39:00Z">
              <w:r>
                <w:rPr>
                  <w:rStyle w:val="Hyperlink"/>
                  <w:color w:val="auto"/>
                  <w:sz w:val="20"/>
                </w:rPr>
                <w:fldChar w:fldCharType="begin"/>
              </w:r>
              <w:r>
                <w:rPr>
                  <w:rStyle w:val="Hyperlink"/>
                  <w:color w:val="auto"/>
                  <w:sz w:val="20"/>
                </w:rPr>
                <w:instrText xml:space="preserve"> HYPERLINK "https://mentor.ieee.org/802.11/dcn/20/11-20-1652-00-00be-pdt-tbds-mac-mlo-tid-mapping-link-management-default-mode-and-enablement.docx" </w:instrText>
              </w:r>
              <w:r>
                <w:rPr>
                  <w:rStyle w:val="Hyperlink"/>
                  <w:color w:val="auto"/>
                  <w:sz w:val="20"/>
                </w:rPr>
                <w:fldChar w:fldCharType="separate"/>
              </w:r>
              <w:r w:rsidRPr="002B3643">
                <w:rPr>
                  <w:rStyle w:val="Hyperlink"/>
                  <w:color w:val="auto"/>
                  <w:sz w:val="20"/>
                </w:rPr>
                <w:t>20/1652r0</w:t>
              </w:r>
              <w:r>
                <w:rPr>
                  <w:rStyle w:val="Hyperlink"/>
                  <w:color w:val="auto"/>
                  <w:sz w:val="20"/>
                </w:rPr>
                <w:fldChar w:fldCharType="end"/>
              </w:r>
              <w:r w:rsidRPr="002B3643">
                <w:rPr>
                  <w:sz w:val="20"/>
                </w:rPr>
                <w:t>, 10/2</w:t>
              </w:r>
              <w:r>
                <w:rPr>
                  <w:sz w:val="20"/>
                </w:rPr>
                <w:t>2</w:t>
              </w:r>
              <w:r w:rsidRPr="002B3643">
                <w:rPr>
                  <w:sz w:val="20"/>
                </w:rPr>
                <w:t>/2020</w:t>
              </w:r>
            </w:ins>
          </w:p>
          <w:p w14:paraId="5E2ED839" w14:textId="77777777" w:rsidR="00A00E6E" w:rsidRPr="002B3643" w:rsidRDefault="00A00E6E" w:rsidP="00EC5343">
            <w:pPr>
              <w:rPr>
                <w:sz w:val="20"/>
              </w:rPr>
            </w:pPr>
          </w:p>
          <w:p w14:paraId="0F68CA95" w14:textId="77777777" w:rsidR="00EC5343" w:rsidRPr="002B3643" w:rsidRDefault="00EC5343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E6BB547" w14:textId="2516362B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083E885B" w14:textId="77777777" w:rsidR="00646438" w:rsidRPr="002B3643" w:rsidRDefault="00121933" w:rsidP="00646438">
            <w:pPr>
              <w:rPr>
                <w:sz w:val="20"/>
              </w:rPr>
            </w:pPr>
            <w:hyperlink r:id="rId381" w:history="1">
              <w:r w:rsidR="00646438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646438" w:rsidRPr="002B3643">
              <w:rPr>
                <w:sz w:val="20"/>
              </w:rPr>
              <w:t>. 08/31/2020</w:t>
            </w:r>
          </w:p>
          <w:p w14:paraId="6028CD23" w14:textId="77777777" w:rsidR="00646438" w:rsidRPr="002B3643" w:rsidRDefault="00646438" w:rsidP="00EC5343">
            <w:pPr>
              <w:rPr>
                <w:sz w:val="20"/>
              </w:rPr>
            </w:pPr>
            <w:r w:rsidRPr="002B3643">
              <w:rPr>
                <w:sz w:val="20"/>
                <w:highlight w:val="green"/>
              </w:rPr>
              <w:t>(SP result:  Approved with unanimous consent)</w:t>
            </w:r>
          </w:p>
          <w:p w14:paraId="1852966D" w14:textId="77777777" w:rsidR="00CE16B7" w:rsidRPr="002B3643" w:rsidRDefault="00CE16B7" w:rsidP="00EC5343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235D7DBF" w14:textId="045E4076" w:rsidR="00CE16B7" w:rsidRPr="002B3643" w:rsidRDefault="00CE16B7" w:rsidP="00EC5343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51860A" w14:textId="0F90199C" w:rsidR="00F93F53" w:rsidRDefault="00F93F53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54</w:t>
            </w:r>
          </w:p>
          <w:p w14:paraId="2258205D" w14:textId="353DEA9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E7555D" w:rsidRPr="004F14E8" w:rsidRDefault="00E7555D" w:rsidP="007F07F1">
            <w:pPr>
              <w:ind w:firstLine="720"/>
              <w:rPr>
                <w:sz w:val="20"/>
              </w:rPr>
            </w:pPr>
          </w:p>
        </w:tc>
      </w:tr>
      <w:tr w:rsidR="00E7555D" w14:paraId="6A0611AA" w14:textId="77777777" w:rsidTr="00C1254F">
        <w:trPr>
          <w:trHeight w:val="257"/>
        </w:trPr>
        <w:tc>
          <w:tcPr>
            <w:tcW w:w="1274" w:type="dxa"/>
          </w:tcPr>
          <w:p w14:paraId="2DEF22CA" w14:textId="29316927" w:rsidR="00E7555D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MAC</w:t>
            </w:r>
          </w:p>
          <w:p w14:paraId="533F3AA3" w14:textId="6FA78D45" w:rsidR="00665903" w:rsidRPr="008B55BE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BB95EE6" w14:textId="47B7E511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Yongho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Seok</w:t>
            </w:r>
            <w:proofErr w:type="spellEnd"/>
          </w:p>
          <w:p w14:paraId="517A75AB" w14:textId="0CDB64ED" w:rsidR="00E7555D" w:rsidRPr="008B55BE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33654EC" w14:textId="22F0AE28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Laurent </w:t>
            </w:r>
            <w:proofErr w:type="spellStart"/>
            <w:r w:rsidRPr="008B55BE">
              <w:rPr>
                <w:color w:val="00B050"/>
                <w:sz w:val="20"/>
              </w:rPr>
              <w:t>Cariou</w:t>
            </w:r>
            <w:proofErr w:type="spellEnd"/>
            <w:r w:rsidRPr="008B55BE">
              <w:rPr>
                <w:color w:val="00B050"/>
                <w:sz w:val="20"/>
              </w:rPr>
              <w:t>, Matthew Fischer,</w:t>
            </w:r>
          </w:p>
          <w:p w14:paraId="41A059BD" w14:textId="7BA5D1CD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Young </w:t>
            </w:r>
            <w:proofErr w:type="spellStart"/>
            <w:r w:rsidRPr="008B55BE">
              <w:rPr>
                <w:color w:val="00B050"/>
                <w:sz w:val="20"/>
              </w:rPr>
              <w:t>Hoon</w:t>
            </w:r>
            <w:proofErr w:type="spellEnd"/>
            <w:r w:rsidRPr="008B55BE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8B55BE">
              <w:rPr>
                <w:color w:val="00B050"/>
                <w:sz w:val="20"/>
              </w:rPr>
              <w:t>Patil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Jarkko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Kneckt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Insun</w:t>
            </w:r>
            <w:proofErr w:type="spellEnd"/>
            <w:r w:rsidRPr="008B55BE">
              <w:rPr>
                <w:color w:val="00B050"/>
                <w:sz w:val="20"/>
              </w:rPr>
              <w:t xml:space="preserve"> Jang,</w:t>
            </w:r>
          </w:p>
          <w:p w14:paraId="62011256" w14:textId="55D3DA76" w:rsidR="00E7555D" w:rsidRPr="008B55B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lastRenderedPageBreak/>
              <w:t>Namyeong</w:t>
            </w:r>
            <w:proofErr w:type="spellEnd"/>
            <w:r w:rsidRPr="008B55BE">
              <w:rPr>
                <w:color w:val="00B050"/>
                <w:sz w:val="20"/>
              </w:rPr>
              <w:t xml:space="preserve"> Kim, </w:t>
            </w:r>
            <w:proofErr w:type="spellStart"/>
            <w:r w:rsidRPr="008B55BE">
              <w:rPr>
                <w:color w:val="00B050"/>
                <w:sz w:val="20"/>
              </w:rPr>
              <w:t>Chenhe</w:t>
            </w:r>
            <w:proofErr w:type="spellEnd"/>
            <w:r w:rsidRPr="008B55BE">
              <w:rPr>
                <w:color w:val="00B050"/>
                <w:sz w:val="20"/>
              </w:rPr>
              <w:t xml:space="preserve"> Ji, Sharan </w:t>
            </w:r>
            <w:proofErr w:type="spellStart"/>
            <w:r w:rsidRPr="008B55BE">
              <w:rPr>
                <w:color w:val="00B050"/>
                <w:sz w:val="20"/>
              </w:rPr>
              <w:t>Naribole</w:t>
            </w:r>
            <w:proofErr w:type="spellEnd"/>
            <w:r w:rsidRPr="008B55BE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8B55BE">
              <w:rPr>
                <w:color w:val="00B050"/>
                <w:sz w:val="20"/>
              </w:rPr>
              <w:t>Chunyu</w:t>
            </w:r>
            <w:proofErr w:type="spellEnd"/>
            <w:r w:rsidRPr="008B55BE">
              <w:rPr>
                <w:color w:val="00B050"/>
                <w:sz w:val="20"/>
              </w:rPr>
              <w:t xml:space="preserve"> Hu,</w:t>
            </w:r>
            <w:r w:rsidRPr="008B55BE">
              <w:rPr>
                <w:color w:val="00B050"/>
              </w:rPr>
              <w:t xml:space="preserve"> </w:t>
            </w:r>
            <w:r w:rsidRPr="008B55BE">
              <w:rPr>
                <w:color w:val="00B050"/>
                <w:sz w:val="20"/>
              </w:rPr>
              <w:t xml:space="preserve">Greg </w:t>
            </w:r>
            <w:proofErr w:type="spellStart"/>
            <w:r w:rsidRPr="008B55BE">
              <w:rPr>
                <w:color w:val="00B050"/>
                <w:sz w:val="20"/>
              </w:rPr>
              <w:t>Geonjung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Payam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Torab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Dibakar</w:t>
            </w:r>
            <w:proofErr w:type="spellEnd"/>
            <w:r w:rsidRPr="008B55BE">
              <w:rPr>
                <w:color w:val="00B050"/>
                <w:sz w:val="20"/>
              </w:rPr>
              <w:t xml:space="preserve"> Das, </w:t>
            </w:r>
            <w:proofErr w:type="spellStart"/>
            <w:r w:rsidRPr="008B55BE">
              <w:rPr>
                <w:color w:val="00B050"/>
                <w:sz w:val="20"/>
              </w:rPr>
              <w:t>Guogang</w:t>
            </w:r>
            <w:proofErr w:type="spellEnd"/>
            <w:r w:rsidRPr="008B55BE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8B55BE">
              <w:rPr>
                <w:color w:val="00B050"/>
                <w:sz w:val="20"/>
              </w:rPr>
              <w:t>Bajko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Yonggang</w:t>
            </w:r>
            <w:proofErr w:type="spellEnd"/>
            <w:r w:rsidRPr="008B55BE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8B55BE">
              <w:rPr>
                <w:color w:val="00B050"/>
                <w:sz w:val="20"/>
              </w:rPr>
              <w:t>Liuming</w:t>
            </w:r>
            <w:proofErr w:type="spellEnd"/>
            <w:r w:rsidR="00FE76B0" w:rsidRPr="008B55BE">
              <w:rPr>
                <w:color w:val="00B050"/>
                <w:sz w:val="20"/>
              </w:rPr>
              <w:t xml:space="preserve"> </w:t>
            </w:r>
            <w:r w:rsidRPr="008B55BE">
              <w:rPr>
                <w:color w:val="00B050"/>
                <w:sz w:val="20"/>
              </w:rPr>
              <w:t>Lu</w:t>
            </w:r>
            <w:r w:rsidR="00FE76B0" w:rsidRPr="008B55BE">
              <w:rPr>
                <w:color w:val="00B050"/>
                <w:sz w:val="20"/>
              </w:rPr>
              <w:t xml:space="preserve">, Rana </w:t>
            </w:r>
            <w:proofErr w:type="spellStart"/>
            <w:r w:rsidR="00FE76B0" w:rsidRPr="008B55BE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33757F0C" w14:textId="450C3482" w:rsidR="00A040F4" w:rsidRPr="008B55BE" w:rsidRDefault="00B8508B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lastRenderedPageBreak/>
              <w:t>R2</w:t>
            </w:r>
          </w:p>
          <w:p w14:paraId="234831D8" w14:textId="77777777" w:rsidR="00F307DC" w:rsidRPr="008B55BE" w:rsidRDefault="00F307DC" w:rsidP="007F07F1">
            <w:pPr>
              <w:rPr>
                <w:color w:val="00B050"/>
                <w:sz w:val="20"/>
              </w:rPr>
            </w:pPr>
          </w:p>
          <w:p w14:paraId="23ACDFD8" w14:textId="0AF1B99E" w:rsidR="00F307DC" w:rsidRDefault="00F307DC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(SP result for R1: 79Y, 44N, 23A)</w:t>
            </w:r>
          </w:p>
          <w:p w14:paraId="046A66E2" w14:textId="77777777" w:rsidR="0067461D" w:rsidRDefault="0067461D" w:rsidP="007F07F1">
            <w:pPr>
              <w:rPr>
                <w:color w:val="00B050"/>
                <w:sz w:val="20"/>
              </w:rPr>
            </w:pPr>
          </w:p>
          <w:p w14:paraId="00F9A8F3" w14:textId="0C93A491" w:rsidR="0067461D" w:rsidRPr="001C05DC" w:rsidRDefault="00521297" w:rsidP="007F07F1">
            <w:pPr>
              <w:rPr>
                <w:color w:val="00B050"/>
                <w:sz w:val="20"/>
                <w:u w:val="single"/>
              </w:rPr>
            </w:pPr>
            <w:r w:rsidRPr="008F41EA">
              <w:rPr>
                <w:color w:val="00B050"/>
                <w:sz w:val="20"/>
              </w:rPr>
              <w:lastRenderedPageBreak/>
              <w:t>(</w:t>
            </w:r>
            <w:r w:rsidRPr="00BB6D00">
              <w:rPr>
                <w:color w:val="00B050"/>
                <w:sz w:val="20"/>
              </w:rPr>
              <w:t xml:space="preserve">SP result for </w:t>
            </w:r>
            <w:r w:rsidR="00F3208C" w:rsidRPr="00BB6D00">
              <w:rPr>
                <w:color w:val="00B050"/>
                <w:sz w:val="20"/>
              </w:rPr>
              <w:t>R1 [basics and optional]</w:t>
            </w:r>
            <w:r w:rsidRPr="00BB6D00">
              <w:rPr>
                <w:color w:val="00B050"/>
                <w:sz w:val="20"/>
              </w:rPr>
              <w:t>:</w:t>
            </w:r>
          </w:p>
          <w:p w14:paraId="52BFD07A" w14:textId="6B318C3C" w:rsidR="00E7555D" w:rsidRPr="00521297" w:rsidRDefault="00521297" w:rsidP="007F07F1">
            <w:pPr>
              <w:rPr>
                <w:color w:val="00B050"/>
                <w:sz w:val="20"/>
              </w:rPr>
            </w:pPr>
            <w:r w:rsidRPr="00521297">
              <w:rPr>
                <w:color w:val="00B050"/>
                <w:sz w:val="20"/>
              </w:rPr>
              <w:t>48Y, 27N, 49A)</w:t>
            </w:r>
          </w:p>
          <w:p w14:paraId="5E2958B0" w14:textId="117F7797" w:rsidR="00521297" w:rsidRPr="008B55BE" w:rsidRDefault="00521297" w:rsidP="007F07F1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4111317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Uploaded:</w:t>
            </w:r>
          </w:p>
          <w:p w14:paraId="6E160E8D" w14:textId="77777777" w:rsidR="002F3ADC" w:rsidRPr="00850822" w:rsidRDefault="002F3ADC" w:rsidP="002F3ADC">
            <w:pPr>
              <w:rPr>
                <w:sz w:val="20"/>
              </w:rPr>
            </w:pPr>
          </w:p>
          <w:p w14:paraId="5F393613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0DC64AC" w14:textId="77777777" w:rsidR="002F3ADC" w:rsidRPr="00850822" w:rsidRDefault="002F3ADC" w:rsidP="002F3ADC">
            <w:pPr>
              <w:rPr>
                <w:sz w:val="20"/>
              </w:rPr>
            </w:pPr>
          </w:p>
          <w:p w14:paraId="120EF84C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9F2A91A" w14:textId="77777777" w:rsidR="00E7555D" w:rsidRPr="00850822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3CB7C45" w14:textId="54ADC886" w:rsidR="00E7555D" w:rsidRPr="008B55BE" w:rsidRDefault="00E7555D" w:rsidP="007F07F1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54</w:t>
            </w:r>
          </w:p>
          <w:p w14:paraId="733C43E8" w14:textId="35D9EFA3" w:rsidR="00E7555D" w:rsidRPr="008B55BE" w:rsidRDefault="00E7555D" w:rsidP="007F07F1">
            <w:pPr>
              <w:rPr>
                <w:sz w:val="20"/>
              </w:rPr>
            </w:pPr>
            <w:r w:rsidRPr="008B55BE">
              <w:rPr>
                <w:color w:val="00B050"/>
                <w:sz w:val="20"/>
              </w:rPr>
              <w:t>Motion 9</w:t>
            </w:r>
          </w:p>
        </w:tc>
      </w:tr>
      <w:tr w:rsidR="00F52A54" w14:paraId="32C80578" w14:textId="77777777" w:rsidTr="00C1254F">
        <w:trPr>
          <w:trHeight w:val="257"/>
        </w:trPr>
        <w:tc>
          <w:tcPr>
            <w:tcW w:w="1274" w:type="dxa"/>
          </w:tcPr>
          <w:p w14:paraId="3F6C14B9" w14:textId="65AF2ABD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063CDC2" w14:textId="522E9259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</w:t>
            </w:r>
            <w:r w:rsidR="003C6D96" w:rsidRPr="002731CB">
              <w:rPr>
                <w:color w:val="00B050"/>
                <w:sz w:val="20"/>
              </w:rPr>
              <w:t xml:space="preserve">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F52A54" w:rsidRPr="002731CB" w:rsidRDefault="00F52A54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F52A54" w:rsidRPr="002731CB" w:rsidRDefault="00F73DBA" w:rsidP="00CD4E89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</w:t>
            </w:r>
            <w:r w:rsidR="003404B3" w:rsidRPr="002731CB">
              <w:rPr>
                <w:color w:val="00B050"/>
                <w:sz w:val="20"/>
              </w:rPr>
              <w:t xml:space="preserve">, </w:t>
            </w:r>
            <w:proofErr w:type="spellStart"/>
            <w:r w:rsidR="00CD4E89" w:rsidRPr="002731CB">
              <w:rPr>
                <w:color w:val="00B050"/>
                <w:sz w:val="20"/>
              </w:rPr>
              <w:t>Rojan</w:t>
            </w:r>
            <w:proofErr w:type="spellEnd"/>
            <w:r w:rsidR="00CD4E89"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="00CD4E89"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F52A54" w:rsidRPr="002731CB" w:rsidRDefault="00B2022E" w:rsidP="007F07F1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F52A54" w:rsidRPr="00850822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78162A" w:rsidRPr="00D05A58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2" w:history="1">
              <w:r w:rsidR="0078162A" w:rsidRPr="00850822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78162A" w:rsidRPr="00850822">
              <w:rPr>
                <w:rStyle w:val="Hyperlink"/>
                <w:color w:val="auto"/>
                <w:sz w:val="20"/>
                <w:u w:val="none"/>
              </w:rPr>
              <w:t>, 0</w:t>
            </w:r>
            <w:r w:rsidR="0078162A" w:rsidRPr="00D05A58">
              <w:rPr>
                <w:rStyle w:val="Hyperlink"/>
                <w:color w:val="auto"/>
                <w:sz w:val="20"/>
                <w:u w:val="none"/>
              </w:rPr>
              <w:t>9/15/2020</w:t>
            </w:r>
          </w:p>
          <w:p w14:paraId="3E0F07E6" w14:textId="07D54AE1" w:rsidR="00F52A54" w:rsidRPr="00D05A58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3" w:history="1">
              <w:r w:rsidR="00A33D94" w:rsidRPr="00D05A58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A33D94" w:rsidRPr="00D05A58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39B38467" w14:textId="11E8F445" w:rsidR="00320BCF" w:rsidRPr="00314346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4" w:history="1">
              <w:r w:rsidR="00320BCF" w:rsidRPr="00D05A58">
                <w:rPr>
                  <w:rStyle w:val="Hyperlink"/>
                  <w:color w:val="auto"/>
                  <w:sz w:val="20"/>
                </w:rPr>
                <w:t>20/1431r2</w:t>
              </w:r>
            </w:hyperlink>
            <w:r w:rsidR="00320BCF" w:rsidRPr="00D05A58">
              <w:rPr>
                <w:rStyle w:val="Hyperlink"/>
                <w:color w:val="auto"/>
                <w:sz w:val="20"/>
                <w:u w:val="none"/>
              </w:rPr>
              <w:t>, 09/</w:t>
            </w:r>
            <w:r w:rsidR="00320BCF" w:rsidRPr="00314346">
              <w:rPr>
                <w:rStyle w:val="Hyperlink"/>
                <w:color w:val="auto"/>
                <w:sz w:val="20"/>
                <w:u w:val="none"/>
              </w:rPr>
              <w:t>24/2020</w:t>
            </w:r>
          </w:p>
          <w:p w14:paraId="178F6D26" w14:textId="02A041A5" w:rsidR="003E2961" w:rsidRPr="00314346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5" w:history="1">
              <w:r w:rsidR="003E2961" w:rsidRPr="00314346">
                <w:rPr>
                  <w:rStyle w:val="Hyperlink"/>
                  <w:color w:val="auto"/>
                  <w:sz w:val="20"/>
                </w:rPr>
                <w:t>20/1431r3</w:t>
              </w:r>
            </w:hyperlink>
            <w:r w:rsidR="003E2961" w:rsidRPr="00314346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86E8E2D" w14:textId="2FF92131" w:rsidR="00DD67F4" w:rsidRPr="00314346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6" w:history="1">
              <w:r w:rsidR="00DD67F4" w:rsidRPr="00314346">
                <w:rPr>
                  <w:rStyle w:val="Hyperlink"/>
                  <w:color w:val="auto"/>
                  <w:sz w:val="20"/>
                </w:rPr>
                <w:t>20/1431r4</w:t>
              </w:r>
            </w:hyperlink>
            <w:r w:rsidR="00DD67F4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08D23DDE" w14:textId="3A625EBD" w:rsidR="007B7638" w:rsidRPr="00314346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7" w:history="1">
              <w:r w:rsidR="007B7638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7B7638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9F7D6C3" w14:textId="6D00206F" w:rsidR="009464CF" w:rsidRPr="00314346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8" w:history="1">
              <w:r w:rsidR="009464CF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9464CF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46CBB29C" w14:textId="77777777" w:rsidR="00A33D94" w:rsidRPr="00314346" w:rsidRDefault="00A33D94" w:rsidP="007F07F1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F52A54" w:rsidRPr="00314346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1197B427" w14:textId="77777777" w:rsidR="00C6663F" w:rsidRPr="00314346" w:rsidRDefault="00121933" w:rsidP="00C6663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89" w:history="1">
              <w:r w:rsidR="00C6663F" w:rsidRPr="00314346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C6663F" w:rsidRPr="00314346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5AA48B66" w14:textId="77777777" w:rsidR="008B73EA" w:rsidRPr="00314346" w:rsidRDefault="00121933" w:rsidP="008B73EA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0" w:history="1">
              <w:r w:rsidR="008B73EA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8B73EA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28CFE7E1" w14:textId="77777777" w:rsidR="00F52A54" w:rsidRPr="00314346" w:rsidRDefault="00F52A5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63011C62" w14:textId="77777777" w:rsidR="009464CF" w:rsidRPr="00314346" w:rsidRDefault="00121933" w:rsidP="009464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91" w:history="1">
              <w:r w:rsidR="009464CF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9464CF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EF7419D" w14:textId="7F43FC16" w:rsidR="00F52A54" w:rsidRPr="00850822" w:rsidRDefault="009464CF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850822">
              <w:rPr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0E9CDC9C" w14:textId="43B4A9F5" w:rsidR="00F52A54" w:rsidRPr="002731CB" w:rsidRDefault="00F52A54" w:rsidP="007F07F1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E7555D" w14:paraId="23A1D52A" w14:textId="77777777" w:rsidTr="00C1254F">
        <w:trPr>
          <w:trHeight w:val="257"/>
        </w:trPr>
        <w:tc>
          <w:tcPr>
            <w:tcW w:w="1274" w:type="dxa"/>
          </w:tcPr>
          <w:p w14:paraId="2A67F025" w14:textId="0F8FF34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747CDA" w14:textId="7079414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583EF8" w14:textId="77777777" w:rsidR="002F3ADC" w:rsidRPr="00850822" w:rsidRDefault="002F3AD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2F6C014" w14:textId="312156D2" w:rsidR="00E7555D" w:rsidRPr="00850822" w:rsidRDefault="00121933" w:rsidP="007F07F1">
            <w:pPr>
              <w:rPr>
                <w:sz w:val="20"/>
              </w:rPr>
            </w:pPr>
            <w:hyperlink r:id="rId392" w:history="1">
              <w:r w:rsidR="00B43A13" w:rsidRPr="00850822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B43A13" w:rsidRPr="00850822">
              <w:rPr>
                <w:sz w:val="20"/>
              </w:rPr>
              <w:t xml:space="preserve">, </w:t>
            </w:r>
            <w:r w:rsidR="002F3ADC" w:rsidRPr="00850822">
              <w:rPr>
                <w:sz w:val="20"/>
              </w:rPr>
              <w:t>08/26/2</w:t>
            </w:r>
            <w:r w:rsidR="00B43A13" w:rsidRPr="00850822">
              <w:rPr>
                <w:sz w:val="20"/>
              </w:rPr>
              <w:t>020</w:t>
            </w:r>
          </w:p>
          <w:p w14:paraId="528E73F8" w14:textId="1925B335" w:rsidR="00587DB0" w:rsidRPr="00850822" w:rsidRDefault="00121933" w:rsidP="007F07F1">
            <w:pPr>
              <w:rPr>
                <w:sz w:val="20"/>
              </w:rPr>
            </w:pPr>
            <w:hyperlink r:id="rId393" w:history="1">
              <w:r w:rsidR="00587DB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587DB0" w:rsidRPr="00850822">
              <w:rPr>
                <w:sz w:val="20"/>
              </w:rPr>
              <w:t xml:space="preserve">, </w:t>
            </w:r>
            <w:r w:rsidR="002F3ADC" w:rsidRPr="00850822">
              <w:rPr>
                <w:sz w:val="20"/>
              </w:rPr>
              <w:t>08/27/</w:t>
            </w:r>
            <w:r w:rsidR="00587DB0" w:rsidRPr="00850822">
              <w:rPr>
                <w:sz w:val="20"/>
              </w:rPr>
              <w:t>2020</w:t>
            </w:r>
          </w:p>
          <w:p w14:paraId="489D9628" w14:textId="1621A3FA" w:rsidR="009030FB" w:rsidRPr="00850822" w:rsidRDefault="00121933" w:rsidP="007F07F1">
            <w:pPr>
              <w:rPr>
                <w:sz w:val="20"/>
              </w:rPr>
            </w:pPr>
            <w:hyperlink r:id="rId394" w:history="1">
              <w:r w:rsidR="009030FB" w:rsidRPr="00850822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9030FB" w:rsidRPr="00850822">
              <w:rPr>
                <w:sz w:val="20"/>
              </w:rPr>
              <w:t>, 08/31/2020</w:t>
            </w:r>
          </w:p>
          <w:p w14:paraId="3A068383" w14:textId="598D177F" w:rsidR="00E57CFE" w:rsidRPr="00850822" w:rsidRDefault="00121933" w:rsidP="007F07F1">
            <w:pPr>
              <w:rPr>
                <w:sz w:val="20"/>
              </w:rPr>
            </w:pPr>
            <w:hyperlink r:id="rId395" w:history="1">
              <w:r w:rsidR="00E57CFE" w:rsidRPr="00850822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E57CFE" w:rsidRPr="00850822">
              <w:rPr>
                <w:sz w:val="20"/>
              </w:rPr>
              <w:t>, 09/01/2020</w:t>
            </w:r>
          </w:p>
          <w:p w14:paraId="24371C8A" w14:textId="15217627" w:rsidR="002F3ADC" w:rsidRPr="00850822" w:rsidRDefault="00121933" w:rsidP="002F3ADC">
            <w:pPr>
              <w:rPr>
                <w:sz w:val="20"/>
              </w:rPr>
            </w:pPr>
            <w:hyperlink r:id="rId396" w:history="1">
              <w:r w:rsidR="00F80356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F80356" w:rsidRPr="00850822">
              <w:rPr>
                <w:sz w:val="20"/>
              </w:rPr>
              <w:t>, 09/08/2020</w:t>
            </w:r>
          </w:p>
          <w:p w14:paraId="21355296" w14:textId="77777777" w:rsidR="00F80356" w:rsidRPr="00850822" w:rsidRDefault="00F80356" w:rsidP="002F3ADC">
            <w:pPr>
              <w:rPr>
                <w:sz w:val="20"/>
              </w:rPr>
            </w:pPr>
          </w:p>
          <w:p w14:paraId="714EA223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EB00F36" w14:textId="77777777" w:rsidR="00A77996" w:rsidRPr="00850822" w:rsidRDefault="00121933" w:rsidP="00A77996">
            <w:pPr>
              <w:rPr>
                <w:sz w:val="20"/>
              </w:rPr>
            </w:pPr>
            <w:hyperlink r:id="rId397" w:history="1">
              <w:r w:rsidR="00A77996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A77996" w:rsidRPr="00850822">
              <w:rPr>
                <w:sz w:val="20"/>
              </w:rPr>
              <w:t>, 08/27/2020</w:t>
            </w:r>
          </w:p>
          <w:p w14:paraId="134BAAB6" w14:textId="2FE31224" w:rsidR="00D623D2" w:rsidRPr="00850822" w:rsidRDefault="00121933" w:rsidP="00A77996">
            <w:pPr>
              <w:rPr>
                <w:sz w:val="20"/>
              </w:rPr>
            </w:pPr>
            <w:hyperlink r:id="rId398" w:history="1">
              <w:r w:rsidR="00D623D2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623D2" w:rsidRPr="00850822">
              <w:rPr>
                <w:sz w:val="20"/>
              </w:rPr>
              <w:t>, 09/09/2020</w:t>
            </w:r>
          </w:p>
          <w:p w14:paraId="70AF07E8" w14:textId="77777777" w:rsidR="002F3ADC" w:rsidRPr="00850822" w:rsidRDefault="002F3ADC" w:rsidP="002F3ADC">
            <w:pPr>
              <w:rPr>
                <w:sz w:val="20"/>
              </w:rPr>
            </w:pPr>
          </w:p>
          <w:p w14:paraId="05CF3E67" w14:textId="77777777" w:rsidR="002F3ADC" w:rsidRPr="00850822" w:rsidRDefault="002F3ADC" w:rsidP="002F3AD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F1E2758" w14:textId="77777777" w:rsidR="00803D36" w:rsidRPr="00850822" w:rsidRDefault="00121933" w:rsidP="00803D36">
            <w:pPr>
              <w:rPr>
                <w:sz w:val="20"/>
              </w:rPr>
            </w:pPr>
            <w:hyperlink r:id="rId399" w:history="1">
              <w:r w:rsidR="00803D36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803D36" w:rsidRPr="00850822">
              <w:rPr>
                <w:sz w:val="20"/>
              </w:rPr>
              <w:t>, 09/09/2020</w:t>
            </w:r>
          </w:p>
          <w:p w14:paraId="18DE8130" w14:textId="2FE9E19E" w:rsidR="00803D36" w:rsidRPr="00850822" w:rsidRDefault="00803D3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36</w:t>
            </w:r>
          </w:p>
          <w:p w14:paraId="4DEDD1E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73BFE42F" w14:textId="1E2645FD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</w:tc>
      </w:tr>
      <w:tr w:rsidR="00E7555D" w14:paraId="0AEB8D81" w14:textId="77777777" w:rsidTr="00C1254F">
        <w:trPr>
          <w:trHeight w:val="257"/>
        </w:trPr>
        <w:tc>
          <w:tcPr>
            <w:tcW w:w="1274" w:type="dxa"/>
          </w:tcPr>
          <w:p w14:paraId="03485B8C" w14:textId="15AE1B30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09ECC50E" w14:textId="09A81166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E7555D" w:rsidRPr="00FE5AC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4D3A6FA" w14:textId="77777777" w:rsidR="00590A01" w:rsidRPr="00850822" w:rsidRDefault="00590A01" w:rsidP="00254B3B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E7555D" w:rsidRPr="00850822" w:rsidRDefault="00121933" w:rsidP="00254B3B">
            <w:pPr>
              <w:rPr>
                <w:sz w:val="20"/>
              </w:rPr>
            </w:pPr>
            <w:hyperlink r:id="rId400" w:history="1">
              <w:r w:rsidR="00A14572" w:rsidRPr="0085082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A14572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08/27/</w:t>
            </w:r>
            <w:r w:rsidR="00A14572" w:rsidRPr="00850822">
              <w:rPr>
                <w:sz w:val="20"/>
              </w:rPr>
              <w:t>2020</w:t>
            </w:r>
          </w:p>
          <w:p w14:paraId="34126B70" w14:textId="3817829A" w:rsidR="00590A01" w:rsidRPr="00850822" w:rsidRDefault="00121933" w:rsidP="00254B3B">
            <w:pPr>
              <w:rPr>
                <w:sz w:val="20"/>
              </w:rPr>
            </w:pPr>
            <w:hyperlink r:id="rId401" w:history="1">
              <w:r w:rsidR="00FB6C61" w:rsidRPr="00850822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FB6C61" w:rsidRPr="00850822">
              <w:rPr>
                <w:sz w:val="20"/>
              </w:rPr>
              <w:t>, 09/09/2020</w:t>
            </w:r>
          </w:p>
          <w:p w14:paraId="4E84EA96" w14:textId="789D64C4" w:rsidR="00C547E0" w:rsidRPr="00850822" w:rsidRDefault="00121933" w:rsidP="00254B3B">
            <w:pPr>
              <w:rPr>
                <w:sz w:val="20"/>
              </w:rPr>
            </w:pPr>
            <w:hyperlink r:id="rId402" w:history="1">
              <w:r w:rsidR="00C547E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C547E0" w:rsidRPr="00850822">
              <w:rPr>
                <w:sz w:val="20"/>
              </w:rPr>
              <w:t>, 09/10/2020</w:t>
            </w:r>
          </w:p>
          <w:p w14:paraId="0C0CBF55" w14:textId="75C3F7AD" w:rsidR="005103B0" w:rsidRPr="00850822" w:rsidRDefault="00121933" w:rsidP="00254B3B">
            <w:pPr>
              <w:rPr>
                <w:sz w:val="20"/>
              </w:rPr>
            </w:pPr>
            <w:hyperlink r:id="rId403" w:history="1">
              <w:r w:rsidR="005103B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50822">
              <w:rPr>
                <w:sz w:val="20"/>
              </w:rPr>
              <w:t>, 09/14/2020</w:t>
            </w:r>
          </w:p>
          <w:p w14:paraId="0B974487" w14:textId="6A74DE8C" w:rsidR="00EF13E1" w:rsidRPr="00850822" w:rsidRDefault="00121933" w:rsidP="00254B3B">
            <w:pPr>
              <w:rPr>
                <w:sz w:val="20"/>
              </w:rPr>
            </w:pPr>
            <w:hyperlink r:id="rId404" w:history="1">
              <w:r w:rsidR="00EF13E1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EF13E1" w:rsidRPr="00850822">
              <w:rPr>
                <w:sz w:val="20"/>
              </w:rPr>
              <w:t>, 09/16/2020</w:t>
            </w:r>
          </w:p>
          <w:p w14:paraId="16DC807A" w14:textId="13A6F7E9" w:rsidR="00D24C01" w:rsidRPr="00850822" w:rsidRDefault="00121933" w:rsidP="00254B3B">
            <w:pPr>
              <w:rPr>
                <w:sz w:val="20"/>
              </w:rPr>
            </w:pPr>
            <w:hyperlink r:id="rId405" w:history="1">
              <w:r w:rsidR="00D24C01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24C01" w:rsidRPr="00850822">
              <w:rPr>
                <w:sz w:val="20"/>
              </w:rPr>
              <w:t>, 09/17/2020</w:t>
            </w:r>
          </w:p>
          <w:p w14:paraId="2E912057" w14:textId="77777777" w:rsidR="00FB6C61" w:rsidRPr="00850822" w:rsidRDefault="00FB6C61" w:rsidP="00254B3B">
            <w:pPr>
              <w:rPr>
                <w:sz w:val="20"/>
              </w:rPr>
            </w:pPr>
          </w:p>
          <w:p w14:paraId="41B07FF4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E73668" w14:textId="77777777" w:rsidR="00845331" w:rsidRPr="00850822" w:rsidRDefault="00121933" w:rsidP="00845331">
            <w:pPr>
              <w:rPr>
                <w:sz w:val="20"/>
              </w:rPr>
            </w:pPr>
            <w:hyperlink r:id="rId406" w:history="1">
              <w:r w:rsidR="00845331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845331" w:rsidRPr="00850822">
              <w:rPr>
                <w:sz w:val="20"/>
              </w:rPr>
              <w:t>, 09/10/2020</w:t>
            </w:r>
          </w:p>
          <w:p w14:paraId="40A72982" w14:textId="77777777" w:rsidR="005103B0" w:rsidRPr="00850822" w:rsidRDefault="00121933" w:rsidP="005103B0">
            <w:pPr>
              <w:rPr>
                <w:sz w:val="20"/>
              </w:rPr>
            </w:pPr>
            <w:hyperlink r:id="rId407" w:history="1">
              <w:r w:rsidR="005103B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5103B0" w:rsidRPr="00850822">
              <w:rPr>
                <w:sz w:val="20"/>
              </w:rPr>
              <w:t>, 09/14/2020</w:t>
            </w:r>
          </w:p>
          <w:p w14:paraId="7C271872" w14:textId="77777777" w:rsidR="007A1BCC" w:rsidRPr="00850822" w:rsidRDefault="00121933" w:rsidP="007A1BCC">
            <w:pPr>
              <w:rPr>
                <w:sz w:val="20"/>
              </w:rPr>
            </w:pPr>
            <w:hyperlink r:id="rId408" w:history="1">
              <w:r w:rsidR="007A1BCC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7A1BCC" w:rsidRPr="00850822">
              <w:rPr>
                <w:sz w:val="20"/>
              </w:rPr>
              <w:t>, 09/16/2020</w:t>
            </w:r>
          </w:p>
          <w:p w14:paraId="5C124612" w14:textId="73571038" w:rsidR="001343BD" w:rsidRPr="00850822" w:rsidRDefault="00121933" w:rsidP="001343BD">
            <w:pPr>
              <w:rPr>
                <w:sz w:val="20"/>
              </w:rPr>
            </w:pPr>
            <w:hyperlink r:id="rId409" w:history="1">
              <w:r w:rsidR="001343BD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1343BD" w:rsidRPr="00850822">
              <w:rPr>
                <w:sz w:val="20"/>
              </w:rPr>
              <w:t>, 09/21/2020</w:t>
            </w:r>
          </w:p>
          <w:p w14:paraId="2B298C6F" w14:textId="77777777" w:rsidR="00590A01" w:rsidRPr="00850822" w:rsidRDefault="00590A01" w:rsidP="00590A01">
            <w:pPr>
              <w:rPr>
                <w:sz w:val="20"/>
              </w:rPr>
            </w:pPr>
          </w:p>
          <w:p w14:paraId="73FD3B2A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BA02C28" w14:textId="77777777" w:rsidR="003715FC" w:rsidRPr="00850822" w:rsidRDefault="00121933" w:rsidP="003715FC">
            <w:pPr>
              <w:rPr>
                <w:sz w:val="20"/>
              </w:rPr>
            </w:pPr>
            <w:hyperlink r:id="rId410" w:history="1">
              <w:r w:rsidR="003715FC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3715FC" w:rsidRPr="00850822">
              <w:rPr>
                <w:sz w:val="20"/>
              </w:rPr>
              <w:t>, 09/21/2020</w:t>
            </w:r>
          </w:p>
          <w:p w14:paraId="70E157CA" w14:textId="31A3F94C" w:rsidR="00590A01" w:rsidRPr="00850822" w:rsidRDefault="003715FC" w:rsidP="00254B3B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9002A48" w14:textId="2B0EC67C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E7555D" w:rsidRPr="00E74230" w:rsidRDefault="00E7555D" w:rsidP="00254B3B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E7555D" w:rsidRPr="00E74230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E7555D" w:rsidRDefault="00E7555D" w:rsidP="008A2B8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213A9EE1" w14:textId="60EDE7B1" w:rsidR="006E4891" w:rsidRPr="00E74230" w:rsidRDefault="006E4891" w:rsidP="008A2B8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133</w:t>
            </w:r>
          </w:p>
          <w:p w14:paraId="3BE63E29" w14:textId="4C5326C0" w:rsidR="00E7555D" w:rsidRPr="00E74230" w:rsidRDefault="00E7555D" w:rsidP="008A2B88">
            <w:pPr>
              <w:rPr>
                <w:color w:val="00B050"/>
                <w:sz w:val="20"/>
              </w:rPr>
            </w:pPr>
          </w:p>
        </w:tc>
      </w:tr>
      <w:tr w:rsidR="00E7555D" w14:paraId="275A369D" w14:textId="77777777" w:rsidTr="00C1254F">
        <w:trPr>
          <w:trHeight w:val="271"/>
        </w:trPr>
        <w:tc>
          <w:tcPr>
            <w:tcW w:w="1274" w:type="dxa"/>
          </w:tcPr>
          <w:p w14:paraId="127B69ED" w14:textId="56B9B43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39B6F62" w14:textId="36C28449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E7555D" w:rsidRPr="00FE5AC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E7555D" w:rsidRPr="00FE5AC0" w:rsidRDefault="00E7555D" w:rsidP="007F07F1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590A01" w:rsidRPr="00850822" w:rsidRDefault="00590A01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E471C7" w:rsidRPr="00850822" w:rsidRDefault="00121933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411" w:history="1">
              <w:r w:rsidR="00E471C7" w:rsidRPr="00850822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E471C7" w:rsidRPr="00850822">
              <w:rPr>
                <w:rStyle w:val="Hyperlink"/>
                <w:color w:val="auto"/>
                <w:sz w:val="20"/>
                <w:u w:val="none"/>
              </w:rPr>
              <w:t xml:space="preserve">, </w:t>
            </w:r>
            <w:r w:rsidR="00590A01" w:rsidRPr="00850822">
              <w:rPr>
                <w:rStyle w:val="Hyperlink"/>
                <w:color w:val="auto"/>
                <w:sz w:val="20"/>
                <w:u w:val="none"/>
              </w:rPr>
              <w:t>08/25/</w:t>
            </w:r>
            <w:r w:rsidR="00E471C7" w:rsidRPr="00850822">
              <w:rPr>
                <w:rStyle w:val="Hyperlink"/>
                <w:color w:val="auto"/>
                <w:sz w:val="20"/>
                <w:u w:val="none"/>
              </w:rPr>
              <w:t>2020</w:t>
            </w:r>
          </w:p>
          <w:p w14:paraId="1036C626" w14:textId="58E82025" w:rsidR="00E471C7" w:rsidRPr="00850822" w:rsidRDefault="00121933" w:rsidP="007F07F1">
            <w:pPr>
              <w:rPr>
                <w:sz w:val="20"/>
              </w:rPr>
            </w:pPr>
            <w:hyperlink r:id="rId412" w:history="1">
              <w:r w:rsidR="00E471C7" w:rsidRPr="00850822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E471C7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08/25/</w:t>
            </w:r>
            <w:r w:rsidR="00E471C7" w:rsidRPr="00850822">
              <w:rPr>
                <w:sz w:val="20"/>
              </w:rPr>
              <w:t>2020</w:t>
            </w:r>
          </w:p>
          <w:p w14:paraId="04894C04" w14:textId="04A65F11" w:rsidR="002B3316" w:rsidRPr="00850822" w:rsidRDefault="00121933" w:rsidP="007F07F1">
            <w:pPr>
              <w:rPr>
                <w:sz w:val="20"/>
              </w:rPr>
            </w:pPr>
            <w:hyperlink r:id="rId413" w:history="1">
              <w:r w:rsidR="002B3316" w:rsidRPr="00850822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2B3316" w:rsidRPr="00850822">
              <w:rPr>
                <w:sz w:val="20"/>
              </w:rPr>
              <w:t xml:space="preserve">, </w:t>
            </w:r>
            <w:r w:rsidR="00590A01" w:rsidRPr="00850822">
              <w:rPr>
                <w:sz w:val="20"/>
              </w:rPr>
              <w:t>08/28/</w:t>
            </w:r>
            <w:r w:rsidR="002B3316" w:rsidRPr="00850822">
              <w:rPr>
                <w:sz w:val="20"/>
              </w:rPr>
              <w:t>2020</w:t>
            </w:r>
          </w:p>
          <w:p w14:paraId="7139C736" w14:textId="10454F99" w:rsidR="00DA35BD" w:rsidRPr="00850822" w:rsidRDefault="00121933" w:rsidP="007F07F1">
            <w:pPr>
              <w:rPr>
                <w:sz w:val="20"/>
              </w:rPr>
            </w:pPr>
            <w:hyperlink r:id="rId414" w:history="1">
              <w:r w:rsidR="00DA35BD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35BD" w:rsidRPr="00850822">
              <w:rPr>
                <w:sz w:val="20"/>
              </w:rPr>
              <w:t>, 08/31/2020</w:t>
            </w:r>
          </w:p>
          <w:p w14:paraId="58E3D273" w14:textId="4757C718" w:rsidR="00D22C34" w:rsidRPr="00850822" w:rsidRDefault="00121933" w:rsidP="007F07F1">
            <w:pPr>
              <w:rPr>
                <w:sz w:val="20"/>
              </w:rPr>
            </w:pPr>
            <w:hyperlink r:id="rId415" w:history="1">
              <w:r w:rsidR="00D22C34" w:rsidRPr="00850822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22C34" w:rsidRPr="00850822">
              <w:rPr>
                <w:sz w:val="20"/>
              </w:rPr>
              <w:t>, 08/31/2020</w:t>
            </w:r>
          </w:p>
          <w:p w14:paraId="209FDB4F" w14:textId="1EF2A261" w:rsidR="005D64DE" w:rsidRPr="00850822" w:rsidRDefault="00121933" w:rsidP="007F07F1">
            <w:pPr>
              <w:rPr>
                <w:sz w:val="20"/>
              </w:rPr>
            </w:pPr>
            <w:hyperlink r:id="rId416" w:history="1">
              <w:r w:rsidR="005D64DE" w:rsidRPr="00850822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5D64DE" w:rsidRPr="00850822">
              <w:rPr>
                <w:sz w:val="20"/>
              </w:rPr>
              <w:t>, 09/10/2020</w:t>
            </w:r>
          </w:p>
          <w:p w14:paraId="3CA16319" w14:textId="6AB3EFC4" w:rsidR="003C0AAD" w:rsidRPr="00850822" w:rsidRDefault="00121933" w:rsidP="007F07F1">
            <w:pPr>
              <w:rPr>
                <w:sz w:val="20"/>
              </w:rPr>
            </w:pPr>
            <w:hyperlink r:id="rId417" w:history="1">
              <w:r w:rsidR="003C0AAD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3C0AAD" w:rsidRPr="00850822">
              <w:rPr>
                <w:sz w:val="20"/>
              </w:rPr>
              <w:t>, 09/18/2020</w:t>
            </w:r>
          </w:p>
          <w:p w14:paraId="2235FAB0" w14:textId="77777777" w:rsidR="00590A01" w:rsidRPr="00850822" w:rsidRDefault="00590A01" w:rsidP="007F07F1">
            <w:pPr>
              <w:rPr>
                <w:sz w:val="20"/>
              </w:rPr>
            </w:pPr>
          </w:p>
          <w:p w14:paraId="0BDF057C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790FE95" w14:textId="77777777" w:rsidR="00B8468C" w:rsidRPr="00850822" w:rsidRDefault="00121933" w:rsidP="00B8468C">
            <w:pPr>
              <w:rPr>
                <w:sz w:val="20"/>
              </w:rPr>
            </w:pPr>
            <w:hyperlink r:id="rId418" w:history="1">
              <w:r w:rsidR="00B8468C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B8468C" w:rsidRPr="00850822">
              <w:rPr>
                <w:sz w:val="20"/>
              </w:rPr>
              <w:t>, 08/31/2020</w:t>
            </w:r>
          </w:p>
          <w:p w14:paraId="3A6DA696" w14:textId="5FB3E617" w:rsidR="00DF2F23" w:rsidRPr="00850822" w:rsidRDefault="00121933" w:rsidP="00DF2F23">
            <w:pPr>
              <w:rPr>
                <w:sz w:val="20"/>
              </w:rPr>
            </w:pPr>
            <w:hyperlink r:id="rId419" w:history="1">
              <w:r w:rsidR="00DF2F23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F2F23" w:rsidRPr="00850822">
              <w:rPr>
                <w:sz w:val="20"/>
              </w:rPr>
              <w:t>, 09/21/2020</w:t>
            </w:r>
          </w:p>
          <w:p w14:paraId="05E22DD5" w14:textId="77777777" w:rsidR="00590A01" w:rsidRPr="00850822" w:rsidRDefault="00590A01" w:rsidP="00590A01">
            <w:pPr>
              <w:rPr>
                <w:sz w:val="20"/>
              </w:rPr>
            </w:pPr>
          </w:p>
          <w:p w14:paraId="5104F84E" w14:textId="77777777" w:rsidR="00590A01" w:rsidRPr="00850822" w:rsidRDefault="00590A01" w:rsidP="00590A01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63D2B85" w14:textId="77777777" w:rsidR="00321958" w:rsidRPr="00850822" w:rsidRDefault="00121933" w:rsidP="00321958">
            <w:pPr>
              <w:rPr>
                <w:sz w:val="20"/>
              </w:rPr>
            </w:pPr>
            <w:hyperlink r:id="rId420" w:history="1">
              <w:r w:rsidR="00321958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321958" w:rsidRPr="00850822">
              <w:rPr>
                <w:sz w:val="20"/>
              </w:rPr>
              <w:t>, 09/21/2020</w:t>
            </w:r>
          </w:p>
          <w:p w14:paraId="4A02F1B0" w14:textId="3720BED3" w:rsidR="00590A01" w:rsidRPr="00850822" w:rsidRDefault="00321958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69B9BB" w14:textId="0FF1CAEF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E7555D" w:rsidRPr="00E74230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E7555D" w:rsidRPr="000B20DC" w:rsidRDefault="00E7555D" w:rsidP="007F07F1">
            <w:pPr>
              <w:rPr>
                <w:sz w:val="20"/>
              </w:rPr>
            </w:pPr>
          </w:p>
        </w:tc>
      </w:tr>
      <w:tr w:rsidR="00E7555D" w14:paraId="1DB3917E" w14:textId="77777777" w:rsidTr="00C1254F">
        <w:trPr>
          <w:trHeight w:val="271"/>
        </w:trPr>
        <w:tc>
          <w:tcPr>
            <w:tcW w:w="1274" w:type="dxa"/>
          </w:tcPr>
          <w:p w14:paraId="786FF435" w14:textId="66C3522A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9F89946" w14:textId="58B95346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E7555D" w:rsidRPr="00E74230" w:rsidRDefault="00E7555D" w:rsidP="00B52348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r w:rsidRPr="00E74230">
              <w:rPr>
                <w:color w:val="00B050"/>
                <w:sz w:val="20"/>
              </w:rPr>
              <w:lastRenderedPageBreak/>
              <w:t xml:space="preserve">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R2</w:t>
            </w:r>
          </w:p>
          <w:p w14:paraId="1CFE3CE1" w14:textId="73F3C84A" w:rsidR="00E7555D" w:rsidRPr="00E74230" w:rsidRDefault="00E7555D" w:rsidP="00236F9F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F124DB7" w14:textId="77777777" w:rsidR="00985C27" w:rsidRPr="00850822" w:rsidRDefault="00985C27" w:rsidP="00985C27">
            <w:pPr>
              <w:rPr>
                <w:sz w:val="20"/>
              </w:rPr>
            </w:pPr>
          </w:p>
          <w:p w14:paraId="4C3C30E5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C2CA75B" w14:textId="77777777" w:rsidR="00985C27" w:rsidRPr="00850822" w:rsidRDefault="00985C27" w:rsidP="00985C27">
            <w:pPr>
              <w:rPr>
                <w:sz w:val="20"/>
              </w:rPr>
            </w:pPr>
          </w:p>
          <w:p w14:paraId="181D2E45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46417B6" w14:textId="77777777" w:rsidR="00E7555D" w:rsidRPr="00850822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84</w:t>
            </w:r>
          </w:p>
          <w:p w14:paraId="60725855" w14:textId="32058628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14:paraId="73034F60" w14:textId="77777777" w:rsidTr="00C1254F">
        <w:trPr>
          <w:trHeight w:val="271"/>
        </w:trPr>
        <w:tc>
          <w:tcPr>
            <w:tcW w:w="1274" w:type="dxa"/>
          </w:tcPr>
          <w:p w14:paraId="63625E09" w14:textId="400328B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6FD907F" w14:textId="7082190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A40E9D0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4FBE5E5A" w14:textId="47399703" w:rsidR="00E7555D" w:rsidRPr="00E74230" w:rsidRDefault="00E7555D" w:rsidP="007F07F1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E7555D" w:rsidRPr="00E74230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9D7DB5">
              <w:rPr>
                <w:color w:val="00B050"/>
                <w:sz w:val="20"/>
              </w:rPr>
              <w:t xml:space="preserve">, </w:t>
            </w:r>
            <w:r w:rsidR="009D7DB5"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="009D7DB5"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E7555D" w:rsidRPr="00E74230" w:rsidRDefault="00E7555D" w:rsidP="00981528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7D54E4BB" w14:textId="6E563059" w:rsidR="004F2880" w:rsidRPr="00314346" w:rsidRDefault="00121933" w:rsidP="00985C27">
            <w:pPr>
              <w:rPr>
                <w:sz w:val="20"/>
              </w:rPr>
            </w:pPr>
            <w:hyperlink r:id="rId421" w:history="1">
              <w:r w:rsidR="004F2880" w:rsidRPr="00314346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4F2880" w:rsidRPr="00314346">
              <w:rPr>
                <w:sz w:val="20"/>
              </w:rPr>
              <w:t>, 09/07/2020</w:t>
            </w:r>
          </w:p>
          <w:p w14:paraId="32213275" w14:textId="76C89871" w:rsidR="00D25D57" w:rsidRPr="00314346" w:rsidRDefault="00121933" w:rsidP="00985C27">
            <w:pPr>
              <w:rPr>
                <w:sz w:val="20"/>
              </w:rPr>
            </w:pPr>
            <w:hyperlink r:id="rId422" w:history="1">
              <w:r w:rsidR="00D25D57" w:rsidRPr="00314346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25D57" w:rsidRPr="00314346">
              <w:rPr>
                <w:sz w:val="20"/>
              </w:rPr>
              <w:t>, 09/09/2020</w:t>
            </w:r>
          </w:p>
          <w:p w14:paraId="33D662C8" w14:textId="6F7A0617" w:rsidR="00790B9E" w:rsidRPr="00314346" w:rsidRDefault="00121933" w:rsidP="00985C27">
            <w:pPr>
              <w:rPr>
                <w:sz w:val="20"/>
              </w:rPr>
            </w:pPr>
            <w:hyperlink r:id="rId423" w:history="1">
              <w:r w:rsidR="00790B9E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790B9E" w:rsidRPr="00314346">
              <w:rPr>
                <w:sz w:val="20"/>
              </w:rPr>
              <w:t>, 09/10/2020</w:t>
            </w:r>
          </w:p>
          <w:p w14:paraId="2B28D72B" w14:textId="030DD083" w:rsidR="00985C27" w:rsidRPr="00314346" w:rsidRDefault="00121933" w:rsidP="00985C27">
            <w:pPr>
              <w:rPr>
                <w:sz w:val="20"/>
              </w:rPr>
            </w:pPr>
            <w:hyperlink r:id="rId424" w:history="1">
              <w:r w:rsidR="00475D62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475D62" w:rsidRPr="00314346">
              <w:rPr>
                <w:sz w:val="20"/>
              </w:rPr>
              <w:t>, 09/23/2020</w:t>
            </w:r>
          </w:p>
          <w:p w14:paraId="33324785" w14:textId="395700DD" w:rsidR="00B55C55" w:rsidRPr="00314346" w:rsidRDefault="00121933" w:rsidP="00985C27">
            <w:pPr>
              <w:rPr>
                <w:sz w:val="20"/>
              </w:rPr>
            </w:pPr>
            <w:hyperlink r:id="rId425" w:history="1">
              <w:r w:rsidR="00B55C55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B55C55" w:rsidRPr="00314346">
              <w:rPr>
                <w:sz w:val="20"/>
              </w:rPr>
              <w:t>, 09/24/2020</w:t>
            </w:r>
          </w:p>
          <w:p w14:paraId="5967DD92" w14:textId="05FB7DF9" w:rsidR="00F4511C" w:rsidRPr="00314346" w:rsidRDefault="00121933" w:rsidP="00985C27">
            <w:pPr>
              <w:rPr>
                <w:sz w:val="20"/>
              </w:rPr>
            </w:pPr>
            <w:hyperlink r:id="rId426" w:history="1">
              <w:r w:rsidR="00F4511C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F4511C" w:rsidRPr="00314346">
              <w:rPr>
                <w:sz w:val="20"/>
              </w:rPr>
              <w:t>, 09/28/2020</w:t>
            </w:r>
          </w:p>
          <w:p w14:paraId="0223C8FE" w14:textId="52F2CAF3" w:rsidR="002A6028" w:rsidRPr="00314346" w:rsidRDefault="00121933" w:rsidP="00985C27">
            <w:pPr>
              <w:rPr>
                <w:sz w:val="20"/>
              </w:rPr>
            </w:pPr>
            <w:hyperlink r:id="rId427" w:history="1">
              <w:r w:rsidR="002A6028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2A6028" w:rsidRPr="00314346">
              <w:rPr>
                <w:sz w:val="20"/>
              </w:rPr>
              <w:t>, 09/28/2020</w:t>
            </w:r>
          </w:p>
          <w:p w14:paraId="4A9C1443" w14:textId="77777777" w:rsidR="00475D62" w:rsidRPr="00314346" w:rsidRDefault="00475D62" w:rsidP="00985C27">
            <w:pPr>
              <w:rPr>
                <w:sz w:val="20"/>
              </w:rPr>
            </w:pPr>
          </w:p>
          <w:p w14:paraId="58D35454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33574F3F" w14:textId="6B0D2631" w:rsidR="0041372D" w:rsidRPr="00314346" w:rsidRDefault="00121933" w:rsidP="0041372D">
            <w:pPr>
              <w:rPr>
                <w:sz w:val="20"/>
              </w:rPr>
            </w:pPr>
            <w:hyperlink r:id="rId428" w:history="1">
              <w:r w:rsidR="0041372D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41372D" w:rsidRPr="00314346">
              <w:rPr>
                <w:sz w:val="20"/>
              </w:rPr>
              <w:t>, 09/21/2020</w:t>
            </w:r>
          </w:p>
          <w:p w14:paraId="088D091B" w14:textId="7C2CDC10" w:rsidR="00475D62" w:rsidRPr="00314346" w:rsidRDefault="00121933" w:rsidP="0041372D">
            <w:pPr>
              <w:rPr>
                <w:sz w:val="20"/>
              </w:rPr>
            </w:pPr>
            <w:hyperlink r:id="rId429" w:history="1">
              <w:r w:rsidR="00475D62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475D62" w:rsidRPr="00314346">
              <w:rPr>
                <w:sz w:val="20"/>
              </w:rPr>
              <w:t>, 09/23/2020</w:t>
            </w:r>
          </w:p>
          <w:p w14:paraId="6E88DF5C" w14:textId="77777777" w:rsidR="00283DA2" w:rsidRPr="00314346" w:rsidRDefault="00121933" w:rsidP="00283DA2">
            <w:pPr>
              <w:rPr>
                <w:sz w:val="20"/>
              </w:rPr>
            </w:pPr>
            <w:hyperlink r:id="rId430" w:history="1">
              <w:r w:rsidR="00283DA2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283DA2" w:rsidRPr="00314346">
              <w:rPr>
                <w:sz w:val="20"/>
              </w:rPr>
              <w:t>, 09/24/2020</w:t>
            </w:r>
          </w:p>
          <w:p w14:paraId="610FE996" w14:textId="0203B6E2" w:rsidR="006A0765" w:rsidRPr="00314346" w:rsidRDefault="00121933" w:rsidP="00283DA2">
            <w:pPr>
              <w:rPr>
                <w:sz w:val="20"/>
              </w:rPr>
            </w:pPr>
            <w:hyperlink r:id="rId431" w:history="1">
              <w:r w:rsidR="006A0765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6A0765" w:rsidRPr="00314346">
              <w:rPr>
                <w:sz w:val="20"/>
              </w:rPr>
              <w:t>, 09/28/2020</w:t>
            </w:r>
          </w:p>
          <w:p w14:paraId="3E56EDD6" w14:textId="77777777" w:rsidR="00985C27" w:rsidRPr="00314346" w:rsidRDefault="00985C27" w:rsidP="00985C27">
            <w:pPr>
              <w:rPr>
                <w:sz w:val="20"/>
              </w:rPr>
            </w:pPr>
          </w:p>
          <w:p w14:paraId="27EF03FC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3EABACE0" w14:textId="77777777" w:rsidR="00C57027" w:rsidRPr="00314346" w:rsidRDefault="00121933" w:rsidP="00C57027">
            <w:pPr>
              <w:rPr>
                <w:sz w:val="20"/>
              </w:rPr>
            </w:pPr>
            <w:hyperlink r:id="rId432" w:history="1">
              <w:r w:rsidR="00C57027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C57027" w:rsidRPr="00314346">
              <w:rPr>
                <w:sz w:val="20"/>
              </w:rPr>
              <w:t>, 09/24/2020</w:t>
            </w:r>
          </w:p>
          <w:p w14:paraId="4C0C04CD" w14:textId="77777777" w:rsidR="00E7555D" w:rsidRPr="00314346" w:rsidRDefault="003B1BE1" w:rsidP="007F07F1">
            <w:pPr>
              <w:rPr>
                <w:sz w:val="20"/>
              </w:rPr>
            </w:pPr>
            <w:r w:rsidRPr="00314346">
              <w:rPr>
                <w:sz w:val="20"/>
                <w:highlight w:val="red"/>
              </w:rPr>
              <w:t xml:space="preserve">(SP result: </w:t>
            </w:r>
            <w:r w:rsidR="00F4729E" w:rsidRPr="00314346">
              <w:rPr>
                <w:sz w:val="20"/>
                <w:highlight w:val="red"/>
              </w:rPr>
              <w:t>25Y, 20N, 29A)</w:t>
            </w:r>
          </w:p>
          <w:p w14:paraId="0420F827" w14:textId="77777777" w:rsidR="00762E9F" w:rsidRPr="00314346" w:rsidRDefault="00121933" w:rsidP="00762E9F">
            <w:pPr>
              <w:rPr>
                <w:sz w:val="20"/>
              </w:rPr>
            </w:pPr>
            <w:hyperlink r:id="rId433" w:history="1">
              <w:r w:rsidR="00762E9F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762E9F" w:rsidRPr="00314346">
              <w:rPr>
                <w:sz w:val="20"/>
              </w:rPr>
              <w:t>, 09/28/2020</w:t>
            </w:r>
          </w:p>
          <w:p w14:paraId="4EFE0E85" w14:textId="0FAE9CBD" w:rsidR="00762E9F" w:rsidRPr="00314346" w:rsidRDefault="00302078" w:rsidP="007F07F1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C891169" w14:textId="77777777" w:rsidR="00E7555D" w:rsidRPr="00E74230" w:rsidRDefault="00E7555D" w:rsidP="007F07F1">
            <w:pPr>
              <w:rPr>
                <w:color w:val="00B050"/>
                <w:sz w:val="20"/>
              </w:rPr>
            </w:pPr>
          </w:p>
          <w:p w14:paraId="3DA60578" w14:textId="245DDF72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#SP101</w:t>
            </w:r>
          </w:p>
          <w:p w14:paraId="2C27AA00" w14:textId="006DFB57" w:rsidR="00E7555D" w:rsidRPr="00E74230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15B171CA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</w:t>
            </w:r>
            <w:r w:rsidRPr="00D05A58">
              <w:rPr>
                <w:color w:val="00B050"/>
                <w:sz w:val="20"/>
              </w:rPr>
              <w:t>on 115, #SP77</w:t>
            </w:r>
          </w:p>
          <w:p w14:paraId="72103662" w14:textId="67DF3FE1" w:rsidR="00DB7160" w:rsidRPr="00E74230" w:rsidRDefault="00DB7160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#SP191   </w:t>
            </w:r>
          </w:p>
        </w:tc>
      </w:tr>
      <w:tr w:rsidR="00E7555D" w14:paraId="57B7C415" w14:textId="77777777" w:rsidTr="00C1254F">
        <w:trPr>
          <w:trHeight w:val="271"/>
        </w:trPr>
        <w:tc>
          <w:tcPr>
            <w:tcW w:w="1274" w:type="dxa"/>
          </w:tcPr>
          <w:p w14:paraId="5A551B77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MAC</w:t>
            </w:r>
          </w:p>
          <w:p w14:paraId="7DBFD6DB" w14:textId="7F6A255B" w:rsidR="00665903" w:rsidRPr="00D87F32" w:rsidRDefault="00665903" w:rsidP="00112124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3656578" w14:textId="7E6550EC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MLO-Power save: TWT</w:t>
            </w:r>
          </w:p>
          <w:p w14:paraId="03F26073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046AC391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  <w:p w14:paraId="43A28319" w14:textId="77777777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 xml:space="preserve">Ming </w:t>
            </w:r>
            <w:proofErr w:type="spellStart"/>
            <w:r w:rsidRPr="00D87F32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E7555D" w:rsidRPr="00D87F32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D87F32">
              <w:rPr>
                <w:color w:val="00B050"/>
                <w:sz w:val="20"/>
              </w:rPr>
              <w:t>Minyoung</w:t>
            </w:r>
            <w:proofErr w:type="spellEnd"/>
            <w:r w:rsidRPr="00D87F32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D87F32">
              <w:rPr>
                <w:color w:val="00B050"/>
                <w:sz w:val="20"/>
              </w:rPr>
              <w:t>Patil</w:t>
            </w:r>
            <w:proofErr w:type="spellEnd"/>
            <w:r w:rsidRPr="00D87F32">
              <w:rPr>
                <w:color w:val="00B050"/>
                <w:sz w:val="20"/>
              </w:rPr>
              <w:t xml:space="preserve">, Laurent </w:t>
            </w:r>
            <w:proofErr w:type="spellStart"/>
            <w:r w:rsidRPr="00D87F32">
              <w:rPr>
                <w:color w:val="00B050"/>
                <w:sz w:val="20"/>
              </w:rPr>
              <w:t>Cariou</w:t>
            </w:r>
            <w:proofErr w:type="spellEnd"/>
            <w:r w:rsidRPr="00D87F32">
              <w:rPr>
                <w:color w:val="00B050"/>
                <w:sz w:val="20"/>
              </w:rPr>
              <w:t xml:space="preserve">, Young </w:t>
            </w:r>
            <w:proofErr w:type="spellStart"/>
            <w:r w:rsidRPr="00D87F32">
              <w:rPr>
                <w:color w:val="00B050"/>
                <w:sz w:val="20"/>
              </w:rPr>
              <w:t>Hoon</w:t>
            </w:r>
            <w:proofErr w:type="spellEnd"/>
            <w:r w:rsidRPr="00D87F32">
              <w:rPr>
                <w:color w:val="00B050"/>
                <w:sz w:val="20"/>
              </w:rPr>
              <w:t xml:space="preserve"> Kwon, </w:t>
            </w:r>
            <w:proofErr w:type="spellStart"/>
            <w:r w:rsidRPr="00D87F32">
              <w:rPr>
                <w:color w:val="00B050"/>
                <w:sz w:val="20"/>
              </w:rPr>
              <w:t>Yongho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Seok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Jarkko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Kneckt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Rojan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Chitrakar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Namyeong</w:t>
            </w:r>
            <w:proofErr w:type="spellEnd"/>
            <w:r w:rsidRPr="00D87F32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D87F32">
              <w:rPr>
                <w:color w:val="00B050"/>
                <w:sz w:val="20"/>
              </w:rPr>
              <w:t>Naribole</w:t>
            </w:r>
            <w:proofErr w:type="spellEnd"/>
            <w:r w:rsidRPr="00D87F32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Xiaofei</w:t>
            </w:r>
            <w:proofErr w:type="spellEnd"/>
            <w:r w:rsidRPr="00D87F32">
              <w:rPr>
                <w:color w:val="00B050"/>
                <w:sz w:val="20"/>
              </w:rPr>
              <w:t xml:space="preserve"> Wang , </w:t>
            </w:r>
            <w:proofErr w:type="spellStart"/>
            <w:r w:rsidRPr="00D87F32">
              <w:rPr>
                <w:color w:val="00B050"/>
                <w:sz w:val="20"/>
              </w:rPr>
              <w:t>Jonghun</w:t>
            </w:r>
            <w:proofErr w:type="spellEnd"/>
            <w:r w:rsidRPr="00D87F32">
              <w:rPr>
                <w:color w:val="00B050"/>
                <w:sz w:val="20"/>
              </w:rPr>
              <w:t xml:space="preserve"> Han, Gabor </w:t>
            </w:r>
            <w:proofErr w:type="spellStart"/>
            <w:r w:rsidRPr="00D87F32">
              <w:rPr>
                <w:color w:val="00B050"/>
                <w:sz w:val="20"/>
              </w:rPr>
              <w:lastRenderedPageBreak/>
              <w:t>Bajko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Chunyu</w:t>
            </w:r>
            <w:proofErr w:type="spellEnd"/>
            <w:r w:rsidRPr="00D87F32">
              <w:rPr>
                <w:color w:val="00B050"/>
                <w:sz w:val="20"/>
              </w:rPr>
              <w:t xml:space="preserve"> Hu, </w:t>
            </w:r>
            <w:proofErr w:type="spellStart"/>
            <w:r w:rsidRPr="00D87F32">
              <w:rPr>
                <w:color w:val="00B050"/>
                <w:sz w:val="20"/>
              </w:rPr>
              <w:t>Liuming</w:t>
            </w:r>
            <w:proofErr w:type="spellEnd"/>
            <w:r w:rsidRPr="00D87F32">
              <w:rPr>
                <w:color w:val="00B050"/>
                <w:sz w:val="20"/>
              </w:rPr>
              <w:t> </w:t>
            </w:r>
            <w:r w:rsidRPr="00D87F32">
              <w:rPr>
                <w:color w:val="00B050"/>
                <w:sz w:val="20"/>
              </w:rPr>
              <w:t xml:space="preserve">Lu, </w:t>
            </w:r>
            <w:proofErr w:type="spellStart"/>
            <w:r w:rsidRPr="00D87F32">
              <w:rPr>
                <w:color w:val="00B050"/>
                <w:sz w:val="20"/>
              </w:rPr>
              <w:t>Yonggang</w:t>
            </w:r>
            <w:proofErr w:type="spellEnd"/>
            <w:r w:rsidRPr="00D87F32">
              <w:rPr>
                <w:color w:val="00B050"/>
                <w:sz w:val="20"/>
              </w:rPr>
              <w:t xml:space="preserve"> Fang</w:t>
            </w:r>
            <w:r w:rsidR="009C0C72" w:rsidRPr="00D87F32">
              <w:rPr>
                <w:color w:val="00B050"/>
                <w:sz w:val="20"/>
              </w:rPr>
              <w:t xml:space="preserve">, Rana </w:t>
            </w:r>
            <w:proofErr w:type="spellStart"/>
            <w:r w:rsidR="009C0C72" w:rsidRPr="00D87F32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04C377F3" w14:textId="1B7F1A2C" w:rsidR="006350D7" w:rsidRPr="00D87F32" w:rsidRDefault="00D87F32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lastRenderedPageBreak/>
              <w:t>R1 (</w:t>
            </w:r>
            <w:r w:rsidR="006350D7" w:rsidRPr="00D87F32">
              <w:rPr>
                <w:color w:val="00B050"/>
                <w:sz w:val="20"/>
              </w:rPr>
              <w:t>Note:</w:t>
            </w:r>
          </w:p>
          <w:p w14:paraId="6F123942" w14:textId="761BDDC1" w:rsidR="006350D7" w:rsidRPr="00D87F32" w:rsidRDefault="006350D7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Each link can operate independently</w:t>
            </w:r>
            <w:r w:rsidR="00D87F32" w:rsidRPr="00D87F32">
              <w:rPr>
                <w:color w:val="00B050"/>
                <w:sz w:val="20"/>
              </w:rPr>
              <w:t>.)</w:t>
            </w:r>
          </w:p>
          <w:p w14:paraId="798F43EB" w14:textId="24F262A0" w:rsidR="00E7555D" w:rsidRPr="00D87F32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7789AD7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8D8D7BE" w14:textId="77777777" w:rsidR="00985C27" w:rsidRPr="00314346" w:rsidRDefault="00985C27" w:rsidP="00985C27">
            <w:pPr>
              <w:rPr>
                <w:sz w:val="20"/>
              </w:rPr>
            </w:pPr>
          </w:p>
          <w:p w14:paraId="01D938E4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5684465" w14:textId="77777777" w:rsidR="00985C27" w:rsidRPr="00314346" w:rsidRDefault="00985C27" w:rsidP="00985C27">
            <w:pPr>
              <w:rPr>
                <w:sz w:val="20"/>
              </w:rPr>
            </w:pPr>
          </w:p>
          <w:p w14:paraId="0C1487B3" w14:textId="77777777" w:rsidR="00985C27" w:rsidRPr="00314346" w:rsidRDefault="00985C27" w:rsidP="00985C27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AD97D72" w14:textId="77777777" w:rsidR="00E7555D" w:rsidRPr="00314346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92A5C13" w14:textId="037FD9F7" w:rsidR="00E7555D" w:rsidRPr="00D87F32" w:rsidRDefault="00E7555D" w:rsidP="00112124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Motion 115, #SP60</w:t>
            </w:r>
          </w:p>
          <w:p w14:paraId="082D94F2" w14:textId="77777777" w:rsidR="00E7555D" w:rsidRPr="00D87F32" w:rsidRDefault="00E7555D" w:rsidP="00112124">
            <w:pPr>
              <w:rPr>
                <w:sz w:val="20"/>
              </w:rPr>
            </w:pPr>
          </w:p>
        </w:tc>
      </w:tr>
      <w:tr w:rsidR="00E7555D" w14:paraId="70FE87B6" w14:textId="77777777" w:rsidTr="00C1254F">
        <w:trPr>
          <w:trHeight w:val="271"/>
        </w:trPr>
        <w:tc>
          <w:tcPr>
            <w:tcW w:w="1274" w:type="dxa"/>
          </w:tcPr>
          <w:p w14:paraId="3CC755A9" w14:textId="7EA6271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2DF7AE" w14:textId="3D077C7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 w:rsidR="009C0C72">
              <w:rPr>
                <w:color w:val="00B050"/>
                <w:sz w:val="20"/>
              </w:rPr>
              <w:t xml:space="preserve">, </w:t>
            </w:r>
            <w:r w:rsidR="009C0C72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9C0C72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985C27" w:rsidRPr="00850822" w:rsidRDefault="00985C27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E7555D" w:rsidRPr="00850822" w:rsidRDefault="00121933" w:rsidP="00112124">
            <w:pPr>
              <w:rPr>
                <w:sz w:val="20"/>
              </w:rPr>
            </w:pPr>
            <w:hyperlink r:id="rId434" w:history="1">
              <w:r w:rsidR="005D5603" w:rsidRPr="00850822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5D5603" w:rsidRPr="00850822">
              <w:rPr>
                <w:sz w:val="20"/>
              </w:rPr>
              <w:t xml:space="preserve">, </w:t>
            </w:r>
            <w:r w:rsidR="00985C27" w:rsidRPr="00850822">
              <w:rPr>
                <w:sz w:val="20"/>
              </w:rPr>
              <w:t>08/24/</w:t>
            </w:r>
            <w:r w:rsidR="005D5603" w:rsidRPr="00850822">
              <w:rPr>
                <w:sz w:val="20"/>
              </w:rPr>
              <w:t>2020</w:t>
            </w:r>
          </w:p>
          <w:p w14:paraId="415B2C9A" w14:textId="14B2119D" w:rsidR="00EC56A8" w:rsidRPr="00850822" w:rsidRDefault="00121933" w:rsidP="00112124">
            <w:pPr>
              <w:rPr>
                <w:sz w:val="20"/>
              </w:rPr>
            </w:pPr>
            <w:hyperlink r:id="rId435" w:history="1">
              <w:r w:rsidR="00EC56A8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EC56A8" w:rsidRPr="00850822">
              <w:rPr>
                <w:sz w:val="20"/>
              </w:rPr>
              <w:t>, 08/31/2020</w:t>
            </w:r>
          </w:p>
          <w:p w14:paraId="17971462" w14:textId="0B2A79EF" w:rsidR="000319A2" w:rsidRPr="00850822" w:rsidRDefault="00121933" w:rsidP="00112124">
            <w:pPr>
              <w:rPr>
                <w:sz w:val="20"/>
              </w:rPr>
            </w:pPr>
            <w:hyperlink r:id="rId436" w:history="1">
              <w:r w:rsidR="000319A2" w:rsidRPr="00850822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0319A2" w:rsidRPr="00850822">
              <w:rPr>
                <w:sz w:val="20"/>
              </w:rPr>
              <w:t>, 09/01/2020</w:t>
            </w:r>
          </w:p>
          <w:p w14:paraId="5FFA5536" w14:textId="2535E164" w:rsidR="004245E1" w:rsidRPr="00850822" w:rsidRDefault="00121933" w:rsidP="00112124">
            <w:pPr>
              <w:rPr>
                <w:sz w:val="20"/>
              </w:rPr>
            </w:pPr>
            <w:hyperlink r:id="rId437" w:history="1">
              <w:r w:rsidR="004245E1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4245E1" w:rsidRPr="00850822">
              <w:rPr>
                <w:sz w:val="20"/>
              </w:rPr>
              <w:t>, 09/08/2020</w:t>
            </w:r>
          </w:p>
          <w:p w14:paraId="6B47BF85" w14:textId="721786C1" w:rsidR="00151128" w:rsidRPr="00850822" w:rsidRDefault="00121933" w:rsidP="00112124">
            <w:pPr>
              <w:rPr>
                <w:sz w:val="20"/>
              </w:rPr>
            </w:pPr>
            <w:hyperlink r:id="rId438" w:history="1">
              <w:r w:rsidR="00151128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151128" w:rsidRPr="00850822">
              <w:rPr>
                <w:sz w:val="20"/>
              </w:rPr>
              <w:t>, 09/09/2020</w:t>
            </w:r>
          </w:p>
          <w:p w14:paraId="601FCE92" w14:textId="77777777" w:rsidR="00314346" w:rsidRDefault="00314346" w:rsidP="00112124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13BABCCA" w14:textId="77777777" w:rsidR="00314346" w:rsidRDefault="00121933" w:rsidP="002013AB">
            <w:pPr>
              <w:rPr>
                <w:sz w:val="20"/>
              </w:rPr>
            </w:pPr>
            <w:hyperlink r:id="rId439" w:history="1">
              <w:r w:rsidR="006874F0" w:rsidRPr="00850822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6874F0" w:rsidRPr="00850822">
              <w:rPr>
                <w:sz w:val="20"/>
              </w:rPr>
              <w:t xml:space="preserve">, </w:t>
            </w:r>
            <w:r w:rsidR="00985C27" w:rsidRPr="00850822">
              <w:rPr>
                <w:sz w:val="20"/>
              </w:rPr>
              <w:t>08/24/</w:t>
            </w:r>
            <w:r w:rsidR="006874F0" w:rsidRPr="00850822">
              <w:rPr>
                <w:sz w:val="20"/>
              </w:rPr>
              <w:t>2020</w:t>
            </w:r>
          </w:p>
          <w:p w14:paraId="62FBD153" w14:textId="7DE94754" w:rsidR="002013AB" w:rsidRPr="00850822" w:rsidRDefault="00121933" w:rsidP="002013AB">
            <w:pPr>
              <w:rPr>
                <w:sz w:val="20"/>
              </w:rPr>
            </w:pPr>
            <w:hyperlink r:id="rId440" w:history="1">
              <w:r w:rsidR="002013AB" w:rsidRPr="00850822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="002013AB" w:rsidRPr="00850822">
              <w:rPr>
                <w:sz w:val="20"/>
              </w:rPr>
              <w:t>, 09/01/2020</w:t>
            </w:r>
          </w:p>
          <w:p w14:paraId="6CEF49D2" w14:textId="77777777" w:rsidR="00985C27" w:rsidRPr="00850822" w:rsidRDefault="00985C27" w:rsidP="00112124">
            <w:pPr>
              <w:rPr>
                <w:sz w:val="20"/>
              </w:rPr>
            </w:pPr>
          </w:p>
          <w:p w14:paraId="530396AA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4E6A6D" w14:textId="77777777" w:rsidR="009D2BB7" w:rsidRPr="00850822" w:rsidRDefault="00121933" w:rsidP="009D2BB7">
            <w:pPr>
              <w:rPr>
                <w:sz w:val="20"/>
              </w:rPr>
            </w:pPr>
            <w:hyperlink r:id="rId441" w:history="1">
              <w:r w:rsidR="009D2BB7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9D2BB7" w:rsidRPr="00850822">
              <w:rPr>
                <w:sz w:val="20"/>
              </w:rPr>
              <w:t>, 08/31/2020</w:t>
            </w:r>
          </w:p>
          <w:p w14:paraId="3B0A2B57" w14:textId="00E7F3AA" w:rsidR="00296001" w:rsidRPr="00850822" w:rsidRDefault="00121933" w:rsidP="00985C27">
            <w:pPr>
              <w:rPr>
                <w:sz w:val="20"/>
              </w:rPr>
            </w:pPr>
            <w:hyperlink r:id="rId442" w:history="1">
              <w:r w:rsidR="0013206F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13206F" w:rsidRPr="00850822">
              <w:rPr>
                <w:sz w:val="20"/>
              </w:rPr>
              <w:t>, 09/0</w:t>
            </w:r>
            <w:r w:rsidR="003A2E49" w:rsidRPr="00850822">
              <w:rPr>
                <w:sz w:val="20"/>
              </w:rPr>
              <w:t>9</w:t>
            </w:r>
            <w:r w:rsidR="0013206F" w:rsidRPr="00850822">
              <w:rPr>
                <w:sz w:val="20"/>
              </w:rPr>
              <w:t>/2020</w:t>
            </w:r>
          </w:p>
          <w:p w14:paraId="736F9EA5" w14:textId="77777777" w:rsidR="0013206F" w:rsidRPr="00850822" w:rsidRDefault="0013206F" w:rsidP="00985C27">
            <w:pPr>
              <w:rPr>
                <w:sz w:val="20"/>
              </w:rPr>
            </w:pPr>
          </w:p>
          <w:p w14:paraId="6674E64E" w14:textId="77777777" w:rsidR="00985C27" w:rsidRPr="00850822" w:rsidRDefault="00985C27" w:rsidP="00985C27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447D3B" w14:textId="77777777" w:rsidR="006C3B1E" w:rsidRPr="00850822" w:rsidRDefault="00121933" w:rsidP="006C3B1E">
            <w:pPr>
              <w:rPr>
                <w:sz w:val="20"/>
              </w:rPr>
            </w:pPr>
            <w:hyperlink r:id="rId443" w:history="1">
              <w:r w:rsidR="006C3B1E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6C3B1E" w:rsidRPr="00850822">
              <w:rPr>
                <w:sz w:val="20"/>
              </w:rPr>
              <w:t>, 09/09/2020</w:t>
            </w:r>
          </w:p>
          <w:p w14:paraId="0F824708" w14:textId="00180558" w:rsidR="00985C27" w:rsidRPr="00850822" w:rsidRDefault="00D156F0" w:rsidP="0011212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</w:t>
            </w:r>
            <w:r w:rsidR="00F877E9" w:rsidRPr="00850822">
              <w:rPr>
                <w:sz w:val="20"/>
                <w:highlight w:val="green"/>
              </w:rPr>
              <w:t xml:space="preserve"> with Option 2</w:t>
            </w:r>
            <w:r w:rsidR="00CE4912" w:rsidRPr="00850822">
              <w:rPr>
                <w:sz w:val="20"/>
                <w:highlight w:val="green"/>
              </w:rPr>
              <w:t xml:space="preserve"> incorporated</w:t>
            </w:r>
            <w:r w:rsidRPr="00850822">
              <w:rPr>
                <w:sz w:val="20"/>
                <w:highlight w:val="green"/>
              </w:rPr>
              <w:t>:  Approved with unanimous consent)</w:t>
            </w:r>
          </w:p>
        </w:tc>
        <w:tc>
          <w:tcPr>
            <w:tcW w:w="2212" w:type="dxa"/>
          </w:tcPr>
          <w:p w14:paraId="2E3AD579" w14:textId="64AE586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E7555D" w14:paraId="4CF927A7" w14:textId="77777777" w:rsidTr="00C1254F">
        <w:trPr>
          <w:trHeight w:val="271"/>
        </w:trPr>
        <w:tc>
          <w:tcPr>
            <w:tcW w:w="1274" w:type="dxa"/>
          </w:tcPr>
          <w:p w14:paraId="61503F6F" w14:textId="3F44954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E9E6E99" w14:textId="1BE1DD64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E7555D" w:rsidRPr="00E7423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34AFE986" w:rsidR="00E7555D" w:rsidRPr="00E74230" w:rsidRDefault="00E7555D" w:rsidP="00981422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 w:rsidR="00981422">
              <w:rPr>
                <w:color w:val="00B050"/>
                <w:sz w:val="20"/>
              </w:rPr>
              <w:t xml:space="preserve">, </w:t>
            </w:r>
            <w:r w:rsidR="00981422"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="00981422" w:rsidRPr="00981422">
              <w:rPr>
                <w:color w:val="00B050"/>
                <w:sz w:val="20"/>
              </w:rPr>
              <w:t>Naribole</w:t>
            </w:r>
            <w:proofErr w:type="spellEnd"/>
            <w:r w:rsidR="002E4EB0">
              <w:rPr>
                <w:color w:val="00B050"/>
                <w:sz w:val="20"/>
              </w:rPr>
              <w:t xml:space="preserve">, </w:t>
            </w:r>
            <w:proofErr w:type="spellStart"/>
            <w:r w:rsidR="002E4EB0">
              <w:rPr>
                <w:color w:val="00B050"/>
                <w:sz w:val="20"/>
              </w:rPr>
              <w:t>Liuming</w:t>
            </w:r>
            <w:proofErr w:type="spellEnd"/>
            <w:r w:rsidR="002E4EB0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78A47143" w14:textId="1ABEC5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296001" w:rsidRPr="00F2417E" w:rsidRDefault="00296001" w:rsidP="00E471C7">
            <w:pPr>
              <w:rPr>
                <w:rStyle w:val="Hyperlink"/>
                <w:color w:val="auto"/>
                <w:sz w:val="20"/>
                <w:u w:val="none"/>
              </w:rPr>
            </w:pPr>
            <w:r w:rsidRPr="00F2417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DC7F0F6" w14:textId="1DB92DF5" w:rsidR="006B65CF" w:rsidRPr="00F2417E" w:rsidRDefault="00121933" w:rsidP="00E471C7">
            <w:pPr>
              <w:rPr>
                <w:sz w:val="20"/>
              </w:rPr>
            </w:pPr>
            <w:hyperlink r:id="rId444" w:history="1">
              <w:r w:rsidR="00286B05" w:rsidRPr="00F2417E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286B0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08/25/</w:t>
            </w:r>
            <w:r w:rsidR="00286B05" w:rsidRPr="00F2417E">
              <w:rPr>
                <w:sz w:val="20"/>
              </w:rPr>
              <w:t>2020</w:t>
            </w:r>
          </w:p>
          <w:p w14:paraId="301F0D53" w14:textId="270684C2" w:rsidR="00367D58" w:rsidRPr="00F2417E" w:rsidRDefault="00121933" w:rsidP="00E471C7">
            <w:pPr>
              <w:rPr>
                <w:sz w:val="20"/>
              </w:rPr>
            </w:pPr>
            <w:hyperlink r:id="rId445" w:history="1">
              <w:r w:rsidR="00367D58" w:rsidRPr="00F2417E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367D58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08/26/</w:t>
            </w:r>
            <w:r w:rsidR="00367D58" w:rsidRPr="00F2417E">
              <w:rPr>
                <w:sz w:val="20"/>
              </w:rPr>
              <w:t>2020</w:t>
            </w:r>
          </w:p>
          <w:p w14:paraId="0F985E44" w14:textId="3AFD66E7" w:rsidR="00D85B9A" w:rsidRPr="00F2417E" w:rsidRDefault="00121933" w:rsidP="00E471C7">
            <w:pPr>
              <w:rPr>
                <w:sz w:val="20"/>
              </w:rPr>
            </w:pPr>
            <w:hyperlink r:id="rId446" w:history="1">
              <w:r w:rsidR="00D85B9A" w:rsidRPr="00F2417E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85B9A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08/26/</w:t>
            </w:r>
            <w:r w:rsidR="00D85B9A" w:rsidRPr="00F2417E">
              <w:rPr>
                <w:sz w:val="20"/>
              </w:rPr>
              <w:t>2020</w:t>
            </w:r>
          </w:p>
          <w:p w14:paraId="2E10D532" w14:textId="3D5CE255" w:rsidR="00CD4F68" w:rsidRPr="00F2417E" w:rsidRDefault="00121933" w:rsidP="00E471C7">
            <w:pPr>
              <w:rPr>
                <w:sz w:val="20"/>
              </w:rPr>
            </w:pPr>
            <w:hyperlink r:id="rId447" w:history="1">
              <w:r w:rsidR="00CD4F68" w:rsidRPr="00F2417E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CD4F68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CD4F68" w:rsidRPr="00F2417E">
              <w:rPr>
                <w:sz w:val="20"/>
              </w:rPr>
              <w:t>2020</w:t>
            </w:r>
          </w:p>
          <w:p w14:paraId="74267238" w14:textId="4B643EFE" w:rsidR="00CE31C9" w:rsidRPr="00F2417E" w:rsidRDefault="00121933" w:rsidP="00E471C7">
            <w:pPr>
              <w:rPr>
                <w:sz w:val="20"/>
              </w:rPr>
            </w:pPr>
            <w:hyperlink r:id="rId448" w:history="1">
              <w:r w:rsidR="00CE31C9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CE31C9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CE31C9" w:rsidRPr="00F2417E">
              <w:rPr>
                <w:sz w:val="20"/>
              </w:rPr>
              <w:t>2020</w:t>
            </w:r>
          </w:p>
          <w:p w14:paraId="1C7D64E4" w14:textId="4865EFDF" w:rsidR="003704C5" w:rsidRPr="00F2417E" w:rsidRDefault="00121933" w:rsidP="00E471C7">
            <w:pPr>
              <w:rPr>
                <w:sz w:val="20"/>
              </w:rPr>
            </w:pPr>
            <w:hyperlink r:id="rId449" w:history="1">
              <w:r w:rsidR="003704C5" w:rsidRPr="00F2417E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3704C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3704C5" w:rsidRPr="00F2417E">
              <w:rPr>
                <w:sz w:val="20"/>
              </w:rPr>
              <w:t>2020</w:t>
            </w:r>
          </w:p>
          <w:p w14:paraId="1E5906F1" w14:textId="38F66C2C" w:rsidR="000A5D75" w:rsidRPr="00F2417E" w:rsidRDefault="00121933" w:rsidP="00E471C7">
            <w:pPr>
              <w:rPr>
                <w:sz w:val="20"/>
              </w:rPr>
            </w:pPr>
            <w:hyperlink r:id="rId450" w:history="1">
              <w:r w:rsidR="000A5D75" w:rsidRPr="00F2417E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0A5D75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08/27/</w:t>
            </w:r>
            <w:r w:rsidR="000A5D75" w:rsidRPr="00F2417E">
              <w:rPr>
                <w:sz w:val="20"/>
              </w:rPr>
              <w:t>2020</w:t>
            </w:r>
          </w:p>
          <w:p w14:paraId="6A80AF26" w14:textId="77777777" w:rsidR="00790DC7" w:rsidRPr="00F2417E" w:rsidRDefault="00121933" w:rsidP="00296001">
            <w:pPr>
              <w:rPr>
                <w:sz w:val="20"/>
              </w:rPr>
            </w:pPr>
            <w:hyperlink r:id="rId451" w:history="1">
              <w:r w:rsidR="00790DC7" w:rsidRPr="00F2417E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790DC7" w:rsidRPr="00F2417E">
              <w:rPr>
                <w:sz w:val="20"/>
              </w:rPr>
              <w:t xml:space="preserve">, </w:t>
            </w:r>
            <w:r w:rsidR="00296001" w:rsidRPr="00F2417E">
              <w:rPr>
                <w:sz w:val="20"/>
              </w:rPr>
              <w:t>08/28/</w:t>
            </w:r>
            <w:r w:rsidR="00790DC7" w:rsidRPr="00F2417E">
              <w:rPr>
                <w:sz w:val="20"/>
              </w:rPr>
              <w:t>2020</w:t>
            </w:r>
          </w:p>
          <w:p w14:paraId="635E8CED" w14:textId="0234D0D5" w:rsidR="009B3F84" w:rsidRPr="00F2417E" w:rsidRDefault="00121933" w:rsidP="00296001">
            <w:pPr>
              <w:rPr>
                <w:sz w:val="20"/>
              </w:rPr>
            </w:pPr>
            <w:hyperlink r:id="rId452" w:history="1">
              <w:r w:rsidR="009B3F84" w:rsidRPr="00F2417E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9B3F84" w:rsidRPr="00F2417E">
              <w:rPr>
                <w:sz w:val="20"/>
              </w:rPr>
              <w:t>, 08/31/2020</w:t>
            </w:r>
          </w:p>
          <w:p w14:paraId="65CC47A1" w14:textId="63EB3BD5" w:rsidR="00296001" w:rsidRPr="00F2417E" w:rsidRDefault="00121933" w:rsidP="00296001">
            <w:pPr>
              <w:rPr>
                <w:sz w:val="20"/>
              </w:rPr>
            </w:pPr>
            <w:hyperlink r:id="rId453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563E5D" w:rsidRPr="00F2417E">
              <w:rPr>
                <w:sz w:val="20"/>
              </w:rPr>
              <w:t>, 09/01/2020</w:t>
            </w:r>
          </w:p>
          <w:p w14:paraId="1112B1E1" w14:textId="6C6392EB" w:rsidR="004129A3" w:rsidRPr="00F2417E" w:rsidRDefault="00121933" w:rsidP="00296001">
            <w:pPr>
              <w:rPr>
                <w:sz w:val="20"/>
              </w:rPr>
            </w:pPr>
            <w:hyperlink r:id="rId454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F2417E">
              <w:rPr>
                <w:sz w:val="20"/>
              </w:rPr>
              <w:t>, 09/02/2020</w:t>
            </w:r>
          </w:p>
          <w:p w14:paraId="76290D35" w14:textId="76597A0C" w:rsidR="00A879E0" w:rsidRPr="00F2417E" w:rsidRDefault="00121933" w:rsidP="00296001">
            <w:pPr>
              <w:rPr>
                <w:sz w:val="20"/>
              </w:rPr>
            </w:pPr>
            <w:hyperlink r:id="rId455" w:history="1">
              <w:r w:rsidR="00A879E0" w:rsidRPr="00F2417E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A879E0" w:rsidRPr="00F2417E">
              <w:rPr>
                <w:sz w:val="20"/>
              </w:rPr>
              <w:t>, 09/04/2020</w:t>
            </w:r>
          </w:p>
          <w:p w14:paraId="24C33B2A" w14:textId="1D6F2D8D" w:rsidR="002A2949" w:rsidRPr="00F2417E" w:rsidRDefault="00121933" w:rsidP="00296001">
            <w:pPr>
              <w:rPr>
                <w:sz w:val="20"/>
              </w:rPr>
            </w:pPr>
            <w:hyperlink r:id="rId456" w:history="1">
              <w:r w:rsidR="002A2949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2A2949" w:rsidRPr="00F2417E">
              <w:rPr>
                <w:sz w:val="20"/>
              </w:rPr>
              <w:t>, 09/08/2020</w:t>
            </w:r>
          </w:p>
          <w:p w14:paraId="06DB0FC9" w14:textId="77777777" w:rsidR="00E2673E" w:rsidRPr="00F2417E" w:rsidRDefault="00E2673E" w:rsidP="00296001">
            <w:pPr>
              <w:rPr>
                <w:sz w:val="20"/>
              </w:rPr>
            </w:pPr>
          </w:p>
          <w:p w14:paraId="68E4CADF" w14:textId="77777777" w:rsidR="00296001" w:rsidRPr="00F2417E" w:rsidRDefault="00296001" w:rsidP="00296001">
            <w:pPr>
              <w:rPr>
                <w:sz w:val="20"/>
              </w:rPr>
            </w:pPr>
            <w:r w:rsidRPr="00F2417E">
              <w:rPr>
                <w:sz w:val="20"/>
              </w:rPr>
              <w:t>Presented:</w:t>
            </w:r>
          </w:p>
          <w:p w14:paraId="354190F1" w14:textId="77777777" w:rsidR="00296001" w:rsidRPr="00F2417E" w:rsidRDefault="00121933" w:rsidP="00296001">
            <w:pPr>
              <w:rPr>
                <w:sz w:val="20"/>
              </w:rPr>
            </w:pPr>
            <w:hyperlink r:id="rId457" w:history="1">
              <w:r w:rsidR="00296001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296001" w:rsidRPr="00F2417E">
              <w:rPr>
                <w:sz w:val="20"/>
              </w:rPr>
              <w:t>, 08/27/2020</w:t>
            </w:r>
          </w:p>
          <w:p w14:paraId="2A1BC82C" w14:textId="247E2D32" w:rsidR="00E2673E" w:rsidRPr="00F2417E" w:rsidRDefault="00121933" w:rsidP="00E2673E">
            <w:pPr>
              <w:rPr>
                <w:sz w:val="20"/>
              </w:rPr>
            </w:pPr>
            <w:hyperlink r:id="rId458" w:history="1">
              <w:r w:rsidR="00E2673E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E2673E" w:rsidRPr="00F2417E">
              <w:rPr>
                <w:sz w:val="20"/>
              </w:rPr>
              <w:t>, 09/09/2020</w:t>
            </w:r>
          </w:p>
          <w:p w14:paraId="55291BBC" w14:textId="77777777" w:rsidR="00296001" w:rsidRPr="00F2417E" w:rsidRDefault="00296001" w:rsidP="00296001">
            <w:pPr>
              <w:rPr>
                <w:sz w:val="20"/>
              </w:rPr>
            </w:pPr>
          </w:p>
          <w:p w14:paraId="2519E53F" w14:textId="77777777" w:rsidR="00296001" w:rsidRPr="00F2417E" w:rsidRDefault="00296001" w:rsidP="00296001">
            <w:pPr>
              <w:rPr>
                <w:sz w:val="20"/>
              </w:rPr>
            </w:pPr>
            <w:r w:rsidRPr="00F2417E">
              <w:rPr>
                <w:sz w:val="20"/>
              </w:rPr>
              <w:t>Straw Polled:</w:t>
            </w:r>
          </w:p>
          <w:p w14:paraId="2BA67A28" w14:textId="77777777" w:rsidR="004129A3" w:rsidRPr="00F2417E" w:rsidRDefault="00121933" w:rsidP="004129A3">
            <w:pPr>
              <w:rPr>
                <w:sz w:val="20"/>
              </w:rPr>
            </w:pPr>
            <w:hyperlink r:id="rId459" w:history="1">
              <w:r w:rsidR="004129A3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4129A3" w:rsidRPr="00F2417E">
              <w:rPr>
                <w:sz w:val="20"/>
              </w:rPr>
              <w:t>, 09/02/2020</w:t>
            </w:r>
          </w:p>
          <w:p w14:paraId="2590EB0C" w14:textId="77777777" w:rsidR="00296001" w:rsidRPr="00F2417E" w:rsidRDefault="004129A3" w:rsidP="004129A3">
            <w:pPr>
              <w:rPr>
                <w:sz w:val="20"/>
              </w:rPr>
            </w:pPr>
            <w:r w:rsidRPr="00F2417E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AD5077" w:rsidRPr="00F2417E" w:rsidRDefault="00121933" w:rsidP="004129A3">
            <w:pPr>
              <w:rPr>
                <w:sz w:val="20"/>
              </w:rPr>
            </w:pPr>
            <w:hyperlink r:id="rId460" w:history="1">
              <w:r w:rsidR="00AD5077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AD5077" w:rsidRPr="00F2417E">
              <w:rPr>
                <w:sz w:val="20"/>
              </w:rPr>
              <w:t>, 09/09/2020</w:t>
            </w:r>
          </w:p>
          <w:p w14:paraId="52B35D46" w14:textId="6983D30A" w:rsidR="00AD5077" w:rsidRPr="00F2417E" w:rsidRDefault="00AD5077" w:rsidP="004129A3">
            <w:pPr>
              <w:rPr>
                <w:sz w:val="20"/>
              </w:rPr>
            </w:pPr>
            <w:r w:rsidRPr="00F2417E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6E0E98A" w14:textId="3D6C2AB9" w:rsidR="00853584" w:rsidRDefault="00853584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119, #SP118</w:t>
            </w:r>
          </w:p>
          <w:p w14:paraId="1436F07C" w14:textId="13EBA8B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4E0C3F" w14:paraId="4A437FDE" w14:textId="77777777" w:rsidTr="00C1254F">
        <w:trPr>
          <w:trHeight w:val="257"/>
        </w:trPr>
        <w:tc>
          <w:tcPr>
            <w:tcW w:w="1274" w:type="dxa"/>
          </w:tcPr>
          <w:p w14:paraId="4AEDE95F" w14:textId="5DE9F2A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41EAE2A" w14:textId="13434EC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193E4E6" w14:textId="49900544" w:rsidR="00E012E5" w:rsidRPr="00314346" w:rsidRDefault="00121933" w:rsidP="004E0C3F">
            <w:pPr>
              <w:rPr>
                <w:sz w:val="20"/>
              </w:rPr>
            </w:pPr>
            <w:hyperlink r:id="rId461" w:history="1">
              <w:r w:rsidR="00E012E5" w:rsidRPr="00314346">
                <w:rPr>
                  <w:rStyle w:val="Hyperlink"/>
                  <w:color w:val="auto"/>
                  <w:sz w:val="20"/>
                </w:rPr>
                <w:t>20/1488r0</w:t>
              </w:r>
            </w:hyperlink>
            <w:r w:rsidR="00E012E5" w:rsidRPr="00314346">
              <w:rPr>
                <w:sz w:val="20"/>
              </w:rPr>
              <w:t>, 09/17/2020</w:t>
            </w:r>
          </w:p>
          <w:p w14:paraId="1FD5935B" w14:textId="775DB67A" w:rsidR="003E3F58" w:rsidRPr="00314346" w:rsidRDefault="00121933" w:rsidP="004E0C3F">
            <w:pPr>
              <w:rPr>
                <w:sz w:val="20"/>
              </w:rPr>
            </w:pPr>
            <w:hyperlink r:id="rId462" w:history="1">
              <w:r w:rsidR="003E3F58" w:rsidRPr="00314346">
                <w:rPr>
                  <w:rStyle w:val="Hyperlink"/>
                  <w:color w:val="auto"/>
                  <w:sz w:val="20"/>
                </w:rPr>
                <w:t>20/1488r1</w:t>
              </w:r>
            </w:hyperlink>
            <w:r w:rsidR="003E3F58" w:rsidRPr="00314346">
              <w:rPr>
                <w:sz w:val="20"/>
              </w:rPr>
              <w:t>, 09/21/2020</w:t>
            </w:r>
          </w:p>
          <w:p w14:paraId="21A76E68" w14:textId="77777777" w:rsidR="00E012E5" w:rsidRPr="00314346" w:rsidRDefault="00E012E5" w:rsidP="004E0C3F">
            <w:pPr>
              <w:rPr>
                <w:sz w:val="20"/>
              </w:rPr>
            </w:pPr>
          </w:p>
          <w:p w14:paraId="055A02BE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927EC31" w14:textId="77777777" w:rsidR="004E0C3F" w:rsidRPr="00314346" w:rsidRDefault="004E0C3F" w:rsidP="004E0C3F">
            <w:pPr>
              <w:rPr>
                <w:sz w:val="20"/>
              </w:rPr>
            </w:pPr>
          </w:p>
          <w:p w14:paraId="3B9D0458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98DEAFF" w14:textId="77777777" w:rsidR="004E0C3F" w:rsidRPr="00314346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</w:tr>
      <w:tr w:rsidR="004E0C3F" w14:paraId="0E7518D1" w14:textId="77777777" w:rsidTr="00C1254F">
        <w:trPr>
          <w:trHeight w:val="257"/>
        </w:trPr>
        <w:tc>
          <w:tcPr>
            <w:tcW w:w="1274" w:type="dxa"/>
          </w:tcPr>
          <w:p w14:paraId="7239172F" w14:textId="2F435E34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33B58B8" w14:textId="6FB11B9D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4E0C3F" w:rsidRPr="005D1CE6" w:rsidRDefault="004E0C3F" w:rsidP="004E0C3F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4E0C3F" w:rsidRPr="005D1CE6" w:rsidRDefault="00A37AD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7436AC6" w14:textId="1978A424" w:rsidR="0056547B" w:rsidRPr="00314346" w:rsidRDefault="00121933" w:rsidP="004E0C3F">
            <w:pPr>
              <w:rPr>
                <w:sz w:val="20"/>
              </w:rPr>
            </w:pPr>
            <w:hyperlink r:id="rId463" w:history="1">
              <w:r w:rsidR="0056547B" w:rsidRPr="0031434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56547B" w:rsidRPr="00314346">
              <w:rPr>
                <w:sz w:val="20"/>
              </w:rPr>
              <w:t>, 09/07/2020</w:t>
            </w:r>
          </w:p>
          <w:p w14:paraId="019D2242" w14:textId="05E34DFC" w:rsidR="00A74B0A" w:rsidRPr="00314346" w:rsidRDefault="00121933" w:rsidP="004E0C3F">
            <w:pPr>
              <w:rPr>
                <w:sz w:val="20"/>
              </w:rPr>
            </w:pPr>
            <w:hyperlink r:id="rId464" w:history="1">
              <w:r w:rsidR="00A74B0A" w:rsidRPr="00314346">
                <w:rPr>
                  <w:rStyle w:val="Hyperlink"/>
                  <w:color w:val="auto"/>
                  <w:sz w:val="20"/>
                </w:rPr>
                <w:t>20/1411r1</w:t>
              </w:r>
            </w:hyperlink>
            <w:r w:rsidR="00A74B0A" w:rsidRPr="00314346">
              <w:rPr>
                <w:sz w:val="20"/>
              </w:rPr>
              <w:t>, 09/16/2020</w:t>
            </w:r>
          </w:p>
          <w:p w14:paraId="62BE4288" w14:textId="380B3878" w:rsidR="00FC0BA1" w:rsidRPr="00314346" w:rsidRDefault="00121933" w:rsidP="004E0C3F">
            <w:pPr>
              <w:rPr>
                <w:sz w:val="20"/>
              </w:rPr>
            </w:pPr>
            <w:hyperlink r:id="rId465" w:history="1">
              <w:r w:rsidR="00A76861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A76861" w:rsidRPr="00314346">
              <w:rPr>
                <w:sz w:val="20"/>
              </w:rPr>
              <w:t>, 09/22/2020</w:t>
            </w:r>
          </w:p>
          <w:p w14:paraId="774208DD" w14:textId="54360859" w:rsidR="00841E20" w:rsidRPr="00314346" w:rsidRDefault="00121933" w:rsidP="004E0C3F">
            <w:pPr>
              <w:rPr>
                <w:sz w:val="20"/>
              </w:rPr>
            </w:pPr>
            <w:hyperlink r:id="rId466" w:history="1">
              <w:r w:rsidR="00841E20" w:rsidRPr="00314346">
                <w:rPr>
                  <w:rStyle w:val="Hyperlink"/>
                  <w:color w:val="auto"/>
                  <w:sz w:val="20"/>
                </w:rPr>
                <w:t>20/1411r3</w:t>
              </w:r>
            </w:hyperlink>
            <w:r w:rsidR="00841E20" w:rsidRPr="00314346">
              <w:rPr>
                <w:sz w:val="20"/>
              </w:rPr>
              <w:t>, 09/24/2020</w:t>
            </w:r>
          </w:p>
          <w:p w14:paraId="4FDEDB81" w14:textId="56345D47" w:rsidR="000D40A9" w:rsidRPr="00314346" w:rsidRDefault="00121933" w:rsidP="004E0C3F">
            <w:pPr>
              <w:rPr>
                <w:sz w:val="20"/>
              </w:rPr>
            </w:pPr>
            <w:hyperlink r:id="rId467" w:history="1">
              <w:r w:rsidR="000D40A9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0D40A9" w:rsidRPr="00314346">
              <w:rPr>
                <w:sz w:val="20"/>
              </w:rPr>
              <w:t>, 09/28/2020</w:t>
            </w:r>
          </w:p>
          <w:p w14:paraId="35F3B5DD" w14:textId="77777777" w:rsidR="004E0C3F" w:rsidRPr="00314346" w:rsidRDefault="004E0C3F" w:rsidP="004E0C3F">
            <w:pPr>
              <w:rPr>
                <w:sz w:val="20"/>
              </w:rPr>
            </w:pPr>
          </w:p>
          <w:p w14:paraId="6194BF6B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7C5A7A4" w14:textId="77777777" w:rsidR="00FC0BA1" w:rsidRPr="00314346" w:rsidRDefault="00121933" w:rsidP="00FC0BA1">
            <w:pPr>
              <w:rPr>
                <w:sz w:val="20"/>
              </w:rPr>
            </w:pPr>
            <w:hyperlink r:id="rId468" w:history="1">
              <w:r w:rsidR="00FC0BA1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FC0BA1" w:rsidRPr="00314346">
              <w:rPr>
                <w:sz w:val="20"/>
              </w:rPr>
              <w:t>, 09/22/2020</w:t>
            </w:r>
          </w:p>
          <w:p w14:paraId="5ACB01FB" w14:textId="77777777" w:rsidR="00894323" w:rsidRPr="00314346" w:rsidRDefault="00121933" w:rsidP="00894323">
            <w:pPr>
              <w:rPr>
                <w:sz w:val="20"/>
              </w:rPr>
            </w:pPr>
            <w:hyperlink r:id="rId469" w:history="1">
              <w:r w:rsidR="00894323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894323" w:rsidRPr="00314346">
              <w:rPr>
                <w:sz w:val="20"/>
              </w:rPr>
              <w:t>, 09/28/2020</w:t>
            </w:r>
          </w:p>
          <w:p w14:paraId="22804770" w14:textId="77777777" w:rsidR="004E0C3F" w:rsidRPr="00314346" w:rsidRDefault="004E0C3F" w:rsidP="004E0C3F">
            <w:pPr>
              <w:rPr>
                <w:sz w:val="20"/>
              </w:rPr>
            </w:pPr>
          </w:p>
          <w:p w14:paraId="2E4145D1" w14:textId="77777777" w:rsidR="004E0C3F" w:rsidRPr="00314346" w:rsidRDefault="004E0C3F" w:rsidP="004E0C3F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EF7693B" w14:textId="77777777" w:rsidR="000A1861" w:rsidRPr="00314346" w:rsidRDefault="00121933" w:rsidP="000A1861">
            <w:pPr>
              <w:rPr>
                <w:sz w:val="20"/>
              </w:rPr>
            </w:pPr>
            <w:hyperlink r:id="rId470" w:history="1">
              <w:r w:rsidR="000A1861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0A1861" w:rsidRPr="00314346">
              <w:rPr>
                <w:sz w:val="20"/>
              </w:rPr>
              <w:t>, 09/28/2020</w:t>
            </w:r>
          </w:p>
          <w:p w14:paraId="1A89591A" w14:textId="124F56AC" w:rsidR="004E0C3F" w:rsidRPr="00314346" w:rsidRDefault="000A1861" w:rsidP="004E0C3F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73D4CDA" w14:textId="77777777" w:rsidR="004E0C3F" w:rsidRPr="00D05A58" w:rsidRDefault="004E0C3F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222C097F" w14:textId="1DDA2D0F" w:rsidR="00782415" w:rsidRPr="00D05A58" w:rsidRDefault="00782415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#SP199   </w:t>
            </w:r>
          </w:p>
        </w:tc>
      </w:tr>
      <w:tr w:rsidR="004E0C3F" w14:paraId="2E4B2125" w14:textId="77777777" w:rsidTr="00C1254F">
        <w:trPr>
          <w:trHeight w:val="257"/>
        </w:trPr>
        <w:tc>
          <w:tcPr>
            <w:tcW w:w="1274" w:type="dxa"/>
          </w:tcPr>
          <w:p w14:paraId="38D681D1" w14:textId="77777777" w:rsidR="004E0C3F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  <w:p w14:paraId="2335F9C1" w14:textId="4D09B013" w:rsidR="006D7052" w:rsidRPr="005D1CE6" w:rsidRDefault="006D7052" w:rsidP="004E0C3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8BB2718" w14:textId="3CA8E753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4E0C3F" w:rsidRPr="005D1CE6" w:rsidRDefault="004E0C3F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4E0C3F" w:rsidRPr="005D1CE6" w:rsidRDefault="004E0C3F" w:rsidP="004E0C3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4E0C3F" w:rsidRPr="005D1CE6" w:rsidRDefault="000723A1" w:rsidP="004E0C3F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1FCD3" w14:textId="77777777" w:rsidR="004E0C3F" w:rsidRPr="00D05A58" w:rsidRDefault="004E0C3F" w:rsidP="004E0C3F">
            <w:pPr>
              <w:rPr>
                <w:sz w:val="20"/>
              </w:rPr>
            </w:pPr>
          </w:p>
          <w:p w14:paraId="214CCBC6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A32295A" w14:textId="77777777" w:rsidR="004E0C3F" w:rsidRPr="00D05A58" w:rsidRDefault="004E0C3F" w:rsidP="004E0C3F">
            <w:pPr>
              <w:rPr>
                <w:sz w:val="20"/>
              </w:rPr>
            </w:pPr>
          </w:p>
          <w:p w14:paraId="11691194" w14:textId="77777777" w:rsidR="004E0C3F" w:rsidRPr="00D05A58" w:rsidRDefault="004E0C3F" w:rsidP="004E0C3F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51E8AB1E" w14:textId="77777777" w:rsidR="004E0C3F" w:rsidRPr="00D05A58" w:rsidRDefault="004E0C3F" w:rsidP="004E0C3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B2184CD" w14:textId="77777777" w:rsidR="004E0C3F" w:rsidRPr="00D05A58" w:rsidRDefault="005637D9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65F976B0" w14:textId="5B461D57" w:rsidR="00311D17" w:rsidRPr="00D05A58" w:rsidRDefault="00311D17" w:rsidP="004E0C3F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#SP206</w:t>
            </w:r>
          </w:p>
        </w:tc>
      </w:tr>
      <w:tr w:rsidR="00E7555D" w14:paraId="14DD77C4" w14:textId="77777777" w:rsidTr="00C1254F">
        <w:trPr>
          <w:trHeight w:val="271"/>
        </w:trPr>
        <w:tc>
          <w:tcPr>
            <w:tcW w:w="1274" w:type="dxa"/>
          </w:tcPr>
          <w:p w14:paraId="7B78E8DF" w14:textId="42694C0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88AA86C" w14:textId="037B39D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A820DF">
              <w:rPr>
                <w:color w:val="00B050"/>
                <w:sz w:val="20"/>
              </w:rPr>
              <w:t xml:space="preserve">, </w:t>
            </w:r>
            <w:proofErr w:type="spellStart"/>
            <w:r w:rsidR="00A820DF">
              <w:rPr>
                <w:color w:val="00B050"/>
                <w:sz w:val="20"/>
              </w:rPr>
              <w:t>Yunbo</w:t>
            </w:r>
            <w:proofErr w:type="spellEnd"/>
            <w:r w:rsidR="00A820DF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1A94005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296001" w:rsidRPr="00D05A58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E7555D" w:rsidRPr="00D05A58" w:rsidRDefault="00121933" w:rsidP="00112124">
            <w:pPr>
              <w:rPr>
                <w:sz w:val="20"/>
              </w:rPr>
            </w:pPr>
            <w:hyperlink r:id="rId471" w:history="1">
              <w:r w:rsidR="004C1530" w:rsidRPr="00D05A58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4C1530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08/25/</w:t>
            </w:r>
            <w:r w:rsidR="004C1530" w:rsidRPr="00D05A58">
              <w:rPr>
                <w:sz w:val="20"/>
              </w:rPr>
              <w:t>2020</w:t>
            </w:r>
          </w:p>
          <w:p w14:paraId="4A7F65B9" w14:textId="11D3AB8F" w:rsidR="00EC3310" w:rsidRPr="00D05A58" w:rsidRDefault="00121933" w:rsidP="00112124">
            <w:pPr>
              <w:rPr>
                <w:sz w:val="20"/>
              </w:rPr>
            </w:pPr>
            <w:hyperlink r:id="rId472" w:history="1">
              <w:r w:rsidR="00EC3310" w:rsidRPr="00D05A58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EC3310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08/28/</w:t>
            </w:r>
            <w:r w:rsidR="00EC3310" w:rsidRPr="00D05A58">
              <w:rPr>
                <w:sz w:val="20"/>
              </w:rPr>
              <w:t>2020</w:t>
            </w:r>
          </w:p>
          <w:p w14:paraId="5934EEE4" w14:textId="0208A6F4" w:rsidR="000D1529" w:rsidRPr="00D05A58" w:rsidRDefault="00121933" w:rsidP="00112124">
            <w:pPr>
              <w:rPr>
                <w:sz w:val="20"/>
              </w:rPr>
            </w:pPr>
            <w:hyperlink r:id="rId473" w:history="1">
              <w:r w:rsidR="000D1529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0D1529" w:rsidRPr="00D05A58">
              <w:rPr>
                <w:sz w:val="20"/>
              </w:rPr>
              <w:t>, 08/31/2020</w:t>
            </w:r>
          </w:p>
          <w:p w14:paraId="6D8B87D8" w14:textId="4A8132A2" w:rsidR="008736D6" w:rsidRPr="00D05A58" w:rsidRDefault="00121933" w:rsidP="00112124">
            <w:pPr>
              <w:rPr>
                <w:sz w:val="20"/>
              </w:rPr>
            </w:pPr>
            <w:hyperlink r:id="rId474" w:history="1">
              <w:r w:rsidR="008736D6" w:rsidRPr="00D05A58">
                <w:rPr>
                  <w:rStyle w:val="Hyperlink"/>
                  <w:color w:val="auto"/>
                  <w:sz w:val="20"/>
                </w:rPr>
                <w:t>20/1</w:t>
              </w:r>
              <w:r w:rsidR="00454D48" w:rsidRPr="00D05A58">
                <w:rPr>
                  <w:rStyle w:val="Hyperlink"/>
                  <w:color w:val="auto"/>
                  <w:sz w:val="20"/>
                </w:rPr>
                <w:t>299r3</w:t>
              </w:r>
            </w:hyperlink>
            <w:r w:rsidR="00454D48" w:rsidRPr="00D05A58">
              <w:rPr>
                <w:sz w:val="20"/>
              </w:rPr>
              <w:t>, 09/0</w:t>
            </w:r>
            <w:r w:rsidR="008736D6" w:rsidRPr="00D05A58">
              <w:rPr>
                <w:sz w:val="20"/>
              </w:rPr>
              <w:t>7/2020</w:t>
            </w:r>
          </w:p>
          <w:p w14:paraId="39075AC6" w14:textId="2017C3CE" w:rsidR="00675E2C" w:rsidRPr="00D05A58" w:rsidRDefault="00121933" w:rsidP="00112124">
            <w:pPr>
              <w:rPr>
                <w:sz w:val="20"/>
              </w:rPr>
            </w:pPr>
            <w:hyperlink r:id="rId475" w:history="1">
              <w:r w:rsidR="00675E2C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675E2C" w:rsidRPr="00D05A58">
              <w:rPr>
                <w:sz w:val="20"/>
              </w:rPr>
              <w:t>, 09/09/2020</w:t>
            </w:r>
          </w:p>
          <w:p w14:paraId="76F5D269" w14:textId="5CDAE16B" w:rsidR="0059530A" w:rsidRPr="00D05A58" w:rsidRDefault="00121933" w:rsidP="00112124">
            <w:pPr>
              <w:rPr>
                <w:sz w:val="20"/>
              </w:rPr>
            </w:pPr>
            <w:hyperlink r:id="rId476" w:history="1">
              <w:r w:rsidR="00F060A4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F060A4" w:rsidRPr="00D05A58">
              <w:rPr>
                <w:sz w:val="20"/>
              </w:rPr>
              <w:t>, 09/11/2020</w:t>
            </w:r>
          </w:p>
          <w:p w14:paraId="60F1E212" w14:textId="54A538E9" w:rsidR="00885CAB" w:rsidRPr="00D05A58" w:rsidRDefault="00121933" w:rsidP="00112124">
            <w:pPr>
              <w:rPr>
                <w:sz w:val="20"/>
              </w:rPr>
            </w:pPr>
            <w:hyperlink r:id="rId477" w:history="1">
              <w:r w:rsidR="00885CAB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885CAB" w:rsidRPr="00D05A58">
              <w:rPr>
                <w:sz w:val="20"/>
              </w:rPr>
              <w:t>, 09/14/2020</w:t>
            </w:r>
          </w:p>
          <w:p w14:paraId="2D2B9EAF" w14:textId="77777777" w:rsidR="00314346" w:rsidRDefault="00314346" w:rsidP="00296001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2206492B" w14:textId="38FF173F" w:rsidR="00A43D14" w:rsidRPr="00D05A58" w:rsidRDefault="00121933" w:rsidP="00296001">
            <w:pPr>
              <w:rPr>
                <w:sz w:val="20"/>
              </w:rPr>
            </w:pPr>
            <w:hyperlink r:id="rId478" w:history="1">
              <w:r w:rsidR="00A43D14" w:rsidRPr="00D05A58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="00A43D14" w:rsidRPr="00D05A58">
              <w:rPr>
                <w:sz w:val="20"/>
              </w:rPr>
              <w:t xml:space="preserve">, </w:t>
            </w:r>
            <w:r w:rsidR="00296001" w:rsidRPr="00D05A58">
              <w:rPr>
                <w:sz w:val="20"/>
              </w:rPr>
              <w:t>08/25/</w:t>
            </w:r>
            <w:r w:rsidR="00A43D14" w:rsidRPr="00D05A58">
              <w:rPr>
                <w:sz w:val="20"/>
              </w:rPr>
              <w:t>2020</w:t>
            </w:r>
          </w:p>
          <w:p w14:paraId="6631CE23" w14:textId="77777777" w:rsidR="00296001" w:rsidRPr="00D05A58" w:rsidRDefault="00296001" w:rsidP="00296001">
            <w:pPr>
              <w:rPr>
                <w:sz w:val="20"/>
              </w:rPr>
            </w:pPr>
          </w:p>
          <w:p w14:paraId="1FBDF48D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66F65FDF" w14:textId="77777777" w:rsidR="004A79C7" w:rsidRPr="00D05A58" w:rsidRDefault="00121933" w:rsidP="004A79C7">
            <w:pPr>
              <w:rPr>
                <w:sz w:val="20"/>
              </w:rPr>
            </w:pPr>
            <w:hyperlink r:id="rId479" w:history="1">
              <w:r w:rsidR="004A79C7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4A79C7" w:rsidRPr="00D05A58">
              <w:rPr>
                <w:sz w:val="20"/>
              </w:rPr>
              <w:t>, 08/31/2020</w:t>
            </w:r>
          </w:p>
          <w:p w14:paraId="64B777FA" w14:textId="719405A2" w:rsidR="005F086D" w:rsidRPr="00D05A58" w:rsidRDefault="00121933" w:rsidP="004A79C7">
            <w:pPr>
              <w:rPr>
                <w:sz w:val="20"/>
              </w:rPr>
            </w:pPr>
            <w:hyperlink r:id="rId480" w:history="1">
              <w:r w:rsidR="005F086D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5F086D" w:rsidRPr="00D05A58">
              <w:rPr>
                <w:sz w:val="20"/>
              </w:rPr>
              <w:t>, 09/09/2020</w:t>
            </w:r>
          </w:p>
          <w:p w14:paraId="72CBB1D2" w14:textId="54D0CD28" w:rsidR="00363BB3" w:rsidRPr="00D05A58" w:rsidRDefault="00121933" w:rsidP="004A79C7">
            <w:pPr>
              <w:rPr>
                <w:sz w:val="20"/>
              </w:rPr>
            </w:pPr>
            <w:hyperlink r:id="rId481" w:history="1">
              <w:r w:rsidR="00363BB3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363BB3" w:rsidRPr="00D05A58">
              <w:rPr>
                <w:sz w:val="20"/>
              </w:rPr>
              <w:t>, 09/1</w:t>
            </w:r>
            <w:r w:rsidR="00A747F6" w:rsidRPr="00D05A58">
              <w:rPr>
                <w:sz w:val="20"/>
              </w:rPr>
              <w:t>4</w:t>
            </w:r>
            <w:r w:rsidR="00363BB3" w:rsidRPr="00D05A58">
              <w:rPr>
                <w:sz w:val="20"/>
              </w:rPr>
              <w:t>/2020</w:t>
            </w:r>
          </w:p>
          <w:p w14:paraId="555B84E9" w14:textId="77777777" w:rsidR="00296001" w:rsidRPr="00D05A58" w:rsidRDefault="00296001" w:rsidP="00296001">
            <w:pPr>
              <w:rPr>
                <w:sz w:val="20"/>
              </w:rPr>
            </w:pPr>
          </w:p>
          <w:p w14:paraId="3306C79F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14EA31B5" w14:textId="489A7D68" w:rsidR="00296001" w:rsidRPr="00D05A58" w:rsidRDefault="00121933" w:rsidP="00296001">
            <w:pPr>
              <w:rPr>
                <w:sz w:val="20"/>
              </w:rPr>
            </w:pPr>
            <w:hyperlink r:id="rId482" w:history="1">
              <w:r w:rsidR="00254BC6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254BC6" w:rsidRPr="00D05A58">
              <w:rPr>
                <w:sz w:val="20"/>
              </w:rPr>
              <w:t>, 09/14/2020</w:t>
            </w:r>
          </w:p>
          <w:p w14:paraId="0918D396" w14:textId="0A5EB84E" w:rsidR="00254BC6" w:rsidRPr="00D05A58" w:rsidRDefault="007D1E04" w:rsidP="00296001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20</w:t>
            </w:r>
          </w:p>
          <w:p w14:paraId="3ADEEAAB" w14:textId="545030A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D2CB2CF" w14:textId="77777777" w:rsidTr="00C1254F">
        <w:trPr>
          <w:trHeight w:val="271"/>
        </w:trPr>
        <w:tc>
          <w:tcPr>
            <w:tcW w:w="1274" w:type="dxa"/>
          </w:tcPr>
          <w:p w14:paraId="327653E1" w14:textId="7D736E65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07CA759" w14:textId="693141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E7555D" w:rsidRPr="00FE5AC0" w:rsidRDefault="00E7555D" w:rsidP="00112124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  <w:r w:rsidR="00B760A5">
              <w:rPr>
                <w:color w:val="00B050"/>
                <w:sz w:val="20"/>
              </w:rPr>
              <w:t xml:space="preserve">, </w:t>
            </w:r>
            <w:proofErr w:type="spellStart"/>
            <w:r w:rsidR="00B760A5">
              <w:rPr>
                <w:color w:val="00B050"/>
                <w:sz w:val="20"/>
              </w:rPr>
              <w:t>Yunbo</w:t>
            </w:r>
            <w:proofErr w:type="spellEnd"/>
            <w:r w:rsidR="00B760A5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47E9CCBF" w14:textId="73992FA1" w:rsidR="00296001" w:rsidRPr="00D05A58" w:rsidRDefault="00121933" w:rsidP="00296001">
            <w:pPr>
              <w:rPr>
                <w:sz w:val="20"/>
              </w:rPr>
            </w:pPr>
            <w:hyperlink r:id="rId483" w:history="1">
              <w:r w:rsidR="00DF3D65" w:rsidRPr="00D05A58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F3D65" w:rsidRPr="00D05A58">
              <w:rPr>
                <w:sz w:val="20"/>
              </w:rPr>
              <w:t>, 09/02/2020</w:t>
            </w:r>
          </w:p>
          <w:p w14:paraId="018FECC7" w14:textId="59C80B0B" w:rsidR="00892952" w:rsidRPr="00D05A58" w:rsidRDefault="00121933" w:rsidP="00296001">
            <w:pPr>
              <w:rPr>
                <w:sz w:val="20"/>
              </w:rPr>
            </w:pPr>
            <w:hyperlink r:id="rId484" w:history="1">
              <w:r w:rsidR="00892952" w:rsidRPr="00D05A58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892952" w:rsidRPr="00D05A58">
              <w:rPr>
                <w:sz w:val="20"/>
              </w:rPr>
              <w:t>, 09/03/2020</w:t>
            </w:r>
          </w:p>
          <w:p w14:paraId="097B3C61" w14:textId="7A4C7409" w:rsidR="00892952" w:rsidRPr="00D05A58" w:rsidRDefault="00121933" w:rsidP="00296001">
            <w:pPr>
              <w:rPr>
                <w:sz w:val="20"/>
              </w:rPr>
            </w:pPr>
            <w:hyperlink r:id="rId485" w:history="1">
              <w:r w:rsidR="00892952" w:rsidRPr="00D05A58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892952" w:rsidRPr="00D05A58">
              <w:rPr>
                <w:sz w:val="20"/>
              </w:rPr>
              <w:t>, 09/03/2020</w:t>
            </w:r>
          </w:p>
          <w:p w14:paraId="05BB21C9" w14:textId="7BC62977" w:rsidR="00D03509" w:rsidRPr="00D05A58" w:rsidRDefault="00121933" w:rsidP="00296001">
            <w:pPr>
              <w:rPr>
                <w:sz w:val="20"/>
              </w:rPr>
            </w:pPr>
            <w:hyperlink r:id="rId486" w:history="1">
              <w:r w:rsidR="00D03509" w:rsidRPr="00D05A58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03509" w:rsidRPr="00D05A58">
              <w:rPr>
                <w:sz w:val="20"/>
              </w:rPr>
              <w:t>, 09/04/2020</w:t>
            </w:r>
          </w:p>
          <w:p w14:paraId="48BC7766" w14:textId="175E105B" w:rsidR="00E86334" w:rsidRPr="00D05A58" w:rsidRDefault="00121933" w:rsidP="00296001">
            <w:pPr>
              <w:rPr>
                <w:sz w:val="20"/>
              </w:rPr>
            </w:pPr>
            <w:hyperlink r:id="rId487" w:history="1">
              <w:r w:rsidR="00E86334" w:rsidRPr="00D05A58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E86334" w:rsidRPr="00D05A58">
              <w:rPr>
                <w:sz w:val="20"/>
              </w:rPr>
              <w:t>, 09/04/2020</w:t>
            </w:r>
          </w:p>
          <w:p w14:paraId="5C5DD9BA" w14:textId="0F7D3A75" w:rsidR="00873F6F" w:rsidRPr="00D05A58" w:rsidRDefault="00121933" w:rsidP="00296001">
            <w:pPr>
              <w:rPr>
                <w:sz w:val="20"/>
              </w:rPr>
            </w:pPr>
            <w:hyperlink r:id="rId488" w:history="1">
              <w:r w:rsidR="00873F6F" w:rsidRPr="00D05A58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873F6F" w:rsidRPr="00D05A58">
              <w:rPr>
                <w:sz w:val="20"/>
              </w:rPr>
              <w:t>, 09/08/2020</w:t>
            </w:r>
          </w:p>
          <w:p w14:paraId="20C717F5" w14:textId="413D81F7" w:rsidR="00075F1C" w:rsidRPr="00137D45" w:rsidRDefault="00121933" w:rsidP="00296001">
            <w:pPr>
              <w:rPr>
                <w:sz w:val="20"/>
              </w:rPr>
            </w:pPr>
            <w:hyperlink r:id="rId489" w:history="1">
              <w:r w:rsidR="00075F1C" w:rsidRPr="00137D45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075F1C" w:rsidRPr="00137D45">
              <w:rPr>
                <w:sz w:val="20"/>
              </w:rPr>
              <w:t>, 09/09/2020</w:t>
            </w:r>
          </w:p>
          <w:p w14:paraId="3D48F869" w14:textId="28545B6C" w:rsidR="00644337" w:rsidRPr="00137D45" w:rsidRDefault="00121933" w:rsidP="00296001">
            <w:pPr>
              <w:rPr>
                <w:sz w:val="20"/>
              </w:rPr>
            </w:pPr>
            <w:hyperlink r:id="rId490" w:history="1">
              <w:r w:rsidR="00644337" w:rsidRPr="00137D45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644337" w:rsidRPr="00137D45">
              <w:rPr>
                <w:sz w:val="20"/>
              </w:rPr>
              <w:t>, 09/11/2020</w:t>
            </w:r>
          </w:p>
          <w:p w14:paraId="3C029E9B" w14:textId="63B49349" w:rsidR="00563C37" w:rsidRPr="00137D45" w:rsidRDefault="00121933" w:rsidP="00296001">
            <w:pPr>
              <w:rPr>
                <w:sz w:val="20"/>
              </w:rPr>
            </w:pPr>
            <w:hyperlink r:id="rId491" w:history="1">
              <w:r w:rsidR="00563C37" w:rsidRPr="00137D45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563C37" w:rsidRPr="00137D45">
              <w:rPr>
                <w:sz w:val="20"/>
              </w:rPr>
              <w:t>, 09/11/2020</w:t>
            </w:r>
          </w:p>
          <w:p w14:paraId="60188D08" w14:textId="4A1FE551" w:rsidR="00043C40" w:rsidRPr="00137D45" w:rsidRDefault="00121933" w:rsidP="00296001">
            <w:pPr>
              <w:rPr>
                <w:sz w:val="20"/>
              </w:rPr>
            </w:pPr>
            <w:hyperlink r:id="rId492" w:history="1">
              <w:r w:rsidR="00043C40" w:rsidRPr="00137D45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043C40" w:rsidRPr="00137D45">
              <w:rPr>
                <w:sz w:val="20"/>
              </w:rPr>
              <w:t>, 09/14/2020</w:t>
            </w:r>
          </w:p>
          <w:p w14:paraId="5023ADCD" w14:textId="04534911" w:rsidR="00F74AE6" w:rsidRPr="00137D45" w:rsidRDefault="00121933" w:rsidP="00296001">
            <w:pPr>
              <w:rPr>
                <w:sz w:val="20"/>
              </w:rPr>
            </w:pPr>
            <w:hyperlink r:id="rId493" w:history="1">
              <w:r w:rsidR="002C5860" w:rsidRPr="00137D45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2C5860" w:rsidRPr="00137D45">
              <w:rPr>
                <w:sz w:val="20"/>
              </w:rPr>
              <w:t>, 09/16/2020</w:t>
            </w:r>
          </w:p>
          <w:p w14:paraId="6C6885A7" w14:textId="77777777" w:rsidR="00FB11C4" w:rsidRPr="00137D45" w:rsidRDefault="00121933" w:rsidP="00FB11C4">
            <w:pPr>
              <w:rPr>
                <w:sz w:val="20"/>
              </w:rPr>
            </w:pPr>
            <w:hyperlink r:id="rId494" w:history="1">
              <w:r w:rsidR="00FB11C4" w:rsidRPr="00137D45">
                <w:rPr>
                  <w:rStyle w:val="Hyperlink"/>
                  <w:color w:val="auto"/>
                  <w:sz w:val="20"/>
                </w:rPr>
                <w:t>20/1395r11</w:t>
              </w:r>
            </w:hyperlink>
            <w:r w:rsidR="00FB11C4" w:rsidRPr="00137D45">
              <w:rPr>
                <w:sz w:val="20"/>
              </w:rPr>
              <w:t>, 09/21/2020</w:t>
            </w:r>
          </w:p>
          <w:p w14:paraId="71EE9B20" w14:textId="06B433F8" w:rsidR="00623A0B" w:rsidRPr="00137D45" w:rsidRDefault="00121933" w:rsidP="00FB11C4">
            <w:pPr>
              <w:rPr>
                <w:sz w:val="20"/>
              </w:rPr>
            </w:pPr>
            <w:hyperlink r:id="rId495" w:history="1">
              <w:r w:rsidR="00623A0B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623A0B" w:rsidRPr="00137D45">
              <w:rPr>
                <w:sz w:val="20"/>
              </w:rPr>
              <w:t>, 09/21/2020</w:t>
            </w:r>
          </w:p>
          <w:p w14:paraId="1731CEEA" w14:textId="536E51DD" w:rsidR="006063DE" w:rsidRPr="00137D45" w:rsidRDefault="00121933" w:rsidP="00FB11C4">
            <w:pPr>
              <w:rPr>
                <w:sz w:val="20"/>
              </w:rPr>
            </w:pPr>
            <w:hyperlink r:id="rId496" w:history="1">
              <w:r w:rsidR="006063DE" w:rsidRPr="00137D45">
                <w:rPr>
                  <w:rStyle w:val="Hyperlink"/>
                  <w:color w:val="auto"/>
                  <w:sz w:val="20"/>
                </w:rPr>
                <w:t>20/1395r13</w:t>
              </w:r>
            </w:hyperlink>
            <w:r w:rsidR="006063DE" w:rsidRPr="00137D45">
              <w:rPr>
                <w:sz w:val="20"/>
              </w:rPr>
              <w:t>, 09/28/2020</w:t>
            </w:r>
          </w:p>
          <w:p w14:paraId="4A476A98" w14:textId="023AB79A" w:rsidR="006063DE" w:rsidRPr="00D05A58" w:rsidRDefault="00121933" w:rsidP="00FB11C4">
            <w:pPr>
              <w:rPr>
                <w:sz w:val="20"/>
              </w:rPr>
            </w:pPr>
            <w:hyperlink r:id="rId497" w:history="1">
              <w:r w:rsidR="006063DE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6063DE">
              <w:rPr>
                <w:sz w:val="20"/>
              </w:rPr>
              <w:t>, 09/28/2020</w:t>
            </w:r>
          </w:p>
          <w:p w14:paraId="1CD39EC5" w14:textId="77777777" w:rsidR="00DF3D65" w:rsidRPr="00D05A58" w:rsidRDefault="00DF3D65" w:rsidP="00296001">
            <w:pPr>
              <w:rPr>
                <w:sz w:val="20"/>
              </w:rPr>
            </w:pPr>
          </w:p>
          <w:p w14:paraId="6F608736" w14:textId="77777777" w:rsidR="00296001" w:rsidRPr="00D05A58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F124F3E" w14:textId="55EFF4BB" w:rsidR="00253B40" w:rsidRPr="00D05A58" w:rsidRDefault="00121933" w:rsidP="00296001">
            <w:pPr>
              <w:rPr>
                <w:sz w:val="20"/>
              </w:rPr>
            </w:pPr>
            <w:hyperlink r:id="rId498" w:history="1">
              <w:r w:rsidR="00253B40" w:rsidRPr="00D05A58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253B40" w:rsidRPr="00D05A58">
              <w:rPr>
                <w:sz w:val="20"/>
              </w:rPr>
              <w:t>, 09/10/2020</w:t>
            </w:r>
          </w:p>
          <w:p w14:paraId="399B021E" w14:textId="27A19598" w:rsidR="00265898" w:rsidRPr="00D05A58" w:rsidRDefault="00121933" w:rsidP="00265898">
            <w:pPr>
              <w:rPr>
                <w:sz w:val="20"/>
              </w:rPr>
            </w:pPr>
            <w:hyperlink r:id="rId499" w:history="1">
              <w:r w:rsidR="00265898" w:rsidRPr="00D05A58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265898" w:rsidRPr="00D05A58">
              <w:rPr>
                <w:sz w:val="20"/>
              </w:rPr>
              <w:t>, 09/1</w:t>
            </w:r>
            <w:r w:rsidR="00C40D85" w:rsidRPr="00D05A58">
              <w:rPr>
                <w:sz w:val="20"/>
              </w:rPr>
              <w:t>4</w:t>
            </w:r>
            <w:r w:rsidR="00265898" w:rsidRPr="00D05A58">
              <w:rPr>
                <w:sz w:val="20"/>
              </w:rPr>
              <w:t>/2020</w:t>
            </w:r>
          </w:p>
          <w:p w14:paraId="45024836" w14:textId="77777777" w:rsidR="00784739" w:rsidRPr="00D05A58" w:rsidRDefault="00121933" w:rsidP="00784739">
            <w:pPr>
              <w:rPr>
                <w:sz w:val="20"/>
              </w:rPr>
            </w:pPr>
            <w:hyperlink r:id="rId500" w:history="1">
              <w:r w:rsidR="00784739" w:rsidRPr="00D05A58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784739" w:rsidRPr="00D05A58">
              <w:rPr>
                <w:sz w:val="20"/>
              </w:rPr>
              <w:t>, 09/14/2020</w:t>
            </w:r>
          </w:p>
          <w:p w14:paraId="689CA3C6" w14:textId="334802B5" w:rsidR="00251367" w:rsidRPr="00D05A58" w:rsidRDefault="00121933" w:rsidP="00251367">
            <w:pPr>
              <w:rPr>
                <w:sz w:val="20"/>
              </w:rPr>
            </w:pPr>
            <w:hyperlink r:id="rId501" w:history="1">
              <w:r w:rsidR="00251367" w:rsidRPr="00D05A58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251367" w:rsidRPr="00D05A58">
              <w:rPr>
                <w:sz w:val="20"/>
              </w:rPr>
              <w:t>, 09/21/2020</w:t>
            </w:r>
          </w:p>
          <w:p w14:paraId="29AA50BF" w14:textId="2D18DD62" w:rsidR="001D71BF" w:rsidRPr="00D05A58" w:rsidRDefault="00121933" w:rsidP="00251367">
            <w:pPr>
              <w:rPr>
                <w:sz w:val="20"/>
              </w:rPr>
            </w:pPr>
            <w:hyperlink r:id="rId502" w:history="1">
              <w:r w:rsidR="001D71BF" w:rsidRPr="00D05A58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1D71BF" w:rsidRPr="00D05A58">
              <w:rPr>
                <w:sz w:val="20"/>
              </w:rPr>
              <w:t>, 09/23/2020</w:t>
            </w:r>
          </w:p>
          <w:p w14:paraId="65301BED" w14:textId="77777777" w:rsidR="00296001" w:rsidRPr="00D05A58" w:rsidRDefault="00296001" w:rsidP="00296001">
            <w:pPr>
              <w:rPr>
                <w:sz w:val="20"/>
              </w:rPr>
            </w:pPr>
          </w:p>
          <w:p w14:paraId="01AC2FF0" w14:textId="77777777" w:rsidR="00296001" w:rsidRPr="00137D45" w:rsidRDefault="00296001" w:rsidP="00296001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23A51796" w14:textId="77777777" w:rsidR="00F71E25" w:rsidRPr="00137D45" w:rsidRDefault="00121933" w:rsidP="00F71E25">
            <w:pPr>
              <w:rPr>
                <w:sz w:val="20"/>
              </w:rPr>
            </w:pPr>
            <w:hyperlink r:id="rId503" w:history="1">
              <w:r w:rsidR="00F71E25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F71E25" w:rsidRPr="00137D45">
              <w:rPr>
                <w:sz w:val="20"/>
              </w:rPr>
              <w:t>, 09/23/2020</w:t>
            </w:r>
          </w:p>
          <w:p w14:paraId="2BA437D4" w14:textId="02FFB93C" w:rsidR="00E7555D" w:rsidRPr="00137D45" w:rsidRDefault="00B61B34" w:rsidP="00112124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 xml:space="preserve">(SP </w:t>
            </w:r>
            <w:r w:rsidR="0038350A" w:rsidRPr="00137D45">
              <w:rPr>
                <w:sz w:val="20"/>
                <w:highlight w:val="green"/>
              </w:rPr>
              <w:t>r</w:t>
            </w:r>
            <w:r w:rsidRPr="00137D45">
              <w:rPr>
                <w:sz w:val="20"/>
                <w:highlight w:val="green"/>
              </w:rPr>
              <w:t>esult</w:t>
            </w:r>
            <w:r w:rsidR="00F71E25" w:rsidRPr="00137D45">
              <w:rPr>
                <w:sz w:val="20"/>
                <w:highlight w:val="green"/>
              </w:rPr>
              <w:t>:</w:t>
            </w:r>
            <w:r w:rsidRPr="00137D45">
              <w:rPr>
                <w:sz w:val="20"/>
                <w:highlight w:val="green"/>
              </w:rPr>
              <w:t xml:space="preserve"> </w:t>
            </w:r>
            <w:r w:rsidR="000E363E" w:rsidRPr="00137D45">
              <w:rPr>
                <w:sz w:val="20"/>
                <w:highlight w:val="green"/>
              </w:rPr>
              <w:t xml:space="preserve">29Y, 7N, </w:t>
            </w:r>
            <w:r w:rsidR="00126165" w:rsidRPr="00137D45">
              <w:rPr>
                <w:sz w:val="20"/>
                <w:highlight w:val="green"/>
              </w:rPr>
              <w:t>5</w:t>
            </w:r>
            <w:r w:rsidR="000E363E" w:rsidRPr="00137D45">
              <w:rPr>
                <w:sz w:val="20"/>
                <w:highlight w:val="green"/>
              </w:rPr>
              <w:t>3</w:t>
            </w:r>
            <w:r w:rsidR="00126165" w:rsidRPr="00137D45">
              <w:rPr>
                <w:sz w:val="20"/>
                <w:highlight w:val="green"/>
              </w:rPr>
              <w:t>A)</w:t>
            </w:r>
            <w:r w:rsidR="00F71E25" w:rsidRPr="00137D45">
              <w:rPr>
                <w:sz w:val="20"/>
              </w:rPr>
              <w:t xml:space="preserve"> </w:t>
            </w:r>
          </w:p>
          <w:p w14:paraId="55FE87CC" w14:textId="77777777" w:rsidR="00D05816" w:rsidRPr="00D05A58" w:rsidRDefault="00121933" w:rsidP="00D05816">
            <w:pPr>
              <w:rPr>
                <w:sz w:val="20"/>
              </w:rPr>
            </w:pPr>
            <w:hyperlink r:id="rId504" w:history="1">
              <w:r w:rsidR="00D05816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05816" w:rsidRPr="00137D45">
              <w:rPr>
                <w:sz w:val="20"/>
              </w:rPr>
              <w:t>, 09</w:t>
            </w:r>
            <w:r w:rsidR="00D05816">
              <w:rPr>
                <w:sz w:val="20"/>
              </w:rPr>
              <w:t>/28/2020</w:t>
            </w:r>
          </w:p>
          <w:p w14:paraId="17E89D5E" w14:textId="52BDE4F0" w:rsidR="00D05816" w:rsidRPr="00D05A58" w:rsidRDefault="0068235C" w:rsidP="00112124">
            <w:pPr>
              <w:rPr>
                <w:sz w:val="20"/>
              </w:rPr>
            </w:pPr>
            <w:r w:rsidRPr="0038350A">
              <w:rPr>
                <w:sz w:val="20"/>
                <w:highlight w:val="green"/>
              </w:rPr>
              <w:t>(SP result: 47Y, 1N, 23A)</w:t>
            </w:r>
          </w:p>
        </w:tc>
        <w:tc>
          <w:tcPr>
            <w:tcW w:w="2212" w:type="dxa"/>
          </w:tcPr>
          <w:p w14:paraId="33FE0820" w14:textId="1879E8E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E7555D" w14:paraId="1CBCF212" w14:textId="77777777" w:rsidTr="00C1254F">
        <w:trPr>
          <w:trHeight w:val="271"/>
        </w:trPr>
        <w:tc>
          <w:tcPr>
            <w:tcW w:w="1274" w:type="dxa"/>
          </w:tcPr>
          <w:p w14:paraId="60B5E63B" w14:textId="57C7FD8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D4E3C93" w14:textId="47694F9F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296001" w:rsidRPr="00850822" w:rsidRDefault="00296001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E7555D" w:rsidRPr="00850822" w:rsidRDefault="00121933" w:rsidP="00112124">
            <w:pPr>
              <w:rPr>
                <w:sz w:val="20"/>
              </w:rPr>
            </w:pPr>
            <w:hyperlink r:id="rId505" w:history="1">
              <w:r w:rsidR="00503F07" w:rsidRPr="00850822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296001" w:rsidRPr="00850822">
              <w:rPr>
                <w:sz w:val="20"/>
              </w:rPr>
              <w:t>,</w:t>
            </w:r>
            <w:r w:rsidR="00503F07" w:rsidRPr="00850822">
              <w:rPr>
                <w:sz w:val="20"/>
              </w:rPr>
              <w:t xml:space="preserve"> </w:t>
            </w:r>
            <w:r w:rsidR="00296001" w:rsidRPr="00850822">
              <w:rPr>
                <w:sz w:val="20"/>
              </w:rPr>
              <w:t>08/26/</w:t>
            </w:r>
            <w:r w:rsidR="00503F07" w:rsidRPr="00850822">
              <w:rPr>
                <w:sz w:val="20"/>
              </w:rPr>
              <w:t>2020</w:t>
            </w:r>
          </w:p>
          <w:p w14:paraId="1A53F0EE" w14:textId="054ED357" w:rsidR="00FA7901" w:rsidRPr="00850822" w:rsidRDefault="00121933" w:rsidP="00112124">
            <w:pPr>
              <w:rPr>
                <w:sz w:val="20"/>
              </w:rPr>
            </w:pPr>
            <w:hyperlink r:id="rId506" w:history="1">
              <w:r w:rsidR="00FA7901" w:rsidRPr="00850822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FA7901" w:rsidRPr="00850822">
              <w:rPr>
                <w:sz w:val="20"/>
              </w:rPr>
              <w:t>, 08/30/2020</w:t>
            </w:r>
          </w:p>
          <w:p w14:paraId="193C160C" w14:textId="0875F634" w:rsidR="00EA41B9" w:rsidRPr="00D05A58" w:rsidRDefault="00121933" w:rsidP="00112124">
            <w:pPr>
              <w:rPr>
                <w:sz w:val="20"/>
              </w:rPr>
            </w:pPr>
            <w:hyperlink r:id="rId507" w:history="1">
              <w:r w:rsidR="00EA41B9" w:rsidRPr="00D05A58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EA41B9" w:rsidRPr="00D05A58">
              <w:rPr>
                <w:sz w:val="20"/>
              </w:rPr>
              <w:t>, 09/0</w:t>
            </w:r>
            <w:r w:rsidR="00336050" w:rsidRPr="00D05A58">
              <w:rPr>
                <w:sz w:val="20"/>
              </w:rPr>
              <w:t>2</w:t>
            </w:r>
            <w:r w:rsidR="00EA41B9" w:rsidRPr="00D05A58">
              <w:rPr>
                <w:sz w:val="20"/>
              </w:rPr>
              <w:t>/2020</w:t>
            </w:r>
          </w:p>
          <w:p w14:paraId="095FB1FD" w14:textId="6C10D265" w:rsidR="002871CC" w:rsidRPr="00D05A58" w:rsidRDefault="00121933" w:rsidP="00112124">
            <w:pPr>
              <w:rPr>
                <w:sz w:val="20"/>
              </w:rPr>
            </w:pPr>
            <w:hyperlink r:id="rId508" w:history="1">
              <w:r w:rsidR="002871CC" w:rsidRPr="00D05A58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2871CC" w:rsidRPr="00D05A58">
              <w:rPr>
                <w:sz w:val="20"/>
              </w:rPr>
              <w:t>, 09/09/2020</w:t>
            </w:r>
          </w:p>
          <w:p w14:paraId="2AE65FC9" w14:textId="1E2B60BD" w:rsidR="00012C51" w:rsidRPr="00D05A58" w:rsidRDefault="00121933" w:rsidP="00112124">
            <w:pPr>
              <w:rPr>
                <w:sz w:val="20"/>
              </w:rPr>
            </w:pPr>
            <w:hyperlink r:id="rId509" w:history="1">
              <w:r w:rsidR="00012C51" w:rsidRPr="00D05A58">
                <w:rPr>
                  <w:rStyle w:val="Hyperlink"/>
                  <w:color w:val="auto"/>
                  <w:sz w:val="20"/>
                </w:rPr>
                <w:t>20/1320r4</w:t>
              </w:r>
            </w:hyperlink>
            <w:r w:rsidR="00012C51" w:rsidRPr="00D05A58">
              <w:rPr>
                <w:sz w:val="20"/>
              </w:rPr>
              <w:t>, 09/16/2020</w:t>
            </w:r>
          </w:p>
          <w:p w14:paraId="70628025" w14:textId="6E5BD711" w:rsidR="00296001" w:rsidRPr="00137D45" w:rsidRDefault="00121933" w:rsidP="00112124">
            <w:pPr>
              <w:rPr>
                <w:sz w:val="20"/>
              </w:rPr>
            </w:pPr>
            <w:hyperlink r:id="rId510" w:history="1">
              <w:r w:rsidR="00B3558A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B3558A" w:rsidRPr="00137D45">
              <w:rPr>
                <w:sz w:val="20"/>
              </w:rPr>
              <w:t>, 09/21/2020</w:t>
            </w:r>
          </w:p>
          <w:p w14:paraId="367B81AA" w14:textId="5D0F0408" w:rsidR="00A55024" w:rsidRPr="00137D45" w:rsidRDefault="00121933" w:rsidP="00112124">
            <w:pPr>
              <w:rPr>
                <w:sz w:val="20"/>
              </w:rPr>
            </w:pPr>
            <w:hyperlink r:id="rId511" w:history="1">
              <w:r w:rsidR="00A55024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A55024" w:rsidRPr="00137D45">
              <w:rPr>
                <w:sz w:val="20"/>
              </w:rPr>
              <w:t>, 09/24/2020</w:t>
            </w:r>
          </w:p>
          <w:p w14:paraId="1478D1FF" w14:textId="08FC4B9A" w:rsidR="005E0C69" w:rsidRPr="00137D45" w:rsidRDefault="00121933" w:rsidP="00112124">
            <w:pPr>
              <w:rPr>
                <w:sz w:val="20"/>
              </w:rPr>
            </w:pPr>
            <w:hyperlink r:id="rId512" w:history="1">
              <w:r w:rsidR="005E0C69" w:rsidRPr="00137D45">
                <w:rPr>
                  <w:rStyle w:val="Hyperlink"/>
                  <w:color w:val="auto"/>
                  <w:sz w:val="20"/>
                </w:rPr>
                <w:t>20/1320r7</w:t>
              </w:r>
            </w:hyperlink>
            <w:r w:rsidR="005E0C69" w:rsidRPr="00137D45">
              <w:rPr>
                <w:sz w:val="20"/>
              </w:rPr>
              <w:t>, 09/24/2020</w:t>
            </w:r>
          </w:p>
          <w:p w14:paraId="6F10BC57" w14:textId="1ADFE2C8" w:rsidR="00A92BC1" w:rsidRPr="00137D45" w:rsidRDefault="00121933" w:rsidP="00112124">
            <w:pPr>
              <w:rPr>
                <w:sz w:val="20"/>
              </w:rPr>
            </w:pPr>
            <w:hyperlink r:id="rId513" w:history="1">
              <w:r w:rsidR="00A92BC1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A92BC1" w:rsidRPr="00137D45">
              <w:rPr>
                <w:sz w:val="20"/>
              </w:rPr>
              <w:t>, 09/28/2020</w:t>
            </w:r>
          </w:p>
          <w:p w14:paraId="3DB11429" w14:textId="592A0861" w:rsidR="00CE1F47" w:rsidRPr="00137D45" w:rsidRDefault="00121933" w:rsidP="00112124">
            <w:pPr>
              <w:rPr>
                <w:sz w:val="20"/>
              </w:rPr>
            </w:pPr>
            <w:hyperlink r:id="rId514" w:history="1">
              <w:r w:rsidR="00CE1F47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CE1F47" w:rsidRPr="00137D45">
              <w:rPr>
                <w:sz w:val="20"/>
              </w:rPr>
              <w:t>, 09/28/2020</w:t>
            </w:r>
          </w:p>
          <w:p w14:paraId="487D1179" w14:textId="77777777" w:rsidR="00B3558A" w:rsidRPr="00137D45" w:rsidRDefault="00B3558A" w:rsidP="00112124">
            <w:pPr>
              <w:rPr>
                <w:sz w:val="20"/>
              </w:rPr>
            </w:pPr>
          </w:p>
          <w:p w14:paraId="0DDAFEFC" w14:textId="77777777" w:rsidR="00296001" w:rsidRPr="00137D45" w:rsidRDefault="00296001" w:rsidP="00296001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5BDA3ED8" w14:textId="77777777" w:rsidR="00DB6D7F" w:rsidRPr="00137D45" w:rsidRDefault="00121933" w:rsidP="00DB6D7F">
            <w:pPr>
              <w:rPr>
                <w:sz w:val="20"/>
              </w:rPr>
            </w:pPr>
            <w:hyperlink r:id="rId515" w:history="1">
              <w:r w:rsidR="00DB6D7F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B6D7F" w:rsidRPr="00137D45">
              <w:rPr>
                <w:sz w:val="20"/>
              </w:rPr>
              <w:t>, 09/21/2020</w:t>
            </w:r>
          </w:p>
          <w:p w14:paraId="065ADE0B" w14:textId="77777777" w:rsidR="002C59DF" w:rsidRPr="00137D45" w:rsidRDefault="00121933" w:rsidP="002C59DF">
            <w:pPr>
              <w:rPr>
                <w:sz w:val="20"/>
              </w:rPr>
            </w:pPr>
            <w:hyperlink r:id="rId516" w:history="1">
              <w:r w:rsidR="002C59DF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2C59DF" w:rsidRPr="00137D45">
              <w:rPr>
                <w:sz w:val="20"/>
              </w:rPr>
              <w:t>, 09/24/2020</w:t>
            </w:r>
          </w:p>
          <w:p w14:paraId="6355882C" w14:textId="77777777" w:rsidR="00F726D2" w:rsidRPr="00137D45" w:rsidRDefault="00121933" w:rsidP="00F726D2">
            <w:pPr>
              <w:rPr>
                <w:sz w:val="20"/>
              </w:rPr>
            </w:pPr>
            <w:hyperlink r:id="rId517" w:history="1">
              <w:r w:rsidR="00F726D2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F726D2" w:rsidRPr="00137D45">
              <w:rPr>
                <w:sz w:val="20"/>
              </w:rPr>
              <w:t>, 09/28/2020</w:t>
            </w:r>
          </w:p>
          <w:p w14:paraId="2574C09F" w14:textId="77777777" w:rsidR="00296001" w:rsidRPr="00137D45" w:rsidRDefault="00296001" w:rsidP="00296001">
            <w:pPr>
              <w:rPr>
                <w:sz w:val="20"/>
              </w:rPr>
            </w:pPr>
          </w:p>
          <w:p w14:paraId="0B0E5AA6" w14:textId="77777777" w:rsidR="00296001" w:rsidRPr="00137D45" w:rsidRDefault="00296001" w:rsidP="00296001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6B0324DC" w14:textId="582E7682" w:rsidR="00296001" w:rsidRPr="00137D45" w:rsidRDefault="003B368F" w:rsidP="00112124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 xml:space="preserve">(SP </w:t>
            </w:r>
            <w:r w:rsidR="0038350A" w:rsidRPr="00137D45">
              <w:rPr>
                <w:sz w:val="20"/>
                <w:highlight w:val="red"/>
              </w:rPr>
              <w:t>r</w:t>
            </w:r>
            <w:r w:rsidRPr="00137D45">
              <w:rPr>
                <w:sz w:val="20"/>
                <w:highlight w:val="red"/>
              </w:rPr>
              <w:t>esult: 32Y, 12N, 27A)</w:t>
            </w:r>
          </w:p>
          <w:p w14:paraId="72A9FE42" w14:textId="77777777" w:rsidR="00E96FD5" w:rsidRPr="00D05A58" w:rsidRDefault="00121933" w:rsidP="00E96FD5">
            <w:pPr>
              <w:rPr>
                <w:sz w:val="20"/>
              </w:rPr>
            </w:pPr>
            <w:hyperlink r:id="rId518" w:history="1">
              <w:r w:rsidR="00E96FD5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E96FD5" w:rsidRPr="00137D45">
              <w:rPr>
                <w:sz w:val="20"/>
              </w:rPr>
              <w:t>, 09/</w:t>
            </w:r>
            <w:r w:rsidR="00E96FD5">
              <w:rPr>
                <w:sz w:val="20"/>
              </w:rPr>
              <w:t>28/2020</w:t>
            </w:r>
          </w:p>
          <w:p w14:paraId="14A37A62" w14:textId="634EEC0A" w:rsidR="00E96FD5" w:rsidRPr="00850822" w:rsidRDefault="00E96FD5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F87A9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00369E" w:rsidRPr="00E74230" w:rsidRDefault="0000369E" w:rsidP="0000369E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00369E" w:rsidRDefault="0000369E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1E42D3" w:rsidRDefault="001E42D3" w:rsidP="001E42D3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501674" w:rsidRPr="00E74230" w:rsidRDefault="00501674" w:rsidP="001E42D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1E42D3" w:rsidRPr="00E74230" w:rsidRDefault="001E42D3" w:rsidP="00112124">
            <w:pPr>
              <w:rPr>
                <w:color w:val="00B050"/>
                <w:sz w:val="20"/>
              </w:rPr>
            </w:pPr>
          </w:p>
        </w:tc>
      </w:tr>
      <w:tr w:rsidR="00E7555D" w14:paraId="655DEB89" w14:textId="77777777" w:rsidTr="00C1254F">
        <w:trPr>
          <w:trHeight w:val="271"/>
        </w:trPr>
        <w:tc>
          <w:tcPr>
            <w:tcW w:w="1274" w:type="dxa"/>
          </w:tcPr>
          <w:p w14:paraId="1A8D38CC" w14:textId="01143936" w:rsidR="00E7555D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E7555D" w:rsidRPr="00446817" w:rsidRDefault="00E7555D" w:rsidP="00481DF2">
            <w:pPr>
              <w:rPr>
                <w:sz w:val="20"/>
              </w:rPr>
            </w:pPr>
          </w:p>
          <w:p w14:paraId="620F39FB" w14:textId="77777777" w:rsidR="00E7555D" w:rsidRPr="00446817" w:rsidRDefault="00E7555D">
            <w:pPr>
              <w:rPr>
                <w:sz w:val="20"/>
              </w:rPr>
            </w:pPr>
          </w:p>
          <w:p w14:paraId="3F712D2F" w14:textId="77777777" w:rsidR="00E7555D" w:rsidRPr="00446817" w:rsidRDefault="00E7555D">
            <w:pPr>
              <w:rPr>
                <w:sz w:val="20"/>
              </w:rPr>
            </w:pPr>
          </w:p>
          <w:p w14:paraId="55995437" w14:textId="77777777" w:rsidR="00E7555D" w:rsidRPr="00446817" w:rsidRDefault="00E7555D">
            <w:pPr>
              <w:rPr>
                <w:sz w:val="20"/>
              </w:rPr>
            </w:pPr>
          </w:p>
          <w:p w14:paraId="281993CA" w14:textId="77777777" w:rsidR="00E7555D" w:rsidRPr="00446817" w:rsidRDefault="00E7555D">
            <w:pPr>
              <w:rPr>
                <w:sz w:val="20"/>
              </w:rPr>
            </w:pPr>
          </w:p>
          <w:p w14:paraId="6605F388" w14:textId="76409ED0" w:rsidR="00E7555D" w:rsidRPr="00446817" w:rsidRDefault="00E7555D">
            <w:pPr>
              <w:rPr>
                <w:sz w:val="20"/>
              </w:rPr>
            </w:pPr>
          </w:p>
        </w:tc>
        <w:tc>
          <w:tcPr>
            <w:tcW w:w="1968" w:type="dxa"/>
          </w:tcPr>
          <w:p w14:paraId="36C8B916" w14:textId="0F734148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</w:t>
            </w:r>
            <w:r w:rsidR="00726A5C">
              <w:rPr>
                <w:color w:val="00B050"/>
                <w:sz w:val="20"/>
              </w:rPr>
              <w:t xml:space="preserve">, </w:t>
            </w:r>
            <w:r w:rsidR="00726A5C"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="00726A5C"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483E79F2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E7555D" w:rsidRPr="00850822" w:rsidRDefault="00D57B3E" w:rsidP="00112124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19" w:history="1">
              <w:r w:rsidR="007864FB" w:rsidRPr="00850822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7EA5CB7F" w14:textId="09316831" w:rsidR="00674B29" w:rsidRPr="00850822" w:rsidRDefault="00121933" w:rsidP="00112124">
            <w:pPr>
              <w:rPr>
                <w:sz w:val="20"/>
              </w:rPr>
            </w:pPr>
            <w:hyperlink r:id="rId520" w:history="1">
              <w:r w:rsidR="00674B29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674B29" w:rsidRPr="00850822">
              <w:rPr>
                <w:sz w:val="20"/>
              </w:rPr>
              <w:t xml:space="preserve">, </w:t>
            </w:r>
            <w:r w:rsidR="00D57B3E" w:rsidRPr="00850822">
              <w:rPr>
                <w:sz w:val="20"/>
              </w:rPr>
              <w:t>08/26/</w:t>
            </w:r>
            <w:r w:rsidR="00674B29" w:rsidRPr="00850822">
              <w:rPr>
                <w:sz w:val="20"/>
              </w:rPr>
              <w:t>2020</w:t>
            </w:r>
          </w:p>
          <w:p w14:paraId="6AE28FB0" w14:textId="77777777" w:rsidR="00446817" w:rsidRPr="00850822" w:rsidRDefault="00121933" w:rsidP="00D57B3E">
            <w:pPr>
              <w:rPr>
                <w:sz w:val="20"/>
              </w:rPr>
            </w:pPr>
            <w:hyperlink r:id="rId521" w:history="1">
              <w:r w:rsidR="00446817" w:rsidRPr="00850822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446817" w:rsidRPr="00850822">
              <w:rPr>
                <w:sz w:val="20"/>
              </w:rPr>
              <w:t xml:space="preserve">, </w:t>
            </w:r>
            <w:r w:rsidR="00D57B3E" w:rsidRPr="00850822">
              <w:rPr>
                <w:sz w:val="20"/>
              </w:rPr>
              <w:t>08/28/</w:t>
            </w:r>
            <w:r w:rsidR="00446817" w:rsidRPr="00850822">
              <w:rPr>
                <w:sz w:val="20"/>
              </w:rPr>
              <w:t>2020</w:t>
            </w:r>
          </w:p>
          <w:p w14:paraId="783DA289" w14:textId="7A57F5D0" w:rsidR="001A271A" w:rsidRPr="00850822" w:rsidRDefault="00121933" w:rsidP="00D57B3E">
            <w:pPr>
              <w:rPr>
                <w:sz w:val="20"/>
              </w:rPr>
            </w:pPr>
            <w:hyperlink r:id="rId522" w:history="1">
              <w:r w:rsidR="001A271A" w:rsidRPr="00850822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1A271A" w:rsidRPr="00850822">
              <w:rPr>
                <w:sz w:val="20"/>
              </w:rPr>
              <w:t>, 08/30/2020</w:t>
            </w:r>
          </w:p>
          <w:p w14:paraId="56D8E8BB" w14:textId="0506E80C" w:rsidR="003859DC" w:rsidRPr="00850822" w:rsidRDefault="00121933" w:rsidP="00D57B3E">
            <w:pPr>
              <w:rPr>
                <w:sz w:val="20"/>
              </w:rPr>
            </w:pPr>
            <w:hyperlink r:id="rId523" w:history="1">
              <w:r w:rsidR="003859DC" w:rsidRPr="00850822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3859DC" w:rsidRPr="00850822">
              <w:rPr>
                <w:sz w:val="20"/>
              </w:rPr>
              <w:t>, 08/31/2020</w:t>
            </w:r>
          </w:p>
          <w:p w14:paraId="2A41C076" w14:textId="1E1A3D5F" w:rsidR="008E1BC7" w:rsidRPr="00850822" w:rsidRDefault="00121933" w:rsidP="00D57B3E">
            <w:pPr>
              <w:rPr>
                <w:sz w:val="20"/>
              </w:rPr>
            </w:pPr>
            <w:hyperlink r:id="rId524" w:history="1">
              <w:r w:rsidR="008E1BC7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8E1BC7" w:rsidRPr="00850822">
              <w:rPr>
                <w:sz w:val="20"/>
              </w:rPr>
              <w:t>, 08/31/2020</w:t>
            </w:r>
          </w:p>
          <w:p w14:paraId="1B4FCE2C" w14:textId="7F13A3AE" w:rsidR="009D6050" w:rsidRPr="00850822" w:rsidRDefault="00121933" w:rsidP="00D57B3E">
            <w:pPr>
              <w:rPr>
                <w:sz w:val="20"/>
              </w:rPr>
            </w:pPr>
            <w:hyperlink r:id="rId525" w:history="1">
              <w:r w:rsidR="009D6050" w:rsidRPr="00850822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9D6050" w:rsidRPr="00850822">
              <w:rPr>
                <w:sz w:val="20"/>
              </w:rPr>
              <w:t>, 08/31/2020</w:t>
            </w:r>
          </w:p>
          <w:p w14:paraId="530AB76F" w14:textId="64FA1051" w:rsidR="00E76BCD" w:rsidRPr="00850822" w:rsidRDefault="00121933" w:rsidP="00D57B3E">
            <w:pPr>
              <w:rPr>
                <w:sz w:val="20"/>
              </w:rPr>
            </w:pPr>
            <w:hyperlink r:id="rId526" w:history="1">
              <w:r w:rsidR="00E76BCD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E76BCD" w:rsidRPr="00850822">
              <w:rPr>
                <w:sz w:val="20"/>
              </w:rPr>
              <w:t>, 09/09/2020</w:t>
            </w:r>
          </w:p>
          <w:p w14:paraId="7E13ABD8" w14:textId="1BCEE9FF" w:rsidR="00B83335" w:rsidRPr="00850822" w:rsidRDefault="00121933" w:rsidP="00D57B3E">
            <w:pPr>
              <w:rPr>
                <w:sz w:val="20"/>
              </w:rPr>
            </w:pPr>
            <w:hyperlink r:id="rId527" w:history="1">
              <w:r w:rsidR="00B83335" w:rsidRPr="00850822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B83335" w:rsidRPr="00850822">
              <w:rPr>
                <w:sz w:val="20"/>
              </w:rPr>
              <w:t>, 09/09/2020</w:t>
            </w:r>
          </w:p>
          <w:p w14:paraId="10AF51DF" w14:textId="77777777" w:rsidR="00D57B3E" w:rsidRPr="00850822" w:rsidRDefault="00D57B3E" w:rsidP="00D57B3E">
            <w:pPr>
              <w:rPr>
                <w:sz w:val="20"/>
              </w:rPr>
            </w:pPr>
          </w:p>
          <w:p w14:paraId="30E48019" w14:textId="77777777" w:rsidR="00D57B3E" w:rsidRPr="00850822" w:rsidRDefault="00D57B3E" w:rsidP="00D57B3E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2F4202F2" w14:textId="77777777" w:rsidR="008835B0" w:rsidRPr="00850822" w:rsidRDefault="00121933" w:rsidP="008835B0">
            <w:pPr>
              <w:rPr>
                <w:sz w:val="20"/>
              </w:rPr>
            </w:pPr>
            <w:hyperlink r:id="rId528" w:history="1">
              <w:r w:rsidR="008835B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8835B0" w:rsidRPr="00850822">
              <w:rPr>
                <w:sz w:val="20"/>
              </w:rPr>
              <w:t>, 08/26/2020</w:t>
            </w:r>
          </w:p>
          <w:p w14:paraId="71FE4BE5" w14:textId="77777777" w:rsidR="005759A1" w:rsidRPr="00850822" w:rsidRDefault="00121933" w:rsidP="005759A1">
            <w:pPr>
              <w:rPr>
                <w:sz w:val="20"/>
              </w:rPr>
            </w:pPr>
            <w:hyperlink r:id="rId529" w:history="1">
              <w:r w:rsidR="005759A1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850822">
              <w:rPr>
                <w:sz w:val="20"/>
              </w:rPr>
              <w:t>, 08/31/2020</w:t>
            </w:r>
          </w:p>
          <w:p w14:paraId="7284DD7F" w14:textId="77777777" w:rsidR="00F72C3E" w:rsidRPr="00850822" w:rsidRDefault="00121933" w:rsidP="00F72C3E">
            <w:pPr>
              <w:rPr>
                <w:sz w:val="20"/>
              </w:rPr>
            </w:pPr>
            <w:hyperlink r:id="rId530" w:history="1">
              <w:r w:rsidR="00F72C3E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F72C3E" w:rsidRPr="00850822">
              <w:rPr>
                <w:sz w:val="20"/>
              </w:rPr>
              <w:t>, 09/09/2020</w:t>
            </w:r>
          </w:p>
          <w:p w14:paraId="49131FBD" w14:textId="77777777" w:rsidR="00D57B3E" w:rsidRPr="00850822" w:rsidRDefault="00D57B3E" w:rsidP="00D57B3E">
            <w:pPr>
              <w:rPr>
                <w:sz w:val="20"/>
              </w:rPr>
            </w:pPr>
          </w:p>
          <w:p w14:paraId="7DB57BA2" w14:textId="77777777" w:rsidR="00D57B3E" w:rsidRPr="00850822" w:rsidRDefault="00D57B3E" w:rsidP="00D57B3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3B27CD6" w14:textId="77777777" w:rsidR="005759A1" w:rsidRPr="00850822" w:rsidRDefault="00121933" w:rsidP="005759A1">
            <w:pPr>
              <w:rPr>
                <w:sz w:val="20"/>
              </w:rPr>
            </w:pPr>
            <w:hyperlink r:id="rId531" w:history="1">
              <w:r w:rsidR="005759A1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5759A1" w:rsidRPr="00850822">
              <w:rPr>
                <w:sz w:val="20"/>
              </w:rPr>
              <w:t>, 08/31/2020</w:t>
            </w:r>
          </w:p>
          <w:p w14:paraId="69BC5B45" w14:textId="77777777" w:rsidR="00D57B3E" w:rsidRPr="00850822" w:rsidRDefault="0049226F" w:rsidP="00D57B3E">
            <w:pPr>
              <w:rPr>
                <w:sz w:val="20"/>
              </w:rPr>
            </w:pPr>
            <w:r w:rsidRPr="00850822">
              <w:rPr>
                <w:sz w:val="20"/>
                <w:highlight w:val="red"/>
              </w:rPr>
              <w:t xml:space="preserve">(SP result: </w:t>
            </w:r>
            <w:r w:rsidR="00C567F6" w:rsidRPr="00850822">
              <w:rPr>
                <w:sz w:val="20"/>
                <w:highlight w:val="red"/>
              </w:rPr>
              <w:t>30Y, 14N, 38A)</w:t>
            </w:r>
          </w:p>
          <w:p w14:paraId="7A065CD3" w14:textId="77777777" w:rsidR="00793A79" w:rsidRPr="00850822" w:rsidRDefault="00121933" w:rsidP="00793A79">
            <w:pPr>
              <w:rPr>
                <w:sz w:val="20"/>
              </w:rPr>
            </w:pPr>
            <w:hyperlink r:id="rId532" w:history="1">
              <w:r w:rsidR="00793A79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793A79" w:rsidRPr="00850822">
              <w:rPr>
                <w:sz w:val="20"/>
              </w:rPr>
              <w:t>, 09/09/2020</w:t>
            </w:r>
          </w:p>
          <w:p w14:paraId="715DC3B5" w14:textId="62F014CE" w:rsidR="00793A79" w:rsidRPr="00850822" w:rsidRDefault="00161FF9" w:rsidP="00D57B3E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#SP0611-31</w:t>
            </w:r>
          </w:p>
          <w:p w14:paraId="7DC68822" w14:textId="3A90BF0D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46688C" w:rsidRPr="0046688C" w:rsidRDefault="0046688C" w:rsidP="0046688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46688C" w:rsidRPr="0046688C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46688C" w:rsidRPr="00E74230" w:rsidRDefault="0046688C" w:rsidP="0046688C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BC07B4" w14:paraId="29BE57ED" w14:textId="77777777" w:rsidTr="00C1254F">
        <w:trPr>
          <w:trHeight w:val="271"/>
        </w:trPr>
        <w:tc>
          <w:tcPr>
            <w:tcW w:w="1274" w:type="dxa"/>
          </w:tcPr>
          <w:p w14:paraId="247ACC79" w14:textId="063FE5C2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603163A" w14:textId="5E42C324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BC07B4" w:rsidRPr="00C471C0" w:rsidRDefault="00BC07B4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BC07B4" w:rsidRPr="00C471C0" w:rsidRDefault="00605B09" w:rsidP="00112124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</w:t>
            </w:r>
            <w:r w:rsidR="00E63750" w:rsidRPr="004D523F">
              <w:rPr>
                <w:color w:val="00B050"/>
                <w:sz w:val="20"/>
              </w:rPr>
              <w:t>,</w:t>
            </w:r>
            <w:r w:rsidR="00E63750">
              <w:rPr>
                <w:color w:val="00B050"/>
                <w:sz w:val="20"/>
              </w:rPr>
              <w:t xml:space="preserve"> </w:t>
            </w:r>
            <w:proofErr w:type="spellStart"/>
            <w:r w:rsidR="00E63750" w:rsidRPr="00E63750">
              <w:rPr>
                <w:color w:val="00B050"/>
                <w:sz w:val="20"/>
              </w:rPr>
              <w:t>Liuming</w:t>
            </w:r>
            <w:proofErr w:type="spellEnd"/>
            <w:r w:rsidR="00E63750" w:rsidRPr="00E63750">
              <w:rPr>
                <w:color w:val="00B050"/>
                <w:sz w:val="20"/>
              </w:rPr>
              <w:t> Lu</w:t>
            </w:r>
            <w:r w:rsidR="00E97BE6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E97BE6">
              <w:rPr>
                <w:color w:val="00B050"/>
                <w:sz w:val="20"/>
              </w:rPr>
              <w:t>Sanghyun</w:t>
            </w:r>
            <w:proofErr w:type="spellEnd"/>
            <w:r w:rsidR="00E97BE6" w:rsidRPr="00E97BE6">
              <w:rPr>
                <w:color w:val="00B050"/>
                <w:sz w:val="20"/>
              </w:rPr>
              <w:t xml:space="preserve"> Kim</w:t>
            </w:r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Yunbo</w:t>
            </w:r>
            <w:proofErr w:type="spellEnd"/>
            <w:r w:rsidR="009849F8">
              <w:rPr>
                <w:color w:val="00B050"/>
                <w:sz w:val="20"/>
              </w:rPr>
              <w:t xml:space="preserve"> Li, Jason </w:t>
            </w:r>
            <w:proofErr w:type="spellStart"/>
            <w:r w:rsidR="009849F8">
              <w:rPr>
                <w:color w:val="00B050"/>
                <w:sz w:val="20"/>
              </w:rPr>
              <w:t>Guo</w:t>
            </w:r>
            <w:proofErr w:type="spellEnd"/>
            <w:r w:rsidR="009849F8">
              <w:rPr>
                <w:color w:val="00B050"/>
                <w:sz w:val="20"/>
              </w:rPr>
              <w:t xml:space="preserve">, </w:t>
            </w:r>
            <w:proofErr w:type="spellStart"/>
            <w:r w:rsidR="009849F8">
              <w:rPr>
                <w:color w:val="00B050"/>
                <w:sz w:val="20"/>
              </w:rPr>
              <w:t>Jonghun</w:t>
            </w:r>
            <w:proofErr w:type="spellEnd"/>
            <w:r w:rsidR="009849F8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BC07B4" w:rsidRPr="00C471C0" w:rsidRDefault="00B860EF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73D9AD8" w14:textId="57C3ECDE" w:rsidR="00620CF3" w:rsidRPr="00D05A58" w:rsidRDefault="00121933" w:rsidP="00953AF8">
            <w:pPr>
              <w:rPr>
                <w:sz w:val="20"/>
              </w:rPr>
            </w:pPr>
            <w:hyperlink r:id="rId533" w:history="1">
              <w:r w:rsidR="00620CF3" w:rsidRPr="00D05A58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620CF3" w:rsidRPr="00D05A58">
              <w:rPr>
                <w:sz w:val="20"/>
              </w:rPr>
              <w:t>, 09/07/2020</w:t>
            </w:r>
          </w:p>
          <w:p w14:paraId="05E18030" w14:textId="7C21E83F" w:rsidR="00953AF8" w:rsidRPr="00D05A58" w:rsidRDefault="00121933" w:rsidP="00953AF8">
            <w:pPr>
              <w:rPr>
                <w:sz w:val="20"/>
              </w:rPr>
            </w:pPr>
            <w:hyperlink r:id="rId534" w:history="1">
              <w:r w:rsidR="00EF52D9" w:rsidRPr="00D05A58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EF52D9" w:rsidRPr="00D05A58">
              <w:rPr>
                <w:sz w:val="20"/>
              </w:rPr>
              <w:t>, 09/09/2020</w:t>
            </w:r>
          </w:p>
          <w:p w14:paraId="09B018F5" w14:textId="0BCB967F" w:rsidR="008B3A80" w:rsidRPr="00D05A58" w:rsidRDefault="00121933" w:rsidP="00953AF8">
            <w:pPr>
              <w:rPr>
                <w:sz w:val="20"/>
              </w:rPr>
            </w:pPr>
            <w:hyperlink r:id="rId535" w:history="1">
              <w:r w:rsidR="008B3A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8B3A80" w:rsidRPr="00D05A58">
              <w:rPr>
                <w:sz w:val="20"/>
              </w:rPr>
              <w:t>, 09/16/2020</w:t>
            </w:r>
          </w:p>
          <w:p w14:paraId="689E011A" w14:textId="50602BE9" w:rsidR="00BB1C33" w:rsidRPr="00D05A58" w:rsidRDefault="00121933" w:rsidP="00953AF8">
            <w:pPr>
              <w:rPr>
                <w:sz w:val="20"/>
              </w:rPr>
            </w:pPr>
            <w:hyperlink r:id="rId536" w:history="1">
              <w:r w:rsidR="00BB1C33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BB1C33" w:rsidRPr="00D05A58">
              <w:rPr>
                <w:sz w:val="20"/>
              </w:rPr>
              <w:t>, 09/23/2020</w:t>
            </w:r>
          </w:p>
          <w:p w14:paraId="46A90784" w14:textId="77777777" w:rsidR="00EF52D9" w:rsidRPr="00D05A58" w:rsidRDefault="00EF52D9" w:rsidP="00953AF8">
            <w:pPr>
              <w:rPr>
                <w:sz w:val="20"/>
              </w:rPr>
            </w:pPr>
          </w:p>
          <w:p w14:paraId="36FF720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49D4281" w14:textId="06159997" w:rsidR="00EB0617" w:rsidRPr="00D05A58" w:rsidRDefault="00121933" w:rsidP="00EB0617">
            <w:pPr>
              <w:rPr>
                <w:sz w:val="20"/>
              </w:rPr>
            </w:pPr>
            <w:hyperlink r:id="rId537" w:history="1">
              <w:r w:rsidR="00EB0617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EB0617" w:rsidRPr="00D05A58">
              <w:rPr>
                <w:sz w:val="20"/>
              </w:rPr>
              <w:t>, 09/23/2020</w:t>
            </w:r>
          </w:p>
          <w:p w14:paraId="00C6400D" w14:textId="77777777" w:rsidR="00953AF8" w:rsidRPr="00D05A58" w:rsidRDefault="00953AF8" w:rsidP="00953AF8">
            <w:pPr>
              <w:rPr>
                <w:sz w:val="20"/>
              </w:rPr>
            </w:pPr>
          </w:p>
          <w:p w14:paraId="5093ED77" w14:textId="77777777" w:rsidR="00953AF8" w:rsidRPr="00D05A5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D382D0B" w14:textId="77777777" w:rsidR="00BB1C33" w:rsidRPr="00D05A58" w:rsidRDefault="00121933" w:rsidP="00BB1C33">
            <w:pPr>
              <w:rPr>
                <w:sz w:val="20"/>
              </w:rPr>
            </w:pPr>
            <w:hyperlink r:id="rId538" w:history="1">
              <w:r w:rsidR="00BB1C33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BB1C33" w:rsidRPr="00D05A58">
              <w:rPr>
                <w:sz w:val="20"/>
              </w:rPr>
              <w:t>, 09/23/2020</w:t>
            </w:r>
          </w:p>
          <w:p w14:paraId="4BBC257F" w14:textId="51AB064F" w:rsidR="00BC07B4" w:rsidRPr="00D05A58" w:rsidRDefault="00BB1C33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167DAE5" w14:textId="77777777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BC07B4" w:rsidRPr="00C471C0" w:rsidRDefault="00BC07B4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E7555D" w14:paraId="53A1E71F" w14:textId="77777777" w:rsidTr="00C1254F">
        <w:trPr>
          <w:trHeight w:val="271"/>
        </w:trPr>
        <w:tc>
          <w:tcPr>
            <w:tcW w:w="1274" w:type="dxa"/>
          </w:tcPr>
          <w:p w14:paraId="42C97694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0D0A616D" w14:textId="64FE1413" w:rsidR="005F2363" w:rsidRPr="00E74230" w:rsidRDefault="005F2363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62485C83" w14:textId="680309EB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</w:t>
            </w: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Matthew Fischer,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0EAE1ACA" w14:textId="6F47E73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Fang,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</w:t>
            </w:r>
          </w:p>
          <w:p w14:paraId="06DD7B03" w14:textId="6B15F0A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lastRenderedPageBreak/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John Y</w:t>
            </w:r>
            <w:r w:rsidRPr="00FB2A44">
              <w:rPr>
                <w:sz w:val="20"/>
                <w:highlight w:val="yellow"/>
              </w:rPr>
              <w:t xml:space="preserve">i,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 xml:space="preserve">, Rana </w:t>
            </w:r>
            <w:proofErr w:type="spellStart"/>
            <w:r w:rsidR="00726A5C" w:rsidRPr="00FB2A44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227B62D0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lastRenderedPageBreak/>
              <w:t>ON HOLD</w:t>
            </w:r>
          </w:p>
        </w:tc>
        <w:tc>
          <w:tcPr>
            <w:tcW w:w="2344" w:type="dxa"/>
          </w:tcPr>
          <w:p w14:paraId="5609D7A8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52A31CC6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5693C27A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7D98A765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645ACF2A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26F0DB5F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F6FEB48" w14:textId="3529FD8D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5FCCADC5" w14:textId="77777777" w:rsidTr="00C1254F">
        <w:trPr>
          <w:trHeight w:val="257"/>
        </w:trPr>
        <w:tc>
          <w:tcPr>
            <w:tcW w:w="1274" w:type="dxa"/>
          </w:tcPr>
          <w:p w14:paraId="5D284007" w14:textId="77777777" w:rsidR="00E7555D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40AC873C" w14:textId="14421DE4" w:rsidR="005F2363" w:rsidRPr="00E74230" w:rsidRDefault="005F2363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35CCED0D" w14:textId="036060E5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</w:t>
            </w:r>
            <w:r w:rsidR="00726A5C" w:rsidRPr="00FB2A44">
              <w:rPr>
                <w:sz w:val="20"/>
                <w:highlight w:val="yellow"/>
              </w:rPr>
              <w:t>, R</w:t>
            </w:r>
            <w:r w:rsidR="00726A5C"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="00726A5C"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14AA4ED2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649E7C85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2F1BD6EE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</w:p>
          <w:p w14:paraId="5A112F6B" w14:textId="77777777" w:rsidR="00953AF8" w:rsidRPr="00D05A58" w:rsidRDefault="00953AF8" w:rsidP="00953AF8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15F721F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70FE3B31" w14:textId="77777777" w:rsidTr="00C1254F">
        <w:trPr>
          <w:trHeight w:val="257"/>
        </w:trPr>
        <w:tc>
          <w:tcPr>
            <w:tcW w:w="1274" w:type="dxa"/>
          </w:tcPr>
          <w:p w14:paraId="5A7490E1" w14:textId="796C74D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4E6DCA2" w14:textId="3652E94D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2899666" w14:textId="77777777" w:rsidR="00466087" w:rsidRDefault="00953AF8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67BBB40" w14:textId="448F5FBA" w:rsidR="003F7BDC" w:rsidRPr="00D05A58" w:rsidRDefault="00466087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="00953AF8" w:rsidRPr="00D05A5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39" w:history="1">
              <w:r w:rsidR="00836932" w:rsidRPr="00D05A58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836932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08/20/</w:t>
            </w:r>
            <w:r w:rsidR="00836932" w:rsidRPr="00D05A58">
              <w:rPr>
                <w:sz w:val="20"/>
              </w:rPr>
              <w:t>2020</w:t>
            </w:r>
          </w:p>
          <w:p w14:paraId="1D8274E6" w14:textId="168EAADF" w:rsidR="00246EAB" w:rsidRPr="00D05A58" w:rsidRDefault="00121933" w:rsidP="00112124">
            <w:pPr>
              <w:rPr>
                <w:sz w:val="20"/>
              </w:rPr>
            </w:pPr>
            <w:hyperlink r:id="rId540" w:history="1">
              <w:r w:rsidR="00246EAB" w:rsidRPr="00D05A58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246EAB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08/25/</w:t>
            </w:r>
            <w:r w:rsidR="00246EAB" w:rsidRPr="00D05A58">
              <w:rPr>
                <w:sz w:val="20"/>
              </w:rPr>
              <w:t>2020</w:t>
            </w:r>
          </w:p>
          <w:p w14:paraId="6054F63C" w14:textId="33D2FC2E" w:rsidR="003F7BDC" w:rsidRPr="00D05A58" w:rsidRDefault="00121933" w:rsidP="00112124">
            <w:pPr>
              <w:rPr>
                <w:sz w:val="20"/>
              </w:rPr>
            </w:pPr>
            <w:hyperlink r:id="rId541" w:history="1">
              <w:r w:rsidR="003F7BDC" w:rsidRPr="00D05A58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3F7BDC" w:rsidRPr="00D05A58">
              <w:rPr>
                <w:sz w:val="20"/>
              </w:rPr>
              <w:t xml:space="preserve">, </w:t>
            </w:r>
            <w:r w:rsidR="00953AF8" w:rsidRPr="00D05A58">
              <w:rPr>
                <w:sz w:val="20"/>
              </w:rPr>
              <w:t>08/28/</w:t>
            </w:r>
            <w:r w:rsidR="003F7BDC" w:rsidRPr="00D05A58">
              <w:rPr>
                <w:sz w:val="20"/>
              </w:rPr>
              <w:t>2020</w:t>
            </w:r>
          </w:p>
          <w:p w14:paraId="4805E754" w14:textId="0044EAE7" w:rsidR="005012F5" w:rsidRPr="00D05A58" w:rsidRDefault="00121933" w:rsidP="00112124">
            <w:pPr>
              <w:rPr>
                <w:sz w:val="20"/>
              </w:rPr>
            </w:pPr>
            <w:hyperlink r:id="rId542" w:history="1">
              <w:r w:rsidR="005012F5" w:rsidRPr="00D05A58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5012F5" w:rsidRPr="00D05A58">
              <w:rPr>
                <w:sz w:val="20"/>
              </w:rPr>
              <w:t>, 08/31/2020</w:t>
            </w:r>
          </w:p>
          <w:p w14:paraId="13B7C9CB" w14:textId="38DF9CCF" w:rsidR="000F6FF8" w:rsidRPr="00D05A58" w:rsidRDefault="00121933" w:rsidP="00112124">
            <w:pPr>
              <w:rPr>
                <w:sz w:val="20"/>
              </w:rPr>
            </w:pPr>
            <w:hyperlink r:id="rId543" w:history="1">
              <w:r w:rsidR="000F6FF8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0F6FF8" w:rsidRPr="00D05A58">
              <w:rPr>
                <w:sz w:val="20"/>
              </w:rPr>
              <w:t>, 08/31/2020</w:t>
            </w:r>
          </w:p>
          <w:p w14:paraId="42E175BC" w14:textId="7CC28982" w:rsidR="001A0DC4" w:rsidRPr="00D05A58" w:rsidRDefault="00121933" w:rsidP="00112124">
            <w:pPr>
              <w:rPr>
                <w:sz w:val="20"/>
              </w:rPr>
            </w:pPr>
            <w:hyperlink r:id="rId544" w:history="1">
              <w:r w:rsidR="001A0DC4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1A0DC4" w:rsidRPr="00D05A58">
              <w:rPr>
                <w:sz w:val="20"/>
              </w:rPr>
              <w:t>, 09/24/2020</w:t>
            </w:r>
          </w:p>
          <w:p w14:paraId="3BE46993" w14:textId="77777777" w:rsidR="00953AF8" w:rsidRPr="002B3643" w:rsidRDefault="00466087" w:rsidP="00953AF8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Pr="003531FC">
              <w:rPr>
                <w:sz w:val="20"/>
              </w:rPr>
              <w:t xml:space="preserve"> tex</w:t>
            </w:r>
            <w:r w:rsidRPr="002B3643">
              <w:rPr>
                <w:sz w:val="20"/>
              </w:rPr>
              <w:t>t:</w:t>
            </w:r>
          </w:p>
          <w:p w14:paraId="517B3BE9" w14:textId="1A8D296F" w:rsidR="00466087" w:rsidRPr="002B3643" w:rsidRDefault="00121933" w:rsidP="00953AF8">
            <w:pPr>
              <w:rPr>
                <w:sz w:val="20"/>
              </w:rPr>
            </w:pPr>
            <w:hyperlink r:id="rId545" w:history="1">
              <w:r w:rsidR="00466087" w:rsidRPr="002B3643">
                <w:rPr>
                  <w:rStyle w:val="Hyperlink"/>
                  <w:color w:val="auto"/>
                  <w:sz w:val="20"/>
                </w:rPr>
                <w:t>20/1651r0</w:t>
              </w:r>
            </w:hyperlink>
            <w:r w:rsidR="00466087" w:rsidRPr="002B3643">
              <w:rPr>
                <w:sz w:val="20"/>
              </w:rPr>
              <w:t>, 10/14/2020</w:t>
            </w:r>
          </w:p>
          <w:p w14:paraId="118802AD" w14:textId="395DE04A" w:rsidR="00CC4457" w:rsidRPr="002B3643" w:rsidRDefault="00121933" w:rsidP="00953AF8">
            <w:pPr>
              <w:rPr>
                <w:sz w:val="20"/>
              </w:rPr>
            </w:pPr>
            <w:hyperlink r:id="rId546" w:history="1">
              <w:r w:rsidR="00CC4457" w:rsidRPr="002B3643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CC4457" w:rsidRPr="002B3643">
              <w:rPr>
                <w:sz w:val="20"/>
              </w:rPr>
              <w:t>, 10/21/2020</w:t>
            </w:r>
          </w:p>
          <w:p w14:paraId="0AF91833" w14:textId="77777777" w:rsidR="00466087" w:rsidRPr="002B3643" w:rsidRDefault="00466087" w:rsidP="00953AF8">
            <w:pPr>
              <w:rPr>
                <w:sz w:val="20"/>
              </w:rPr>
            </w:pPr>
          </w:p>
          <w:p w14:paraId="44B305DE" w14:textId="77777777" w:rsidR="00953AF8" w:rsidRPr="002B3643" w:rsidRDefault="00953AF8" w:rsidP="00953AF8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4B5829D4" w14:textId="104979E4" w:rsidR="00466087" w:rsidRPr="002B3643" w:rsidRDefault="00466087" w:rsidP="00953AF8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22F4EAD8" w14:textId="651C87D0" w:rsidR="00953AF8" w:rsidRPr="002B3643" w:rsidRDefault="00121933" w:rsidP="00953AF8">
            <w:pPr>
              <w:rPr>
                <w:sz w:val="20"/>
              </w:rPr>
            </w:pPr>
            <w:hyperlink r:id="rId547" w:history="1">
              <w:r w:rsidR="00674784" w:rsidRPr="002B3643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674784" w:rsidRPr="002B3643">
              <w:rPr>
                <w:sz w:val="20"/>
              </w:rPr>
              <w:t>, 08/26/2020</w:t>
            </w:r>
          </w:p>
          <w:p w14:paraId="23839921" w14:textId="77777777" w:rsidR="00646438" w:rsidRPr="002B3643" w:rsidRDefault="00121933" w:rsidP="00646438">
            <w:pPr>
              <w:rPr>
                <w:sz w:val="20"/>
              </w:rPr>
            </w:pPr>
            <w:hyperlink r:id="rId548" w:history="1">
              <w:r w:rsidR="00646438" w:rsidRPr="002B3643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646438" w:rsidRPr="002B3643">
              <w:rPr>
                <w:sz w:val="20"/>
              </w:rPr>
              <w:t>, 08/31/2020</w:t>
            </w:r>
          </w:p>
          <w:p w14:paraId="7EC40078" w14:textId="485F2C34" w:rsidR="00EC22B5" w:rsidRPr="002B3643" w:rsidRDefault="00121933" w:rsidP="00646438">
            <w:pPr>
              <w:rPr>
                <w:sz w:val="20"/>
              </w:rPr>
            </w:pPr>
            <w:hyperlink r:id="rId549" w:history="1">
              <w:r w:rsidR="00EC22B5" w:rsidRPr="002B3643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EC22B5" w:rsidRPr="002B3643">
              <w:rPr>
                <w:sz w:val="20"/>
              </w:rPr>
              <w:t>, 09/24/2020</w:t>
            </w:r>
          </w:p>
          <w:p w14:paraId="35E47218" w14:textId="77777777" w:rsidR="00674784" w:rsidRPr="002B3643" w:rsidRDefault="00466087" w:rsidP="00953AF8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0AEFED83" w14:textId="77777777" w:rsidR="00DF75F7" w:rsidRPr="002B3643" w:rsidRDefault="00121933" w:rsidP="00DF75F7">
            <w:pPr>
              <w:rPr>
                <w:sz w:val="20"/>
              </w:rPr>
            </w:pPr>
            <w:hyperlink r:id="rId550" w:history="1">
              <w:r w:rsidR="00DF75F7" w:rsidRPr="002B3643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DF75F7" w:rsidRPr="002B3643">
              <w:rPr>
                <w:sz w:val="20"/>
              </w:rPr>
              <w:t>, 10/21/2020</w:t>
            </w:r>
          </w:p>
          <w:p w14:paraId="1122042B" w14:textId="77777777" w:rsidR="00466087" w:rsidRPr="002B3643" w:rsidRDefault="00466087" w:rsidP="00953AF8">
            <w:pPr>
              <w:rPr>
                <w:sz w:val="20"/>
              </w:rPr>
            </w:pPr>
          </w:p>
          <w:p w14:paraId="28E2281A" w14:textId="77777777" w:rsidR="00953AF8" w:rsidRDefault="00953AF8" w:rsidP="00953AF8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6DD5EB6E" w14:textId="42B5BF5D" w:rsidR="00466087" w:rsidRPr="00D05A58" w:rsidRDefault="00466087" w:rsidP="00953AF8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0EA384C" w14:textId="77777777" w:rsidR="00646438" w:rsidRPr="00D05A58" w:rsidRDefault="00121933" w:rsidP="00646438">
            <w:pPr>
              <w:rPr>
                <w:sz w:val="20"/>
              </w:rPr>
            </w:pPr>
            <w:hyperlink r:id="rId551" w:history="1">
              <w:r w:rsidR="00646438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646438" w:rsidRPr="00D05A58">
              <w:rPr>
                <w:sz w:val="20"/>
              </w:rPr>
              <w:t>, 08/31/2020</w:t>
            </w:r>
          </w:p>
          <w:p w14:paraId="359C5D82" w14:textId="29FA9077" w:rsidR="00646438" w:rsidRPr="00D05A58" w:rsidRDefault="00646438" w:rsidP="00646438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6526354A" w14:textId="77777777" w:rsidR="002B29D7" w:rsidRPr="00D05A58" w:rsidRDefault="00121933" w:rsidP="002B29D7">
            <w:pPr>
              <w:rPr>
                <w:sz w:val="20"/>
              </w:rPr>
            </w:pPr>
            <w:hyperlink r:id="rId552" w:history="1">
              <w:r w:rsidR="002B29D7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2B29D7" w:rsidRPr="00D05A58">
              <w:rPr>
                <w:sz w:val="20"/>
              </w:rPr>
              <w:t>, 09/24/2020</w:t>
            </w:r>
          </w:p>
          <w:p w14:paraId="55AD7FEF" w14:textId="77777777" w:rsidR="00953AF8" w:rsidRDefault="002B29D7" w:rsidP="00112124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7C11D394" w14:textId="77777777" w:rsidR="00466087" w:rsidRDefault="00466087" w:rsidP="00112124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FDF646B" w14:textId="2E5DAF8F" w:rsidR="00466087" w:rsidRPr="00D05A58" w:rsidRDefault="00466087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95E0255" w14:textId="05A9D866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E7555D" w:rsidRPr="00D05A58" w:rsidRDefault="00E7555D" w:rsidP="00112124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119, #SP127</w:t>
            </w:r>
          </w:p>
          <w:p w14:paraId="5D4D2C38" w14:textId="2AA53122" w:rsidR="00301A02" w:rsidRPr="00D05A58" w:rsidRDefault="00301A02" w:rsidP="00301A0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124, #SP185</w:t>
            </w:r>
          </w:p>
          <w:p w14:paraId="364DAF5C" w14:textId="1E5AA7D1" w:rsidR="00301A02" w:rsidRPr="00D05A58" w:rsidRDefault="00301A02" w:rsidP="00301A02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124, #SP186   </w:t>
            </w:r>
          </w:p>
          <w:p w14:paraId="6C9D7E2B" w14:textId="67F0C10E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0B35AF2D" w14:textId="77777777" w:rsidTr="00C1254F">
        <w:trPr>
          <w:trHeight w:val="257"/>
        </w:trPr>
        <w:tc>
          <w:tcPr>
            <w:tcW w:w="1274" w:type="dxa"/>
          </w:tcPr>
          <w:p w14:paraId="5A53A2BA" w14:textId="52EEDA3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5968F70" w14:textId="3585AFE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589F58" w14:textId="77777777" w:rsidR="00784927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329C907" w14:textId="5371521C" w:rsidR="00E7555D" w:rsidRPr="00137D45" w:rsidRDefault="00784927" w:rsidP="00112124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="00652040" w:rsidRPr="00137D45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53" w:history="1">
              <w:r w:rsidR="00B40CF3" w:rsidRPr="00137D45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="00B40CF3" w:rsidRPr="00137D45">
              <w:rPr>
                <w:sz w:val="20"/>
              </w:rPr>
              <w:t xml:space="preserve">, </w:t>
            </w:r>
            <w:r w:rsidR="00652040" w:rsidRPr="00137D45">
              <w:rPr>
                <w:sz w:val="20"/>
              </w:rPr>
              <w:t>08/24/</w:t>
            </w:r>
            <w:r w:rsidR="00B40CF3" w:rsidRPr="00137D45">
              <w:rPr>
                <w:sz w:val="20"/>
              </w:rPr>
              <w:t>2020</w:t>
            </w:r>
          </w:p>
          <w:p w14:paraId="435EB2F2" w14:textId="602CA09E" w:rsidR="00CC0222" w:rsidRPr="00137D45" w:rsidRDefault="00121933" w:rsidP="00112124">
            <w:pPr>
              <w:rPr>
                <w:sz w:val="20"/>
              </w:rPr>
            </w:pPr>
            <w:hyperlink r:id="rId554" w:history="1">
              <w:r w:rsidR="00CC0222" w:rsidRPr="00137D45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CC0222" w:rsidRPr="00137D45">
              <w:rPr>
                <w:sz w:val="20"/>
              </w:rPr>
              <w:t>, 09/13/2020</w:t>
            </w:r>
          </w:p>
          <w:p w14:paraId="748361B3" w14:textId="3F65DE28" w:rsidR="000D1AE6" w:rsidRPr="00137D45" w:rsidRDefault="00121933" w:rsidP="00112124">
            <w:pPr>
              <w:rPr>
                <w:sz w:val="20"/>
              </w:rPr>
            </w:pPr>
            <w:hyperlink r:id="rId555" w:history="1">
              <w:r w:rsidR="00540D8B" w:rsidRPr="00137D45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0D1AE6" w:rsidRPr="00137D45">
              <w:rPr>
                <w:sz w:val="20"/>
              </w:rPr>
              <w:t>, 09/14/2020</w:t>
            </w:r>
          </w:p>
          <w:p w14:paraId="60970C54" w14:textId="44459AA1" w:rsidR="00AF5C18" w:rsidRPr="00137D45" w:rsidRDefault="00121933" w:rsidP="00112124">
            <w:pPr>
              <w:rPr>
                <w:sz w:val="20"/>
              </w:rPr>
            </w:pPr>
            <w:hyperlink r:id="rId556" w:history="1">
              <w:r w:rsidR="00AF5C18" w:rsidRPr="00137D45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AF5C18" w:rsidRPr="00137D45">
              <w:rPr>
                <w:sz w:val="20"/>
              </w:rPr>
              <w:t>, 09/15/2020</w:t>
            </w:r>
          </w:p>
          <w:p w14:paraId="2FE50891" w14:textId="75BCCB11" w:rsidR="003D5101" w:rsidRPr="00137D45" w:rsidRDefault="00121933" w:rsidP="00112124">
            <w:pPr>
              <w:rPr>
                <w:sz w:val="20"/>
              </w:rPr>
            </w:pPr>
            <w:hyperlink r:id="rId557" w:history="1">
              <w:r w:rsidR="003D5101" w:rsidRPr="00137D45">
                <w:rPr>
                  <w:rStyle w:val="Hyperlink"/>
                  <w:color w:val="auto"/>
                  <w:sz w:val="20"/>
                </w:rPr>
                <w:t>20/1274r4</w:t>
              </w:r>
            </w:hyperlink>
            <w:r w:rsidR="003D5101" w:rsidRPr="00137D45">
              <w:rPr>
                <w:sz w:val="20"/>
              </w:rPr>
              <w:t>, 09/16/2020</w:t>
            </w:r>
          </w:p>
          <w:p w14:paraId="50233373" w14:textId="0C44EA05" w:rsidR="007821B6" w:rsidRPr="00137D45" w:rsidRDefault="00121933" w:rsidP="00112124">
            <w:pPr>
              <w:rPr>
                <w:sz w:val="20"/>
              </w:rPr>
            </w:pPr>
            <w:hyperlink r:id="rId558" w:history="1">
              <w:r w:rsidR="007821B6" w:rsidRPr="00137D45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7821B6" w:rsidRPr="00137D45">
              <w:rPr>
                <w:sz w:val="20"/>
              </w:rPr>
              <w:t>, 09/21/2020</w:t>
            </w:r>
          </w:p>
          <w:p w14:paraId="5A7F14DA" w14:textId="7FEB9539" w:rsidR="00F538FE" w:rsidRPr="00137D45" w:rsidRDefault="00121933" w:rsidP="00112124">
            <w:pPr>
              <w:rPr>
                <w:sz w:val="20"/>
              </w:rPr>
            </w:pPr>
            <w:hyperlink r:id="rId559" w:history="1">
              <w:r w:rsidR="00F538FE" w:rsidRPr="00137D45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F538FE" w:rsidRPr="00137D45">
              <w:rPr>
                <w:sz w:val="20"/>
              </w:rPr>
              <w:t>, 09/24/2020</w:t>
            </w:r>
          </w:p>
          <w:p w14:paraId="71799BDD" w14:textId="291DF89D" w:rsidR="007821B6" w:rsidRPr="00137D45" w:rsidRDefault="00121933" w:rsidP="00112124">
            <w:pPr>
              <w:rPr>
                <w:sz w:val="20"/>
              </w:rPr>
            </w:pPr>
            <w:hyperlink r:id="rId560" w:history="1">
              <w:r w:rsidR="00A11BAC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A11BAC" w:rsidRPr="00137D45">
              <w:rPr>
                <w:sz w:val="20"/>
              </w:rPr>
              <w:t>, 09/24/2020</w:t>
            </w:r>
          </w:p>
          <w:p w14:paraId="23E3BB27" w14:textId="140B3FD1" w:rsidR="00FC19EF" w:rsidRPr="00137D45" w:rsidRDefault="00121933" w:rsidP="00112124">
            <w:pPr>
              <w:rPr>
                <w:sz w:val="20"/>
              </w:rPr>
            </w:pPr>
            <w:hyperlink r:id="rId561" w:history="1">
              <w:r w:rsidR="00FC19EF" w:rsidRPr="00137D45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FC19EF" w:rsidRPr="00137D45">
              <w:rPr>
                <w:sz w:val="20"/>
              </w:rPr>
              <w:t>, 09/28/2020</w:t>
            </w:r>
          </w:p>
          <w:p w14:paraId="6A771F7A" w14:textId="6D2F26EB" w:rsidR="00FC19EF" w:rsidRPr="00137D45" w:rsidRDefault="00121933" w:rsidP="00112124">
            <w:pPr>
              <w:rPr>
                <w:sz w:val="20"/>
              </w:rPr>
            </w:pPr>
            <w:hyperlink r:id="rId562" w:history="1">
              <w:r w:rsidR="002A0FDF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2A0FDF" w:rsidRPr="00137D45">
              <w:rPr>
                <w:sz w:val="20"/>
              </w:rPr>
              <w:t>, 09/28/2020</w:t>
            </w:r>
          </w:p>
          <w:p w14:paraId="2E2FA55C" w14:textId="25C13BD4" w:rsidR="00DF310D" w:rsidRPr="00137D45" w:rsidRDefault="00B40CF3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Visio file</w:t>
            </w:r>
            <w:r w:rsidR="00DF310D" w:rsidRPr="00137D45">
              <w:rPr>
                <w:sz w:val="20"/>
              </w:rPr>
              <w:t>:</w:t>
            </w:r>
            <w:r w:rsidRPr="00137D45">
              <w:rPr>
                <w:sz w:val="20"/>
              </w:rPr>
              <w:t xml:space="preserve"> </w:t>
            </w:r>
          </w:p>
          <w:p w14:paraId="4569FB6A" w14:textId="74E78DD1" w:rsidR="00B40CF3" w:rsidRPr="00137D45" w:rsidRDefault="00121933" w:rsidP="00652040">
            <w:pPr>
              <w:rPr>
                <w:sz w:val="20"/>
              </w:rPr>
            </w:pPr>
            <w:hyperlink r:id="rId563" w:history="1">
              <w:r w:rsidR="00B40CF3" w:rsidRPr="00137D45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B40CF3" w:rsidRPr="00137D45">
              <w:rPr>
                <w:sz w:val="20"/>
              </w:rPr>
              <w:t xml:space="preserve">, </w:t>
            </w:r>
            <w:r w:rsidR="00652040" w:rsidRPr="00137D45">
              <w:rPr>
                <w:sz w:val="20"/>
              </w:rPr>
              <w:t>08/24/</w:t>
            </w:r>
            <w:r w:rsidR="00B40CF3" w:rsidRPr="00137D45">
              <w:rPr>
                <w:sz w:val="20"/>
              </w:rPr>
              <w:t>2020</w:t>
            </w:r>
          </w:p>
          <w:p w14:paraId="7507104D" w14:textId="02E11178" w:rsidR="005C45A2" w:rsidRPr="00137D45" w:rsidRDefault="00121933" w:rsidP="00652040">
            <w:pPr>
              <w:rPr>
                <w:sz w:val="20"/>
              </w:rPr>
            </w:pPr>
            <w:hyperlink r:id="rId564" w:history="1">
              <w:r w:rsidR="005C45A2" w:rsidRPr="00137D45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5C45A2" w:rsidRPr="00137D45">
              <w:rPr>
                <w:sz w:val="20"/>
              </w:rPr>
              <w:t>, 09/14/2020</w:t>
            </w:r>
          </w:p>
          <w:p w14:paraId="386C87F1" w14:textId="010438D4" w:rsidR="00FA3B4C" w:rsidRPr="00137D45" w:rsidRDefault="00121933" w:rsidP="00652040">
            <w:pPr>
              <w:rPr>
                <w:sz w:val="20"/>
              </w:rPr>
            </w:pPr>
            <w:hyperlink r:id="rId565" w:history="1">
              <w:r w:rsidR="00FA3B4C" w:rsidRPr="00137D45">
                <w:rPr>
                  <w:rStyle w:val="Hyperlink"/>
                  <w:color w:val="auto"/>
                  <w:sz w:val="20"/>
                </w:rPr>
                <w:t>20/1288r2</w:t>
              </w:r>
            </w:hyperlink>
            <w:r w:rsidR="00FA3B4C" w:rsidRPr="00137D45">
              <w:rPr>
                <w:sz w:val="20"/>
              </w:rPr>
              <w:t>, 09/21/2020</w:t>
            </w:r>
          </w:p>
          <w:p w14:paraId="1ADEC765" w14:textId="44F4E401" w:rsidR="00784927" w:rsidRDefault="00121933" w:rsidP="00652040">
            <w:pPr>
              <w:rPr>
                <w:sz w:val="20"/>
              </w:rPr>
            </w:pPr>
            <w:hyperlink r:id="rId566" w:history="1">
              <w:r w:rsidR="00704360" w:rsidRPr="00137D45">
                <w:rPr>
                  <w:rStyle w:val="Hyperlink"/>
                  <w:color w:val="auto"/>
                  <w:sz w:val="20"/>
                </w:rPr>
                <w:t>20/1288r3</w:t>
              </w:r>
            </w:hyperlink>
            <w:r w:rsidR="00704360" w:rsidRPr="00137D45">
              <w:rPr>
                <w:sz w:val="20"/>
              </w:rPr>
              <w:t>, 09/28/2020</w:t>
            </w:r>
          </w:p>
          <w:p w14:paraId="13662EA1" w14:textId="40343E86" w:rsidR="00784927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="00784927">
              <w:rPr>
                <w:sz w:val="20"/>
              </w:rPr>
              <w:t xml:space="preserve"> text:</w:t>
            </w:r>
          </w:p>
          <w:p w14:paraId="00D67AC5" w14:textId="7521993E" w:rsidR="00784927" w:rsidRPr="00B92D29" w:rsidRDefault="00121933" w:rsidP="00652040">
            <w:pPr>
              <w:rPr>
                <w:sz w:val="20"/>
              </w:rPr>
            </w:pPr>
            <w:hyperlink r:id="rId567" w:history="1">
              <w:r w:rsidR="00784927" w:rsidRPr="00B92D29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110D87" w:rsidRPr="00B92D29">
              <w:rPr>
                <w:sz w:val="20"/>
              </w:rPr>
              <w:t>, 10/08/2020</w:t>
            </w:r>
          </w:p>
          <w:p w14:paraId="1D024794" w14:textId="7F4284A8" w:rsidR="00110D87" w:rsidRDefault="00121933" w:rsidP="00652040">
            <w:pPr>
              <w:rPr>
                <w:sz w:val="20"/>
              </w:rPr>
            </w:pPr>
            <w:hyperlink r:id="rId568" w:history="1">
              <w:r w:rsidR="00110D87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110D87" w:rsidRPr="00B92D29">
              <w:rPr>
                <w:sz w:val="20"/>
              </w:rPr>
              <w:t>, 10/09/2020</w:t>
            </w:r>
          </w:p>
          <w:p w14:paraId="1F3B04FB" w14:textId="06666FA5" w:rsidR="00124438" w:rsidRPr="00F87E92" w:rsidRDefault="00121933" w:rsidP="00652040">
            <w:pPr>
              <w:rPr>
                <w:sz w:val="20"/>
              </w:rPr>
            </w:pPr>
            <w:hyperlink r:id="rId569" w:history="1">
              <w:r w:rsidR="00124438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124438" w:rsidRPr="00F87E92">
              <w:rPr>
                <w:sz w:val="20"/>
              </w:rPr>
              <w:t>, 10/08/2020</w:t>
            </w:r>
          </w:p>
          <w:p w14:paraId="0DDEE176" w14:textId="77777777" w:rsidR="00652040" w:rsidRPr="00F87E92" w:rsidRDefault="00652040" w:rsidP="00652040">
            <w:pPr>
              <w:rPr>
                <w:sz w:val="20"/>
              </w:rPr>
            </w:pPr>
          </w:p>
          <w:p w14:paraId="3A7C1813" w14:textId="77777777" w:rsidR="00652040" w:rsidRPr="00F87E92" w:rsidRDefault="00652040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Presented:</w:t>
            </w:r>
          </w:p>
          <w:p w14:paraId="18524BAD" w14:textId="282DFDBF" w:rsidR="00EA04BA" w:rsidRPr="00F87E92" w:rsidRDefault="00EA04BA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PDT text:</w:t>
            </w:r>
          </w:p>
          <w:p w14:paraId="388759B2" w14:textId="77777777" w:rsidR="00B36EA7" w:rsidRPr="00F87E92" w:rsidRDefault="00121933" w:rsidP="00B36EA7">
            <w:pPr>
              <w:rPr>
                <w:sz w:val="20"/>
              </w:rPr>
            </w:pPr>
            <w:hyperlink r:id="rId570" w:history="1">
              <w:r w:rsidR="00B36EA7" w:rsidRPr="00F87E92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B36EA7" w:rsidRPr="00F87E92">
              <w:rPr>
                <w:sz w:val="20"/>
              </w:rPr>
              <w:t>, 09/21/2020</w:t>
            </w:r>
          </w:p>
          <w:p w14:paraId="0925C3E9" w14:textId="77777777" w:rsidR="00CC32D5" w:rsidRPr="00F87E92" w:rsidRDefault="00121933" w:rsidP="00CC32D5">
            <w:pPr>
              <w:rPr>
                <w:sz w:val="20"/>
              </w:rPr>
            </w:pPr>
            <w:hyperlink r:id="rId571" w:history="1">
              <w:r w:rsidR="00CC32D5" w:rsidRPr="00F87E92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CC32D5" w:rsidRPr="00F87E92">
              <w:rPr>
                <w:sz w:val="20"/>
              </w:rPr>
              <w:t>, 09/24/2020</w:t>
            </w:r>
          </w:p>
          <w:p w14:paraId="641AD624" w14:textId="77777777" w:rsidR="00210D1B" w:rsidRPr="00F87E92" w:rsidRDefault="00121933" w:rsidP="00210D1B">
            <w:pPr>
              <w:rPr>
                <w:sz w:val="20"/>
              </w:rPr>
            </w:pPr>
            <w:hyperlink r:id="rId572" w:history="1">
              <w:r w:rsidR="00210D1B" w:rsidRPr="00F87E92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210D1B" w:rsidRPr="00F87E92">
              <w:rPr>
                <w:sz w:val="20"/>
              </w:rPr>
              <w:t>, 09/28/2020</w:t>
            </w:r>
          </w:p>
          <w:p w14:paraId="45B4712F" w14:textId="77777777" w:rsidR="00652040" w:rsidRPr="00F87E92" w:rsidRDefault="00EA04BA" w:rsidP="00652040">
            <w:pPr>
              <w:rPr>
                <w:sz w:val="20"/>
              </w:rPr>
            </w:pPr>
            <w:r w:rsidRPr="00F87E92">
              <w:rPr>
                <w:sz w:val="20"/>
              </w:rPr>
              <w:t>TBD text:</w:t>
            </w:r>
          </w:p>
          <w:p w14:paraId="25FBA28C" w14:textId="77777777" w:rsidR="00EA04BA" w:rsidRPr="00F87E92" w:rsidRDefault="00121933" w:rsidP="00EA04BA">
            <w:pPr>
              <w:rPr>
                <w:sz w:val="20"/>
              </w:rPr>
            </w:pPr>
            <w:hyperlink r:id="rId573" w:history="1">
              <w:r w:rsidR="00EA04BA" w:rsidRPr="00F87E92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EA04BA" w:rsidRPr="00F87E92">
              <w:rPr>
                <w:sz w:val="20"/>
              </w:rPr>
              <w:t>, 10/08/2020</w:t>
            </w:r>
          </w:p>
          <w:p w14:paraId="25940F96" w14:textId="77777777" w:rsidR="00F87E92" w:rsidRDefault="00121933" w:rsidP="00F87E92">
            <w:pPr>
              <w:rPr>
                <w:sz w:val="20"/>
              </w:rPr>
            </w:pPr>
            <w:hyperlink r:id="rId574" w:history="1">
              <w:r w:rsidR="00F87E92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F87E92" w:rsidRPr="00F87E92">
              <w:rPr>
                <w:sz w:val="20"/>
              </w:rPr>
              <w:t>, 10/08/2020</w:t>
            </w:r>
          </w:p>
          <w:p w14:paraId="4B10C296" w14:textId="40C3FBD4" w:rsidR="00D36704" w:rsidRDefault="00121933" w:rsidP="00D36704">
            <w:pPr>
              <w:rPr>
                <w:sz w:val="20"/>
              </w:rPr>
            </w:pPr>
            <w:hyperlink r:id="rId575" w:history="1">
              <w:r w:rsidR="00D36704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36704">
              <w:rPr>
                <w:sz w:val="20"/>
              </w:rPr>
              <w:t>, 10/12/</w:t>
            </w:r>
            <w:r w:rsidR="00D36704" w:rsidRPr="00B92D29">
              <w:rPr>
                <w:sz w:val="20"/>
              </w:rPr>
              <w:t>2020</w:t>
            </w:r>
          </w:p>
          <w:p w14:paraId="6CBDDE94" w14:textId="5C9E029D" w:rsidR="00D36704" w:rsidRPr="00F87E92" w:rsidRDefault="00121933" w:rsidP="00F87E92">
            <w:pPr>
              <w:rPr>
                <w:sz w:val="20"/>
              </w:rPr>
            </w:pPr>
            <w:hyperlink r:id="rId576" w:history="1">
              <w:r w:rsidR="00D36704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36704">
              <w:rPr>
                <w:sz w:val="20"/>
              </w:rPr>
              <w:t>, 10/12</w:t>
            </w:r>
            <w:r w:rsidR="00D36704" w:rsidRPr="00F87E92">
              <w:rPr>
                <w:sz w:val="20"/>
              </w:rPr>
              <w:t>/2020</w:t>
            </w:r>
          </w:p>
          <w:p w14:paraId="076C5052" w14:textId="77777777" w:rsidR="00EA04BA" w:rsidRPr="00137D45" w:rsidRDefault="00EA04BA" w:rsidP="00652040">
            <w:pPr>
              <w:rPr>
                <w:sz w:val="20"/>
              </w:rPr>
            </w:pPr>
          </w:p>
          <w:p w14:paraId="36670193" w14:textId="77777777" w:rsidR="00652040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41979646" w14:textId="6F6CC4DB" w:rsidR="00EA04BA" w:rsidRPr="00137D45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957F1B3" w14:textId="77777777" w:rsidR="00652040" w:rsidRPr="00137D45" w:rsidRDefault="00121933" w:rsidP="00652040">
            <w:pPr>
              <w:rPr>
                <w:sz w:val="20"/>
              </w:rPr>
            </w:pPr>
            <w:hyperlink r:id="rId577" w:history="1">
              <w:r w:rsidR="00A11BAC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A11BAC" w:rsidRPr="00137D45">
              <w:rPr>
                <w:sz w:val="20"/>
              </w:rPr>
              <w:t>, 09/24/2020</w:t>
            </w:r>
          </w:p>
          <w:p w14:paraId="26A1B99F" w14:textId="77777777" w:rsidR="00A11BAC" w:rsidRPr="00137D45" w:rsidRDefault="003109C9" w:rsidP="0065204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>(SP result: 25Y, 23N, 27A)</w:t>
            </w:r>
          </w:p>
          <w:p w14:paraId="255ADACF" w14:textId="77777777" w:rsidR="002C3674" w:rsidRPr="00137D45" w:rsidRDefault="00121933" w:rsidP="002C3674">
            <w:pPr>
              <w:rPr>
                <w:sz w:val="20"/>
              </w:rPr>
            </w:pPr>
            <w:hyperlink r:id="rId578" w:history="1">
              <w:r w:rsidR="002C3674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2C3674" w:rsidRPr="00137D45">
              <w:rPr>
                <w:sz w:val="20"/>
              </w:rPr>
              <w:t>, 09/28/2020</w:t>
            </w:r>
          </w:p>
          <w:p w14:paraId="3AC90610" w14:textId="77777777" w:rsidR="002C3674" w:rsidRDefault="00BF04D3" w:rsidP="0065204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4CFA5B12" w14:textId="77777777" w:rsidR="00EA04BA" w:rsidRDefault="00EA04BA" w:rsidP="0065204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6F29DF9" w14:textId="77777777" w:rsidR="00D36704" w:rsidRDefault="00121933" w:rsidP="00D36704">
            <w:pPr>
              <w:rPr>
                <w:sz w:val="20"/>
              </w:rPr>
            </w:pPr>
            <w:hyperlink r:id="rId579" w:history="1">
              <w:r w:rsidR="00D36704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36704">
              <w:rPr>
                <w:sz w:val="20"/>
              </w:rPr>
              <w:t>, 10/12/</w:t>
            </w:r>
            <w:r w:rsidR="00D36704" w:rsidRPr="00B92D29">
              <w:rPr>
                <w:sz w:val="20"/>
              </w:rPr>
              <w:t>2020</w:t>
            </w:r>
          </w:p>
          <w:p w14:paraId="0AAC7B2D" w14:textId="502CFC9C" w:rsidR="002408CA" w:rsidRDefault="002408CA" w:rsidP="00D36704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04A34881" w14:textId="77777777" w:rsidR="00D36704" w:rsidRPr="00F87E92" w:rsidRDefault="00121933" w:rsidP="00D36704">
            <w:pPr>
              <w:rPr>
                <w:sz w:val="20"/>
              </w:rPr>
            </w:pPr>
            <w:hyperlink r:id="rId580" w:history="1">
              <w:r w:rsidR="00D36704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36704">
              <w:rPr>
                <w:sz w:val="20"/>
              </w:rPr>
              <w:t>, 10/12</w:t>
            </w:r>
            <w:r w:rsidR="00D36704" w:rsidRPr="00F87E92">
              <w:rPr>
                <w:sz w:val="20"/>
              </w:rPr>
              <w:t>/2020</w:t>
            </w:r>
          </w:p>
          <w:p w14:paraId="11A4852A" w14:textId="68E3CDED" w:rsidR="00EA04BA" w:rsidRPr="00137D45" w:rsidRDefault="002408CA" w:rsidP="00652040">
            <w:pPr>
              <w:rPr>
                <w:sz w:val="20"/>
              </w:rPr>
            </w:pPr>
            <w:r w:rsidRPr="002408CA">
              <w:rPr>
                <w:sz w:val="20"/>
                <w:highlight w:val="green"/>
              </w:rPr>
              <w:t>(SP result: 33Y, 1N, 46A)</w:t>
            </w:r>
          </w:p>
        </w:tc>
        <w:tc>
          <w:tcPr>
            <w:tcW w:w="2212" w:type="dxa"/>
          </w:tcPr>
          <w:p w14:paraId="3101D2AF" w14:textId="181C52E3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DD778CC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#SP93 </w:t>
            </w:r>
          </w:p>
          <w:p w14:paraId="2FE54FDD" w14:textId="7655AAC5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E7555D" w14:paraId="423427B2" w14:textId="77777777" w:rsidTr="00C1254F">
        <w:trPr>
          <w:trHeight w:val="257"/>
        </w:trPr>
        <w:tc>
          <w:tcPr>
            <w:tcW w:w="1274" w:type="dxa"/>
          </w:tcPr>
          <w:p w14:paraId="640D677A" w14:textId="3B84916A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47A1FD" w14:textId="08349242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E7555D" w:rsidRPr="00FE5AC0" w:rsidRDefault="00E7555D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E7555D" w:rsidRPr="00FE5AC0" w:rsidRDefault="00E7555D" w:rsidP="00773CF2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E7555D" w:rsidRPr="00137D45" w:rsidRDefault="00652040" w:rsidP="00112124">
            <w:pPr>
              <w:rPr>
                <w:sz w:val="20"/>
              </w:rPr>
            </w:pPr>
            <w:r w:rsidRPr="00137D45">
              <w:rPr>
                <w:sz w:val="20"/>
              </w:rPr>
              <w:t>Uploaded:</w:t>
            </w:r>
          </w:p>
          <w:p w14:paraId="6784B3F9" w14:textId="3C1F8A92" w:rsidR="00480FF1" w:rsidRPr="00137D45" w:rsidRDefault="00121933" w:rsidP="00112124">
            <w:pPr>
              <w:rPr>
                <w:sz w:val="20"/>
              </w:rPr>
            </w:pPr>
            <w:hyperlink r:id="rId581" w:history="1">
              <w:r w:rsidR="00480FF1" w:rsidRPr="00137D45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480FF1" w:rsidRPr="00137D45">
              <w:rPr>
                <w:sz w:val="20"/>
              </w:rPr>
              <w:t>, 09/07/2020</w:t>
            </w:r>
          </w:p>
          <w:p w14:paraId="58ECBA09" w14:textId="5CF7C677" w:rsidR="00717B92" w:rsidRPr="00137D45" w:rsidRDefault="00121933" w:rsidP="00112124">
            <w:pPr>
              <w:rPr>
                <w:sz w:val="20"/>
              </w:rPr>
            </w:pPr>
            <w:hyperlink r:id="rId582" w:history="1">
              <w:r w:rsidR="00717B92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717B92" w:rsidRPr="00137D45">
              <w:rPr>
                <w:sz w:val="20"/>
              </w:rPr>
              <w:t>, 09/09/2020</w:t>
            </w:r>
          </w:p>
          <w:p w14:paraId="069D8126" w14:textId="6CC345EC" w:rsidR="009E5047" w:rsidRPr="00137D45" w:rsidRDefault="00121933" w:rsidP="00112124">
            <w:pPr>
              <w:rPr>
                <w:sz w:val="20"/>
              </w:rPr>
            </w:pPr>
            <w:hyperlink r:id="rId583" w:history="1">
              <w:r w:rsidR="009E5047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9E5047" w:rsidRPr="00137D45">
              <w:rPr>
                <w:sz w:val="20"/>
              </w:rPr>
              <w:t>, 09/23/2020</w:t>
            </w:r>
          </w:p>
          <w:p w14:paraId="605A3F8C" w14:textId="77777777" w:rsidR="00652040" w:rsidRPr="00137D45" w:rsidRDefault="00652040" w:rsidP="00112124">
            <w:pPr>
              <w:rPr>
                <w:sz w:val="20"/>
              </w:rPr>
            </w:pPr>
          </w:p>
          <w:p w14:paraId="0144C8DC" w14:textId="77777777" w:rsidR="00652040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67675838" w14:textId="02B04493" w:rsidR="00B71045" w:rsidRPr="00137D45" w:rsidRDefault="00B71045" w:rsidP="0065204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D5FF956" w14:textId="7157D45E" w:rsidR="00CF20D0" w:rsidRPr="00137D45" w:rsidRDefault="00121933" w:rsidP="00CF20D0">
            <w:pPr>
              <w:rPr>
                <w:sz w:val="20"/>
              </w:rPr>
            </w:pPr>
            <w:hyperlink r:id="rId584" w:history="1">
              <w:r w:rsidR="00CF20D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CF20D0" w:rsidRPr="00137D45">
              <w:rPr>
                <w:sz w:val="20"/>
              </w:rPr>
              <w:t>, 09/21/2020</w:t>
            </w:r>
          </w:p>
          <w:p w14:paraId="63EC4073" w14:textId="7F42BA54" w:rsidR="00B71045" w:rsidRDefault="00121933" w:rsidP="00B92D29">
            <w:pPr>
              <w:rPr>
                <w:sz w:val="20"/>
              </w:rPr>
            </w:pPr>
            <w:hyperlink r:id="rId585" w:history="1">
              <w:r w:rsidR="003C6E11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3C6E11" w:rsidRPr="00137D45">
              <w:rPr>
                <w:sz w:val="20"/>
              </w:rPr>
              <w:t>, 09/23/2020</w:t>
            </w:r>
          </w:p>
          <w:p w14:paraId="46DA6215" w14:textId="77777777" w:rsidR="00652040" w:rsidRPr="00137D45" w:rsidRDefault="00652040" w:rsidP="00652040">
            <w:pPr>
              <w:rPr>
                <w:sz w:val="20"/>
              </w:rPr>
            </w:pPr>
          </w:p>
          <w:p w14:paraId="42F1A861" w14:textId="77777777" w:rsidR="00652040" w:rsidRPr="00137D45" w:rsidRDefault="00652040" w:rsidP="0065204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192BAE25" w14:textId="4FCD9123" w:rsidR="00B2702C" w:rsidRPr="00B2702C" w:rsidRDefault="00B2702C" w:rsidP="0044185A">
            <w:pPr>
              <w:rPr>
                <w:rStyle w:val="Hyperlink"/>
                <w:color w:val="auto"/>
                <w:sz w:val="20"/>
                <w:u w:val="none"/>
              </w:rPr>
            </w:pPr>
            <w:r w:rsidRPr="00B2702C">
              <w:rPr>
                <w:rStyle w:val="Hyperlink"/>
                <w:color w:val="auto"/>
                <w:sz w:val="20"/>
                <w:u w:val="none"/>
              </w:rPr>
              <w:t>PDT text</w:t>
            </w:r>
            <w:r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17716D6F" w14:textId="77777777" w:rsidR="0044185A" w:rsidRPr="00137D45" w:rsidRDefault="00121933" w:rsidP="0044185A">
            <w:pPr>
              <w:rPr>
                <w:sz w:val="20"/>
              </w:rPr>
            </w:pPr>
            <w:hyperlink r:id="rId586" w:history="1">
              <w:r w:rsidR="0044185A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44185A" w:rsidRPr="00137D45">
              <w:rPr>
                <w:sz w:val="20"/>
              </w:rPr>
              <w:t>, 09/23/2020</w:t>
            </w:r>
          </w:p>
          <w:p w14:paraId="51904965" w14:textId="3549D9A4" w:rsidR="00B2702C" w:rsidRPr="00137D45" w:rsidRDefault="00B21BAD" w:rsidP="00EA04BA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02D4A2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773CF2" w:rsidRPr="00E74230" w:rsidRDefault="00773CF2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E7555D" w14:paraId="12C76857" w14:textId="77777777" w:rsidTr="00C1254F">
        <w:trPr>
          <w:trHeight w:val="257"/>
        </w:trPr>
        <w:tc>
          <w:tcPr>
            <w:tcW w:w="1274" w:type="dxa"/>
          </w:tcPr>
          <w:p w14:paraId="1BB8E8AE" w14:textId="13338D5D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MAC </w:t>
            </w:r>
          </w:p>
          <w:p w14:paraId="5C6FF160" w14:textId="4CE0476E" w:rsidR="005F2363" w:rsidRPr="00D21263" w:rsidRDefault="005F2363" w:rsidP="00112124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D8BD900" w14:textId="25A422D5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proofErr w:type="spellStart"/>
            <w:r w:rsidRPr="00D21263">
              <w:rPr>
                <w:strike/>
                <w:color w:val="00B050"/>
                <w:sz w:val="20"/>
              </w:rPr>
              <w:t>Liwen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Chu</w:t>
            </w:r>
          </w:p>
          <w:p w14:paraId="0910A8C6" w14:textId="14CD5BE1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Laurent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Cariou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Abhishek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Patil</w:t>
            </w:r>
            <w:proofErr w:type="spellEnd"/>
            <w:r w:rsidRPr="00D21263">
              <w:rPr>
                <w:strike/>
                <w:color w:val="00B050"/>
                <w:sz w:val="20"/>
              </w:rPr>
              <w:t>,</w:t>
            </w:r>
          </w:p>
          <w:p w14:paraId="5F276A40" w14:textId="732DF16F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Ming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Gan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Jarkko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Kneckt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Namyeong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Kim, Cheng Chen,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Rojan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Chitrakar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James Yee, Sharan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Naribole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Yonggang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Fang,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Liuming</w:t>
            </w:r>
            <w:proofErr w:type="spellEnd"/>
            <w:r w:rsidRPr="00D21263">
              <w:rPr>
                <w:strike/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Uploaded:</w:t>
            </w:r>
          </w:p>
          <w:p w14:paraId="30FA7979" w14:textId="77777777" w:rsidR="00652040" w:rsidRPr="00D21263" w:rsidRDefault="00652040" w:rsidP="00652040">
            <w:pPr>
              <w:rPr>
                <w:strike/>
                <w:sz w:val="20"/>
              </w:rPr>
            </w:pPr>
          </w:p>
          <w:p w14:paraId="1412D41A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Presented:</w:t>
            </w:r>
          </w:p>
          <w:p w14:paraId="315FA550" w14:textId="77777777" w:rsidR="00652040" w:rsidRPr="00D21263" w:rsidRDefault="00652040" w:rsidP="00652040">
            <w:pPr>
              <w:rPr>
                <w:strike/>
                <w:sz w:val="20"/>
              </w:rPr>
            </w:pPr>
          </w:p>
          <w:p w14:paraId="3D55CCEC" w14:textId="77777777" w:rsidR="00652040" w:rsidRPr="00D21263" w:rsidRDefault="00652040" w:rsidP="0065204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Straw Polled:</w:t>
            </w:r>
          </w:p>
          <w:p w14:paraId="238E8852" w14:textId="77777777" w:rsidR="00E7555D" w:rsidRPr="00D21263" w:rsidRDefault="00E7555D" w:rsidP="00112124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E7555D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No explicit motion</w:t>
            </w:r>
          </w:p>
          <w:p w14:paraId="1C6C8F4A" w14:textId="77777777" w:rsidR="00620FB5" w:rsidRPr="00D21263" w:rsidRDefault="00E7555D" w:rsidP="00112124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but Motion 115, #SP63 and Motion 115, #SP64 are related</w:t>
            </w:r>
          </w:p>
          <w:p w14:paraId="30283D60" w14:textId="0C767976" w:rsidR="00E7555D" w:rsidRPr="00BB6D00" w:rsidRDefault="00620FB5" w:rsidP="00BB6D00">
            <w:pPr>
              <w:rPr>
                <w:color w:val="00B050"/>
                <w:sz w:val="20"/>
              </w:rPr>
            </w:pPr>
            <w:r w:rsidRPr="00BB6D00">
              <w:rPr>
                <w:color w:val="00B050"/>
                <w:sz w:val="20"/>
              </w:rPr>
              <w:t xml:space="preserve">NOTE – This entry is covered by </w:t>
            </w:r>
            <w:r w:rsidR="00BB6D00" w:rsidRPr="00BB6D00">
              <w:rPr>
                <w:color w:val="00B050"/>
                <w:sz w:val="20"/>
              </w:rPr>
              <w:t xml:space="preserve">20/1275r4 </w:t>
            </w:r>
          </w:p>
        </w:tc>
      </w:tr>
      <w:tr w:rsidR="00E7555D" w14:paraId="3EF55FAB" w14:textId="77777777" w:rsidTr="00C1254F">
        <w:trPr>
          <w:trHeight w:val="257"/>
        </w:trPr>
        <w:tc>
          <w:tcPr>
            <w:tcW w:w="1274" w:type="dxa"/>
          </w:tcPr>
          <w:p w14:paraId="5F21C494" w14:textId="7777777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D7F4B7E" w14:textId="50347921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E7555D" w:rsidRPr="00FE5A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09271A2F" w14:textId="5225B926" w:rsidR="00E7555D" w:rsidRPr="00850822" w:rsidRDefault="00652040" w:rsidP="00112124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587" w:history="1">
              <w:r w:rsidR="00CC4F51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CC4F51" w:rsidRPr="00850822">
              <w:rPr>
                <w:sz w:val="20"/>
              </w:rPr>
              <w:t xml:space="preserve">, </w:t>
            </w:r>
            <w:r w:rsidRPr="00850822">
              <w:rPr>
                <w:sz w:val="20"/>
              </w:rPr>
              <w:t>08/24/</w:t>
            </w:r>
            <w:r w:rsidR="00CC4F51" w:rsidRPr="00850822">
              <w:rPr>
                <w:sz w:val="20"/>
              </w:rPr>
              <w:t>2020</w:t>
            </w:r>
          </w:p>
          <w:p w14:paraId="58FA53C6" w14:textId="011093A9" w:rsidR="003C3C55" w:rsidRPr="00850822" w:rsidRDefault="00121933" w:rsidP="00112124">
            <w:pPr>
              <w:rPr>
                <w:sz w:val="20"/>
              </w:rPr>
            </w:pPr>
            <w:hyperlink r:id="rId588" w:history="1">
              <w:r w:rsidR="003C3C55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3C3C55" w:rsidRPr="00850822">
              <w:rPr>
                <w:sz w:val="20"/>
              </w:rPr>
              <w:t xml:space="preserve">, </w:t>
            </w:r>
            <w:r w:rsidR="00652040" w:rsidRPr="00850822">
              <w:rPr>
                <w:sz w:val="20"/>
              </w:rPr>
              <w:t>08/27/</w:t>
            </w:r>
            <w:r w:rsidR="003C3C55" w:rsidRPr="00850822">
              <w:rPr>
                <w:sz w:val="20"/>
              </w:rPr>
              <w:t>2020</w:t>
            </w:r>
          </w:p>
          <w:p w14:paraId="6D244BC0" w14:textId="77777777" w:rsidR="008B55BE" w:rsidRPr="00850822" w:rsidRDefault="00970655" w:rsidP="00652040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 xml:space="preserve">Visio files, </w:t>
            </w:r>
          </w:p>
          <w:p w14:paraId="0C3CC4FE" w14:textId="247AFF43" w:rsidR="00970655" w:rsidRPr="00850822" w:rsidRDefault="00121933" w:rsidP="00652040">
            <w:pPr>
              <w:rPr>
                <w:sz w:val="20"/>
              </w:rPr>
            </w:pPr>
            <w:hyperlink r:id="rId589" w:history="1">
              <w:r w:rsidR="00970655" w:rsidRPr="00850822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="00970655" w:rsidRPr="00850822">
              <w:rPr>
                <w:sz w:val="20"/>
              </w:rPr>
              <w:t xml:space="preserve"> and </w:t>
            </w:r>
            <w:hyperlink r:id="rId590" w:history="1">
              <w:r w:rsidR="00970655" w:rsidRPr="00850822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="00970655" w:rsidRPr="00850822">
              <w:rPr>
                <w:sz w:val="20"/>
              </w:rPr>
              <w:t xml:space="preserve">, </w:t>
            </w:r>
            <w:r w:rsidR="00652040" w:rsidRPr="00850822">
              <w:rPr>
                <w:sz w:val="20"/>
              </w:rPr>
              <w:t>08/</w:t>
            </w:r>
            <w:r w:rsidR="00970655" w:rsidRPr="00850822">
              <w:rPr>
                <w:sz w:val="20"/>
              </w:rPr>
              <w:t>24</w:t>
            </w:r>
            <w:r w:rsidR="00652040" w:rsidRPr="00850822">
              <w:rPr>
                <w:sz w:val="20"/>
              </w:rPr>
              <w:t>/</w:t>
            </w:r>
            <w:r w:rsidR="00970655" w:rsidRPr="00850822">
              <w:rPr>
                <w:sz w:val="20"/>
              </w:rPr>
              <w:t>2020</w:t>
            </w:r>
          </w:p>
          <w:p w14:paraId="125E041E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8EAE61" w14:textId="3D63A6FD" w:rsidR="00BD08EA" w:rsidRPr="00850822" w:rsidRDefault="00121933" w:rsidP="00652040">
            <w:pPr>
              <w:rPr>
                <w:sz w:val="20"/>
              </w:rPr>
            </w:pPr>
            <w:hyperlink r:id="rId591" w:history="1">
              <w:r w:rsidR="00BD08EA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BD08EA" w:rsidRPr="00850822">
              <w:rPr>
                <w:sz w:val="20"/>
              </w:rPr>
              <w:t>, 08/27/2020</w:t>
            </w:r>
          </w:p>
          <w:p w14:paraId="6EFB03E8" w14:textId="2E731C20" w:rsidR="00467A40" w:rsidRPr="00850822" w:rsidRDefault="00121933" w:rsidP="00467A40">
            <w:pPr>
              <w:rPr>
                <w:sz w:val="20"/>
              </w:rPr>
            </w:pPr>
            <w:hyperlink r:id="rId592" w:history="1">
              <w:r w:rsidR="00467A4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3BD09D15" w14:textId="77777777" w:rsidR="00652040" w:rsidRPr="00850822" w:rsidRDefault="00652040" w:rsidP="00652040">
            <w:pPr>
              <w:rPr>
                <w:sz w:val="20"/>
              </w:rPr>
            </w:pPr>
          </w:p>
          <w:p w14:paraId="4D271295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3E238A1" w14:textId="77777777" w:rsidR="00467A40" w:rsidRPr="00850822" w:rsidRDefault="00121933" w:rsidP="00467A40">
            <w:pPr>
              <w:rPr>
                <w:sz w:val="20"/>
              </w:rPr>
            </w:pPr>
            <w:hyperlink r:id="rId593" w:history="1">
              <w:r w:rsidR="00467A4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4928CF6C" w14:textId="7D933DC2" w:rsidR="00652040" w:rsidRPr="00850822" w:rsidRDefault="00467A40" w:rsidP="0065204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#SP34</w:t>
            </w:r>
          </w:p>
          <w:p w14:paraId="5EC3506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#SP50</w:t>
            </w:r>
          </w:p>
          <w:p w14:paraId="2425AE79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  <w:p w14:paraId="3C41AF78" w14:textId="0FBF08DC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7C636743" w14:textId="77777777" w:rsidTr="00C1254F">
        <w:trPr>
          <w:trHeight w:val="257"/>
        </w:trPr>
        <w:tc>
          <w:tcPr>
            <w:tcW w:w="1274" w:type="dxa"/>
          </w:tcPr>
          <w:p w14:paraId="4710DF07" w14:textId="3D4AB09B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6D48E51C" w14:textId="49121607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E7555D" w:rsidRPr="00FE5A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E7555D" w:rsidRPr="00FE5AC0" w:rsidRDefault="00E7555D" w:rsidP="00112124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E7555D" w:rsidRPr="00E7423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652040" w:rsidRPr="00850822" w:rsidRDefault="00652040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FC6364" w:rsidRPr="00850822" w:rsidRDefault="00121933" w:rsidP="00112124">
            <w:pPr>
              <w:rPr>
                <w:sz w:val="20"/>
              </w:rPr>
            </w:pPr>
            <w:hyperlink r:id="rId594" w:history="1">
              <w:r w:rsidR="009E174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9E1740" w:rsidRPr="00850822">
              <w:rPr>
                <w:sz w:val="20"/>
              </w:rPr>
              <w:t xml:space="preserve">, </w:t>
            </w:r>
            <w:r w:rsidR="00BD08EA" w:rsidRPr="00850822">
              <w:rPr>
                <w:sz w:val="20"/>
              </w:rPr>
              <w:t>08/25/</w:t>
            </w:r>
            <w:r w:rsidR="009E1740" w:rsidRPr="00850822">
              <w:rPr>
                <w:sz w:val="20"/>
              </w:rPr>
              <w:t>2020</w:t>
            </w:r>
          </w:p>
          <w:p w14:paraId="6F00C3CE" w14:textId="30FB72DA" w:rsidR="00722C8D" w:rsidRPr="00850822" w:rsidRDefault="00121933" w:rsidP="00112124">
            <w:pPr>
              <w:rPr>
                <w:sz w:val="20"/>
              </w:rPr>
            </w:pPr>
            <w:hyperlink r:id="rId595" w:history="1">
              <w:r w:rsidR="00722C8D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722C8D" w:rsidRPr="00850822">
              <w:rPr>
                <w:sz w:val="20"/>
              </w:rPr>
              <w:t xml:space="preserve">, </w:t>
            </w:r>
            <w:r w:rsidR="00BD08EA" w:rsidRPr="00850822">
              <w:rPr>
                <w:sz w:val="20"/>
              </w:rPr>
              <w:t>08/28/</w:t>
            </w:r>
            <w:r w:rsidR="00722C8D" w:rsidRPr="00850822">
              <w:rPr>
                <w:sz w:val="20"/>
              </w:rPr>
              <w:t>2020</w:t>
            </w:r>
          </w:p>
          <w:p w14:paraId="0B64A256" w14:textId="77777777" w:rsidR="00652040" w:rsidRPr="00850822" w:rsidRDefault="00652040" w:rsidP="00112124">
            <w:pPr>
              <w:rPr>
                <w:sz w:val="20"/>
              </w:rPr>
            </w:pPr>
          </w:p>
          <w:p w14:paraId="2EB47152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FBA8063" w14:textId="5D5E9E43" w:rsidR="00F856D0" w:rsidRPr="00850822" w:rsidRDefault="00121933" w:rsidP="00F856D0">
            <w:pPr>
              <w:rPr>
                <w:sz w:val="20"/>
              </w:rPr>
            </w:pPr>
            <w:hyperlink r:id="rId596" w:history="1">
              <w:r w:rsidR="00F856D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F856D0" w:rsidRPr="00850822">
              <w:rPr>
                <w:sz w:val="20"/>
              </w:rPr>
              <w:t>, 08/27/2020</w:t>
            </w:r>
          </w:p>
          <w:p w14:paraId="1B933F02" w14:textId="0E24EEA2" w:rsidR="00467A40" w:rsidRPr="00850822" w:rsidRDefault="00121933" w:rsidP="00467A40">
            <w:pPr>
              <w:rPr>
                <w:sz w:val="20"/>
              </w:rPr>
            </w:pPr>
            <w:hyperlink r:id="rId597" w:history="1">
              <w:r w:rsidR="00467A4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200DE297" w14:textId="77777777" w:rsidR="00F856D0" w:rsidRPr="00850822" w:rsidRDefault="00F856D0" w:rsidP="00652040">
            <w:pPr>
              <w:rPr>
                <w:sz w:val="20"/>
              </w:rPr>
            </w:pPr>
          </w:p>
          <w:p w14:paraId="5C343477" w14:textId="77777777" w:rsidR="00652040" w:rsidRPr="00850822" w:rsidRDefault="00652040" w:rsidP="0065204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C61450F" w14:textId="05FF076B" w:rsidR="00652040" w:rsidRPr="00850822" w:rsidRDefault="00121933" w:rsidP="00112124">
            <w:pPr>
              <w:rPr>
                <w:sz w:val="20"/>
              </w:rPr>
            </w:pPr>
            <w:hyperlink r:id="rId598" w:history="1">
              <w:r w:rsidR="00467A4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467A40" w:rsidRPr="00850822">
              <w:rPr>
                <w:sz w:val="20"/>
              </w:rPr>
              <w:t>, 09/02/2020</w:t>
            </w:r>
          </w:p>
          <w:p w14:paraId="47876E4C" w14:textId="7F158DD9" w:rsidR="00467A40" w:rsidRPr="00850822" w:rsidRDefault="00467A40" w:rsidP="0011212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5C53C168" w:rsidR="00E7555D" w:rsidRPr="00E74230" w:rsidRDefault="00E7555D" w:rsidP="00112124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 w:rsidR="00CD3DEF"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CD3DEF" w14:paraId="19976A80" w14:textId="77777777" w:rsidTr="00C1254F">
        <w:trPr>
          <w:trHeight w:val="257"/>
        </w:trPr>
        <w:tc>
          <w:tcPr>
            <w:tcW w:w="1274" w:type="dxa"/>
          </w:tcPr>
          <w:p w14:paraId="2FA1DF96" w14:textId="60DD725C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0B54C8" w14:textId="04CD092D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CD3DEF" w:rsidRPr="00336498" w:rsidRDefault="00413281" w:rsidP="0086439B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213397" w:rsidRPr="00336498">
              <w:rPr>
                <w:color w:val="00B050"/>
                <w:sz w:val="20"/>
              </w:rPr>
              <w:t>Xiandong</w:t>
            </w:r>
            <w:proofErr w:type="spellEnd"/>
            <w:r w:rsidR="00213397" w:rsidRPr="00336498">
              <w:rPr>
                <w:color w:val="00B050"/>
                <w:sz w:val="20"/>
              </w:rPr>
              <w:t xml:space="preserve"> Dong</w:t>
            </w:r>
            <w:r w:rsidR="0086439B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86439B" w:rsidRPr="00336498">
              <w:rPr>
                <w:color w:val="00B050"/>
                <w:sz w:val="20"/>
              </w:rPr>
              <w:t>Dibakar</w:t>
            </w:r>
            <w:proofErr w:type="spellEnd"/>
            <w:r w:rsidR="0086439B" w:rsidRPr="00336498">
              <w:rPr>
                <w:color w:val="00B050"/>
                <w:sz w:val="20"/>
              </w:rPr>
              <w:t xml:space="preserve"> Das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791222">
              <w:rPr>
                <w:color w:val="00B050"/>
                <w:sz w:val="20"/>
              </w:rPr>
              <w:t xml:space="preserve">, </w:t>
            </w:r>
            <w:r w:rsidR="00EC0555"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="00EC0555"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CD3DEF" w:rsidRPr="00336498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CD3DEF" w:rsidRPr="00850822" w:rsidRDefault="00CD3DEF" w:rsidP="00CD3DEF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14CE0C3" w14:textId="32BA542F" w:rsidR="00D93C5E" w:rsidRPr="00850822" w:rsidRDefault="00121933" w:rsidP="00CD3DEF">
            <w:pPr>
              <w:rPr>
                <w:sz w:val="20"/>
              </w:rPr>
            </w:pPr>
            <w:hyperlink r:id="rId599" w:history="1">
              <w:r w:rsidR="00D93C5E" w:rsidRPr="00850822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93C5E" w:rsidRPr="00850822">
              <w:rPr>
                <w:sz w:val="20"/>
              </w:rPr>
              <w:t>, 09/09/2020</w:t>
            </w:r>
          </w:p>
          <w:p w14:paraId="31DE1D2A" w14:textId="6CF08BD6" w:rsidR="00BE40B1" w:rsidRPr="00137D45" w:rsidRDefault="00121933" w:rsidP="00CD3DEF">
            <w:pPr>
              <w:rPr>
                <w:sz w:val="20"/>
              </w:rPr>
            </w:pPr>
            <w:hyperlink r:id="rId600" w:history="1">
              <w:r w:rsidR="00BE40B1" w:rsidRPr="00F2417E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BE40B1" w:rsidRPr="00137D45">
              <w:rPr>
                <w:sz w:val="20"/>
              </w:rPr>
              <w:t>, 09/11/2020</w:t>
            </w:r>
          </w:p>
          <w:p w14:paraId="58C0F5EB" w14:textId="469D3BA7" w:rsidR="007E0919" w:rsidRPr="00137D45" w:rsidRDefault="00121933" w:rsidP="00CD3DEF">
            <w:pPr>
              <w:rPr>
                <w:sz w:val="20"/>
              </w:rPr>
            </w:pPr>
            <w:hyperlink r:id="rId601" w:history="1">
              <w:r w:rsidR="007E0919" w:rsidRPr="00137D45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7E0919" w:rsidRPr="00137D45">
              <w:rPr>
                <w:sz w:val="20"/>
              </w:rPr>
              <w:t>, 09/14/2020</w:t>
            </w:r>
          </w:p>
          <w:p w14:paraId="0EEC9428" w14:textId="3D93771D" w:rsidR="00A804EC" w:rsidRPr="00137D45" w:rsidRDefault="00121933" w:rsidP="00CD3DEF">
            <w:pPr>
              <w:rPr>
                <w:sz w:val="20"/>
              </w:rPr>
            </w:pPr>
            <w:hyperlink r:id="rId602" w:history="1">
              <w:r w:rsidR="00A804EC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A804EC" w:rsidRPr="00137D45">
              <w:rPr>
                <w:sz w:val="20"/>
              </w:rPr>
              <w:t>, 09/22/2020</w:t>
            </w:r>
          </w:p>
          <w:p w14:paraId="6180EE98" w14:textId="6E5EBA07" w:rsidR="00BE3C66" w:rsidRPr="00137D45" w:rsidRDefault="00121933" w:rsidP="00CD3DEF">
            <w:pPr>
              <w:rPr>
                <w:sz w:val="20"/>
              </w:rPr>
            </w:pPr>
            <w:hyperlink r:id="rId603" w:history="1">
              <w:r w:rsidR="00BE3C66" w:rsidRPr="00137D45">
                <w:rPr>
                  <w:rStyle w:val="Hyperlink"/>
                  <w:color w:val="auto"/>
                  <w:sz w:val="20"/>
                </w:rPr>
                <w:t>20/1440r4</w:t>
              </w:r>
            </w:hyperlink>
            <w:r w:rsidR="00BE3C66" w:rsidRPr="00137D45">
              <w:rPr>
                <w:sz w:val="20"/>
              </w:rPr>
              <w:t>, 09/25/2020</w:t>
            </w:r>
          </w:p>
          <w:p w14:paraId="46374CC2" w14:textId="0FA5130F" w:rsidR="004B12B0" w:rsidRPr="00137D45" w:rsidRDefault="00121933" w:rsidP="00CD3DEF">
            <w:pPr>
              <w:rPr>
                <w:sz w:val="20"/>
              </w:rPr>
            </w:pPr>
            <w:hyperlink r:id="rId604" w:history="1">
              <w:r w:rsidR="004B12B0" w:rsidRPr="00137D45">
                <w:rPr>
                  <w:rStyle w:val="Hyperlink"/>
                  <w:color w:val="auto"/>
                  <w:sz w:val="20"/>
                </w:rPr>
                <w:t>20/1440r5</w:t>
              </w:r>
            </w:hyperlink>
            <w:r w:rsidR="004B12B0" w:rsidRPr="00137D45">
              <w:rPr>
                <w:sz w:val="20"/>
              </w:rPr>
              <w:t>, 09/25/2020</w:t>
            </w:r>
          </w:p>
          <w:p w14:paraId="15A521BC" w14:textId="27633FF5" w:rsidR="00E263A6" w:rsidRPr="00137D45" w:rsidRDefault="00121933" w:rsidP="00CD3DEF">
            <w:pPr>
              <w:rPr>
                <w:sz w:val="20"/>
              </w:rPr>
            </w:pPr>
            <w:hyperlink r:id="rId605" w:history="1">
              <w:r w:rsidR="00E263A6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E263A6" w:rsidRPr="00137D45">
              <w:rPr>
                <w:sz w:val="20"/>
              </w:rPr>
              <w:t>, 09/28/2020</w:t>
            </w:r>
          </w:p>
          <w:p w14:paraId="48DB0164" w14:textId="507BB358" w:rsidR="00A524C3" w:rsidRPr="00137D45" w:rsidRDefault="00121933" w:rsidP="00CD3DEF">
            <w:pPr>
              <w:rPr>
                <w:sz w:val="20"/>
              </w:rPr>
            </w:pPr>
            <w:hyperlink r:id="rId606" w:history="1">
              <w:r w:rsidR="00A524C3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A524C3" w:rsidRPr="00137D45">
              <w:rPr>
                <w:sz w:val="20"/>
              </w:rPr>
              <w:t>, 09/28/2020</w:t>
            </w:r>
          </w:p>
          <w:p w14:paraId="32AD939B" w14:textId="77777777" w:rsidR="00CD3DEF" w:rsidRPr="00137D45" w:rsidRDefault="00CD3DEF" w:rsidP="00CD3DEF">
            <w:pPr>
              <w:rPr>
                <w:sz w:val="20"/>
              </w:rPr>
            </w:pPr>
          </w:p>
          <w:p w14:paraId="480482A4" w14:textId="77777777" w:rsidR="00CD3DEF" w:rsidRPr="00137D45" w:rsidRDefault="00CD3DEF" w:rsidP="00CD3DEF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48F9162D" w14:textId="57FC897D" w:rsidR="00B02053" w:rsidRPr="00137D45" w:rsidRDefault="00121933" w:rsidP="00CD3DEF">
            <w:pPr>
              <w:rPr>
                <w:sz w:val="20"/>
              </w:rPr>
            </w:pPr>
            <w:hyperlink r:id="rId607" w:history="1">
              <w:r w:rsidR="00B02053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B02053" w:rsidRPr="00137D45">
              <w:rPr>
                <w:sz w:val="20"/>
              </w:rPr>
              <w:t>, 09/23/2020</w:t>
            </w:r>
          </w:p>
          <w:p w14:paraId="0FBC948B" w14:textId="77777777" w:rsidR="00676062" w:rsidRPr="00137D45" w:rsidRDefault="00121933" w:rsidP="00676062">
            <w:pPr>
              <w:rPr>
                <w:sz w:val="20"/>
              </w:rPr>
            </w:pPr>
            <w:hyperlink r:id="rId608" w:history="1">
              <w:r w:rsidR="00676062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676062" w:rsidRPr="00137D45">
              <w:rPr>
                <w:sz w:val="20"/>
              </w:rPr>
              <w:t>, 09/28/2020</w:t>
            </w:r>
          </w:p>
          <w:p w14:paraId="7014A58B" w14:textId="77777777" w:rsidR="00CD3DEF" w:rsidRPr="00137D45" w:rsidRDefault="00CD3DEF" w:rsidP="00CD3DEF">
            <w:pPr>
              <w:rPr>
                <w:sz w:val="20"/>
              </w:rPr>
            </w:pPr>
          </w:p>
          <w:p w14:paraId="631FA8C6" w14:textId="77777777" w:rsidR="00CD3DEF" w:rsidRPr="00137D45" w:rsidRDefault="00CD3DEF" w:rsidP="00CD3DEF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70AEB0F8" w14:textId="77777777" w:rsidR="00A524C3" w:rsidRDefault="00121933" w:rsidP="00A524C3">
            <w:pPr>
              <w:rPr>
                <w:sz w:val="20"/>
              </w:rPr>
            </w:pPr>
            <w:hyperlink r:id="rId609" w:history="1">
              <w:r w:rsidR="00A524C3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A524C3" w:rsidRPr="00137D45">
              <w:rPr>
                <w:sz w:val="20"/>
              </w:rPr>
              <w:t>, 0</w:t>
            </w:r>
            <w:r w:rsidR="00A524C3">
              <w:rPr>
                <w:sz w:val="20"/>
              </w:rPr>
              <w:t>9/28/2020</w:t>
            </w:r>
          </w:p>
          <w:p w14:paraId="5580136B" w14:textId="4D87CB9C" w:rsidR="00CD3DEF" w:rsidRPr="00850822" w:rsidRDefault="00A524C3" w:rsidP="002A52F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4ECAAF28" w14:textId="5164EA23" w:rsidR="00CD3DEF" w:rsidRDefault="00CD3DEF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Motion 124, #SP</w:t>
            </w:r>
            <w:r w:rsidR="007F7FB1" w:rsidRPr="00336498">
              <w:rPr>
                <w:color w:val="00B050"/>
                <w:sz w:val="20"/>
              </w:rPr>
              <w:t>1</w:t>
            </w:r>
            <w:r w:rsidRPr="00336498">
              <w:rPr>
                <w:color w:val="00B050"/>
                <w:sz w:val="20"/>
              </w:rPr>
              <w:t>87</w:t>
            </w:r>
          </w:p>
          <w:p w14:paraId="2D75C1C5" w14:textId="50AE7FAD" w:rsidR="00781179" w:rsidRPr="00336498" w:rsidRDefault="00781179" w:rsidP="00112124">
            <w:pPr>
              <w:rPr>
                <w:sz w:val="20"/>
              </w:rPr>
            </w:pPr>
            <w:r>
              <w:rPr>
                <w:color w:val="00B050"/>
                <w:sz w:val="20"/>
              </w:rPr>
              <w:t>Motion 119, #SP126</w:t>
            </w:r>
          </w:p>
        </w:tc>
      </w:tr>
      <w:tr w:rsidR="002A52F7" w14:paraId="6488DED5" w14:textId="77777777" w:rsidTr="00C1254F">
        <w:trPr>
          <w:trHeight w:val="257"/>
        </w:trPr>
        <w:tc>
          <w:tcPr>
            <w:tcW w:w="1274" w:type="dxa"/>
          </w:tcPr>
          <w:p w14:paraId="4683289D" w14:textId="776E648F" w:rsidR="00CD3DEF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2A52F7" w:rsidRPr="00336498" w:rsidRDefault="002A52F7" w:rsidP="00CD3DEF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0B9F4DD" w14:textId="4E29D631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2A52F7" w:rsidRPr="00336498" w:rsidRDefault="002A52F7" w:rsidP="00112124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2A52F7" w:rsidRPr="00336498" w:rsidRDefault="002A52F7" w:rsidP="0060677E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</w:t>
            </w:r>
            <w:r w:rsidR="00411C84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11C84" w:rsidRPr="00336498">
              <w:rPr>
                <w:color w:val="00B050"/>
                <w:sz w:val="20"/>
              </w:rPr>
              <w:t>Dibakar</w:t>
            </w:r>
            <w:proofErr w:type="spellEnd"/>
            <w:r w:rsidR="00411C84" w:rsidRPr="00336498">
              <w:rPr>
                <w:color w:val="00B050"/>
                <w:sz w:val="20"/>
              </w:rPr>
              <w:t xml:space="preserve"> Das</w:t>
            </w:r>
            <w:r w:rsidR="004D4F42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4D4F42" w:rsidRPr="00336498">
              <w:rPr>
                <w:color w:val="00B050"/>
                <w:sz w:val="20"/>
              </w:rPr>
              <w:t>Xiandong</w:t>
            </w:r>
            <w:proofErr w:type="spellEnd"/>
            <w:r w:rsidR="004D4F42" w:rsidRPr="00336498">
              <w:rPr>
                <w:color w:val="00B050"/>
                <w:sz w:val="20"/>
              </w:rPr>
              <w:t xml:space="preserve"> Dong</w:t>
            </w:r>
            <w:r w:rsidR="00605B09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5B09" w:rsidRPr="00336498">
              <w:rPr>
                <w:color w:val="00B050"/>
                <w:sz w:val="20"/>
              </w:rPr>
              <w:t>Yonggang</w:t>
            </w:r>
            <w:proofErr w:type="spellEnd"/>
            <w:r w:rsidR="00605B09" w:rsidRPr="00336498">
              <w:rPr>
                <w:color w:val="00B050"/>
                <w:sz w:val="20"/>
              </w:rPr>
              <w:t xml:space="preserve"> Fang</w:t>
            </w:r>
            <w:r w:rsidR="00E63750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63750" w:rsidRPr="00336498">
              <w:rPr>
                <w:color w:val="00B050"/>
                <w:sz w:val="20"/>
              </w:rPr>
              <w:t>Liuming</w:t>
            </w:r>
            <w:proofErr w:type="spellEnd"/>
            <w:r w:rsidR="00E63750" w:rsidRPr="00336498">
              <w:rPr>
                <w:color w:val="00B050"/>
                <w:sz w:val="20"/>
              </w:rPr>
              <w:t> Lu</w:t>
            </w:r>
            <w:r w:rsidR="00E97BE6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E97BE6" w:rsidRPr="00336498">
              <w:rPr>
                <w:color w:val="00B050"/>
                <w:sz w:val="20"/>
              </w:rPr>
              <w:t>Sanghyun</w:t>
            </w:r>
            <w:proofErr w:type="spellEnd"/>
            <w:r w:rsidR="00E97BE6" w:rsidRPr="00336498">
              <w:rPr>
                <w:color w:val="00B050"/>
                <w:sz w:val="20"/>
              </w:rPr>
              <w:t xml:space="preserve"> Kim</w:t>
            </w:r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Yunbo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="00135BB8" w:rsidRPr="00336498">
              <w:rPr>
                <w:color w:val="00B050"/>
                <w:sz w:val="20"/>
              </w:rPr>
              <w:t>Guo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135BB8" w:rsidRPr="00336498">
              <w:rPr>
                <w:color w:val="00B050"/>
                <w:sz w:val="20"/>
              </w:rPr>
              <w:t>Jonghun</w:t>
            </w:r>
            <w:proofErr w:type="spellEnd"/>
            <w:r w:rsidR="00135BB8" w:rsidRPr="00336498">
              <w:rPr>
                <w:color w:val="00B050"/>
                <w:sz w:val="20"/>
              </w:rPr>
              <w:t xml:space="preserve"> Han</w:t>
            </w:r>
            <w:r w:rsidR="00043AD2" w:rsidRPr="00336498">
              <w:rPr>
                <w:color w:val="00B050"/>
                <w:sz w:val="20"/>
              </w:rPr>
              <w:t xml:space="preserve">, </w:t>
            </w:r>
            <w:r w:rsidR="0060677E" w:rsidRPr="00336498">
              <w:rPr>
                <w:color w:val="00B050"/>
                <w:sz w:val="20"/>
              </w:rPr>
              <w:t xml:space="preserve">Sharan </w:t>
            </w:r>
            <w:proofErr w:type="spellStart"/>
            <w:r w:rsidR="0060677E" w:rsidRPr="00336498">
              <w:rPr>
                <w:color w:val="00B050"/>
                <w:sz w:val="20"/>
              </w:rPr>
              <w:t>Naribole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="0060677E" w:rsidRPr="00336498">
              <w:rPr>
                <w:color w:val="00B050"/>
                <w:sz w:val="20"/>
              </w:rPr>
              <w:t>Peyush</w:t>
            </w:r>
            <w:proofErr w:type="spellEnd"/>
            <w:r w:rsidR="0060677E"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="0060677E"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2A52F7" w:rsidRPr="00336498" w:rsidRDefault="002A52F7" w:rsidP="00112124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EEEB6D" w14:textId="77777777" w:rsidR="002A52F7" w:rsidRPr="00D05A58" w:rsidRDefault="002A52F7" w:rsidP="002A52F7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04A26" w14:textId="116798C0" w:rsidR="005A1719" w:rsidRPr="00D05A58" w:rsidRDefault="00121933" w:rsidP="002A52F7">
            <w:pPr>
              <w:rPr>
                <w:sz w:val="20"/>
              </w:rPr>
            </w:pPr>
            <w:hyperlink r:id="rId610" w:history="1">
              <w:r w:rsidR="005A1719" w:rsidRPr="00D05A5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5A1719" w:rsidRPr="00D05A58">
              <w:rPr>
                <w:sz w:val="20"/>
              </w:rPr>
              <w:t>, 09/06/2020</w:t>
            </w:r>
          </w:p>
          <w:p w14:paraId="7623A03F" w14:textId="7AC7EDA1" w:rsidR="00E75D66" w:rsidRPr="00D05A58" w:rsidRDefault="00121933" w:rsidP="002A52F7">
            <w:pPr>
              <w:rPr>
                <w:sz w:val="20"/>
              </w:rPr>
            </w:pPr>
            <w:hyperlink r:id="rId611" w:history="1">
              <w:r w:rsidR="00E75D66" w:rsidRPr="00D05A5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E75D66" w:rsidRPr="00D05A58">
              <w:rPr>
                <w:sz w:val="20"/>
              </w:rPr>
              <w:t>, 09/08/2020</w:t>
            </w:r>
          </w:p>
          <w:p w14:paraId="4884ECCB" w14:textId="4D13404D" w:rsidR="000903E5" w:rsidRPr="00D05A58" w:rsidRDefault="00121933" w:rsidP="002A52F7">
            <w:pPr>
              <w:rPr>
                <w:sz w:val="20"/>
              </w:rPr>
            </w:pPr>
            <w:hyperlink r:id="rId612" w:history="1">
              <w:r w:rsidR="000903E5" w:rsidRPr="00D05A5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0903E5" w:rsidRPr="00D05A58">
              <w:rPr>
                <w:sz w:val="20"/>
              </w:rPr>
              <w:t>, 09/09/2020</w:t>
            </w:r>
          </w:p>
          <w:p w14:paraId="46CAA7D6" w14:textId="16554731" w:rsidR="002A52F7" w:rsidRPr="00D05A58" w:rsidRDefault="00121933" w:rsidP="002A52F7">
            <w:pPr>
              <w:rPr>
                <w:sz w:val="20"/>
              </w:rPr>
            </w:pPr>
            <w:hyperlink r:id="rId613" w:history="1">
              <w:r w:rsidR="008F4633" w:rsidRPr="00D05A5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8F4633" w:rsidRPr="00D05A58">
              <w:rPr>
                <w:sz w:val="20"/>
              </w:rPr>
              <w:t>, 09/10/2020</w:t>
            </w:r>
          </w:p>
          <w:p w14:paraId="715B5CDE" w14:textId="60BFE598" w:rsidR="00BB3178" w:rsidRPr="00D05A58" w:rsidRDefault="00121933" w:rsidP="002A52F7">
            <w:pPr>
              <w:rPr>
                <w:sz w:val="20"/>
              </w:rPr>
            </w:pPr>
            <w:hyperlink r:id="rId614" w:history="1">
              <w:r w:rsidR="00BB3178" w:rsidRPr="00D05A58">
                <w:rPr>
                  <w:rStyle w:val="Hyperlink"/>
                  <w:color w:val="auto"/>
                  <w:sz w:val="20"/>
                </w:rPr>
                <w:t>20/1407r4</w:t>
              </w:r>
            </w:hyperlink>
            <w:r w:rsidR="00BB3178" w:rsidRPr="00D05A58">
              <w:rPr>
                <w:sz w:val="20"/>
              </w:rPr>
              <w:t>, 09/16/2020</w:t>
            </w:r>
          </w:p>
          <w:p w14:paraId="02EECCD5" w14:textId="4C198D69" w:rsidR="00406F60" w:rsidRPr="00D05A58" w:rsidRDefault="00121933" w:rsidP="002A52F7">
            <w:pPr>
              <w:rPr>
                <w:sz w:val="20"/>
              </w:rPr>
            </w:pPr>
            <w:hyperlink r:id="rId615" w:history="1">
              <w:r w:rsidR="00406F60" w:rsidRPr="00D05A58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406F60" w:rsidRPr="00D05A58">
              <w:rPr>
                <w:sz w:val="20"/>
              </w:rPr>
              <w:t>, 09/21/2020</w:t>
            </w:r>
          </w:p>
          <w:p w14:paraId="3B71FDEE" w14:textId="2BBF4606" w:rsidR="00690C9D" w:rsidRPr="00137D45" w:rsidRDefault="00121933" w:rsidP="002A52F7">
            <w:pPr>
              <w:rPr>
                <w:sz w:val="20"/>
              </w:rPr>
            </w:pPr>
            <w:hyperlink r:id="rId616" w:history="1">
              <w:r w:rsidR="00690C9D" w:rsidRPr="00D05A58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690C9D" w:rsidRPr="00D05A58">
              <w:rPr>
                <w:sz w:val="20"/>
              </w:rPr>
              <w:t>, 0</w:t>
            </w:r>
            <w:r w:rsidR="00690C9D" w:rsidRPr="00137D45">
              <w:rPr>
                <w:sz w:val="20"/>
              </w:rPr>
              <w:t>9/23/2020</w:t>
            </w:r>
          </w:p>
          <w:p w14:paraId="51BF27D9" w14:textId="370920A3" w:rsidR="0085061F" w:rsidRPr="00137D45" w:rsidRDefault="00121933" w:rsidP="002A52F7">
            <w:pPr>
              <w:rPr>
                <w:sz w:val="20"/>
              </w:rPr>
            </w:pPr>
            <w:hyperlink r:id="rId617" w:history="1">
              <w:r w:rsidR="0085061F" w:rsidRPr="00137D45">
                <w:rPr>
                  <w:rStyle w:val="Hyperlink"/>
                  <w:color w:val="auto"/>
                  <w:sz w:val="20"/>
                </w:rPr>
                <w:t>20/1407r7</w:t>
              </w:r>
            </w:hyperlink>
            <w:r w:rsidR="0085061F" w:rsidRPr="00137D45">
              <w:rPr>
                <w:sz w:val="20"/>
              </w:rPr>
              <w:t>, 09/24/2020</w:t>
            </w:r>
          </w:p>
          <w:p w14:paraId="5CF6EF62" w14:textId="018CE786" w:rsidR="00D21644" w:rsidRPr="00137D45" w:rsidRDefault="00121933" w:rsidP="002A52F7">
            <w:pPr>
              <w:rPr>
                <w:sz w:val="20"/>
              </w:rPr>
            </w:pPr>
            <w:hyperlink r:id="rId618" w:history="1">
              <w:r w:rsidR="00D21644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21644" w:rsidRPr="00137D45">
              <w:rPr>
                <w:sz w:val="20"/>
              </w:rPr>
              <w:t>, 09/24/2020</w:t>
            </w:r>
          </w:p>
          <w:p w14:paraId="38583BAE" w14:textId="2BF65A7A" w:rsidR="00001A10" w:rsidRPr="00137D45" w:rsidRDefault="00121933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19" w:history="1">
              <w:r w:rsidR="00001A1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001A1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6A481FC" w14:textId="7FC90AAC" w:rsidR="00ED30C9" w:rsidRPr="00137D45" w:rsidRDefault="00121933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0" w:history="1">
              <w:r w:rsidR="00ED30C9" w:rsidRPr="00137D45">
                <w:rPr>
                  <w:rStyle w:val="Hyperlink"/>
                  <w:color w:val="auto"/>
                  <w:sz w:val="20"/>
                </w:rPr>
                <w:t>20/1407r10</w:t>
              </w:r>
            </w:hyperlink>
            <w:r w:rsidR="00ED30C9" w:rsidRPr="00137D45">
              <w:rPr>
                <w:rStyle w:val="Hyperlink"/>
                <w:color w:val="auto"/>
                <w:sz w:val="20"/>
                <w:u w:val="none"/>
              </w:rPr>
              <w:t>, 09/27/2020</w:t>
            </w:r>
          </w:p>
          <w:p w14:paraId="626CFBF8" w14:textId="66764CB7" w:rsidR="00915144" w:rsidRPr="002B3643" w:rsidRDefault="00121933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1" w:history="1">
              <w:r w:rsidR="00915144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915144" w:rsidRPr="00137D45">
              <w:rPr>
                <w:rStyle w:val="Hyperlink"/>
                <w:color w:val="auto"/>
                <w:sz w:val="20"/>
                <w:u w:val="none"/>
              </w:rPr>
              <w:t>, 09</w:t>
            </w:r>
            <w:r w:rsidR="00915144" w:rsidRPr="002B3643">
              <w:rPr>
                <w:rStyle w:val="Hyperlink"/>
                <w:color w:val="auto"/>
                <w:sz w:val="20"/>
                <w:u w:val="none"/>
              </w:rPr>
              <w:t>/28/2020</w:t>
            </w:r>
          </w:p>
          <w:p w14:paraId="48875E75" w14:textId="201DC1F3" w:rsidR="00EF348F" w:rsidRPr="002B3643" w:rsidRDefault="00121933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2" w:history="1">
              <w:r w:rsidR="00EF348F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EF348F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5F77F18F" w14:textId="2C7E39FD" w:rsidR="00887999" w:rsidRPr="002B3643" w:rsidRDefault="00121933" w:rsidP="002A52F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3" w:history="1">
              <w:r w:rsidR="00887999" w:rsidRPr="002B3643">
                <w:rPr>
                  <w:rStyle w:val="Hyperlink"/>
                  <w:color w:val="auto"/>
                  <w:sz w:val="20"/>
                </w:rPr>
                <w:t>20/1407r13</w:t>
              </w:r>
            </w:hyperlink>
            <w:r w:rsidR="00887999" w:rsidRPr="002B3643">
              <w:rPr>
                <w:rStyle w:val="Hyperlink"/>
                <w:color w:val="auto"/>
                <w:sz w:val="20"/>
                <w:u w:val="none"/>
              </w:rPr>
              <w:t>, 10/08/2020</w:t>
            </w:r>
          </w:p>
          <w:p w14:paraId="4864F39F" w14:textId="0F48240D" w:rsidR="00A803A9" w:rsidRPr="00137D45" w:rsidRDefault="00121933" w:rsidP="002A52F7">
            <w:pPr>
              <w:rPr>
                <w:sz w:val="20"/>
              </w:rPr>
            </w:pPr>
            <w:hyperlink r:id="rId624" w:history="1">
              <w:r w:rsidR="00A803A9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A803A9" w:rsidRPr="002B3643">
              <w:rPr>
                <w:rStyle w:val="Hyperlink"/>
                <w:color w:val="auto"/>
                <w:sz w:val="20"/>
                <w:u w:val="none"/>
              </w:rPr>
              <w:t>, 10/1</w:t>
            </w:r>
            <w:r w:rsidR="00A803A9">
              <w:rPr>
                <w:rStyle w:val="Hyperlink"/>
                <w:color w:val="auto"/>
                <w:sz w:val="20"/>
                <w:u w:val="none"/>
              </w:rPr>
              <w:t>9/2020</w:t>
            </w:r>
          </w:p>
          <w:p w14:paraId="5906B75E" w14:textId="77777777" w:rsidR="00BB3178" w:rsidRPr="00137D45" w:rsidRDefault="00BB3178" w:rsidP="002A52F7">
            <w:pPr>
              <w:rPr>
                <w:sz w:val="20"/>
              </w:rPr>
            </w:pPr>
          </w:p>
          <w:p w14:paraId="6795A4AA" w14:textId="77777777" w:rsidR="002A52F7" w:rsidRPr="00137D45" w:rsidRDefault="002A52F7" w:rsidP="002A52F7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08C17301" w14:textId="77777777" w:rsidR="004D4EEA" w:rsidRPr="00137D45" w:rsidRDefault="00121933" w:rsidP="004D4EEA">
            <w:pPr>
              <w:rPr>
                <w:sz w:val="20"/>
              </w:rPr>
            </w:pPr>
            <w:hyperlink r:id="rId625" w:history="1">
              <w:r w:rsidR="004D4EEA" w:rsidRPr="00137D45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4D4EEA" w:rsidRPr="00137D45">
              <w:rPr>
                <w:sz w:val="20"/>
              </w:rPr>
              <w:t>, 09/21/2020</w:t>
            </w:r>
          </w:p>
          <w:p w14:paraId="4336FCB0" w14:textId="2AC52FBD" w:rsidR="008D0981" w:rsidRPr="00137D45" w:rsidRDefault="00121933" w:rsidP="004D4EEA">
            <w:pPr>
              <w:rPr>
                <w:sz w:val="20"/>
              </w:rPr>
            </w:pPr>
            <w:hyperlink r:id="rId626" w:history="1">
              <w:r w:rsidR="008D0981" w:rsidRPr="00137D45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8D0981" w:rsidRPr="00137D45">
              <w:rPr>
                <w:sz w:val="20"/>
              </w:rPr>
              <w:t>, 09/23/2020</w:t>
            </w:r>
          </w:p>
          <w:p w14:paraId="1EF645DD" w14:textId="77777777" w:rsidR="00F96507" w:rsidRPr="00137D45" w:rsidRDefault="00121933" w:rsidP="00F96507">
            <w:pPr>
              <w:rPr>
                <w:sz w:val="20"/>
              </w:rPr>
            </w:pPr>
            <w:hyperlink r:id="rId627" w:history="1">
              <w:r w:rsidR="00F96507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F96507" w:rsidRPr="00137D45">
              <w:rPr>
                <w:sz w:val="20"/>
              </w:rPr>
              <w:t>, 09/24/2020</w:t>
            </w:r>
          </w:p>
          <w:p w14:paraId="24F9D31D" w14:textId="1F24BC61" w:rsidR="00001A10" w:rsidRPr="00137D45" w:rsidRDefault="00121933" w:rsidP="00F9650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28" w:history="1">
              <w:r w:rsidR="00001A1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001A1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6B17244C" w14:textId="77777777" w:rsidR="00B93D58" w:rsidRPr="002B3643" w:rsidRDefault="00121933" w:rsidP="00B93D58">
            <w:pPr>
              <w:rPr>
                <w:sz w:val="20"/>
              </w:rPr>
            </w:pPr>
            <w:hyperlink r:id="rId629" w:history="1">
              <w:r w:rsidR="00B93D58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B93D58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E9D7ED6" w14:textId="5DA186A0" w:rsidR="00423154" w:rsidRPr="002B3643" w:rsidRDefault="00121933" w:rsidP="00423154">
            <w:pPr>
              <w:rPr>
                <w:sz w:val="20"/>
              </w:rPr>
            </w:pPr>
            <w:hyperlink r:id="rId630" w:history="1">
              <w:r w:rsidR="00423154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423154" w:rsidRPr="002B3643">
              <w:rPr>
                <w:rStyle w:val="Hyperlink"/>
                <w:color w:val="auto"/>
                <w:sz w:val="20"/>
                <w:u w:val="none"/>
              </w:rPr>
              <w:t>, 10/21/2020</w:t>
            </w:r>
          </w:p>
          <w:p w14:paraId="72DB0B7C" w14:textId="77777777" w:rsidR="002A52F7" w:rsidRPr="002B3643" w:rsidRDefault="002A52F7" w:rsidP="002A52F7">
            <w:pPr>
              <w:rPr>
                <w:sz w:val="20"/>
              </w:rPr>
            </w:pPr>
          </w:p>
          <w:p w14:paraId="58548C4E" w14:textId="77777777" w:rsidR="002A52F7" w:rsidRPr="002B3643" w:rsidRDefault="002A52F7" w:rsidP="002A52F7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D025770" w14:textId="77777777" w:rsidR="00DE568C" w:rsidRPr="002B3643" w:rsidRDefault="00121933" w:rsidP="00DE568C">
            <w:pPr>
              <w:rPr>
                <w:sz w:val="20"/>
              </w:rPr>
            </w:pPr>
            <w:hyperlink r:id="rId631" w:history="1">
              <w:r w:rsidR="00DE568C" w:rsidRPr="002B3643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E568C" w:rsidRPr="002B3643">
              <w:rPr>
                <w:sz w:val="20"/>
              </w:rPr>
              <w:t>, 09/24/2020</w:t>
            </w:r>
          </w:p>
          <w:p w14:paraId="2E539F0C" w14:textId="28A172FB" w:rsidR="002A52F7" w:rsidRPr="002B3643" w:rsidRDefault="00DE568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</w:t>
            </w:r>
            <w:r w:rsidR="00B63F00"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1</w:t>
            </w: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 xml:space="preserve"> result: 29Y, 20N, 2</w:t>
            </w:r>
            <w:r w:rsidR="0068235C"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7</w:t>
            </w: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A)</w:t>
            </w:r>
          </w:p>
          <w:p w14:paraId="12777E6D" w14:textId="77777777" w:rsidR="008E6920" w:rsidRPr="002B3643" w:rsidRDefault="00121933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32" w:history="1">
              <w:r w:rsidR="008E6920" w:rsidRPr="002B3643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8E6920" w:rsidRPr="002B3643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2CCABD06" w14:textId="77777777" w:rsidR="0062584A" w:rsidRPr="002B3643" w:rsidRDefault="0062584A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30Y, 26N, 22A)</w:t>
            </w:r>
          </w:p>
          <w:p w14:paraId="5599F29C" w14:textId="77777777" w:rsidR="004930A2" w:rsidRPr="002B3643" w:rsidRDefault="00121933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33" w:history="1">
              <w:r w:rsidR="004930A2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4930A2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8766EED" w14:textId="77777777" w:rsidR="004930A2" w:rsidRPr="002B3643" w:rsidRDefault="004930A2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 for option 1: 50Y, 29N, 24A)</w:t>
            </w:r>
          </w:p>
          <w:p w14:paraId="128A3631" w14:textId="77777777" w:rsidR="00933D1D" w:rsidRPr="002B3643" w:rsidRDefault="00121933" w:rsidP="00933D1D">
            <w:pPr>
              <w:rPr>
                <w:sz w:val="20"/>
              </w:rPr>
            </w:pPr>
            <w:hyperlink r:id="rId634" w:history="1">
              <w:r w:rsidR="00933D1D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933D1D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30C682D0" w14:textId="77777777" w:rsidR="00933D1D" w:rsidRPr="002B3643" w:rsidRDefault="005D1E3B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45Y, 27N, 18A)</w:t>
            </w:r>
          </w:p>
          <w:p w14:paraId="4A952A92" w14:textId="77777777" w:rsidR="00423154" w:rsidRPr="00137D45" w:rsidRDefault="00121933" w:rsidP="00423154">
            <w:pPr>
              <w:rPr>
                <w:sz w:val="20"/>
              </w:rPr>
            </w:pPr>
            <w:hyperlink r:id="rId635" w:history="1">
              <w:r w:rsidR="00423154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423154" w:rsidRPr="002B3643">
              <w:rPr>
                <w:rStyle w:val="Hyperlink"/>
                <w:color w:val="auto"/>
                <w:sz w:val="20"/>
                <w:u w:val="none"/>
              </w:rPr>
              <w:t>, 10/21/2</w:t>
            </w:r>
            <w:r w:rsidR="00423154">
              <w:rPr>
                <w:rStyle w:val="Hyperlink"/>
                <w:color w:val="auto"/>
                <w:sz w:val="20"/>
                <w:u w:val="none"/>
              </w:rPr>
              <w:t>020</w:t>
            </w:r>
          </w:p>
          <w:p w14:paraId="6554289C" w14:textId="296647F5" w:rsidR="00423154" w:rsidRPr="00D05A58" w:rsidRDefault="00423154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DF75F7">
              <w:rPr>
                <w:rStyle w:val="Hyperlink"/>
                <w:color w:val="auto"/>
                <w:sz w:val="20"/>
                <w:highlight w:val="red"/>
                <w:u w:val="none"/>
              </w:rPr>
              <w:t xml:space="preserve">(SP result: </w:t>
            </w:r>
            <w:r w:rsidR="006B1EF1" w:rsidRPr="00DF75F7">
              <w:rPr>
                <w:rStyle w:val="Hyperlink"/>
                <w:color w:val="auto"/>
                <w:sz w:val="20"/>
                <w:highlight w:val="red"/>
                <w:u w:val="none"/>
              </w:rPr>
              <w:t>32Y, 32N, 22A)</w:t>
            </w:r>
          </w:p>
        </w:tc>
        <w:tc>
          <w:tcPr>
            <w:tcW w:w="2212" w:type="dxa"/>
          </w:tcPr>
          <w:p w14:paraId="68A6DD68" w14:textId="277715D6" w:rsidR="002A52F7" w:rsidRPr="00336498" w:rsidRDefault="002A52F7" w:rsidP="00112124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Motion 125</w:t>
            </w:r>
          </w:p>
        </w:tc>
      </w:tr>
      <w:tr w:rsidR="00E7555D" w14:paraId="6FA1F781" w14:textId="77777777" w:rsidTr="00C1254F">
        <w:trPr>
          <w:trHeight w:val="271"/>
        </w:trPr>
        <w:tc>
          <w:tcPr>
            <w:tcW w:w="1274" w:type="dxa"/>
          </w:tcPr>
          <w:p w14:paraId="6663EB20" w14:textId="71B581C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224019D2" w14:textId="77777777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E7555D" w:rsidRPr="00E74230" w:rsidRDefault="00E7555D" w:rsidP="00112124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B796646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7B559824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1DBAA214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1BE89CA1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42C4CF3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E7555D" w14:paraId="0E5F3799" w14:textId="77777777" w:rsidTr="00C1254F">
        <w:trPr>
          <w:trHeight w:val="257"/>
        </w:trPr>
        <w:tc>
          <w:tcPr>
            <w:tcW w:w="1274" w:type="dxa"/>
          </w:tcPr>
          <w:p w14:paraId="33A113E3" w14:textId="42C9BB12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Joint</w:t>
            </w:r>
          </w:p>
        </w:tc>
        <w:tc>
          <w:tcPr>
            <w:tcW w:w="1968" w:type="dxa"/>
          </w:tcPr>
          <w:p w14:paraId="4584C767" w14:textId="4EF2E4CA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Spatial stream and MIMO protocol enhancement-General</w:t>
            </w:r>
            <w:r w:rsidR="00E84C9E">
              <w:rPr>
                <w:sz w:val="20"/>
                <w:highlight w:val="yellow"/>
              </w:rPr>
              <w:t>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11E28F64" w14:textId="290A959F" w:rsidR="00E7555D" w:rsidRPr="00E74230" w:rsidRDefault="00E7555D" w:rsidP="00112124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Wook</w:t>
            </w:r>
            <w:proofErr w:type="spellEnd"/>
            <w:r w:rsidRPr="00E74230">
              <w:rPr>
                <w:sz w:val="20"/>
                <w:highlight w:val="yellow"/>
              </w:rPr>
              <w:t xml:space="preserve"> Bong Lee</w:t>
            </w:r>
          </w:p>
        </w:tc>
        <w:tc>
          <w:tcPr>
            <w:tcW w:w="2706" w:type="dxa"/>
          </w:tcPr>
          <w:p w14:paraId="39578FB7" w14:textId="77777777" w:rsidR="006A787C" w:rsidRPr="006A787C" w:rsidRDefault="00E7555D" w:rsidP="006A787C">
            <w:pPr>
              <w:rPr>
                <w:sz w:val="20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Yanjun</w:t>
            </w:r>
            <w:proofErr w:type="spellEnd"/>
            <w:r w:rsidRPr="00E74230">
              <w:rPr>
                <w:sz w:val="20"/>
                <w:highlight w:val="yellow"/>
              </w:rPr>
              <w:t xml:space="preserve"> Sun, Stephen McCann,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</w:t>
            </w:r>
            <w:proofErr w:type="spellStart"/>
            <w:r w:rsidRPr="00E74230">
              <w:rPr>
                <w:sz w:val="20"/>
                <w:highlight w:val="yellow"/>
              </w:rPr>
              <w:t>Chenchen</w:t>
            </w:r>
            <w:proofErr w:type="spellEnd"/>
            <w:r w:rsidRPr="00E74230">
              <w:rPr>
                <w:sz w:val="20"/>
                <w:highlight w:val="yellow"/>
              </w:rPr>
              <w:t xml:space="preserve"> Liu</w:t>
            </w:r>
            <w:r w:rsidR="00D61080">
              <w:rPr>
                <w:sz w:val="20"/>
                <w:highlight w:val="yellow"/>
              </w:rPr>
              <w:t xml:space="preserve">, Sameer </w:t>
            </w:r>
            <w:proofErr w:type="spellStart"/>
            <w:r w:rsidR="00D61080">
              <w:rPr>
                <w:sz w:val="20"/>
                <w:highlight w:val="yellow"/>
              </w:rPr>
              <w:t>Vermani</w:t>
            </w:r>
            <w:proofErr w:type="spellEnd"/>
            <w:r w:rsidR="00DC1E1A">
              <w:rPr>
                <w:sz w:val="20"/>
                <w:highlight w:val="yellow"/>
              </w:rPr>
              <w:t xml:space="preserve">, </w:t>
            </w:r>
            <w:proofErr w:type="spellStart"/>
            <w:r w:rsidR="00DC1E1A">
              <w:rPr>
                <w:sz w:val="20"/>
                <w:highlight w:val="yellow"/>
              </w:rPr>
              <w:t>Jinyoung</w:t>
            </w:r>
            <w:proofErr w:type="spellEnd"/>
            <w:r w:rsidR="00DC1E1A">
              <w:rPr>
                <w:sz w:val="20"/>
                <w:highlight w:val="yellow"/>
              </w:rPr>
              <w:t xml:space="preserve"> Chun</w:t>
            </w:r>
            <w:r w:rsidR="006A787C">
              <w:rPr>
                <w:sz w:val="20"/>
                <w:highlight w:val="yellow"/>
              </w:rPr>
              <w:t xml:space="preserve">, </w:t>
            </w:r>
          </w:p>
          <w:p w14:paraId="3BA3A20E" w14:textId="6F314096" w:rsidR="00E7555D" w:rsidRPr="00E74230" w:rsidRDefault="006A787C" w:rsidP="006A787C">
            <w:pPr>
              <w:rPr>
                <w:strike/>
                <w:color w:val="FF0000"/>
                <w:sz w:val="20"/>
                <w:highlight w:val="yellow"/>
              </w:rPr>
            </w:pPr>
            <w:proofErr w:type="spellStart"/>
            <w:r w:rsidRPr="006A787C">
              <w:rPr>
                <w:sz w:val="20"/>
              </w:rPr>
              <w:t>Genadiy</w:t>
            </w:r>
            <w:proofErr w:type="spellEnd"/>
            <w:r w:rsidRPr="006A787C">
              <w:rPr>
                <w:sz w:val="20"/>
              </w:rPr>
              <w:t xml:space="preserve"> </w:t>
            </w:r>
            <w:proofErr w:type="spellStart"/>
            <w:r w:rsidRPr="006A787C">
              <w:rPr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0F8CCBCE" w14:textId="18BAF74E" w:rsidR="00E7555D" w:rsidRPr="00E74230" w:rsidRDefault="00E7555D" w:rsidP="00112124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45CD8B47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96504DF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3378D64C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3DC2020B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</w:p>
          <w:p w14:paraId="56D53111" w14:textId="77777777" w:rsidR="00B97CBC" w:rsidRPr="00D05A58" w:rsidRDefault="00B97CBC" w:rsidP="00B97CBC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398E409B" w14:textId="77777777" w:rsidR="00E7555D" w:rsidRPr="00D05A58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4F56C1CF" w14:textId="7290D6D3" w:rsidR="00E7555D" w:rsidRPr="00E74230" w:rsidRDefault="00E7555D" w:rsidP="00112124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  <w:p w14:paraId="277353B6" w14:textId="3496D872" w:rsidR="00E7555D" w:rsidRPr="00E74230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14:paraId="0A992145" w14:textId="77777777" w:rsidTr="00C1254F">
        <w:trPr>
          <w:trHeight w:val="271"/>
        </w:trPr>
        <w:tc>
          <w:tcPr>
            <w:tcW w:w="1274" w:type="dxa"/>
          </w:tcPr>
          <w:p w14:paraId="1C0865BA" w14:textId="77777777" w:rsidR="00E7555D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Joint</w:t>
            </w:r>
          </w:p>
          <w:p w14:paraId="75E4B12F" w14:textId="1A7B1FE8" w:rsidR="005F2363" w:rsidRPr="002F5175" w:rsidRDefault="005F2363" w:rsidP="00112124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16E58A6" w14:textId="30DF6E32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Spatial stream and MIMO protocol enhancement-16 spatial stream operation</w:t>
            </w:r>
            <w:r w:rsidR="002F62A6">
              <w:rPr>
                <w:sz w:val="20"/>
                <w:highlight w:val="yellow"/>
              </w:rPr>
              <w:t>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614BCCD1" w14:textId="6174A7FF" w:rsidR="00E7555D" w:rsidRPr="002F5175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Wook</w:t>
            </w:r>
            <w:proofErr w:type="spellEnd"/>
            <w:r w:rsidRPr="002F5175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440A3FFB" w14:textId="77777777" w:rsidR="006A787C" w:rsidRPr="006A787C" w:rsidRDefault="00E7555D" w:rsidP="006A787C">
            <w:pPr>
              <w:rPr>
                <w:color w:val="00B050"/>
                <w:sz w:val="20"/>
              </w:rPr>
            </w:pPr>
            <w:proofErr w:type="spellStart"/>
            <w:r w:rsidRPr="002F5175">
              <w:rPr>
                <w:color w:val="00B050"/>
                <w:sz w:val="20"/>
              </w:rPr>
              <w:t>Junghoon</w:t>
            </w:r>
            <w:proofErr w:type="spellEnd"/>
            <w:r w:rsidRPr="002F5175">
              <w:rPr>
                <w:color w:val="00B050"/>
                <w:sz w:val="20"/>
              </w:rPr>
              <w:t xml:space="preserve"> Suh, </w:t>
            </w:r>
            <w:proofErr w:type="spellStart"/>
            <w:r w:rsidRPr="002F5175">
              <w:rPr>
                <w:color w:val="00B050"/>
                <w:sz w:val="20"/>
              </w:rPr>
              <w:t>Yanjun</w:t>
            </w:r>
            <w:proofErr w:type="spellEnd"/>
            <w:r w:rsidRPr="002F5175">
              <w:rPr>
                <w:color w:val="00B050"/>
                <w:sz w:val="20"/>
              </w:rPr>
              <w:t xml:space="preserve"> Sun, </w:t>
            </w:r>
            <w:proofErr w:type="spellStart"/>
            <w:r w:rsidRPr="002F5175">
              <w:rPr>
                <w:color w:val="00B050"/>
                <w:sz w:val="20"/>
              </w:rPr>
              <w:t>Chenchen</w:t>
            </w:r>
            <w:proofErr w:type="spellEnd"/>
            <w:r w:rsidRPr="002F5175">
              <w:rPr>
                <w:color w:val="00B050"/>
                <w:sz w:val="20"/>
              </w:rPr>
              <w:t xml:space="preserve"> Liu</w:t>
            </w:r>
            <w:r w:rsidR="00DC1E1A">
              <w:rPr>
                <w:color w:val="00B050"/>
                <w:sz w:val="20"/>
              </w:rPr>
              <w:t xml:space="preserve">, </w:t>
            </w:r>
            <w:proofErr w:type="spellStart"/>
            <w:r w:rsidR="00DC1E1A">
              <w:rPr>
                <w:color w:val="00B050"/>
                <w:sz w:val="20"/>
              </w:rPr>
              <w:t>Jinyoung</w:t>
            </w:r>
            <w:proofErr w:type="spellEnd"/>
            <w:r w:rsidR="00DC1E1A">
              <w:rPr>
                <w:color w:val="00B050"/>
                <w:sz w:val="20"/>
              </w:rPr>
              <w:t xml:space="preserve"> Chun</w:t>
            </w:r>
            <w:r w:rsidR="00DF57E1">
              <w:rPr>
                <w:color w:val="00B050"/>
                <w:sz w:val="20"/>
              </w:rPr>
              <w:t>, Alice Li</w:t>
            </w:r>
            <w:r w:rsidR="006A787C">
              <w:rPr>
                <w:color w:val="00B050"/>
                <w:sz w:val="20"/>
              </w:rPr>
              <w:t xml:space="preserve">, </w:t>
            </w:r>
          </w:p>
          <w:p w14:paraId="33FD5913" w14:textId="584566C2" w:rsidR="00E7555D" w:rsidRPr="002F5175" w:rsidRDefault="006A787C" w:rsidP="006A787C">
            <w:pPr>
              <w:rPr>
                <w:color w:val="00B050"/>
                <w:sz w:val="20"/>
              </w:rPr>
            </w:pPr>
            <w:proofErr w:type="spellStart"/>
            <w:r w:rsidRPr="006A787C">
              <w:rPr>
                <w:color w:val="00B050"/>
                <w:sz w:val="20"/>
              </w:rPr>
              <w:t>Genadiy</w:t>
            </w:r>
            <w:proofErr w:type="spellEnd"/>
            <w:r w:rsidRPr="006A787C">
              <w:rPr>
                <w:color w:val="00B050"/>
                <w:sz w:val="20"/>
              </w:rPr>
              <w:t xml:space="preserve"> </w:t>
            </w:r>
            <w:proofErr w:type="spellStart"/>
            <w:r w:rsidRPr="006A787C">
              <w:rPr>
                <w:color w:val="00B050"/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194EFE01" w14:textId="42060D00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BC8478B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D6D8EB0" w14:textId="77777777" w:rsidR="00B97CBC" w:rsidRPr="00D05A58" w:rsidRDefault="00B97CBC" w:rsidP="00B97CBC">
            <w:pPr>
              <w:rPr>
                <w:sz w:val="20"/>
              </w:rPr>
            </w:pPr>
          </w:p>
          <w:p w14:paraId="4F07E50E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7CEB323C" w14:textId="77777777" w:rsidR="00B97CBC" w:rsidRPr="00D05A58" w:rsidRDefault="00B97CBC" w:rsidP="00B97CBC">
            <w:pPr>
              <w:rPr>
                <w:sz w:val="20"/>
              </w:rPr>
            </w:pPr>
          </w:p>
          <w:p w14:paraId="65F31411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49E1F2C9" w14:textId="77777777" w:rsidR="00E7555D" w:rsidRPr="00D05A58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65</w:t>
            </w:r>
          </w:p>
          <w:p w14:paraId="0BED68E2" w14:textId="38C263C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#SP15</w:t>
            </w:r>
          </w:p>
          <w:p w14:paraId="06732683" w14:textId="513D743C" w:rsidR="00E7555D" w:rsidRPr="002F5175" w:rsidRDefault="00E7555D" w:rsidP="00112124">
            <w:pPr>
              <w:rPr>
                <w:color w:val="00B050"/>
                <w:sz w:val="20"/>
              </w:rPr>
            </w:pPr>
            <w:r w:rsidRPr="002F5175">
              <w:rPr>
                <w:color w:val="00B050"/>
                <w:sz w:val="20"/>
              </w:rPr>
              <w:t>Motion 112, #SP47</w:t>
            </w:r>
          </w:p>
        </w:tc>
      </w:tr>
      <w:tr w:rsidR="00EE12E1" w14:paraId="0C6260E9" w14:textId="77777777" w:rsidTr="00C1254F">
        <w:trPr>
          <w:trHeight w:val="271"/>
        </w:trPr>
        <w:tc>
          <w:tcPr>
            <w:tcW w:w="1274" w:type="dxa"/>
          </w:tcPr>
          <w:p w14:paraId="354670C1" w14:textId="4F2A839C" w:rsidR="00EE12E1" w:rsidRDefault="00EE12E1" w:rsidP="00112124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7"/>
          </w:tcPr>
          <w:p w14:paraId="70FAB23B" w14:textId="7C2BDB36" w:rsidR="00EE12E1" w:rsidRPr="00D05A58" w:rsidRDefault="00EE12E1" w:rsidP="00112124">
            <w:pPr>
              <w:rPr>
                <w:sz w:val="20"/>
              </w:rPr>
            </w:pPr>
            <w:r w:rsidRPr="00D05A58">
              <w:rPr>
                <w:sz w:val="20"/>
              </w:rPr>
              <w:t>SP4: Which option do you prefer:</w:t>
            </w:r>
          </w:p>
          <w:p w14:paraId="5C946E9A" w14:textId="25D0727F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2: All MAP features in R2</w:t>
            </w:r>
          </w:p>
          <w:p w14:paraId="27E67C80" w14:textId="6B737BD3" w:rsidR="00EE12E1" w:rsidRPr="00D05A58" w:rsidRDefault="00EE12E1" w:rsidP="00112124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3: Abstain</w:t>
            </w:r>
          </w:p>
          <w:p w14:paraId="5042F22C" w14:textId="77777777" w:rsidR="00EE12E1" w:rsidRPr="00D05A58" w:rsidRDefault="00EE12E1" w:rsidP="00112124">
            <w:pPr>
              <w:rPr>
                <w:sz w:val="20"/>
              </w:rPr>
            </w:pPr>
          </w:p>
          <w:p w14:paraId="1BCFC26C" w14:textId="4BCB9B6A" w:rsidR="00EE12E1" w:rsidRPr="00D05A58" w:rsidRDefault="00EE12E1" w:rsidP="00112124">
            <w:pPr>
              <w:rPr>
                <w:sz w:val="20"/>
              </w:rPr>
            </w:pPr>
            <w:r w:rsidRPr="00D05A58">
              <w:rPr>
                <w:sz w:val="20"/>
              </w:rPr>
              <w:t>Result: 53 for Option 1, 58 for Option 2, 17 Abstain</w:t>
            </w:r>
          </w:p>
        </w:tc>
      </w:tr>
      <w:tr w:rsidR="00E7555D" w14:paraId="5F932D4A" w14:textId="77777777" w:rsidTr="00C1254F">
        <w:trPr>
          <w:trHeight w:val="271"/>
        </w:trPr>
        <w:tc>
          <w:tcPr>
            <w:tcW w:w="1274" w:type="dxa"/>
          </w:tcPr>
          <w:p w14:paraId="45267ED7" w14:textId="00188711" w:rsidR="005F2363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68" w:type="dxa"/>
          </w:tcPr>
          <w:p w14:paraId="70DCCA74" w14:textId="79A66356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E7555D" w:rsidRPr="00FC49AD" w:rsidRDefault="00E7555D" w:rsidP="00112124">
            <w:pPr>
              <w:rPr>
                <w:color w:val="00B050"/>
                <w:sz w:val="20"/>
              </w:rPr>
            </w:pPr>
          </w:p>
          <w:p w14:paraId="4CB34FB6" w14:textId="4C2E5546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E7555D" w:rsidRPr="00FC49AD" w:rsidRDefault="00E7555D" w:rsidP="00AC0106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291FCDD4" w14:textId="77777777" w:rsidR="00B97CBC" w:rsidRPr="00D05A58" w:rsidRDefault="00B97CBC" w:rsidP="00B97CBC">
            <w:pPr>
              <w:rPr>
                <w:sz w:val="20"/>
              </w:rPr>
            </w:pPr>
          </w:p>
          <w:p w14:paraId="4428178E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11C7EBF" w14:textId="77777777" w:rsidR="00B97CBC" w:rsidRPr="00D05A58" w:rsidRDefault="00B97CBC" w:rsidP="00B97CBC">
            <w:pPr>
              <w:rPr>
                <w:sz w:val="20"/>
              </w:rPr>
            </w:pPr>
          </w:p>
          <w:p w14:paraId="4D374F43" w14:textId="77777777" w:rsidR="00B97CBC" w:rsidRPr="00D05A58" w:rsidRDefault="00B97CBC" w:rsidP="00B97CBC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7309538" w14:textId="77777777" w:rsidR="00E7555D" w:rsidRPr="00D05A58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4A5EBBF1" w14:textId="77777777" w:rsidTr="00C1254F">
        <w:trPr>
          <w:trHeight w:val="271"/>
        </w:trPr>
        <w:tc>
          <w:tcPr>
            <w:tcW w:w="1274" w:type="dxa"/>
          </w:tcPr>
          <w:p w14:paraId="6C91D46F" w14:textId="5CEBCBD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318F9465" w14:textId="6DB41071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D058804" w14:textId="77777777" w:rsidR="00B97CBC" w:rsidRPr="00850822" w:rsidRDefault="00B97CBC" w:rsidP="00B97CBC">
            <w:pPr>
              <w:rPr>
                <w:sz w:val="20"/>
              </w:rPr>
            </w:pPr>
          </w:p>
          <w:p w14:paraId="183FD32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3934C03" w14:textId="77777777" w:rsidR="00B97CBC" w:rsidRPr="00850822" w:rsidRDefault="00B97CBC" w:rsidP="00B97CBC">
            <w:pPr>
              <w:rPr>
                <w:sz w:val="20"/>
              </w:rPr>
            </w:pPr>
          </w:p>
          <w:p w14:paraId="24D803AE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15FE238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E7555D" w:rsidRPr="00FC49AD" w:rsidRDefault="00E7555D" w:rsidP="00112124">
            <w:pPr>
              <w:rPr>
                <w:color w:val="00B050"/>
                <w:sz w:val="20"/>
              </w:rPr>
            </w:pPr>
          </w:p>
        </w:tc>
      </w:tr>
      <w:tr w:rsidR="00E7555D" w14:paraId="6AFDFF8B" w14:textId="77777777" w:rsidTr="00C1254F">
        <w:trPr>
          <w:trHeight w:val="271"/>
        </w:trPr>
        <w:tc>
          <w:tcPr>
            <w:tcW w:w="1274" w:type="dxa"/>
          </w:tcPr>
          <w:p w14:paraId="792CFFDC" w14:textId="0C4680B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E60A623" w14:textId="6B43A360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215D0B5" w14:textId="77777777" w:rsidR="00B97CBC" w:rsidRPr="00850822" w:rsidRDefault="00B97CBC" w:rsidP="00B97CBC">
            <w:pPr>
              <w:rPr>
                <w:sz w:val="20"/>
              </w:rPr>
            </w:pPr>
          </w:p>
          <w:p w14:paraId="79F490A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5D91BC" w14:textId="77777777" w:rsidR="00B97CBC" w:rsidRPr="00850822" w:rsidRDefault="00B97CBC" w:rsidP="00B97CBC">
            <w:pPr>
              <w:rPr>
                <w:sz w:val="20"/>
              </w:rPr>
            </w:pPr>
          </w:p>
          <w:p w14:paraId="3EACAEF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64CC74C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E7555D" w14:paraId="6F939BFE" w14:textId="77777777" w:rsidTr="00C1254F">
        <w:trPr>
          <w:trHeight w:val="257"/>
        </w:trPr>
        <w:tc>
          <w:tcPr>
            <w:tcW w:w="1274" w:type="dxa"/>
          </w:tcPr>
          <w:p w14:paraId="2C3D51D1" w14:textId="6B16ABE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77881E9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09E14043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  <w:r w:rsidR="00DF57E1">
              <w:rPr>
                <w:color w:val="00B050"/>
                <w:sz w:val="20"/>
              </w:rPr>
              <w:t xml:space="preserve">, </w:t>
            </w:r>
            <w:proofErr w:type="spellStart"/>
            <w:r w:rsidR="00DF57E1">
              <w:rPr>
                <w:color w:val="00B050"/>
                <w:sz w:val="20"/>
              </w:rPr>
              <w:t>Jinyoung</w:t>
            </w:r>
            <w:proofErr w:type="spellEnd"/>
            <w:r w:rsidR="00DF57E1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5E561DCC" w14:textId="0E99F107" w:rsidR="00E7555D" w:rsidRPr="00C471C0" w:rsidRDefault="00F03F2C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E7555D" w:rsidRPr="00C471C0" w:rsidRDefault="00E7555D" w:rsidP="00112124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B97CBC" w:rsidRPr="00850822" w:rsidRDefault="00B97CBC" w:rsidP="00112124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E7555D" w:rsidRPr="00850822" w:rsidRDefault="00121933" w:rsidP="00112124">
            <w:pPr>
              <w:rPr>
                <w:sz w:val="20"/>
              </w:rPr>
            </w:pPr>
            <w:hyperlink r:id="rId636" w:history="1">
              <w:r w:rsidR="00933E05" w:rsidRPr="00850822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C471C0" w:rsidRPr="00850822">
              <w:rPr>
                <w:sz w:val="20"/>
              </w:rPr>
              <w:t>, 08/28/202</w:t>
            </w:r>
            <w:r w:rsidR="00933E05" w:rsidRPr="00850822">
              <w:rPr>
                <w:sz w:val="20"/>
              </w:rPr>
              <w:t>0</w:t>
            </w:r>
          </w:p>
          <w:p w14:paraId="67F7B401" w14:textId="77777777" w:rsidR="00B97CBC" w:rsidRPr="00850822" w:rsidRDefault="00B97CBC" w:rsidP="00112124">
            <w:pPr>
              <w:rPr>
                <w:sz w:val="20"/>
              </w:rPr>
            </w:pPr>
          </w:p>
          <w:p w14:paraId="24C189D1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D0EFA4" w14:textId="77777777" w:rsidR="00B97CBC" w:rsidRPr="00850822" w:rsidRDefault="00B97CBC" w:rsidP="00B97CBC">
            <w:pPr>
              <w:rPr>
                <w:sz w:val="20"/>
              </w:rPr>
            </w:pPr>
          </w:p>
          <w:p w14:paraId="7D8642D0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51F419A" w14:textId="609ABB17" w:rsidR="00B97CBC" w:rsidRPr="00850822" w:rsidRDefault="00B97CBC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E7555D" w14:paraId="09940628" w14:textId="77777777" w:rsidTr="00C1254F">
        <w:trPr>
          <w:trHeight w:val="271"/>
        </w:trPr>
        <w:tc>
          <w:tcPr>
            <w:tcW w:w="1274" w:type="dxa"/>
          </w:tcPr>
          <w:p w14:paraId="0CD4445B" w14:textId="716E5C89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64F0BE2" w14:textId="7777777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</w:t>
            </w:r>
            <w:r w:rsidRPr="00C471C0">
              <w:rPr>
                <w:color w:val="00B050"/>
                <w:sz w:val="20"/>
              </w:rPr>
              <w:lastRenderedPageBreak/>
              <w:t xml:space="preserve">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E7555D" w:rsidRPr="00C471C0" w:rsidRDefault="00F03F2C" w:rsidP="00ED5186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R2</w:t>
            </w:r>
          </w:p>
        </w:tc>
        <w:tc>
          <w:tcPr>
            <w:tcW w:w="2344" w:type="dxa"/>
          </w:tcPr>
          <w:p w14:paraId="01C01EA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263E07A" w14:textId="77777777" w:rsidR="00B97CBC" w:rsidRPr="00850822" w:rsidRDefault="00B97CBC" w:rsidP="00B97CBC">
            <w:pPr>
              <w:rPr>
                <w:sz w:val="20"/>
              </w:rPr>
            </w:pPr>
          </w:p>
          <w:p w14:paraId="0CA787EF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169D9D" w14:textId="77777777" w:rsidR="00B97CBC" w:rsidRPr="00850822" w:rsidRDefault="00B97CBC" w:rsidP="00B97CBC">
            <w:pPr>
              <w:rPr>
                <w:sz w:val="20"/>
              </w:rPr>
            </w:pPr>
          </w:p>
          <w:p w14:paraId="08A955F2" w14:textId="77777777" w:rsidR="00B97CBC" w:rsidRPr="00850822" w:rsidRDefault="00B97CBC" w:rsidP="00B97CBC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5A2B4ADC" w14:textId="77777777" w:rsidR="00E7555D" w:rsidRPr="00850822" w:rsidRDefault="00E7555D" w:rsidP="00112124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E7555D" w:rsidRPr="00FC49AD" w:rsidRDefault="00E7555D" w:rsidP="00112124">
            <w:pPr>
              <w:rPr>
                <w:sz w:val="20"/>
                <w:highlight w:val="yellow"/>
              </w:rPr>
            </w:pPr>
          </w:p>
        </w:tc>
      </w:tr>
      <w:tr w:rsidR="00E7555D" w:rsidRPr="00C471C0" w14:paraId="7134DD95" w14:textId="77777777" w:rsidTr="00C1254F">
        <w:trPr>
          <w:trHeight w:val="257"/>
        </w:trPr>
        <w:tc>
          <w:tcPr>
            <w:tcW w:w="1274" w:type="dxa"/>
          </w:tcPr>
          <w:p w14:paraId="0EBCE268" w14:textId="7D9C042A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F467A42" w14:textId="418AD547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E7555D" w:rsidRPr="00C471C0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E7555D" w:rsidRPr="00C471C0" w:rsidRDefault="00ED5186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0CC9355" w14:textId="77777777" w:rsidR="008E5056" w:rsidRPr="00850822" w:rsidRDefault="008E5056" w:rsidP="008E5056">
            <w:pPr>
              <w:rPr>
                <w:sz w:val="20"/>
              </w:rPr>
            </w:pPr>
          </w:p>
          <w:p w14:paraId="233D0B0F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7DDF67E" w14:textId="77777777" w:rsidR="008E5056" w:rsidRPr="00850822" w:rsidRDefault="008E5056" w:rsidP="008E5056">
            <w:pPr>
              <w:rPr>
                <w:sz w:val="20"/>
              </w:rPr>
            </w:pPr>
          </w:p>
          <w:p w14:paraId="19463AE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2009428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E7555D" w:rsidRPr="00C471C0" w:rsidRDefault="00E7555D" w:rsidP="00112124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E7555D" w14:paraId="5A97165F" w14:textId="77777777" w:rsidTr="00C1254F">
        <w:trPr>
          <w:trHeight w:val="257"/>
        </w:trPr>
        <w:tc>
          <w:tcPr>
            <w:tcW w:w="1274" w:type="dxa"/>
          </w:tcPr>
          <w:p w14:paraId="4E897392" w14:textId="6558C69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0A2396B6" w14:textId="54363E95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E0D1978" w14:textId="77777777" w:rsidR="008E5056" w:rsidRPr="00850822" w:rsidRDefault="008E5056" w:rsidP="008E5056">
            <w:pPr>
              <w:rPr>
                <w:sz w:val="20"/>
              </w:rPr>
            </w:pPr>
          </w:p>
          <w:p w14:paraId="3796E796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3F3AE9" w14:textId="77777777" w:rsidR="008E5056" w:rsidRPr="00850822" w:rsidRDefault="008E5056" w:rsidP="008E5056">
            <w:pPr>
              <w:rPr>
                <w:sz w:val="20"/>
              </w:rPr>
            </w:pPr>
          </w:p>
          <w:p w14:paraId="1BC3D92F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674346F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E7555D" w14:paraId="5899DA36" w14:textId="77777777" w:rsidTr="00C1254F">
        <w:trPr>
          <w:trHeight w:val="257"/>
        </w:trPr>
        <w:tc>
          <w:tcPr>
            <w:tcW w:w="1274" w:type="dxa"/>
          </w:tcPr>
          <w:p w14:paraId="5EC82E74" w14:textId="129DBFF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0AB0D41" w14:textId="204A6FC4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7484BE66" w:rsidR="00E7555D" w:rsidRPr="00FC49AD" w:rsidRDefault="00C776EC" w:rsidP="00112124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 w:rsidR="00E7555D" w:rsidRPr="00FC49AD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0E166A27" w14:textId="7AD1894D" w:rsidR="00E7555D" w:rsidRPr="00FC49AD" w:rsidRDefault="00E7555D" w:rsidP="00112124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E7555D" w:rsidRPr="00FC49AD" w:rsidRDefault="00E7555D" w:rsidP="00E81C9E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5C644C" w14:textId="77777777" w:rsidR="008E5056" w:rsidRPr="00850822" w:rsidRDefault="008E5056" w:rsidP="008E5056">
            <w:pPr>
              <w:rPr>
                <w:sz w:val="20"/>
              </w:rPr>
            </w:pPr>
          </w:p>
          <w:p w14:paraId="6F80935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A09738" w14:textId="77777777" w:rsidR="008E5056" w:rsidRPr="00850822" w:rsidRDefault="008E5056" w:rsidP="008E5056">
            <w:pPr>
              <w:rPr>
                <w:sz w:val="20"/>
              </w:rPr>
            </w:pPr>
          </w:p>
          <w:p w14:paraId="55D5FE82" w14:textId="77777777" w:rsidR="008E5056" w:rsidRPr="00850822" w:rsidRDefault="008E5056" w:rsidP="008E505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163E84B" w14:textId="77777777" w:rsidR="00E7555D" w:rsidRPr="00850822" w:rsidRDefault="00E7555D" w:rsidP="00112124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E7555D" w:rsidRPr="00FC49AD" w:rsidRDefault="00E7555D" w:rsidP="00112124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2731CB" w:rsidRPr="00F41D76" w14:paraId="54976F76" w14:textId="77777777" w:rsidTr="00C1254F">
        <w:trPr>
          <w:trHeight w:val="257"/>
        </w:trPr>
        <w:tc>
          <w:tcPr>
            <w:tcW w:w="1274" w:type="dxa"/>
          </w:tcPr>
          <w:p w14:paraId="68F59F62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Layer management</w:t>
            </w:r>
          </w:p>
          <w:p w14:paraId="7BF4117F" w14:textId="1033E8D3" w:rsidR="005F2363" w:rsidRPr="008F59DD" w:rsidRDefault="005F2363" w:rsidP="003505BE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5D50218E" w14:textId="32779D4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MLME SAP interface</w:t>
            </w:r>
          </w:p>
        </w:tc>
        <w:tc>
          <w:tcPr>
            <w:tcW w:w="1562" w:type="dxa"/>
            <w:shd w:val="clear" w:color="auto" w:fill="auto"/>
          </w:tcPr>
          <w:p w14:paraId="68318570" w14:textId="0D535E29" w:rsidR="002731CB" w:rsidRDefault="002731CB" w:rsidP="003505BE">
            <w:pPr>
              <w:rPr>
                <w:color w:val="00B050"/>
                <w:sz w:val="20"/>
              </w:rPr>
            </w:pPr>
          </w:p>
          <w:p w14:paraId="66243E7E" w14:textId="4ED8F639" w:rsidR="00E05456" w:rsidRPr="008F59DD" w:rsidRDefault="00E05456" w:rsidP="003505BE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3DB67AC" w14:textId="3C254137" w:rsidR="00EE373A" w:rsidRPr="008F59DD" w:rsidRDefault="00E05456" w:rsidP="00EE373A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Yonggang</w:t>
            </w:r>
            <w:proofErr w:type="spellEnd"/>
            <w:r w:rsidRPr="008F59DD">
              <w:rPr>
                <w:color w:val="00B050"/>
                <w:sz w:val="20"/>
              </w:rPr>
              <w:t xml:space="preserve"> Fang </w:t>
            </w:r>
            <w:r>
              <w:rPr>
                <w:color w:val="00B050"/>
                <w:sz w:val="20"/>
              </w:rPr>
              <w:t xml:space="preserve">, </w:t>
            </w:r>
            <w:r w:rsidR="00666B2C" w:rsidRPr="008F59DD">
              <w:rPr>
                <w:color w:val="00B050"/>
                <w:sz w:val="20"/>
              </w:rPr>
              <w:t>Po-Kai Huang</w:t>
            </w:r>
            <w:r w:rsidR="00D97E55" w:rsidRPr="008F59DD">
              <w:rPr>
                <w:color w:val="00B050"/>
                <w:sz w:val="20"/>
              </w:rPr>
              <w:t xml:space="preserve">, </w:t>
            </w:r>
            <w:proofErr w:type="spellStart"/>
            <w:r w:rsidR="00D97E55" w:rsidRPr="008F59DD">
              <w:rPr>
                <w:color w:val="00B050"/>
                <w:sz w:val="20"/>
              </w:rPr>
              <w:t>Rojan</w:t>
            </w:r>
            <w:proofErr w:type="spellEnd"/>
            <w:r w:rsidR="00D97E55" w:rsidRPr="008F59DD">
              <w:rPr>
                <w:color w:val="00B050"/>
                <w:sz w:val="20"/>
              </w:rPr>
              <w:t xml:space="preserve"> </w:t>
            </w:r>
            <w:proofErr w:type="spellStart"/>
            <w:r w:rsidR="00D97E55" w:rsidRPr="008F59DD">
              <w:rPr>
                <w:color w:val="00B050"/>
                <w:sz w:val="20"/>
              </w:rPr>
              <w:t>Chitrakar</w:t>
            </w:r>
            <w:proofErr w:type="spellEnd"/>
            <w:r w:rsidR="00DD0BDD" w:rsidRPr="008F59DD">
              <w:rPr>
                <w:color w:val="00B050"/>
                <w:sz w:val="20"/>
              </w:rPr>
              <w:t>,</w:t>
            </w:r>
            <w:r w:rsidR="008F56D6" w:rsidRPr="008F59DD">
              <w:rPr>
                <w:color w:val="00B050"/>
                <w:sz w:val="20"/>
              </w:rPr>
              <w:t xml:space="preserve"> Abhishek </w:t>
            </w:r>
            <w:proofErr w:type="spellStart"/>
            <w:r w:rsidR="008F56D6" w:rsidRPr="008F59DD">
              <w:rPr>
                <w:color w:val="00B050"/>
                <w:sz w:val="20"/>
              </w:rPr>
              <w:t>Patil</w:t>
            </w:r>
            <w:proofErr w:type="spellEnd"/>
            <w:r w:rsidR="008F56D6" w:rsidRPr="008F59DD">
              <w:rPr>
                <w:color w:val="00B050"/>
                <w:sz w:val="20"/>
              </w:rPr>
              <w:t>,</w:t>
            </w:r>
            <w:r w:rsidR="00DD0BDD" w:rsidRPr="008F59DD">
              <w:rPr>
                <w:color w:val="00B050"/>
                <w:sz w:val="20"/>
              </w:rPr>
              <w:t xml:space="preserve"> Jay Yang, </w:t>
            </w:r>
            <w:proofErr w:type="spellStart"/>
            <w:r w:rsidR="009E5DBA" w:rsidRPr="008F59DD">
              <w:rPr>
                <w:color w:val="00B050"/>
                <w:sz w:val="20"/>
              </w:rPr>
              <w:t>Xiandong</w:t>
            </w:r>
            <w:proofErr w:type="spellEnd"/>
            <w:r w:rsidR="009E5DBA" w:rsidRPr="008F59DD">
              <w:rPr>
                <w:color w:val="00B050"/>
                <w:sz w:val="20"/>
              </w:rPr>
              <w:t xml:space="preserve"> Dong</w:t>
            </w:r>
            <w:r w:rsidR="00EE373A" w:rsidRPr="008F59DD">
              <w:rPr>
                <w:color w:val="00B050"/>
                <w:sz w:val="20"/>
              </w:rPr>
              <w:t xml:space="preserve">, </w:t>
            </w:r>
          </w:p>
          <w:p w14:paraId="177E55EC" w14:textId="07E33D6B" w:rsidR="002731CB" w:rsidRPr="008F59DD" w:rsidRDefault="00EE373A" w:rsidP="00E05456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Subir</w:t>
            </w:r>
            <w:proofErr w:type="spellEnd"/>
            <w:r w:rsidRPr="008F59DD">
              <w:rPr>
                <w:color w:val="00B050"/>
                <w:sz w:val="20"/>
              </w:rPr>
              <w:t xml:space="preserve"> Das</w:t>
            </w:r>
            <w:r w:rsidR="00E05456" w:rsidDel="00E05456">
              <w:rPr>
                <w:color w:val="00B050"/>
                <w:sz w:val="20"/>
              </w:rPr>
              <w:t xml:space="preserve"> </w:t>
            </w:r>
            <w:r w:rsidR="00431CAE">
              <w:rPr>
                <w:color w:val="00B050"/>
                <w:sz w:val="20"/>
              </w:rPr>
              <w:t xml:space="preserve">, </w:t>
            </w:r>
            <w:proofErr w:type="spellStart"/>
            <w:r w:rsidR="00431CAE">
              <w:rPr>
                <w:color w:val="00B050"/>
                <w:sz w:val="20"/>
              </w:rPr>
              <w:t>Liuming</w:t>
            </w:r>
            <w:proofErr w:type="spellEnd"/>
            <w:r w:rsidR="00431CAE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84" w:type="dxa"/>
          </w:tcPr>
          <w:p w14:paraId="64B2F2A8" w14:textId="3905695F" w:rsidR="002731CB" w:rsidRPr="008F59DD" w:rsidRDefault="00666B2C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0141283" w14:textId="77777777" w:rsidR="002731CB" w:rsidRDefault="002731CB" w:rsidP="003505BE">
            <w:pPr>
              <w:rPr>
                <w:sz w:val="20"/>
              </w:rPr>
            </w:pPr>
            <w:r w:rsidRPr="001C05DC">
              <w:rPr>
                <w:sz w:val="20"/>
              </w:rPr>
              <w:t>Uploaded:</w:t>
            </w:r>
          </w:p>
          <w:p w14:paraId="754E177C" w14:textId="77777777" w:rsidR="00BC6BF5" w:rsidRPr="00661652" w:rsidRDefault="00BC6BF5" w:rsidP="003505BE">
            <w:pPr>
              <w:rPr>
                <w:sz w:val="20"/>
              </w:rPr>
            </w:pPr>
            <w:r w:rsidRPr="00661652">
              <w:rPr>
                <w:sz w:val="20"/>
              </w:rPr>
              <w:t>Authentication:</w:t>
            </w:r>
          </w:p>
          <w:p w14:paraId="4FE7DD5E" w14:textId="545115DA" w:rsidR="00BC6BF5" w:rsidRPr="00B87B93" w:rsidRDefault="00121933" w:rsidP="003505BE">
            <w:pPr>
              <w:rPr>
                <w:sz w:val="20"/>
              </w:rPr>
            </w:pPr>
            <w:hyperlink r:id="rId637" w:history="1">
              <w:r w:rsidR="00BC6BF5" w:rsidRPr="00B87B9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BC6BF5" w:rsidRPr="00B87B93">
              <w:rPr>
                <w:sz w:val="20"/>
              </w:rPr>
              <w:t>, 10/10/2020</w:t>
            </w:r>
          </w:p>
          <w:p w14:paraId="15422A02" w14:textId="7BA600C9" w:rsidR="00B96488" w:rsidRPr="00B87B93" w:rsidRDefault="00121933" w:rsidP="003505BE">
            <w:pPr>
              <w:rPr>
                <w:sz w:val="20"/>
              </w:rPr>
            </w:pPr>
            <w:hyperlink r:id="rId638" w:history="1">
              <w:r w:rsidR="00B96488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B96488" w:rsidRPr="00B87B93">
              <w:rPr>
                <w:sz w:val="20"/>
              </w:rPr>
              <w:t>, 10/12/2020</w:t>
            </w:r>
          </w:p>
          <w:p w14:paraId="0B71334E" w14:textId="10C9E605" w:rsidR="00EC4259" w:rsidRPr="00B87B93" w:rsidRDefault="00EC4259" w:rsidP="003505BE">
            <w:pPr>
              <w:rPr>
                <w:sz w:val="20"/>
              </w:rPr>
            </w:pPr>
            <w:r w:rsidRPr="00B87B93">
              <w:rPr>
                <w:sz w:val="20"/>
              </w:rPr>
              <w:t>Association:</w:t>
            </w:r>
          </w:p>
          <w:p w14:paraId="45C0243C" w14:textId="7333520B" w:rsidR="00BC6BF5" w:rsidRPr="002B3643" w:rsidRDefault="00121933" w:rsidP="003505BE">
            <w:pPr>
              <w:rPr>
                <w:sz w:val="20"/>
              </w:rPr>
            </w:pPr>
            <w:hyperlink r:id="rId639" w:history="1">
              <w:r w:rsidR="00BC6BF5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BC6BF5" w:rsidRPr="00B87B93">
              <w:rPr>
                <w:sz w:val="20"/>
              </w:rPr>
              <w:t>, 10/</w:t>
            </w:r>
            <w:r w:rsidR="00BC6BF5" w:rsidRPr="002B3643">
              <w:rPr>
                <w:sz w:val="20"/>
              </w:rPr>
              <w:t>10/2020</w:t>
            </w:r>
          </w:p>
          <w:p w14:paraId="202A5B0B" w14:textId="5C9F60CB" w:rsidR="00DC4AC8" w:rsidRPr="002B3643" w:rsidRDefault="00121933" w:rsidP="003505BE">
            <w:pPr>
              <w:rPr>
                <w:sz w:val="20"/>
              </w:rPr>
            </w:pPr>
            <w:hyperlink r:id="rId640" w:history="1">
              <w:r w:rsidR="00DC4AC8" w:rsidRPr="002B364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DC4AC8" w:rsidRPr="002B3643">
              <w:rPr>
                <w:sz w:val="20"/>
              </w:rPr>
              <w:t>, 10/12/2020</w:t>
            </w:r>
          </w:p>
          <w:p w14:paraId="5632B63E" w14:textId="729EBDCD" w:rsidR="00AD6B4E" w:rsidRPr="002B3643" w:rsidRDefault="00121933" w:rsidP="003505BE">
            <w:pPr>
              <w:rPr>
                <w:sz w:val="20"/>
              </w:rPr>
            </w:pPr>
            <w:hyperlink r:id="rId641" w:history="1">
              <w:r w:rsidR="00AD6B4E" w:rsidRPr="002B3643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AD6B4E" w:rsidRPr="002B3643">
              <w:rPr>
                <w:sz w:val="20"/>
              </w:rPr>
              <w:t>, 10/14/2020</w:t>
            </w:r>
          </w:p>
          <w:p w14:paraId="52C49989" w14:textId="77777777" w:rsidR="005B7D16" w:rsidRPr="002B3643" w:rsidRDefault="00121933" w:rsidP="005B7D16">
            <w:pPr>
              <w:rPr>
                <w:sz w:val="20"/>
              </w:rPr>
            </w:pPr>
            <w:hyperlink r:id="rId642" w:history="1">
              <w:r w:rsidR="005B7D16" w:rsidRPr="002B3643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5B7D16" w:rsidRPr="002B3643">
              <w:rPr>
                <w:sz w:val="20"/>
              </w:rPr>
              <w:t>, 10/19/2020</w:t>
            </w:r>
          </w:p>
          <w:p w14:paraId="5D17129D" w14:textId="77777777" w:rsidR="002731CB" w:rsidRPr="002B3643" w:rsidRDefault="002731CB" w:rsidP="003505BE">
            <w:pPr>
              <w:rPr>
                <w:sz w:val="20"/>
              </w:rPr>
            </w:pPr>
          </w:p>
          <w:p w14:paraId="593207DF" w14:textId="77777777" w:rsidR="002731CB" w:rsidRPr="002B3643" w:rsidRDefault="002731CB" w:rsidP="003505BE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1A712A55" w14:textId="614102CB" w:rsidR="002408CA" w:rsidRPr="00B87B93" w:rsidRDefault="00121933" w:rsidP="002408CA">
            <w:pPr>
              <w:rPr>
                <w:sz w:val="20"/>
              </w:rPr>
            </w:pPr>
            <w:hyperlink r:id="rId643" w:history="1">
              <w:r w:rsidR="002408CA" w:rsidRPr="002B364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2408CA" w:rsidRPr="002B3643">
              <w:rPr>
                <w:sz w:val="20"/>
              </w:rPr>
              <w:t>, 10/</w:t>
            </w:r>
            <w:r w:rsidR="002408CA" w:rsidRPr="00B87B93">
              <w:rPr>
                <w:sz w:val="20"/>
              </w:rPr>
              <w:t>12/2020</w:t>
            </w:r>
          </w:p>
          <w:p w14:paraId="4321922E" w14:textId="492C577A" w:rsidR="002408CA" w:rsidRDefault="00121933" w:rsidP="002408CA">
            <w:pPr>
              <w:rPr>
                <w:sz w:val="20"/>
              </w:rPr>
            </w:pPr>
            <w:hyperlink r:id="rId644" w:history="1">
              <w:r w:rsidR="002408CA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2408CA" w:rsidRPr="00B87B93">
              <w:rPr>
                <w:sz w:val="20"/>
              </w:rPr>
              <w:t>, 10/12/2020</w:t>
            </w:r>
          </w:p>
          <w:p w14:paraId="57E09EC2" w14:textId="71A54D5B" w:rsidR="00B733A2" w:rsidRPr="00B87B93" w:rsidRDefault="00121933" w:rsidP="002408CA">
            <w:pPr>
              <w:rPr>
                <w:sz w:val="20"/>
              </w:rPr>
            </w:pPr>
            <w:hyperlink r:id="rId645" w:history="1">
              <w:r w:rsidR="00B733A2" w:rsidRPr="003531FC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B733A2">
              <w:rPr>
                <w:sz w:val="20"/>
              </w:rPr>
              <w:t>, 10/19</w:t>
            </w:r>
            <w:r w:rsidR="00B733A2" w:rsidRPr="003531FC">
              <w:rPr>
                <w:sz w:val="20"/>
              </w:rPr>
              <w:t>/2020</w:t>
            </w:r>
          </w:p>
          <w:p w14:paraId="6F64D2FF" w14:textId="77777777" w:rsidR="002731CB" w:rsidRPr="00B87B93" w:rsidRDefault="002731CB" w:rsidP="003505BE">
            <w:pPr>
              <w:rPr>
                <w:sz w:val="20"/>
              </w:rPr>
            </w:pPr>
          </w:p>
          <w:p w14:paraId="09FF6A70" w14:textId="77777777" w:rsidR="002731CB" w:rsidRPr="00B87B93" w:rsidRDefault="002731CB" w:rsidP="003505BE">
            <w:pPr>
              <w:rPr>
                <w:sz w:val="20"/>
              </w:rPr>
            </w:pPr>
            <w:r w:rsidRPr="00B87B93">
              <w:rPr>
                <w:sz w:val="20"/>
              </w:rPr>
              <w:lastRenderedPageBreak/>
              <w:t>Straw Polled:</w:t>
            </w:r>
          </w:p>
          <w:p w14:paraId="5A5A233F" w14:textId="77777777" w:rsidR="002408CA" w:rsidRPr="00B87B93" w:rsidRDefault="00121933" w:rsidP="002408CA">
            <w:pPr>
              <w:rPr>
                <w:sz w:val="20"/>
              </w:rPr>
            </w:pPr>
            <w:hyperlink r:id="rId646" w:history="1">
              <w:r w:rsidR="002408CA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2408CA" w:rsidRPr="00B87B93">
              <w:rPr>
                <w:sz w:val="20"/>
              </w:rPr>
              <w:t>, 10/12/2020</w:t>
            </w:r>
          </w:p>
          <w:p w14:paraId="2DD0AAF5" w14:textId="393B468E" w:rsidR="00877848" w:rsidRPr="00B87B93" w:rsidRDefault="00877848" w:rsidP="002408CA">
            <w:pPr>
              <w:rPr>
                <w:sz w:val="20"/>
              </w:rPr>
            </w:pPr>
            <w:r w:rsidRPr="00B87B93">
              <w:rPr>
                <w:sz w:val="20"/>
                <w:highlight w:val="green"/>
              </w:rPr>
              <w:t>(SP result: 30Y, 2N, 37A)</w:t>
            </w:r>
          </w:p>
          <w:p w14:paraId="5F3B1BCE" w14:textId="77777777" w:rsidR="002408CA" w:rsidRPr="00B87B93" w:rsidRDefault="00121933" w:rsidP="002408CA">
            <w:pPr>
              <w:rPr>
                <w:sz w:val="20"/>
              </w:rPr>
            </w:pPr>
            <w:hyperlink r:id="rId647" w:history="1">
              <w:r w:rsidR="002408CA" w:rsidRPr="00B87B9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2408CA" w:rsidRPr="00B87B93">
              <w:rPr>
                <w:sz w:val="20"/>
              </w:rPr>
              <w:t>, 10/12/2020</w:t>
            </w:r>
          </w:p>
          <w:p w14:paraId="1C7C4BFD" w14:textId="77777777" w:rsidR="002731CB" w:rsidRPr="002B3643" w:rsidRDefault="00C758C3" w:rsidP="003505BE">
            <w:pPr>
              <w:rPr>
                <w:sz w:val="20"/>
                <w:highlight w:val="yellow"/>
              </w:rPr>
            </w:pPr>
            <w:r w:rsidRPr="00850822">
              <w:rPr>
                <w:sz w:val="20"/>
                <w:highlight w:val="green"/>
              </w:rPr>
              <w:t>(SP resu</w:t>
            </w:r>
            <w:r w:rsidRPr="002B3643">
              <w:rPr>
                <w:sz w:val="20"/>
                <w:highlight w:val="yellow"/>
              </w:rPr>
              <w:t>lt:  Approved with unanimous consent)</w:t>
            </w:r>
          </w:p>
          <w:p w14:paraId="677BE094" w14:textId="645E4A25" w:rsidR="00B733A2" w:rsidRPr="002B3643" w:rsidRDefault="00121933" w:rsidP="00B733A2">
            <w:pPr>
              <w:rPr>
                <w:sz w:val="20"/>
                <w:highlight w:val="yellow"/>
              </w:rPr>
            </w:pPr>
            <w:hyperlink r:id="rId648" w:history="1">
              <w:r w:rsidR="005B7D16" w:rsidRPr="002B3643">
                <w:rPr>
                  <w:rStyle w:val="Hyperlink"/>
                  <w:sz w:val="20"/>
                  <w:highlight w:val="yellow"/>
                </w:rPr>
                <w:t>20/1659r1</w:t>
              </w:r>
            </w:hyperlink>
            <w:r w:rsidR="00B733A2" w:rsidRPr="002B3643">
              <w:rPr>
                <w:sz w:val="20"/>
                <w:highlight w:val="yellow"/>
              </w:rPr>
              <w:t>, 10/19/2020</w:t>
            </w:r>
          </w:p>
          <w:p w14:paraId="26A31073" w14:textId="22106CE4" w:rsidR="00B733A2" w:rsidRPr="001C05DC" w:rsidRDefault="00B733A2" w:rsidP="003505BE">
            <w:pPr>
              <w:rPr>
                <w:sz w:val="20"/>
              </w:rPr>
            </w:pPr>
            <w:r w:rsidRPr="002B3643">
              <w:rPr>
                <w:sz w:val="20"/>
                <w:highlight w:val="yellow"/>
              </w:rPr>
              <w:t xml:space="preserve">(SP result:  </w:t>
            </w:r>
            <w:r w:rsidRPr="00850822">
              <w:rPr>
                <w:sz w:val="20"/>
                <w:highlight w:val="green"/>
              </w:rPr>
              <w:t>Approved with unanimous consent)</w:t>
            </w:r>
          </w:p>
        </w:tc>
        <w:tc>
          <w:tcPr>
            <w:tcW w:w="2212" w:type="dxa"/>
          </w:tcPr>
          <w:p w14:paraId="58BAC35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lastRenderedPageBreak/>
              <w:t>Authentication procedure:</w:t>
            </w:r>
          </w:p>
          <w:p w14:paraId="0FE60B2D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074773E6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#SP91</w:t>
            </w:r>
          </w:p>
          <w:p w14:paraId="5B35FB05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#SP89</w:t>
            </w:r>
          </w:p>
          <w:p w14:paraId="40EBDF0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</w:p>
          <w:p w14:paraId="33D92009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 xml:space="preserve">Association, </w:t>
            </w:r>
            <w:proofErr w:type="spellStart"/>
            <w:r w:rsidRPr="008F59DD">
              <w:rPr>
                <w:color w:val="00B050"/>
                <w:sz w:val="20"/>
              </w:rPr>
              <w:t>deassociation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and </w:t>
            </w:r>
            <w:proofErr w:type="spellStart"/>
            <w:r w:rsidRPr="008F59DD">
              <w:rPr>
                <w:color w:val="00B050"/>
                <w:sz w:val="20"/>
              </w:rPr>
              <w:t>reassociation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in the ML setup:</w:t>
            </w:r>
          </w:p>
          <w:p w14:paraId="2BAECE17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25</w:t>
            </w:r>
          </w:p>
          <w:p w14:paraId="6C251382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#SP76</w:t>
            </w:r>
          </w:p>
          <w:p w14:paraId="656A432F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38A03DB6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#SP86</w:t>
            </w:r>
          </w:p>
          <w:p w14:paraId="766C4E93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#SP87</w:t>
            </w:r>
          </w:p>
          <w:p w14:paraId="340F46FA" w14:textId="77777777" w:rsidR="002731CB" w:rsidRPr="008F59DD" w:rsidRDefault="002731CB" w:rsidP="003505BE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lastRenderedPageBreak/>
              <w:t>Motion 115, #SP94</w:t>
            </w:r>
          </w:p>
          <w:p w14:paraId="4922BC1D" w14:textId="77777777" w:rsidR="002731CB" w:rsidRPr="001C05DC" w:rsidRDefault="002731CB" w:rsidP="003505BE">
            <w:pPr>
              <w:rPr>
                <w:sz w:val="20"/>
              </w:rPr>
            </w:pPr>
            <w:r w:rsidRPr="00203106">
              <w:rPr>
                <w:sz w:val="20"/>
              </w:rPr>
              <w:t xml:space="preserve"> </w:t>
            </w:r>
          </w:p>
        </w:tc>
      </w:tr>
      <w:tr w:rsidR="00B816A8" w:rsidRPr="00F41D76" w14:paraId="392BCA84" w14:textId="77777777" w:rsidTr="00C1254F">
        <w:trPr>
          <w:trHeight w:val="257"/>
        </w:trPr>
        <w:tc>
          <w:tcPr>
            <w:tcW w:w="1274" w:type="dxa"/>
          </w:tcPr>
          <w:p w14:paraId="10F1C7A2" w14:textId="6004FF38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lastRenderedPageBreak/>
              <w:t>Frame format</w:t>
            </w:r>
          </w:p>
        </w:tc>
        <w:tc>
          <w:tcPr>
            <w:tcW w:w="1968" w:type="dxa"/>
          </w:tcPr>
          <w:p w14:paraId="268443E8" w14:textId="1F55589E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>EHT PHY Capabilities Information field</w:t>
            </w:r>
          </w:p>
        </w:tc>
        <w:tc>
          <w:tcPr>
            <w:tcW w:w="1562" w:type="dxa"/>
            <w:shd w:val="clear" w:color="auto" w:fill="auto"/>
          </w:tcPr>
          <w:p w14:paraId="3B2DDBA5" w14:textId="219F5B0D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Steve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Shellhammer</w:t>
            </w:r>
            <w:proofErr w:type="spellEnd"/>
          </w:p>
        </w:tc>
        <w:tc>
          <w:tcPr>
            <w:tcW w:w="2716" w:type="dxa"/>
            <w:gridSpan w:val="2"/>
            <w:shd w:val="clear" w:color="auto" w:fill="auto"/>
          </w:tcPr>
          <w:p w14:paraId="695023E7" w14:textId="1110EFF5" w:rsidR="00B816A8" w:rsidRPr="002B3643" w:rsidRDefault="003007CE" w:rsidP="00EE373A">
            <w:pPr>
              <w:rPr>
                <w:color w:val="00B050"/>
                <w:sz w:val="20"/>
                <w:highlight w:val="yellow"/>
              </w:rPr>
            </w:pPr>
            <w:ins w:id="5" w:author="Edward Au" w:date="2020-10-22T18:50:00Z">
              <w:r>
                <w:rPr>
                  <w:color w:val="00B050"/>
                  <w:sz w:val="20"/>
                  <w:highlight w:val="yellow"/>
                </w:rPr>
                <w:t>Yan Zhang</w:t>
              </w:r>
            </w:ins>
          </w:p>
        </w:tc>
        <w:tc>
          <w:tcPr>
            <w:tcW w:w="1584" w:type="dxa"/>
          </w:tcPr>
          <w:p w14:paraId="427E4263" w14:textId="77777777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</w:p>
        </w:tc>
        <w:tc>
          <w:tcPr>
            <w:tcW w:w="2344" w:type="dxa"/>
          </w:tcPr>
          <w:p w14:paraId="7974B4BF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Uploaded:</w:t>
            </w:r>
          </w:p>
          <w:p w14:paraId="76A3FD92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</w:p>
          <w:p w14:paraId="0C43BC62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Presented:</w:t>
            </w:r>
          </w:p>
          <w:p w14:paraId="6CC35785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</w:p>
          <w:p w14:paraId="1D017D15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  <w:r w:rsidRPr="002B3643">
              <w:rPr>
                <w:sz w:val="20"/>
                <w:highlight w:val="yellow"/>
              </w:rPr>
              <w:t>Straw Polled:</w:t>
            </w:r>
          </w:p>
          <w:p w14:paraId="00C5B845" w14:textId="77777777" w:rsidR="00B816A8" w:rsidRPr="002B3643" w:rsidRDefault="00B816A8" w:rsidP="003505BE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C3ADC8C" w14:textId="0F0AC04F" w:rsidR="00B816A8" w:rsidRPr="002B3643" w:rsidRDefault="00B816A8" w:rsidP="003505BE">
            <w:pPr>
              <w:rPr>
                <w:color w:val="00B050"/>
                <w:sz w:val="20"/>
                <w:highlight w:val="yellow"/>
              </w:rPr>
            </w:pPr>
            <w:r w:rsidRPr="002B3643">
              <w:rPr>
                <w:color w:val="00B050"/>
                <w:sz w:val="20"/>
                <w:highlight w:val="yellow"/>
              </w:rPr>
              <w:t xml:space="preserve">It is a placeholder </w:t>
            </w:r>
            <w:proofErr w:type="spellStart"/>
            <w:r w:rsidRPr="002B3643">
              <w:rPr>
                <w:color w:val="00B050"/>
                <w:sz w:val="20"/>
                <w:highlight w:val="yellow"/>
              </w:rPr>
              <w:t>subclause</w:t>
            </w:r>
            <w:proofErr w:type="spellEnd"/>
            <w:r w:rsidRPr="002B3643">
              <w:rPr>
                <w:color w:val="00B050"/>
                <w:sz w:val="20"/>
                <w:highlight w:val="yellow"/>
              </w:rPr>
              <w:t xml:space="preserve"> in D0.1.</w:t>
            </w:r>
          </w:p>
        </w:tc>
      </w:tr>
      <w:tr w:rsidR="003531FC" w14:paraId="15263570" w14:textId="77777777" w:rsidTr="00431CAE">
        <w:trPr>
          <w:trHeight w:val="257"/>
        </w:trPr>
        <w:tc>
          <w:tcPr>
            <w:tcW w:w="13660" w:type="dxa"/>
            <w:gridSpan w:val="8"/>
          </w:tcPr>
          <w:p w14:paraId="4FCA0B74" w14:textId="77777777" w:rsidR="003531FC" w:rsidRPr="00F41D76" w:rsidRDefault="003531FC" w:rsidP="00431CAE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5D285A88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660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1240"/>
        <w:gridCol w:w="1980"/>
        <w:gridCol w:w="1620"/>
        <w:gridCol w:w="2700"/>
        <w:gridCol w:w="1530"/>
        <w:gridCol w:w="2430"/>
        <w:gridCol w:w="2160"/>
      </w:tblGrid>
      <w:tr w:rsidR="00C376E8" w:rsidRPr="00F41D76" w14:paraId="24F670CE" w14:textId="77777777" w:rsidTr="003531FC">
        <w:trPr>
          <w:trHeight w:val="257"/>
        </w:trPr>
        <w:tc>
          <w:tcPr>
            <w:tcW w:w="1240" w:type="dxa"/>
          </w:tcPr>
          <w:p w14:paraId="09E38901" w14:textId="77777777" w:rsidR="00C376E8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35868B99" w14:textId="31D9703B" w:rsidR="005F2363" w:rsidRPr="000E01BF" w:rsidRDefault="005F2363" w:rsidP="00694849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05A64F57" w14:textId="62A52EC2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Quality of Service for latency sensitive traffic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0E01BF" w:rsidRDefault="00C376E8" w:rsidP="00694849">
            <w:pPr>
              <w:rPr>
                <w:sz w:val="20"/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Chunyu</w:t>
            </w:r>
            <w:proofErr w:type="spellEnd"/>
            <w:r w:rsidRPr="000E01BF">
              <w:rPr>
                <w:sz w:val="20"/>
                <w:highlight w:val="yellow"/>
              </w:rPr>
              <w:t xml:space="preserve"> Hu, Frank Hsu, Dave </w:t>
            </w:r>
            <w:proofErr w:type="spellStart"/>
            <w:r w:rsidRPr="000E01BF">
              <w:rPr>
                <w:sz w:val="20"/>
                <w:highlight w:val="yellow"/>
              </w:rPr>
              <w:t>Cavalcanti</w:t>
            </w:r>
            <w:proofErr w:type="spellEnd"/>
            <w:r w:rsidRPr="000E01BF">
              <w:rPr>
                <w:sz w:val="20"/>
                <w:highlight w:val="yellow"/>
              </w:rPr>
              <w:t xml:space="preserve">, Duncan </w:t>
            </w:r>
            <w:proofErr w:type="spellStart"/>
            <w:r w:rsidRPr="000E01BF">
              <w:rPr>
                <w:sz w:val="20"/>
                <w:highlight w:val="yellow"/>
              </w:rPr>
              <w:t>Ho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</w:p>
        </w:tc>
        <w:tc>
          <w:tcPr>
            <w:tcW w:w="2700" w:type="dxa"/>
          </w:tcPr>
          <w:p w14:paraId="70AECCA8" w14:textId="3E46C560" w:rsidR="00C376E8" w:rsidRPr="000E01BF" w:rsidRDefault="00C376E8" w:rsidP="00694849">
            <w:pPr>
              <w:rPr>
                <w:highlight w:val="yellow"/>
              </w:rPr>
            </w:pP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BARON Stephane, VIGER Pascal, NEZOU Patrice, Thomas </w:t>
            </w:r>
            <w:proofErr w:type="spellStart"/>
            <w:r w:rsidRPr="000E01BF">
              <w:rPr>
                <w:sz w:val="20"/>
                <w:highlight w:val="yellow"/>
              </w:rPr>
              <w:t>Handte</w:t>
            </w:r>
            <w:proofErr w:type="spellEnd"/>
            <w:r w:rsidRPr="000E01BF">
              <w:rPr>
                <w:sz w:val="20"/>
                <w:highlight w:val="yellow"/>
              </w:rPr>
              <w:t xml:space="preserve">, Sharan </w:t>
            </w:r>
            <w:proofErr w:type="spellStart"/>
            <w:r w:rsidRPr="000E01BF">
              <w:rPr>
                <w:sz w:val="20"/>
                <w:highlight w:val="yellow"/>
              </w:rPr>
              <w:t>Naribole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Subir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Das, </w:t>
            </w:r>
            <w:proofErr w:type="spellStart"/>
            <w:r w:rsidRPr="000E01BF">
              <w:rPr>
                <w:sz w:val="20"/>
                <w:highlight w:val="yellow"/>
              </w:rPr>
              <w:t>Akhmetov</w:t>
            </w:r>
            <w:proofErr w:type="spellEnd"/>
            <w:r w:rsidRPr="000E01BF">
              <w:rPr>
                <w:sz w:val="20"/>
                <w:highlight w:val="yellow"/>
              </w:rPr>
              <w:t xml:space="preserve"> Dmitry, </w:t>
            </w:r>
            <w:proofErr w:type="spellStart"/>
            <w:r w:rsidRPr="000E01BF">
              <w:rPr>
                <w:sz w:val="20"/>
                <w:highlight w:val="yellow"/>
              </w:rPr>
              <w:t>Liuming</w:t>
            </w:r>
            <w:proofErr w:type="spellEnd"/>
            <w:r w:rsidRPr="000E01BF">
              <w:rPr>
                <w:sz w:val="20"/>
                <w:highlight w:val="yellow"/>
              </w:rPr>
              <w:t xml:space="preserve"> Lu, 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Mohamed </w:t>
            </w:r>
            <w:proofErr w:type="spellStart"/>
            <w:r w:rsidRPr="000E01BF">
              <w:rPr>
                <w:sz w:val="20"/>
                <w:highlight w:val="yellow"/>
              </w:rPr>
              <w:t>Abouelseoud</w:t>
            </w:r>
            <w:proofErr w:type="spellEnd"/>
            <w:r w:rsidRPr="000E01BF">
              <w:rPr>
                <w:sz w:val="20"/>
                <w:highlight w:val="yellow"/>
              </w:rPr>
              <w:t xml:space="preserve">, Orem </w:t>
            </w:r>
            <w:proofErr w:type="spellStart"/>
            <w:r w:rsidRPr="000E01BF">
              <w:rPr>
                <w:sz w:val="20"/>
                <w:highlight w:val="yellow"/>
              </w:rPr>
              <w:t>Kedem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Chittabrata</w:t>
            </w:r>
            <w:proofErr w:type="spellEnd"/>
            <w:r w:rsidRPr="000E01BF">
              <w:rPr>
                <w:sz w:val="20"/>
                <w:highlight w:val="yellow"/>
              </w:rPr>
              <w:t xml:space="preserve"> Ghosh, </w:t>
            </w:r>
            <w:proofErr w:type="spellStart"/>
            <w:r w:rsidRPr="000E01BF">
              <w:rPr>
                <w:sz w:val="20"/>
                <w:highlight w:val="yellow"/>
              </w:rPr>
              <w:t>Payam</w:t>
            </w:r>
            <w:proofErr w:type="spellEnd"/>
            <w:r w:rsidRPr="000E01BF">
              <w:rPr>
                <w:sz w:val="20"/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Torab</w:t>
            </w:r>
            <w:proofErr w:type="spellEnd"/>
            <w:r w:rsidRPr="000E01BF">
              <w:rPr>
                <w:sz w:val="20"/>
                <w:highlight w:val="yellow"/>
              </w:rPr>
              <w:t xml:space="preserve">, Leif </w:t>
            </w:r>
            <w:proofErr w:type="spellStart"/>
            <w:r w:rsidRPr="000E01BF">
              <w:rPr>
                <w:sz w:val="20"/>
                <w:highlight w:val="yellow"/>
              </w:rPr>
              <w:t>Wilhelmsson</w:t>
            </w:r>
            <w:proofErr w:type="spellEnd"/>
            <w:r w:rsidRPr="000E01BF">
              <w:rPr>
                <w:sz w:val="20"/>
                <w:highlight w:val="yellow"/>
              </w:rPr>
              <w:t>, Sebastian Max,</w:t>
            </w:r>
            <w:r w:rsidRPr="000E01BF">
              <w:rPr>
                <w:highlight w:val="yellow"/>
              </w:rPr>
              <w:t xml:space="preserve"> </w:t>
            </w:r>
            <w:proofErr w:type="spellStart"/>
            <w:r w:rsidRPr="000E01BF">
              <w:rPr>
                <w:sz w:val="20"/>
                <w:highlight w:val="yellow"/>
              </w:rPr>
              <w:t>Liangxiao</w:t>
            </w:r>
            <w:proofErr w:type="spellEnd"/>
            <w:r w:rsidRPr="000E01BF">
              <w:rPr>
                <w:sz w:val="20"/>
                <w:highlight w:val="yellow"/>
              </w:rPr>
              <w:t xml:space="preserve"> Xin, </w:t>
            </w:r>
            <w:proofErr w:type="spellStart"/>
            <w:r w:rsidRPr="000E01BF">
              <w:rPr>
                <w:sz w:val="20"/>
                <w:highlight w:val="yellow"/>
              </w:rPr>
              <w:t>Jonghun</w:t>
            </w:r>
            <w:proofErr w:type="spellEnd"/>
            <w:r w:rsidRPr="000E01BF">
              <w:rPr>
                <w:sz w:val="20"/>
                <w:highlight w:val="yellow"/>
              </w:rPr>
              <w:t xml:space="preserve"> Han, </w:t>
            </w:r>
            <w:proofErr w:type="spellStart"/>
            <w:r w:rsidRPr="000E01BF">
              <w:rPr>
                <w:sz w:val="20"/>
                <w:highlight w:val="yellow"/>
              </w:rPr>
              <w:t>Taewon</w:t>
            </w:r>
            <w:proofErr w:type="spellEnd"/>
            <w:r w:rsidRPr="000E01BF">
              <w:rPr>
                <w:sz w:val="20"/>
                <w:highlight w:val="yellow"/>
              </w:rPr>
              <w:t xml:space="preserve"> Song, Mark Rison, </w:t>
            </w:r>
            <w:proofErr w:type="spellStart"/>
            <w:r w:rsidRPr="000E01BF">
              <w:rPr>
                <w:sz w:val="20"/>
                <w:highlight w:val="yellow"/>
              </w:rPr>
              <w:t>Guogang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Huang, </w:t>
            </w:r>
            <w:proofErr w:type="spellStart"/>
            <w:r w:rsidRPr="000E01BF">
              <w:rPr>
                <w:sz w:val="20"/>
                <w:highlight w:val="yellow"/>
              </w:rPr>
              <w:t>Yonggang</w:t>
            </w:r>
            <w:proofErr w:type="spellEnd"/>
            <w:r w:rsidRPr="000E01BF">
              <w:rPr>
                <w:sz w:val="20"/>
                <w:highlight w:val="yellow"/>
              </w:rPr>
              <w:t xml:space="preserve"> Fang</w:t>
            </w:r>
          </w:p>
        </w:tc>
        <w:tc>
          <w:tcPr>
            <w:tcW w:w="1530" w:type="dxa"/>
          </w:tcPr>
          <w:p w14:paraId="7CEE43D6" w14:textId="01B9344D" w:rsidR="00C376E8" w:rsidRPr="000E01BF" w:rsidRDefault="00C376E8" w:rsidP="00694849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 (INCLUDING POCs)</w:t>
            </w:r>
          </w:p>
        </w:tc>
        <w:tc>
          <w:tcPr>
            <w:tcW w:w="243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5BAD5DDB" w14:textId="4F3E7989" w:rsidR="00C376E8" w:rsidRPr="000E01BF" w:rsidRDefault="00C376E8" w:rsidP="00C25689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Motion 112, #SP49</w:t>
            </w:r>
          </w:p>
        </w:tc>
      </w:tr>
      <w:tr w:rsidR="00C376E8" w:rsidRPr="00F41D76" w14:paraId="29FBEE9F" w14:textId="77777777" w:rsidTr="003531FC">
        <w:trPr>
          <w:trHeight w:val="257"/>
        </w:trPr>
        <w:tc>
          <w:tcPr>
            <w:tcW w:w="1240" w:type="dxa"/>
          </w:tcPr>
          <w:p w14:paraId="4ED66465" w14:textId="77777777" w:rsidR="00C376E8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7871E9CD" w14:textId="7DB34D30" w:rsidR="005F2363" w:rsidRPr="000E01BF" w:rsidRDefault="005F2363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811B43E" w14:textId="52DCA195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  <w:r w:rsidR="002E4EB0">
              <w:rPr>
                <w:sz w:val="20"/>
                <w:highlight w:val="yellow"/>
              </w:rPr>
              <w:t xml:space="preserve">, </w:t>
            </w:r>
            <w:proofErr w:type="spellStart"/>
            <w:r w:rsidR="002E4EB0">
              <w:rPr>
                <w:sz w:val="20"/>
                <w:highlight w:val="yellow"/>
              </w:rPr>
              <w:t>Liuming</w:t>
            </w:r>
            <w:proofErr w:type="spellEnd"/>
            <w:r w:rsidR="002E4EB0">
              <w:rPr>
                <w:sz w:val="20"/>
                <w:highlight w:val="yellow"/>
              </w:rPr>
              <w:t xml:space="preserve"> Lu</w:t>
            </w:r>
          </w:p>
        </w:tc>
        <w:tc>
          <w:tcPr>
            <w:tcW w:w="153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43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649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121933" w:rsidP="00216CE0">
            <w:pPr>
              <w:rPr>
                <w:sz w:val="20"/>
                <w:highlight w:val="yellow"/>
              </w:rPr>
            </w:pPr>
            <w:hyperlink r:id="rId650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lastRenderedPageBreak/>
              <w:t>Motion 119, SP#110</w:t>
            </w:r>
          </w:p>
        </w:tc>
      </w:tr>
      <w:tr w:rsidR="00C376E8" w:rsidRPr="00F41D76" w14:paraId="782B6434" w14:textId="77777777" w:rsidTr="003531FC">
        <w:trPr>
          <w:trHeight w:val="257"/>
        </w:trPr>
        <w:tc>
          <w:tcPr>
            <w:tcW w:w="13660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6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6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lastRenderedPageBreak/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651"/>
      <w:footerReference w:type="default" r:id="rId652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613E5" w14:textId="77777777" w:rsidR="00121933" w:rsidRDefault="00121933">
      <w:r>
        <w:separator/>
      </w:r>
    </w:p>
  </w:endnote>
  <w:endnote w:type="continuationSeparator" w:id="0">
    <w:p w14:paraId="52C58324" w14:textId="77777777" w:rsidR="00121933" w:rsidRDefault="0012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DC1E1A" w:rsidRDefault="00DC1E1A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536A99">
      <w:rPr>
        <w:noProof/>
      </w:rPr>
      <w:t>3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DC1E1A" w:rsidRDefault="00DC1E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C16E8" w14:textId="77777777" w:rsidR="00121933" w:rsidRDefault="00121933">
      <w:r>
        <w:separator/>
      </w:r>
    </w:p>
  </w:footnote>
  <w:footnote w:type="continuationSeparator" w:id="0">
    <w:p w14:paraId="46053784" w14:textId="77777777" w:rsidR="00121933" w:rsidRDefault="00121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664A3A6A" w:rsidR="00DC1E1A" w:rsidRDefault="00DC1E1A" w:rsidP="00D87A90">
    <w:pPr>
      <w:pStyle w:val="Header"/>
      <w:tabs>
        <w:tab w:val="clear" w:pos="6480"/>
        <w:tab w:val="center" w:pos="4680"/>
      </w:tabs>
    </w:pPr>
    <w:r>
      <w:t>October 2020</w:t>
    </w:r>
    <w:r>
      <w:tab/>
    </w:r>
    <w:r>
      <w:tab/>
    </w:r>
    <w:fldSimple w:instr=" TITLE  \* MERGEFORMAT ">
      <w:r>
        <w:t>doc.: IEEE 802.11-20/0</w:t>
      </w:r>
      <w:r w:rsidRPr="00674025">
        <w:t>997</w:t>
      </w:r>
      <w:r>
        <w:t>r</w:t>
      </w:r>
    </w:fldSimple>
    <w:r>
      <w:t>5</w:t>
    </w:r>
    <w:r w:rsidR="0076446A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588"/>
    <w:rsid w:val="00000842"/>
    <w:rsid w:val="00000A03"/>
    <w:rsid w:val="00000E52"/>
    <w:rsid w:val="00001040"/>
    <w:rsid w:val="00001841"/>
    <w:rsid w:val="00001A10"/>
    <w:rsid w:val="00001E78"/>
    <w:rsid w:val="000020BD"/>
    <w:rsid w:val="00002785"/>
    <w:rsid w:val="00002956"/>
    <w:rsid w:val="000029C5"/>
    <w:rsid w:val="00002CEB"/>
    <w:rsid w:val="00002DC6"/>
    <w:rsid w:val="00002F82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48B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47"/>
    <w:rsid w:val="000278CD"/>
    <w:rsid w:val="000278E6"/>
    <w:rsid w:val="00030551"/>
    <w:rsid w:val="000319A2"/>
    <w:rsid w:val="00031ECA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7BB2"/>
    <w:rsid w:val="00040196"/>
    <w:rsid w:val="00040316"/>
    <w:rsid w:val="00040361"/>
    <w:rsid w:val="0004051A"/>
    <w:rsid w:val="000407EB"/>
    <w:rsid w:val="00040860"/>
    <w:rsid w:val="00040BE3"/>
    <w:rsid w:val="00040C54"/>
    <w:rsid w:val="00040FCD"/>
    <w:rsid w:val="000416CA"/>
    <w:rsid w:val="000416D7"/>
    <w:rsid w:val="000417BC"/>
    <w:rsid w:val="00041D4D"/>
    <w:rsid w:val="00041FD3"/>
    <w:rsid w:val="000424A6"/>
    <w:rsid w:val="000425AB"/>
    <w:rsid w:val="0004272E"/>
    <w:rsid w:val="000429FC"/>
    <w:rsid w:val="00042D8B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3F7"/>
    <w:rsid w:val="0004680A"/>
    <w:rsid w:val="00046CC0"/>
    <w:rsid w:val="000476FD"/>
    <w:rsid w:val="00047AE0"/>
    <w:rsid w:val="00047DC4"/>
    <w:rsid w:val="0005020D"/>
    <w:rsid w:val="00050450"/>
    <w:rsid w:val="00050513"/>
    <w:rsid w:val="000507FB"/>
    <w:rsid w:val="00050E40"/>
    <w:rsid w:val="0005152A"/>
    <w:rsid w:val="000519D4"/>
    <w:rsid w:val="00051DA6"/>
    <w:rsid w:val="0005242B"/>
    <w:rsid w:val="000525EC"/>
    <w:rsid w:val="00052D94"/>
    <w:rsid w:val="00052FD0"/>
    <w:rsid w:val="000538E0"/>
    <w:rsid w:val="00053FA5"/>
    <w:rsid w:val="0005403D"/>
    <w:rsid w:val="0005427D"/>
    <w:rsid w:val="0005462F"/>
    <w:rsid w:val="00055CDD"/>
    <w:rsid w:val="00056372"/>
    <w:rsid w:val="00056914"/>
    <w:rsid w:val="0005767F"/>
    <w:rsid w:val="00057CB4"/>
    <w:rsid w:val="00057ED8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AE3"/>
    <w:rsid w:val="00062F7E"/>
    <w:rsid w:val="00063383"/>
    <w:rsid w:val="00063DFA"/>
    <w:rsid w:val="00064B97"/>
    <w:rsid w:val="00064F9C"/>
    <w:rsid w:val="000652B7"/>
    <w:rsid w:val="00065510"/>
    <w:rsid w:val="00065912"/>
    <w:rsid w:val="00065CAD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77B19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6A5E"/>
    <w:rsid w:val="00097586"/>
    <w:rsid w:val="000A0030"/>
    <w:rsid w:val="000A0971"/>
    <w:rsid w:val="000A09F0"/>
    <w:rsid w:val="000A0CA3"/>
    <w:rsid w:val="000A0E65"/>
    <w:rsid w:val="000A156C"/>
    <w:rsid w:val="000A1861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3C"/>
    <w:rsid w:val="000B33AF"/>
    <w:rsid w:val="000B3641"/>
    <w:rsid w:val="000B399E"/>
    <w:rsid w:val="000B3B07"/>
    <w:rsid w:val="000B3CC6"/>
    <w:rsid w:val="000B3D45"/>
    <w:rsid w:val="000B3DE4"/>
    <w:rsid w:val="000B3FC3"/>
    <w:rsid w:val="000B43F3"/>
    <w:rsid w:val="000B4746"/>
    <w:rsid w:val="000B4B56"/>
    <w:rsid w:val="000B4CDC"/>
    <w:rsid w:val="000B521F"/>
    <w:rsid w:val="000B58DE"/>
    <w:rsid w:val="000B61D8"/>
    <w:rsid w:val="000B6A2D"/>
    <w:rsid w:val="000B7268"/>
    <w:rsid w:val="000B746B"/>
    <w:rsid w:val="000B75D1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5EC"/>
    <w:rsid w:val="000D073E"/>
    <w:rsid w:val="000D0ADD"/>
    <w:rsid w:val="000D1529"/>
    <w:rsid w:val="000D17FE"/>
    <w:rsid w:val="000D1AE6"/>
    <w:rsid w:val="000D1FCD"/>
    <w:rsid w:val="000D21DA"/>
    <w:rsid w:val="000D22F2"/>
    <w:rsid w:val="000D2B3C"/>
    <w:rsid w:val="000D368E"/>
    <w:rsid w:val="000D3A65"/>
    <w:rsid w:val="000D3B68"/>
    <w:rsid w:val="000D3D95"/>
    <w:rsid w:val="000D3EFC"/>
    <w:rsid w:val="000D40A9"/>
    <w:rsid w:val="000D40BD"/>
    <w:rsid w:val="000D43CE"/>
    <w:rsid w:val="000D457C"/>
    <w:rsid w:val="000D4AF1"/>
    <w:rsid w:val="000D61DB"/>
    <w:rsid w:val="000D6648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0E8F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363E"/>
    <w:rsid w:val="000E405D"/>
    <w:rsid w:val="000E430B"/>
    <w:rsid w:val="000E44D4"/>
    <w:rsid w:val="000E4730"/>
    <w:rsid w:val="000E47C2"/>
    <w:rsid w:val="000E4B5F"/>
    <w:rsid w:val="000E4EF3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C2D"/>
    <w:rsid w:val="000F1BC7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127B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3F0"/>
    <w:rsid w:val="001074CC"/>
    <w:rsid w:val="00107962"/>
    <w:rsid w:val="001106FA"/>
    <w:rsid w:val="00110B2C"/>
    <w:rsid w:val="00110CD2"/>
    <w:rsid w:val="00110D87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80"/>
    <w:rsid w:val="00116CC9"/>
    <w:rsid w:val="00117093"/>
    <w:rsid w:val="001174D8"/>
    <w:rsid w:val="00120339"/>
    <w:rsid w:val="00120EAB"/>
    <w:rsid w:val="001211BD"/>
    <w:rsid w:val="001211DF"/>
    <w:rsid w:val="00121219"/>
    <w:rsid w:val="00121251"/>
    <w:rsid w:val="00121933"/>
    <w:rsid w:val="00122127"/>
    <w:rsid w:val="001222F2"/>
    <w:rsid w:val="001223A2"/>
    <w:rsid w:val="00123025"/>
    <w:rsid w:val="001230DA"/>
    <w:rsid w:val="0012392E"/>
    <w:rsid w:val="00123D3F"/>
    <w:rsid w:val="00124438"/>
    <w:rsid w:val="00124AD0"/>
    <w:rsid w:val="00124D65"/>
    <w:rsid w:val="00124D99"/>
    <w:rsid w:val="00125518"/>
    <w:rsid w:val="00125705"/>
    <w:rsid w:val="0012595A"/>
    <w:rsid w:val="00125E27"/>
    <w:rsid w:val="00126165"/>
    <w:rsid w:val="001261A2"/>
    <w:rsid w:val="001261A3"/>
    <w:rsid w:val="001266B8"/>
    <w:rsid w:val="001267AF"/>
    <w:rsid w:val="00126BC9"/>
    <w:rsid w:val="00126D06"/>
    <w:rsid w:val="00126D53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3BD"/>
    <w:rsid w:val="001346A2"/>
    <w:rsid w:val="00134A40"/>
    <w:rsid w:val="00135024"/>
    <w:rsid w:val="001350BE"/>
    <w:rsid w:val="0013539C"/>
    <w:rsid w:val="0013579F"/>
    <w:rsid w:val="00135AA3"/>
    <w:rsid w:val="00135BB8"/>
    <w:rsid w:val="0013667B"/>
    <w:rsid w:val="00136826"/>
    <w:rsid w:val="001369A5"/>
    <w:rsid w:val="00136A06"/>
    <w:rsid w:val="00136FD5"/>
    <w:rsid w:val="00137340"/>
    <w:rsid w:val="001373A1"/>
    <w:rsid w:val="00137483"/>
    <w:rsid w:val="00137C71"/>
    <w:rsid w:val="00137D45"/>
    <w:rsid w:val="00137F48"/>
    <w:rsid w:val="00137FA2"/>
    <w:rsid w:val="00140521"/>
    <w:rsid w:val="00140527"/>
    <w:rsid w:val="00140C96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B65"/>
    <w:rsid w:val="00143F56"/>
    <w:rsid w:val="001442BC"/>
    <w:rsid w:val="001445CE"/>
    <w:rsid w:val="00144A97"/>
    <w:rsid w:val="00144B6C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67C"/>
    <w:rsid w:val="00153760"/>
    <w:rsid w:val="001539B9"/>
    <w:rsid w:val="00153A29"/>
    <w:rsid w:val="00153FCC"/>
    <w:rsid w:val="001541E4"/>
    <w:rsid w:val="00154344"/>
    <w:rsid w:val="001543BF"/>
    <w:rsid w:val="001543F5"/>
    <w:rsid w:val="00154AB5"/>
    <w:rsid w:val="00154EE0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702D4"/>
    <w:rsid w:val="00170468"/>
    <w:rsid w:val="00170C90"/>
    <w:rsid w:val="00170D04"/>
    <w:rsid w:val="00170FEB"/>
    <w:rsid w:val="001712CB"/>
    <w:rsid w:val="0017151D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760A"/>
    <w:rsid w:val="001803FD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CA8"/>
    <w:rsid w:val="00186D3A"/>
    <w:rsid w:val="00187790"/>
    <w:rsid w:val="00187ABA"/>
    <w:rsid w:val="00187B07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D4"/>
    <w:rsid w:val="001916F1"/>
    <w:rsid w:val="0019227E"/>
    <w:rsid w:val="00192513"/>
    <w:rsid w:val="00192669"/>
    <w:rsid w:val="00192E81"/>
    <w:rsid w:val="001933BB"/>
    <w:rsid w:val="00193472"/>
    <w:rsid w:val="00193AD8"/>
    <w:rsid w:val="001944B5"/>
    <w:rsid w:val="00194723"/>
    <w:rsid w:val="001947CF"/>
    <w:rsid w:val="00194DEC"/>
    <w:rsid w:val="0019512F"/>
    <w:rsid w:val="00195348"/>
    <w:rsid w:val="0019572B"/>
    <w:rsid w:val="0019584B"/>
    <w:rsid w:val="00195ADC"/>
    <w:rsid w:val="00195E6A"/>
    <w:rsid w:val="00195E85"/>
    <w:rsid w:val="00195EC5"/>
    <w:rsid w:val="0019606B"/>
    <w:rsid w:val="00196267"/>
    <w:rsid w:val="001963A7"/>
    <w:rsid w:val="00196592"/>
    <w:rsid w:val="00196AD6"/>
    <w:rsid w:val="00196B64"/>
    <w:rsid w:val="00196F63"/>
    <w:rsid w:val="0019735A"/>
    <w:rsid w:val="0019788D"/>
    <w:rsid w:val="00197910"/>
    <w:rsid w:val="00197D44"/>
    <w:rsid w:val="001A01C1"/>
    <w:rsid w:val="001A01DD"/>
    <w:rsid w:val="001A0326"/>
    <w:rsid w:val="001A0BB0"/>
    <w:rsid w:val="001A0D49"/>
    <w:rsid w:val="001A0DC4"/>
    <w:rsid w:val="001A1094"/>
    <w:rsid w:val="001A15A5"/>
    <w:rsid w:val="001A19C0"/>
    <w:rsid w:val="001A2419"/>
    <w:rsid w:val="001A2426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E0F"/>
    <w:rsid w:val="001A7FF7"/>
    <w:rsid w:val="001B07F1"/>
    <w:rsid w:val="001B0D63"/>
    <w:rsid w:val="001B1407"/>
    <w:rsid w:val="001B1B1A"/>
    <w:rsid w:val="001B234C"/>
    <w:rsid w:val="001B299E"/>
    <w:rsid w:val="001B2B02"/>
    <w:rsid w:val="001B2EC8"/>
    <w:rsid w:val="001B310F"/>
    <w:rsid w:val="001B35BA"/>
    <w:rsid w:val="001B3714"/>
    <w:rsid w:val="001B38FB"/>
    <w:rsid w:val="001B41F7"/>
    <w:rsid w:val="001B4908"/>
    <w:rsid w:val="001B563A"/>
    <w:rsid w:val="001B56D2"/>
    <w:rsid w:val="001B57AA"/>
    <w:rsid w:val="001B5BA3"/>
    <w:rsid w:val="001B5E74"/>
    <w:rsid w:val="001B650D"/>
    <w:rsid w:val="001B6590"/>
    <w:rsid w:val="001B6BB8"/>
    <w:rsid w:val="001B6E11"/>
    <w:rsid w:val="001B6E22"/>
    <w:rsid w:val="001B7092"/>
    <w:rsid w:val="001B73D1"/>
    <w:rsid w:val="001B782C"/>
    <w:rsid w:val="001B7F7B"/>
    <w:rsid w:val="001C02A2"/>
    <w:rsid w:val="001C05DC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5CC4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1EBE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1BF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0BC"/>
    <w:rsid w:val="001E63D6"/>
    <w:rsid w:val="001E63ED"/>
    <w:rsid w:val="001E65F8"/>
    <w:rsid w:val="001E6A96"/>
    <w:rsid w:val="001E6BC5"/>
    <w:rsid w:val="001E6F4D"/>
    <w:rsid w:val="001E78BE"/>
    <w:rsid w:val="001F00B9"/>
    <w:rsid w:val="001F01D1"/>
    <w:rsid w:val="001F0357"/>
    <w:rsid w:val="001F039B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4E2D"/>
    <w:rsid w:val="001F55FA"/>
    <w:rsid w:val="001F57C8"/>
    <w:rsid w:val="001F57ED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97B"/>
    <w:rsid w:val="00201AEB"/>
    <w:rsid w:val="00202462"/>
    <w:rsid w:val="0020265C"/>
    <w:rsid w:val="0020289F"/>
    <w:rsid w:val="002029E9"/>
    <w:rsid w:val="00203106"/>
    <w:rsid w:val="00203AD2"/>
    <w:rsid w:val="00203CCE"/>
    <w:rsid w:val="00203F1B"/>
    <w:rsid w:val="002040FB"/>
    <w:rsid w:val="00204566"/>
    <w:rsid w:val="00204782"/>
    <w:rsid w:val="00205068"/>
    <w:rsid w:val="002051D2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509"/>
    <w:rsid w:val="00210D1B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208"/>
    <w:rsid w:val="002142F4"/>
    <w:rsid w:val="002144A3"/>
    <w:rsid w:val="0021478A"/>
    <w:rsid w:val="00214F9B"/>
    <w:rsid w:val="00215248"/>
    <w:rsid w:val="002152EC"/>
    <w:rsid w:val="00215F52"/>
    <w:rsid w:val="002164C5"/>
    <w:rsid w:val="00216517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174"/>
    <w:rsid w:val="00223A8B"/>
    <w:rsid w:val="00223ED4"/>
    <w:rsid w:val="00224DC0"/>
    <w:rsid w:val="00224F99"/>
    <w:rsid w:val="00225CBA"/>
    <w:rsid w:val="00225E4D"/>
    <w:rsid w:val="002261CA"/>
    <w:rsid w:val="00226354"/>
    <w:rsid w:val="00227836"/>
    <w:rsid w:val="002300C1"/>
    <w:rsid w:val="002309BB"/>
    <w:rsid w:val="00231039"/>
    <w:rsid w:val="002311F4"/>
    <w:rsid w:val="0023130C"/>
    <w:rsid w:val="00232381"/>
    <w:rsid w:val="0023290B"/>
    <w:rsid w:val="00232D02"/>
    <w:rsid w:val="00232D1D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6CA9"/>
    <w:rsid w:val="00236DEB"/>
    <w:rsid w:val="00236F9F"/>
    <w:rsid w:val="002379EF"/>
    <w:rsid w:val="00237DDB"/>
    <w:rsid w:val="00237E74"/>
    <w:rsid w:val="00240492"/>
    <w:rsid w:val="002408CA"/>
    <w:rsid w:val="002417B2"/>
    <w:rsid w:val="002420EE"/>
    <w:rsid w:val="0024226C"/>
    <w:rsid w:val="0024266B"/>
    <w:rsid w:val="00242961"/>
    <w:rsid w:val="00242D39"/>
    <w:rsid w:val="00243B42"/>
    <w:rsid w:val="00243DE5"/>
    <w:rsid w:val="00244773"/>
    <w:rsid w:val="00244B15"/>
    <w:rsid w:val="00244BAB"/>
    <w:rsid w:val="00244C3E"/>
    <w:rsid w:val="00245464"/>
    <w:rsid w:val="00245905"/>
    <w:rsid w:val="00245CCD"/>
    <w:rsid w:val="002461AE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67"/>
    <w:rsid w:val="002513B5"/>
    <w:rsid w:val="00251B55"/>
    <w:rsid w:val="00251E25"/>
    <w:rsid w:val="0025210F"/>
    <w:rsid w:val="00252478"/>
    <w:rsid w:val="00252686"/>
    <w:rsid w:val="00252836"/>
    <w:rsid w:val="002530C0"/>
    <w:rsid w:val="00253633"/>
    <w:rsid w:val="00253B40"/>
    <w:rsid w:val="00253DA0"/>
    <w:rsid w:val="00253EC3"/>
    <w:rsid w:val="00254862"/>
    <w:rsid w:val="00254B3B"/>
    <w:rsid w:val="00254BC6"/>
    <w:rsid w:val="00254C69"/>
    <w:rsid w:val="00254EC0"/>
    <w:rsid w:val="00255EAD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B86"/>
    <w:rsid w:val="00263E15"/>
    <w:rsid w:val="002642B8"/>
    <w:rsid w:val="00264618"/>
    <w:rsid w:val="002648B1"/>
    <w:rsid w:val="00265222"/>
    <w:rsid w:val="00265898"/>
    <w:rsid w:val="00265BFC"/>
    <w:rsid w:val="002667CF"/>
    <w:rsid w:val="002669D3"/>
    <w:rsid w:val="00266C24"/>
    <w:rsid w:val="00266F19"/>
    <w:rsid w:val="00267847"/>
    <w:rsid w:val="00267935"/>
    <w:rsid w:val="002704AB"/>
    <w:rsid w:val="00270671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CE4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16CA"/>
    <w:rsid w:val="002816E3"/>
    <w:rsid w:val="0028180B"/>
    <w:rsid w:val="00281EC5"/>
    <w:rsid w:val="002820C7"/>
    <w:rsid w:val="0028261E"/>
    <w:rsid w:val="0028295B"/>
    <w:rsid w:val="00282EC0"/>
    <w:rsid w:val="0028377A"/>
    <w:rsid w:val="00283BF0"/>
    <w:rsid w:val="00283DA2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6B05"/>
    <w:rsid w:val="00286C69"/>
    <w:rsid w:val="002871CC"/>
    <w:rsid w:val="002873A9"/>
    <w:rsid w:val="002875D6"/>
    <w:rsid w:val="0028765E"/>
    <w:rsid w:val="00287FBE"/>
    <w:rsid w:val="0029020B"/>
    <w:rsid w:val="002902A5"/>
    <w:rsid w:val="00290F9E"/>
    <w:rsid w:val="002913B2"/>
    <w:rsid w:val="0029161B"/>
    <w:rsid w:val="00291747"/>
    <w:rsid w:val="002924EA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61"/>
    <w:rsid w:val="002A0FDF"/>
    <w:rsid w:val="002A1238"/>
    <w:rsid w:val="002A175F"/>
    <w:rsid w:val="002A18BA"/>
    <w:rsid w:val="002A1914"/>
    <w:rsid w:val="002A19E8"/>
    <w:rsid w:val="002A1E49"/>
    <w:rsid w:val="002A1FDE"/>
    <w:rsid w:val="002A229C"/>
    <w:rsid w:val="002A2949"/>
    <w:rsid w:val="002A302B"/>
    <w:rsid w:val="002A31D3"/>
    <w:rsid w:val="002A365D"/>
    <w:rsid w:val="002A37B7"/>
    <w:rsid w:val="002A3F47"/>
    <w:rsid w:val="002A414D"/>
    <w:rsid w:val="002A46FC"/>
    <w:rsid w:val="002A48EA"/>
    <w:rsid w:val="002A4BFC"/>
    <w:rsid w:val="002A5069"/>
    <w:rsid w:val="002A5226"/>
    <w:rsid w:val="002A52C4"/>
    <w:rsid w:val="002A52F7"/>
    <w:rsid w:val="002A5348"/>
    <w:rsid w:val="002A56D0"/>
    <w:rsid w:val="002A585B"/>
    <w:rsid w:val="002A58E9"/>
    <w:rsid w:val="002A5C31"/>
    <w:rsid w:val="002A5DAC"/>
    <w:rsid w:val="002A5F8A"/>
    <w:rsid w:val="002A6028"/>
    <w:rsid w:val="002A606B"/>
    <w:rsid w:val="002A6201"/>
    <w:rsid w:val="002A63B7"/>
    <w:rsid w:val="002A64CC"/>
    <w:rsid w:val="002A6581"/>
    <w:rsid w:val="002A65D8"/>
    <w:rsid w:val="002A68C8"/>
    <w:rsid w:val="002B0075"/>
    <w:rsid w:val="002B03FA"/>
    <w:rsid w:val="002B0C51"/>
    <w:rsid w:val="002B0DF0"/>
    <w:rsid w:val="002B17ED"/>
    <w:rsid w:val="002B1A90"/>
    <w:rsid w:val="002B1DD9"/>
    <w:rsid w:val="002B2988"/>
    <w:rsid w:val="002B29D7"/>
    <w:rsid w:val="002B30BE"/>
    <w:rsid w:val="002B31AB"/>
    <w:rsid w:val="002B3316"/>
    <w:rsid w:val="002B3643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AC1"/>
    <w:rsid w:val="002B7C4D"/>
    <w:rsid w:val="002B7CE3"/>
    <w:rsid w:val="002B7D6D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674"/>
    <w:rsid w:val="002C37B5"/>
    <w:rsid w:val="002C3947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860"/>
    <w:rsid w:val="002C59DF"/>
    <w:rsid w:val="002C5BF1"/>
    <w:rsid w:val="002C618E"/>
    <w:rsid w:val="002C638B"/>
    <w:rsid w:val="002C6964"/>
    <w:rsid w:val="002C7B7A"/>
    <w:rsid w:val="002D01C1"/>
    <w:rsid w:val="002D0D27"/>
    <w:rsid w:val="002D0FF6"/>
    <w:rsid w:val="002D1218"/>
    <w:rsid w:val="002D1F23"/>
    <w:rsid w:val="002D1F9A"/>
    <w:rsid w:val="002D22CE"/>
    <w:rsid w:val="002D22D1"/>
    <w:rsid w:val="002D2454"/>
    <w:rsid w:val="002D254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0C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AE5"/>
    <w:rsid w:val="002D7B7C"/>
    <w:rsid w:val="002D7C61"/>
    <w:rsid w:val="002D7EF1"/>
    <w:rsid w:val="002E0220"/>
    <w:rsid w:val="002E03F1"/>
    <w:rsid w:val="002E11F8"/>
    <w:rsid w:val="002E12EC"/>
    <w:rsid w:val="002E1403"/>
    <w:rsid w:val="002E29AD"/>
    <w:rsid w:val="002E370B"/>
    <w:rsid w:val="002E3C6F"/>
    <w:rsid w:val="002E4009"/>
    <w:rsid w:val="002E4245"/>
    <w:rsid w:val="002E43AC"/>
    <w:rsid w:val="002E4A07"/>
    <w:rsid w:val="002E4D59"/>
    <w:rsid w:val="002E4E25"/>
    <w:rsid w:val="002E4EB0"/>
    <w:rsid w:val="002E5167"/>
    <w:rsid w:val="002E5394"/>
    <w:rsid w:val="002E53DB"/>
    <w:rsid w:val="002E5445"/>
    <w:rsid w:val="002E55E0"/>
    <w:rsid w:val="002E5E20"/>
    <w:rsid w:val="002E5E3B"/>
    <w:rsid w:val="002E5E3C"/>
    <w:rsid w:val="002E646B"/>
    <w:rsid w:val="002E6528"/>
    <w:rsid w:val="002E6B84"/>
    <w:rsid w:val="002E6D27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3B96"/>
    <w:rsid w:val="002F497F"/>
    <w:rsid w:val="002F4B82"/>
    <w:rsid w:val="002F4B9E"/>
    <w:rsid w:val="002F5175"/>
    <w:rsid w:val="002F571F"/>
    <w:rsid w:val="002F58DD"/>
    <w:rsid w:val="002F5E9E"/>
    <w:rsid w:val="002F62A6"/>
    <w:rsid w:val="002F67CC"/>
    <w:rsid w:val="002F71F1"/>
    <w:rsid w:val="002F7229"/>
    <w:rsid w:val="002F73E3"/>
    <w:rsid w:val="002F7CCC"/>
    <w:rsid w:val="003007CE"/>
    <w:rsid w:val="00300B08"/>
    <w:rsid w:val="00300C37"/>
    <w:rsid w:val="00300D17"/>
    <w:rsid w:val="00300E22"/>
    <w:rsid w:val="0030124E"/>
    <w:rsid w:val="00301A02"/>
    <w:rsid w:val="00302078"/>
    <w:rsid w:val="0030252B"/>
    <w:rsid w:val="00303021"/>
    <w:rsid w:val="003033A0"/>
    <w:rsid w:val="003033DA"/>
    <w:rsid w:val="00303EA1"/>
    <w:rsid w:val="00304262"/>
    <w:rsid w:val="00304296"/>
    <w:rsid w:val="003042B0"/>
    <w:rsid w:val="00304C38"/>
    <w:rsid w:val="00304FF0"/>
    <w:rsid w:val="003055BF"/>
    <w:rsid w:val="0030595B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09C9"/>
    <w:rsid w:val="00311612"/>
    <w:rsid w:val="0031171C"/>
    <w:rsid w:val="0031195F"/>
    <w:rsid w:val="00311A24"/>
    <w:rsid w:val="00311A29"/>
    <w:rsid w:val="00311A46"/>
    <w:rsid w:val="00311ACF"/>
    <w:rsid w:val="00311D17"/>
    <w:rsid w:val="00312399"/>
    <w:rsid w:val="0031273D"/>
    <w:rsid w:val="003128AA"/>
    <w:rsid w:val="0031370B"/>
    <w:rsid w:val="00314346"/>
    <w:rsid w:val="003146C3"/>
    <w:rsid w:val="00314B9F"/>
    <w:rsid w:val="00314F04"/>
    <w:rsid w:val="00314F92"/>
    <w:rsid w:val="00314FE1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BCF"/>
    <w:rsid w:val="00320DB4"/>
    <w:rsid w:val="00320EBE"/>
    <w:rsid w:val="0032179D"/>
    <w:rsid w:val="00321928"/>
    <w:rsid w:val="00321958"/>
    <w:rsid w:val="00321A98"/>
    <w:rsid w:val="00322477"/>
    <w:rsid w:val="00322481"/>
    <w:rsid w:val="003228A7"/>
    <w:rsid w:val="0032293B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208E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862"/>
    <w:rsid w:val="00341A04"/>
    <w:rsid w:val="00342ED4"/>
    <w:rsid w:val="003432EC"/>
    <w:rsid w:val="00343910"/>
    <w:rsid w:val="0034427F"/>
    <w:rsid w:val="00344925"/>
    <w:rsid w:val="00345300"/>
    <w:rsid w:val="00345361"/>
    <w:rsid w:val="00345917"/>
    <w:rsid w:val="00345A86"/>
    <w:rsid w:val="00345A90"/>
    <w:rsid w:val="00345ABC"/>
    <w:rsid w:val="003462AC"/>
    <w:rsid w:val="003462F9"/>
    <w:rsid w:val="00346570"/>
    <w:rsid w:val="003466D6"/>
    <w:rsid w:val="003466F7"/>
    <w:rsid w:val="0034684D"/>
    <w:rsid w:val="003472A9"/>
    <w:rsid w:val="0034770F"/>
    <w:rsid w:val="00347751"/>
    <w:rsid w:val="00347DC9"/>
    <w:rsid w:val="00347E32"/>
    <w:rsid w:val="00347E66"/>
    <w:rsid w:val="0035002F"/>
    <w:rsid w:val="0035017E"/>
    <w:rsid w:val="003502F2"/>
    <w:rsid w:val="003505BE"/>
    <w:rsid w:val="0035083D"/>
    <w:rsid w:val="00350B62"/>
    <w:rsid w:val="00350C89"/>
    <w:rsid w:val="00350CBC"/>
    <w:rsid w:val="00351768"/>
    <w:rsid w:val="003527FA"/>
    <w:rsid w:val="00352910"/>
    <w:rsid w:val="003531FC"/>
    <w:rsid w:val="00353350"/>
    <w:rsid w:val="003534CC"/>
    <w:rsid w:val="00353989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CC8"/>
    <w:rsid w:val="003565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ECC"/>
    <w:rsid w:val="003630BF"/>
    <w:rsid w:val="00363210"/>
    <w:rsid w:val="003638DF"/>
    <w:rsid w:val="00363BB3"/>
    <w:rsid w:val="00363CA4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5FC"/>
    <w:rsid w:val="0037178F"/>
    <w:rsid w:val="00371800"/>
    <w:rsid w:val="003723B4"/>
    <w:rsid w:val="003728D1"/>
    <w:rsid w:val="00372BB5"/>
    <w:rsid w:val="00372FE3"/>
    <w:rsid w:val="00373220"/>
    <w:rsid w:val="0037322D"/>
    <w:rsid w:val="003732F0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4D1A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50A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A09"/>
    <w:rsid w:val="00387049"/>
    <w:rsid w:val="00387061"/>
    <w:rsid w:val="0038707A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113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966"/>
    <w:rsid w:val="003A6C04"/>
    <w:rsid w:val="003A6F88"/>
    <w:rsid w:val="003A70B0"/>
    <w:rsid w:val="003A7B0A"/>
    <w:rsid w:val="003A7B4E"/>
    <w:rsid w:val="003A7F51"/>
    <w:rsid w:val="003B0029"/>
    <w:rsid w:val="003B09B9"/>
    <w:rsid w:val="003B0D66"/>
    <w:rsid w:val="003B10BB"/>
    <w:rsid w:val="003B11CC"/>
    <w:rsid w:val="003B1293"/>
    <w:rsid w:val="003B15DD"/>
    <w:rsid w:val="003B1B36"/>
    <w:rsid w:val="003B1BE1"/>
    <w:rsid w:val="003B20C9"/>
    <w:rsid w:val="003B279C"/>
    <w:rsid w:val="003B2800"/>
    <w:rsid w:val="003B2BEE"/>
    <w:rsid w:val="003B2D08"/>
    <w:rsid w:val="003B3127"/>
    <w:rsid w:val="003B34AB"/>
    <w:rsid w:val="003B368F"/>
    <w:rsid w:val="003B39A9"/>
    <w:rsid w:val="003B3A4D"/>
    <w:rsid w:val="003B4225"/>
    <w:rsid w:val="003B4804"/>
    <w:rsid w:val="003B487C"/>
    <w:rsid w:val="003B4C0C"/>
    <w:rsid w:val="003B4E1C"/>
    <w:rsid w:val="003B51FD"/>
    <w:rsid w:val="003B5280"/>
    <w:rsid w:val="003B5D28"/>
    <w:rsid w:val="003B5E3E"/>
    <w:rsid w:val="003B6079"/>
    <w:rsid w:val="003B6662"/>
    <w:rsid w:val="003B7CA4"/>
    <w:rsid w:val="003B7CC9"/>
    <w:rsid w:val="003B7D1A"/>
    <w:rsid w:val="003C0AAD"/>
    <w:rsid w:val="003C0CFF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6E11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01"/>
    <w:rsid w:val="003D51C4"/>
    <w:rsid w:val="003D5285"/>
    <w:rsid w:val="003D5B50"/>
    <w:rsid w:val="003D685E"/>
    <w:rsid w:val="003D6860"/>
    <w:rsid w:val="003D6942"/>
    <w:rsid w:val="003D6A1A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961"/>
    <w:rsid w:val="003E2BF0"/>
    <w:rsid w:val="003E3249"/>
    <w:rsid w:val="003E34CD"/>
    <w:rsid w:val="003E382E"/>
    <w:rsid w:val="003E3930"/>
    <w:rsid w:val="003E3A0B"/>
    <w:rsid w:val="003E3C56"/>
    <w:rsid w:val="003E3F58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C2E"/>
    <w:rsid w:val="003F6E1F"/>
    <w:rsid w:val="003F751A"/>
    <w:rsid w:val="003F76E7"/>
    <w:rsid w:val="003F7A65"/>
    <w:rsid w:val="003F7A6C"/>
    <w:rsid w:val="003F7B84"/>
    <w:rsid w:val="003F7BD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60"/>
    <w:rsid w:val="00406FE2"/>
    <w:rsid w:val="00407AD2"/>
    <w:rsid w:val="00407D35"/>
    <w:rsid w:val="0041000A"/>
    <w:rsid w:val="0041020F"/>
    <w:rsid w:val="00410295"/>
    <w:rsid w:val="004102F6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C84"/>
    <w:rsid w:val="00411FFE"/>
    <w:rsid w:val="00412666"/>
    <w:rsid w:val="004129A3"/>
    <w:rsid w:val="00412C96"/>
    <w:rsid w:val="00412ECB"/>
    <w:rsid w:val="00413281"/>
    <w:rsid w:val="004132A4"/>
    <w:rsid w:val="0041372D"/>
    <w:rsid w:val="004137CF"/>
    <w:rsid w:val="0041387C"/>
    <w:rsid w:val="00413BC2"/>
    <w:rsid w:val="00414382"/>
    <w:rsid w:val="004149D2"/>
    <w:rsid w:val="00414B4D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623"/>
    <w:rsid w:val="00417E06"/>
    <w:rsid w:val="004202DA"/>
    <w:rsid w:val="00420895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BD6"/>
    <w:rsid w:val="00421DC0"/>
    <w:rsid w:val="00421FDD"/>
    <w:rsid w:val="00422176"/>
    <w:rsid w:val="00422E5F"/>
    <w:rsid w:val="00422F51"/>
    <w:rsid w:val="00422FA4"/>
    <w:rsid w:val="0042304A"/>
    <w:rsid w:val="00423066"/>
    <w:rsid w:val="00423154"/>
    <w:rsid w:val="00423355"/>
    <w:rsid w:val="00423443"/>
    <w:rsid w:val="00423AFD"/>
    <w:rsid w:val="00423BD0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D9C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CAE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783"/>
    <w:rsid w:val="00436FF4"/>
    <w:rsid w:val="0043704A"/>
    <w:rsid w:val="00437D36"/>
    <w:rsid w:val="00437F0D"/>
    <w:rsid w:val="00437F1A"/>
    <w:rsid w:val="00437F53"/>
    <w:rsid w:val="00440040"/>
    <w:rsid w:val="0044004C"/>
    <w:rsid w:val="0044058E"/>
    <w:rsid w:val="004407FA"/>
    <w:rsid w:val="00440B44"/>
    <w:rsid w:val="004412F5"/>
    <w:rsid w:val="0044185A"/>
    <w:rsid w:val="00441927"/>
    <w:rsid w:val="004419DA"/>
    <w:rsid w:val="00441C1C"/>
    <w:rsid w:val="00442037"/>
    <w:rsid w:val="0044278A"/>
    <w:rsid w:val="00442909"/>
    <w:rsid w:val="00443230"/>
    <w:rsid w:val="00443B4D"/>
    <w:rsid w:val="00443BCD"/>
    <w:rsid w:val="00443E04"/>
    <w:rsid w:val="0044413E"/>
    <w:rsid w:val="004441DE"/>
    <w:rsid w:val="004447E7"/>
    <w:rsid w:val="004450C7"/>
    <w:rsid w:val="00445619"/>
    <w:rsid w:val="004456BB"/>
    <w:rsid w:val="00445D83"/>
    <w:rsid w:val="00445EE8"/>
    <w:rsid w:val="004460CA"/>
    <w:rsid w:val="004463D8"/>
    <w:rsid w:val="00446569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DCF"/>
    <w:rsid w:val="00465F77"/>
    <w:rsid w:val="00466087"/>
    <w:rsid w:val="0046688C"/>
    <w:rsid w:val="00466C3F"/>
    <w:rsid w:val="0046755C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5"/>
    <w:rsid w:val="0047229F"/>
    <w:rsid w:val="00472549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721"/>
    <w:rsid w:val="004748AF"/>
    <w:rsid w:val="00474E3E"/>
    <w:rsid w:val="00475004"/>
    <w:rsid w:val="0047504F"/>
    <w:rsid w:val="004750BB"/>
    <w:rsid w:val="00475546"/>
    <w:rsid w:val="004758DE"/>
    <w:rsid w:val="00475CCE"/>
    <w:rsid w:val="00475D62"/>
    <w:rsid w:val="00475D67"/>
    <w:rsid w:val="00476837"/>
    <w:rsid w:val="00476B67"/>
    <w:rsid w:val="00476D23"/>
    <w:rsid w:val="00476D6C"/>
    <w:rsid w:val="00477233"/>
    <w:rsid w:val="0047734B"/>
    <w:rsid w:val="0047754E"/>
    <w:rsid w:val="00477753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B88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B14"/>
    <w:rsid w:val="004930A2"/>
    <w:rsid w:val="00493141"/>
    <w:rsid w:val="0049398B"/>
    <w:rsid w:val="00493ED7"/>
    <w:rsid w:val="004940D1"/>
    <w:rsid w:val="0049443C"/>
    <w:rsid w:val="00494517"/>
    <w:rsid w:val="004950B5"/>
    <w:rsid w:val="00495175"/>
    <w:rsid w:val="004959C6"/>
    <w:rsid w:val="00495DE5"/>
    <w:rsid w:val="004968FC"/>
    <w:rsid w:val="00496B37"/>
    <w:rsid w:val="00496B91"/>
    <w:rsid w:val="004974A1"/>
    <w:rsid w:val="00497B23"/>
    <w:rsid w:val="00497E69"/>
    <w:rsid w:val="004A03C6"/>
    <w:rsid w:val="004A083E"/>
    <w:rsid w:val="004A106A"/>
    <w:rsid w:val="004A1A25"/>
    <w:rsid w:val="004A21E2"/>
    <w:rsid w:val="004A2AC9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6E9"/>
    <w:rsid w:val="004A7738"/>
    <w:rsid w:val="004A79C7"/>
    <w:rsid w:val="004A7F42"/>
    <w:rsid w:val="004B0148"/>
    <w:rsid w:val="004B034E"/>
    <w:rsid w:val="004B064B"/>
    <w:rsid w:val="004B07F0"/>
    <w:rsid w:val="004B1032"/>
    <w:rsid w:val="004B10BC"/>
    <w:rsid w:val="004B12B0"/>
    <w:rsid w:val="004B1B60"/>
    <w:rsid w:val="004B1BA8"/>
    <w:rsid w:val="004B1C79"/>
    <w:rsid w:val="004B1DD9"/>
    <w:rsid w:val="004B1FB3"/>
    <w:rsid w:val="004B229C"/>
    <w:rsid w:val="004B23B0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F22"/>
    <w:rsid w:val="004C06A5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0D54"/>
    <w:rsid w:val="004D10C1"/>
    <w:rsid w:val="004D140B"/>
    <w:rsid w:val="004D1BED"/>
    <w:rsid w:val="004D2340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EEA"/>
    <w:rsid w:val="004D4F42"/>
    <w:rsid w:val="004D523F"/>
    <w:rsid w:val="004D5646"/>
    <w:rsid w:val="004D5E8A"/>
    <w:rsid w:val="004D5ECD"/>
    <w:rsid w:val="004D61A2"/>
    <w:rsid w:val="004D62C5"/>
    <w:rsid w:val="004D678A"/>
    <w:rsid w:val="004D67E6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638"/>
    <w:rsid w:val="004E47CF"/>
    <w:rsid w:val="004E4AA0"/>
    <w:rsid w:val="004E4CE1"/>
    <w:rsid w:val="004E51E0"/>
    <w:rsid w:val="004E5BFE"/>
    <w:rsid w:val="004E5D0D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E7F36"/>
    <w:rsid w:val="004F0988"/>
    <w:rsid w:val="004F0EAE"/>
    <w:rsid w:val="004F14E8"/>
    <w:rsid w:val="004F22B2"/>
    <w:rsid w:val="004F2529"/>
    <w:rsid w:val="004F2880"/>
    <w:rsid w:val="004F2F81"/>
    <w:rsid w:val="004F318E"/>
    <w:rsid w:val="004F368D"/>
    <w:rsid w:val="004F3E67"/>
    <w:rsid w:val="004F3E85"/>
    <w:rsid w:val="004F4EBC"/>
    <w:rsid w:val="004F6375"/>
    <w:rsid w:val="004F687C"/>
    <w:rsid w:val="004F6B3E"/>
    <w:rsid w:val="004F6BB3"/>
    <w:rsid w:val="004F6CA6"/>
    <w:rsid w:val="004F7254"/>
    <w:rsid w:val="004F74E7"/>
    <w:rsid w:val="004F7910"/>
    <w:rsid w:val="004F7CD3"/>
    <w:rsid w:val="00500483"/>
    <w:rsid w:val="00500950"/>
    <w:rsid w:val="00500BFE"/>
    <w:rsid w:val="00500E2F"/>
    <w:rsid w:val="005011E0"/>
    <w:rsid w:val="005012F5"/>
    <w:rsid w:val="00501674"/>
    <w:rsid w:val="005016F2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103B0"/>
    <w:rsid w:val="00510489"/>
    <w:rsid w:val="00510FE0"/>
    <w:rsid w:val="0051106C"/>
    <w:rsid w:val="00511142"/>
    <w:rsid w:val="005111BC"/>
    <w:rsid w:val="00511398"/>
    <w:rsid w:val="00511401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66D"/>
    <w:rsid w:val="00516803"/>
    <w:rsid w:val="0051690E"/>
    <w:rsid w:val="00516A08"/>
    <w:rsid w:val="00516A47"/>
    <w:rsid w:val="00517642"/>
    <w:rsid w:val="00517E90"/>
    <w:rsid w:val="005201C4"/>
    <w:rsid w:val="005202A6"/>
    <w:rsid w:val="005205B8"/>
    <w:rsid w:val="00520A5B"/>
    <w:rsid w:val="00520ACA"/>
    <w:rsid w:val="00520B6B"/>
    <w:rsid w:val="00520E27"/>
    <w:rsid w:val="00520F3C"/>
    <w:rsid w:val="00521213"/>
    <w:rsid w:val="00521297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5BE"/>
    <w:rsid w:val="0053291D"/>
    <w:rsid w:val="00532AE4"/>
    <w:rsid w:val="00533397"/>
    <w:rsid w:val="00533B4A"/>
    <w:rsid w:val="00533DF2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6A99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1BF7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1A9"/>
    <w:rsid w:val="0055023D"/>
    <w:rsid w:val="00550397"/>
    <w:rsid w:val="00550411"/>
    <w:rsid w:val="00550B9B"/>
    <w:rsid w:val="00550FB3"/>
    <w:rsid w:val="0055157C"/>
    <w:rsid w:val="005515B8"/>
    <w:rsid w:val="00551667"/>
    <w:rsid w:val="0055176F"/>
    <w:rsid w:val="00552186"/>
    <w:rsid w:val="0055280D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DE8"/>
    <w:rsid w:val="00560F4E"/>
    <w:rsid w:val="005616D2"/>
    <w:rsid w:val="00561A8E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4666"/>
    <w:rsid w:val="0057569E"/>
    <w:rsid w:val="005759A1"/>
    <w:rsid w:val="005761BC"/>
    <w:rsid w:val="005761CE"/>
    <w:rsid w:val="00576786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2712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AA"/>
    <w:rsid w:val="00585FD1"/>
    <w:rsid w:val="00586318"/>
    <w:rsid w:val="005868E6"/>
    <w:rsid w:val="00586A08"/>
    <w:rsid w:val="00586F16"/>
    <w:rsid w:val="00587283"/>
    <w:rsid w:val="005876A9"/>
    <w:rsid w:val="00587A44"/>
    <w:rsid w:val="00587DB0"/>
    <w:rsid w:val="00590081"/>
    <w:rsid w:val="005901DC"/>
    <w:rsid w:val="005902FA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188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5D78"/>
    <w:rsid w:val="00596346"/>
    <w:rsid w:val="00596C5C"/>
    <w:rsid w:val="005971CF"/>
    <w:rsid w:val="00597708"/>
    <w:rsid w:val="00597DCE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2FAF"/>
    <w:rsid w:val="005A3068"/>
    <w:rsid w:val="005A3539"/>
    <w:rsid w:val="005A3A47"/>
    <w:rsid w:val="005A42FD"/>
    <w:rsid w:val="005A459D"/>
    <w:rsid w:val="005A476B"/>
    <w:rsid w:val="005A4C98"/>
    <w:rsid w:val="005A5049"/>
    <w:rsid w:val="005A5B26"/>
    <w:rsid w:val="005A62A6"/>
    <w:rsid w:val="005A62A7"/>
    <w:rsid w:val="005A667F"/>
    <w:rsid w:val="005A6EC9"/>
    <w:rsid w:val="005A7231"/>
    <w:rsid w:val="005A731D"/>
    <w:rsid w:val="005A7452"/>
    <w:rsid w:val="005A7B3A"/>
    <w:rsid w:val="005A7C6B"/>
    <w:rsid w:val="005B03D1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B54"/>
    <w:rsid w:val="005B2EC3"/>
    <w:rsid w:val="005B368F"/>
    <w:rsid w:val="005B3C4D"/>
    <w:rsid w:val="005B43CD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B7D16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BC4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5754"/>
    <w:rsid w:val="005C599F"/>
    <w:rsid w:val="005C5AAD"/>
    <w:rsid w:val="005C5B47"/>
    <w:rsid w:val="005C5D92"/>
    <w:rsid w:val="005C6554"/>
    <w:rsid w:val="005C6670"/>
    <w:rsid w:val="005C67D0"/>
    <w:rsid w:val="005C6BCB"/>
    <w:rsid w:val="005C76C2"/>
    <w:rsid w:val="005D09FC"/>
    <w:rsid w:val="005D0D97"/>
    <w:rsid w:val="005D0DF6"/>
    <w:rsid w:val="005D0EAB"/>
    <w:rsid w:val="005D122B"/>
    <w:rsid w:val="005D16C6"/>
    <w:rsid w:val="005D1CE6"/>
    <w:rsid w:val="005D1E3B"/>
    <w:rsid w:val="005D1F0A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44F"/>
    <w:rsid w:val="005E09A0"/>
    <w:rsid w:val="005E0C69"/>
    <w:rsid w:val="005E122F"/>
    <w:rsid w:val="005E2910"/>
    <w:rsid w:val="005E2A63"/>
    <w:rsid w:val="005E2F3D"/>
    <w:rsid w:val="005E3970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C82"/>
    <w:rsid w:val="005E60E7"/>
    <w:rsid w:val="005E624C"/>
    <w:rsid w:val="005E6436"/>
    <w:rsid w:val="005E6700"/>
    <w:rsid w:val="005E692A"/>
    <w:rsid w:val="005E6A56"/>
    <w:rsid w:val="005E6B64"/>
    <w:rsid w:val="005E6C11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363"/>
    <w:rsid w:val="005F24FC"/>
    <w:rsid w:val="005F2D66"/>
    <w:rsid w:val="005F2ED2"/>
    <w:rsid w:val="005F31B9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AAA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EFF"/>
    <w:rsid w:val="00606238"/>
    <w:rsid w:val="006063DE"/>
    <w:rsid w:val="006064EC"/>
    <w:rsid w:val="00606663"/>
    <w:rsid w:val="0060677E"/>
    <w:rsid w:val="00606851"/>
    <w:rsid w:val="00606A17"/>
    <w:rsid w:val="00606EBB"/>
    <w:rsid w:val="006071CD"/>
    <w:rsid w:val="00607229"/>
    <w:rsid w:val="00607DD6"/>
    <w:rsid w:val="00607E56"/>
    <w:rsid w:val="006110B8"/>
    <w:rsid w:val="006112D0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FCE"/>
    <w:rsid w:val="00620425"/>
    <w:rsid w:val="00620CF3"/>
    <w:rsid w:val="00620FB5"/>
    <w:rsid w:val="00621EED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A0B"/>
    <w:rsid w:val="00623D7A"/>
    <w:rsid w:val="00623ED8"/>
    <w:rsid w:val="00624297"/>
    <w:rsid w:val="0062440B"/>
    <w:rsid w:val="00624B52"/>
    <w:rsid w:val="0062584A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2A58"/>
    <w:rsid w:val="00633690"/>
    <w:rsid w:val="00633DF6"/>
    <w:rsid w:val="0063413D"/>
    <w:rsid w:val="00635047"/>
    <w:rsid w:val="006350D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37D80"/>
    <w:rsid w:val="0064036C"/>
    <w:rsid w:val="00640421"/>
    <w:rsid w:val="00640742"/>
    <w:rsid w:val="00640CD3"/>
    <w:rsid w:val="00640E0F"/>
    <w:rsid w:val="00641095"/>
    <w:rsid w:val="00641D31"/>
    <w:rsid w:val="00641FA7"/>
    <w:rsid w:val="00642E78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70B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54"/>
    <w:rsid w:val="00653EE7"/>
    <w:rsid w:val="0065436E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652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829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903"/>
    <w:rsid w:val="00665B82"/>
    <w:rsid w:val="00666398"/>
    <w:rsid w:val="0066658D"/>
    <w:rsid w:val="00666652"/>
    <w:rsid w:val="0066675A"/>
    <w:rsid w:val="00666B2C"/>
    <w:rsid w:val="00666E58"/>
    <w:rsid w:val="00666E83"/>
    <w:rsid w:val="00666FDE"/>
    <w:rsid w:val="00667552"/>
    <w:rsid w:val="006676FA"/>
    <w:rsid w:val="00667C68"/>
    <w:rsid w:val="00670379"/>
    <w:rsid w:val="00671655"/>
    <w:rsid w:val="00671A2F"/>
    <w:rsid w:val="00671BA3"/>
    <w:rsid w:val="00672614"/>
    <w:rsid w:val="006727B2"/>
    <w:rsid w:val="00672D0E"/>
    <w:rsid w:val="006736CC"/>
    <w:rsid w:val="00673857"/>
    <w:rsid w:val="00674025"/>
    <w:rsid w:val="0067461D"/>
    <w:rsid w:val="00674784"/>
    <w:rsid w:val="0067488E"/>
    <w:rsid w:val="00674917"/>
    <w:rsid w:val="00674927"/>
    <w:rsid w:val="00674B29"/>
    <w:rsid w:val="00675919"/>
    <w:rsid w:val="00675CE4"/>
    <w:rsid w:val="00675E2C"/>
    <w:rsid w:val="00675EA9"/>
    <w:rsid w:val="00676062"/>
    <w:rsid w:val="00676107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026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35C"/>
    <w:rsid w:val="00682D17"/>
    <w:rsid w:val="006833F2"/>
    <w:rsid w:val="0068358A"/>
    <w:rsid w:val="00683988"/>
    <w:rsid w:val="0068409A"/>
    <w:rsid w:val="0068422B"/>
    <w:rsid w:val="00684A4C"/>
    <w:rsid w:val="00684D1A"/>
    <w:rsid w:val="00685483"/>
    <w:rsid w:val="006856A9"/>
    <w:rsid w:val="00686CE4"/>
    <w:rsid w:val="006874F0"/>
    <w:rsid w:val="00687F56"/>
    <w:rsid w:val="006901E0"/>
    <w:rsid w:val="006906DF"/>
    <w:rsid w:val="006909F0"/>
    <w:rsid w:val="00690C06"/>
    <w:rsid w:val="00690C9D"/>
    <w:rsid w:val="00690FA4"/>
    <w:rsid w:val="006913F4"/>
    <w:rsid w:val="00692413"/>
    <w:rsid w:val="00692B78"/>
    <w:rsid w:val="00692C65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981"/>
    <w:rsid w:val="00697C59"/>
    <w:rsid w:val="006A0179"/>
    <w:rsid w:val="006A04ED"/>
    <w:rsid w:val="006A0765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00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4C2"/>
    <w:rsid w:val="006A787C"/>
    <w:rsid w:val="006A7A71"/>
    <w:rsid w:val="006A7CA7"/>
    <w:rsid w:val="006B0521"/>
    <w:rsid w:val="006B053F"/>
    <w:rsid w:val="006B099A"/>
    <w:rsid w:val="006B11FB"/>
    <w:rsid w:val="006B1C91"/>
    <w:rsid w:val="006B1D2A"/>
    <w:rsid w:val="006B1EF1"/>
    <w:rsid w:val="006B1F6D"/>
    <w:rsid w:val="006B28AF"/>
    <w:rsid w:val="006B28CF"/>
    <w:rsid w:val="006B2C61"/>
    <w:rsid w:val="006B3777"/>
    <w:rsid w:val="006B37DD"/>
    <w:rsid w:val="006B3AE4"/>
    <w:rsid w:val="006B40C5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0FD4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AB0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D77"/>
    <w:rsid w:val="006D1DDD"/>
    <w:rsid w:val="006D2037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885"/>
    <w:rsid w:val="006D4E68"/>
    <w:rsid w:val="006D5862"/>
    <w:rsid w:val="006D5C18"/>
    <w:rsid w:val="006D6258"/>
    <w:rsid w:val="006D62B6"/>
    <w:rsid w:val="006D6D69"/>
    <w:rsid w:val="006D7052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891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CE7"/>
    <w:rsid w:val="006E6D98"/>
    <w:rsid w:val="006E6E94"/>
    <w:rsid w:val="006E7059"/>
    <w:rsid w:val="006E7554"/>
    <w:rsid w:val="006F0284"/>
    <w:rsid w:val="006F0D47"/>
    <w:rsid w:val="006F0E37"/>
    <w:rsid w:val="006F1106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7003AA"/>
    <w:rsid w:val="0070090E"/>
    <w:rsid w:val="007010B7"/>
    <w:rsid w:val="007017C0"/>
    <w:rsid w:val="00701877"/>
    <w:rsid w:val="00702407"/>
    <w:rsid w:val="00702612"/>
    <w:rsid w:val="00702AC2"/>
    <w:rsid w:val="00702D3A"/>
    <w:rsid w:val="00702DBA"/>
    <w:rsid w:val="00703215"/>
    <w:rsid w:val="00703DED"/>
    <w:rsid w:val="00704360"/>
    <w:rsid w:val="007045AA"/>
    <w:rsid w:val="007045B1"/>
    <w:rsid w:val="007045DC"/>
    <w:rsid w:val="00704BE4"/>
    <w:rsid w:val="00705960"/>
    <w:rsid w:val="00705A56"/>
    <w:rsid w:val="00705D4A"/>
    <w:rsid w:val="0070610D"/>
    <w:rsid w:val="0070656C"/>
    <w:rsid w:val="007070B1"/>
    <w:rsid w:val="00707166"/>
    <w:rsid w:val="00707323"/>
    <w:rsid w:val="00707845"/>
    <w:rsid w:val="00707BCD"/>
    <w:rsid w:val="00707E28"/>
    <w:rsid w:val="00710084"/>
    <w:rsid w:val="007108A2"/>
    <w:rsid w:val="00711014"/>
    <w:rsid w:val="00711A78"/>
    <w:rsid w:val="00711AA1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B20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4A2"/>
    <w:rsid w:val="0072585A"/>
    <w:rsid w:val="00725C27"/>
    <w:rsid w:val="00725CA4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3C3"/>
    <w:rsid w:val="00733437"/>
    <w:rsid w:val="0073351A"/>
    <w:rsid w:val="007339F1"/>
    <w:rsid w:val="00733C70"/>
    <w:rsid w:val="00734061"/>
    <w:rsid w:val="007341F2"/>
    <w:rsid w:val="007341FF"/>
    <w:rsid w:val="00734241"/>
    <w:rsid w:val="00735C97"/>
    <w:rsid w:val="0073626D"/>
    <w:rsid w:val="00736AA8"/>
    <w:rsid w:val="00736CEA"/>
    <w:rsid w:val="007372D9"/>
    <w:rsid w:val="0073748A"/>
    <w:rsid w:val="00737558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4BA1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40B0"/>
    <w:rsid w:val="0075417D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2CF"/>
    <w:rsid w:val="0075739B"/>
    <w:rsid w:val="00757637"/>
    <w:rsid w:val="00757774"/>
    <w:rsid w:val="00757A7B"/>
    <w:rsid w:val="00757ED3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2E9F"/>
    <w:rsid w:val="00763076"/>
    <w:rsid w:val="0076322B"/>
    <w:rsid w:val="007632CA"/>
    <w:rsid w:val="00763F54"/>
    <w:rsid w:val="0076446A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79"/>
    <w:rsid w:val="007811A1"/>
    <w:rsid w:val="0078162A"/>
    <w:rsid w:val="0078209F"/>
    <w:rsid w:val="007820AE"/>
    <w:rsid w:val="007821B6"/>
    <w:rsid w:val="00782415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927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29C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45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50CD"/>
    <w:rsid w:val="007A5102"/>
    <w:rsid w:val="007A5C5F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4CD0"/>
    <w:rsid w:val="007B501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638"/>
    <w:rsid w:val="007B78CA"/>
    <w:rsid w:val="007B7B36"/>
    <w:rsid w:val="007B7B7C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BEE"/>
    <w:rsid w:val="007C3C5B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3EE3"/>
    <w:rsid w:val="007D4353"/>
    <w:rsid w:val="007D473C"/>
    <w:rsid w:val="007D4ABC"/>
    <w:rsid w:val="007D5207"/>
    <w:rsid w:val="007D55F4"/>
    <w:rsid w:val="007D582D"/>
    <w:rsid w:val="007D58DB"/>
    <w:rsid w:val="007D5E7D"/>
    <w:rsid w:val="007D668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417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7D4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D30"/>
    <w:rsid w:val="00810F17"/>
    <w:rsid w:val="00811476"/>
    <w:rsid w:val="008114BA"/>
    <w:rsid w:val="00811B32"/>
    <w:rsid w:val="00811C97"/>
    <w:rsid w:val="00811D11"/>
    <w:rsid w:val="00811E16"/>
    <w:rsid w:val="00811F2F"/>
    <w:rsid w:val="008123A9"/>
    <w:rsid w:val="00812B11"/>
    <w:rsid w:val="00812E76"/>
    <w:rsid w:val="00813142"/>
    <w:rsid w:val="008142F3"/>
    <w:rsid w:val="00814341"/>
    <w:rsid w:val="00814AEA"/>
    <w:rsid w:val="00814CC8"/>
    <w:rsid w:val="0081520B"/>
    <w:rsid w:val="00815640"/>
    <w:rsid w:val="0081587B"/>
    <w:rsid w:val="00815C7F"/>
    <w:rsid w:val="008162E5"/>
    <w:rsid w:val="00816849"/>
    <w:rsid w:val="00816892"/>
    <w:rsid w:val="00816C71"/>
    <w:rsid w:val="00816EC1"/>
    <w:rsid w:val="00817737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7584"/>
    <w:rsid w:val="008278EF"/>
    <w:rsid w:val="00827B2B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52D"/>
    <w:rsid w:val="008362FC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2FC"/>
    <w:rsid w:val="00841477"/>
    <w:rsid w:val="00841A1B"/>
    <w:rsid w:val="00841B52"/>
    <w:rsid w:val="00841E20"/>
    <w:rsid w:val="008422BD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BC"/>
    <w:rsid w:val="008470F3"/>
    <w:rsid w:val="00847364"/>
    <w:rsid w:val="0084746C"/>
    <w:rsid w:val="0084765B"/>
    <w:rsid w:val="0084790B"/>
    <w:rsid w:val="00847D40"/>
    <w:rsid w:val="00847FCB"/>
    <w:rsid w:val="00850121"/>
    <w:rsid w:val="0085014C"/>
    <w:rsid w:val="0085061F"/>
    <w:rsid w:val="00850822"/>
    <w:rsid w:val="00850AF2"/>
    <w:rsid w:val="00850E74"/>
    <w:rsid w:val="00850FC5"/>
    <w:rsid w:val="008511A1"/>
    <w:rsid w:val="00851338"/>
    <w:rsid w:val="00851458"/>
    <w:rsid w:val="00851ACE"/>
    <w:rsid w:val="00851C42"/>
    <w:rsid w:val="00851E29"/>
    <w:rsid w:val="00851E87"/>
    <w:rsid w:val="00852439"/>
    <w:rsid w:val="00852BE4"/>
    <w:rsid w:val="00852CA6"/>
    <w:rsid w:val="00852F6E"/>
    <w:rsid w:val="00853584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A9F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57A72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501"/>
    <w:rsid w:val="00863D86"/>
    <w:rsid w:val="00863F56"/>
    <w:rsid w:val="0086419D"/>
    <w:rsid w:val="0086432D"/>
    <w:rsid w:val="0086439B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741"/>
    <w:rsid w:val="008678D4"/>
    <w:rsid w:val="00867AC8"/>
    <w:rsid w:val="0087010C"/>
    <w:rsid w:val="00870D8A"/>
    <w:rsid w:val="00870E40"/>
    <w:rsid w:val="008710E5"/>
    <w:rsid w:val="0087112E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D6D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549"/>
    <w:rsid w:val="008768DD"/>
    <w:rsid w:val="00876F9C"/>
    <w:rsid w:val="00877848"/>
    <w:rsid w:val="00877DC3"/>
    <w:rsid w:val="00877DDB"/>
    <w:rsid w:val="00877E72"/>
    <w:rsid w:val="00877EA4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3DCE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87999"/>
    <w:rsid w:val="00890A0E"/>
    <w:rsid w:val="00890DF0"/>
    <w:rsid w:val="00890F77"/>
    <w:rsid w:val="008913EF"/>
    <w:rsid w:val="00891653"/>
    <w:rsid w:val="008919B4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23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1A7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88"/>
    <w:rsid w:val="008A2BEE"/>
    <w:rsid w:val="008A2CEE"/>
    <w:rsid w:val="008A2EAC"/>
    <w:rsid w:val="008A33D6"/>
    <w:rsid w:val="008A41EB"/>
    <w:rsid w:val="008A4201"/>
    <w:rsid w:val="008A46B7"/>
    <w:rsid w:val="008A4B78"/>
    <w:rsid w:val="008A4D23"/>
    <w:rsid w:val="008A5B55"/>
    <w:rsid w:val="008A65A7"/>
    <w:rsid w:val="008A6A29"/>
    <w:rsid w:val="008A75B8"/>
    <w:rsid w:val="008A7896"/>
    <w:rsid w:val="008B00A0"/>
    <w:rsid w:val="008B05AC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A80"/>
    <w:rsid w:val="008B3D00"/>
    <w:rsid w:val="008B3D80"/>
    <w:rsid w:val="008B41EB"/>
    <w:rsid w:val="008B4953"/>
    <w:rsid w:val="008B527F"/>
    <w:rsid w:val="008B54A1"/>
    <w:rsid w:val="008B55BE"/>
    <w:rsid w:val="008B59AF"/>
    <w:rsid w:val="008B67B0"/>
    <w:rsid w:val="008B6A3B"/>
    <w:rsid w:val="008B6DE9"/>
    <w:rsid w:val="008B73EA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E8D"/>
    <w:rsid w:val="008C3FC1"/>
    <w:rsid w:val="008C4149"/>
    <w:rsid w:val="008C47E9"/>
    <w:rsid w:val="008C4848"/>
    <w:rsid w:val="008C4D63"/>
    <w:rsid w:val="008C4ED8"/>
    <w:rsid w:val="008C5156"/>
    <w:rsid w:val="008C565E"/>
    <w:rsid w:val="008C5A70"/>
    <w:rsid w:val="008C6703"/>
    <w:rsid w:val="008C6BCF"/>
    <w:rsid w:val="008C7116"/>
    <w:rsid w:val="008C72FD"/>
    <w:rsid w:val="008C7C0F"/>
    <w:rsid w:val="008C7D7D"/>
    <w:rsid w:val="008D094F"/>
    <w:rsid w:val="008D0981"/>
    <w:rsid w:val="008D09B3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2DF5"/>
    <w:rsid w:val="008D3016"/>
    <w:rsid w:val="008D336D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F41"/>
    <w:rsid w:val="008D6F52"/>
    <w:rsid w:val="008D6F68"/>
    <w:rsid w:val="008D70C6"/>
    <w:rsid w:val="008D7674"/>
    <w:rsid w:val="008D76AB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33CC"/>
    <w:rsid w:val="008E34D6"/>
    <w:rsid w:val="008E3B40"/>
    <w:rsid w:val="008E3BE0"/>
    <w:rsid w:val="008E41FA"/>
    <w:rsid w:val="008E4321"/>
    <w:rsid w:val="008E4461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4A3"/>
    <w:rsid w:val="008E669D"/>
    <w:rsid w:val="008E6920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1EA"/>
    <w:rsid w:val="008F4633"/>
    <w:rsid w:val="008F4ED5"/>
    <w:rsid w:val="008F5141"/>
    <w:rsid w:val="008F543E"/>
    <w:rsid w:val="008F56D6"/>
    <w:rsid w:val="008F59DD"/>
    <w:rsid w:val="008F5F23"/>
    <w:rsid w:val="008F633E"/>
    <w:rsid w:val="008F6A08"/>
    <w:rsid w:val="008F6BC7"/>
    <w:rsid w:val="008F6C5A"/>
    <w:rsid w:val="008F6CFE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2C30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144"/>
    <w:rsid w:val="00915399"/>
    <w:rsid w:val="00915712"/>
    <w:rsid w:val="00916144"/>
    <w:rsid w:val="00916793"/>
    <w:rsid w:val="0091689C"/>
    <w:rsid w:val="00916A91"/>
    <w:rsid w:val="009170A3"/>
    <w:rsid w:val="009172FA"/>
    <w:rsid w:val="0091762C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B33"/>
    <w:rsid w:val="00923FCE"/>
    <w:rsid w:val="009244AF"/>
    <w:rsid w:val="0092479B"/>
    <w:rsid w:val="00924DE6"/>
    <w:rsid w:val="00924FA3"/>
    <w:rsid w:val="00925582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1D"/>
    <w:rsid w:val="00933DBD"/>
    <w:rsid w:val="00933E05"/>
    <w:rsid w:val="009346B8"/>
    <w:rsid w:val="009348BF"/>
    <w:rsid w:val="009350B3"/>
    <w:rsid w:val="009355F3"/>
    <w:rsid w:val="00935B5A"/>
    <w:rsid w:val="00935C5D"/>
    <w:rsid w:val="00935D59"/>
    <w:rsid w:val="009363F3"/>
    <w:rsid w:val="0093684B"/>
    <w:rsid w:val="009369D7"/>
    <w:rsid w:val="00936A47"/>
    <w:rsid w:val="00936D49"/>
    <w:rsid w:val="00936DE6"/>
    <w:rsid w:val="00936E36"/>
    <w:rsid w:val="009373F5"/>
    <w:rsid w:val="00937CBC"/>
    <w:rsid w:val="00937D3D"/>
    <w:rsid w:val="00940E29"/>
    <w:rsid w:val="0094107D"/>
    <w:rsid w:val="00941082"/>
    <w:rsid w:val="0094153C"/>
    <w:rsid w:val="00941611"/>
    <w:rsid w:val="009417FA"/>
    <w:rsid w:val="00941FD2"/>
    <w:rsid w:val="00942064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5B78"/>
    <w:rsid w:val="009464CF"/>
    <w:rsid w:val="00946956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E95"/>
    <w:rsid w:val="00956F6F"/>
    <w:rsid w:val="009571F2"/>
    <w:rsid w:val="009577E2"/>
    <w:rsid w:val="009577FA"/>
    <w:rsid w:val="00957CDA"/>
    <w:rsid w:val="00957E19"/>
    <w:rsid w:val="009601CF"/>
    <w:rsid w:val="00960354"/>
    <w:rsid w:val="00960452"/>
    <w:rsid w:val="00960D95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B18"/>
    <w:rsid w:val="00963DE7"/>
    <w:rsid w:val="00963F9F"/>
    <w:rsid w:val="0096407C"/>
    <w:rsid w:val="00964265"/>
    <w:rsid w:val="00964959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4B9E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511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6CDD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852"/>
    <w:rsid w:val="009B29A1"/>
    <w:rsid w:val="009B2D64"/>
    <w:rsid w:val="009B3350"/>
    <w:rsid w:val="009B3F84"/>
    <w:rsid w:val="009B41E2"/>
    <w:rsid w:val="009B4F12"/>
    <w:rsid w:val="009B5249"/>
    <w:rsid w:val="009B52FC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301E"/>
    <w:rsid w:val="009C3027"/>
    <w:rsid w:val="009C3036"/>
    <w:rsid w:val="009C3699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047"/>
    <w:rsid w:val="009E5443"/>
    <w:rsid w:val="009E5547"/>
    <w:rsid w:val="009E5CC3"/>
    <w:rsid w:val="009E5DBA"/>
    <w:rsid w:val="009E60A7"/>
    <w:rsid w:val="009E6476"/>
    <w:rsid w:val="009E65E0"/>
    <w:rsid w:val="009E6751"/>
    <w:rsid w:val="009E68A4"/>
    <w:rsid w:val="009E77CC"/>
    <w:rsid w:val="009E7FF6"/>
    <w:rsid w:val="009F01A9"/>
    <w:rsid w:val="009F01B0"/>
    <w:rsid w:val="009F0AA6"/>
    <w:rsid w:val="009F0ADD"/>
    <w:rsid w:val="009F0C62"/>
    <w:rsid w:val="009F0D5C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4F8"/>
    <w:rsid w:val="009F45DD"/>
    <w:rsid w:val="009F5196"/>
    <w:rsid w:val="009F51B4"/>
    <w:rsid w:val="009F57D8"/>
    <w:rsid w:val="009F58E4"/>
    <w:rsid w:val="009F5DB5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ACE"/>
    <w:rsid w:val="009F7B6F"/>
    <w:rsid w:val="009F7D76"/>
    <w:rsid w:val="00A00A64"/>
    <w:rsid w:val="00A00E6E"/>
    <w:rsid w:val="00A015B2"/>
    <w:rsid w:val="00A0166F"/>
    <w:rsid w:val="00A01816"/>
    <w:rsid w:val="00A018C4"/>
    <w:rsid w:val="00A018FB"/>
    <w:rsid w:val="00A0271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1715"/>
    <w:rsid w:val="00A119A9"/>
    <w:rsid w:val="00A11BAC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5199"/>
    <w:rsid w:val="00A255FF"/>
    <w:rsid w:val="00A25612"/>
    <w:rsid w:val="00A2619A"/>
    <w:rsid w:val="00A2621D"/>
    <w:rsid w:val="00A2623E"/>
    <w:rsid w:val="00A2687A"/>
    <w:rsid w:val="00A269E8"/>
    <w:rsid w:val="00A26B8F"/>
    <w:rsid w:val="00A26DE1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4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6107"/>
    <w:rsid w:val="00A36357"/>
    <w:rsid w:val="00A36959"/>
    <w:rsid w:val="00A3731B"/>
    <w:rsid w:val="00A376B4"/>
    <w:rsid w:val="00A3779A"/>
    <w:rsid w:val="00A37AD1"/>
    <w:rsid w:val="00A40098"/>
    <w:rsid w:val="00A4072D"/>
    <w:rsid w:val="00A40770"/>
    <w:rsid w:val="00A40D23"/>
    <w:rsid w:val="00A41414"/>
    <w:rsid w:val="00A41686"/>
    <w:rsid w:val="00A41816"/>
    <w:rsid w:val="00A41A0B"/>
    <w:rsid w:val="00A41DC5"/>
    <w:rsid w:val="00A42566"/>
    <w:rsid w:val="00A42F08"/>
    <w:rsid w:val="00A43181"/>
    <w:rsid w:val="00A431B6"/>
    <w:rsid w:val="00A43635"/>
    <w:rsid w:val="00A43655"/>
    <w:rsid w:val="00A43656"/>
    <w:rsid w:val="00A437F3"/>
    <w:rsid w:val="00A43867"/>
    <w:rsid w:val="00A43B28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50A1D"/>
    <w:rsid w:val="00A50F82"/>
    <w:rsid w:val="00A511DD"/>
    <w:rsid w:val="00A514DC"/>
    <w:rsid w:val="00A52004"/>
    <w:rsid w:val="00A524C3"/>
    <w:rsid w:val="00A5250B"/>
    <w:rsid w:val="00A525AA"/>
    <w:rsid w:val="00A52669"/>
    <w:rsid w:val="00A526B4"/>
    <w:rsid w:val="00A52C9E"/>
    <w:rsid w:val="00A530ED"/>
    <w:rsid w:val="00A537FA"/>
    <w:rsid w:val="00A55024"/>
    <w:rsid w:val="00A5510C"/>
    <w:rsid w:val="00A554FE"/>
    <w:rsid w:val="00A55948"/>
    <w:rsid w:val="00A55CA8"/>
    <w:rsid w:val="00A5622E"/>
    <w:rsid w:val="00A565FD"/>
    <w:rsid w:val="00A566D7"/>
    <w:rsid w:val="00A56CCB"/>
    <w:rsid w:val="00A56D71"/>
    <w:rsid w:val="00A571FE"/>
    <w:rsid w:val="00A57648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B0A"/>
    <w:rsid w:val="00A74C2F"/>
    <w:rsid w:val="00A751E4"/>
    <w:rsid w:val="00A75DD6"/>
    <w:rsid w:val="00A760ED"/>
    <w:rsid w:val="00A76590"/>
    <w:rsid w:val="00A7673A"/>
    <w:rsid w:val="00A76861"/>
    <w:rsid w:val="00A768D1"/>
    <w:rsid w:val="00A76AB6"/>
    <w:rsid w:val="00A77013"/>
    <w:rsid w:val="00A77996"/>
    <w:rsid w:val="00A77C07"/>
    <w:rsid w:val="00A77DE2"/>
    <w:rsid w:val="00A803A9"/>
    <w:rsid w:val="00A804EC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1F9E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0E6"/>
    <w:rsid w:val="00A848A9"/>
    <w:rsid w:val="00A84F47"/>
    <w:rsid w:val="00A8533A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2BC1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D3B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1F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059"/>
    <w:rsid w:val="00AC577B"/>
    <w:rsid w:val="00AC58DC"/>
    <w:rsid w:val="00AC6607"/>
    <w:rsid w:val="00AC6817"/>
    <w:rsid w:val="00AC699D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0F43"/>
    <w:rsid w:val="00AD10B8"/>
    <w:rsid w:val="00AD121C"/>
    <w:rsid w:val="00AD1D17"/>
    <w:rsid w:val="00AD2008"/>
    <w:rsid w:val="00AD285D"/>
    <w:rsid w:val="00AD3175"/>
    <w:rsid w:val="00AD324D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633"/>
    <w:rsid w:val="00AD6B4E"/>
    <w:rsid w:val="00AD6C30"/>
    <w:rsid w:val="00AD752B"/>
    <w:rsid w:val="00AD7AD8"/>
    <w:rsid w:val="00AD7DB6"/>
    <w:rsid w:val="00AE00AD"/>
    <w:rsid w:val="00AE0AA1"/>
    <w:rsid w:val="00AE0C77"/>
    <w:rsid w:val="00AE1121"/>
    <w:rsid w:val="00AE1263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8DD"/>
    <w:rsid w:val="00AE506A"/>
    <w:rsid w:val="00AE52D5"/>
    <w:rsid w:val="00AE5D3F"/>
    <w:rsid w:val="00AE6123"/>
    <w:rsid w:val="00AE6A10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053"/>
    <w:rsid w:val="00B0207E"/>
    <w:rsid w:val="00B0219E"/>
    <w:rsid w:val="00B02230"/>
    <w:rsid w:val="00B0224B"/>
    <w:rsid w:val="00B028E0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9B6"/>
    <w:rsid w:val="00B17AE2"/>
    <w:rsid w:val="00B2022E"/>
    <w:rsid w:val="00B20372"/>
    <w:rsid w:val="00B21611"/>
    <w:rsid w:val="00B21991"/>
    <w:rsid w:val="00B21BAD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74D"/>
    <w:rsid w:val="00B258BD"/>
    <w:rsid w:val="00B25F4F"/>
    <w:rsid w:val="00B25FFE"/>
    <w:rsid w:val="00B2651E"/>
    <w:rsid w:val="00B268B8"/>
    <w:rsid w:val="00B26D24"/>
    <w:rsid w:val="00B2702C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0E58"/>
    <w:rsid w:val="00B310EF"/>
    <w:rsid w:val="00B31392"/>
    <w:rsid w:val="00B316C7"/>
    <w:rsid w:val="00B3180E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58A"/>
    <w:rsid w:val="00B35646"/>
    <w:rsid w:val="00B35A9E"/>
    <w:rsid w:val="00B36107"/>
    <w:rsid w:val="00B3666C"/>
    <w:rsid w:val="00B3675D"/>
    <w:rsid w:val="00B36814"/>
    <w:rsid w:val="00B36A7A"/>
    <w:rsid w:val="00B36B61"/>
    <w:rsid w:val="00B36C4F"/>
    <w:rsid w:val="00B36C93"/>
    <w:rsid w:val="00B36EA7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447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6B2"/>
    <w:rsid w:val="00B548A9"/>
    <w:rsid w:val="00B54A7A"/>
    <w:rsid w:val="00B54C8D"/>
    <w:rsid w:val="00B54CA2"/>
    <w:rsid w:val="00B54D3C"/>
    <w:rsid w:val="00B54EAB"/>
    <w:rsid w:val="00B55001"/>
    <w:rsid w:val="00B55C55"/>
    <w:rsid w:val="00B560E0"/>
    <w:rsid w:val="00B56724"/>
    <w:rsid w:val="00B56CC9"/>
    <w:rsid w:val="00B56E78"/>
    <w:rsid w:val="00B5767E"/>
    <w:rsid w:val="00B57857"/>
    <w:rsid w:val="00B57F5A"/>
    <w:rsid w:val="00B6056E"/>
    <w:rsid w:val="00B615A7"/>
    <w:rsid w:val="00B61A72"/>
    <w:rsid w:val="00B61B34"/>
    <w:rsid w:val="00B61DC3"/>
    <w:rsid w:val="00B61DD0"/>
    <w:rsid w:val="00B61F57"/>
    <w:rsid w:val="00B6239A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3F00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BA"/>
    <w:rsid w:val="00B708E5"/>
    <w:rsid w:val="00B709E2"/>
    <w:rsid w:val="00B70AB1"/>
    <w:rsid w:val="00B70ABB"/>
    <w:rsid w:val="00B70E8B"/>
    <w:rsid w:val="00B71045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33A2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6A8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B93"/>
    <w:rsid w:val="00B87E0D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D29"/>
    <w:rsid w:val="00B92EDB"/>
    <w:rsid w:val="00B93049"/>
    <w:rsid w:val="00B932E4"/>
    <w:rsid w:val="00B932F6"/>
    <w:rsid w:val="00B93415"/>
    <w:rsid w:val="00B93499"/>
    <w:rsid w:val="00B93826"/>
    <w:rsid w:val="00B9392D"/>
    <w:rsid w:val="00B93BB5"/>
    <w:rsid w:val="00B93D58"/>
    <w:rsid w:val="00B93F09"/>
    <w:rsid w:val="00B943DB"/>
    <w:rsid w:val="00B944AA"/>
    <w:rsid w:val="00B946D4"/>
    <w:rsid w:val="00B94723"/>
    <w:rsid w:val="00B94B7D"/>
    <w:rsid w:val="00B94BF1"/>
    <w:rsid w:val="00B957EB"/>
    <w:rsid w:val="00B95DAE"/>
    <w:rsid w:val="00B95FEA"/>
    <w:rsid w:val="00B961A7"/>
    <w:rsid w:val="00B9631D"/>
    <w:rsid w:val="00B96364"/>
    <w:rsid w:val="00B96488"/>
    <w:rsid w:val="00B967DA"/>
    <w:rsid w:val="00B96EE3"/>
    <w:rsid w:val="00B9729C"/>
    <w:rsid w:val="00B97846"/>
    <w:rsid w:val="00B97CBC"/>
    <w:rsid w:val="00B97E05"/>
    <w:rsid w:val="00B97F92"/>
    <w:rsid w:val="00BA04C5"/>
    <w:rsid w:val="00BA06ED"/>
    <w:rsid w:val="00BA0E3C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16CB"/>
    <w:rsid w:val="00BB1AB5"/>
    <w:rsid w:val="00BB1C33"/>
    <w:rsid w:val="00BB27C5"/>
    <w:rsid w:val="00BB3084"/>
    <w:rsid w:val="00BB30A9"/>
    <w:rsid w:val="00BB3178"/>
    <w:rsid w:val="00BB369C"/>
    <w:rsid w:val="00BB3D28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6D00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BB"/>
    <w:rsid w:val="00BC698F"/>
    <w:rsid w:val="00BC6A20"/>
    <w:rsid w:val="00BC6B57"/>
    <w:rsid w:val="00BC6BF5"/>
    <w:rsid w:val="00BC6CA8"/>
    <w:rsid w:val="00BC73B5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C34"/>
    <w:rsid w:val="00BD58B3"/>
    <w:rsid w:val="00BD5EB1"/>
    <w:rsid w:val="00BD5FC0"/>
    <w:rsid w:val="00BD732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66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4D3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552E"/>
    <w:rsid w:val="00BF5C55"/>
    <w:rsid w:val="00BF65A6"/>
    <w:rsid w:val="00BF65D1"/>
    <w:rsid w:val="00BF6C3E"/>
    <w:rsid w:val="00BF71B2"/>
    <w:rsid w:val="00BF784A"/>
    <w:rsid w:val="00BF7CA3"/>
    <w:rsid w:val="00C003D7"/>
    <w:rsid w:val="00C007B5"/>
    <w:rsid w:val="00C00803"/>
    <w:rsid w:val="00C00F44"/>
    <w:rsid w:val="00C0139F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54F"/>
    <w:rsid w:val="00C12A8E"/>
    <w:rsid w:val="00C12EE4"/>
    <w:rsid w:val="00C131D4"/>
    <w:rsid w:val="00C13287"/>
    <w:rsid w:val="00C13550"/>
    <w:rsid w:val="00C1375A"/>
    <w:rsid w:val="00C13CD2"/>
    <w:rsid w:val="00C144C3"/>
    <w:rsid w:val="00C14B64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A35"/>
    <w:rsid w:val="00C20BF8"/>
    <w:rsid w:val="00C21821"/>
    <w:rsid w:val="00C225BF"/>
    <w:rsid w:val="00C22A45"/>
    <w:rsid w:val="00C22DA2"/>
    <w:rsid w:val="00C23439"/>
    <w:rsid w:val="00C23C2B"/>
    <w:rsid w:val="00C243AE"/>
    <w:rsid w:val="00C2463D"/>
    <w:rsid w:val="00C2476E"/>
    <w:rsid w:val="00C24794"/>
    <w:rsid w:val="00C24C15"/>
    <w:rsid w:val="00C24C91"/>
    <w:rsid w:val="00C25118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F0"/>
    <w:rsid w:val="00C27F76"/>
    <w:rsid w:val="00C302AF"/>
    <w:rsid w:val="00C30528"/>
    <w:rsid w:val="00C30FB3"/>
    <w:rsid w:val="00C312CB"/>
    <w:rsid w:val="00C3136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3F47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D9B"/>
    <w:rsid w:val="00C43EA4"/>
    <w:rsid w:val="00C44410"/>
    <w:rsid w:val="00C44507"/>
    <w:rsid w:val="00C445FE"/>
    <w:rsid w:val="00C44689"/>
    <w:rsid w:val="00C4505C"/>
    <w:rsid w:val="00C45380"/>
    <w:rsid w:val="00C454D2"/>
    <w:rsid w:val="00C4584F"/>
    <w:rsid w:val="00C45AC4"/>
    <w:rsid w:val="00C45C24"/>
    <w:rsid w:val="00C46CF7"/>
    <w:rsid w:val="00C47100"/>
    <w:rsid w:val="00C4718D"/>
    <w:rsid w:val="00C471C0"/>
    <w:rsid w:val="00C473E2"/>
    <w:rsid w:val="00C4775E"/>
    <w:rsid w:val="00C47973"/>
    <w:rsid w:val="00C500C9"/>
    <w:rsid w:val="00C518C1"/>
    <w:rsid w:val="00C52611"/>
    <w:rsid w:val="00C52E83"/>
    <w:rsid w:val="00C5349F"/>
    <w:rsid w:val="00C536FE"/>
    <w:rsid w:val="00C5397E"/>
    <w:rsid w:val="00C53A03"/>
    <w:rsid w:val="00C53AA0"/>
    <w:rsid w:val="00C5409F"/>
    <w:rsid w:val="00C54176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0F4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027"/>
    <w:rsid w:val="00C5799D"/>
    <w:rsid w:val="00C57A45"/>
    <w:rsid w:val="00C57FC0"/>
    <w:rsid w:val="00C6042E"/>
    <w:rsid w:val="00C60763"/>
    <w:rsid w:val="00C609BA"/>
    <w:rsid w:val="00C60F6F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E03"/>
    <w:rsid w:val="00C62E55"/>
    <w:rsid w:val="00C630DB"/>
    <w:rsid w:val="00C636E6"/>
    <w:rsid w:val="00C638F2"/>
    <w:rsid w:val="00C63B56"/>
    <w:rsid w:val="00C63BB8"/>
    <w:rsid w:val="00C63F73"/>
    <w:rsid w:val="00C64155"/>
    <w:rsid w:val="00C64390"/>
    <w:rsid w:val="00C64507"/>
    <w:rsid w:val="00C6450A"/>
    <w:rsid w:val="00C65002"/>
    <w:rsid w:val="00C65350"/>
    <w:rsid w:val="00C65B19"/>
    <w:rsid w:val="00C65B9E"/>
    <w:rsid w:val="00C65C56"/>
    <w:rsid w:val="00C65EA8"/>
    <w:rsid w:val="00C66300"/>
    <w:rsid w:val="00C66513"/>
    <w:rsid w:val="00C6663F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8C3"/>
    <w:rsid w:val="00C75D00"/>
    <w:rsid w:val="00C762C0"/>
    <w:rsid w:val="00C76AF1"/>
    <w:rsid w:val="00C76B74"/>
    <w:rsid w:val="00C76B9A"/>
    <w:rsid w:val="00C77129"/>
    <w:rsid w:val="00C775A5"/>
    <w:rsid w:val="00C776EC"/>
    <w:rsid w:val="00C777BD"/>
    <w:rsid w:val="00C77848"/>
    <w:rsid w:val="00C77CD6"/>
    <w:rsid w:val="00C80F4D"/>
    <w:rsid w:val="00C81502"/>
    <w:rsid w:val="00C81AD8"/>
    <w:rsid w:val="00C83620"/>
    <w:rsid w:val="00C83E5D"/>
    <w:rsid w:val="00C83F42"/>
    <w:rsid w:val="00C83F9B"/>
    <w:rsid w:val="00C8418E"/>
    <w:rsid w:val="00C84696"/>
    <w:rsid w:val="00C84B62"/>
    <w:rsid w:val="00C84E34"/>
    <w:rsid w:val="00C84EDA"/>
    <w:rsid w:val="00C85086"/>
    <w:rsid w:val="00C850FE"/>
    <w:rsid w:val="00C85235"/>
    <w:rsid w:val="00C85967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4E98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993"/>
    <w:rsid w:val="00CA2DB6"/>
    <w:rsid w:val="00CA2E8E"/>
    <w:rsid w:val="00CA43D1"/>
    <w:rsid w:val="00CA4864"/>
    <w:rsid w:val="00CA52D8"/>
    <w:rsid w:val="00CA5BAC"/>
    <w:rsid w:val="00CA654E"/>
    <w:rsid w:val="00CA6796"/>
    <w:rsid w:val="00CA7027"/>
    <w:rsid w:val="00CA7AA3"/>
    <w:rsid w:val="00CA7AAE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C2E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2D5"/>
    <w:rsid w:val="00CC3404"/>
    <w:rsid w:val="00CC3517"/>
    <w:rsid w:val="00CC3608"/>
    <w:rsid w:val="00CC3C63"/>
    <w:rsid w:val="00CC43C0"/>
    <w:rsid w:val="00CC4457"/>
    <w:rsid w:val="00CC48BF"/>
    <w:rsid w:val="00CC49F1"/>
    <w:rsid w:val="00CC4F51"/>
    <w:rsid w:val="00CC6055"/>
    <w:rsid w:val="00CC64E1"/>
    <w:rsid w:val="00CC6AF0"/>
    <w:rsid w:val="00CC7DE2"/>
    <w:rsid w:val="00CC7E10"/>
    <w:rsid w:val="00CC7F5B"/>
    <w:rsid w:val="00CD0BB8"/>
    <w:rsid w:val="00CD0D91"/>
    <w:rsid w:val="00CD0F39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FA"/>
    <w:rsid w:val="00CE07F9"/>
    <w:rsid w:val="00CE0857"/>
    <w:rsid w:val="00CE10E7"/>
    <w:rsid w:val="00CE11B6"/>
    <w:rsid w:val="00CE159F"/>
    <w:rsid w:val="00CE16B7"/>
    <w:rsid w:val="00CE1853"/>
    <w:rsid w:val="00CE1BBD"/>
    <w:rsid w:val="00CE1D77"/>
    <w:rsid w:val="00CE1F47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0D0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5FA"/>
    <w:rsid w:val="00CF77AE"/>
    <w:rsid w:val="00CF7D37"/>
    <w:rsid w:val="00D0038F"/>
    <w:rsid w:val="00D008D3"/>
    <w:rsid w:val="00D00B00"/>
    <w:rsid w:val="00D00C25"/>
    <w:rsid w:val="00D01039"/>
    <w:rsid w:val="00D012C4"/>
    <w:rsid w:val="00D01A22"/>
    <w:rsid w:val="00D020DC"/>
    <w:rsid w:val="00D02318"/>
    <w:rsid w:val="00D023C6"/>
    <w:rsid w:val="00D0251A"/>
    <w:rsid w:val="00D02FB0"/>
    <w:rsid w:val="00D03509"/>
    <w:rsid w:val="00D0378B"/>
    <w:rsid w:val="00D03885"/>
    <w:rsid w:val="00D03AB3"/>
    <w:rsid w:val="00D03ED3"/>
    <w:rsid w:val="00D03FF9"/>
    <w:rsid w:val="00D043A2"/>
    <w:rsid w:val="00D046B3"/>
    <w:rsid w:val="00D046C2"/>
    <w:rsid w:val="00D05340"/>
    <w:rsid w:val="00D054A9"/>
    <w:rsid w:val="00D05816"/>
    <w:rsid w:val="00D05A58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263"/>
    <w:rsid w:val="00D2134B"/>
    <w:rsid w:val="00D214B4"/>
    <w:rsid w:val="00D2164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B2"/>
    <w:rsid w:val="00D237D0"/>
    <w:rsid w:val="00D23A6A"/>
    <w:rsid w:val="00D23E0A"/>
    <w:rsid w:val="00D23FD9"/>
    <w:rsid w:val="00D2493B"/>
    <w:rsid w:val="00D24C01"/>
    <w:rsid w:val="00D24CDA"/>
    <w:rsid w:val="00D25779"/>
    <w:rsid w:val="00D2591D"/>
    <w:rsid w:val="00D25AB2"/>
    <w:rsid w:val="00D25D57"/>
    <w:rsid w:val="00D27743"/>
    <w:rsid w:val="00D2787E"/>
    <w:rsid w:val="00D27F8F"/>
    <w:rsid w:val="00D3034B"/>
    <w:rsid w:val="00D30680"/>
    <w:rsid w:val="00D307BE"/>
    <w:rsid w:val="00D3098D"/>
    <w:rsid w:val="00D30C00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1D"/>
    <w:rsid w:val="00D337B7"/>
    <w:rsid w:val="00D33CAF"/>
    <w:rsid w:val="00D34037"/>
    <w:rsid w:val="00D34516"/>
    <w:rsid w:val="00D3453E"/>
    <w:rsid w:val="00D34725"/>
    <w:rsid w:val="00D34D3F"/>
    <w:rsid w:val="00D35278"/>
    <w:rsid w:val="00D35DD3"/>
    <w:rsid w:val="00D3613E"/>
    <w:rsid w:val="00D36704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2FD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72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070"/>
    <w:rsid w:val="00D53262"/>
    <w:rsid w:val="00D536E5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57D4A"/>
    <w:rsid w:val="00D60B8D"/>
    <w:rsid w:val="00D60CDE"/>
    <w:rsid w:val="00D60ED7"/>
    <w:rsid w:val="00D60FDF"/>
    <w:rsid w:val="00D61011"/>
    <w:rsid w:val="00D61080"/>
    <w:rsid w:val="00D611FA"/>
    <w:rsid w:val="00D6131C"/>
    <w:rsid w:val="00D6163D"/>
    <w:rsid w:val="00D617AD"/>
    <w:rsid w:val="00D62122"/>
    <w:rsid w:val="00D623D2"/>
    <w:rsid w:val="00D62608"/>
    <w:rsid w:val="00D6276E"/>
    <w:rsid w:val="00D6303A"/>
    <w:rsid w:val="00D6334B"/>
    <w:rsid w:val="00D6338A"/>
    <w:rsid w:val="00D63AC8"/>
    <w:rsid w:val="00D63ACC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CA3"/>
    <w:rsid w:val="00D71DD1"/>
    <w:rsid w:val="00D71E10"/>
    <w:rsid w:val="00D72666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99A"/>
    <w:rsid w:val="00D76AD1"/>
    <w:rsid w:val="00D76C38"/>
    <w:rsid w:val="00D76EA0"/>
    <w:rsid w:val="00D77066"/>
    <w:rsid w:val="00D7716A"/>
    <w:rsid w:val="00D7730D"/>
    <w:rsid w:val="00D77A8E"/>
    <w:rsid w:val="00D8009E"/>
    <w:rsid w:val="00D803A6"/>
    <w:rsid w:val="00D80621"/>
    <w:rsid w:val="00D80C77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A90"/>
    <w:rsid w:val="00D87CC4"/>
    <w:rsid w:val="00D87F32"/>
    <w:rsid w:val="00D90409"/>
    <w:rsid w:val="00D9043B"/>
    <w:rsid w:val="00D90C61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27A"/>
    <w:rsid w:val="00D97336"/>
    <w:rsid w:val="00D97449"/>
    <w:rsid w:val="00D974CD"/>
    <w:rsid w:val="00D97E55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68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BB3"/>
    <w:rsid w:val="00DB5EE4"/>
    <w:rsid w:val="00DB669F"/>
    <w:rsid w:val="00DB6874"/>
    <w:rsid w:val="00DB6D7F"/>
    <w:rsid w:val="00DB6DE3"/>
    <w:rsid w:val="00DB6F7F"/>
    <w:rsid w:val="00DB70EC"/>
    <w:rsid w:val="00DB711D"/>
    <w:rsid w:val="00DB7160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1A"/>
    <w:rsid w:val="00DC1E24"/>
    <w:rsid w:val="00DC2415"/>
    <w:rsid w:val="00DC2F22"/>
    <w:rsid w:val="00DC3526"/>
    <w:rsid w:val="00DC358C"/>
    <w:rsid w:val="00DC3BF3"/>
    <w:rsid w:val="00DC3EDA"/>
    <w:rsid w:val="00DC4067"/>
    <w:rsid w:val="00DC4A48"/>
    <w:rsid w:val="00DC4AC8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C7F"/>
    <w:rsid w:val="00DC6DCF"/>
    <w:rsid w:val="00DC6E83"/>
    <w:rsid w:val="00DC73D9"/>
    <w:rsid w:val="00DC76E0"/>
    <w:rsid w:val="00DC7845"/>
    <w:rsid w:val="00DC7DF1"/>
    <w:rsid w:val="00DD0BDD"/>
    <w:rsid w:val="00DD0CB0"/>
    <w:rsid w:val="00DD141D"/>
    <w:rsid w:val="00DD197F"/>
    <w:rsid w:val="00DD1FBD"/>
    <w:rsid w:val="00DD24EA"/>
    <w:rsid w:val="00DD2A2A"/>
    <w:rsid w:val="00DD2AC7"/>
    <w:rsid w:val="00DD2B3D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E06"/>
    <w:rsid w:val="00DD5627"/>
    <w:rsid w:val="00DD5C9D"/>
    <w:rsid w:val="00DD679B"/>
    <w:rsid w:val="00DD67F4"/>
    <w:rsid w:val="00DD6AE8"/>
    <w:rsid w:val="00DD737E"/>
    <w:rsid w:val="00DD75E8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891"/>
    <w:rsid w:val="00DE39CB"/>
    <w:rsid w:val="00DE3A3E"/>
    <w:rsid w:val="00DE3CF5"/>
    <w:rsid w:val="00DE3D8C"/>
    <w:rsid w:val="00DE3F7B"/>
    <w:rsid w:val="00DE41E0"/>
    <w:rsid w:val="00DE4401"/>
    <w:rsid w:val="00DE495A"/>
    <w:rsid w:val="00DE4961"/>
    <w:rsid w:val="00DE5283"/>
    <w:rsid w:val="00DE568C"/>
    <w:rsid w:val="00DE5ACC"/>
    <w:rsid w:val="00DE5D6E"/>
    <w:rsid w:val="00DE616F"/>
    <w:rsid w:val="00DE6255"/>
    <w:rsid w:val="00DE687B"/>
    <w:rsid w:val="00DE692D"/>
    <w:rsid w:val="00DE6A9D"/>
    <w:rsid w:val="00DE6D07"/>
    <w:rsid w:val="00DE6F4B"/>
    <w:rsid w:val="00DE70BF"/>
    <w:rsid w:val="00DE70ED"/>
    <w:rsid w:val="00DE7117"/>
    <w:rsid w:val="00DE7138"/>
    <w:rsid w:val="00DE7351"/>
    <w:rsid w:val="00DE7ADD"/>
    <w:rsid w:val="00DE7FAD"/>
    <w:rsid w:val="00DF06FE"/>
    <w:rsid w:val="00DF072A"/>
    <w:rsid w:val="00DF0A3C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23"/>
    <w:rsid w:val="00DF2FCA"/>
    <w:rsid w:val="00DF310D"/>
    <w:rsid w:val="00DF3991"/>
    <w:rsid w:val="00DF39E7"/>
    <w:rsid w:val="00DF3D65"/>
    <w:rsid w:val="00DF3E5C"/>
    <w:rsid w:val="00DF3FB4"/>
    <w:rsid w:val="00DF43F3"/>
    <w:rsid w:val="00DF44BD"/>
    <w:rsid w:val="00DF46AF"/>
    <w:rsid w:val="00DF4BAE"/>
    <w:rsid w:val="00DF4C54"/>
    <w:rsid w:val="00DF4C77"/>
    <w:rsid w:val="00DF4D17"/>
    <w:rsid w:val="00DF4F40"/>
    <w:rsid w:val="00DF51BA"/>
    <w:rsid w:val="00DF5394"/>
    <w:rsid w:val="00DF57E1"/>
    <w:rsid w:val="00DF5A92"/>
    <w:rsid w:val="00DF646D"/>
    <w:rsid w:val="00DF64E3"/>
    <w:rsid w:val="00DF64E7"/>
    <w:rsid w:val="00DF65CB"/>
    <w:rsid w:val="00DF6AB4"/>
    <w:rsid w:val="00DF75F7"/>
    <w:rsid w:val="00DF77A4"/>
    <w:rsid w:val="00DF79AD"/>
    <w:rsid w:val="00DF7AB1"/>
    <w:rsid w:val="00E00742"/>
    <w:rsid w:val="00E00A19"/>
    <w:rsid w:val="00E00AB6"/>
    <w:rsid w:val="00E00BD4"/>
    <w:rsid w:val="00E012E5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43C8"/>
    <w:rsid w:val="00E0489F"/>
    <w:rsid w:val="00E04FE6"/>
    <w:rsid w:val="00E0538D"/>
    <w:rsid w:val="00E05456"/>
    <w:rsid w:val="00E061AE"/>
    <w:rsid w:val="00E062A5"/>
    <w:rsid w:val="00E06A98"/>
    <w:rsid w:val="00E06B09"/>
    <w:rsid w:val="00E07914"/>
    <w:rsid w:val="00E07A7C"/>
    <w:rsid w:val="00E07ADA"/>
    <w:rsid w:val="00E07C31"/>
    <w:rsid w:val="00E07C43"/>
    <w:rsid w:val="00E1017D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C31"/>
    <w:rsid w:val="00E25E59"/>
    <w:rsid w:val="00E263A6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C72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14BC"/>
    <w:rsid w:val="00E41CBF"/>
    <w:rsid w:val="00E420D2"/>
    <w:rsid w:val="00E4244B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4C"/>
    <w:rsid w:val="00E443A1"/>
    <w:rsid w:val="00E443A5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0FA"/>
    <w:rsid w:val="00E542C9"/>
    <w:rsid w:val="00E544B0"/>
    <w:rsid w:val="00E54BEC"/>
    <w:rsid w:val="00E5512D"/>
    <w:rsid w:val="00E556F5"/>
    <w:rsid w:val="00E55C67"/>
    <w:rsid w:val="00E55D80"/>
    <w:rsid w:val="00E56229"/>
    <w:rsid w:val="00E56291"/>
    <w:rsid w:val="00E5658B"/>
    <w:rsid w:val="00E565B9"/>
    <w:rsid w:val="00E56969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4BB"/>
    <w:rsid w:val="00E664F9"/>
    <w:rsid w:val="00E66970"/>
    <w:rsid w:val="00E669AC"/>
    <w:rsid w:val="00E66BF2"/>
    <w:rsid w:val="00E672A1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B3C"/>
    <w:rsid w:val="00E67C8B"/>
    <w:rsid w:val="00E7000F"/>
    <w:rsid w:val="00E701BD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D66"/>
    <w:rsid w:val="00E75DE5"/>
    <w:rsid w:val="00E7647C"/>
    <w:rsid w:val="00E76BCD"/>
    <w:rsid w:val="00E76F94"/>
    <w:rsid w:val="00E77EBB"/>
    <w:rsid w:val="00E8035A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D3A"/>
    <w:rsid w:val="00E83F71"/>
    <w:rsid w:val="00E84131"/>
    <w:rsid w:val="00E84C9E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879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CAA"/>
    <w:rsid w:val="00E96176"/>
    <w:rsid w:val="00E9693C"/>
    <w:rsid w:val="00E96A3D"/>
    <w:rsid w:val="00E96C24"/>
    <w:rsid w:val="00E96FD5"/>
    <w:rsid w:val="00E973C8"/>
    <w:rsid w:val="00E974D3"/>
    <w:rsid w:val="00E977D8"/>
    <w:rsid w:val="00E97BE6"/>
    <w:rsid w:val="00EA02C8"/>
    <w:rsid w:val="00EA041A"/>
    <w:rsid w:val="00EA04BA"/>
    <w:rsid w:val="00EA0887"/>
    <w:rsid w:val="00EA0F10"/>
    <w:rsid w:val="00EA137E"/>
    <w:rsid w:val="00EA18C8"/>
    <w:rsid w:val="00EA1AC9"/>
    <w:rsid w:val="00EA20C8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4F83"/>
    <w:rsid w:val="00EA529A"/>
    <w:rsid w:val="00EA5C70"/>
    <w:rsid w:val="00EA6203"/>
    <w:rsid w:val="00EA665A"/>
    <w:rsid w:val="00EA66AD"/>
    <w:rsid w:val="00EA6E85"/>
    <w:rsid w:val="00EA79A8"/>
    <w:rsid w:val="00EA7D1E"/>
    <w:rsid w:val="00EA7F87"/>
    <w:rsid w:val="00EB04D8"/>
    <w:rsid w:val="00EB055B"/>
    <w:rsid w:val="00EB0617"/>
    <w:rsid w:val="00EB0900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2B5"/>
    <w:rsid w:val="00EC23AC"/>
    <w:rsid w:val="00EC2D30"/>
    <w:rsid w:val="00EC2DBB"/>
    <w:rsid w:val="00EC3067"/>
    <w:rsid w:val="00EC3310"/>
    <w:rsid w:val="00EC3628"/>
    <w:rsid w:val="00EC4259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D03B6"/>
    <w:rsid w:val="00ED04E3"/>
    <w:rsid w:val="00ED0A54"/>
    <w:rsid w:val="00ED14C3"/>
    <w:rsid w:val="00ED1778"/>
    <w:rsid w:val="00ED193C"/>
    <w:rsid w:val="00ED289A"/>
    <w:rsid w:val="00ED2A0C"/>
    <w:rsid w:val="00ED30C9"/>
    <w:rsid w:val="00ED3271"/>
    <w:rsid w:val="00ED339F"/>
    <w:rsid w:val="00ED36AA"/>
    <w:rsid w:val="00ED38CF"/>
    <w:rsid w:val="00ED3970"/>
    <w:rsid w:val="00ED5186"/>
    <w:rsid w:val="00ED5AFC"/>
    <w:rsid w:val="00ED6012"/>
    <w:rsid w:val="00ED6B27"/>
    <w:rsid w:val="00ED732C"/>
    <w:rsid w:val="00ED73D8"/>
    <w:rsid w:val="00ED7729"/>
    <w:rsid w:val="00ED7A60"/>
    <w:rsid w:val="00ED7AD8"/>
    <w:rsid w:val="00ED7BD6"/>
    <w:rsid w:val="00EE0125"/>
    <w:rsid w:val="00EE014C"/>
    <w:rsid w:val="00EE01C5"/>
    <w:rsid w:val="00EE0424"/>
    <w:rsid w:val="00EE0DD8"/>
    <w:rsid w:val="00EE0E58"/>
    <w:rsid w:val="00EE11B5"/>
    <w:rsid w:val="00EE12E1"/>
    <w:rsid w:val="00EE1752"/>
    <w:rsid w:val="00EE1A90"/>
    <w:rsid w:val="00EE21F3"/>
    <w:rsid w:val="00EE2469"/>
    <w:rsid w:val="00EE2763"/>
    <w:rsid w:val="00EE298E"/>
    <w:rsid w:val="00EE2C6C"/>
    <w:rsid w:val="00EE32F1"/>
    <w:rsid w:val="00EE334F"/>
    <w:rsid w:val="00EE34DA"/>
    <w:rsid w:val="00EE35A1"/>
    <w:rsid w:val="00EE373A"/>
    <w:rsid w:val="00EE3746"/>
    <w:rsid w:val="00EE3C82"/>
    <w:rsid w:val="00EE3EC5"/>
    <w:rsid w:val="00EE44C2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48F"/>
    <w:rsid w:val="00EF35D9"/>
    <w:rsid w:val="00EF3C3F"/>
    <w:rsid w:val="00EF41CB"/>
    <w:rsid w:val="00EF4546"/>
    <w:rsid w:val="00EF45A0"/>
    <w:rsid w:val="00EF4C8E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0E19"/>
    <w:rsid w:val="00F01018"/>
    <w:rsid w:val="00F01293"/>
    <w:rsid w:val="00F012D3"/>
    <w:rsid w:val="00F01B8D"/>
    <w:rsid w:val="00F01C7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531"/>
    <w:rsid w:val="00F056F5"/>
    <w:rsid w:val="00F05A23"/>
    <w:rsid w:val="00F05D75"/>
    <w:rsid w:val="00F06065"/>
    <w:rsid w:val="00F060A4"/>
    <w:rsid w:val="00F06ED7"/>
    <w:rsid w:val="00F0741B"/>
    <w:rsid w:val="00F07495"/>
    <w:rsid w:val="00F07B34"/>
    <w:rsid w:val="00F10064"/>
    <w:rsid w:val="00F10568"/>
    <w:rsid w:val="00F10FE3"/>
    <w:rsid w:val="00F110B4"/>
    <w:rsid w:val="00F11257"/>
    <w:rsid w:val="00F116A3"/>
    <w:rsid w:val="00F117C7"/>
    <w:rsid w:val="00F126F0"/>
    <w:rsid w:val="00F12D42"/>
    <w:rsid w:val="00F12DF0"/>
    <w:rsid w:val="00F1352B"/>
    <w:rsid w:val="00F13722"/>
    <w:rsid w:val="00F13732"/>
    <w:rsid w:val="00F13907"/>
    <w:rsid w:val="00F13926"/>
    <w:rsid w:val="00F13B02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9C1"/>
    <w:rsid w:val="00F20E70"/>
    <w:rsid w:val="00F2155E"/>
    <w:rsid w:val="00F216B8"/>
    <w:rsid w:val="00F217D6"/>
    <w:rsid w:val="00F217E6"/>
    <w:rsid w:val="00F21A4C"/>
    <w:rsid w:val="00F21C9A"/>
    <w:rsid w:val="00F22341"/>
    <w:rsid w:val="00F2234C"/>
    <w:rsid w:val="00F22489"/>
    <w:rsid w:val="00F239CE"/>
    <w:rsid w:val="00F23DD6"/>
    <w:rsid w:val="00F24176"/>
    <w:rsid w:val="00F2417E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1D"/>
    <w:rsid w:val="00F308C7"/>
    <w:rsid w:val="00F309D8"/>
    <w:rsid w:val="00F30CEA"/>
    <w:rsid w:val="00F3159B"/>
    <w:rsid w:val="00F315B1"/>
    <w:rsid w:val="00F3208C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821"/>
    <w:rsid w:val="00F359A6"/>
    <w:rsid w:val="00F35A97"/>
    <w:rsid w:val="00F35B38"/>
    <w:rsid w:val="00F35BC8"/>
    <w:rsid w:val="00F35F9E"/>
    <w:rsid w:val="00F364B0"/>
    <w:rsid w:val="00F37147"/>
    <w:rsid w:val="00F37C84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11C"/>
    <w:rsid w:val="00F45353"/>
    <w:rsid w:val="00F45F77"/>
    <w:rsid w:val="00F46263"/>
    <w:rsid w:val="00F46524"/>
    <w:rsid w:val="00F46580"/>
    <w:rsid w:val="00F46BF8"/>
    <w:rsid w:val="00F4729E"/>
    <w:rsid w:val="00F47368"/>
    <w:rsid w:val="00F4794C"/>
    <w:rsid w:val="00F47F49"/>
    <w:rsid w:val="00F50013"/>
    <w:rsid w:val="00F50234"/>
    <w:rsid w:val="00F503CB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A54"/>
    <w:rsid w:val="00F52C57"/>
    <w:rsid w:val="00F53077"/>
    <w:rsid w:val="00F53080"/>
    <w:rsid w:val="00F538FE"/>
    <w:rsid w:val="00F54405"/>
    <w:rsid w:val="00F5574C"/>
    <w:rsid w:val="00F56190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F25"/>
    <w:rsid w:val="00F6043C"/>
    <w:rsid w:val="00F60769"/>
    <w:rsid w:val="00F6099E"/>
    <w:rsid w:val="00F60DA5"/>
    <w:rsid w:val="00F60F43"/>
    <w:rsid w:val="00F61521"/>
    <w:rsid w:val="00F6159C"/>
    <w:rsid w:val="00F61D4E"/>
    <w:rsid w:val="00F61D54"/>
    <w:rsid w:val="00F61D81"/>
    <w:rsid w:val="00F62167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A48"/>
    <w:rsid w:val="00F67B95"/>
    <w:rsid w:val="00F7043D"/>
    <w:rsid w:val="00F7081B"/>
    <w:rsid w:val="00F70D3C"/>
    <w:rsid w:val="00F70EFF"/>
    <w:rsid w:val="00F71479"/>
    <w:rsid w:val="00F7197D"/>
    <w:rsid w:val="00F71E25"/>
    <w:rsid w:val="00F7233B"/>
    <w:rsid w:val="00F726D2"/>
    <w:rsid w:val="00F72793"/>
    <w:rsid w:val="00F72833"/>
    <w:rsid w:val="00F72C3E"/>
    <w:rsid w:val="00F72C65"/>
    <w:rsid w:val="00F73DBA"/>
    <w:rsid w:val="00F740C4"/>
    <w:rsid w:val="00F7435E"/>
    <w:rsid w:val="00F746E1"/>
    <w:rsid w:val="00F74AE6"/>
    <w:rsid w:val="00F74CC9"/>
    <w:rsid w:val="00F74E7E"/>
    <w:rsid w:val="00F756AB"/>
    <w:rsid w:val="00F75E69"/>
    <w:rsid w:val="00F7620E"/>
    <w:rsid w:val="00F76342"/>
    <w:rsid w:val="00F764FD"/>
    <w:rsid w:val="00F7655A"/>
    <w:rsid w:val="00F76981"/>
    <w:rsid w:val="00F76DAE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92"/>
    <w:rsid w:val="00F87EF1"/>
    <w:rsid w:val="00F90029"/>
    <w:rsid w:val="00F9002B"/>
    <w:rsid w:val="00F90665"/>
    <w:rsid w:val="00F906E3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3F53"/>
    <w:rsid w:val="00F94498"/>
    <w:rsid w:val="00F94C81"/>
    <w:rsid w:val="00F950E2"/>
    <w:rsid w:val="00F958E7"/>
    <w:rsid w:val="00F95C9D"/>
    <w:rsid w:val="00F95DDF"/>
    <w:rsid w:val="00F96044"/>
    <w:rsid w:val="00F9637F"/>
    <w:rsid w:val="00F96507"/>
    <w:rsid w:val="00F9659F"/>
    <w:rsid w:val="00F966E3"/>
    <w:rsid w:val="00F96A23"/>
    <w:rsid w:val="00F96A98"/>
    <w:rsid w:val="00F97093"/>
    <w:rsid w:val="00F9742A"/>
    <w:rsid w:val="00F97BF4"/>
    <w:rsid w:val="00FA0238"/>
    <w:rsid w:val="00FA0AA3"/>
    <w:rsid w:val="00FA1744"/>
    <w:rsid w:val="00FA19DD"/>
    <w:rsid w:val="00FA1A85"/>
    <w:rsid w:val="00FA22C7"/>
    <w:rsid w:val="00FA2302"/>
    <w:rsid w:val="00FA26C5"/>
    <w:rsid w:val="00FA35E3"/>
    <w:rsid w:val="00FA3B4C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BC8"/>
    <w:rsid w:val="00FB0FC9"/>
    <w:rsid w:val="00FB10A4"/>
    <w:rsid w:val="00FB11C4"/>
    <w:rsid w:val="00FB1429"/>
    <w:rsid w:val="00FB15A5"/>
    <w:rsid w:val="00FB23A7"/>
    <w:rsid w:val="00FB2567"/>
    <w:rsid w:val="00FB2A44"/>
    <w:rsid w:val="00FB2DA1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BA1"/>
    <w:rsid w:val="00FC0CBD"/>
    <w:rsid w:val="00FC0EFF"/>
    <w:rsid w:val="00FC17E1"/>
    <w:rsid w:val="00FC1940"/>
    <w:rsid w:val="00FC19EF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717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3259"/>
    <w:rsid w:val="00FD351E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329-00-00be-pdt-eht-preamble-l-stf-l-ltf-l-sig-and-rl-sig.docx" TargetMode="External"/><Relationship Id="rId299" Type="http://schemas.openxmlformats.org/officeDocument/2006/relationships/hyperlink" Target="https://mentor.ieee.org/802.11/dcn/20/11-20-1359-04-00be-pdt-mac-eht-operation-element.docx" TargetMode="External"/><Relationship Id="rId21" Type="http://schemas.openxmlformats.org/officeDocument/2006/relationships/hyperlink" Target="https://mentor.ieee.org/802.11/dcn/20/11-20-1293-00-00be-pdt-phy-scope-and-eht-phy-functions.docx" TargetMode="External"/><Relationship Id="rId63" Type="http://schemas.openxmlformats.org/officeDocument/2006/relationships/hyperlink" Target="https://mentor.ieee.org/802.11/dcn/20/11-20-1447-01-00be-pdt-subcarriers-and-resource-allocation-for-multiple-rus.docx" TargetMode="External"/><Relationship Id="rId159" Type="http://schemas.openxmlformats.org/officeDocument/2006/relationships/hyperlink" Target="https://mentor.ieee.org/802.11/dcn/20/11-20-1495-03-00be-pdt-of-eht-ltf-sequences.docx" TargetMode="External"/><Relationship Id="rId324" Type="http://schemas.openxmlformats.org/officeDocument/2006/relationships/hyperlink" Target="https://mentor.ieee.org/802.11/dcn/20/11-20-1434-01-00be-pdt-for-ns-ep-priority-access.docx" TargetMode="External"/><Relationship Id="rId366" Type="http://schemas.openxmlformats.org/officeDocument/2006/relationships/hyperlink" Target="https://mentor.ieee.org/802.11/dcn/20/11-20-1300-06-00be-pdt-mac-mlo-multi-link-setup-usage-and-rules-of-ml-ie.docx" TargetMode="External"/><Relationship Id="rId531" Type="http://schemas.openxmlformats.org/officeDocument/2006/relationships/hyperlink" Target="https://mentor.ieee.org/802.11/dcn/20/11-20-1271-05-00be-pdt-mac-mlo-multi-link-channel-access-end-ppdu-alignment.docx" TargetMode="External"/><Relationship Id="rId573" Type="http://schemas.openxmlformats.org/officeDocument/2006/relationships/hyperlink" Target="https://mentor.ieee.org/802.11/dcn/20/11-20-1582-00-00be-ml-ie-complete-profile-indication.docx" TargetMode="External"/><Relationship Id="rId629" Type="http://schemas.openxmlformats.org/officeDocument/2006/relationships/hyperlink" Target="https://mentor.ieee.org/802.11/dcn/20/11-20-1407-11-00be-pdt-mac-mlo-soft-ap-mld-operation.docx" TargetMode="External"/><Relationship Id="rId170" Type="http://schemas.openxmlformats.org/officeDocument/2006/relationships/hyperlink" Target="https://mentor.ieee.org/802.11/dcn/20/11-20-1494-04-00be-pdt-of-eht-phy-data-scrambler-and-descrambler.docx" TargetMode="External"/><Relationship Id="rId226" Type="http://schemas.openxmlformats.org/officeDocument/2006/relationships/hyperlink" Target="https://mentor.ieee.org/802.11/dcn/20/11-20-1466-00-00be-pdt-phy-eht-sounding-ndp.docx" TargetMode="External"/><Relationship Id="rId433" Type="http://schemas.openxmlformats.org/officeDocument/2006/relationships/hyperlink" Target="https://mentor.ieee.org/802.11/dcn/20/11-20-1332-06-00be-pdt-mac-mlo-bss-parameter-update.docx" TargetMode="External"/><Relationship Id="rId268" Type="http://schemas.openxmlformats.org/officeDocument/2006/relationships/hyperlink" Target="https://mentor.ieee.org/802.11/dcn/20/11-20-1229-03-00be-pdt-phy-channel-numbering-and-channelization.docx" TargetMode="External"/><Relationship Id="rId475" Type="http://schemas.openxmlformats.org/officeDocument/2006/relationships/hyperlink" Target="https://mentor.ieee.org/802.11/dcn/20/11-20-1299-04-00be-pdt-mac-mlo-multi-link-channel-access-str.docx" TargetMode="External"/><Relationship Id="rId640" Type="http://schemas.openxmlformats.org/officeDocument/2006/relationships/hyperlink" Target="https://mentor.ieee.org/802.11/dcn/20/11-20-1611-01-00be-pdt-mac-mlo-6-3-7-to-9-association.docx" TargetMode="External"/><Relationship Id="rId32" Type="http://schemas.openxmlformats.org/officeDocument/2006/relationships/hyperlink" Target="https://mentor.ieee.org/802.11/dcn/20/11-20-1404-00-00be-pdt-phy-support-for-non-ht-ht-vht-he-format-and-regulatory.doc" TargetMode="External"/><Relationship Id="rId74" Type="http://schemas.openxmlformats.org/officeDocument/2006/relationships/hyperlink" Target="https://mentor.ieee.org/802.11/dcn/20/11-20-1160-03-00be-pdt-phy-mu-mimo.docx" TargetMode="External"/><Relationship Id="rId128" Type="http://schemas.openxmlformats.org/officeDocument/2006/relationships/hyperlink" Target="https://mentor.ieee.org/802.11/dcn/20/11-20-1464-02-00be-pdt-phy-u-sig.docx" TargetMode="External"/><Relationship Id="rId335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377" Type="http://schemas.openxmlformats.org/officeDocument/2006/relationships/hyperlink" Target="https://mentor.ieee.org/802.11/dcn/20/11-20-1256-03-00be-pdt-mac-mlo-tid-mapping-link-management-default-mode-and-enablement.docx" TargetMode="External"/><Relationship Id="rId500" Type="http://schemas.openxmlformats.org/officeDocument/2006/relationships/hyperlink" Target="https://mentor.ieee.org/802.11/dcn/20/11-20-1395-09-00be-pdt-mac-mlo-multi-link-channel-access-general-non-str.docx" TargetMode="External"/><Relationship Id="rId542" Type="http://schemas.openxmlformats.org/officeDocument/2006/relationships/hyperlink" Target="https://mentor.ieee.org/802.11/dcn/20/11-20-1255-03-00be-pdt-mac-mlo-discovery-discovery-procedures-including-probing-and-rnr.docx" TargetMode="External"/><Relationship Id="rId584" Type="http://schemas.openxmlformats.org/officeDocument/2006/relationships/hyperlink" Target="https://mentor.ieee.org/802.11/dcn/20/11-20-1333-01-00be-pdt-mac-mlo-discovery-ml-ie-usage-rules-in-the-context-of-discovery.docx" TargetMode="External"/><Relationship Id="rId5" Type="http://schemas.openxmlformats.org/officeDocument/2006/relationships/numbering" Target="numbering.xml"/><Relationship Id="rId181" Type="http://schemas.openxmlformats.org/officeDocument/2006/relationships/hyperlink" Target="https://mentor.ieee.org/802.11/dcn/20/11-20-1339-05-00be-pdt-phy-data-field-coding.docx" TargetMode="External"/><Relationship Id="rId237" Type="http://schemas.openxmlformats.org/officeDocument/2006/relationships/hyperlink" Target="https://mentor.ieee.org/802.11/dcn/20/11-20-1252-00-00be-pdt-phy-frequency-tolerance.docx" TargetMode="External"/><Relationship Id="rId402" Type="http://schemas.openxmlformats.org/officeDocument/2006/relationships/hyperlink" Target="https://mentor.ieee.org/802.11/dcn/20/11-20-1336-02-00be-11be-spec-text-for-mlo-ba-share-and-extension-of-sn-space.docx" TargetMode="External"/><Relationship Id="rId279" Type="http://schemas.openxmlformats.org/officeDocument/2006/relationships/hyperlink" Target="https://mentor.ieee.org/802.11/dcn/20/11-20-1294-04-00be-pdt-phy-eht-plme.docx" TargetMode="External"/><Relationship Id="rId444" Type="http://schemas.openxmlformats.org/officeDocument/2006/relationships/hyperlink" Target="https://mentor.ieee.org/802.11/dcn/20/11-20-1291-00-00be-pdt-mac-mlo-enhanced-multi-link-single-radio-operation.docx" TargetMode="External"/><Relationship Id="rId486" Type="http://schemas.openxmlformats.org/officeDocument/2006/relationships/hyperlink" Target="https://mentor.ieee.org/802.11/dcn/20/11-20-1395-03-00be-pdt-mac-mlo-multi-link-channel-access-general-non-str.docx" TargetMode="External"/><Relationship Id="rId651" Type="http://schemas.openxmlformats.org/officeDocument/2006/relationships/header" Target="header1.xml"/><Relationship Id="rId43" Type="http://schemas.openxmlformats.org/officeDocument/2006/relationships/hyperlink" Target="https://mentor.ieee.org/802.11/dcn/20/11-20-1314-00-00be-draft-text-for-wideband-and-noncontiguous-spectrum-utilization.docx" TargetMode="External"/><Relationship Id="rId139" Type="http://schemas.openxmlformats.org/officeDocument/2006/relationships/hyperlink" Target="https://mentor.ieee.org/802.11/dcn/20/11-20-1612-01-00be-pdt-phy-spatial-configuration-table-typo-fixed.docx" TargetMode="External"/><Relationship Id="rId290" Type="http://schemas.openxmlformats.org/officeDocument/2006/relationships/hyperlink" Target="https://mentor.ieee.org/802.11/dcn/20/11-20-1290-03-00be-pdt-phy-parameters-for-eht-mcss.docx" TargetMode="External"/><Relationship Id="rId304" Type="http://schemas.openxmlformats.org/officeDocument/2006/relationships/hyperlink" Target="https://mentor.ieee.org/802.11/dcn/20/11-20-1353-04-00be-pdt-mac-eht-bss-operation.docx" TargetMode="External"/><Relationship Id="rId346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388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511" Type="http://schemas.openxmlformats.org/officeDocument/2006/relationships/hyperlink" Target="https://mentor.ieee.org/802.11/dcn/20/11-20-1320-06-00be-pdt-mac-mlo-multi-link-channel-access-capability-signaling.docx" TargetMode="External"/><Relationship Id="rId553" Type="http://schemas.openxmlformats.org/officeDocument/2006/relationships/hyperlink" Target="https://mentor.ieee.org/802.11/dcn/20/11-20-1274-00-00be-mac-pdt-mlo-ml-ie-structure.docx" TargetMode="External"/><Relationship Id="rId609" Type="http://schemas.openxmlformats.org/officeDocument/2006/relationships/hyperlink" Target="https://mentor.ieee.org/802.11/dcn/20/11-20-1440-07-00be-pdt-mac-mlo-enhanced-multi-link-operation-mode.docx" TargetMode="External"/><Relationship Id="rId85" Type="http://schemas.openxmlformats.org/officeDocument/2006/relationships/hyperlink" Target="https://mentor.ieee.org/802.11/dcn/20/11-20-1327-01-00be-pdt-eht-ppdu-format.docx" TargetMode="External"/><Relationship Id="rId150" Type="http://schemas.openxmlformats.org/officeDocument/2006/relationships/hyperlink" Target="https://mentor.ieee.org/802.11/dcn/20/11-20-1260-04-00be-pdt-phy-eht-stf.docx" TargetMode="External"/><Relationship Id="rId192" Type="http://schemas.openxmlformats.org/officeDocument/2006/relationships/hyperlink" Target="https://mentor.ieee.org/802.11/dcn/20/11-20-1448-04-00be-pdt-resource-unit-interleaving-for-rus-and-multipe-rus.docx" TargetMode="External"/><Relationship Id="rId206" Type="http://schemas.openxmlformats.org/officeDocument/2006/relationships/hyperlink" Target="https://mentor.ieee.org/802.11/dcn/20/11-20-1349-00-00be-pdt-constellation-mapping.docx" TargetMode="External"/><Relationship Id="rId413" Type="http://schemas.openxmlformats.org/officeDocument/2006/relationships/hyperlink" Target="https://mentor.ieee.org/802.11/dcn/20/11-20-1292-02-00be-pdt-mac-mlo-power-save-traffic-indication.docx" TargetMode="External"/><Relationship Id="rId595" Type="http://schemas.openxmlformats.org/officeDocument/2006/relationships/hyperlink" Target="https://mentor.ieee.org/802.11/dcn/20/11-20-1261-01-00be-pdt-mac-mlo-retransmissions.docx" TargetMode="External"/><Relationship Id="rId248" Type="http://schemas.openxmlformats.org/officeDocument/2006/relationships/hyperlink" Target="https://mentor.ieee.org/802.11/dcn/20/11-20-1252-02-00be-pdt-phy-frequency-tolerance.docx" TargetMode="External"/><Relationship Id="rId455" Type="http://schemas.openxmlformats.org/officeDocument/2006/relationships/hyperlink" Target="https://mentor.ieee.org/802.11/dcn/20/11-20-1291-11-00be-pdt-mac-mlo-enhanced-multi-link-single-radio-operation.docx" TargetMode="External"/><Relationship Id="rId497" Type="http://schemas.openxmlformats.org/officeDocument/2006/relationships/hyperlink" Target="https://mentor.ieee.org/802.11/dcn/20/11-20-1395-14-00be-pdt-mac-mlo-multi-link-channel-access-general-non-str.docx" TargetMode="External"/><Relationship Id="rId620" Type="http://schemas.openxmlformats.org/officeDocument/2006/relationships/hyperlink" Target="https://mentor.ieee.org/802.11/dcn/20/11-20-1407-10-00be-pdt-mac-mlo-soft-ap-mld-operation.docx" TargetMode="External"/><Relationship Id="rId12" Type="http://schemas.openxmlformats.org/officeDocument/2006/relationships/hyperlink" Target="https://mentor.ieee.org/802.11/dcn/20/11-20-1307-01-00be-pdt-phy-introduction-to-eht-phy.docx" TargetMode="External"/><Relationship Id="rId108" Type="http://schemas.openxmlformats.org/officeDocument/2006/relationships/hyperlink" Target="https://mentor.ieee.org/802.11/dcn/20/11-20-1153-01-00be-pdt-phy-timing-related-parameters.docx" TargetMode="External"/><Relationship Id="rId315" Type="http://schemas.openxmlformats.org/officeDocument/2006/relationships/hyperlink" Target="https://mentor.ieee.org/802.11/dcn/20/11-20-1281-02-00be-pdt-mac-txop-bandwidth-signaling.docx" TargetMode="External"/><Relationship Id="rId357" Type="http://schemas.openxmlformats.org/officeDocument/2006/relationships/hyperlink" Target="https://mentor.ieee.org/802.11/dcn/20/11-20-1445-02-00be-pdt-mac-mlo-setup-security.docx" TargetMode="External"/><Relationship Id="rId522" Type="http://schemas.openxmlformats.org/officeDocument/2006/relationships/hyperlink" Target="https://mentor.ieee.org/802.11/dcn/20/11-20-1271-03-00be-pdt-mac-mlo-multi-link-channel-access-end-ppdu-alignment.docx" TargetMode="External"/><Relationship Id="rId54" Type="http://schemas.openxmlformats.org/officeDocument/2006/relationships/hyperlink" Target="https://mentor.ieee.org/802.11/dcn/20/11-20-1315-06-00be-draft-text-for-support-for-large-bandwidth.docx" TargetMode="External"/><Relationship Id="rId96" Type="http://schemas.openxmlformats.org/officeDocument/2006/relationships/hyperlink" Target="https://mentor.ieee.org/802.11/dcn/20/11-20-1338-01-00be-pdt-phy-eht-modulation-and-coding-eht-mcss.docx" TargetMode="External"/><Relationship Id="rId161" Type="http://schemas.openxmlformats.org/officeDocument/2006/relationships/hyperlink" Target="https://mentor.ieee.org/802.11/dcn/20/11-20-1319-01-00be-pdt-phy-preamble-puncture.docx" TargetMode="External"/><Relationship Id="rId217" Type="http://schemas.openxmlformats.org/officeDocument/2006/relationships/hyperlink" Target="https://mentor.ieee.org/802.11/dcn/20/11-20-1340-02-00be-pdt-phy-packet-extension.docx" TargetMode="External"/><Relationship Id="rId399" Type="http://schemas.openxmlformats.org/officeDocument/2006/relationships/hyperlink" Target="https://mentor.ieee.org/802.11/dcn/20/11-20-1275-04-00be-mac-pdt-mlo-ba-procedure.docx" TargetMode="External"/><Relationship Id="rId564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259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424" Type="http://schemas.openxmlformats.org/officeDocument/2006/relationships/hyperlink" Target="https://mentor.ieee.org/802.11/dcn/20/11-20-1332-03-00be-pdt-mac-mlo-bss-parameter-update.docx" TargetMode="External"/><Relationship Id="rId466" Type="http://schemas.openxmlformats.org/officeDocument/2006/relationships/hyperlink" Target="https://mentor.ieee.org/802.11/dcn/20/11-20-1411-03-00be-pdt-mac-mlo-group-addressed-data-frame.docx" TargetMode="External"/><Relationship Id="rId631" Type="http://schemas.openxmlformats.org/officeDocument/2006/relationships/hyperlink" Target="https://mentor.ieee.org/802.11/dcn/20/11-20-1407-08-00be-pdt-mac-mlo-soft-ap-mld-operation.docx" TargetMode="External"/><Relationship Id="rId23" Type="http://schemas.openxmlformats.org/officeDocument/2006/relationships/hyperlink" Target="https://mentor.ieee.org/802.11/dcn/20/11-20-1293-01-00be-pdt-phy-scope-and-eht-phy-functions.docx" TargetMode="External"/><Relationship Id="rId119" Type="http://schemas.openxmlformats.org/officeDocument/2006/relationships/hyperlink" Target="https://mentor.ieee.org/802.11/dcn/20/11-20-1329-02-00be-pdt-eht-preamble-l-stf-l-ltf-l-sig-and-rl-sig.docx" TargetMode="External"/><Relationship Id="rId270" Type="http://schemas.openxmlformats.org/officeDocument/2006/relationships/hyperlink" Target="https://mentor.ieee.org/802.11/dcn/20/11-20-1404-00-00be-pdt-phy-support-for-non-ht-ht-vht-he-format-and-regulatory.doc" TargetMode="External"/><Relationship Id="rId326" Type="http://schemas.openxmlformats.org/officeDocument/2006/relationships/hyperlink" Target="https://mentor.ieee.org/802.11/dcn/20/11-20-1434-03-00be-pdt-for-ns-ep-priority-access.docx" TargetMode="External"/><Relationship Id="rId533" Type="http://schemas.openxmlformats.org/officeDocument/2006/relationships/hyperlink" Target="https://mentor.ieee.org/802.11/dcn/20/11-20-1409-00-00be-pdt-mac-sta-id.docx" TargetMode="External"/><Relationship Id="rId65" Type="http://schemas.openxmlformats.org/officeDocument/2006/relationships/hyperlink" Target="https://mentor.ieee.org/802.11/dcn/20/11-20-1447-03-00be-pdt-subcarriers-and-resource-allocation-for-multiple-rus.docx" TargetMode="External"/><Relationship Id="rId130" Type="http://schemas.openxmlformats.org/officeDocument/2006/relationships/hyperlink" Target="https://mentor.ieee.org/802.11/dcn/20/11-20-1276-01-00be-pdt-phy-eht-preamble-eht-sig.docx" TargetMode="External"/><Relationship Id="rId368" Type="http://schemas.openxmlformats.org/officeDocument/2006/relationships/hyperlink" Target="https://mentor.ieee.org/802.11/dcn/20/11-20-1300-08-00be-pdt-mac-mlo-multi-link-setup-usage-and-rules-of-ml-ie.docx" TargetMode="External"/><Relationship Id="rId575" Type="http://schemas.openxmlformats.org/officeDocument/2006/relationships/hyperlink" Target="https://mentor.ieee.org/802.11/dcn/20/11-20-1582-01-00be-ml-ie-complete-profile-indication.docx" TargetMode="External"/><Relationship Id="rId172" Type="http://schemas.openxmlformats.org/officeDocument/2006/relationships/hyperlink" Target="https://mentor.ieee.org/802.11/dcn/20/11-20-1494-03-00be-pdt-of-eht-phy-data-scrambler-and-descrambler.docx" TargetMode="External"/><Relationship Id="rId228" Type="http://schemas.openxmlformats.org/officeDocument/2006/relationships/hyperlink" Target="https://mentor.ieee.org/802.11/dcn/20/11-20-1462-00-00be-pdt-phy-tx-mask.docx" TargetMode="External"/><Relationship Id="rId435" Type="http://schemas.openxmlformats.org/officeDocument/2006/relationships/hyperlink" Target="https://mentor.ieee.org/802.11/dcn/20/11-20-1270-01-00be-pdt-mac-mlo-power-save-procedures.docx" TargetMode="External"/><Relationship Id="rId477" Type="http://schemas.openxmlformats.org/officeDocument/2006/relationships/hyperlink" Target="https://mentor.ieee.org/802.11/dcn/20/11-20-1299-06-00be-pdt-mac-mlo-multi-link-channel-access-str.docx" TargetMode="External"/><Relationship Id="rId600" Type="http://schemas.openxmlformats.org/officeDocument/2006/relationships/hyperlink" Target="https://mentor.ieee.org/802.11/dcn/20/11-20-1440-01-00be-pdt-mac-mlo-enhanced-multi-link-operation-mode.docx" TargetMode="External"/><Relationship Id="rId642" Type="http://schemas.openxmlformats.org/officeDocument/2006/relationships/hyperlink" Target="https://mentor.ieee.org/802.11/dcn/20/11-20-1659-01-00be-pdt-mac-mlo-6-3-7-to-6-3-9-association-1.docx" TargetMode="External"/><Relationship Id="rId281" Type="http://schemas.openxmlformats.org/officeDocument/2006/relationships/hyperlink" Target="https://mentor.ieee.org/802.11/dcn/20/11-20-1294-04-00be-pdt-phy-eht-plme.docx" TargetMode="External"/><Relationship Id="rId337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502" Type="http://schemas.openxmlformats.org/officeDocument/2006/relationships/hyperlink" Target="https://mentor.ieee.org/802.11/dcn/20/11-20-1395-12-00be-pdt-mac-mlo-multi-link-channel-access-general-non-str.docx" TargetMode="External"/><Relationship Id="rId34" Type="http://schemas.openxmlformats.org/officeDocument/2006/relationships/hyperlink" Target="https://mentor.ieee.org/802.11/dcn/20/11-20-1404-02-00be-pdt-phy-support-for-non-ht-ht-vht-he-format-and-regulatory.doc" TargetMode="External"/><Relationship Id="rId76" Type="http://schemas.openxmlformats.org/officeDocument/2006/relationships/hyperlink" Target="https://mentor.ieee.org/802.11/dcn/20/11-20-1160-05-00be-pdt-phy-mu-mimo.docx" TargetMode="External"/><Relationship Id="rId141" Type="http://schemas.openxmlformats.org/officeDocument/2006/relationships/hyperlink" Target="https://mentor.ieee.org/802.11/dcn/20/11-20-1276-04-00be-pdt-phy-eht-preamble-eht-sig.docx" TargetMode="External"/><Relationship Id="rId379" Type="http://schemas.openxmlformats.org/officeDocument/2006/relationships/hyperlink" Target="https://mentor.ieee.org/802.11/dcn/20/11-20-1256-00-00be-pdt-mac-mlo-tid-mapping-link-management-default-mode-and-enablement.docx" TargetMode="External"/><Relationship Id="rId544" Type="http://schemas.openxmlformats.org/officeDocument/2006/relationships/hyperlink" Target="https://mentor.ieee.org/802.11/dcn/20/11-20-1255-05-00be-pdt-mac-mlo-discovery-discovery-procedures-including-probing-and-rnr.docx" TargetMode="External"/><Relationship Id="rId586" Type="http://schemas.openxmlformats.org/officeDocument/2006/relationships/hyperlink" Target="https://mentor.ieee.org/802.11/dcn/20/11-20-1333-02-00be-pdt-mac-mlo-discovery-ml-ie-usage-rules-in-the-context-of-discovery.docx" TargetMode="External"/><Relationship Id="rId7" Type="http://schemas.openxmlformats.org/officeDocument/2006/relationships/settings" Target="settings.xml"/><Relationship Id="rId183" Type="http://schemas.openxmlformats.org/officeDocument/2006/relationships/hyperlink" Target="https://mentor.ieee.org/802.11/dcn/20/11-20-1452-01-00be-pdt-segment-parser.docx" TargetMode="External"/><Relationship Id="rId239" Type="http://schemas.openxmlformats.org/officeDocument/2006/relationships/hyperlink" Target="https://mentor.ieee.org/802.11/dcn/20/11-20-1252-02-00be-pdt-phy-frequency-tolerance.docx" TargetMode="External"/><Relationship Id="rId390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404" Type="http://schemas.openxmlformats.org/officeDocument/2006/relationships/hyperlink" Target="https://mentor.ieee.org/802.11/dcn/20/11-20-1336-04-00be-11be-spec-text-for-mlo-ba-share-and-extension-of-sn-space.docx" TargetMode="External"/><Relationship Id="rId446" Type="http://schemas.openxmlformats.org/officeDocument/2006/relationships/hyperlink" Target="https://mentor.ieee.org/802.11/dcn/20/11-20-1291-03-00be-pdt-mac-mlo-enhanced-multi-link-single-radio-operation.docx" TargetMode="External"/><Relationship Id="rId611" Type="http://schemas.openxmlformats.org/officeDocument/2006/relationships/hyperlink" Target="https://mentor.ieee.org/802.11/dcn/20/11-20-1407-01-00be-pdt-mac-mlo-soft-ap-mld-operation.docx" TargetMode="External"/><Relationship Id="rId653" Type="http://schemas.openxmlformats.org/officeDocument/2006/relationships/fontTable" Target="fontTable.xml"/><Relationship Id="rId250" Type="http://schemas.openxmlformats.org/officeDocument/2006/relationships/hyperlink" Target="https://mentor.ieee.org/802.11/dcn/20/11-20-1253-06-00be-pdt-phy-modulation-accuracy.docx" TargetMode="External"/><Relationship Id="rId292" Type="http://schemas.openxmlformats.org/officeDocument/2006/relationships/hyperlink" Target="https://mentor.ieee.org/802.11/dcn/20/11-20-1359-01-00be-pdt-mac-eht-operation-element.docx" TargetMode="External"/><Relationship Id="rId306" Type="http://schemas.openxmlformats.org/officeDocument/2006/relationships/hyperlink" Target="https://mentor.ieee.org/802.11/dcn/20/11-20-1353-01-00be-pdt-mac-eht-bss-operation.docx" TargetMode="External"/><Relationship Id="rId488" Type="http://schemas.openxmlformats.org/officeDocument/2006/relationships/hyperlink" Target="https://mentor.ieee.org/802.11/dcn/20/11-20-1395-05-00be-pdt-mac-mlo-multi-link-channel-access-general-non-str.docx" TargetMode="External"/><Relationship Id="rId45" Type="http://schemas.openxmlformats.org/officeDocument/2006/relationships/hyperlink" Target="https://mentor.ieee.org/802.11/dcn/20/11-20-1371-03-00be-pdt-phy-subcarriers-and-resource-allocation-for-wideband.docx" TargetMode="External"/><Relationship Id="rId87" Type="http://schemas.openxmlformats.org/officeDocument/2006/relationships/hyperlink" Target="https://mentor.ieee.org/802.11/dcn/20/11-20-1479-01-00be-pdt-phy-t-block.docx" TargetMode="External"/><Relationship Id="rId110" Type="http://schemas.openxmlformats.org/officeDocument/2006/relationships/hyperlink" Target="https://mentor.ieee.org/802.11/dcn/20/11-20-1153-03-00be-pdt-phy-timing-related-parameters.docx" TargetMode="External"/><Relationship Id="rId348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513" Type="http://schemas.openxmlformats.org/officeDocument/2006/relationships/hyperlink" Target="https://mentor.ieee.org/802.11/dcn/20/11-20-1320-08-00be-pdt-mac-mlo-multi-link-channel-access-capability-signaling.docx" TargetMode="External"/><Relationship Id="rId555" Type="http://schemas.openxmlformats.org/officeDocument/2006/relationships/hyperlink" Target="https://mentor.ieee.org/802.11/dcn/20/11-20-1274-02-00be-mac-pdt-mlo-ml-ie-structure.docx" TargetMode="External"/><Relationship Id="rId597" Type="http://schemas.openxmlformats.org/officeDocument/2006/relationships/hyperlink" Target="https://mentor.ieee.org/802.11/dcn/20/11-20-1261-01-00be-pdt-mac-mlo-retransmissions.docx" TargetMode="External"/><Relationship Id="rId152" Type="http://schemas.openxmlformats.org/officeDocument/2006/relationships/hyperlink" Target="https://mentor.ieee.org/802.11/dcn/20/11-20-1260-03-00be-pdt-phy-eht-stf.docx" TargetMode="External"/><Relationship Id="rId194" Type="http://schemas.openxmlformats.org/officeDocument/2006/relationships/hyperlink" Target="https://mentor.ieee.org/802.11/dcn/20/11-20-1448-06-00be-pdt-resource-unit-interleaving-for-rus-and-multipe-rus.docx" TargetMode="External"/><Relationship Id="rId208" Type="http://schemas.openxmlformats.org/officeDocument/2006/relationships/hyperlink" Target="https://mentor.ieee.org/802.11/dcn/20/11-20-1349-02-00be-pdt-constellation-mapping.docx" TargetMode="External"/><Relationship Id="rId415" Type="http://schemas.openxmlformats.org/officeDocument/2006/relationships/hyperlink" Target="https://mentor.ieee.org/802.11/dcn/20/11-20-1292-04-00be-pdt-mac-mlo-power-save-traffic-indication.docx" TargetMode="External"/><Relationship Id="rId457" Type="http://schemas.openxmlformats.org/officeDocument/2006/relationships/hyperlink" Target="https://mentor.ieee.org/802.11/dcn/20/11-20-1291-04-00be-pdt-mac-mlo-enhanced-multi-link-single-radio-operation.docx" TargetMode="External"/><Relationship Id="rId622" Type="http://schemas.openxmlformats.org/officeDocument/2006/relationships/hyperlink" Target="https://mentor.ieee.org/802.11/dcn/20/11-20-1407-12-00be-pdt-mac-mlo-soft-ap-mld-operation.docx" TargetMode="External"/><Relationship Id="rId261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499" Type="http://schemas.openxmlformats.org/officeDocument/2006/relationships/hyperlink" Target="https://mentor.ieee.org/802.11/dcn/20/11-20-1395-08-00be-pdt-mac-mlo-multi-link-channel-access-general-non-str.docx" TargetMode="External"/><Relationship Id="rId14" Type="http://schemas.openxmlformats.org/officeDocument/2006/relationships/hyperlink" Target="https://mentor.ieee.org/802.11/dcn/20/11-20-1307-03-00be-pdt-phy-introduction-to-eht-phy.docx" TargetMode="External"/><Relationship Id="rId56" Type="http://schemas.openxmlformats.org/officeDocument/2006/relationships/hyperlink" Target="https://mentor.ieee.org/802.11/dcn/20/11-20-1315-04-00be-draft-text-for-support-for-large-bandwidth.docx" TargetMode="External"/><Relationship Id="rId317" Type="http://schemas.openxmlformats.org/officeDocument/2006/relationships/hyperlink" Target="https://mentor.ieee.org/802.11/dcn/20/11-20-1281-04-00be-pdt-mac-txop-bandwidth-signaling.docx" TargetMode="External"/><Relationship Id="rId359" Type="http://schemas.openxmlformats.org/officeDocument/2006/relationships/hyperlink" Target="https://mentor.ieee.org/802.11/dcn/20/11-20-1445-06-00be-pdt-mac-mlo-setup-security.docx" TargetMode="External"/><Relationship Id="rId524" Type="http://schemas.openxmlformats.org/officeDocument/2006/relationships/hyperlink" Target="https://mentor.ieee.org/802.11/dcn/20/11-20-1271-05-00be-pdt-mac-mlo-multi-link-channel-access-end-ppdu-alignment.docx" TargetMode="External"/><Relationship Id="rId566" Type="http://schemas.openxmlformats.org/officeDocument/2006/relationships/hyperlink" Target="https://mentor.ieee.org/802.11/dcn/20/11-20-1288-03-00be-visio-file-for-figure-33-xx-figure-33-xxx-illustration-of-multi-link-element-carrying-per-sta-profile-subelements.vsd" TargetMode="External"/><Relationship Id="rId98" Type="http://schemas.openxmlformats.org/officeDocument/2006/relationships/hyperlink" Target="https://mentor.ieee.org/802.11/dcn/20/11-20-1338-03-00be-pdt-phy-eht-modulation-and-coding-eht-mcss.docx" TargetMode="External"/><Relationship Id="rId121" Type="http://schemas.openxmlformats.org/officeDocument/2006/relationships/hyperlink" Target="https://mentor.ieee.org/802.11/dcn/20/11-20-1329-01-00be-pdt-eht-preamble-l-stf-l-ltf-l-sig-and-rl-sig.docx" TargetMode="External"/><Relationship Id="rId163" Type="http://schemas.openxmlformats.org/officeDocument/2006/relationships/hyperlink" Target="https://mentor.ieee.org/802.11/dcn/20/11-20-1319-03-00be-pdt-phy-preamble-puncture.docx" TargetMode="External"/><Relationship Id="rId219" Type="http://schemas.openxmlformats.org/officeDocument/2006/relationships/hyperlink" Target="https://mentor.ieee.org/802.11/dcn/20/11-20-1231-01-00be-pdt-phy-beamforming.docx" TargetMode="External"/><Relationship Id="rId370" Type="http://schemas.openxmlformats.org/officeDocument/2006/relationships/hyperlink" Target="https://mentor.ieee.org/802.11/dcn/20/11-20-1300-05-00be-pdt-mac-mlo-multi-link-setup-usage-and-rules-of-ml-ie.docx" TargetMode="External"/><Relationship Id="rId426" Type="http://schemas.openxmlformats.org/officeDocument/2006/relationships/hyperlink" Target="https://mentor.ieee.org/802.11/dcn/20/11-20-1332-05-00be-pdt-mac-mlo-bss-parameter-update.docx" TargetMode="External"/><Relationship Id="rId633" Type="http://schemas.openxmlformats.org/officeDocument/2006/relationships/hyperlink" Target="https://mentor.ieee.org/802.11/dcn/20/11-20-1407-11-00be-pdt-mac-mlo-soft-ap-mld-operation.docx" TargetMode="External"/><Relationship Id="rId230" Type="http://schemas.openxmlformats.org/officeDocument/2006/relationships/hyperlink" Target="https://mentor.ieee.org/802.11/dcn/20/11-20-1462-02-00be-pdt-phy-tx-mask.docx" TargetMode="External"/><Relationship Id="rId468" Type="http://schemas.openxmlformats.org/officeDocument/2006/relationships/hyperlink" Target="https://mentor.ieee.org/802.11/dcn/20/11-20-1411-02-00be-pdt-mac-mlo-group-addressed-data-frame.docx" TargetMode="External"/><Relationship Id="rId25" Type="http://schemas.openxmlformats.org/officeDocument/2006/relationships/hyperlink" Target="https://mentor.ieee.org/802.11/dcn/20/11-20-1403-00-00be-pdt-phy-txvector-rxvector-trigvector-config-vector.doc" TargetMode="External"/><Relationship Id="rId67" Type="http://schemas.openxmlformats.org/officeDocument/2006/relationships/hyperlink" Target="https://mentor.ieee.org/802.11/dcn/20/11-20-1447-05-00be-pdt-subcarriers-and-resource-allocation-for-multiple-rus.docx" TargetMode="External"/><Relationship Id="rId272" Type="http://schemas.openxmlformats.org/officeDocument/2006/relationships/hyperlink" Target="https://mentor.ieee.org/802.11/dcn/20/11-20-1404-02-00be-pdt-phy-support-for-non-ht-ht-vht-he-format-and-regulatory.doc" TargetMode="External"/><Relationship Id="rId328" Type="http://schemas.openxmlformats.org/officeDocument/2006/relationships/hyperlink" Target="https://mentor.ieee.org/802.11/dcn/20/11-20-1434-05-00be-pdt-for-ns-ep-priority-access.docx" TargetMode="External"/><Relationship Id="rId535" Type="http://schemas.openxmlformats.org/officeDocument/2006/relationships/hyperlink" Target="https://mentor.ieee.org/802.11/dcn/20/11-20-1409-02-00be-pdt-mac-sta-id.docx" TargetMode="External"/><Relationship Id="rId577" Type="http://schemas.openxmlformats.org/officeDocument/2006/relationships/hyperlink" Target="https://mentor.ieee.org/802.11/dcn/20/11-20-1274-07-00be-mac-pdt-mlo-ml-ie-structure.docx" TargetMode="External"/><Relationship Id="rId132" Type="http://schemas.openxmlformats.org/officeDocument/2006/relationships/hyperlink" Target="https://mentor.ieee.org/802.11/dcn/20/11-20-1276-03-00be-pdt-phy-eht-preamble-eht-sig.docx" TargetMode="External"/><Relationship Id="rId174" Type="http://schemas.openxmlformats.org/officeDocument/2006/relationships/hyperlink" Target="https://mentor.ieee.org/802.11/dcn/20/11-20-1339-00-00be-pdt-phy-data-field-coding.docx" TargetMode="External"/><Relationship Id="rId381" Type="http://schemas.openxmlformats.org/officeDocument/2006/relationships/hyperlink" Target="https://mentor.ieee.org/802.11/dcn/20/11-20-1256-03-00be-pdt-mac-mlo-tid-mapping-link-management-default-mode-and-enablement.docx" TargetMode="External"/><Relationship Id="rId602" Type="http://schemas.openxmlformats.org/officeDocument/2006/relationships/hyperlink" Target="https://mentor.ieee.org/802.11/dcn/20/11-20-1440-03-00be-pdt-mac-mlo-enhanced-multi-link-operation-mode.docx" TargetMode="External"/><Relationship Id="rId241" Type="http://schemas.openxmlformats.org/officeDocument/2006/relationships/hyperlink" Target="https://mentor.ieee.org/802.11/dcn/20/11-20-1253-01-00be-pdt-phy-modulation-accuracy.docx" TargetMode="External"/><Relationship Id="rId437" Type="http://schemas.openxmlformats.org/officeDocument/2006/relationships/hyperlink" Target="https://mentor.ieee.org/802.11/dcn/20/11-20-1270-03-00be-pdt-mac-mlo-power-save-procedures.docx" TargetMode="External"/><Relationship Id="rId479" Type="http://schemas.openxmlformats.org/officeDocument/2006/relationships/hyperlink" Target="https://mentor.ieee.org/802.11/dcn/20/11-20-1299-02-00be-pdt-mac-mlo-multi-link-channel-access-str.docx" TargetMode="External"/><Relationship Id="rId644" Type="http://schemas.openxmlformats.org/officeDocument/2006/relationships/hyperlink" Target="https://mentor.ieee.org/802.11/dcn/20/11-20-1611-00-00be-pdt-mac-mlo-6-3-7-to-9-association.docx" TargetMode="External"/><Relationship Id="rId36" Type="http://schemas.openxmlformats.org/officeDocument/2006/relationships/hyperlink" Target="https://mentor.ieee.org/802.11/dcn/20/11-20-1404-02-00be-pdt-phy-support-for-non-ht-ht-vht-he-format-and-regulatory.doc" TargetMode="External"/><Relationship Id="rId283" Type="http://schemas.openxmlformats.org/officeDocument/2006/relationships/hyperlink" Target="https://mentor.ieee.org/802.11/dcn/20/11-20-1290-00-00be-pdt-phy-parameters-for-eht-mcss.docx" TargetMode="External"/><Relationship Id="rId339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490" Type="http://schemas.openxmlformats.org/officeDocument/2006/relationships/hyperlink" Target="https://mentor.ieee.org/802.11/dcn/20/11-20-1395-07-00be-pdt-mac-mlo-multi-link-channel-access-general-non-str.docx" TargetMode="External"/><Relationship Id="rId504" Type="http://schemas.openxmlformats.org/officeDocument/2006/relationships/hyperlink" Target="https://mentor.ieee.org/802.11/dcn/20/11-20-1395-14-00be-pdt-mac-mlo-multi-link-channel-access-general-non-str.docx" TargetMode="External"/><Relationship Id="rId546" Type="http://schemas.openxmlformats.org/officeDocument/2006/relationships/hyperlink" Target="https://mentor.ieee.org/802.11/dcn/20/11-20-1651-01-00be-pdt-tbds-mac-mlo-discovery-discovery-procedures-including-probing-and-rnr.docx" TargetMode="External"/><Relationship Id="rId78" Type="http://schemas.openxmlformats.org/officeDocument/2006/relationships/hyperlink" Target="https://mentor.ieee.org/802.11/dcn/20/11-20-1160-01-00be-pdt-phy-mu-mimo.docx" TargetMode="External"/><Relationship Id="rId101" Type="http://schemas.openxmlformats.org/officeDocument/2006/relationships/hyperlink" Target="https://mentor.ieee.org/802.11/dcn/20/11-20-1338-06-00be-pdt-phy-eht-modulation-and-coding-eht-mcss.docx" TargetMode="External"/><Relationship Id="rId143" Type="http://schemas.openxmlformats.org/officeDocument/2006/relationships/hyperlink" Target="https://mentor.ieee.org/802.11/dcn/20/11-20-1612-00-00be-pdt-phy-spatial-configuration-table-typo-fixed.docx" TargetMode="External"/><Relationship Id="rId185" Type="http://schemas.openxmlformats.org/officeDocument/2006/relationships/hyperlink" Target="https://mentor.ieee.org/802.11/dcn/20/11-20-1452-03-00be-pdt-segment-parser.docx" TargetMode="External"/><Relationship Id="rId350" Type="http://schemas.openxmlformats.org/officeDocument/2006/relationships/hyperlink" Target="https://mentor.ieee.org/802.11/dcn/20/11-20-1445-00-00be-pdt-mac-mlo-setup-security.docx" TargetMode="External"/><Relationship Id="rId406" Type="http://schemas.openxmlformats.org/officeDocument/2006/relationships/hyperlink" Target="https://mentor.ieee.org/802.11/dcn/20/11-20-1336-02-00be-11be-spec-text-for-mlo-ba-share-and-extension-of-sn-space.docx" TargetMode="External"/><Relationship Id="rId588" Type="http://schemas.openxmlformats.org/officeDocument/2006/relationships/hyperlink" Target="https://mentor.ieee.org/802.11/dcn/20/11-20-1272-01-00be-pdt-mac-mlo-multiple-bssid-procedure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349-00-00be-pdt-constellation-mapping.docx" TargetMode="External"/><Relationship Id="rId392" Type="http://schemas.openxmlformats.org/officeDocument/2006/relationships/hyperlink" Target="https://mentor.ieee.org/802.11/dcn/20/11-20-1275-00-00be-mac-pdt-mlo-ba-procedure.docx" TargetMode="External"/><Relationship Id="rId448" Type="http://schemas.openxmlformats.org/officeDocument/2006/relationships/hyperlink" Target="https://mentor.ieee.org/802.11/dcn/20/11-20-1291-04-00be-pdt-mac-mlo-enhanced-multi-link-single-radio-operation.docx" TargetMode="External"/><Relationship Id="rId613" Type="http://schemas.openxmlformats.org/officeDocument/2006/relationships/hyperlink" Target="https://mentor.ieee.org/802.11/dcn/20/11-20-1407-03-00be-pdt-mac-mlo-soft-ap-mld-operation.docx" TargetMode="External"/><Relationship Id="rId655" Type="http://schemas.openxmlformats.org/officeDocument/2006/relationships/theme" Target="theme/theme1.xml"/><Relationship Id="rId252" Type="http://schemas.openxmlformats.org/officeDocument/2006/relationships/hyperlink" Target="https://mentor.ieee.org/802.11/dcn/20/11-20-1253-06-00be-pdt-phy-modulation-accuracy.docx" TargetMode="External"/><Relationship Id="rId294" Type="http://schemas.openxmlformats.org/officeDocument/2006/relationships/hyperlink" Target="https://mentor.ieee.org/802.11/dcn/20/11-20-1359-03-00be-pdt-mac-eht-operation-element.docx" TargetMode="External"/><Relationship Id="rId308" Type="http://schemas.openxmlformats.org/officeDocument/2006/relationships/hyperlink" Target="https://mentor.ieee.org/802.11/dcn/20/11-20-1353-04-00be-pdt-mac-eht-bss-operation.docx" TargetMode="External"/><Relationship Id="rId515" Type="http://schemas.openxmlformats.org/officeDocument/2006/relationships/hyperlink" Target="https://mentor.ieee.org/802.11/dcn/20/11-20-1320-05-00be-pdt-mac-mlo-multi-link-channel-access-capability-signaling.docx" TargetMode="External"/><Relationship Id="rId47" Type="http://schemas.openxmlformats.org/officeDocument/2006/relationships/hyperlink" Target="https://mentor.ieee.org/802.11/dcn/20/11-20-1371-04-00be-pdt-phy-subcarriers-and-resource-allocation-for-wideband.docx" TargetMode="External"/><Relationship Id="rId89" Type="http://schemas.openxmlformats.org/officeDocument/2006/relationships/hyperlink" Target="https://mentor.ieee.org/802.11/dcn/20/11-20-1479-01-00be-pdt-phy-t-block.docx" TargetMode="External"/><Relationship Id="rId112" Type="http://schemas.openxmlformats.org/officeDocument/2006/relationships/hyperlink" Target="https://mentor.ieee.org/802.11/dcn/20/11-20-1337-01-00be-pdt-phy-mathematical-description-of-signals.docx" TargetMode="External"/><Relationship Id="rId154" Type="http://schemas.openxmlformats.org/officeDocument/2006/relationships/hyperlink" Target="https://mentor.ieee.org/802.11/dcn/20/11-20-1495-00-00be-pdt-of-eht-ltf-sequences.docx" TargetMode="External"/><Relationship Id="rId361" Type="http://schemas.openxmlformats.org/officeDocument/2006/relationships/hyperlink" Target="https://mentor.ieee.org/802.11/dcn/20/11-20-1300-01-00be-pdt-mac-mlo-multi-link-setup-usage-and-rules-of-ml-ie.docx" TargetMode="External"/><Relationship Id="rId557" Type="http://schemas.openxmlformats.org/officeDocument/2006/relationships/hyperlink" Target="https://mentor.ieee.org/802.11/dcn/20/11-20-1274-04-00be-mac-pdt-mlo-ml-ie-structure.docx" TargetMode="External"/><Relationship Id="rId599" Type="http://schemas.openxmlformats.org/officeDocument/2006/relationships/hyperlink" Target="https://mentor.ieee.org/802.11/dcn/20/11-20-1440-00-00be-pdt-mac-mlo-enhanced-multi-link-operation-mode.docx" TargetMode="External"/><Relationship Id="rId196" Type="http://schemas.openxmlformats.org/officeDocument/2006/relationships/hyperlink" Target="https://mentor.ieee.org/802.11/dcn/20/11-20-1448-06-00be-pdt-resource-unit-interleaving-for-rus-and-multipe-rus.docx" TargetMode="External"/><Relationship Id="rId417" Type="http://schemas.openxmlformats.org/officeDocument/2006/relationships/hyperlink" Target="https://mentor.ieee.org/802.11/dcn/20/11-20-1292-06-00be-pdt-mac-mlo-power-save-traffic-indication.docx" TargetMode="External"/><Relationship Id="rId459" Type="http://schemas.openxmlformats.org/officeDocument/2006/relationships/hyperlink" Target="https://mentor.ieee.org/802.11/dcn/20/11-20-1291-10-00be-pdt-mac-mlo-enhanced-multi-link-single-radio-operation.docx" TargetMode="External"/><Relationship Id="rId624" Type="http://schemas.openxmlformats.org/officeDocument/2006/relationships/hyperlink" Target="https://mentor.ieee.org/802.11/dcn/20/11-20-1407-14-00be-pdt-mac-mlo-soft-ap-mld-operation.docx" TargetMode="External"/><Relationship Id="rId16" Type="http://schemas.openxmlformats.org/officeDocument/2006/relationships/hyperlink" Target="https://mentor.ieee.org/802.11/dcn/20/11-20-1584-00-00be-resolving-tbd-in-section-36-1.docx" TargetMode="External"/><Relationship Id="rId221" Type="http://schemas.openxmlformats.org/officeDocument/2006/relationships/hyperlink" Target="https://mentor.ieee.org/802.11/dcn/20/11-20-1231-03-00be-pdt-phy-beamforming.docx" TargetMode="External"/><Relationship Id="rId263" Type="http://schemas.openxmlformats.org/officeDocument/2006/relationships/hyperlink" Target="https://mentor.ieee.org/802.11/dcn/20/11-20-1229-00-00be-pdt-phy-channel-numbering-and-channelization.docx" TargetMode="External"/><Relationship Id="rId319" Type="http://schemas.openxmlformats.org/officeDocument/2006/relationships/hyperlink" Target="https://mentor.ieee.org/802.11/dcn/20/11-20-1408-01-00be-pdt-mac-txop-preamble-puncturing.docx" TargetMode="External"/><Relationship Id="rId470" Type="http://schemas.openxmlformats.org/officeDocument/2006/relationships/hyperlink" Target="https://mentor.ieee.org/802.11/dcn/20/11-20-1411-04-00be-pdt-mac-mlo-group-addressed-data-frame.docx" TargetMode="External"/><Relationship Id="rId526" Type="http://schemas.openxmlformats.org/officeDocument/2006/relationships/hyperlink" Target="https://mentor.ieee.org/802.11/dcn/20/11-20-1271-07-00be-pdt-mac-mlo-multi-link-channel-access-end-ppdu-alignment.docx" TargetMode="External"/><Relationship Id="rId58" Type="http://schemas.openxmlformats.org/officeDocument/2006/relationships/hyperlink" Target="https://mentor.ieee.org/802.11/dcn/20/11-20-1315-06-00be-draft-text-for-support-for-large-bandwidth.docx" TargetMode="External"/><Relationship Id="rId123" Type="http://schemas.openxmlformats.org/officeDocument/2006/relationships/hyperlink" Target="https://mentor.ieee.org/802.11/dcn/20/11-20-1329-02-00be-pdt-eht-preamble-l-stf-l-ltf-l-sig-and-rl-sig.docx" TargetMode="External"/><Relationship Id="rId330" Type="http://schemas.openxmlformats.org/officeDocument/2006/relationships/hyperlink" Target="https://mentor.ieee.org/802.11/dcn/20/11-20-1434-03-00be-pdt-for-ns-ep-priority-access.docx" TargetMode="External"/><Relationship Id="rId568" Type="http://schemas.openxmlformats.org/officeDocument/2006/relationships/hyperlink" Target="https://mentor.ieee.org/802.11/dcn/20/11-20-1582-01-00be-ml-ie-complete-profile-indication.docx" TargetMode="External"/><Relationship Id="rId165" Type="http://schemas.openxmlformats.org/officeDocument/2006/relationships/hyperlink" Target="https://mentor.ieee.org/802.11/dcn/20/11-20-1319-03-00be-pdt-phy-preamble-puncture.docx" TargetMode="External"/><Relationship Id="rId372" Type="http://schemas.openxmlformats.org/officeDocument/2006/relationships/hyperlink" Target="https://mentor.ieee.org/802.11/dcn/20/11-20-1300-08-00be-pdt-mac-mlo-multi-link-setup-usage-and-rules-of-ml-ie.docx" TargetMode="External"/><Relationship Id="rId428" Type="http://schemas.openxmlformats.org/officeDocument/2006/relationships/hyperlink" Target="https://mentor.ieee.org/802.11/dcn/20/11-20-1332-02-00be-pdt-mac-mlo-bss-parameter-update.docx" TargetMode="External"/><Relationship Id="rId635" Type="http://schemas.openxmlformats.org/officeDocument/2006/relationships/hyperlink" Target="https://mentor.ieee.org/802.11/dcn/20/11-20-1407-14-00be-pdt-mac-mlo-soft-ap-mld-operation.docx" TargetMode="External"/><Relationship Id="rId232" Type="http://schemas.openxmlformats.org/officeDocument/2006/relationships/hyperlink" Target="https://mentor.ieee.org/802.11/dcn/20/11-20-1480-01-00be-pdt-phy-s-flatness.docx" TargetMode="External"/><Relationship Id="rId274" Type="http://schemas.openxmlformats.org/officeDocument/2006/relationships/hyperlink" Target="https://mentor.ieee.org/802.11/dcn/20/11-20-1404-02-00be-pdt-phy-support-for-non-ht-ht-vht-he-format-and-regulatory.doc" TargetMode="External"/><Relationship Id="rId481" Type="http://schemas.openxmlformats.org/officeDocument/2006/relationships/hyperlink" Target="https://mentor.ieee.org/802.11/dcn/20/11-20-1299-05-00be-pdt-mac-mlo-multi-link-channel-access-str.docx" TargetMode="External"/><Relationship Id="rId27" Type="http://schemas.openxmlformats.org/officeDocument/2006/relationships/hyperlink" Target="https://mentor.ieee.org/802.11/dcn/20/11-20-1403-02-00be-pdt-phy-txvector-rxvector-trigvector-config-vector.doc" TargetMode="External"/><Relationship Id="rId69" Type="http://schemas.openxmlformats.org/officeDocument/2006/relationships/hyperlink" Target="https://mentor.ieee.org/802.11/dcn/20/11-20-1447-05-00be-pdt-subcarriers-and-resource-allocation-for-multiple-rus.docx" TargetMode="External"/><Relationship Id="rId134" Type="http://schemas.openxmlformats.org/officeDocument/2006/relationships/hyperlink" Target="https://mentor.ieee.org/802.11/dcn/20/11-20-1276-05-00be-pdt-phy-eht-preamble-eht-sig.docx" TargetMode="External"/><Relationship Id="rId537" Type="http://schemas.openxmlformats.org/officeDocument/2006/relationships/hyperlink" Target="https://mentor.ieee.org/802.11/dcn/20/11-20-1409-02-00be-pdt-mac-sta-id.docx" TargetMode="External"/><Relationship Id="rId579" Type="http://schemas.openxmlformats.org/officeDocument/2006/relationships/hyperlink" Target="https://mentor.ieee.org/802.11/dcn/20/11-20-1582-01-00be-ml-ie-complete-profile-indication.docx" TargetMode="External"/><Relationship Id="rId80" Type="http://schemas.openxmlformats.org/officeDocument/2006/relationships/hyperlink" Target="https://mentor.ieee.org/802.11/dcn/20/11-20-1160-04-00be-pdt-phy-mu-mimo.docx" TargetMode="External"/><Relationship Id="rId176" Type="http://schemas.openxmlformats.org/officeDocument/2006/relationships/hyperlink" Target="https://mentor.ieee.org/802.11/dcn/20/11-20-1339-02-00be-pdt-phy-data-field-coding.docx" TargetMode="External"/><Relationship Id="rId341" Type="http://schemas.openxmlformats.org/officeDocument/2006/relationships/hyperlink" Target="https://mentor.ieee.org/802.11/dcn/20/11-20-1650-00-00be-proposed-tbd-fix-for-mld-association-sa-query.docx" TargetMode="External"/><Relationship Id="rId383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439" Type="http://schemas.openxmlformats.org/officeDocument/2006/relationships/hyperlink" Target="https://mentor.ieee.org/802.11/dcn/20/11-20-1289-00-00be-visio-file-for-figure-33-xx-mlo-per-sta-independent-power-state.vsd" TargetMode="External"/><Relationship Id="rId590" Type="http://schemas.openxmlformats.org/officeDocument/2006/relationships/hyperlink" Target="https://mentor.ieee.org/802.11/dcn/20/11-20-1286-00-00be-visio-file-for-aa7.vsd" TargetMode="External"/><Relationship Id="rId604" Type="http://schemas.openxmlformats.org/officeDocument/2006/relationships/hyperlink" Target="https://mentor.ieee.org/802.11/dcn/20/11-20-1440-05-00be-pdt-mac-mlo-enhanced-multi-link-operation-mode.docx" TargetMode="External"/><Relationship Id="rId646" Type="http://schemas.openxmlformats.org/officeDocument/2006/relationships/hyperlink" Target="file:///C:\Users\Edward\Documents\Standards\Wi-Fi\802.11\TGbe\Meeting%20Materials\Official%20documents\Proposed%20resolution%20for%20CIDs%207072,%207048,%207047,%207013,%207006,%207005" TargetMode="External"/><Relationship Id="rId201" Type="http://schemas.openxmlformats.org/officeDocument/2006/relationships/hyperlink" Target="https://mentor.ieee.org/802.11/dcn/20/11-20-1351-03-00be-pdt-phy-pilot.docx" TargetMode="External"/><Relationship Id="rId243" Type="http://schemas.openxmlformats.org/officeDocument/2006/relationships/hyperlink" Target="https://mentor.ieee.org/802.11/dcn/20/11-20-1253-03-00be-pdt-phy-modulation-accuracy.docx" TargetMode="External"/><Relationship Id="rId285" Type="http://schemas.openxmlformats.org/officeDocument/2006/relationships/hyperlink" Target="https://mentor.ieee.org/802.11/dcn/20/11-20-1290-02-00be-pdt-phy-parameters-for-eht-mcss.docx" TargetMode="External"/><Relationship Id="rId450" Type="http://schemas.openxmlformats.org/officeDocument/2006/relationships/hyperlink" Target="https://mentor.ieee.org/802.11/dcn/20/11-20-1291-06-00be-pdt-mac-mlo-enhanced-multi-link-single-radio-operation.docx" TargetMode="External"/><Relationship Id="rId506" Type="http://schemas.openxmlformats.org/officeDocument/2006/relationships/hyperlink" Target="https://mentor.ieee.org/802.11/dcn/20/11-20-1320-01-00be-pdt-mac-mlo-multi-link-channel-access-capability-signaling.docx" TargetMode="External"/><Relationship Id="rId38" Type="http://schemas.openxmlformats.org/officeDocument/2006/relationships/hyperlink" Target="https://mentor.ieee.org/802.11/dcn/20/11-20-1371-00-00be-pdt-phy-subcarriers-and-resource-allocation-for-wideband.docx" TargetMode="External"/><Relationship Id="rId103" Type="http://schemas.openxmlformats.org/officeDocument/2006/relationships/hyperlink" Target="https://mentor.ieee.org/802.11/dcn/20/11-20-1338-06-00be-pdt-phy-eht-modulation-and-coding-eht-mcss.docx" TargetMode="External"/><Relationship Id="rId310" Type="http://schemas.openxmlformats.org/officeDocument/2006/relationships/hyperlink" Target="https://mentor.ieee.org/802.11/dcn/20/11-20-1281-00-00be-pdt-mac-txop-bandwidth-signaling.docx" TargetMode="External"/><Relationship Id="rId492" Type="http://schemas.openxmlformats.org/officeDocument/2006/relationships/hyperlink" Target="https://mentor.ieee.org/802.11/dcn/20/11-20-1395-09-00be-pdt-mac-mlo-multi-link-channel-access-general-non-str.docx" TargetMode="External"/><Relationship Id="rId548" Type="http://schemas.openxmlformats.org/officeDocument/2006/relationships/hyperlink" Target="https://mentor.ieee.org/802.11/dcn/20/11-20-1255-03-00be-pdt-mac-mlo-discovery-discovery-procedures-including-probing-and-rnr.docx" TargetMode="External"/><Relationship Id="rId91" Type="http://schemas.openxmlformats.org/officeDocument/2006/relationships/hyperlink" Target="https://mentor.ieee.org/802.11/dcn/20/11-20-1295-00-00be-pdt-phy-overview-of-the-ppdu-enconding-process.docx" TargetMode="External"/><Relationship Id="rId145" Type="http://schemas.openxmlformats.org/officeDocument/2006/relationships/hyperlink" Target="https://mentor.ieee.org/802.11/dcn/20/11-20-1612-00-00be-pdt-phy-spatial-configuration-table-typo-fixed.docx" TargetMode="External"/><Relationship Id="rId187" Type="http://schemas.openxmlformats.org/officeDocument/2006/relationships/hyperlink" Target="https://mentor.ieee.org/802.11/dcn/20/11-20-1452-03-00be-pdt-segment-parser.docx" TargetMode="External"/><Relationship Id="rId352" Type="http://schemas.openxmlformats.org/officeDocument/2006/relationships/hyperlink" Target="https://mentor.ieee.org/802.11/dcn/20/11-20-1445-02-00be-pdt-mac-mlo-setup-security.docx" TargetMode="External"/><Relationship Id="rId394" Type="http://schemas.openxmlformats.org/officeDocument/2006/relationships/hyperlink" Target="https://mentor.ieee.org/802.11/dcn/20/11-20-1275-02-00be-mac-pdt-mlo-ba-procedure.docx" TargetMode="External"/><Relationship Id="rId408" Type="http://schemas.openxmlformats.org/officeDocument/2006/relationships/hyperlink" Target="https://mentor.ieee.org/802.11/dcn/20/11-20-1336-04-00be-11be-spec-text-for-mlo-ba-share-and-extension-of-sn-space.docx" TargetMode="External"/><Relationship Id="rId615" Type="http://schemas.openxmlformats.org/officeDocument/2006/relationships/hyperlink" Target="https://mentor.ieee.org/802.11/dcn/20/11-20-1407-05-00be-pdt-mac-mlo-soft-ap-mld-operation.docx" TargetMode="External"/><Relationship Id="rId212" Type="http://schemas.openxmlformats.org/officeDocument/2006/relationships/hyperlink" Target="https://mentor.ieee.org/802.11/dcn/20/11-20-1349-03-00be-pdt-constellation-mapping.docx" TargetMode="External"/><Relationship Id="rId254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49" Type="http://schemas.openxmlformats.org/officeDocument/2006/relationships/hyperlink" Target="https://mentor.ieee.org/802.11/dcn/20/11-20-1315-01-00be-draft-text-for-support-for-large-bandwidth.docx" TargetMode="External"/><Relationship Id="rId114" Type="http://schemas.openxmlformats.org/officeDocument/2006/relationships/hyperlink" Target="https://mentor.ieee.org/802.11/dcn/20/11-20-1337-03-00be-pdt-phy-mathematical-description-of-signals.docx" TargetMode="External"/><Relationship Id="rId296" Type="http://schemas.openxmlformats.org/officeDocument/2006/relationships/hyperlink" Target="https://mentor.ieee.org/802.11/dcn/20/11-20-1359-01-00be-pdt-mac-eht-operation-element.docx" TargetMode="External"/><Relationship Id="rId461" Type="http://schemas.openxmlformats.org/officeDocument/2006/relationships/hyperlink" Target="https://mentor.ieee.org/802.11/dcn/20/11-20-1488-00-00be-pdt-mac-mlo-group-addressed-frame-beacon.docx" TargetMode="External"/><Relationship Id="rId517" Type="http://schemas.openxmlformats.org/officeDocument/2006/relationships/hyperlink" Target="https://mentor.ieee.org/802.11/dcn/20/11-20-1320-08-00be-pdt-mac-mlo-multi-link-channel-access-capability-signaling.docx" TargetMode="External"/><Relationship Id="rId559" Type="http://schemas.openxmlformats.org/officeDocument/2006/relationships/hyperlink" Target="https://mentor.ieee.org/802.11/dcn/20/11-20-1274-06-00be-mac-pdt-mlo-ml-ie-structure.docx" TargetMode="External"/><Relationship Id="rId60" Type="http://schemas.openxmlformats.org/officeDocument/2006/relationships/hyperlink" Target="https://mentor.ieee.org/802.11/dcn/20/11-20-1316-01-00be-draft-text-for-subcarriers-and-resource-allocation-for-single-ru.docx" TargetMode="External"/><Relationship Id="rId81" Type="http://schemas.openxmlformats.org/officeDocument/2006/relationships/hyperlink" Target="https://mentor.ieee.org/802.11/dcn/20/11-20-1160-06-00be-pdt-phy-mu-mimo.docx" TargetMode="External"/><Relationship Id="rId135" Type="http://schemas.openxmlformats.org/officeDocument/2006/relationships/hyperlink" Target="https://mentor.ieee.org/802.11/dcn/20/11-20-1276-06-00be-pdt-phy-eht-preamble-eht-sig.docx" TargetMode="External"/><Relationship Id="rId156" Type="http://schemas.openxmlformats.org/officeDocument/2006/relationships/hyperlink" Target="https://mentor.ieee.org/802.11/dcn/20/11-20-1495-02-00be-pdt-of-eht-ltf-sequences.docx" TargetMode="External"/><Relationship Id="rId177" Type="http://schemas.openxmlformats.org/officeDocument/2006/relationships/hyperlink" Target="https://mentor.ieee.org/802.11/dcn/20/11-20-1339-03-00be-pdt-phy-data-field-coding.docx" TargetMode="External"/><Relationship Id="rId198" Type="http://schemas.openxmlformats.org/officeDocument/2006/relationships/hyperlink" Target="https://mentor.ieee.org/802.11/dcn/20/11-20-1351-00-00be-pdt-phy-pilot.docx" TargetMode="External"/><Relationship Id="rId321" Type="http://schemas.openxmlformats.org/officeDocument/2006/relationships/hyperlink" Target="https://mentor.ieee.org/802.11/dcn/20/11-20-1408-00-00be-pdt-mac-txop-preamble-puncturing.docx" TargetMode="External"/><Relationship Id="rId342" Type="http://schemas.openxmlformats.org/officeDocument/2006/relationships/hyperlink" Target="https://mentor.ieee.org/802.11/dcn/20/11-20-1650-01-00be-proposed-tbd-fix-for-mld-association-sa-query.docx" TargetMode="External"/><Relationship Id="rId363" Type="http://schemas.openxmlformats.org/officeDocument/2006/relationships/hyperlink" Target="https://mentor.ieee.org/802.11/dcn/20/11-20-1300-03-00be-pdt-mac-mlo-multi-link-setup-usage-and-rules-of-ml-ie.docx" TargetMode="External"/><Relationship Id="rId384" Type="http://schemas.openxmlformats.org/officeDocument/2006/relationships/hyperlink" Target="https://mentor.ieee.org/802.11/dcn/20/11-20-1431-02-00be-proposed-draft-specification-for-individual-addressed-data-delivery-without-ba-negotiation.docx" TargetMode="External"/><Relationship Id="rId419" Type="http://schemas.openxmlformats.org/officeDocument/2006/relationships/hyperlink" Target="https://mentor.ieee.org/802.11/dcn/20/11-20-1292-06-00be-pdt-mac-mlo-power-save-traffic-indication.docx" TargetMode="External"/><Relationship Id="rId570" Type="http://schemas.openxmlformats.org/officeDocument/2006/relationships/hyperlink" Target="https://mentor.ieee.org/802.11/dcn/20/11-20-1274-05-00be-mac-pdt-mlo-ml-ie-structure.docx" TargetMode="External"/><Relationship Id="rId591" Type="http://schemas.openxmlformats.org/officeDocument/2006/relationships/hyperlink" Target="https://mentor.ieee.org/802.11/dcn/20/11-20-1272-00-00be-pdt-mac-mlo-multiple-bssid-procedure.docx" TargetMode="External"/><Relationship Id="rId605" Type="http://schemas.openxmlformats.org/officeDocument/2006/relationships/hyperlink" Target="https://mentor.ieee.org/802.11/dcn/20/11-20-1440-06-00be-pdt-mac-mlo-enhanced-multi-link-operation-mode.docx" TargetMode="External"/><Relationship Id="rId626" Type="http://schemas.openxmlformats.org/officeDocument/2006/relationships/hyperlink" Target="https://mentor.ieee.org/802.11/dcn/20/11-20-1407-06-00be-pdt-mac-mlo-soft-ap-mld-operation.docx" TargetMode="External"/><Relationship Id="rId202" Type="http://schemas.openxmlformats.org/officeDocument/2006/relationships/hyperlink" Target="https://mentor.ieee.org/802.11/dcn/20/11-20-1351-04-00be-pdt-phy-pilot.docx" TargetMode="External"/><Relationship Id="rId223" Type="http://schemas.openxmlformats.org/officeDocument/2006/relationships/hyperlink" Target="https://mentor.ieee.org/802.11/dcn/20/11-20-1231-03-00be-pdt-phy-beamforming.docx" TargetMode="External"/><Relationship Id="rId244" Type="http://schemas.openxmlformats.org/officeDocument/2006/relationships/hyperlink" Target="https://mentor.ieee.org/802.11/dcn/20/11-20-1253-04-00be-pdt-phy-modulation-accuracy.docx" TargetMode="External"/><Relationship Id="rId430" Type="http://schemas.openxmlformats.org/officeDocument/2006/relationships/hyperlink" Target="https://mentor.ieee.org/802.11/dcn/20/11-20-1332-04-00be-pdt-mac-mlo-bss-parameter-update.docx" TargetMode="External"/><Relationship Id="rId647" Type="http://schemas.openxmlformats.org/officeDocument/2006/relationships/hyperlink" Target="https://mentor.ieee.org/802.11/dcn/20/11-20-1611-01-00be-pdt-mac-mlo-6-3-7-to-9-association.docx" TargetMode="External"/><Relationship Id="rId18" Type="http://schemas.openxmlformats.org/officeDocument/2006/relationships/hyperlink" Target="https://mentor.ieee.org/802.11/dcn/20/11-20-1307-04-00be-pdt-phy-introduction-to-eht-phy.docx" TargetMode="External"/><Relationship Id="rId39" Type="http://schemas.openxmlformats.org/officeDocument/2006/relationships/hyperlink" Target="https://mentor.ieee.org/802.11/dcn/20/11-20-1371-01-00be-pdt-phy-subcarriers-and-resource-allocation-for-wideband.docx" TargetMode="External"/><Relationship Id="rId265" Type="http://schemas.openxmlformats.org/officeDocument/2006/relationships/hyperlink" Target="https://mentor.ieee.org/802.11/dcn/20/11-20-1229-02-00be-pdt-phy-channel-numbering-and-channelization.docx" TargetMode="External"/><Relationship Id="rId286" Type="http://schemas.openxmlformats.org/officeDocument/2006/relationships/hyperlink" Target="https://mentor.ieee.org/802.11/dcn/20/11-20-1290-03-00be-pdt-phy-parameters-for-eht-mcss.docx" TargetMode="External"/><Relationship Id="rId451" Type="http://schemas.openxmlformats.org/officeDocument/2006/relationships/hyperlink" Target="https://mentor.ieee.org/802.11/dcn/20/11-20-1291-07-00be-pdt-mac-mlo-enhanced-multi-link-single-radio-operation.docx" TargetMode="External"/><Relationship Id="rId472" Type="http://schemas.openxmlformats.org/officeDocument/2006/relationships/hyperlink" Target="https://mentor.ieee.org/802.11/dcn/20/11-20-1299-01-00be-pdt-mac-mlo-multi-link-channel-access-str.docx" TargetMode="External"/><Relationship Id="rId493" Type="http://schemas.openxmlformats.org/officeDocument/2006/relationships/hyperlink" Target="https://mentor.ieee.org/802.11/dcn/20/11-20-1395-10-00be-pdt-mac-mlo-multi-link-channel-access-general-non-str.docx" TargetMode="External"/><Relationship Id="rId507" Type="http://schemas.openxmlformats.org/officeDocument/2006/relationships/hyperlink" Target="https://mentor.ieee.org/802.11/dcn/20/11-20-1320-02-00be-pdt-mac-mlo-multi-link-channel-access-capability-signaling.docx" TargetMode="External"/><Relationship Id="rId528" Type="http://schemas.openxmlformats.org/officeDocument/2006/relationships/hyperlink" Target="https://mentor.ieee.org/802.11/dcn/20/11-20-1271-01-00be-pdt-mac-mlo-multi-link-channel-access-end-ppdu-alignment.docx" TargetMode="External"/><Relationship Id="rId549" Type="http://schemas.openxmlformats.org/officeDocument/2006/relationships/hyperlink" Target="https://mentor.ieee.org/802.11/dcn/20/11-20-1255-05-00be-pdt-mac-mlo-discovery-discovery-procedures-including-probing-and-rnr.docx" TargetMode="External"/><Relationship Id="rId50" Type="http://schemas.openxmlformats.org/officeDocument/2006/relationships/hyperlink" Target="https://mentor.ieee.org/802.11/dcn/20/11-20-1315-02-00be-draft-text-for-support-for-large-bandwidth.docx" TargetMode="External"/><Relationship Id="rId104" Type="http://schemas.openxmlformats.org/officeDocument/2006/relationships/hyperlink" Target="https://mentor.ieee.org/802.11/dcn/20/11-20-1153-00-00be-pdt-phy-timing-related-parameters.docx" TargetMode="External"/><Relationship Id="rId125" Type="http://schemas.openxmlformats.org/officeDocument/2006/relationships/hyperlink" Target="https://mentor.ieee.org/802.11/dcn/20/11-20-1464-01-00be-pdt-phy-u-sig.docx" TargetMode="External"/><Relationship Id="rId146" Type="http://schemas.openxmlformats.org/officeDocument/2006/relationships/hyperlink" Target="https://mentor.ieee.org/802.11/dcn/20/11-20-1260-00-00be-pdt-phy-eht-stf.docx" TargetMode="External"/><Relationship Id="rId167" Type="http://schemas.openxmlformats.org/officeDocument/2006/relationships/hyperlink" Target="https://mentor.ieee.org/802.11/dcn/20/11-20-1494-01-00be-pdt-of-eht-phy-data-scrambler-and-descrambler.docx" TargetMode="External"/><Relationship Id="rId188" Type="http://schemas.openxmlformats.org/officeDocument/2006/relationships/hyperlink" Target="https://mentor.ieee.org/802.11/dcn/20/11-20-1448-00-00be-pdt-resource-unit-interleaving-for-rus-and-multipe-rus.docx" TargetMode="External"/><Relationship Id="rId311" Type="http://schemas.openxmlformats.org/officeDocument/2006/relationships/hyperlink" Target="https://mentor.ieee.org/802.11/dcn/20/11-20-1281-01-00be-pdt-mac-txop-bandwidth-signaling.docx" TargetMode="External"/><Relationship Id="rId332" Type="http://schemas.openxmlformats.org/officeDocument/2006/relationships/hyperlink" Target="https://mentor.ieee.org/802.11/dcn/20/11-20-1434-05-00be-pdt-for-ns-ep-priority-access.docx" TargetMode="External"/><Relationship Id="rId353" Type="http://schemas.openxmlformats.org/officeDocument/2006/relationships/hyperlink" Target="https://mentor.ieee.org/802.11/dcn/20/11-20-1445-03-00be-pdt-mac-mlo-setup-security.docx" TargetMode="External"/><Relationship Id="rId374" Type="http://schemas.openxmlformats.org/officeDocument/2006/relationships/hyperlink" Target="https://mentor.ieee.org/802.11/dcn/20/11-20-1256-00-00be-pdt-mac-mlo-tid-mapping-link-management-default-mode-and-enablement.docx" TargetMode="External"/><Relationship Id="rId395" Type="http://schemas.openxmlformats.org/officeDocument/2006/relationships/hyperlink" Target="https://mentor.ieee.org/802.11/dcn/20/11-20-1275-03-00be-mac-pdt-mlo-ba-procedure.docx" TargetMode="External"/><Relationship Id="rId409" Type="http://schemas.openxmlformats.org/officeDocument/2006/relationships/hyperlink" Target="https://mentor.ieee.org/802.11/dcn/20/11-20-1336-05-00be-11be-spec-text-for-mlo-ba-share-and-extension-of-sn-space.docx" TargetMode="External"/><Relationship Id="rId560" Type="http://schemas.openxmlformats.org/officeDocument/2006/relationships/hyperlink" Target="https://mentor.ieee.org/802.11/dcn/20/11-20-1274-07-00be-mac-pdt-mlo-ml-ie-structure.docx" TargetMode="External"/><Relationship Id="rId581" Type="http://schemas.openxmlformats.org/officeDocument/2006/relationships/hyperlink" Target="https://mentor.ieee.org/802.11/dcn/20/11-20-1333-00-00be-pdt-mac-mlo-discovery-ml-ie-usage-rules-in-the-context-of-discovery.docx" TargetMode="External"/><Relationship Id="rId71" Type="http://schemas.openxmlformats.org/officeDocument/2006/relationships/hyperlink" Target="https://mentor.ieee.org/802.11/dcn/20/11-20-1160-00-00be-pdt-phy-mu-mimo.docx" TargetMode="External"/><Relationship Id="rId92" Type="http://schemas.openxmlformats.org/officeDocument/2006/relationships/hyperlink" Target="https://mentor.ieee.org/802.11/dcn/20/11-20-1295-01-00be-pdt-phy-overview-of-the-ppdu-enconding-process.docx" TargetMode="External"/><Relationship Id="rId213" Type="http://schemas.openxmlformats.org/officeDocument/2006/relationships/hyperlink" Target="https://mentor.ieee.org/802.11/dcn/20/11-20-1340-00-00be-pdt-phy-packet-extension.docx" TargetMode="External"/><Relationship Id="rId234" Type="http://schemas.openxmlformats.org/officeDocument/2006/relationships/hyperlink" Target="https://mentor.ieee.org/802.11/dcn/20/11-20-1480-00-00be-pdt-phy-s-flatness.docx" TargetMode="External"/><Relationship Id="rId420" Type="http://schemas.openxmlformats.org/officeDocument/2006/relationships/hyperlink" Target="https://mentor.ieee.org/802.11/dcn/20/11-20-1292-06-00be-pdt-mac-mlo-power-save-traffic-indication.docx" TargetMode="External"/><Relationship Id="rId616" Type="http://schemas.openxmlformats.org/officeDocument/2006/relationships/hyperlink" Target="https://mentor.ieee.org/802.11/dcn/20/11-20-1407-06-00be-pdt-mac-mlo-soft-ap-mld-operation.docx" TargetMode="External"/><Relationship Id="rId637" Type="http://schemas.openxmlformats.org/officeDocument/2006/relationships/hyperlink" Target="https://mentor.ieee.org/802.11/dcn/20/11-20-1610-00-00be-pdt-mac-mlo-6-3-5-and-6-authentication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403-04-00be-pdt-phy-txvector-rxvector-trigvector-config-vector.doc" TargetMode="External"/><Relationship Id="rId255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276" Type="http://schemas.openxmlformats.org/officeDocument/2006/relationships/hyperlink" Target="https://mentor.ieee.org/802.11/dcn/20/11-20-1294-01-00be-pdt-phy-eht-plme.docx" TargetMode="External"/><Relationship Id="rId297" Type="http://schemas.openxmlformats.org/officeDocument/2006/relationships/hyperlink" Target="https://mentor.ieee.org/802.11/dcn/20/11-20-1359-02-00be-pdt-mac-eht-operation-element.docx" TargetMode="External"/><Relationship Id="rId441" Type="http://schemas.openxmlformats.org/officeDocument/2006/relationships/hyperlink" Target="https://mentor.ieee.org/802.11/dcn/20/11-20-1270-01-00be-pdt-mac-mlo-power-save-procedures.docx" TargetMode="External"/><Relationship Id="rId462" Type="http://schemas.openxmlformats.org/officeDocument/2006/relationships/hyperlink" Target="https://mentor.ieee.org/802.11/dcn/20/11-20-1488-01-00be-pdt-mac-mlo-group-addressed-frame-beacon.docx" TargetMode="External"/><Relationship Id="rId483" Type="http://schemas.openxmlformats.org/officeDocument/2006/relationships/hyperlink" Target="https://mentor.ieee.org/802.11/dcn/20/11-20-1395-00-00be-pdt-mac-mlo-multi-link-channel-access-general-non-str.docx" TargetMode="External"/><Relationship Id="rId518" Type="http://schemas.openxmlformats.org/officeDocument/2006/relationships/hyperlink" Target="https://mentor.ieee.org/802.11/dcn/20/11-20-1320-09-00be-pdt-mac-mlo-multi-link-channel-access-capability-signaling.docx" TargetMode="External"/><Relationship Id="rId539" Type="http://schemas.openxmlformats.org/officeDocument/2006/relationships/hyperlink" Target="https://mentor.ieee.org/802.11/dcn/20/11-20-1255-00-00be-pdt-mac-mlo-discovery-discovery-procedures-including-probing-and-rnr.docx" TargetMode="External"/><Relationship Id="rId40" Type="http://schemas.openxmlformats.org/officeDocument/2006/relationships/hyperlink" Target="https://mentor.ieee.org/802.11/dcn/20/11-20-1371-02-00be-pdt-phy-subcarriers-and-resource-allocation-for-wideband.docx" TargetMode="External"/><Relationship Id="rId115" Type="http://schemas.openxmlformats.org/officeDocument/2006/relationships/hyperlink" Target="https://mentor.ieee.org/802.11/dcn/20/11-20-1337-02-00be-pdt-phy-mathematical-description-of-signals.docx" TargetMode="External"/><Relationship Id="rId136" Type="http://schemas.openxmlformats.org/officeDocument/2006/relationships/hyperlink" Target="https://mentor.ieee.org/802.11/dcn/20/11-20-1276-07-00be-pdt-phy-eht-preamble-eht-sig.docx" TargetMode="External"/><Relationship Id="rId157" Type="http://schemas.openxmlformats.org/officeDocument/2006/relationships/hyperlink" Target="https://mentor.ieee.org/802.11/dcn/20/11-20-1495-03-00be-pdt-of-eht-ltf-sequences.docx" TargetMode="External"/><Relationship Id="rId178" Type="http://schemas.openxmlformats.org/officeDocument/2006/relationships/hyperlink" Target="https://mentor.ieee.org/802.11/dcn/20/11-20-1339-04-00be-pdt-phy-data-field-coding.docx" TargetMode="External"/><Relationship Id="rId301" Type="http://schemas.openxmlformats.org/officeDocument/2006/relationships/hyperlink" Target="https://mentor.ieee.org/802.11/dcn/20/11-20-1353-01-00be-pdt-mac-eht-bss-operation.docx" TargetMode="External"/><Relationship Id="rId322" Type="http://schemas.openxmlformats.org/officeDocument/2006/relationships/hyperlink" Target="https://mentor.ieee.org/802.11/dcn/20/11-20-1408-02-00be-pdt-mac-txop-preamble-puncturing.docx" TargetMode="External"/><Relationship Id="rId343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364" Type="http://schemas.openxmlformats.org/officeDocument/2006/relationships/hyperlink" Target="https://mentor.ieee.org/802.11/dcn/20/11-20-1300-04-00be-pdt-mac-mlo-multi-link-setup-usage-and-rules-of-ml-ie.docx" TargetMode="External"/><Relationship Id="rId550" Type="http://schemas.openxmlformats.org/officeDocument/2006/relationships/hyperlink" Target="https://mentor.ieee.org/802.11/dcn/20/11-20-1651-01-00be-pdt-tbds-mac-mlo-discovery-discovery-procedures-including-probing-and-rnr.docx" TargetMode="External"/><Relationship Id="rId61" Type="http://schemas.openxmlformats.org/officeDocument/2006/relationships/hyperlink" Target="https://mentor.ieee.org/802.11/dcn/20/11-20-1316-01-00be-draft-text-for-subcarriers-and-resource-allocation-for-single-ru.docx" TargetMode="External"/><Relationship Id="rId82" Type="http://schemas.openxmlformats.org/officeDocument/2006/relationships/hyperlink" Target="https://mentor.ieee.org/802.11/dcn/20/11-20-1327-00-00be-pdt-eht-ppdu-format.docx" TargetMode="External"/><Relationship Id="rId199" Type="http://schemas.openxmlformats.org/officeDocument/2006/relationships/hyperlink" Target="https://mentor.ieee.org/802.11/dcn/20/11-20-1351-01-00be-pdt-phy-pilot.docx" TargetMode="External"/><Relationship Id="rId203" Type="http://schemas.openxmlformats.org/officeDocument/2006/relationships/hyperlink" Target="https://mentor.ieee.org/802.11/dcn/20/11-20-1351-05-00be-pdt-phy-pilot.docx" TargetMode="External"/><Relationship Id="rId385" Type="http://schemas.openxmlformats.org/officeDocument/2006/relationships/hyperlink" Target="https://mentor.ieee.org/802.11/dcn/20/11-20-1431-03-00be-proposed-draft-specification-for-individual-addressed-data-delivery-without-ba-negotiation.docx" TargetMode="External"/><Relationship Id="rId571" Type="http://schemas.openxmlformats.org/officeDocument/2006/relationships/hyperlink" Target="https://mentor.ieee.org/802.11/dcn/20/11-20-1274-06-00be-mac-pdt-mlo-ml-ie-structure.docx" TargetMode="External"/><Relationship Id="rId592" Type="http://schemas.openxmlformats.org/officeDocument/2006/relationships/hyperlink" Target="https://mentor.ieee.org/802.11/dcn/20/11-20-1272-01-00be-pdt-mac-mlo-multiple-bssid-procedure.docx" TargetMode="External"/><Relationship Id="rId606" Type="http://schemas.openxmlformats.org/officeDocument/2006/relationships/hyperlink" Target="https://mentor.ieee.org/802.11/dcn/20/11-20-1440-07-00be-pdt-mac-mlo-enhanced-multi-link-operation-mode.docx" TargetMode="External"/><Relationship Id="rId627" Type="http://schemas.openxmlformats.org/officeDocument/2006/relationships/hyperlink" Target="https://mentor.ieee.org/802.11/dcn/20/11-20-1407-08-00be-pdt-mac-mlo-soft-ap-mld-operation.docx" TargetMode="External"/><Relationship Id="rId648" Type="http://schemas.openxmlformats.org/officeDocument/2006/relationships/hyperlink" Target="https://mentor.ieee.org/802.11/dcn/20/11-20-1659-01-00be-pdt-mac-mlo-6-3-7-to-6-3-9-association-1.docx" TargetMode="External"/><Relationship Id="rId19" Type="http://schemas.openxmlformats.org/officeDocument/2006/relationships/hyperlink" Target="https://mentor.ieee.org/802.11/dcn/20/11-20-1307-02-00be-pdt-phy-introduction-to-eht-phy.docx" TargetMode="External"/><Relationship Id="rId224" Type="http://schemas.openxmlformats.org/officeDocument/2006/relationships/hyperlink" Target="https://mentor.ieee.org/802.11/dcn/20/11-20-1231-03-00be-pdt-phy-beamforming.docx" TargetMode="External"/><Relationship Id="rId245" Type="http://schemas.openxmlformats.org/officeDocument/2006/relationships/hyperlink" Target="https://mentor.ieee.org/802.11/dcn/20/11-20-1253-05-00be-pdt-phy-modulation-accuracy.docx" TargetMode="External"/><Relationship Id="rId266" Type="http://schemas.openxmlformats.org/officeDocument/2006/relationships/hyperlink" Target="https://mentor.ieee.org/802.11/dcn/20/11-20-1229-03-00be-pdt-phy-channel-numbering-and-channelization.docx" TargetMode="External"/><Relationship Id="rId287" Type="http://schemas.openxmlformats.org/officeDocument/2006/relationships/hyperlink" Target="https://mentor.ieee.org/802.11/dcn/20/11-20-1290-01-00be-pdt-phy-parameters-for-eht-mcss.docx" TargetMode="External"/><Relationship Id="rId410" Type="http://schemas.openxmlformats.org/officeDocument/2006/relationships/hyperlink" Target="https://mentor.ieee.org/802.11/dcn/20/11-20-1336-05-00be-11be-spec-text-for-mlo-ba-share-and-extension-of-sn-space.docx" TargetMode="External"/><Relationship Id="rId431" Type="http://schemas.openxmlformats.org/officeDocument/2006/relationships/hyperlink" Target="https://mentor.ieee.org/802.11/dcn/20/11-20-1332-05-00be-pdt-mac-mlo-bss-parameter-update.docx" TargetMode="External"/><Relationship Id="rId452" Type="http://schemas.openxmlformats.org/officeDocument/2006/relationships/hyperlink" Target="https://mentor.ieee.org/802.11/dcn/20/11-20-1291-08-00be-pdt-mac-mlo-enhanced-multi-link-single-radio-operation.docx" TargetMode="External"/><Relationship Id="rId473" Type="http://schemas.openxmlformats.org/officeDocument/2006/relationships/hyperlink" Target="https://mentor.ieee.org/802.11/dcn/20/11-20-1299-02-00be-pdt-mac-mlo-multi-link-channel-access-str.docx" TargetMode="External"/><Relationship Id="rId494" Type="http://schemas.openxmlformats.org/officeDocument/2006/relationships/hyperlink" Target="https://mentor.ieee.org/802.11/dcn/20/11-20-1395-11-00be-pdt-mac-mlo-multi-link-channel-access-general-non-str.docx" TargetMode="External"/><Relationship Id="rId508" Type="http://schemas.openxmlformats.org/officeDocument/2006/relationships/hyperlink" Target="https://mentor.ieee.org/802.11/dcn/20/11-20-1320-03-00be-pdt-mac-mlo-multi-link-channel-access-capability-signaling.docx" TargetMode="External"/><Relationship Id="rId529" Type="http://schemas.openxmlformats.org/officeDocument/2006/relationships/hyperlink" Target="https://mentor.ieee.org/802.11/dcn/20/11-20-1271-05-00be-pdt-mac-mlo-multi-link-channel-access-end-ppdu-alignment.docx" TargetMode="External"/><Relationship Id="rId30" Type="http://schemas.openxmlformats.org/officeDocument/2006/relationships/hyperlink" Target="https://mentor.ieee.org/802.11/dcn/20/11-20-1403-03-00be-pdt-phy-txvector-rxvector-trigvector-config-vector.doc" TargetMode="External"/><Relationship Id="rId105" Type="http://schemas.openxmlformats.org/officeDocument/2006/relationships/hyperlink" Target="https://mentor.ieee.org/802.11/dcn/20/11-20-1153-01-00be-pdt-phy-timing-related-parameters.docx" TargetMode="External"/><Relationship Id="rId126" Type="http://schemas.openxmlformats.org/officeDocument/2006/relationships/hyperlink" Target="https://mentor.ieee.org/802.11/dcn/20/11-20-1464-02-00be-pdt-phy-u-sig.docx" TargetMode="External"/><Relationship Id="rId147" Type="http://schemas.openxmlformats.org/officeDocument/2006/relationships/hyperlink" Target="https://mentor.ieee.org/802.11/dcn/20/11-20-1260-01-00be-pdt-phy-eht-stf.docx" TargetMode="External"/><Relationship Id="rId168" Type="http://schemas.openxmlformats.org/officeDocument/2006/relationships/hyperlink" Target="https://mentor.ieee.org/802.11/dcn/20/11-20-1494-02-00be-pdt-of-eht-phy-data-scrambler-and-descrambler.docx" TargetMode="External"/><Relationship Id="rId312" Type="http://schemas.openxmlformats.org/officeDocument/2006/relationships/hyperlink" Target="https://mentor.ieee.org/802.11/dcn/20/11-20-1281-02-00be-pdt-mac-txop-bandwidth-signaling.docx" TargetMode="External"/><Relationship Id="rId333" Type="http://schemas.openxmlformats.org/officeDocument/2006/relationships/hyperlink" Target="https://mentor.ieee.org/802.11/dcn/20/11-20-1434-06-00be-pdt-for-ns-ep-priority-access.docx" TargetMode="External"/><Relationship Id="rId354" Type="http://schemas.openxmlformats.org/officeDocument/2006/relationships/hyperlink" Target="https://mentor.ieee.org/802.11/dcn/20/11-20-1445-04-00be-pdt-mac-mlo-setup-security.docx" TargetMode="External"/><Relationship Id="rId540" Type="http://schemas.openxmlformats.org/officeDocument/2006/relationships/hyperlink" Target="https://mentor.ieee.org/802.11/dcn/20/11-20-1255-01-00be-pdt-mac-mlo-discovery-discovery-procedures-including-probing-and-rnr.docx" TargetMode="External"/><Relationship Id="rId51" Type="http://schemas.openxmlformats.org/officeDocument/2006/relationships/hyperlink" Target="https://mentor.ieee.org/802.11/dcn/20/11-20-1315-03-00be-draft-text-for-support-for-large-bandwidth.docx" TargetMode="External"/><Relationship Id="rId72" Type="http://schemas.openxmlformats.org/officeDocument/2006/relationships/hyperlink" Target="https://mentor.ieee.org/802.11/dcn/20/11-20-1160-01-00be-pdt-phy-mu-mimo.docx" TargetMode="External"/><Relationship Id="rId93" Type="http://schemas.openxmlformats.org/officeDocument/2006/relationships/hyperlink" Target="https://mentor.ieee.org/802.11/dcn/20/11-20-1295-01-00be-pdt-phy-overview-of-the-ppdu-enconding-process.docx" TargetMode="External"/><Relationship Id="rId189" Type="http://schemas.openxmlformats.org/officeDocument/2006/relationships/hyperlink" Target="https://mentor.ieee.org/802.11/dcn/20/11-20-1448-01-00be-pdt-resource-unit-interleaving-for-rus-and-multipe-rus.docx" TargetMode="External"/><Relationship Id="rId375" Type="http://schemas.openxmlformats.org/officeDocument/2006/relationships/hyperlink" Target="https://mentor.ieee.org/802.11/dcn/20/11-20-1256-01-00be-pdt-mac-mlo-tid-mapping-link-management-default-mode-and-enablement.docx" TargetMode="External"/><Relationship Id="rId396" Type="http://schemas.openxmlformats.org/officeDocument/2006/relationships/hyperlink" Target="https://mentor.ieee.org/802.11/dcn/20/11-20-1275-04-00be-mac-pdt-mlo-ba-procedure.docx" TargetMode="External"/><Relationship Id="rId561" Type="http://schemas.openxmlformats.org/officeDocument/2006/relationships/hyperlink" Target="https://mentor.ieee.org/802.11/dcn/20/11-20-1274-08-00be-mac-pdt-mlo-ml-ie-structure.docx" TargetMode="External"/><Relationship Id="rId582" Type="http://schemas.openxmlformats.org/officeDocument/2006/relationships/hyperlink" Target="https://mentor.ieee.org/802.11/dcn/20/11-20-1333-01-00be-pdt-mac-mlo-discovery-ml-ie-usage-rules-in-the-context-of-discovery.docx" TargetMode="External"/><Relationship Id="rId617" Type="http://schemas.openxmlformats.org/officeDocument/2006/relationships/hyperlink" Target="https://mentor.ieee.org/802.11/dcn/20/11-20-1407-07-00be-pdt-mac-mlo-soft-ap-mld-operation.docx" TargetMode="External"/><Relationship Id="rId638" Type="http://schemas.openxmlformats.org/officeDocument/2006/relationships/hyperlink" Target="Proposed%20resolution%20for%20CIDs%207072,%207048,%207047,%207013,%207006,%207005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mentor.ieee.org/802.11/dcn/20/11-20-1340-01-00be-pdt-phy-packet-extension.docx" TargetMode="External"/><Relationship Id="rId235" Type="http://schemas.openxmlformats.org/officeDocument/2006/relationships/hyperlink" Target="https://mentor.ieee.org/802.11/dcn/20/11-20-1462-02-00be-pdt-phy-tx-mask.docx" TargetMode="External"/><Relationship Id="rId256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277" Type="http://schemas.openxmlformats.org/officeDocument/2006/relationships/hyperlink" Target="https://mentor.ieee.org/802.11/dcn/20/11-20-1294-02-00be-pdt-phy-eht-plme.docx" TargetMode="External"/><Relationship Id="rId298" Type="http://schemas.openxmlformats.org/officeDocument/2006/relationships/hyperlink" Target="https://mentor.ieee.org/802.11/dcn/20/11-20-1359-03-00be-pdt-mac-eht-operation-element.docx" TargetMode="External"/><Relationship Id="rId400" Type="http://schemas.openxmlformats.org/officeDocument/2006/relationships/hyperlink" Target="https://mentor.ieee.org/802.11/dcn/20/11-20-1336-00-00be-11be-spec-text-for-mlo-ba-share-and-extension-of-sn-space.docx" TargetMode="External"/><Relationship Id="rId421" Type="http://schemas.openxmlformats.org/officeDocument/2006/relationships/hyperlink" Target="https://mentor.ieee.org/802.11/dcn/20/11-20-1332-00-00be-pdt-mac-mlo-bss-parameter-update.docx" TargetMode="External"/><Relationship Id="rId442" Type="http://schemas.openxmlformats.org/officeDocument/2006/relationships/hyperlink" Target="https://mentor.ieee.org/802.11/dcn/20/11-20-1270-03-00be-pdt-mac-mlo-power-save-procedures.docx" TargetMode="External"/><Relationship Id="rId463" Type="http://schemas.openxmlformats.org/officeDocument/2006/relationships/hyperlink" Target="https://mentor.ieee.org/802.11/dcn/20/11-20-1411-00-00be-pdt-mac-mlo-group-addressed-data-frame.docx" TargetMode="External"/><Relationship Id="rId484" Type="http://schemas.openxmlformats.org/officeDocument/2006/relationships/hyperlink" Target="https://mentor.ieee.org/802.11/dcn/20/11-20-1395-01-00be-pdt-mac-mlo-multi-link-channel-access-general-non-str.docx" TargetMode="External"/><Relationship Id="rId519" Type="http://schemas.openxmlformats.org/officeDocument/2006/relationships/hyperlink" Target="https://mentor.ieee.org/802.11/dcn/20/11-20-1271-00-00be-pdt-mac-mlo-multi-link-channel-access-end-ppdu-alignment.docx" TargetMode="External"/><Relationship Id="rId116" Type="http://schemas.openxmlformats.org/officeDocument/2006/relationships/hyperlink" Target="https://mentor.ieee.org/802.11/dcn/20/11-20-1337-03-00be-pdt-phy-mathematical-description-of-signals.docx" TargetMode="External"/><Relationship Id="rId137" Type="http://schemas.openxmlformats.org/officeDocument/2006/relationships/hyperlink" Target="https://mentor.ieee.org/802.11/dcn/20/11-20-1276-08-00be-pdt-phy-eht-preamble-eht-sig.docx" TargetMode="External"/><Relationship Id="rId158" Type="http://schemas.openxmlformats.org/officeDocument/2006/relationships/hyperlink" Target="https://mentor.ieee.org/802.11/dcn/20/11-20-1495-03-00be-pdt-of-eht-ltf-sequences.docx" TargetMode="External"/><Relationship Id="rId302" Type="http://schemas.openxmlformats.org/officeDocument/2006/relationships/hyperlink" Target="https://mentor.ieee.org/802.11/dcn/20/11-20-1353-02-00be-pdt-mac-eht-bss-operation.docx" TargetMode="External"/><Relationship Id="rId323" Type="http://schemas.openxmlformats.org/officeDocument/2006/relationships/hyperlink" Target="https://mentor.ieee.org/802.11/dcn/20/11-20-1434-00-00be-pdt-for-ns-ep-priority-access.docx" TargetMode="External"/><Relationship Id="rId344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530" Type="http://schemas.openxmlformats.org/officeDocument/2006/relationships/hyperlink" Target="https://mentor.ieee.org/802.11/dcn/20/11-20-1271-07-00be-pdt-mac-mlo-multi-link-channel-access-end-ppdu-alignment.docx" TargetMode="External"/><Relationship Id="rId20" Type="http://schemas.openxmlformats.org/officeDocument/2006/relationships/hyperlink" Target="https://mentor.ieee.org/802.11/dcn/20/11-20-1307-04-00be-pdt-phy-introduction-to-eht-phy.docx" TargetMode="External"/><Relationship Id="rId41" Type="http://schemas.openxmlformats.org/officeDocument/2006/relationships/hyperlink" Target="https://mentor.ieee.org/802.11/dcn/20/11-20-1371-03-00be-pdt-phy-subcarriers-and-resource-allocation-for-wideband.docx" TargetMode="External"/><Relationship Id="rId62" Type="http://schemas.openxmlformats.org/officeDocument/2006/relationships/hyperlink" Target="https://mentor.ieee.org/802.11/dcn/20/11-20-1447-00-00be-pdt-subcarriers-and-resource-allocation-for-multiple-rus.docx" TargetMode="External"/><Relationship Id="rId83" Type="http://schemas.openxmlformats.org/officeDocument/2006/relationships/hyperlink" Target="https://mentor.ieee.org/802.11/dcn/20/11-20-1327-01-00be-pdt-eht-ppdu-format.docx" TargetMode="External"/><Relationship Id="rId179" Type="http://schemas.openxmlformats.org/officeDocument/2006/relationships/hyperlink" Target="https://mentor.ieee.org/802.11/dcn/20/11-20-1339-05-00be-pdt-phy-data-field-coding.docx" TargetMode="External"/><Relationship Id="rId365" Type="http://schemas.openxmlformats.org/officeDocument/2006/relationships/hyperlink" Target="https://mentor.ieee.org/802.11/dcn/20/11-20-1300-05-00be-pdt-mac-mlo-multi-link-setup-usage-and-rules-of-ml-ie.docx" TargetMode="External"/><Relationship Id="rId386" Type="http://schemas.openxmlformats.org/officeDocument/2006/relationships/hyperlink" Target="https://mentor.ieee.org/802.11/dcn/20/11-20-1431-04-00be-proposed-draft-specification-for-individual-addressed-data-delivery-without-ba-negotiation.docx" TargetMode="External"/><Relationship Id="rId551" Type="http://schemas.openxmlformats.org/officeDocument/2006/relationships/hyperlink" Target="https://mentor.ieee.org/802.11/dcn/20/11-20-1255-04-00be-pdt-mac-mlo-discovery-discovery-procedures-including-probing-and-rnr.docx" TargetMode="External"/><Relationship Id="rId572" Type="http://schemas.openxmlformats.org/officeDocument/2006/relationships/hyperlink" Target="https://mentor.ieee.org/802.11/dcn/20/11-20-1274-08-00be-mac-pdt-mlo-ml-ie-structure.docx" TargetMode="External"/><Relationship Id="rId593" Type="http://schemas.openxmlformats.org/officeDocument/2006/relationships/hyperlink" Target="https://mentor.ieee.org/802.11/dcn/20/11-20-1272-01-00be-pdt-mac-mlo-multiple-bssid-procedure.docx" TargetMode="External"/><Relationship Id="rId607" Type="http://schemas.openxmlformats.org/officeDocument/2006/relationships/hyperlink" Target="https://mentor.ieee.org/802.11/dcn/20/11-20-1440-03-00be-pdt-mac-mlo-enhanced-multi-link-operation-mode.docx" TargetMode="External"/><Relationship Id="rId628" Type="http://schemas.openxmlformats.org/officeDocument/2006/relationships/hyperlink" Target="https://mentor.ieee.org/802.11/dcn/20/11-20-1407-09-00be-pdt-mac-mlo-soft-ap-mld-operation.docx" TargetMode="External"/><Relationship Id="rId649" Type="http://schemas.openxmlformats.org/officeDocument/2006/relationships/hyperlink" Target="https://mentor.ieee.org/802.11/dcn/20/11-20-1267-00-00be-pdt-mac-link-latency-measurement-and-report-in-mlo.docx" TargetMode="External"/><Relationship Id="rId190" Type="http://schemas.openxmlformats.org/officeDocument/2006/relationships/hyperlink" Target="https://mentor.ieee.org/802.11/dcn/20/11-20-1448-02-00be-pdt-resource-unit-interleaving-for-rus-and-multipe-rus.docx" TargetMode="External"/><Relationship Id="rId204" Type="http://schemas.openxmlformats.org/officeDocument/2006/relationships/hyperlink" Target="https://mentor.ieee.org/802.11/dcn/20/11-20-1351-04-00be-pdt-phy-pilot.docx" TargetMode="External"/><Relationship Id="rId225" Type="http://schemas.openxmlformats.org/officeDocument/2006/relationships/hyperlink" Target="https://mentor.ieee.org/802.11/dcn/20/11-20-1466-00-00be-pdt-phy-eht-sounding-ndp.docx" TargetMode="External"/><Relationship Id="rId246" Type="http://schemas.openxmlformats.org/officeDocument/2006/relationships/hyperlink" Target="https://mentor.ieee.org/802.11/dcn/20/11-20-1253-06-00be-pdt-phy-modulation-accuracy.docx" TargetMode="External"/><Relationship Id="rId267" Type="http://schemas.openxmlformats.org/officeDocument/2006/relationships/hyperlink" Target="https://mentor.ieee.org/802.11/dcn/20/11-20-1229-03-00be-pdt-phy-channel-numbering-and-channelization.docx" TargetMode="External"/><Relationship Id="rId288" Type="http://schemas.openxmlformats.org/officeDocument/2006/relationships/hyperlink" Target="https://mentor.ieee.org/802.11/dcn/20/11-20-1290-02-00be-pdt-phy-parameters-for-eht-mcss.docx" TargetMode="External"/><Relationship Id="rId411" Type="http://schemas.openxmlformats.org/officeDocument/2006/relationships/hyperlink" Target="https://mentor.ieee.org/802.11/dcn/20/11-20-1292-00-00be-pdt-mac-mlo-power-save-traffic-indication.docx" TargetMode="External"/><Relationship Id="rId432" Type="http://schemas.openxmlformats.org/officeDocument/2006/relationships/hyperlink" Target="https://mentor.ieee.org/802.11/dcn/20/11-20-1332-04-00be-pdt-mac-mlo-bss-parameter-update.docx" TargetMode="External"/><Relationship Id="rId453" Type="http://schemas.openxmlformats.org/officeDocument/2006/relationships/hyperlink" Target="https://mentor.ieee.org/802.11/dcn/20/11-20-1291-09-00be-pdt-mac-mlo-enhanced-multi-link-single-radio-operation.docx" TargetMode="External"/><Relationship Id="rId474" Type="http://schemas.openxmlformats.org/officeDocument/2006/relationships/hyperlink" Target="https://mentor.ieee.org/802.11/dcn/20/11-20-1299-03-00be-pdt-mac-mlo-multi-link-channel-access-str.docx" TargetMode="External"/><Relationship Id="rId509" Type="http://schemas.openxmlformats.org/officeDocument/2006/relationships/hyperlink" Target="https://mentor.ieee.org/802.11/dcn/20/11-20-1320-04-00be-pdt-mac-mlo-multi-link-channel-access-capability-signaling.docx" TargetMode="External"/><Relationship Id="rId106" Type="http://schemas.openxmlformats.org/officeDocument/2006/relationships/hyperlink" Target="https://mentor.ieee.org/802.11/dcn/20/11-20-1153-02-00be-pdt-phy-timing-related-parameters.docx" TargetMode="External"/><Relationship Id="rId127" Type="http://schemas.openxmlformats.org/officeDocument/2006/relationships/hyperlink" Target="https://mentor.ieee.org/802.11/dcn/20/11-20-1464-01-00be-pdt-phy-u-sig.docx" TargetMode="External"/><Relationship Id="rId313" Type="http://schemas.openxmlformats.org/officeDocument/2006/relationships/hyperlink" Target="https://mentor.ieee.org/802.11/dcn/20/11-20-1281-03-00be-pdt-mac-txop-bandwidth-signaling.docx" TargetMode="External"/><Relationship Id="rId495" Type="http://schemas.openxmlformats.org/officeDocument/2006/relationships/hyperlink" Target="https://mentor.ieee.org/802.11/dcn/20/11-20-1395-12-00be-pdt-mac-mlo-multi-link-channel-access-general-non-str.docx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mentor.ieee.org/802.11/dcn/20/11-20-1403-04-00be-pdt-phy-txvector-rxvector-trigvector-config-vector.doc" TargetMode="External"/><Relationship Id="rId52" Type="http://schemas.openxmlformats.org/officeDocument/2006/relationships/hyperlink" Target="https://mentor.ieee.org/802.11/dcn/20/11-20-1315-04-00be-draft-text-for-support-for-large-bandwidth.docx" TargetMode="External"/><Relationship Id="rId73" Type="http://schemas.openxmlformats.org/officeDocument/2006/relationships/hyperlink" Target="https://mentor.ieee.org/802.11/dcn/20/11-20-1160-02-00be-pdt-phy-mu-mimo.docx" TargetMode="External"/><Relationship Id="rId94" Type="http://schemas.openxmlformats.org/officeDocument/2006/relationships/hyperlink" Target="https://mentor.ieee.org/802.11/dcn/20/11-20-1295-01-00be-pdt-phy-overview-of-the-ppdu-enconding-process.docx" TargetMode="External"/><Relationship Id="rId148" Type="http://schemas.openxmlformats.org/officeDocument/2006/relationships/hyperlink" Target="https://mentor.ieee.org/802.11/dcn/20/11-20-1260-02-00be-pdt-phy-eht-stf.docx" TargetMode="External"/><Relationship Id="rId169" Type="http://schemas.openxmlformats.org/officeDocument/2006/relationships/hyperlink" Target="https://mentor.ieee.org/802.11/dcn/20/11-20-1494-03-00be-pdt-of-eht-phy-data-scrambler-and-descrambler.docx" TargetMode="External"/><Relationship Id="rId334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355" Type="http://schemas.openxmlformats.org/officeDocument/2006/relationships/hyperlink" Target="https://mentor.ieee.org/802.11/dcn/20/11-20-1445-05-00be-pdt-mac-mlo-setup-security.docx" TargetMode="External"/><Relationship Id="rId376" Type="http://schemas.openxmlformats.org/officeDocument/2006/relationships/hyperlink" Target="https://mentor.ieee.org/802.11/dcn/20/11-20-1256-02-00be-pdt-mac-mlo-tid-mapping-link-management-default-mode-and-enablement.docx" TargetMode="External"/><Relationship Id="rId397" Type="http://schemas.openxmlformats.org/officeDocument/2006/relationships/hyperlink" Target="https://mentor.ieee.org/802.11/dcn/20/11-20-1275-01-00be-mac-pdt-mlo-ba-procedure.docx" TargetMode="External"/><Relationship Id="rId520" Type="http://schemas.openxmlformats.org/officeDocument/2006/relationships/hyperlink" Target="https://mentor.ieee.org/802.11/dcn/20/11-20-1271-01-00be-pdt-mac-mlo-multi-link-channel-access-end-ppdu-alignment.docx" TargetMode="External"/><Relationship Id="rId541" Type="http://schemas.openxmlformats.org/officeDocument/2006/relationships/hyperlink" Target="https://mentor.ieee.org/802.11/dcn/20/11-20-1255-02-00be-pdt-mac-mlo-discovery-discovery-procedures-including-probing-and-rnr.docx" TargetMode="External"/><Relationship Id="rId562" Type="http://schemas.openxmlformats.org/officeDocument/2006/relationships/hyperlink" Target="https://mentor.ieee.org/802.11/dcn/20/11-20-1274-09-00be-mac-pdt-mlo-ml-ie-structure.docx" TargetMode="External"/><Relationship Id="rId583" Type="http://schemas.openxmlformats.org/officeDocument/2006/relationships/hyperlink" Target="https://mentor.ieee.org/802.11/dcn/20/11-20-1333-02-00be-pdt-mac-mlo-discovery-ml-ie-usage-rules-in-the-context-of-discovery.docx" TargetMode="External"/><Relationship Id="rId618" Type="http://schemas.openxmlformats.org/officeDocument/2006/relationships/hyperlink" Target="https://mentor.ieee.org/802.11/dcn/20/11-20-1407-08-00be-pdt-mac-mlo-soft-ap-mld-operation.docx" TargetMode="External"/><Relationship Id="rId639" Type="http://schemas.openxmlformats.org/officeDocument/2006/relationships/hyperlink" Target="https://mentor.ieee.org/802.11/dcn/20/11-20-1611-00-00be-pdt-mac-mlo-6-3-7-to-9-association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339-04-00be-pdt-phy-data-field-coding.docx" TargetMode="External"/><Relationship Id="rId215" Type="http://schemas.openxmlformats.org/officeDocument/2006/relationships/hyperlink" Target="https://mentor.ieee.org/802.11/dcn/20/11-20-1340-02-00be-pdt-phy-packet-extension.docx" TargetMode="External"/><Relationship Id="rId236" Type="http://schemas.openxmlformats.org/officeDocument/2006/relationships/hyperlink" Target="https://mentor.ieee.org/802.11/dcn/20/11-20-1480-01-00be-pdt-phy-s-flatness.docx" TargetMode="External"/><Relationship Id="rId257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278" Type="http://schemas.openxmlformats.org/officeDocument/2006/relationships/hyperlink" Target="https://mentor.ieee.org/802.11/dcn/20/11-20-1294-03-00be-pdt-phy-eht-plme.docx" TargetMode="External"/><Relationship Id="rId401" Type="http://schemas.openxmlformats.org/officeDocument/2006/relationships/hyperlink" Target="https://mentor.ieee.org/802.11/dcn/20/11-20-1336-01-00be-11be-spec-text-for-mlo-ba-share-and-extension-of-sn-space.docx" TargetMode="External"/><Relationship Id="rId422" Type="http://schemas.openxmlformats.org/officeDocument/2006/relationships/hyperlink" Target="https://mentor.ieee.org/802.11/dcn/20/11-20-1332-01-00be-pdt-mac-mlo-bss-parameter-update.docx" TargetMode="External"/><Relationship Id="rId443" Type="http://schemas.openxmlformats.org/officeDocument/2006/relationships/hyperlink" Target="https://mentor.ieee.org/802.11/dcn/20/11-20-1270-04-00be-pdt-mac-mlo-power-save-procedures.docx" TargetMode="External"/><Relationship Id="rId464" Type="http://schemas.openxmlformats.org/officeDocument/2006/relationships/hyperlink" Target="https://mentor.ieee.org/802.11/dcn/20/11-20-1411-01-00be-pdt-mac-mlo-group-addressed-data-frame.docx" TargetMode="External"/><Relationship Id="rId650" Type="http://schemas.openxmlformats.org/officeDocument/2006/relationships/hyperlink" Target="https://mentor.ieee.org/802.11/dcn/20/11-20-1267-01-00be-pdt-mac-link-latency-measurement-and-report-in-mlo.docx" TargetMode="External"/><Relationship Id="rId303" Type="http://schemas.openxmlformats.org/officeDocument/2006/relationships/hyperlink" Target="https://mentor.ieee.org/802.11/dcn/20/11-20-1353-03-00be-pdt-mac-eht-bss-operation.docx" TargetMode="External"/><Relationship Id="rId485" Type="http://schemas.openxmlformats.org/officeDocument/2006/relationships/hyperlink" Target="https://mentor.ieee.org/802.11/dcn/20/11-20-1395-02-00be-pdt-mac-mlo-multi-link-channel-access-general-non-str.docx" TargetMode="External"/><Relationship Id="rId42" Type="http://schemas.openxmlformats.org/officeDocument/2006/relationships/hyperlink" Target="https://mentor.ieee.org/802.11/dcn/20/11-20-1371-04-00be-pdt-phy-subcarriers-and-resource-allocation-for-wideband.docx" TargetMode="External"/><Relationship Id="rId84" Type="http://schemas.openxmlformats.org/officeDocument/2006/relationships/hyperlink" Target="https://mentor.ieee.org/802.11/dcn/20/11-20-1327-00-00be-pdt-eht-ppdu-format.docx" TargetMode="External"/><Relationship Id="rId138" Type="http://schemas.openxmlformats.org/officeDocument/2006/relationships/hyperlink" Target="https://mentor.ieee.org/802.11/dcn/20/11-20-1612-00-00be-pdt-phy-spatial-configuration-table-typo-fixed.docx" TargetMode="External"/><Relationship Id="rId345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387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510" Type="http://schemas.openxmlformats.org/officeDocument/2006/relationships/hyperlink" Target="https://mentor.ieee.org/802.11/dcn/20/11-20-1320-05-00be-pdt-mac-mlo-multi-link-channel-access-capability-signaling.docx" TargetMode="External"/><Relationship Id="rId552" Type="http://schemas.openxmlformats.org/officeDocument/2006/relationships/hyperlink" Target="https://mentor.ieee.org/802.11/dcn/20/11-20-1255-05-00be-pdt-mac-mlo-discovery-discovery-procedures-including-probing-and-rnr.docx" TargetMode="External"/><Relationship Id="rId594" Type="http://schemas.openxmlformats.org/officeDocument/2006/relationships/hyperlink" Target="https://mentor.ieee.org/802.11/dcn/20/11-20-1261-00-00be-pdt-mac-mlo-retransmissions.docx" TargetMode="External"/><Relationship Id="rId608" Type="http://schemas.openxmlformats.org/officeDocument/2006/relationships/hyperlink" Target="https://mentor.ieee.org/802.11/dcn/20/11-20-1440-06-00be-pdt-mac-mlo-enhanced-multi-link-operation-mode.docx" TargetMode="External"/><Relationship Id="rId191" Type="http://schemas.openxmlformats.org/officeDocument/2006/relationships/hyperlink" Target="https://mentor.ieee.org/802.11/dcn/20/11-20-1448-03-00be-pdt-resource-unit-interleaving-for-rus-and-multipe-rus.docx" TargetMode="External"/><Relationship Id="rId205" Type="http://schemas.openxmlformats.org/officeDocument/2006/relationships/hyperlink" Target="https://mentor.ieee.org/802.11/dcn/20/11-20-1351-05-00be-pdt-phy-pilot.docx" TargetMode="External"/><Relationship Id="rId247" Type="http://schemas.openxmlformats.org/officeDocument/2006/relationships/hyperlink" Target="https://mentor.ieee.org/802.11/dcn/20/11-20-1252-00-00be-pdt-phy-frequency-tolerance.docx" TargetMode="External"/><Relationship Id="rId412" Type="http://schemas.openxmlformats.org/officeDocument/2006/relationships/hyperlink" Target="https://mentor.ieee.org/802.11/dcn/20/11-20-1292-01-00be-pdt-mac-mlo-power-save-traffic-indication.docx" TargetMode="External"/><Relationship Id="rId107" Type="http://schemas.openxmlformats.org/officeDocument/2006/relationships/hyperlink" Target="https://mentor.ieee.org/802.11/dcn/20/11-20-1153-03-00be-pdt-phy-timing-related-parameters.docx" TargetMode="External"/><Relationship Id="rId289" Type="http://schemas.openxmlformats.org/officeDocument/2006/relationships/hyperlink" Target="https://mentor.ieee.org/802.11/dcn/20/11-20-1290-03-00be-pdt-phy-parameters-for-eht-mcss.docx" TargetMode="External"/><Relationship Id="rId454" Type="http://schemas.openxmlformats.org/officeDocument/2006/relationships/hyperlink" Target="https://mentor.ieee.org/802.11/dcn/20/11-20-1291-10-00be-pdt-mac-mlo-enhanced-multi-link-single-radio-operation.docx" TargetMode="External"/><Relationship Id="rId496" Type="http://schemas.openxmlformats.org/officeDocument/2006/relationships/hyperlink" Target="https://mentor.ieee.org/802.11/dcn/20/11-20-1395-13-00be-pdt-mac-mlo-multi-link-channel-access-general-non-str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53" Type="http://schemas.openxmlformats.org/officeDocument/2006/relationships/hyperlink" Target="https://mentor.ieee.org/802.11/dcn/20/11-20-1315-05-00be-draft-text-for-support-for-large-bandwidth.docx" TargetMode="External"/><Relationship Id="rId149" Type="http://schemas.openxmlformats.org/officeDocument/2006/relationships/hyperlink" Target="https://mentor.ieee.org/802.11/dcn/20/11-20-1260-03-00be-pdt-phy-eht-stf.docx" TargetMode="External"/><Relationship Id="rId314" Type="http://schemas.openxmlformats.org/officeDocument/2006/relationships/hyperlink" Target="https://mentor.ieee.org/802.11/dcn/20/11-20-1281-04-00be-pdt-mac-txop-bandwidth-signaling.docx" TargetMode="External"/><Relationship Id="rId356" Type="http://schemas.openxmlformats.org/officeDocument/2006/relationships/hyperlink" Target="https://mentor.ieee.org/802.11/dcn/20/11-20-1445-06-00be-pdt-mac-mlo-setup-security.docx" TargetMode="External"/><Relationship Id="rId398" Type="http://schemas.openxmlformats.org/officeDocument/2006/relationships/hyperlink" Target="https://mentor.ieee.org/802.11/dcn/20/11-20-1275-04-00be-mac-pdt-mlo-ba-procedure.docx" TargetMode="External"/><Relationship Id="rId521" Type="http://schemas.openxmlformats.org/officeDocument/2006/relationships/hyperlink" Target="https://mentor.ieee.org/802.11/dcn/20/11-20-1271-02-00be-pdt-mac-mlo-multi-link-channel-access-end-ppdu-alignment.docx" TargetMode="External"/><Relationship Id="rId563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619" Type="http://schemas.openxmlformats.org/officeDocument/2006/relationships/hyperlink" Target="https://mentor.ieee.org/802.11/dcn/20/11-20-1407-09-00be-pdt-mac-mlo-soft-ap-mld-operation.docx" TargetMode="External"/><Relationship Id="rId95" Type="http://schemas.openxmlformats.org/officeDocument/2006/relationships/hyperlink" Target="https://mentor.ieee.org/802.11/dcn/20/11-20-1338-00-00be-pdt-phy-eht-modulation-and-coding-eht-mcss.docx" TargetMode="External"/><Relationship Id="rId160" Type="http://schemas.openxmlformats.org/officeDocument/2006/relationships/hyperlink" Target="https://mentor.ieee.org/802.11/dcn/20/11-20-1319-00-00be-pdt-phy-preamble-puncture.docx" TargetMode="External"/><Relationship Id="rId216" Type="http://schemas.openxmlformats.org/officeDocument/2006/relationships/hyperlink" Target="https://mentor.ieee.org/802.11/dcn/20/11-20-1340-01-00be-pdt-phy-packet-extension.docx" TargetMode="External"/><Relationship Id="rId423" Type="http://schemas.openxmlformats.org/officeDocument/2006/relationships/hyperlink" Target="https://mentor.ieee.org/802.11/dcn/20/11-20-1332-02-00be-pdt-mac-mlo-bss-parameter-update.docx" TargetMode="External"/><Relationship Id="rId258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465" Type="http://schemas.openxmlformats.org/officeDocument/2006/relationships/hyperlink" Target="https://mentor.ieee.org/802.11/dcn/20/11-20-1411-02-00be-pdt-mac-mlo-group-addressed-data-frame.docx" TargetMode="External"/><Relationship Id="rId630" Type="http://schemas.openxmlformats.org/officeDocument/2006/relationships/hyperlink" Target="https://mentor.ieee.org/802.11/dcn/20/11-20-1407-14-00be-pdt-mac-mlo-soft-ap-mld-operation.docx" TargetMode="External"/><Relationship Id="rId22" Type="http://schemas.openxmlformats.org/officeDocument/2006/relationships/hyperlink" Target="https://mentor.ieee.org/802.11/dcn/20/11-20-1293-01-00be-pdt-phy-scope-and-eht-phy-functions.docx" TargetMode="External"/><Relationship Id="rId64" Type="http://schemas.openxmlformats.org/officeDocument/2006/relationships/hyperlink" Target="https://mentor.ieee.org/802.11/dcn/20/11-20-1447-02-00be-pdt-subcarriers-and-resource-allocation-for-multiple-rus.docx" TargetMode="External"/><Relationship Id="rId118" Type="http://schemas.openxmlformats.org/officeDocument/2006/relationships/hyperlink" Target="https://mentor.ieee.org/802.11/dcn/20/11-20-1329-01-00be-pdt-eht-preamble-l-stf-l-ltf-l-sig-and-rl-sig.docx" TargetMode="External"/><Relationship Id="rId325" Type="http://schemas.openxmlformats.org/officeDocument/2006/relationships/hyperlink" Target="https://mentor.ieee.org/802.11/dcn/20/11-20-1434-02-00be-pdt-for-ns-ep-priority-access.docx" TargetMode="External"/><Relationship Id="rId367" Type="http://schemas.openxmlformats.org/officeDocument/2006/relationships/hyperlink" Target="https://mentor.ieee.org/802.11/dcn/20/11-20-1300-07-00be-pdt-mac-mlo-multi-link-setup-usage-and-rules-of-ml-ie.docx" TargetMode="External"/><Relationship Id="rId532" Type="http://schemas.openxmlformats.org/officeDocument/2006/relationships/hyperlink" Target="https://mentor.ieee.org/802.11/dcn/20/11-20-1271-07-00be-pdt-mac-mlo-multi-link-channel-access-end-ppdu-alignment.docx" TargetMode="External"/><Relationship Id="rId574" Type="http://schemas.openxmlformats.org/officeDocument/2006/relationships/hyperlink" Target="https://mentor.ieee.org/802.11/dcn/20/11-20-1592-00-00be-ml-ie-in-authentication-frame.docx" TargetMode="External"/><Relationship Id="rId171" Type="http://schemas.openxmlformats.org/officeDocument/2006/relationships/hyperlink" Target="https://mentor.ieee.org/802.11/dcn/20/11-20-1494-03-00be-pdt-of-eht-phy-data-scrambler-and-descrambler.docx" TargetMode="External"/><Relationship Id="rId227" Type="http://schemas.openxmlformats.org/officeDocument/2006/relationships/hyperlink" Target="https://mentor.ieee.org/802.11/dcn/20/11-20-1466-00-00be-pdt-phy-eht-sounding-ndp.docx" TargetMode="External"/><Relationship Id="rId269" Type="http://schemas.openxmlformats.org/officeDocument/2006/relationships/hyperlink" Target="https://mentor.ieee.org/802.11/dcn/20/11-20-1229-03-00be-pdt-phy-channel-numbering-and-channelization.docx" TargetMode="External"/><Relationship Id="rId434" Type="http://schemas.openxmlformats.org/officeDocument/2006/relationships/hyperlink" Target="https://mentor.ieee.org/802.11/dcn/20/11-20-1270-00-00be-pdt-mac-mlo-power-save-procedures.docx" TargetMode="External"/><Relationship Id="rId476" Type="http://schemas.openxmlformats.org/officeDocument/2006/relationships/hyperlink" Target="https://mentor.ieee.org/802.11/dcn/20/11-20-1299-05-00be-pdt-mac-mlo-multi-link-channel-access-str.docx" TargetMode="External"/><Relationship Id="rId641" Type="http://schemas.openxmlformats.org/officeDocument/2006/relationships/hyperlink" Target="https://mentor.ieee.org/802.11/dcn/20/11-20-1659-00-00be-pdt-mac-mlo-6-3-7-to-6-3-9-association-1.docx" TargetMode="External"/><Relationship Id="rId33" Type="http://schemas.openxmlformats.org/officeDocument/2006/relationships/hyperlink" Target="https://mentor.ieee.org/802.11/dcn/20/11-20-1404-01-00be-pdt-phy-support-for-non-ht-ht-vht-he-format-and-regulatory.doc" TargetMode="External"/><Relationship Id="rId129" Type="http://schemas.openxmlformats.org/officeDocument/2006/relationships/hyperlink" Target="https://mentor.ieee.org/802.11/dcn/20/11-20-1276-00-00be-pdt-phy-eht-preamble-eht-sig.docx" TargetMode="External"/><Relationship Id="rId280" Type="http://schemas.openxmlformats.org/officeDocument/2006/relationships/hyperlink" Target="https://mentor.ieee.org/802.11/dcn/20/11-20-1294-01-00be-pdt-phy-eht-plme.docx" TargetMode="External"/><Relationship Id="rId336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501" Type="http://schemas.openxmlformats.org/officeDocument/2006/relationships/hyperlink" Target="https://mentor.ieee.org/802.11/dcn/20/11-20-1395-10-00be-pdt-mac-mlo-multi-link-channel-access-general-non-str.docx" TargetMode="External"/><Relationship Id="rId543" Type="http://schemas.openxmlformats.org/officeDocument/2006/relationships/hyperlink" Target="https://mentor.ieee.org/802.11/dcn/20/11-20-1255-04-00be-pdt-mac-mlo-discovery-discovery-procedures-including-probing-and-rnr.docx" TargetMode="External"/><Relationship Id="rId75" Type="http://schemas.openxmlformats.org/officeDocument/2006/relationships/hyperlink" Target="https://mentor.ieee.org/802.11/dcn/20/11-20-1160-04-00be-pdt-phy-mu-mimo.docx" TargetMode="External"/><Relationship Id="rId140" Type="http://schemas.openxmlformats.org/officeDocument/2006/relationships/hyperlink" Target="https://mentor.ieee.org/802.11/dcn/20/11-20-1276-00-00be-pdt-phy-eht-preamble-eht-sig.docx" TargetMode="External"/><Relationship Id="rId182" Type="http://schemas.openxmlformats.org/officeDocument/2006/relationships/hyperlink" Target="https://mentor.ieee.org/802.11/dcn/20/11-20-1452-00-00be-pdt-segment-parser.docx" TargetMode="External"/><Relationship Id="rId378" Type="http://schemas.openxmlformats.org/officeDocument/2006/relationships/hyperlink" Target="https://mentor.ieee.org/802.11/dcn/20/11-20-1652-00-00be-pdt-tbds-mac-mlo-tid-mapping-link-management-default-mode-and-enablement.docx" TargetMode="External"/><Relationship Id="rId403" Type="http://schemas.openxmlformats.org/officeDocument/2006/relationships/hyperlink" Target="https://mentor.ieee.org/802.11/dcn/20/11-20-1336-03-00be-11be-spec-text-for-mlo-ba-share-and-extension-of-sn-space.docx" TargetMode="External"/><Relationship Id="rId585" Type="http://schemas.openxmlformats.org/officeDocument/2006/relationships/hyperlink" Target="https://mentor.ieee.org/802.11/dcn/20/11-20-1333-02-00be-pdt-mac-mlo-discovery-ml-ie-usage-rules-in-the-context-of-discovery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252-01-00be-pdt-phy-frequency-tolerance.docx" TargetMode="External"/><Relationship Id="rId445" Type="http://schemas.openxmlformats.org/officeDocument/2006/relationships/hyperlink" Target="https://mentor.ieee.org/802.11/dcn/20/11-20-1291-01-00be-pdt-mac-mlo-enhanced-multi-link-single-radio-operation.docx" TargetMode="External"/><Relationship Id="rId487" Type="http://schemas.openxmlformats.org/officeDocument/2006/relationships/hyperlink" Target="https://mentor.ieee.org/802.11/dcn/20/11-20-1395-04-00be-pdt-mac-mlo-multi-link-channel-access-general-non-str.docx" TargetMode="External"/><Relationship Id="rId610" Type="http://schemas.openxmlformats.org/officeDocument/2006/relationships/hyperlink" Target="https://mentor.ieee.org/802.11/dcn/20/11-20-1407-00-00be-pdt-mac-mlo-soft-ap-mld-operation.docx" TargetMode="External"/><Relationship Id="rId652" Type="http://schemas.openxmlformats.org/officeDocument/2006/relationships/footer" Target="footer1.xml"/><Relationship Id="rId291" Type="http://schemas.openxmlformats.org/officeDocument/2006/relationships/hyperlink" Target="https://mentor.ieee.org/802.11/dcn/20/11-20-1359-00-00be-pdt-mac-eht-operation-element.docx" TargetMode="External"/><Relationship Id="rId305" Type="http://schemas.openxmlformats.org/officeDocument/2006/relationships/hyperlink" Target="https://mentor.ieee.org/802.11/dcn/20/11-20-1353-05-00be-pdt-mac-eht-bss-operation.docx" TargetMode="External"/><Relationship Id="rId347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512" Type="http://schemas.openxmlformats.org/officeDocument/2006/relationships/hyperlink" Target="https://mentor.ieee.org/802.11/dcn/20/11-20-1320-07-00be-pdt-mac-mlo-multi-link-channel-access-capability-signaling.docx" TargetMode="External"/><Relationship Id="rId44" Type="http://schemas.openxmlformats.org/officeDocument/2006/relationships/hyperlink" Target="https://mentor.ieee.org/802.11/dcn/20/11-20-1371-00-00be-pdt-phy-subcarriers-and-resource-allocation-for-wideband.docx" TargetMode="External"/><Relationship Id="rId86" Type="http://schemas.openxmlformats.org/officeDocument/2006/relationships/hyperlink" Target="https://mentor.ieee.org/802.11/dcn/20/11-20-1479-00-00be-pdt-phy-t-block.docx" TargetMode="External"/><Relationship Id="rId151" Type="http://schemas.openxmlformats.org/officeDocument/2006/relationships/hyperlink" Target="https://mentor.ieee.org/802.11/dcn/20/11-20-1260-01-00be-pdt-phy-eht-stf.docx" TargetMode="External"/><Relationship Id="rId389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554" Type="http://schemas.openxmlformats.org/officeDocument/2006/relationships/hyperlink" Target="https://mentor.ieee.org/802.11/dcn/20/11-20-1274-01-00be-mac-pdt-mlo-ml-ie-structure.docx" TargetMode="External"/><Relationship Id="rId596" Type="http://schemas.openxmlformats.org/officeDocument/2006/relationships/hyperlink" Target="https://mentor.ieee.org/802.11/dcn/20/11-20-1261-00-00be-pdt-mac-mlo-retransmissions.docx" TargetMode="External"/><Relationship Id="rId193" Type="http://schemas.openxmlformats.org/officeDocument/2006/relationships/hyperlink" Target="https://mentor.ieee.org/802.11/dcn/20/11-20-1448-05-00be-pdt-resource-unit-interleaving-for-rus-and-multipe-rus.docx" TargetMode="External"/><Relationship Id="rId207" Type="http://schemas.openxmlformats.org/officeDocument/2006/relationships/hyperlink" Target="https://mentor.ieee.org/802.11/dcn/20/11-20-1349-01-00be-pdt-constellation-mapping.docx" TargetMode="External"/><Relationship Id="rId249" Type="http://schemas.openxmlformats.org/officeDocument/2006/relationships/hyperlink" Target="https://mentor.ieee.org/802.11/dcn/20/11-20-1253-03-00be-pdt-phy-modulation-accuracy.docx" TargetMode="External"/><Relationship Id="rId414" Type="http://schemas.openxmlformats.org/officeDocument/2006/relationships/hyperlink" Target="https://mentor.ieee.org/802.11/dcn/20/11-20-1292-03-00be-pdt-mac-mlo-power-save-traffic-indication.docx" TargetMode="External"/><Relationship Id="rId456" Type="http://schemas.openxmlformats.org/officeDocument/2006/relationships/hyperlink" Target="https://mentor.ieee.org/802.11/dcn/20/11-20-1291-12-00be-pdt-mac-mlo-enhanced-multi-link-single-radio-operation.docx" TargetMode="External"/><Relationship Id="rId498" Type="http://schemas.openxmlformats.org/officeDocument/2006/relationships/hyperlink" Target="https://mentor.ieee.org/802.11/dcn/20/11-20-1395-06-00be-pdt-mac-mlo-multi-link-channel-access-general-non-str.docx" TargetMode="External"/><Relationship Id="rId621" Type="http://schemas.openxmlformats.org/officeDocument/2006/relationships/hyperlink" Target="https://mentor.ieee.org/802.11/dcn/20/11-20-1407-11-00be-pdt-mac-mlo-soft-ap-mld-operation.docx" TargetMode="External"/><Relationship Id="rId13" Type="http://schemas.openxmlformats.org/officeDocument/2006/relationships/hyperlink" Target="https://mentor.ieee.org/802.11/dcn/20/11-20-1307-02-00be-pdt-phy-introduction-to-eht-phy.docx" TargetMode="External"/><Relationship Id="rId109" Type="http://schemas.openxmlformats.org/officeDocument/2006/relationships/hyperlink" Target="https://mentor.ieee.org/802.11/dcn/20/11-20-1153-03-00be-pdt-phy-timing-related-parameters.docx" TargetMode="External"/><Relationship Id="rId260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316" Type="http://schemas.openxmlformats.org/officeDocument/2006/relationships/hyperlink" Target="https://mentor.ieee.org/802.11/dcn/20/11-20-1281-03-00be-pdt-mac-txop-bandwidth-signaling.docx" TargetMode="External"/><Relationship Id="rId523" Type="http://schemas.openxmlformats.org/officeDocument/2006/relationships/hyperlink" Target="https://mentor.ieee.org/802.11/dcn/20/11-20-1271-04-00be-pdt-mac-mlo-multi-link-channel-access-end-ppdu-alignment.docx" TargetMode="External"/><Relationship Id="rId55" Type="http://schemas.openxmlformats.org/officeDocument/2006/relationships/hyperlink" Target="https://mentor.ieee.org/802.11/dcn/20/11-20-1315-01-00be-draft-text-for-support-for-large-bandwidth.docx" TargetMode="External"/><Relationship Id="rId97" Type="http://schemas.openxmlformats.org/officeDocument/2006/relationships/hyperlink" Target="https://mentor.ieee.org/802.11/dcn/20/11-20-1338-02-00be-pdt-phy-eht-modulation-and-coding-eht-mcss.docx" TargetMode="External"/><Relationship Id="rId120" Type="http://schemas.openxmlformats.org/officeDocument/2006/relationships/hyperlink" Target="https://mentor.ieee.org/802.11/dcn/20/11-20-1329-00-00be-pdt-eht-preamble-l-stf-l-ltf-l-sig-and-rl-sig.docx" TargetMode="External"/><Relationship Id="rId358" Type="http://schemas.openxmlformats.org/officeDocument/2006/relationships/hyperlink" Target="https://mentor.ieee.org/802.11/dcn/20/11-20-1445-05-00be-pdt-mac-mlo-setup-security.docx" TargetMode="External"/><Relationship Id="rId565" Type="http://schemas.openxmlformats.org/officeDocument/2006/relationships/hyperlink" Target="https://mentor.ieee.org/802.11/dcn/20/11-20-1288-02-00be-visio-file-for-figure-33-xx-figure-33-xxx-illustration-of-multi-link-element-carrying-per-sta-profile-subelements.vsd" TargetMode="External"/><Relationship Id="rId162" Type="http://schemas.openxmlformats.org/officeDocument/2006/relationships/hyperlink" Target="https://mentor.ieee.org/802.11/dcn/20/11-20-1319-02-00be-pdt-phy-preamble-puncture.docx" TargetMode="External"/><Relationship Id="rId218" Type="http://schemas.openxmlformats.org/officeDocument/2006/relationships/hyperlink" Target="https://mentor.ieee.org/802.11/dcn/20/11-20-1231-00-00be-pdt-phy-beamforming.docx" TargetMode="External"/><Relationship Id="rId425" Type="http://schemas.openxmlformats.org/officeDocument/2006/relationships/hyperlink" Target="https://mentor.ieee.org/802.11/dcn/20/11-20-1332-04-00be-pdt-mac-mlo-bss-parameter-update.docx" TargetMode="External"/><Relationship Id="rId467" Type="http://schemas.openxmlformats.org/officeDocument/2006/relationships/hyperlink" Target="https://mentor.ieee.org/802.11/dcn/20/11-20-1411-04-00be-pdt-mac-mlo-group-addressed-data-frame.docx" TargetMode="External"/><Relationship Id="rId632" Type="http://schemas.openxmlformats.org/officeDocument/2006/relationships/hyperlink" Target="https://mentor.ieee.org/802.11/dcn/20/11-20-1407-09-00be-pdt-mac-mlo-soft-ap-mld-operation.docx" TargetMode="External"/><Relationship Id="rId271" Type="http://schemas.openxmlformats.org/officeDocument/2006/relationships/hyperlink" Target="https://mentor.ieee.org/802.11/dcn/20/11-20-1404-01-00be-pdt-phy-support-for-non-ht-ht-vht-he-format-and-regulatory.doc" TargetMode="External"/><Relationship Id="rId24" Type="http://schemas.openxmlformats.org/officeDocument/2006/relationships/hyperlink" Target="https://mentor.ieee.org/802.11/dcn/20/11-20-1293-01-00be-pdt-phy-scope-and-eht-phy-functions.docx" TargetMode="External"/><Relationship Id="rId66" Type="http://schemas.openxmlformats.org/officeDocument/2006/relationships/hyperlink" Target="https://mentor.ieee.org/802.11/dcn/20/11-20-1447-04-00be-pdt-subcarriers-and-resource-allocation-for-multiple-rus.docx" TargetMode="External"/><Relationship Id="rId131" Type="http://schemas.openxmlformats.org/officeDocument/2006/relationships/hyperlink" Target="https://mentor.ieee.org/802.11/dcn/20/11-20-1276-02-00be-pdt-phy-eht-preamble-eht-sig.docx" TargetMode="External"/><Relationship Id="rId327" Type="http://schemas.openxmlformats.org/officeDocument/2006/relationships/hyperlink" Target="https://mentor.ieee.org/802.11/dcn/20/11-20-1434-04-00be-pdt-for-ns-ep-priority-access.docx" TargetMode="External"/><Relationship Id="rId369" Type="http://schemas.openxmlformats.org/officeDocument/2006/relationships/hyperlink" Target="https://mentor.ieee.org/802.11/dcn/20/11-20-1300-02-00be-pdt-mac-mlo-multi-link-setup-usage-and-rules-of-ml-ie.docx" TargetMode="External"/><Relationship Id="rId534" Type="http://schemas.openxmlformats.org/officeDocument/2006/relationships/hyperlink" Target="https://mentor.ieee.org/802.11/dcn/20/11-20-1409-01-00be-pdt-mac-sta-id.docx" TargetMode="External"/><Relationship Id="rId576" Type="http://schemas.openxmlformats.org/officeDocument/2006/relationships/hyperlink" Target="https://mentor.ieee.org/802.11/dcn/20/11-20-1592-00-00be-ml-ie-in-authentication-frame.docx" TargetMode="External"/><Relationship Id="rId173" Type="http://schemas.openxmlformats.org/officeDocument/2006/relationships/hyperlink" Target="https://mentor.ieee.org/802.11/dcn/20/11-20-1494-04-00be-pdt-of-eht-phy-data-scrambler-and-descrambler.docx" TargetMode="External"/><Relationship Id="rId229" Type="http://schemas.openxmlformats.org/officeDocument/2006/relationships/hyperlink" Target="https://mentor.ieee.org/802.11/dcn/20/11-20-1462-01-00be-pdt-phy-tx-mask.docx" TargetMode="External"/><Relationship Id="rId380" Type="http://schemas.openxmlformats.org/officeDocument/2006/relationships/hyperlink" Target="https://mentor.ieee.org/802.11/dcn/20/11-20-1256-03-00be-pdt-mac-mlo-tid-mapping-link-management-default-mode-and-enablement.docx" TargetMode="External"/><Relationship Id="rId436" Type="http://schemas.openxmlformats.org/officeDocument/2006/relationships/hyperlink" Target="https://mentor.ieee.org/802.11/dcn/20/11-20-1270-02-00be-pdt-mac-mlo-power-save-procedures.docx" TargetMode="External"/><Relationship Id="rId601" Type="http://schemas.openxmlformats.org/officeDocument/2006/relationships/hyperlink" Target="https://mentor.ieee.org/802.11/dcn/20/11-20-1440-02-00be-pdt-mac-mlo-enhanced-multi-link-operation-mode.docx" TargetMode="External"/><Relationship Id="rId643" Type="http://schemas.openxmlformats.org/officeDocument/2006/relationships/hyperlink" Target="https://mentor.ieee.org/802.11/dcn/20/11-20-1610-00-00be-pdt-mac-mlo-6-3-5-and-6-authentication.docx" TargetMode="External"/><Relationship Id="rId240" Type="http://schemas.openxmlformats.org/officeDocument/2006/relationships/hyperlink" Target="https://mentor.ieee.org/802.11/dcn/20/11-20-1253-00-00be-pdt-phy-modulation-accuracy.docx" TargetMode="External"/><Relationship Id="rId478" Type="http://schemas.openxmlformats.org/officeDocument/2006/relationships/hyperlink" Target="https://mentor.ieee.org/802.11/dcn/20/11-20-1305-00-00be-visio-file-for-figure-33-x-channel-access-of-str-mld.vsdx" TargetMode="External"/><Relationship Id="rId35" Type="http://schemas.openxmlformats.org/officeDocument/2006/relationships/hyperlink" Target="https://mentor.ieee.org/802.11/dcn/20/11-20-1404-02-00be-pdt-phy-support-for-non-ht-ht-vht-he-format-and-regulatory.doc" TargetMode="External"/><Relationship Id="rId77" Type="http://schemas.openxmlformats.org/officeDocument/2006/relationships/hyperlink" Target="https://mentor.ieee.org/802.11/dcn/20/11-20-1160-06-00be-pdt-phy-mu-mimo.docx" TargetMode="External"/><Relationship Id="rId100" Type="http://schemas.openxmlformats.org/officeDocument/2006/relationships/hyperlink" Target="https://mentor.ieee.org/802.11/dcn/20/11-20-1338-05-00be-pdt-phy-eht-modulation-and-coding-eht-mcss.docx" TargetMode="External"/><Relationship Id="rId282" Type="http://schemas.openxmlformats.org/officeDocument/2006/relationships/hyperlink" Target="https://mentor.ieee.org/802.11/dcn/20/11-20-1294-04-00be-pdt-phy-eht-plme.docx" TargetMode="External"/><Relationship Id="rId338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503" Type="http://schemas.openxmlformats.org/officeDocument/2006/relationships/hyperlink" Target="https://mentor.ieee.org/802.11/dcn/20/11-20-1395-12-00be-pdt-mac-mlo-multi-link-channel-access-general-non-str.docx" TargetMode="External"/><Relationship Id="rId545" Type="http://schemas.openxmlformats.org/officeDocument/2006/relationships/hyperlink" Target="https://mentor.ieee.org/802.11/dcn/20/11-20-1651-00-00be-pdt-tbds-mac-mlo-discovery-discovery-procedures-including-probing-and-rnr.docx" TargetMode="External"/><Relationship Id="rId587" Type="http://schemas.openxmlformats.org/officeDocument/2006/relationships/hyperlink" Target="https://mentor.ieee.org/802.11/dcn/20/11-20-1272-00-00be-pdt-mac-mlo-multiple-bssid-procedure.docx" TargetMode="External"/><Relationship Id="rId8" Type="http://schemas.openxmlformats.org/officeDocument/2006/relationships/webSettings" Target="webSettings.xml"/><Relationship Id="rId142" Type="http://schemas.openxmlformats.org/officeDocument/2006/relationships/hyperlink" Target="https://mentor.ieee.org/802.11/dcn/20/11-20-1276-06-00be-pdt-phy-eht-preamble-eht-sig.docx" TargetMode="External"/><Relationship Id="rId184" Type="http://schemas.openxmlformats.org/officeDocument/2006/relationships/hyperlink" Target="https://mentor.ieee.org/802.11/dcn/20/11-20-1452-02-00be-pdt-segment-parser.docx" TargetMode="External"/><Relationship Id="rId391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405" Type="http://schemas.openxmlformats.org/officeDocument/2006/relationships/hyperlink" Target="https://mentor.ieee.org/802.11/dcn/20/11-20-1336-05-00be-11be-spec-text-for-mlo-ba-share-and-extension-of-sn-space.docx" TargetMode="External"/><Relationship Id="rId447" Type="http://schemas.openxmlformats.org/officeDocument/2006/relationships/hyperlink" Target="https://mentor.ieee.org/802.11/dcn/20/11-20-1291-03-00be-pdt-mac-mlo-enhanced-multi-link-single-radio-operation.docx" TargetMode="External"/><Relationship Id="rId612" Type="http://schemas.openxmlformats.org/officeDocument/2006/relationships/hyperlink" Target="https://mentor.ieee.org/802.11/dcn/20/11-20-1407-02-00be-pdt-mac-mlo-soft-ap-mld-operation.docx" TargetMode="External"/><Relationship Id="rId251" Type="http://schemas.openxmlformats.org/officeDocument/2006/relationships/hyperlink" Target="https://mentor.ieee.org/802.11/dcn/20/11-20-1252-02-00be-pdt-phy-frequency-tolerance.docx" TargetMode="External"/><Relationship Id="rId489" Type="http://schemas.openxmlformats.org/officeDocument/2006/relationships/hyperlink" Target="https://mentor.ieee.org/802.11/dcn/20/11-20-1395-06-00be-pdt-mac-mlo-multi-link-channel-access-general-non-str.docx" TargetMode="External"/><Relationship Id="rId654" Type="http://schemas.microsoft.com/office/2011/relationships/people" Target="people.xml"/><Relationship Id="rId46" Type="http://schemas.openxmlformats.org/officeDocument/2006/relationships/hyperlink" Target="https://mentor.ieee.org/802.11/dcn/20/11-20-1371-04-00be-pdt-phy-subcarriers-and-resource-allocation-for-wideband.docx" TargetMode="External"/><Relationship Id="rId293" Type="http://schemas.openxmlformats.org/officeDocument/2006/relationships/hyperlink" Target="https://mentor.ieee.org/802.11/dcn/20/11-20-1359-02-00be-pdt-mac-eht-operation-element.docx" TargetMode="External"/><Relationship Id="rId307" Type="http://schemas.openxmlformats.org/officeDocument/2006/relationships/hyperlink" Target="https://mentor.ieee.org/802.11/dcn/20/11-20-1353-02-00be-pdt-mac-eht-bss-operation.docx" TargetMode="External"/><Relationship Id="rId349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514" Type="http://schemas.openxmlformats.org/officeDocument/2006/relationships/hyperlink" Target="https://mentor.ieee.org/802.11/dcn/20/11-20-1320-09-00be-pdt-mac-mlo-multi-link-channel-access-capability-signaling.docx" TargetMode="External"/><Relationship Id="rId556" Type="http://schemas.openxmlformats.org/officeDocument/2006/relationships/hyperlink" Target="https://mentor.ieee.org/802.11/dcn/20/11-20-1274-03-00be-mac-pdt-mlo-ml-ie-structure.docx" TargetMode="External"/><Relationship Id="rId88" Type="http://schemas.openxmlformats.org/officeDocument/2006/relationships/hyperlink" Target="https://mentor.ieee.org/802.11/dcn/20/11-20-1479-02-00be-pdt-phy-t-block.docx" TargetMode="External"/><Relationship Id="rId111" Type="http://schemas.openxmlformats.org/officeDocument/2006/relationships/hyperlink" Target="https://mentor.ieee.org/802.11/dcn/20/11-20-1337-00-00be-pdt-phy-mathematical-description-of-signals.docx" TargetMode="External"/><Relationship Id="rId153" Type="http://schemas.openxmlformats.org/officeDocument/2006/relationships/hyperlink" Target="https://mentor.ieee.org/802.11/dcn/20/11-20-1260-04-00be-pdt-phy-eht-stf.docx" TargetMode="External"/><Relationship Id="rId195" Type="http://schemas.openxmlformats.org/officeDocument/2006/relationships/hyperlink" Target="https://mentor.ieee.org/802.11/dcn/20/11-20-1448-07-00be-pdt-resource-unit-interleaving-for-rus-and-multipe-rus.docx" TargetMode="External"/><Relationship Id="rId209" Type="http://schemas.openxmlformats.org/officeDocument/2006/relationships/hyperlink" Target="https://mentor.ieee.org/802.11/dcn/20/11-20-1349-03-00be-pdt-constellation-mapping.docx" TargetMode="External"/><Relationship Id="rId360" Type="http://schemas.openxmlformats.org/officeDocument/2006/relationships/hyperlink" Target="https://mentor.ieee.org/802.11/dcn/20/11-20-1300-00-00be-pdt-mac-mlo-multi-link-setup-usage-and-rules-of-ml-ie.docx" TargetMode="External"/><Relationship Id="rId416" Type="http://schemas.openxmlformats.org/officeDocument/2006/relationships/hyperlink" Target="https://mentor.ieee.org/802.11/dcn/20/11-20-1292-05-00be-pdt-mac-mlo-power-save-traffic-indication.docx" TargetMode="External"/><Relationship Id="rId598" Type="http://schemas.openxmlformats.org/officeDocument/2006/relationships/hyperlink" Target="https://mentor.ieee.org/802.11/dcn/20/11-20-1261-01-00be-pdt-mac-mlo-retransmissions.docx" TargetMode="External"/><Relationship Id="rId220" Type="http://schemas.openxmlformats.org/officeDocument/2006/relationships/hyperlink" Target="https://mentor.ieee.org/802.11/dcn/20/11-20-1231-02-00be-pdt-phy-beamforming.docx" TargetMode="External"/><Relationship Id="rId458" Type="http://schemas.openxmlformats.org/officeDocument/2006/relationships/hyperlink" Target="https://mentor.ieee.org/802.11/dcn/20/11-20-1291-12-00be-pdt-mac-mlo-enhanced-multi-link-single-radio-operation.docx" TargetMode="External"/><Relationship Id="rId623" Type="http://schemas.openxmlformats.org/officeDocument/2006/relationships/hyperlink" Target="https://mentor.ieee.org/802.11/dcn/20/11-20-1407-13-00be-pdt-mac-mlo-soft-ap-mld-operation.docx" TargetMode="External"/><Relationship Id="rId15" Type="http://schemas.openxmlformats.org/officeDocument/2006/relationships/hyperlink" Target="https://mentor.ieee.org/802.11/dcn/20/11-20-1307-04-00be-pdt-phy-introduction-to-eht-phy.docx" TargetMode="External"/><Relationship Id="rId57" Type="http://schemas.openxmlformats.org/officeDocument/2006/relationships/hyperlink" Target="https://mentor.ieee.org/802.11/dcn/20/11-20-1315-06-00be-draft-text-for-support-for-large-bandwidth.docx" TargetMode="External"/><Relationship Id="rId262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318" Type="http://schemas.openxmlformats.org/officeDocument/2006/relationships/hyperlink" Target="https://mentor.ieee.org/802.11/dcn/20/11-20-1408-00-00be-pdt-mac-txop-preamble-puncturing.docx" TargetMode="External"/><Relationship Id="rId525" Type="http://schemas.openxmlformats.org/officeDocument/2006/relationships/hyperlink" Target="https://mentor.ieee.org/802.11/dcn/20/11-20-1271-06-00be-pdt-mac-mlo-multi-link-channel-access-end-ppdu-alignment.docx" TargetMode="External"/><Relationship Id="rId567" Type="http://schemas.openxmlformats.org/officeDocument/2006/relationships/hyperlink" Target="https://mentor.ieee.org/802.11/dcn/20/11-20-1582-00-00be-ml-ie-complete-profile-indication.docx" TargetMode="External"/><Relationship Id="rId99" Type="http://schemas.openxmlformats.org/officeDocument/2006/relationships/hyperlink" Target="https://mentor.ieee.org/802.11/dcn/20/11-20-1338-04-00be-pdt-phy-eht-modulation-and-coding-eht-mcss.docx" TargetMode="External"/><Relationship Id="rId122" Type="http://schemas.openxmlformats.org/officeDocument/2006/relationships/hyperlink" Target="https://mentor.ieee.org/802.11/dcn/20/11-20-1329-02-00be-pdt-eht-preamble-l-stf-l-ltf-l-sig-and-rl-sig.docx" TargetMode="External"/><Relationship Id="rId164" Type="http://schemas.openxmlformats.org/officeDocument/2006/relationships/hyperlink" Target="https://mentor.ieee.org/802.11/dcn/20/11-20-1319-02-00be-pdt-phy-preamble-puncture.docx" TargetMode="External"/><Relationship Id="rId371" Type="http://schemas.openxmlformats.org/officeDocument/2006/relationships/hyperlink" Target="https://mentor.ieee.org/802.11/dcn/20/11-20-1300-08-00be-pdt-mac-mlo-multi-link-setup-usage-and-rules-of-ml-ie.docx" TargetMode="External"/><Relationship Id="rId427" Type="http://schemas.openxmlformats.org/officeDocument/2006/relationships/hyperlink" Target="https://mentor.ieee.org/802.11/dcn/20/11-20-1332-06-00be-pdt-mac-mlo-bss-parameter-update.docx" TargetMode="External"/><Relationship Id="rId469" Type="http://schemas.openxmlformats.org/officeDocument/2006/relationships/hyperlink" Target="https://mentor.ieee.org/802.11/dcn/20/11-20-1411-04-00be-pdt-mac-mlo-group-addressed-data-frame.docx" TargetMode="External"/><Relationship Id="rId634" Type="http://schemas.openxmlformats.org/officeDocument/2006/relationships/hyperlink" Target="https://mentor.ieee.org/802.11/dcn/20/11-20-1407-12-00be-pdt-mac-mlo-soft-ap-mld-operation.docx" TargetMode="External"/><Relationship Id="rId26" Type="http://schemas.openxmlformats.org/officeDocument/2006/relationships/hyperlink" Target="https://mentor.ieee.org/802.11/dcn/20/11-20-1403-01-00be-pdt-phy-txvector-rxvector-trigvector-config-vector.doc" TargetMode="External"/><Relationship Id="rId231" Type="http://schemas.openxmlformats.org/officeDocument/2006/relationships/hyperlink" Target="https://mentor.ieee.org/802.11/dcn/20/11-20-1480-00-00be-pdt-phy-s-flatness.docx" TargetMode="External"/><Relationship Id="rId273" Type="http://schemas.openxmlformats.org/officeDocument/2006/relationships/hyperlink" Target="https://mentor.ieee.org/802.11/dcn/20/11-20-1404-02-00be-pdt-phy-support-for-non-ht-ht-vht-he-format-and-regulatory.doc" TargetMode="External"/><Relationship Id="rId329" Type="http://schemas.openxmlformats.org/officeDocument/2006/relationships/hyperlink" Target="https://mentor.ieee.org/802.11/dcn/20/11-20-1434-06-00be-pdt-for-ns-ep-priority-access.docx" TargetMode="External"/><Relationship Id="rId480" Type="http://schemas.openxmlformats.org/officeDocument/2006/relationships/hyperlink" Target="https://mentor.ieee.org/802.11/dcn/20/11-20-1299-04-00be-pdt-mac-mlo-multi-link-channel-access-str.docx" TargetMode="External"/><Relationship Id="rId536" Type="http://schemas.openxmlformats.org/officeDocument/2006/relationships/hyperlink" Target="https://mentor.ieee.org/802.11/dcn/20/11-20-1409-03-00be-pdt-mac-sta-id.docx" TargetMode="External"/><Relationship Id="rId68" Type="http://schemas.openxmlformats.org/officeDocument/2006/relationships/hyperlink" Target="https://mentor.ieee.org/802.11/dcn/20/11-20-1447-06-00be-pdt-subcarriers-and-resource-allocation-for-multiple-rus.docx" TargetMode="External"/><Relationship Id="rId133" Type="http://schemas.openxmlformats.org/officeDocument/2006/relationships/hyperlink" Target="https://mentor.ieee.org/802.11/dcn/20/11-20-1276-04-00be-pdt-phy-eht-preamble-eht-sig.docx" TargetMode="External"/><Relationship Id="rId175" Type="http://schemas.openxmlformats.org/officeDocument/2006/relationships/hyperlink" Target="https://mentor.ieee.org/802.11/dcn/20/11-20-1339-01-00be-pdt-phy-data-field-coding.docx" TargetMode="External"/><Relationship Id="rId340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578" Type="http://schemas.openxmlformats.org/officeDocument/2006/relationships/hyperlink" Target="https://mentor.ieee.org/802.11/dcn/20/11-20-1274-09-00be-mac-pdt-mlo-ml-ie-structure.docx" TargetMode="External"/><Relationship Id="rId200" Type="http://schemas.openxmlformats.org/officeDocument/2006/relationships/hyperlink" Target="https://mentor.ieee.org/802.11/dcn/20/11-20-1351-02-00be-pdt-phy-pilot.docx" TargetMode="External"/><Relationship Id="rId382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438" Type="http://schemas.openxmlformats.org/officeDocument/2006/relationships/hyperlink" Target="https://mentor.ieee.org/802.11/dcn/20/11-20-1270-04-00be-pdt-mac-mlo-power-save-procedures.docx" TargetMode="External"/><Relationship Id="rId603" Type="http://schemas.openxmlformats.org/officeDocument/2006/relationships/hyperlink" Target="https://mentor.ieee.org/802.11/dcn/20/11-20-1440-04-00be-pdt-mac-mlo-enhanced-multi-link-operation-mode.docx" TargetMode="External"/><Relationship Id="rId645" Type="http://schemas.openxmlformats.org/officeDocument/2006/relationships/hyperlink" Target="https://mentor.ieee.org/802.11/dcn/20/11-20-1659-00-00be-pdt-mac-mlo-6-3-7-to-6-3-9-association-1.docx" TargetMode="External"/><Relationship Id="rId242" Type="http://schemas.openxmlformats.org/officeDocument/2006/relationships/hyperlink" Target="https://mentor.ieee.org/802.11/dcn/20/11-20-1253-02-00be-pdt-phy-modulation-accuracy.docx" TargetMode="External"/><Relationship Id="rId284" Type="http://schemas.openxmlformats.org/officeDocument/2006/relationships/hyperlink" Target="https://mentor.ieee.org/802.11/dcn/20/11-20-1290-01-00be-pdt-phy-parameters-for-eht-mcss.docx" TargetMode="External"/><Relationship Id="rId491" Type="http://schemas.openxmlformats.org/officeDocument/2006/relationships/hyperlink" Target="https://mentor.ieee.org/802.11/dcn/20/11-20-1395-08-00be-pdt-mac-mlo-multi-link-channel-access-general-non-str.docx" TargetMode="External"/><Relationship Id="rId505" Type="http://schemas.openxmlformats.org/officeDocument/2006/relationships/hyperlink" Target="https://mentor.ieee.org/802.11/dcn/20/11-20-1320-00-00be-pdt-mac-mlo-multi-link-channel-access-capability-signaling.docx" TargetMode="External"/><Relationship Id="rId37" Type="http://schemas.openxmlformats.org/officeDocument/2006/relationships/hyperlink" Target="https://mentor.ieee.org/802.11/dcn/20/11-20-1314-00-00be-draft-text-for-wideband-and-noncontiguous-spectrum-utilization.docx" TargetMode="External"/><Relationship Id="rId79" Type="http://schemas.openxmlformats.org/officeDocument/2006/relationships/hyperlink" Target="https://mentor.ieee.org/802.11/dcn/20/11-20-1160-04-00be-pdt-phy-mu-mimo.docx" TargetMode="External"/><Relationship Id="rId102" Type="http://schemas.openxmlformats.org/officeDocument/2006/relationships/hyperlink" Target="https://mentor.ieee.org/802.11/dcn/20/11-20-1338-05-00be-pdt-phy-eht-modulation-and-coding-eht-mcss.docx" TargetMode="External"/><Relationship Id="rId144" Type="http://schemas.openxmlformats.org/officeDocument/2006/relationships/hyperlink" Target="https://mentor.ieee.org/802.11/dcn/20/11-20-1276-07-00be-pdt-phy-eht-preamble-eht-sig.docx" TargetMode="External"/><Relationship Id="rId547" Type="http://schemas.openxmlformats.org/officeDocument/2006/relationships/hyperlink" Target="https://mentor.ieee.org/802.11/dcn/20/11-20-1255-00-00be-pdt-mac-mlo-discovery-discovery-procedures-including-probing-and-rnr.docx" TargetMode="External"/><Relationship Id="rId589" Type="http://schemas.openxmlformats.org/officeDocument/2006/relationships/hyperlink" Target="https://mentor.ieee.org/802.11/dcn/20/11-20-1285-00-00be-visio-file-for-figure-aa6.vsd" TargetMode="External"/><Relationship Id="rId90" Type="http://schemas.openxmlformats.org/officeDocument/2006/relationships/hyperlink" Target="https://mentor.ieee.org/802.11/dcn/20/11-20-1479-02-00be-pdt-phy-t-block.docx" TargetMode="External"/><Relationship Id="rId186" Type="http://schemas.openxmlformats.org/officeDocument/2006/relationships/hyperlink" Target="https://mentor.ieee.org/802.11/dcn/20/11-20-1452-02-00be-pdt-segment-parser.docx" TargetMode="External"/><Relationship Id="rId351" Type="http://schemas.openxmlformats.org/officeDocument/2006/relationships/hyperlink" Target="https://mentor.ieee.org/802.11/dcn/20/11-20-1445-01-00be-pdt-mac-mlo-setup-security.docx" TargetMode="External"/><Relationship Id="rId393" Type="http://schemas.openxmlformats.org/officeDocument/2006/relationships/hyperlink" Target="https://mentor.ieee.org/802.11/dcn/20/11-20-1275-01-00be-mac-pdt-mlo-ba-procedure.docx" TargetMode="External"/><Relationship Id="rId407" Type="http://schemas.openxmlformats.org/officeDocument/2006/relationships/hyperlink" Target="https://mentor.ieee.org/802.11/dcn/20/11-20-1336-03-00be-11be-spec-text-for-mlo-ba-share-and-extension-of-sn-space.docx" TargetMode="External"/><Relationship Id="rId449" Type="http://schemas.openxmlformats.org/officeDocument/2006/relationships/hyperlink" Target="https://mentor.ieee.org/802.11/dcn/20/11-20-1291-05-00be-pdt-mac-mlo-enhanced-multi-link-single-radio-operation.docx" TargetMode="External"/><Relationship Id="rId614" Type="http://schemas.openxmlformats.org/officeDocument/2006/relationships/hyperlink" Target="https://mentor.ieee.org/802.11/dcn/20/11-20-1407-04-00be-pdt-mac-mlo-soft-ap-mld-operation.docx" TargetMode="External"/><Relationship Id="rId211" Type="http://schemas.openxmlformats.org/officeDocument/2006/relationships/hyperlink" Target="https://mentor.ieee.org/802.11/dcn/20/11-20-1349-02-00be-pdt-constellation-mapping.docx" TargetMode="External"/><Relationship Id="rId253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295" Type="http://schemas.openxmlformats.org/officeDocument/2006/relationships/hyperlink" Target="https://mentor.ieee.org/802.11/dcn/20/11-20-1359-04-00be-pdt-mac-eht-operation-element.docx" TargetMode="External"/><Relationship Id="rId309" Type="http://schemas.openxmlformats.org/officeDocument/2006/relationships/hyperlink" Target="https://mentor.ieee.org/802.11/dcn/20/11-20-1353-05-00be-pdt-mac-eht-bss-operation.docx" TargetMode="External"/><Relationship Id="rId460" Type="http://schemas.openxmlformats.org/officeDocument/2006/relationships/hyperlink" Target="https://mentor.ieee.org/802.11/dcn/20/11-20-1291-12-00be-pdt-mac-mlo-enhanced-multi-link-single-radio-operation.docx" TargetMode="External"/><Relationship Id="rId516" Type="http://schemas.openxmlformats.org/officeDocument/2006/relationships/hyperlink" Target="https://mentor.ieee.org/802.11/dcn/20/11-20-1320-06-00be-pdt-mac-mlo-multi-link-channel-access-capability-signaling.docx" TargetMode="External"/><Relationship Id="rId48" Type="http://schemas.openxmlformats.org/officeDocument/2006/relationships/hyperlink" Target="https://mentor.ieee.org/802.11/dcn/20/11-20-1315-00-00be-draft-text-for-support-for-large-bandwidth.docx" TargetMode="External"/><Relationship Id="rId113" Type="http://schemas.openxmlformats.org/officeDocument/2006/relationships/hyperlink" Target="https://mentor.ieee.org/802.11/dcn/20/11-20-1337-02-00be-pdt-phy-mathematical-description-of-signals.docx" TargetMode="External"/><Relationship Id="rId320" Type="http://schemas.openxmlformats.org/officeDocument/2006/relationships/hyperlink" Target="https://mentor.ieee.org/802.11/dcn/20/11-20-1408-02-00be-pdt-mac-txop-preamble-puncturing.docx" TargetMode="External"/><Relationship Id="rId558" Type="http://schemas.openxmlformats.org/officeDocument/2006/relationships/hyperlink" Target="https://mentor.ieee.org/802.11/dcn/20/11-20-1274-05-00be-mac-pdt-mlo-ml-ie-structure.docx" TargetMode="External"/><Relationship Id="rId155" Type="http://schemas.openxmlformats.org/officeDocument/2006/relationships/hyperlink" Target="https://mentor.ieee.org/802.11/dcn/20/11-20-1495-01-00be-pdt-of-eht-ltf-sequences.docx" TargetMode="External"/><Relationship Id="rId197" Type="http://schemas.openxmlformats.org/officeDocument/2006/relationships/hyperlink" Target="https://mentor.ieee.org/802.11/dcn/20/11-20-1448-07-00be-pdt-resource-unit-interleaving-for-rus-and-multipe-rus.docx" TargetMode="External"/><Relationship Id="rId362" Type="http://schemas.openxmlformats.org/officeDocument/2006/relationships/hyperlink" Target="https://mentor.ieee.org/802.11/dcn/20/11-20-1300-02-00be-pdt-mac-mlo-multi-link-setup-usage-and-rules-of-ml-ie.docx" TargetMode="External"/><Relationship Id="rId418" Type="http://schemas.openxmlformats.org/officeDocument/2006/relationships/hyperlink" Target="https://mentor.ieee.org/802.11/dcn/20/11-20-1292-03-00be-pdt-mac-mlo-power-save-traffic-indication.docx" TargetMode="External"/><Relationship Id="rId625" Type="http://schemas.openxmlformats.org/officeDocument/2006/relationships/hyperlink" Target="https://mentor.ieee.org/802.11/dcn/20/11-20-1407-05-00be-pdt-mac-mlo-soft-ap-mld-operation.docx" TargetMode="External"/><Relationship Id="rId222" Type="http://schemas.openxmlformats.org/officeDocument/2006/relationships/hyperlink" Target="https://mentor.ieee.org/802.11/dcn/20/11-20-1231-01-00be-pdt-phy-beamforming.docx" TargetMode="External"/><Relationship Id="rId264" Type="http://schemas.openxmlformats.org/officeDocument/2006/relationships/hyperlink" Target="https://mentor.ieee.org/802.11/dcn/20/11-20-1229-01-00be-pdt-phy-channel-numbering-and-channelization.docx" TargetMode="External"/><Relationship Id="rId471" Type="http://schemas.openxmlformats.org/officeDocument/2006/relationships/hyperlink" Target="https://mentor.ieee.org/802.11/dcn/20/11-20-1299-00-00be-pdt-mac-mlo-multi-link-channel-access-str.docx" TargetMode="External"/><Relationship Id="rId17" Type="http://schemas.openxmlformats.org/officeDocument/2006/relationships/hyperlink" Target="https://mentor.ieee.org/802.11/dcn/20/11-20-1307-01-00be-pdt-phy-introduction-to-eht-phy.docx" TargetMode="External"/><Relationship Id="rId59" Type="http://schemas.openxmlformats.org/officeDocument/2006/relationships/hyperlink" Target="https://mentor.ieee.org/802.11/dcn/20/11-20-1316-00-00be-draft-text-for-subcarriers-and-resource-allocation-for-single-ru.docx" TargetMode="External"/><Relationship Id="rId124" Type="http://schemas.openxmlformats.org/officeDocument/2006/relationships/hyperlink" Target="https://mentor.ieee.org/802.11/dcn/20/11-20-1464-00-00be-pdt-phy-u-sig.docx" TargetMode="External"/><Relationship Id="rId527" Type="http://schemas.openxmlformats.org/officeDocument/2006/relationships/hyperlink" Target="https://mentor.ieee.org/802.11/dcn/20/11-20-1271-08-00be-pdt-mac-mlo-multi-link-channel-access-end-ppdu-alignment.docx" TargetMode="External"/><Relationship Id="rId569" Type="http://schemas.openxmlformats.org/officeDocument/2006/relationships/hyperlink" Target="https://mentor.ieee.org/802.11/dcn/20/11-20-1592-00-00be-ml-ie-in-authentication-frame.docx" TargetMode="External"/><Relationship Id="rId70" Type="http://schemas.openxmlformats.org/officeDocument/2006/relationships/hyperlink" Target="https://mentor.ieee.org/802.11/dcn/20/11-20-1447-06-00be-pdt-subcarriers-and-resource-allocation-for-multiple-rus.docx" TargetMode="External"/><Relationship Id="rId166" Type="http://schemas.openxmlformats.org/officeDocument/2006/relationships/hyperlink" Target="https://mentor.ieee.org/802.11/dcn/20/11-20-1494-00-00be-pdt-of-eht-phy-data-scrambler-and-descrambler.docx" TargetMode="External"/><Relationship Id="rId331" Type="http://schemas.openxmlformats.org/officeDocument/2006/relationships/hyperlink" Target="https://mentor.ieee.org/802.11/dcn/20/11-20-1434-04-00be-pdt-for-ns-ep-priority-access.docx" TargetMode="External"/><Relationship Id="rId373" Type="http://schemas.openxmlformats.org/officeDocument/2006/relationships/hyperlink" Target="https://mentor.ieee.org/802.11/dcn/20/11-20-1667-00-00be-pdt-mac-mlo-discovery-information-request.docx" TargetMode="External"/><Relationship Id="rId429" Type="http://schemas.openxmlformats.org/officeDocument/2006/relationships/hyperlink" Target="https://mentor.ieee.org/802.11/dcn/20/11-20-1332-03-00be-pdt-mac-mlo-bss-parameter-update.docx" TargetMode="External"/><Relationship Id="rId580" Type="http://schemas.openxmlformats.org/officeDocument/2006/relationships/hyperlink" Target="https://mentor.ieee.org/802.11/dcn/20/11-20-1592-00-00be-ml-ie-in-authentication-frame.docx" TargetMode="External"/><Relationship Id="rId636" Type="http://schemas.openxmlformats.org/officeDocument/2006/relationships/hyperlink" Target="https://mentor.ieee.org/802.11/dcn/20/11-20-1348-00-00be-pdt-joint-map-sounding.docx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entor.ieee.org/802.11/dcn/20/11-20-1462-01-00be-pdt-phy-tx-mask.docx" TargetMode="External"/><Relationship Id="rId440" Type="http://schemas.openxmlformats.org/officeDocument/2006/relationships/hyperlink" Target="https://mentor.ieee.org/802.11/dcn/20/11-20-1289-01-00be-visio-file-for-figure-33-xx-mlo-per-sta-independent-power-state.vsd" TargetMode="External"/><Relationship Id="rId28" Type="http://schemas.openxmlformats.org/officeDocument/2006/relationships/hyperlink" Target="https://mentor.ieee.org/802.11/dcn/20/11-20-1403-03-00be-pdt-phy-txvector-rxvector-trigvector-config-vector.doc" TargetMode="External"/><Relationship Id="rId275" Type="http://schemas.openxmlformats.org/officeDocument/2006/relationships/hyperlink" Target="https://mentor.ieee.org/802.11/dcn/20/11-20-1294-00-00be-pdt-phy-eht-plme.docx" TargetMode="External"/><Relationship Id="rId300" Type="http://schemas.openxmlformats.org/officeDocument/2006/relationships/hyperlink" Target="https://mentor.ieee.org/802.11/dcn/20/11-20-1353-00-00be-pdt-mac-eht-bss-operation.docx" TargetMode="External"/><Relationship Id="rId482" Type="http://schemas.openxmlformats.org/officeDocument/2006/relationships/hyperlink" Target="https://mentor.ieee.org/802.11/dcn/20/11-20-1299-06-00be-pdt-mac-mlo-multi-link-channel-access-str.docx" TargetMode="External"/><Relationship Id="rId538" Type="http://schemas.openxmlformats.org/officeDocument/2006/relationships/hyperlink" Target="https://mentor.ieee.org/802.11/dcn/20/11-20-1409-03-00be-pdt-mac-sta-id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29D70B-3E7D-4DE2-A64F-AC68DFF7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2075</TotalTime>
  <Pages>1</Pages>
  <Words>20391</Words>
  <Characters>116231</Characters>
  <Application>Microsoft Office Word</Application>
  <DocSecurity>0</DocSecurity>
  <Lines>968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802.11-20/0997r57</vt:lpstr>
    </vt:vector>
  </TitlesOfParts>
  <Company>Qualcomm Inc.</Company>
  <LinksUpToDate>false</LinksUpToDate>
  <CharactersWithSpaces>136350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802.11-20/0997r57</dc:title>
  <dc:subject>Agenda</dc:subject>
  <dc:creator>Alfred Asterjadhi</dc:creator>
  <cp:keywords>Volunteer and Status</cp:keywords>
  <dc:description/>
  <cp:lastModifiedBy>Edward Au</cp:lastModifiedBy>
  <cp:revision>1376</cp:revision>
  <cp:lastPrinted>2020-07-07T16:13:00Z</cp:lastPrinted>
  <dcterms:created xsi:type="dcterms:W3CDTF">2020-07-30T22:19:00Z</dcterms:created>
  <dcterms:modified xsi:type="dcterms:W3CDTF">2020-10-24T23:40:00Z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