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73FD5FCF" w:rsidR="00CA09B2" w:rsidRDefault="00CA09B2" w:rsidP="00BB6D00">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D21263">
              <w:rPr>
                <w:b w:val="0"/>
                <w:sz w:val="20"/>
              </w:rPr>
              <w:t>10-</w:t>
            </w:r>
            <w:r w:rsidR="00593188">
              <w:rPr>
                <w:b w:val="0"/>
                <w:sz w:val="20"/>
              </w:rPr>
              <w:t>1</w:t>
            </w:r>
            <w:r w:rsidR="00B733A2">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C1E1A" w:rsidRDefault="00DC1E1A">
                            <w:pPr>
                              <w:pStyle w:val="T1"/>
                              <w:spacing w:after="120"/>
                            </w:pPr>
                            <w:r>
                              <w:t>Abstract</w:t>
                            </w:r>
                          </w:p>
                          <w:p w14:paraId="30292F72" w14:textId="69724688" w:rsidR="00DC1E1A" w:rsidRDefault="00DC1E1A">
                            <w:pPr>
                              <w:jc w:val="both"/>
                            </w:pPr>
                            <w:r>
                              <w:t>This document contains a table with the spec text volunteers and status updates for TGbe D0.1 and D0.2.</w:t>
                            </w:r>
                          </w:p>
                          <w:p w14:paraId="370DF1EB" w14:textId="77777777" w:rsidR="00DC1E1A" w:rsidRDefault="00DC1E1A">
                            <w:pPr>
                              <w:jc w:val="both"/>
                            </w:pPr>
                          </w:p>
                          <w:p w14:paraId="2E83F19A" w14:textId="16D85E04" w:rsidR="00DC1E1A" w:rsidRDefault="00DC1E1A" w:rsidP="00935D59">
                            <w:pPr>
                              <w:jc w:val="both"/>
                            </w:pPr>
                          </w:p>
                          <w:p w14:paraId="059B745B" w14:textId="37CB83AD" w:rsidR="00DC1E1A" w:rsidRDefault="00DC1E1A" w:rsidP="00935D59">
                            <w:pPr>
                              <w:jc w:val="both"/>
                            </w:pPr>
                          </w:p>
                          <w:p w14:paraId="15875BAB" w14:textId="04D45E1B" w:rsidR="00DC1E1A" w:rsidRDefault="00DC1E1A" w:rsidP="00935D59">
                            <w:pPr>
                              <w:jc w:val="both"/>
                            </w:pPr>
                          </w:p>
                          <w:p w14:paraId="622AE103" w14:textId="22071A91" w:rsidR="00DC1E1A" w:rsidRDefault="00DC1E1A" w:rsidP="00935D59">
                            <w:pPr>
                              <w:jc w:val="both"/>
                            </w:pPr>
                          </w:p>
                          <w:p w14:paraId="0592E46D" w14:textId="6F51E277" w:rsidR="00DC1E1A" w:rsidRDefault="00DC1E1A" w:rsidP="00935D59">
                            <w:pPr>
                              <w:jc w:val="both"/>
                            </w:pPr>
                          </w:p>
                          <w:p w14:paraId="3369EA44" w14:textId="014CF013" w:rsidR="00DC1E1A" w:rsidRDefault="00DC1E1A" w:rsidP="00935D59">
                            <w:pPr>
                              <w:jc w:val="both"/>
                            </w:pPr>
                          </w:p>
                          <w:p w14:paraId="7FA2B34F" w14:textId="1FC5D690" w:rsidR="00DC1E1A" w:rsidRDefault="00DC1E1A" w:rsidP="00935D59">
                            <w:pPr>
                              <w:jc w:val="both"/>
                            </w:pPr>
                          </w:p>
                          <w:p w14:paraId="03C510E2" w14:textId="3A2554EA" w:rsidR="00DC1E1A" w:rsidRDefault="00DC1E1A" w:rsidP="00935D59">
                            <w:pPr>
                              <w:jc w:val="both"/>
                            </w:pPr>
                          </w:p>
                          <w:p w14:paraId="4537724B" w14:textId="7B28868D" w:rsidR="00DC1E1A" w:rsidRDefault="00DC1E1A" w:rsidP="00935D59">
                            <w:pPr>
                              <w:jc w:val="both"/>
                            </w:pPr>
                          </w:p>
                          <w:p w14:paraId="5CBED139" w14:textId="1F6D573E" w:rsidR="00DC1E1A" w:rsidRDefault="00DC1E1A" w:rsidP="00935D59">
                            <w:pPr>
                              <w:jc w:val="both"/>
                            </w:pPr>
                          </w:p>
                          <w:p w14:paraId="40B8AFB4" w14:textId="08395F7D" w:rsidR="00DC1E1A" w:rsidRDefault="00DC1E1A" w:rsidP="00935D59">
                            <w:pPr>
                              <w:jc w:val="both"/>
                            </w:pPr>
                          </w:p>
                          <w:p w14:paraId="1C1102BF" w14:textId="53A3260A" w:rsidR="00DC1E1A" w:rsidRDefault="00DC1E1A" w:rsidP="00935D59">
                            <w:pPr>
                              <w:jc w:val="both"/>
                            </w:pPr>
                          </w:p>
                          <w:p w14:paraId="34F72081" w14:textId="07A6CAA9" w:rsidR="00DC1E1A" w:rsidRDefault="00DC1E1A" w:rsidP="00935D59">
                            <w:pPr>
                              <w:jc w:val="both"/>
                            </w:pPr>
                          </w:p>
                          <w:p w14:paraId="24B9680C" w14:textId="77D9661A" w:rsidR="00DC1E1A" w:rsidRDefault="00DC1E1A" w:rsidP="00935D59">
                            <w:pPr>
                              <w:jc w:val="both"/>
                            </w:pPr>
                          </w:p>
                          <w:p w14:paraId="6A2EFA2A" w14:textId="27400DE0" w:rsidR="00DC1E1A" w:rsidRDefault="00DC1E1A" w:rsidP="00935D59">
                            <w:pPr>
                              <w:jc w:val="both"/>
                            </w:pPr>
                          </w:p>
                          <w:p w14:paraId="5F612470" w14:textId="2CBFC344" w:rsidR="00DC1E1A" w:rsidRDefault="00DC1E1A" w:rsidP="00935D59">
                            <w:pPr>
                              <w:jc w:val="both"/>
                            </w:pPr>
                          </w:p>
                          <w:p w14:paraId="53B2D4BB" w14:textId="0E97D949" w:rsidR="00DC1E1A" w:rsidRDefault="00DC1E1A" w:rsidP="00935D59">
                            <w:pPr>
                              <w:jc w:val="both"/>
                            </w:pPr>
                          </w:p>
                          <w:p w14:paraId="727786B4" w14:textId="6E77A8A4" w:rsidR="00DC1E1A" w:rsidRDefault="00DC1E1A" w:rsidP="00935D59">
                            <w:pPr>
                              <w:jc w:val="both"/>
                            </w:pPr>
                          </w:p>
                          <w:p w14:paraId="7F8D8227" w14:textId="72C705A1" w:rsidR="00DC1E1A" w:rsidRDefault="00DC1E1A" w:rsidP="00935D59">
                            <w:pPr>
                              <w:jc w:val="both"/>
                            </w:pPr>
                          </w:p>
                          <w:p w14:paraId="582FEE3E" w14:textId="41D3AAFF" w:rsidR="00DC1E1A" w:rsidRDefault="00DC1E1A" w:rsidP="00935D59">
                            <w:pPr>
                              <w:jc w:val="both"/>
                            </w:pPr>
                          </w:p>
                          <w:p w14:paraId="7053D6BE" w14:textId="5B623C9F" w:rsidR="00DC1E1A" w:rsidRDefault="00DC1E1A" w:rsidP="00935D59">
                            <w:pPr>
                              <w:jc w:val="both"/>
                            </w:pPr>
                          </w:p>
                          <w:p w14:paraId="62BC7481" w14:textId="72CE6369" w:rsidR="00DC1E1A" w:rsidRDefault="00DC1E1A" w:rsidP="00935D59">
                            <w:pPr>
                              <w:jc w:val="both"/>
                            </w:pPr>
                          </w:p>
                          <w:p w14:paraId="72C89838" w14:textId="14849DE6" w:rsidR="00DC1E1A" w:rsidRDefault="00DC1E1A" w:rsidP="00935D59">
                            <w:pPr>
                              <w:jc w:val="both"/>
                            </w:pPr>
                          </w:p>
                          <w:p w14:paraId="3EAA3647" w14:textId="22F124B3" w:rsidR="00DC1E1A" w:rsidRDefault="00DC1E1A" w:rsidP="00935D59">
                            <w:pPr>
                              <w:jc w:val="both"/>
                            </w:pPr>
                          </w:p>
                          <w:p w14:paraId="1819B7E1" w14:textId="2DAFE5D7" w:rsidR="00DC1E1A" w:rsidRDefault="00DC1E1A" w:rsidP="00935D59">
                            <w:pPr>
                              <w:jc w:val="both"/>
                            </w:pPr>
                          </w:p>
                          <w:p w14:paraId="50113E4C" w14:textId="408FD79B" w:rsidR="00DC1E1A" w:rsidRDefault="00DC1E1A" w:rsidP="00935D59">
                            <w:pPr>
                              <w:jc w:val="both"/>
                            </w:pPr>
                          </w:p>
                          <w:p w14:paraId="694F21A9" w14:textId="1BCB2DC2" w:rsidR="00DC1E1A" w:rsidRDefault="00DC1E1A" w:rsidP="00935D59">
                            <w:pPr>
                              <w:jc w:val="both"/>
                            </w:pPr>
                          </w:p>
                          <w:p w14:paraId="5CA72B64" w14:textId="143872D9" w:rsidR="00DC1E1A" w:rsidRDefault="00DC1E1A" w:rsidP="00935D59">
                            <w:pPr>
                              <w:jc w:val="both"/>
                            </w:pPr>
                          </w:p>
                          <w:p w14:paraId="549AA84D" w14:textId="77777777" w:rsidR="00DC1E1A" w:rsidRPr="00935D59" w:rsidRDefault="00DC1E1A"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DC1E1A" w:rsidRDefault="00DC1E1A">
                      <w:pPr>
                        <w:pStyle w:val="T1"/>
                        <w:spacing w:after="120"/>
                      </w:pPr>
                      <w:r>
                        <w:t>Abstract</w:t>
                      </w:r>
                    </w:p>
                    <w:p w14:paraId="30292F72" w14:textId="69724688" w:rsidR="00DC1E1A" w:rsidRDefault="00DC1E1A">
                      <w:pPr>
                        <w:jc w:val="both"/>
                      </w:pPr>
                      <w:r>
                        <w:t>This document contains a table with the spec text volunteers and status updates for TGbe D0.1 and D0.2.</w:t>
                      </w:r>
                    </w:p>
                    <w:p w14:paraId="370DF1EB" w14:textId="77777777" w:rsidR="00DC1E1A" w:rsidRDefault="00DC1E1A">
                      <w:pPr>
                        <w:jc w:val="both"/>
                      </w:pPr>
                    </w:p>
                    <w:p w14:paraId="2E83F19A" w14:textId="16D85E04" w:rsidR="00DC1E1A" w:rsidRDefault="00DC1E1A" w:rsidP="00935D59">
                      <w:pPr>
                        <w:jc w:val="both"/>
                      </w:pPr>
                    </w:p>
                    <w:p w14:paraId="059B745B" w14:textId="37CB83AD" w:rsidR="00DC1E1A" w:rsidRDefault="00DC1E1A" w:rsidP="00935D59">
                      <w:pPr>
                        <w:jc w:val="both"/>
                      </w:pPr>
                    </w:p>
                    <w:p w14:paraId="15875BAB" w14:textId="04D45E1B" w:rsidR="00DC1E1A" w:rsidRDefault="00DC1E1A" w:rsidP="00935D59">
                      <w:pPr>
                        <w:jc w:val="both"/>
                      </w:pPr>
                    </w:p>
                    <w:p w14:paraId="622AE103" w14:textId="22071A91" w:rsidR="00DC1E1A" w:rsidRDefault="00DC1E1A" w:rsidP="00935D59">
                      <w:pPr>
                        <w:jc w:val="both"/>
                      </w:pPr>
                    </w:p>
                    <w:p w14:paraId="0592E46D" w14:textId="6F51E277" w:rsidR="00DC1E1A" w:rsidRDefault="00DC1E1A" w:rsidP="00935D59">
                      <w:pPr>
                        <w:jc w:val="both"/>
                      </w:pPr>
                    </w:p>
                    <w:p w14:paraId="3369EA44" w14:textId="014CF013" w:rsidR="00DC1E1A" w:rsidRDefault="00DC1E1A" w:rsidP="00935D59">
                      <w:pPr>
                        <w:jc w:val="both"/>
                      </w:pPr>
                    </w:p>
                    <w:p w14:paraId="7FA2B34F" w14:textId="1FC5D690" w:rsidR="00DC1E1A" w:rsidRDefault="00DC1E1A" w:rsidP="00935D59">
                      <w:pPr>
                        <w:jc w:val="both"/>
                      </w:pPr>
                    </w:p>
                    <w:p w14:paraId="03C510E2" w14:textId="3A2554EA" w:rsidR="00DC1E1A" w:rsidRDefault="00DC1E1A" w:rsidP="00935D59">
                      <w:pPr>
                        <w:jc w:val="both"/>
                      </w:pPr>
                    </w:p>
                    <w:p w14:paraId="4537724B" w14:textId="7B28868D" w:rsidR="00DC1E1A" w:rsidRDefault="00DC1E1A" w:rsidP="00935D59">
                      <w:pPr>
                        <w:jc w:val="both"/>
                      </w:pPr>
                    </w:p>
                    <w:p w14:paraId="5CBED139" w14:textId="1F6D573E" w:rsidR="00DC1E1A" w:rsidRDefault="00DC1E1A" w:rsidP="00935D59">
                      <w:pPr>
                        <w:jc w:val="both"/>
                      </w:pPr>
                    </w:p>
                    <w:p w14:paraId="40B8AFB4" w14:textId="08395F7D" w:rsidR="00DC1E1A" w:rsidRDefault="00DC1E1A" w:rsidP="00935D59">
                      <w:pPr>
                        <w:jc w:val="both"/>
                      </w:pPr>
                    </w:p>
                    <w:p w14:paraId="1C1102BF" w14:textId="53A3260A" w:rsidR="00DC1E1A" w:rsidRDefault="00DC1E1A" w:rsidP="00935D59">
                      <w:pPr>
                        <w:jc w:val="both"/>
                      </w:pPr>
                    </w:p>
                    <w:p w14:paraId="34F72081" w14:textId="07A6CAA9" w:rsidR="00DC1E1A" w:rsidRDefault="00DC1E1A" w:rsidP="00935D59">
                      <w:pPr>
                        <w:jc w:val="both"/>
                      </w:pPr>
                    </w:p>
                    <w:p w14:paraId="24B9680C" w14:textId="77D9661A" w:rsidR="00DC1E1A" w:rsidRDefault="00DC1E1A" w:rsidP="00935D59">
                      <w:pPr>
                        <w:jc w:val="both"/>
                      </w:pPr>
                    </w:p>
                    <w:p w14:paraId="6A2EFA2A" w14:textId="27400DE0" w:rsidR="00DC1E1A" w:rsidRDefault="00DC1E1A" w:rsidP="00935D59">
                      <w:pPr>
                        <w:jc w:val="both"/>
                      </w:pPr>
                    </w:p>
                    <w:p w14:paraId="5F612470" w14:textId="2CBFC344" w:rsidR="00DC1E1A" w:rsidRDefault="00DC1E1A" w:rsidP="00935D59">
                      <w:pPr>
                        <w:jc w:val="both"/>
                      </w:pPr>
                    </w:p>
                    <w:p w14:paraId="53B2D4BB" w14:textId="0E97D949" w:rsidR="00DC1E1A" w:rsidRDefault="00DC1E1A" w:rsidP="00935D59">
                      <w:pPr>
                        <w:jc w:val="both"/>
                      </w:pPr>
                    </w:p>
                    <w:p w14:paraId="727786B4" w14:textId="6E77A8A4" w:rsidR="00DC1E1A" w:rsidRDefault="00DC1E1A" w:rsidP="00935D59">
                      <w:pPr>
                        <w:jc w:val="both"/>
                      </w:pPr>
                    </w:p>
                    <w:p w14:paraId="7F8D8227" w14:textId="72C705A1" w:rsidR="00DC1E1A" w:rsidRDefault="00DC1E1A" w:rsidP="00935D59">
                      <w:pPr>
                        <w:jc w:val="both"/>
                      </w:pPr>
                    </w:p>
                    <w:p w14:paraId="582FEE3E" w14:textId="41D3AAFF" w:rsidR="00DC1E1A" w:rsidRDefault="00DC1E1A" w:rsidP="00935D59">
                      <w:pPr>
                        <w:jc w:val="both"/>
                      </w:pPr>
                    </w:p>
                    <w:p w14:paraId="7053D6BE" w14:textId="5B623C9F" w:rsidR="00DC1E1A" w:rsidRDefault="00DC1E1A" w:rsidP="00935D59">
                      <w:pPr>
                        <w:jc w:val="both"/>
                      </w:pPr>
                    </w:p>
                    <w:p w14:paraId="62BC7481" w14:textId="72CE6369" w:rsidR="00DC1E1A" w:rsidRDefault="00DC1E1A" w:rsidP="00935D59">
                      <w:pPr>
                        <w:jc w:val="both"/>
                      </w:pPr>
                    </w:p>
                    <w:p w14:paraId="72C89838" w14:textId="14849DE6" w:rsidR="00DC1E1A" w:rsidRDefault="00DC1E1A" w:rsidP="00935D59">
                      <w:pPr>
                        <w:jc w:val="both"/>
                      </w:pPr>
                    </w:p>
                    <w:p w14:paraId="3EAA3647" w14:textId="22F124B3" w:rsidR="00DC1E1A" w:rsidRDefault="00DC1E1A" w:rsidP="00935D59">
                      <w:pPr>
                        <w:jc w:val="both"/>
                      </w:pPr>
                    </w:p>
                    <w:p w14:paraId="1819B7E1" w14:textId="2DAFE5D7" w:rsidR="00DC1E1A" w:rsidRDefault="00DC1E1A" w:rsidP="00935D59">
                      <w:pPr>
                        <w:jc w:val="both"/>
                      </w:pPr>
                    </w:p>
                    <w:p w14:paraId="50113E4C" w14:textId="408FD79B" w:rsidR="00DC1E1A" w:rsidRDefault="00DC1E1A" w:rsidP="00935D59">
                      <w:pPr>
                        <w:jc w:val="both"/>
                      </w:pPr>
                    </w:p>
                    <w:p w14:paraId="694F21A9" w14:textId="1BCB2DC2" w:rsidR="00DC1E1A" w:rsidRDefault="00DC1E1A" w:rsidP="00935D59">
                      <w:pPr>
                        <w:jc w:val="both"/>
                      </w:pPr>
                    </w:p>
                    <w:p w14:paraId="5CA72B64" w14:textId="143872D9" w:rsidR="00DC1E1A" w:rsidRDefault="00DC1E1A" w:rsidP="00935D59">
                      <w:pPr>
                        <w:jc w:val="both"/>
                      </w:pPr>
                    </w:p>
                    <w:p w14:paraId="549AA84D" w14:textId="77777777" w:rsidR="00DC1E1A" w:rsidRPr="00935D59" w:rsidRDefault="00DC1E1A"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6583BC1E" w:rsidR="009179B9" w:rsidRPr="0046113E" w:rsidRDefault="009179B9" w:rsidP="0046113E">
      <w:pPr>
        <w:pStyle w:val="ListParagraph"/>
        <w:numPr>
          <w:ilvl w:val="0"/>
          <w:numId w:val="1"/>
        </w:numPr>
        <w:jc w:val="both"/>
        <w:rPr>
          <w:sz w:val="22"/>
        </w:rPr>
      </w:pPr>
      <w:r>
        <w:rPr>
          <w:sz w:val="22"/>
        </w:rPr>
        <w:t>Rev 39</w:t>
      </w:r>
      <w:r w:rsidR="004F6B3E">
        <w:rPr>
          <w:sz w:val="22"/>
        </w:rPr>
        <w:t>-5</w:t>
      </w:r>
      <w:r w:rsidR="00437F53">
        <w:rPr>
          <w:sz w:val="22"/>
        </w:rPr>
        <w:t>6</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3D4F9798"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r w:rsidR="00595D78">
              <w:rPr>
                <w:color w:val="222222"/>
                <w:sz w:val="20"/>
                <w:szCs w:val="20"/>
              </w:rPr>
              <w:t xml:space="preserve">,   </w:t>
            </w:r>
            <w:r w:rsidRPr="00196267">
              <w:rPr>
                <w:color w:val="000000"/>
                <w:sz w:val="20"/>
                <w:szCs w:val="20"/>
              </w:rPr>
              <w:t>Motion 122, #SP163</w:t>
            </w:r>
            <w:r w:rsidR="00595D78">
              <w:rPr>
                <w:color w:val="222222"/>
                <w:sz w:val="20"/>
                <w:szCs w:val="20"/>
              </w:rPr>
              <w:t xml:space="preserve">,   </w:t>
            </w:r>
            <w:r w:rsidRPr="00196267">
              <w:rPr>
                <w:color w:val="000000"/>
                <w:sz w:val="20"/>
                <w:szCs w:val="20"/>
              </w:rPr>
              <w:t>Motion 122, #SP170</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7E9A3BF5"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23C4DF8A"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180</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181</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04D23D58" w14:textId="163CCADD" w:rsidR="005D1F0A" w:rsidRPr="002731CB"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#SP195</w:t>
            </w:r>
            <w:r w:rsidR="005F7AAA">
              <w:rPr>
                <w:color w:val="000000"/>
                <w:sz w:val="20"/>
                <w:szCs w:val="20"/>
              </w:rPr>
              <w:t>,</w:t>
            </w:r>
            <w:r w:rsidR="00BF6C3E">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#SP205</w:t>
            </w:r>
            <w:r w:rsidR="005F7AAA">
              <w:rPr>
                <w:color w:val="000000"/>
                <w:sz w:val="20"/>
                <w:szCs w:val="20"/>
              </w:rPr>
              <w:t>,</w:t>
            </w:r>
            <w:r w:rsidR="00BF6C3E">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1968"/>
        <w:gridCol w:w="1562"/>
        <w:gridCol w:w="2706"/>
        <w:gridCol w:w="10"/>
        <w:gridCol w:w="1584"/>
        <w:gridCol w:w="2344"/>
        <w:gridCol w:w="2212"/>
      </w:tblGrid>
      <w:tr w:rsidR="00E7555D" w14:paraId="2520A289" w14:textId="77777777" w:rsidTr="00C1254F">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1968" w:type="dxa"/>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1254F">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1968" w:type="dxa"/>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1D1EBE"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1D1EBE"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1D1EBE"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1D1EBE"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1D1EBE"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1D1EBE"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1D1EBE" w:rsidP="001A15A5">
            <w:pPr>
              <w:rPr>
                <w:sz w:val="20"/>
              </w:rPr>
            </w:pPr>
            <w:hyperlink r:id="rId17"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1D1EBE" w:rsidP="00AC699D">
            <w:pPr>
              <w:rPr>
                <w:sz w:val="20"/>
              </w:rPr>
            </w:pPr>
            <w:hyperlink r:id="rId18"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1D1EBE" w:rsidP="00493141">
            <w:pPr>
              <w:rPr>
                <w:sz w:val="20"/>
              </w:rPr>
            </w:pPr>
            <w:hyperlink r:id="rId19"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1D1EBE" w:rsidP="00AC699D">
            <w:pPr>
              <w:rPr>
                <w:sz w:val="20"/>
              </w:rPr>
            </w:pPr>
            <w:hyperlink r:id="rId2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t>TBD text:</w:t>
            </w:r>
          </w:p>
          <w:p w14:paraId="0FC16469" w14:textId="478D9365" w:rsidR="00CE1BBD" w:rsidRPr="00912C30" w:rsidRDefault="00CE1BBD" w:rsidP="006656CF">
            <w:pPr>
              <w:rPr>
                <w:sz w:val="20"/>
              </w:rPr>
            </w:pP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0BBD578" w14:textId="08DCC20A" w:rsidR="00D01039" w:rsidRPr="00815C7F" w:rsidRDefault="00D01039" w:rsidP="006656CF">
            <w:pPr>
              <w:rPr>
                <w:color w:val="00B050"/>
                <w:sz w:val="20"/>
              </w:rPr>
            </w:pPr>
            <w:r>
              <w:rPr>
                <w:color w:val="00B050"/>
                <w:sz w:val="20"/>
              </w:rPr>
              <w:t>Motion 10</w:t>
            </w:r>
          </w:p>
        </w:tc>
      </w:tr>
      <w:tr w:rsidR="00E7555D" w14:paraId="0995BA4A" w14:textId="77777777" w:rsidTr="00C1254F">
        <w:trPr>
          <w:trHeight w:val="257"/>
        </w:trPr>
        <w:tc>
          <w:tcPr>
            <w:tcW w:w="1274" w:type="dxa"/>
          </w:tcPr>
          <w:p w14:paraId="598B34CA" w14:textId="7EFE0C12" w:rsidR="00E7555D" w:rsidRPr="00D41344" w:rsidRDefault="00E7555D" w:rsidP="006656CF">
            <w:pPr>
              <w:rPr>
                <w:color w:val="00B050"/>
                <w:sz w:val="20"/>
              </w:rPr>
            </w:pPr>
            <w:r w:rsidRPr="00D41344">
              <w:rPr>
                <w:color w:val="00B050"/>
                <w:sz w:val="20"/>
              </w:rPr>
              <w:t>PHY</w:t>
            </w:r>
          </w:p>
        </w:tc>
        <w:tc>
          <w:tcPr>
            <w:tcW w:w="1968"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1D1EBE" w:rsidP="006656CF">
            <w:pPr>
              <w:rPr>
                <w:sz w:val="20"/>
              </w:rPr>
            </w:pPr>
            <w:hyperlink r:id="rId21"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1D1EBE" w:rsidP="006656CF">
            <w:pPr>
              <w:rPr>
                <w:sz w:val="20"/>
              </w:rPr>
            </w:pPr>
            <w:hyperlink r:id="rId22"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1D1EBE" w:rsidP="00D4718E">
            <w:pPr>
              <w:rPr>
                <w:sz w:val="20"/>
              </w:rPr>
            </w:pPr>
            <w:hyperlink r:id="rId23"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1D1EBE" w:rsidP="0086419D">
            <w:pPr>
              <w:rPr>
                <w:sz w:val="20"/>
              </w:rPr>
            </w:pPr>
            <w:hyperlink r:id="rId24"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C1254F">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1968"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1D1EBE" w:rsidP="00421279">
            <w:pPr>
              <w:rPr>
                <w:sz w:val="20"/>
              </w:rPr>
            </w:pPr>
            <w:hyperlink r:id="rId25"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1D1EBE" w:rsidP="00421279">
            <w:pPr>
              <w:rPr>
                <w:sz w:val="20"/>
              </w:rPr>
            </w:pPr>
            <w:hyperlink r:id="rId26"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1D1EBE" w:rsidP="00421279">
            <w:pPr>
              <w:rPr>
                <w:sz w:val="20"/>
              </w:rPr>
            </w:pPr>
            <w:hyperlink r:id="rId27"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1D1EBE" w:rsidP="00421279">
            <w:pPr>
              <w:rPr>
                <w:sz w:val="20"/>
              </w:rPr>
            </w:pPr>
            <w:hyperlink r:id="rId28"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1D1EBE" w:rsidP="00421279">
            <w:pPr>
              <w:rPr>
                <w:sz w:val="20"/>
              </w:rPr>
            </w:pPr>
            <w:hyperlink r:id="rId29"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1D1EBE" w:rsidP="007D3EE3">
            <w:pPr>
              <w:rPr>
                <w:sz w:val="20"/>
              </w:rPr>
            </w:pPr>
            <w:hyperlink r:id="rId30"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1D1EBE" w:rsidP="00260E56">
            <w:pPr>
              <w:rPr>
                <w:sz w:val="20"/>
              </w:rPr>
            </w:pPr>
            <w:hyperlink r:id="rId31"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lastRenderedPageBreak/>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lastRenderedPageBreak/>
              <w:t>Related to most PHY motions</w:t>
            </w:r>
          </w:p>
        </w:tc>
      </w:tr>
      <w:tr w:rsidR="00883DCE" w14:paraId="694C2AC9" w14:textId="77777777" w:rsidTr="00C1254F">
        <w:trPr>
          <w:trHeight w:val="257"/>
          <w:ins w:id="0" w:author="Edward Au" w:date="2020-10-20T14:43:00Z"/>
        </w:trPr>
        <w:tc>
          <w:tcPr>
            <w:tcW w:w="1274" w:type="dxa"/>
          </w:tcPr>
          <w:p w14:paraId="71042EC8" w14:textId="2A1243A0" w:rsidR="00883DCE" w:rsidRPr="002D7C61" w:rsidRDefault="00883DCE" w:rsidP="006656CF">
            <w:pPr>
              <w:rPr>
                <w:ins w:id="1" w:author="Edward Au" w:date="2020-10-20T14:43:00Z"/>
                <w:color w:val="00B050"/>
                <w:sz w:val="20"/>
              </w:rPr>
            </w:pPr>
            <w:ins w:id="2" w:author="Edward Au" w:date="2020-10-20T14:43:00Z">
              <w:r>
                <w:rPr>
                  <w:color w:val="00B050"/>
                  <w:sz w:val="20"/>
                </w:rPr>
                <w:t>PHY</w:t>
              </w:r>
            </w:ins>
          </w:p>
        </w:tc>
        <w:tc>
          <w:tcPr>
            <w:tcW w:w="1968" w:type="dxa"/>
          </w:tcPr>
          <w:p w14:paraId="4883AFC2" w14:textId="3BB8E99F" w:rsidR="00883DCE" w:rsidRPr="002D7C61" w:rsidRDefault="00883DCE" w:rsidP="006656CF">
            <w:pPr>
              <w:rPr>
                <w:ins w:id="3" w:author="Edward Au" w:date="2020-10-20T14:43:00Z"/>
                <w:color w:val="00B050"/>
                <w:sz w:val="20"/>
              </w:rPr>
            </w:pPr>
            <w:ins w:id="4" w:author="Edward Au" w:date="2020-10-20T14:43:00Z">
              <w:r>
                <w:rPr>
                  <w:color w:val="00B050"/>
                  <w:sz w:val="20"/>
                </w:rPr>
                <w:t>Effect of CH_BANDWIDTH parameter on PPDU format</w:t>
              </w:r>
            </w:ins>
          </w:p>
        </w:tc>
        <w:tc>
          <w:tcPr>
            <w:tcW w:w="1562" w:type="dxa"/>
            <w:shd w:val="clear" w:color="auto" w:fill="auto"/>
          </w:tcPr>
          <w:p w14:paraId="7EFA7E1D" w14:textId="2A7BC3B2" w:rsidR="00883DCE" w:rsidRPr="002D7C61" w:rsidRDefault="00883DCE" w:rsidP="006656CF">
            <w:pPr>
              <w:rPr>
                <w:ins w:id="5" w:author="Edward Au" w:date="2020-10-20T14:43:00Z"/>
                <w:color w:val="00B050"/>
                <w:sz w:val="20"/>
                <w:lang w:eastAsia="en-GB"/>
              </w:rPr>
            </w:pPr>
            <w:ins w:id="6" w:author="Edward Au" w:date="2020-10-20T14:43:00Z">
              <w:r>
                <w:rPr>
                  <w:color w:val="00B050"/>
                  <w:sz w:val="20"/>
                  <w:lang w:eastAsia="en-GB"/>
                </w:rPr>
                <w:t>Yujin Noh</w:t>
              </w:r>
            </w:ins>
          </w:p>
        </w:tc>
        <w:tc>
          <w:tcPr>
            <w:tcW w:w="2706" w:type="dxa"/>
          </w:tcPr>
          <w:p w14:paraId="6AC51A2A" w14:textId="77777777" w:rsidR="00883DCE" w:rsidRPr="002D7C61" w:rsidRDefault="00883DCE" w:rsidP="006656CF">
            <w:pPr>
              <w:rPr>
                <w:ins w:id="7" w:author="Edward Au" w:date="2020-10-20T14:43:00Z"/>
                <w:color w:val="00B050"/>
                <w:sz w:val="20"/>
              </w:rPr>
            </w:pPr>
          </w:p>
        </w:tc>
        <w:tc>
          <w:tcPr>
            <w:tcW w:w="1594" w:type="dxa"/>
            <w:gridSpan w:val="2"/>
          </w:tcPr>
          <w:p w14:paraId="2689B25F" w14:textId="77777777" w:rsidR="00883DCE" w:rsidRPr="002D7C61" w:rsidRDefault="00883DCE" w:rsidP="006656CF">
            <w:pPr>
              <w:rPr>
                <w:ins w:id="8" w:author="Edward Au" w:date="2020-10-20T14:43:00Z"/>
                <w:color w:val="00B050"/>
                <w:sz w:val="20"/>
              </w:rPr>
            </w:pPr>
          </w:p>
        </w:tc>
        <w:tc>
          <w:tcPr>
            <w:tcW w:w="2344" w:type="dxa"/>
          </w:tcPr>
          <w:p w14:paraId="690F3DA8" w14:textId="77777777" w:rsidR="00883DCE" w:rsidRDefault="00883DCE" w:rsidP="00421279">
            <w:pPr>
              <w:rPr>
                <w:ins w:id="9" w:author="Edward Au" w:date="2020-10-20T14:43:00Z"/>
                <w:sz w:val="20"/>
              </w:rPr>
            </w:pPr>
            <w:ins w:id="10" w:author="Edward Au" w:date="2020-10-20T14:43:00Z">
              <w:r>
                <w:rPr>
                  <w:sz w:val="20"/>
                </w:rPr>
                <w:t>Uploaded:</w:t>
              </w:r>
            </w:ins>
          </w:p>
          <w:p w14:paraId="604668A0" w14:textId="77777777" w:rsidR="00883DCE" w:rsidRDefault="00883DCE" w:rsidP="00421279">
            <w:pPr>
              <w:rPr>
                <w:ins w:id="11" w:author="Edward Au" w:date="2020-10-20T14:43:00Z"/>
                <w:sz w:val="20"/>
              </w:rPr>
            </w:pPr>
          </w:p>
          <w:p w14:paraId="0828B0F3" w14:textId="77777777" w:rsidR="00883DCE" w:rsidRDefault="00883DCE" w:rsidP="00421279">
            <w:pPr>
              <w:rPr>
                <w:ins w:id="12" w:author="Edward Au" w:date="2020-10-20T14:43:00Z"/>
                <w:sz w:val="20"/>
              </w:rPr>
            </w:pPr>
            <w:ins w:id="13" w:author="Edward Au" w:date="2020-10-20T14:43:00Z">
              <w:r>
                <w:rPr>
                  <w:sz w:val="20"/>
                </w:rPr>
                <w:t>Presented:</w:t>
              </w:r>
            </w:ins>
          </w:p>
          <w:p w14:paraId="06292E32" w14:textId="77777777" w:rsidR="00883DCE" w:rsidRDefault="00883DCE" w:rsidP="00421279">
            <w:pPr>
              <w:rPr>
                <w:ins w:id="14" w:author="Edward Au" w:date="2020-10-20T14:43:00Z"/>
                <w:sz w:val="20"/>
              </w:rPr>
            </w:pPr>
          </w:p>
          <w:p w14:paraId="74DDF832" w14:textId="77777777" w:rsidR="00883DCE" w:rsidRDefault="00883DCE" w:rsidP="00421279">
            <w:pPr>
              <w:rPr>
                <w:ins w:id="15" w:author="Edward Au" w:date="2020-10-20T14:43:00Z"/>
                <w:sz w:val="20"/>
              </w:rPr>
            </w:pPr>
            <w:ins w:id="16" w:author="Edward Au" w:date="2020-10-20T14:43:00Z">
              <w:r>
                <w:rPr>
                  <w:sz w:val="20"/>
                </w:rPr>
                <w:t>Straw Polled:</w:t>
              </w:r>
            </w:ins>
          </w:p>
          <w:p w14:paraId="0B8CBCC2" w14:textId="77777777" w:rsidR="00883DCE" w:rsidRPr="00850822" w:rsidRDefault="00883DCE" w:rsidP="00421279">
            <w:pPr>
              <w:rPr>
                <w:ins w:id="17" w:author="Edward Au" w:date="2020-10-20T14:43:00Z"/>
                <w:sz w:val="20"/>
              </w:rPr>
            </w:pPr>
          </w:p>
        </w:tc>
        <w:tc>
          <w:tcPr>
            <w:tcW w:w="2212" w:type="dxa"/>
          </w:tcPr>
          <w:p w14:paraId="31321493" w14:textId="2638EA8E" w:rsidR="00883DCE" w:rsidRDefault="00883DCE" w:rsidP="00260E56">
            <w:pPr>
              <w:rPr>
                <w:ins w:id="18" w:author="Edward Au" w:date="2020-10-20T14:43:00Z"/>
                <w:color w:val="00B050"/>
                <w:sz w:val="20"/>
              </w:rPr>
            </w:pPr>
            <w:ins w:id="19" w:author="Edward Au" w:date="2020-10-20T14:43:00Z">
              <w:r>
                <w:rPr>
                  <w:color w:val="00B050"/>
                  <w:sz w:val="20"/>
                </w:rPr>
                <w:t>It is a placeholder subclause in D0.1.</w:t>
              </w:r>
            </w:ins>
          </w:p>
        </w:tc>
      </w:tr>
      <w:tr w:rsidR="00E7555D" w14:paraId="16965976" w14:textId="77777777" w:rsidTr="00C1254F">
        <w:trPr>
          <w:trHeight w:val="257"/>
        </w:trPr>
        <w:tc>
          <w:tcPr>
            <w:tcW w:w="1274" w:type="dxa"/>
          </w:tcPr>
          <w:p w14:paraId="5A4B0289" w14:textId="028793AC" w:rsidR="00E7555D" w:rsidRPr="00CB226F" w:rsidRDefault="00E7555D" w:rsidP="006656CF">
            <w:pPr>
              <w:rPr>
                <w:color w:val="00B050"/>
                <w:sz w:val="20"/>
              </w:rPr>
            </w:pPr>
            <w:r w:rsidRPr="00CB226F">
              <w:rPr>
                <w:color w:val="00B050"/>
                <w:sz w:val="20"/>
              </w:rPr>
              <w:t>PHY</w:t>
            </w:r>
          </w:p>
        </w:tc>
        <w:tc>
          <w:tcPr>
            <w:tcW w:w="1968"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1D1EBE" w:rsidP="001C74E8">
            <w:pPr>
              <w:rPr>
                <w:sz w:val="20"/>
              </w:rPr>
            </w:pPr>
            <w:hyperlink r:id="rId32"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1D1EBE" w:rsidP="001C74E8">
            <w:pPr>
              <w:rPr>
                <w:sz w:val="20"/>
              </w:rPr>
            </w:pPr>
            <w:hyperlink r:id="rId33"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1D1EBE" w:rsidP="001C74E8">
            <w:pPr>
              <w:rPr>
                <w:sz w:val="20"/>
              </w:rPr>
            </w:pPr>
            <w:hyperlink r:id="rId34"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1D1EBE" w:rsidP="00B546B2">
            <w:pPr>
              <w:rPr>
                <w:sz w:val="20"/>
              </w:rPr>
            </w:pPr>
            <w:hyperlink r:id="rId35"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1D1EBE" w:rsidP="00F503CB">
            <w:pPr>
              <w:rPr>
                <w:sz w:val="20"/>
              </w:rPr>
            </w:pPr>
            <w:hyperlink r:id="rId36"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C1254F">
        <w:trPr>
          <w:trHeight w:val="257"/>
        </w:trPr>
        <w:tc>
          <w:tcPr>
            <w:tcW w:w="1274" w:type="dxa"/>
          </w:tcPr>
          <w:p w14:paraId="194C4847" w14:textId="233173DC" w:rsidR="00877EA4" w:rsidRPr="00CB226F" w:rsidRDefault="00877EA4" w:rsidP="006656CF">
            <w:pPr>
              <w:rPr>
                <w:color w:val="00B050"/>
                <w:sz w:val="20"/>
              </w:rPr>
            </w:pPr>
            <w:r>
              <w:rPr>
                <w:color w:val="00B050"/>
                <w:sz w:val="20"/>
              </w:rPr>
              <w:t>PHY</w:t>
            </w:r>
          </w:p>
        </w:tc>
        <w:tc>
          <w:tcPr>
            <w:tcW w:w="1968" w:type="dxa"/>
          </w:tcPr>
          <w:p w14:paraId="1E7D84D1" w14:textId="36BD9777" w:rsidR="00877EA4" w:rsidRPr="00CB226F" w:rsidRDefault="00877EA4" w:rsidP="006656CF">
            <w:pPr>
              <w:rPr>
                <w:color w:val="00B050"/>
                <w:sz w:val="20"/>
              </w:rPr>
            </w:pPr>
            <w:r>
              <w:rPr>
                <w:color w:val="00B050"/>
                <w:sz w:val="20"/>
              </w:rPr>
              <w:t>PPDU formats (The FORMAT parameters)</w:t>
            </w:r>
          </w:p>
        </w:tc>
        <w:tc>
          <w:tcPr>
            <w:tcW w:w="1562" w:type="dxa"/>
            <w:shd w:val="clear" w:color="auto" w:fill="auto"/>
          </w:tcPr>
          <w:p w14:paraId="505D022B" w14:textId="26C8D90A" w:rsidR="00877EA4" w:rsidRPr="00CB226F" w:rsidRDefault="005F31B9" w:rsidP="006656CF">
            <w:pPr>
              <w:rPr>
                <w:color w:val="00B050"/>
                <w:sz w:val="20"/>
                <w:lang w:eastAsia="en-GB"/>
              </w:rPr>
            </w:pPr>
            <w:r>
              <w:rPr>
                <w:color w:val="00B050"/>
                <w:sz w:val="20"/>
                <w:lang w:eastAsia="en-GB"/>
              </w:rPr>
              <w:t>Dongguk Lim</w:t>
            </w:r>
          </w:p>
        </w:tc>
        <w:tc>
          <w:tcPr>
            <w:tcW w:w="2706" w:type="dxa"/>
          </w:tcPr>
          <w:p w14:paraId="1B2906F6" w14:textId="5F34D98C" w:rsidR="00877EA4" w:rsidRPr="00CB226F" w:rsidRDefault="005F31B9" w:rsidP="006656CF">
            <w:pPr>
              <w:rPr>
                <w:color w:val="00B050"/>
                <w:sz w:val="20"/>
              </w:rPr>
            </w:pPr>
            <w:r>
              <w:rPr>
                <w:color w:val="00B050"/>
                <w:sz w:val="20"/>
              </w:rPr>
              <w:t>Ross Yu</w:t>
            </w:r>
            <w:ins w:id="20" w:author="Edward Au" w:date="2020-10-20T14:41:00Z">
              <w:r w:rsidR="00883DCE">
                <w:rPr>
                  <w:color w:val="00B050"/>
                  <w:sz w:val="20"/>
                </w:rPr>
                <w:t>, Rui Yang</w:t>
              </w:r>
            </w:ins>
          </w:p>
        </w:tc>
        <w:tc>
          <w:tcPr>
            <w:tcW w:w="1594" w:type="dxa"/>
            <w:gridSpan w:val="2"/>
          </w:tcPr>
          <w:p w14:paraId="0FFCCEF5" w14:textId="77777777" w:rsidR="00877EA4" w:rsidRPr="00CB226F" w:rsidRDefault="00877EA4" w:rsidP="006656CF">
            <w:pPr>
              <w:rPr>
                <w:color w:val="00B050"/>
                <w:sz w:val="20"/>
              </w:rPr>
            </w:pPr>
          </w:p>
        </w:tc>
        <w:tc>
          <w:tcPr>
            <w:tcW w:w="2344" w:type="dxa"/>
          </w:tcPr>
          <w:p w14:paraId="6FE0E97B" w14:textId="77777777" w:rsidR="002A229C" w:rsidRDefault="002A229C" w:rsidP="00421279">
            <w:pPr>
              <w:rPr>
                <w:sz w:val="20"/>
              </w:rPr>
            </w:pPr>
            <w:r>
              <w:rPr>
                <w:sz w:val="20"/>
              </w:rPr>
              <w:t>Uploaded:</w:t>
            </w:r>
          </w:p>
          <w:p w14:paraId="5A338117" w14:textId="77777777" w:rsidR="002A229C" w:rsidRDefault="002A229C" w:rsidP="00421279">
            <w:pPr>
              <w:rPr>
                <w:sz w:val="20"/>
              </w:rPr>
            </w:pPr>
          </w:p>
          <w:p w14:paraId="04EC3842" w14:textId="77777777" w:rsidR="002A229C" w:rsidRDefault="002A229C" w:rsidP="00421279">
            <w:pPr>
              <w:rPr>
                <w:sz w:val="20"/>
              </w:rPr>
            </w:pPr>
            <w:r>
              <w:rPr>
                <w:sz w:val="20"/>
              </w:rPr>
              <w:t>Presented:</w:t>
            </w:r>
          </w:p>
          <w:p w14:paraId="5941F327" w14:textId="77777777" w:rsidR="002A229C" w:rsidRDefault="002A229C" w:rsidP="00421279">
            <w:pPr>
              <w:rPr>
                <w:sz w:val="20"/>
              </w:rPr>
            </w:pPr>
          </w:p>
          <w:p w14:paraId="521A127B" w14:textId="77777777" w:rsidR="002A229C" w:rsidRDefault="002A229C" w:rsidP="00421279">
            <w:pPr>
              <w:rPr>
                <w:sz w:val="20"/>
              </w:rPr>
            </w:pPr>
            <w:r>
              <w:rPr>
                <w:sz w:val="20"/>
              </w:rPr>
              <w:t>Straw Polled:</w:t>
            </w:r>
          </w:p>
          <w:p w14:paraId="709C3A55" w14:textId="596AC3A8" w:rsidR="002A229C" w:rsidRPr="00850822" w:rsidRDefault="002A229C" w:rsidP="00421279">
            <w:pPr>
              <w:rPr>
                <w:sz w:val="20"/>
              </w:rPr>
            </w:pPr>
          </w:p>
        </w:tc>
        <w:tc>
          <w:tcPr>
            <w:tcW w:w="2212" w:type="dxa"/>
          </w:tcPr>
          <w:p w14:paraId="3476CAF6" w14:textId="57893B23" w:rsidR="00877EA4" w:rsidRDefault="00877EA4" w:rsidP="006656CF">
            <w:pPr>
              <w:rPr>
                <w:color w:val="00B050"/>
                <w:sz w:val="20"/>
              </w:rPr>
            </w:pPr>
            <w:r>
              <w:rPr>
                <w:color w:val="00B050"/>
                <w:sz w:val="20"/>
              </w:rPr>
              <w:t>It is a placeholder subclause in D0.1.</w:t>
            </w:r>
          </w:p>
        </w:tc>
      </w:tr>
      <w:tr w:rsidR="00E7555D" w14:paraId="3C89EA52" w14:textId="77777777" w:rsidTr="00C1254F">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1968"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Pr="00850822" w:rsidRDefault="00421279" w:rsidP="00BE6F7F">
            <w:pPr>
              <w:rPr>
                <w:rStyle w:val="Hyperlink"/>
                <w:color w:val="auto"/>
                <w:sz w:val="20"/>
                <w:u w:val="none"/>
              </w:rPr>
            </w:pPr>
            <w:r w:rsidRPr="00850822">
              <w:rPr>
                <w:rStyle w:val="Hyperlink"/>
                <w:color w:val="auto"/>
                <w:sz w:val="20"/>
                <w:u w:val="none"/>
              </w:rPr>
              <w:t>Uploaded:</w:t>
            </w:r>
          </w:p>
          <w:p w14:paraId="51B84870" w14:textId="212374C9" w:rsidR="00E7555D" w:rsidRPr="00850822" w:rsidRDefault="001D1EBE" w:rsidP="00BE6F7F">
            <w:pPr>
              <w:rPr>
                <w:sz w:val="20"/>
              </w:rPr>
            </w:pPr>
            <w:hyperlink r:id="rId37"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1D1EBE" w:rsidP="00BE6F7F">
            <w:pPr>
              <w:rPr>
                <w:sz w:val="20"/>
              </w:rPr>
            </w:pPr>
            <w:hyperlink r:id="rId38"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1D1EBE" w:rsidP="00BE6F7F">
            <w:pPr>
              <w:rPr>
                <w:sz w:val="20"/>
              </w:rPr>
            </w:pPr>
            <w:hyperlink r:id="rId39"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1D1EBE" w:rsidP="00BE6F7F">
            <w:pPr>
              <w:rPr>
                <w:sz w:val="20"/>
              </w:rPr>
            </w:pPr>
            <w:hyperlink r:id="rId40"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1D1EBE" w:rsidP="00BE6F7F">
            <w:pPr>
              <w:rPr>
                <w:sz w:val="20"/>
              </w:rPr>
            </w:pPr>
            <w:hyperlink r:id="rId41"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1D1EBE" w:rsidP="00BE6F7F">
            <w:pPr>
              <w:rPr>
                <w:sz w:val="20"/>
              </w:rPr>
            </w:pPr>
            <w:hyperlink r:id="rId42" w:history="1">
              <w:r w:rsidR="00872F26" w:rsidRPr="00850822">
                <w:rPr>
                  <w:rStyle w:val="Hyperlink"/>
                  <w:color w:val="auto"/>
                  <w:sz w:val="20"/>
                </w:rPr>
                <w:t>20/1371r4</w:t>
              </w:r>
            </w:hyperlink>
            <w:r w:rsidR="00872F26" w:rsidRPr="00850822">
              <w:rPr>
                <w:sz w:val="20"/>
              </w:rPr>
              <w:t>, 09/14/2020</w:t>
            </w:r>
          </w:p>
          <w:p w14:paraId="25BFE4E7" w14:textId="77777777" w:rsidR="00421279" w:rsidRPr="00850822" w:rsidRDefault="00421279" w:rsidP="00BE6F7F">
            <w:pPr>
              <w:rPr>
                <w:sz w:val="20"/>
              </w:rPr>
            </w:pPr>
          </w:p>
          <w:p w14:paraId="4DBD4131" w14:textId="77777777" w:rsidR="00421279" w:rsidRPr="00850822" w:rsidRDefault="00421279" w:rsidP="00421279">
            <w:pPr>
              <w:rPr>
                <w:sz w:val="20"/>
              </w:rPr>
            </w:pPr>
            <w:r w:rsidRPr="00850822">
              <w:rPr>
                <w:sz w:val="20"/>
              </w:rPr>
              <w:t>Presented:</w:t>
            </w:r>
          </w:p>
          <w:p w14:paraId="14BE3C02" w14:textId="5BD89FAD" w:rsidR="00D542BC" w:rsidRPr="00850822" w:rsidRDefault="001D1EBE" w:rsidP="00D542BC">
            <w:pPr>
              <w:rPr>
                <w:sz w:val="20"/>
              </w:rPr>
            </w:pPr>
            <w:hyperlink r:id="rId43"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1D1EBE" w:rsidP="00D02FB0">
            <w:pPr>
              <w:rPr>
                <w:sz w:val="20"/>
              </w:rPr>
            </w:pPr>
            <w:hyperlink r:id="rId44"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1D1EBE" w:rsidP="00D02FB0">
            <w:pPr>
              <w:rPr>
                <w:sz w:val="20"/>
              </w:rPr>
            </w:pPr>
            <w:hyperlink r:id="rId45"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1D1EBE" w:rsidP="00272F6A">
            <w:pPr>
              <w:rPr>
                <w:sz w:val="20"/>
              </w:rPr>
            </w:pPr>
            <w:hyperlink r:id="rId46" w:history="1">
              <w:r w:rsidR="00272F6A" w:rsidRPr="00850822">
                <w:rPr>
                  <w:rStyle w:val="Hyperlink"/>
                  <w:color w:val="auto"/>
                  <w:sz w:val="20"/>
                </w:rPr>
                <w:t>20/1371r4</w:t>
              </w:r>
            </w:hyperlink>
            <w:r w:rsidR="00272F6A" w:rsidRPr="00850822">
              <w:rPr>
                <w:sz w:val="20"/>
              </w:rPr>
              <w:t>, 09/14/2020</w:t>
            </w:r>
          </w:p>
          <w:p w14:paraId="707AD561" w14:textId="77777777" w:rsidR="00421279" w:rsidRPr="00850822" w:rsidRDefault="00421279" w:rsidP="00421279">
            <w:pPr>
              <w:rPr>
                <w:sz w:val="20"/>
              </w:rPr>
            </w:pPr>
          </w:p>
          <w:p w14:paraId="3358EF9D" w14:textId="77777777" w:rsidR="00421279" w:rsidRPr="00850822" w:rsidRDefault="00421279" w:rsidP="00421279">
            <w:pPr>
              <w:rPr>
                <w:sz w:val="20"/>
              </w:rPr>
            </w:pPr>
            <w:r w:rsidRPr="00850822">
              <w:rPr>
                <w:sz w:val="20"/>
              </w:rPr>
              <w:lastRenderedPageBreak/>
              <w:t>Straw Polled:</w:t>
            </w:r>
          </w:p>
          <w:p w14:paraId="33DBC64D" w14:textId="45A9FC65" w:rsidR="009D49D4" w:rsidRPr="00850822" w:rsidRDefault="001D1EBE" w:rsidP="00421279">
            <w:pPr>
              <w:rPr>
                <w:sz w:val="20"/>
              </w:rPr>
            </w:pPr>
            <w:hyperlink r:id="rId47" w:history="1">
              <w:r w:rsidR="009D49D4" w:rsidRPr="00850822">
                <w:rPr>
                  <w:rStyle w:val="Hyperlink"/>
                  <w:color w:val="auto"/>
                  <w:sz w:val="20"/>
                </w:rPr>
                <w:t>20/1371r4</w:t>
              </w:r>
            </w:hyperlink>
            <w:r w:rsidR="009D49D4" w:rsidRPr="00850822">
              <w:rPr>
                <w:sz w:val="20"/>
              </w:rPr>
              <w:t>, 09/14/2020</w:t>
            </w:r>
          </w:p>
          <w:p w14:paraId="411809D6" w14:textId="711992E6" w:rsidR="00421279" w:rsidRPr="00850822" w:rsidRDefault="009D49D4" w:rsidP="00BE6F7F">
            <w:pPr>
              <w:rPr>
                <w:sz w:val="20"/>
              </w:rPr>
            </w:pPr>
            <w:r w:rsidRPr="00850822">
              <w:rPr>
                <w:sz w:val="20"/>
                <w:highlight w:val="green"/>
              </w:rPr>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1254F">
        <w:trPr>
          <w:trHeight w:val="257"/>
        </w:trPr>
        <w:tc>
          <w:tcPr>
            <w:tcW w:w="1274" w:type="dxa"/>
          </w:tcPr>
          <w:p w14:paraId="3E741FF0" w14:textId="36A47200" w:rsidR="00E7555D" w:rsidRPr="001B5BA3" w:rsidRDefault="00E7555D" w:rsidP="006656CF">
            <w:pPr>
              <w:rPr>
                <w:color w:val="00B050"/>
                <w:sz w:val="20"/>
              </w:rPr>
            </w:pPr>
            <w:r w:rsidRPr="001B5BA3">
              <w:rPr>
                <w:color w:val="00B050"/>
                <w:sz w:val="20"/>
              </w:rPr>
              <w:t>PHY</w:t>
            </w:r>
          </w:p>
        </w:tc>
        <w:tc>
          <w:tcPr>
            <w:tcW w:w="1968"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1D1EBE" w:rsidP="00D542BC">
            <w:pPr>
              <w:rPr>
                <w:sz w:val="20"/>
              </w:rPr>
            </w:pPr>
            <w:hyperlink r:id="rId48"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1D1EBE" w:rsidP="00D542BC">
            <w:pPr>
              <w:rPr>
                <w:sz w:val="20"/>
              </w:rPr>
            </w:pPr>
            <w:hyperlink r:id="rId49"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1D1EBE" w:rsidP="00D542BC">
            <w:pPr>
              <w:rPr>
                <w:sz w:val="20"/>
              </w:rPr>
            </w:pPr>
            <w:hyperlink r:id="rId50"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1D1EBE" w:rsidP="00D542BC">
            <w:pPr>
              <w:rPr>
                <w:sz w:val="20"/>
              </w:rPr>
            </w:pPr>
            <w:hyperlink r:id="rId51"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1D1EBE" w:rsidP="00D542BC">
            <w:pPr>
              <w:rPr>
                <w:sz w:val="20"/>
              </w:rPr>
            </w:pPr>
            <w:hyperlink r:id="rId52"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1D1EBE" w:rsidP="00D542BC">
            <w:pPr>
              <w:rPr>
                <w:sz w:val="20"/>
              </w:rPr>
            </w:pPr>
            <w:hyperlink r:id="rId53"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1D1EBE" w:rsidP="00D542BC">
            <w:pPr>
              <w:rPr>
                <w:sz w:val="20"/>
              </w:rPr>
            </w:pPr>
            <w:hyperlink r:id="rId54"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1D1EBE" w:rsidP="00D542BC">
            <w:pPr>
              <w:rPr>
                <w:sz w:val="20"/>
              </w:rPr>
            </w:pPr>
            <w:hyperlink r:id="rId55"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1D1EBE" w:rsidP="00D054A9">
            <w:pPr>
              <w:rPr>
                <w:sz w:val="20"/>
              </w:rPr>
            </w:pPr>
            <w:hyperlink r:id="rId56"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1D1EBE" w:rsidP="001B2B02">
            <w:pPr>
              <w:rPr>
                <w:sz w:val="20"/>
              </w:rPr>
            </w:pPr>
            <w:hyperlink r:id="rId57"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1D1EBE" w:rsidP="00DB6F7F">
            <w:pPr>
              <w:rPr>
                <w:sz w:val="20"/>
              </w:rPr>
            </w:pPr>
            <w:hyperlink r:id="rId58"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C1254F">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1D1EBE" w:rsidP="006656CF">
            <w:pPr>
              <w:rPr>
                <w:strike/>
                <w:sz w:val="20"/>
              </w:rPr>
            </w:pPr>
            <w:hyperlink r:id="rId59"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1D1EBE" w:rsidP="006656CF">
            <w:pPr>
              <w:rPr>
                <w:strike/>
                <w:sz w:val="20"/>
              </w:rPr>
            </w:pPr>
            <w:hyperlink r:id="rId60"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1D1EBE" w:rsidP="00E13E45">
            <w:pPr>
              <w:rPr>
                <w:strike/>
                <w:sz w:val="20"/>
              </w:rPr>
            </w:pPr>
            <w:hyperlink r:id="rId61"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C1254F">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1968"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1D1EBE" w:rsidP="00222706">
            <w:pPr>
              <w:rPr>
                <w:sz w:val="20"/>
              </w:rPr>
            </w:pPr>
            <w:hyperlink r:id="rId62"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1D1EBE" w:rsidP="00222706">
            <w:pPr>
              <w:rPr>
                <w:sz w:val="20"/>
              </w:rPr>
            </w:pPr>
            <w:hyperlink r:id="rId63"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1D1EBE" w:rsidP="00222706">
            <w:pPr>
              <w:rPr>
                <w:sz w:val="20"/>
              </w:rPr>
            </w:pPr>
            <w:hyperlink r:id="rId64"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1D1EBE" w:rsidP="00222706">
            <w:pPr>
              <w:rPr>
                <w:sz w:val="20"/>
              </w:rPr>
            </w:pPr>
            <w:hyperlink r:id="rId65"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1D1EBE" w:rsidP="00222706">
            <w:pPr>
              <w:rPr>
                <w:sz w:val="20"/>
              </w:rPr>
            </w:pPr>
            <w:hyperlink r:id="rId66"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1D1EBE" w:rsidP="00222706">
            <w:pPr>
              <w:rPr>
                <w:sz w:val="20"/>
              </w:rPr>
            </w:pPr>
            <w:hyperlink r:id="rId67"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1D1EBE" w:rsidP="00222706">
            <w:pPr>
              <w:rPr>
                <w:sz w:val="20"/>
              </w:rPr>
            </w:pPr>
            <w:hyperlink r:id="rId68"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lastRenderedPageBreak/>
              <w:t>Presented:</w:t>
            </w:r>
          </w:p>
          <w:p w14:paraId="174207D5" w14:textId="77777777" w:rsidR="00063383" w:rsidRPr="00850822" w:rsidRDefault="001D1EBE" w:rsidP="00063383">
            <w:pPr>
              <w:rPr>
                <w:sz w:val="20"/>
              </w:rPr>
            </w:pPr>
            <w:hyperlink r:id="rId69"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1D1EBE" w:rsidP="008027D4">
            <w:pPr>
              <w:rPr>
                <w:sz w:val="20"/>
              </w:rPr>
            </w:pPr>
            <w:hyperlink r:id="rId70"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lastRenderedPageBreak/>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31C72" w14:paraId="261B8B7D" w14:textId="77777777" w:rsidTr="00C1254F">
        <w:trPr>
          <w:trHeight w:val="257"/>
        </w:trPr>
        <w:tc>
          <w:tcPr>
            <w:tcW w:w="1274" w:type="dxa"/>
          </w:tcPr>
          <w:p w14:paraId="034B20D6" w14:textId="77777777" w:rsidR="00E31C72" w:rsidRPr="00316A0B" w:rsidRDefault="00E31C72" w:rsidP="00431CAE">
            <w:pPr>
              <w:rPr>
                <w:color w:val="00B050"/>
                <w:sz w:val="20"/>
              </w:rPr>
            </w:pPr>
            <w:r w:rsidRPr="00316A0B">
              <w:rPr>
                <w:color w:val="00B050"/>
                <w:sz w:val="20"/>
              </w:rPr>
              <w:lastRenderedPageBreak/>
              <w:t>PHY</w:t>
            </w:r>
          </w:p>
        </w:tc>
        <w:tc>
          <w:tcPr>
            <w:tcW w:w="1968" w:type="dxa"/>
          </w:tcPr>
          <w:p w14:paraId="743774A6" w14:textId="4577F168" w:rsidR="00E31C72" w:rsidRPr="00316A0B" w:rsidRDefault="00215248" w:rsidP="00431CAE">
            <w:pPr>
              <w:rPr>
                <w:color w:val="00B050"/>
                <w:sz w:val="20"/>
              </w:rPr>
            </w:pPr>
            <w:r w:rsidRPr="00215248">
              <w:rPr>
                <w:color w:val="00B050"/>
                <w:sz w:val="20"/>
              </w:rPr>
              <w:t>RU/MRU restrictions for 20 MHz operation</w:t>
            </w:r>
          </w:p>
        </w:tc>
        <w:tc>
          <w:tcPr>
            <w:tcW w:w="1562" w:type="dxa"/>
            <w:shd w:val="clear" w:color="auto" w:fill="auto"/>
          </w:tcPr>
          <w:p w14:paraId="547EAA65" w14:textId="2574FB46" w:rsidR="00E31C72" w:rsidRPr="00316A0B" w:rsidRDefault="00215248" w:rsidP="00431CAE">
            <w:pPr>
              <w:rPr>
                <w:color w:val="00B050"/>
                <w:sz w:val="20"/>
              </w:rPr>
            </w:pPr>
            <w:r>
              <w:rPr>
                <w:color w:val="00B050"/>
                <w:sz w:val="20"/>
              </w:rPr>
              <w:t>Eunsung Park</w:t>
            </w:r>
          </w:p>
        </w:tc>
        <w:tc>
          <w:tcPr>
            <w:tcW w:w="2706" w:type="dxa"/>
          </w:tcPr>
          <w:p w14:paraId="1A5BD7A2" w14:textId="427257F1" w:rsidR="00E31C72" w:rsidRPr="00316A0B" w:rsidRDefault="00B816A8" w:rsidP="00431CAE">
            <w:pPr>
              <w:rPr>
                <w:color w:val="00B050"/>
                <w:sz w:val="20"/>
              </w:rPr>
            </w:pPr>
            <w:r w:rsidRPr="00B816A8">
              <w:rPr>
                <w:color w:val="00B050"/>
                <w:sz w:val="20"/>
              </w:rPr>
              <w:t>Steve Shellhammer</w:t>
            </w:r>
          </w:p>
        </w:tc>
        <w:tc>
          <w:tcPr>
            <w:tcW w:w="1594" w:type="dxa"/>
            <w:gridSpan w:val="2"/>
          </w:tcPr>
          <w:p w14:paraId="506C2DC1" w14:textId="2C8F53A4" w:rsidR="00E31C72" w:rsidRPr="00316A0B" w:rsidRDefault="000B333C" w:rsidP="00431CAE">
            <w:pPr>
              <w:rPr>
                <w:color w:val="00B050"/>
                <w:sz w:val="20"/>
              </w:rPr>
            </w:pPr>
            <w:r>
              <w:rPr>
                <w:color w:val="00B050"/>
                <w:sz w:val="20"/>
              </w:rPr>
              <w:t>R1 (pending)</w:t>
            </w:r>
          </w:p>
        </w:tc>
        <w:tc>
          <w:tcPr>
            <w:tcW w:w="2344" w:type="dxa"/>
          </w:tcPr>
          <w:p w14:paraId="61241F07" w14:textId="77777777" w:rsidR="00E31C72" w:rsidRPr="00850822" w:rsidRDefault="00E31C72" w:rsidP="00431CAE">
            <w:pPr>
              <w:rPr>
                <w:rStyle w:val="Hyperlink"/>
                <w:color w:val="auto"/>
                <w:sz w:val="20"/>
                <w:u w:val="none"/>
              </w:rPr>
            </w:pPr>
            <w:r w:rsidRPr="00850822">
              <w:rPr>
                <w:sz w:val="20"/>
              </w:rPr>
              <w:t>Uploaded:</w:t>
            </w:r>
          </w:p>
          <w:p w14:paraId="671101AD" w14:textId="77777777" w:rsidR="00E31C72" w:rsidRPr="00D05A58" w:rsidRDefault="00E31C72" w:rsidP="00431CAE">
            <w:pPr>
              <w:rPr>
                <w:color w:val="000000" w:themeColor="text1"/>
                <w:sz w:val="20"/>
              </w:rPr>
            </w:pPr>
          </w:p>
          <w:p w14:paraId="127A29C2" w14:textId="77777777" w:rsidR="00E31C72" w:rsidRPr="00D05A58" w:rsidRDefault="00E31C72" w:rsidP="00431CAE">
            <w:pPr>
              <w:rPr>
                <w:color w:val="000000" w:themeColor="text1"/>
                <w:sz w:val="20"/>
              </w:rPr>
            </w:pPr>
            <w:r w:rsidRPr="00D05A58">
              <w:rPr>
                <w:color w:val="000000" w:themeColor="text1"/>
                <w:sz w:val="20"/>
              </w:rPr>
              <w:t>Presented:</w:t>
            </w:r>
          </w:p>
          <w:p w14:paraId="53A6CE9C" w14:textId="77777777" w:rsidR="00E31C72" w:rsidRPr="00D05A58" w:rsidRDefault="00E31C72" w:rsidP="00431CAE">
            <w:pPr>
              <w:rPr>
                <w:color w:val="000000" w:themeColor="text1"/>
                <w:sz w:val="20"/>
              </w:rPr>
            </w:pPr>
          </w:p>
          <w:p w14:paraId="41512617" w14:textId="77777777" w:rsidR="00E31C72" w:rsidRPr="00D05A58" w:rsidRDefault="00E31C72" w:rsidP="00431CAE">
            <w:pPr>
              <w:rPr>
                <w:color w:val="000000" w:themeColor="text1"/>
                <w:sz w:val="20"/>
              </w:rPr>
            </w:pPr>
            <w:r w:rsidRPr="00D05A58">
              <w:rPr>
                <w:color w:val="000000" w:themeColor="text1"/>
                <w:sz w:val="20"/>
              </w:rPr>
              <w:t>Straw Polled:</w:t>
            </w:r>
          </w:p>
          <w:p w14:paraId="1FF9C8EC" w14:textId="22A20B01" w:rsidR="00E31C72" w:rsidRPr="00850822" w:rsidRDefault="00E31C72" w:rsidP="00431CAE">
            <w:pPr>
              <w:rPr>
                <w:sz w:val="20"/>
              </w:rPr>
            </w:pPr>
          </w:p>
        </w:tc>
        <w:tc>
          <w:tcPr>
            <w:tcW w:w="2212" w:type="dxa"/>
          </w:tcPr>
          <w:p w14:paraId="4EA8358F" w14:textId="13D873C4" w:rsidR="00E31C72" w:rsidRPr="00316A0B" w:rsidRDefault="00215248" w:rsidP="00431CAE">
            <w:pPr>
              <w:rPr>
                <w:color w:val="00B050"/>
                <w:sz w:val="20"/>
              </w:rPr>
            </w:pPr>
            <w:r>
              <w:rPr>
                <w:color w:val="00B050"/>
                <w:sz w:val="20"/>
              </w:rPr>
              <w:t>It is a placeholder subclause in D0.1.</w:t>
            </w:r>
          </w:p>
        </w:tc>
      </w:tr>
      <w:tr w:rsidR="00E7555D" w14:paraId="4689C3F0" w14:textId="77777777" w:rsidTr="00C1254F">
        <w:trPr>
          <w:trHeight w:val="257"/>
        </w:trPr>
        <w:tc>
          <w:tcPr>
            <w:tcW w:w="1274" w:type="dxa"/>
          </w:tcPr>
          <w:p w14:paraId="189F1AA3" w14:textId="1047B8EF" w:rsidR="00E7555D" w:rsidRPr="00316A0B" w:rsidRDefault="00E7555D" w:rsidP="006656CF">
            <w:pPr>
              <w:rPr>
                <w:color w:val="00B050"/>
                <w:sz w:val="20"/>
              </w:rPr>
            </w:pPr>
            <w:r w:rsidRPr="00316A0B">
              <w:rPr>
                <w:color w:val="00B050"/>
                <w:sz w:val="20"/>
              </w:rPr>
              <w:t>PHY</w:t>
            </w:r>
          </w:p>
        </w:tc>
        <w:tc>
          <w:tcPr>
            <w:tcW w:w="1968" w:type="dxa"/>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Pr="00850822" w:rsidRDefault="00222706" w:rsidP="007321AF">
            <w:pPr>
              <w:rPr>
                <w:rStyle w:val="Hyperlink"/>
                <w:color w:val="auto"/>
                <w:sz w:val="20"/>
                <w:u w:val="none"/>
              </w:rPr>
            </w:pPr>
            <w:r w:rsidRPr="00850822">
              <w:rPr>
                <w:sz w:val="20"/>
              </w:rPr>
              <w:t>Uploaded:</w:t>
            </w:r>
          </w:p>
          <w:p w14:paraId="1CC5B530" w14:textId="36F25659" w:rsidR="00E7555D" w:rsidRPr="00850822" w:rsidRDefault="001D1EBE" w:rsidP="007321AF">
            <w:pPr>
              <w:rPr>
                <w:sz w:val="20"/>
              </w:rPr>
            </w:pPr>
            <w:hyperlink r:id="rId71"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1D1EBE" w:rsidP="007321AF">
            <w:pPr>
              <w:rPr>
                <w:sz w:val="20"/>
              </w:rPr>
            </w:pPr>
            <w:hyperlink r:id="rId72"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1D1EBE" w:rsidP="007321AF">
            <w:pPr>
              <w:rPr>
                <w:sz w:val="20"/>
              </w:rPr>
            </w:pPr>
            <w:hyperlink r:id="rId73"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1D1EBE" w:rsidP="007321AF">
            <w:pPr>
              <w:rPr>
                <w:sz w:val="20"/>
              </w:rPr>
            </w:pPr>
            <w:hyperlink r:id="rId74"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1D1EBE" w:rsidP="007321AF">
            <w:pPr>
              <w:rPr>
                <w:sz w:val="20"/>
              </w:rPr>
            </w:pPr>
            <w:hyperlink r:id="rId75" w:history="1">
              <w:r w:rsidR="00995D57" w:rsidRPr="00850822">
                <w:rPr>
                  <w:rStyle w:val="Hyperlink"/>
                  <w:color w:val="auto"/>
                  <w:sz w:val="20"/>
                </w:rPr>
                <w:t>20/1160r4</w:t>
              </w:r>
            </w:hyperlink>
            <w:r w:rsidR="00995D57" w:rsidRPr="00850822">
              <w:rPr>
                <w:sz w:val="20"/>
              </w:rPr>
              <w:t>, 09/08/2020</w:t>
            </w:r>
          </w:p>
          <w:p w14:paraId="3FAB77FB" w14:textId="45558596" w:rsidR="004F3E67" w:rsidRDefault="001D1EBE" w:rsidP="007321AF">
            <w:pPr>
              <w:rPr>
                <w:sz w:val="20"/>
              </w:rPr>
            </w:pPr>
            <w:hyperlink r:id="rId76"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1D1EBE" w:rsidP="007321AF">
            <w:pPr>
              <w:rPr>
                <w:color w:val="000000" w:themeColor="text1"/>
                <w:sz w:val="20"/>
              </w:rPr>
            </w:pPr>
            <w:hyperlink r:id="rId77"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Pr="00D05A58" w:rsidRDefault="00222706" w:rsidP="00222706">
            <w:pPr>
              <w:rPr>
                <w:color w:val="000000" w:themeColor="text1"/>
                <w:sz w:val="20"/>
              </w:rPr>
            </w:pPr>
          </w:p>
          <w:p w14:paraId="04DD4AF2" w14:textId="77777777" w:rsidR="00222706" w:rsidRPr="00D05A58" w:rsidRDefault="00222706" w:rsidP="00222706">
            <w:pPr>
              <w:rPr>
                <w:color w:val="000000" w:themeColor="text1"/>
                <w:sz w:val="20"/>
              </w:rPr>
            </w:pPr>
            <w:r w:rsidRPr="00D05A58">
              <w:rPr>
                <w:color w:val="000000" w:themeColor="text1"/>
                <w:sz w:val="20"/>
              </w:rPr>
              <w:t>Presented:</w:t>
            </w:r>
          </w:p>
          <w:p w14:paraId="39F57059" w14:textId="4050A2C1" w:rsidR="00F50234" w:rsidRPr="00D05A58" w:rsidRDefault="001D1EBE" w:rsidP="00F50234">
            <w:pPr>
              <w:rPr>
                <w:color w:val="000000" w:themeColor="text1"/>
                <w:sz w:val="20"/>
              </w:rPr>
            </w:pPr>
            <w:hyperlink r:id="rId78"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1D1EBE" w:rsidP="00F50234">
            <w:pPr>
              <w:rPr>
                <w:color w:val="000000" w:themeColor="text1"/>
                <w:sz w:val="20"/>
              </w:rPr>
            </w:pPr>
            <w:hyperlink r:id="rId79"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Pr="00D05A58" w:rsidRDefault="00222706" w:rsidP="00222706">
            <w:pPr>
              <w:rPr>
                <w:color w:val="000000" w:themeColor="text1"/>
                <w:sz w:val="20"/>
              </w:rPr>
            </w:pPr>
          </w:p>
          <w:p w14:paraId="269A9264" w14:textId="77777777" w:rsidR="00222706" w:rsidRPr="00D05A58" w:rsidRDefault="00222706" w:rsidP="00222706">
            <w:pPr>
              <w:rPr>
                <w:color w:val="000000" w:themeColor="text1"/>
                <w:sz w:val="20"/>
              </w:rPr>
            </w:pPr>
            <w:r w:rsidRPr="00D05A58">
              <w:rPr>
                <w:color w:val="000000" w:themeColor="text1"/>
                <w:sz w:val="20"/>
              </w:rPr>
              <w:t>Straw Polled:</w:t>
            </w:r>
          </w:p>
          <w:p w14:paraId="54C6EDF8" w14:textId="77777777" w:rsidR="00752445" w:rsidRPr="00D05A58" w:rsidRDefault="001D1EBE" w:rsidP="00752445">
            <w:pPr>
              <w:rPr>
                <w:color w:val="000000" w:themeColor="text1"/>
                <w:sz w:val="20"/>
              </w:rPr>
            </w:pPr>
            <w:hyperlink r:id="rId80"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1D1EBE" w:rsidP="00B9631D">
            <w:pPr>
              <w:rPr>
                <w:color w:val="000000" w:themeColor="text1"/>
                <w:sz w:val="20"/>
              </w:rPr>
            </w:pPr>
            <w:hyperlink r:id="rId81" w:history="1">
              <w:r w:rsidR="00B9631D" w:rsidRPr="00D05A58">
                <w:rPr>
                  <w:rStyle w:val="Hyperlink"/>
                  <w:color w:val="000000" w:themeColor="text1"/>
                  <w:sz w:val="20"/>
                </w:rPr>
                <w:t>20/1160r6</w:t>
              </w:r>
            </w:hyperlink>
            <w:r w:rsidR="00B9631D" w:rsidRPr="00D05A58">
              <w:rPr>
                <w:color w:val="000000" w:themeColor="text1"/>
                <w:sz w:val="20"/>
              </w:rPr>
              <w:t>, 09/24/2020</w:t>
            </w:r>
          </w:p>
          <w:p w14:paraId="642EFC9F" w14:textId="1DE1D125" w:rsidR="00B9631D" w:rsidRPr="00850822"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1254F">
        <w:trPr>
          <w:trHeight w:val="257"/>
        </w:trPr>
        <w:tc>
          <w:tcPr>
            <w:tcW w:w="1274" w:type="dxa"/>
          </w:tcPr>
          <w:p w14:paraId="276DE7C8" w14:textId="3F2E6C16" w:rsidR="00E7555D" w:rsidRPr="008466CE" w:rsidRDefault="00E7555D" w:rsidP="006656CF">
            <w:pPr>
              <w:rPr>
                <w:color w:val="00B050"/>
                <w:sz w:val="20"/>
              </w:rPr>
            </w:pPr>
            <w:r w:rsidRPr="008466CE">
              <w:rPr>
                <w:color w:val="00B050"/>
                <w:sz w:val="20"/>
              </w:rPr>
              <w:lastRenderedPageBreak/>
              <w:t>PHY</w:t>
            </w:r>
          </w:p>
        </w:tc>
        <w:tc>
          <w:tcPr>
            <w:tcW w:w="1968"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Pr="00850822" w:rsidRDefault="00222706" w:rsidP="00210153">
            <w:pPr>
              <w:rPr>
                <w:rStyle w:val="Hyperlink"/>
                <w:color w:val="auto"/>
                <w:sz w:val="20"/>
                <w:u w:val="none"/>
              </w:rPr>
            </w:pPr>
            <w:r w:rsidRPr="00850822">
              <w:rPr>
                <w:rStyle w:val="Hyperlink"/>
                <w:color w:val="auto"/>
                <w:sz w:val="20"/>
                <w:u w:val="none"/>
              </w:rPr>
              <w:t>Uploaded:</w:t>
            </w:r>
          </w:p>
          <w:p w14:paraId="37C0BE9E" w14:textId="7DC54778" w:rsidR="00E7555D" w:rsidRPr="00850822" w:rsidRDefault="001D1EBE" w:rsidP="00210153">
            <w:pPr>
              <w:rPr>
                <w:sz w:val="20"/>
              </w:rPr>
            </w:pPr>
            <w:hyperlink r:id="rId82"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1D1EBE" w:rsidP="00210153">
            <w:pPr>
              <w:rPr>
                <w:sz w:val="20"/>
              </w:rPr>
            </w:pPr>
            <w:hyperlink r:id="rId83" w:history="1">
              <w:r w:rsidR="00773CF2" w:rsidRPr="00850822">
                <w:rPr>
                  <w:rStyle w:val="Hyperlink"/>
                  <w:color w:val="auto"/>
                  <w:sz w:val="20"/>
                </w:rPr>
                <w:t>20/1327r1</w:t>
              </w:r>
            </w:hyperlink>
            <w:r w:rsidR="00773CF2" w:rsidRPr="00850822">
              <w:rPr>
                <w:sz w:val="20"/>
              </w:rPr>
              <w:t>, 09/01/2020</w:t>
            </w:r>
          </w:p>
          <w:p w14:paraId="785D8E0F" w14:textId="77777777" w:rsidR="00222706" w:rsidRPr="00850822" w:rsidRDefault="00222706" w:rsidP="00210153">
            <w:pPr>
              <w:rPr>
                <w:sz w:val="20"/>
              </w:rPr>
            </w:pPr>
          </w:p>
          <w:p w14:paraId="381FCD69" w14:textId="77777777" w:rsidR="00222706" w:rsidRPr="00850822" w:rsidRDefault="00222706" w:rsidP="00222706">
            <w:pPr>
              <w:rPr>
                <w:sz w:val="20"/>
              </w:rPr>
            </w:pPr>
            <w:r w:rsidRPr="00850822">
              <w:rPr>
                <w:sz w:val="20"/>
              </w:rPr>
              <w:t>Presented:</w:t>
            </w:r>
          </w:p>
          <w:p w14:paraId="09BA2E5E" w14:textId="450E6EA8" w:rsidR="00AD7DB6" w:rsidRPr="00850822" w:rsidRDefault="001D1EBE" w:rsidP="00222706">
            <w:pPr>
              <w:rPr>
                <w:sz w:val="20"/>
              </w:rPr>
            </w:pPr>
            <w:hyperlink r:id="rId84" w:history="1">
              <w:r w:rsidR="00AD7DB6" w:rsidRPr="00850822">
                <w:rPr>
                  <w:rStyle w:val="Hyperlink"/>
                  <w:color w:val="auto"/>
                  <w:sz w:val="20"/>
                </w:rPr>
                <w:t>20/1327r0</w:t>
              </w:r>
            </w:hyperlink>
            <w:r w:rsidR="00AD7DB6" w:rsidRPr="00850822">
              <w:rPr>
                <w:sz w:val="20"/>
              </w:rPr>
              <w:t>, 08/31/2020</w:t>
            </w:r>
          </w:p>
          <w:p w14:paraId="371807A4" w14:textId="77777777" w:rsidR="00222706" w:rsidRPr="00850822" w:rsidRDefault="00222706" w:rsidP="00222706">
            <w:pPr>
              <w:rPr>
                <w:sz w:val="20"/>
              </w:rPr>
            </w:pPr>
          </w:p>
          <w:p w14:paraId="2FE9F7E5" w14:textId="77777777" w:rsidR="00222706" w:rsidRPr="00850822" w:rsidRDefault="00222706" w:rsidP="00222706">
            <w:pPr>
              <w:rPr>
                <w:sz w:val="20"/>
              </w:rPr>
            </w:pPr>
            <w:r w:rsidRPr="00850822">
              <w:rPr>
                <w:sz w:val="20"/>
              </w:rPr>
              <w:t>Straw Polled:</w:t>
            </w:r>
          </w:p>
          <w:p w14:paraId="2CBBF67A" w14:textId="77777777" w:rsidR="0035002F" w:rsidRPr="00850822" w:rsidRDefault="001D1EBE" w:rsidP="0035002F">
            <w:pPr>
              <w:rPr>
                <w:sz w:val="20"/>
              </w:rPr>
            </w:pPr>
            <w:hyperlink r:id="rId85" w:history="1">
              <w:r w:rsidR="0035002F" w:rsidRPr="00850822">
                <w:rPr>
                  <w:rStyle w:val="Hyperlink"/>
                  <w:color w:val="auto"/>
                  <w:sz w:val="20"/>
                </w:rPr>
                <w:t>20/1327r1</w:t>
              </w:r>
            </w:hyperlink>
            <w:r w:rsidR="0035002F" w:rsidRPr="00850822">
              <w:rPr>
                <w:sz w:val="20"/>
              </w:rPr>
              <w:t>, 09/01/2020</w:t>
            </w:r>
          </w:p>
          <w:p w14:paraId="4A6468F5" w14:textId="01AF016F" w:rsidR="00222706" w:rsidRPr="00850822" w:rsidRDefault="0035002F" w:rsidP="00210153">
            <w:pPr>
              <w:rPr>
                <w:sz w:val="20"/>
              </w:rPr>
            </w:pPr>
            <w:r w:rsidRPr="00850822">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1254F">
        <w:trPr>
          <w:trHeight w:val="257"/>
        </w:trPr>
        <w:tc>
          <w:tcPr>
            <w:tcW w:w="1274" w:type="dxa"/>
          </w:tcPr>
          <w:p w14:paraId="200517A7" w14:textId="5CAD8979" w:rsidR="00E7555D" w:rsidRPr="00632539" w:rsidRDefault="00E7555D" w:rsidP="006656CF">
            <w:pPr>
              <w:rPr>
                <w:color w:val="00B050"/>
                <w:sz w:val="20"/>
              </w:rPr>
            </w:pPr>
            <w:r w:rsidRPr="00632539">
              <w:rPr>
                <w:color w:val="00B050"/>
                <w:sz w:val="20"/>
              </w:rPr>
              <w:t>PHY</w:t>
            </w:r>
          </w:p>
        </w:tc>
        <w:tc>
          <w:tcPr>
            <w:tcW w:w="1968"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Pr="00D05A58" w:rsidRDefault="00EA3143" w:rsidP="006656CF">
            <w:pPr>
              <w:rPr>
                <w:color w:val="000000" w:themeColor="text1"/>
                <w:sz w:val="20"/>
              </w:rPr>
            </w:pPr>
            <w:r w:rsidRPr="00850822">
              <w:rPr>
                <w:sz w:val="20"/>
              </w:rPr>
              <w:t>U</w:t>
            </w:r>
            <w:r w:rsidRPr="00D05A58">
              <w:rPr>
                <w:color w:val="000000" w:themeColor="text1"/>
                <w:sz w:val="20"/>
              </w:rPr>
              <w:t>ploaded:</w:t>
            </w:r>
          </w:p>
          <w:p w14:paraId="6C6ED163" w14:textId="77777777" w:rsidR="00255EAD" w:rsidRPr="00D05A58" w:rsidRDefault="001D1EBE" w:rsidP="00255EAD">
            <w:pPr>
              <w:rPr>
                <w:color w:val="000000" w:themeColor="text1"/>
                <w:sz w:val="20"/>
              </w:rPr>
            </w:pPr>
            <w:hyperlink r:id="rId86"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1D1EBE" w:rsidP="00255EAD">
            <w:pPr>
              <w:rPr>
                <w:color w:val="000000" w:themeColor="text1"/>
                <w:sz w:val="20"/>
              </w:rPr>
            </w:pPr>
            <w:hyperlink r:id="rId87"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1D1EBE" w:rsidP="006656CF">
            <w:pPr>
              <w:rPr>
                <w:color w:val="000000" w:themeColor="text1"/>
                <w:sz w:val="20"/>
              </w:rPr>
            </w:pPr>
            <w:hyperlink r:id="rId88"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Pr="00D05A58" w:rsidRDefault="006909F0" w:rsidP="006656CF">
            <w:pPr>
              <w:rPr>
                <w:color w:val="000000" w:themeColor="text1"/>
                <w:sz w:val="20"/>
              </w:rPr>
            </w:pPr>
          </w:p>
          <w:p w14:paraId="2DA59ED1" w14:textId="77777777" w:rsidR="00EA3143" w:rsidRPr="00D05A58" w:rsidRDefault="00EA3143" w:rsidP="00EA3143">
            <w:pPr>
              <w:rPr>
                <w:color w:val="000000" w:themeColor="text1"/>
                <w:sz w:val="20"/>
              </w:rPr>
            </w:pPr>
            <w:r w:rsidRPr="00D05A58">
              <w:rPr>
                <w:color w:val="000000" w:themeColor="text1"/>
                <w:sz w:val="20"/>
              </w:rPr>
              <w:t>Presented:</w:t>
            </w:r>
          </w:p>
          <w:p w14:paraId="2DF2B851" w14:textId="77777777" w:rsidR="00D6303A" w:rsidRPr="00D05A58" w:rsidRDefault="001D1EBE" w:rsidP="00D6303A">
            <w:pPr>
              <w:rPr>
                <w:color w:val="000000" w:themeColor="text1"/>
                <w:sz w:val="20"/>
              </w:rPr>
            </w:pPr>
            <w:hyperlink r:id="rId89"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Pr="00D05A58" w:rsidRDefault="00EA3143" w:rsidP="00EA3143">
            <w:pPr>
              <w:rPr>
                <w:color w:val="000000" w:themeColor="text1"/>
                <w:sz w:val="20"/>
              </w:rPr>
            </w:pPr>
          </w:p>
          <w:p w14:paraId="066987D6" w14:textId="77777777" w:rsidR="00EA3143" w:rsidRPr="00D05A58" w:rsidRDefault="00EA3143" w:rsidP="00EA3143">
            <w:pPr>
              <w:rPr>
                <w:color w:val="000000" w:themeColor="text1"/>
                <w:sz w:val="20"/>
              </w:rPr>
            </w:pPr>
            <w:r w:rsidRPr="00D05A58">
              <w:rPr>
                <w:color w:val="000000" w:themeColor="text1"/>
                <w:sz w:val="20"/>
              </w:rPr>
              <w:t>Straw Polled:</w:t>
            </w:r>
          </w:p>
          <w:p w14:paraId="08FB3C49" w14:textId="77777777" w:rsidR="006909F0" w:rsidRPr="00D05A58" w:rsidRDefault="001D1EBE" w:rsidP="006909F0">
            <w:pPr>
              <w:rPr>
                <w:color w:val="000000" w:themeColor="text1"/>
                <w:sz w:val="20"/>
              </w:rPr>
            </w:pPr>
            <w:hyperlink r:id="rId90" w:history="1">
              <w:r w:rsidR="006909F0" w:rsidRPr="00D05A58">
                <w:rPr>
                  <w:rStyle w:val="Hyperlink"/>
                  <w:color w:val="000000" w:themeColor="text1"/>
                  <w:sz w:val="20"/>
                </w:rPr>
                <w:t>20/1479r2</w:t>
              </w:r>
            </w:hyperlink>
            <w:r w:rsidR="006909F0" w:rsidRPr="00D05A58">
              <w:rPr>
                <w:color w:val="000000" w:themeColor="text1"/>
                <w:sz w:val="20"/>
              </w:rPr>
              <w:t>, 09/24/2020</w:t>
            </w:r>
          </w:p>
          <w:p w14:paraId="77B0B935" w14:textId="43B70238" w:rsidR="00EA3143" w:rsidRPr="00850822"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C1254F">
        <w:trPr>
          <w:trHeight w:val="257"/>
        </w:trPr>
        <w:tc>
          <w:tcPr>
            <w:tcW w:w="1274" w:type="dxa"/>
          </w:tcPr>
          <w:p w14:paraId="0EB8E714" w14:textId="562AC0EF" w:rsidR="00E7555D" w:rsidRPr="00632539" w:rsidRDefault="00E7555D" w:rsidP="006656CF">
            <w:pPr>
              <w:rPr>
                <w:color w:val="00B050"/>
                <w:sz w:val="20"/>
              </w:rPr>
            </w:pPr>
            <w:r w:rsidRPr="00632539">
              <w:rPr>
                <w:color w:val="00B050"/>
                <w:sz w:val="20"/>
              </w:rPr>
              <w:t>PHY</w:t>
            </w:r>
          </w:p>
        </w:tc>
        <w:tc>
          <w:tcPr>
            <w:tcW w:w="1968"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Pr="00850822" w:rsidRDefault="00EA3143" w:rsidP="006656CF">
            <w:pPr>
              <w:rPr>
                <w:rStyle w:val="Hyperlink"/>
                <w:color w:val="auto"/>
                <w:sz w:val="20"/>
                <w:u w:val="none"/>
              </w:rPr>
            </w:pPr>
            <w:r w:rsidRPr="00850822">
              <w:rPr>
                <w:rStyle w:val="Hyperlink"/>
                <w:color w:val="auto"/>
                <w:sz w:val="20"/>
                <w:u w:val="none"/>
              </w:rPr>
              <w:t>Uploaded:</w:t>
            </w:r>
          </w:p>
          <w:p w14:paraId="0BC82BC8" w14:textId="78A0B87D" w:rsidR="00E7555D" w:rsidRPr="00850822" w:rsidRDefault="001D1EBE" w:rsidP="006656CF">
            <w:pPr>
              <w:rPr>
                <w:sz w:val="20"/>
              </w:rPr>
            </w:pPr>
            <w:hyperlink r:id="rId91"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1D1EBE" w:rsidP="00EA3143">
            <w:pPr>
              <w:rPr>
                <w:sz w:val="20"/>
              </w:rPr>
            </w:pPr>
            <w:hyperlink r:id="rId92"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Pr="00850822" w:rsidRDefault="00EA3143" w:rsidP="00EA3143">
            <w:pPr>
              <w:rPr>
                <w:sz w:val="20"/>
              </w:rPr>
            </w:pPr>
          </w:p>
          <w:p w14:paraId="63FEBF70" w14:textId="77777777" w:rsidR="00EA3143" w:rsidRPr="00850822" w:rsidRDefault="00EA3143" w:rsidP="00EA3143">
            <w:pPr>
              <w:rPr>
                <w:sz w:val="20"/>
              </w:rPr>
            </w:pPr>
            <w:r w:rsidRPr="00850822">
              <w:rPr>
                <w:sz w:val="20"/>
              </w:rPr>
              <w:t>Presented:</w:t>
            </w:r>
          </w:p>
          <w:p w14:paraId="7308F16D" w14:textId="38367814" w:rsidR="00EA3143" w:rsidRPr="00850822" w:rsidRDefault="001D1EBE" w:rsidP="00EA3143">
            <w:pPr>
              <w:rPr>
                <w:sz w:val="20"/>
              </w:rPr>
            </w:pPr>
            <w:hyperlink r:id="rId93" w:history="1">
              <w:r w:rsidR="002B2988" w:rsidRPr="00850822">
                <w:rPr>
                  <w:rStyle w:val="Hyperlink"/>
                  <w:color w:val="auto"/>
                  <w:sz w:val="20"/>
                </w:rPr>
                <w:t>20/1295r1</w:t>
              </w:r>
            </w:hyperlink>
            <w:r w:rsidR="002B2988" w:rsidRPr="00850822">
              <w:rPr>
                <w:sz w:val="20"/>
              </w:rPr>
              <w:t>, 08/27/2020</w:t>
            </w:r>
          </w:p>
          <w:p w14:paraId="0DCE3212" w14:textId="77777777" w:rsidR="002B2988" w:rsidRPr="00850822" w:rsidRDefault="002B2988" w:rsidP="00EA3143">
            <w:pPr>
              <w:rPr>
                <w:sz w:val="20"/>
              </w:rPr>
            </w:pPr>
          </w:p>
          <w:p w14:paraId="3922DA7C" w14:textId="77777777" w:rsidR="00EA3143" w:rsidRPr="00850822" w:rsidRDefault="00EA3143" w:rsidP="00EA3143">
            <w:pPr>
              <w:rPr>
                <w:sz w:val="20"/>
              </w:rPr>
            </w:pPr>
            <w:r w:rsidRPr="00850822">
              <w:rPr>
                <w:sz w:val="20"/>
              </w:rPr>
              <w:t>Straw Polled:</w:t>
            </w:r>
          </w:p>
          <w:p w14:paraId="2C1A62A7" w14:textId="24C73E5A" w:rsidR="007474DD" w:rsidRPr="00850822" w:rsidRDefault="001D1EBE" w:rsidP="007474DD">
            <w:pPr>
              <w:rPr>
                <w:sz w:val="20"/>
              </w:rPr>
            </w:pPr>
            <w:hyperlink r:id="rId94" w:history="1">
              <w:r w:rsidR="007474DD" w:rsidRPr="00850822">
                <w:rPr>
                  <w:rStyle w:val="Hyperlink"/>
                  <w:color w:val="auto"/>
                  <w:sz w:val="20"/>
                </w:rPr>
                <w:t>20/1295r1</w:t>
              </w:r>
            </w:hyperlink>
            <w:r w:rsidR="007474DD" w:rsidRPr="00850822">
              <w:rPr>
                <w:sz w:val="20"/>
              </w:rPr>
              <w:t>, 09/10/2020</w:t>
            </w:r>
          </w:p>
          <w:p w14:paraId="07CD5D22" w14:textId="207B14FE" w:rsidR="00EA3143" w:rsidRPr="00850822" w:rsidRDefault="000F70EF"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C1254F">
        <w:trPr>
          <w:trHeight w:val="257"/>
        </w:trPr>
        <w:tc>
          <w:tcPr>
            <w:tcW w:w="1274" w:type="dxa"/>
          </w:tcPr>
          <w:p w14:paraId="62FAD7F5" w14:textId="09249281" w:rsidR="00E7555D" w:rsidRPr="006F0E37" w:rsidRDefault="00E7555D" w:rsidP="006656CF">
            <w:pPr>
              <w:rPr>
                <w:color w:val="00B050"/>
                <w:sz w:val="20"/>
              </w:rPr>
            </w:pPr>
            <w:r w:rsidRPr="006F0E37">
              <w:rPr>
                <w:color w:val="00B050"/>
                <w:sz w:val="20"/>
              </w:rPr>
              <w:t>PHY</w:t>
            </w:r>
          </w:p>
        </w:tc>
        <w:tc>
          <w:tcPr>
            <w:tcW w:w="1968"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1D1EBE" w:rsidP="006656CF">
            <w:pPr>
              <w:rPr>
                <w:sz w:val="20"/>
              </w:rPr>
            </w:pPr>
            <w:hyperlink r:id="rId95"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1D1EBE" w:rsidP="006656CF">
            <w:pPr>
              <w:rPr>
                <w:sz w:val="20"/>
              </w:rPr>
            </w:pPr>
            <w:hyperlink r:id="rId96"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1D1EBE" w:rsidP="006656CF">
            <w:pPr>
              <w:rPr>
                <w:sz w:val="20"/>
              </w:rPr>
            </w:pPr>
            <w:hyperlink r:id="rId97"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1D1EBE" w:rsidP="00A530ED">
            <w:pPr>
              <w:rPr>
                <w:sz w:val="20"/>
              </w:rPr>
            </w:pPr>
            <w:hyperlink r:id="rId98"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1D1EBE" w:rsidP="002B2988">
            <w:pPr>
              <w:rPr>
                <w:sz w:val="20"/>
              </w:rPr>
            </w:pPr>
            <w:hyperlink r:id="rId99"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1D1EBE" w:rsidP="002B2988">
            <w:pPr>
              <w:rPr>
                <w:sz w:val="20"/>
              </w:rPr>
            </w:pPr>
            <w:hyperlink r:id="rId100"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1D1EBE" w:rsidP="00DA4047">
            <w:pPr>
              <w:rPr>
                <w:sz w:val="20"/>
              </w:rPr>
            </w:pPr>
            <w:hyperlink r:id="rId101"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1D1EBE" w:rsidP="00DF1EE7">
            <w:pPr>
              <w:rPr>
                <w:sz w:val="20"/>
              </w:rPr>
            </w:pPr>
            <w:hyperlink r:id="rId102"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1D1EBE" w:rsidP="002B2988">
            <w:pPr>
              <w:rPr>
                <w:sz w:val="20"/>
              </w:rPr>
            </w:pPr>
            <w:hyperlink r:id="rId103"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lastRenderedPageBreak/>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1254F">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1968"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1D1EBE" w:rsidP="006656CF">
            <w:pPr>
              <w:rPr>
                <w:sz w:val="20"/>
              </w:rPr>
            </w:pPr>
            <w:hyperlink r:id="rId104"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1D1EBE" w:rsidP="006656CF">
            <w:pPr>
              <w:rPr>
                <w:sz w:val="20"/>
              </w:rPr>
            </w:pPr>
            <w:hyperlink r:id="rId105"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1D1EBE" w:rsidP="0055680D">
            <w:pPr>
              <w:rPr>
                <w:sz w:val="20"/>
              </w:rPr>
            </w:pPr>
            <w:hyperlink r:id="rId106"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1D1EBE" w:rsidP="0055680D">
            <w:pPr>
              <w:rPr>
                <w:sz w:val="20"/>
              </w:rPr>
            </w:pPr>
            <w:hyperlink r:id="rId107"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1D1EBE" w:rsidP="00036014">
            <w:pPr>
              <w:rPr>
                <w:sz w:val="20"/>
              </w:rPr>
            </w:pPr>
            <w:hyperlink r:id="rId108"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1D1EBE" w:rsidP="00036014">
            <w:pPr>
              <w:rPr>
                <w:sz w:val="20"/>
              </w:rPr>
            </w:pPr>
            <w:hyperlink r:id="rId109"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1D1EBE" w:rsidP="00F16F62">
            <w:pPr>
              <w:rPr>
                <w:sz w:val="20"/>
              </w:rPr>
            </w:pPr>
            <w:hyperlink r:id="rId110"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C1254F">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1968"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Pr="00850822" w:rsidRDefault="00B44750" w:rsidP="00AF6431">
            <w:pPr>
              <w:rPr>
                <w:rStyle w:val="Hyperlink"/>
                <w:color w:val="auto"/>
                <w:sz w:val="20"/>
                <w:u w:val="none"/>
              </w:rPr>
            </w:pPr>
            <w:r w:rsidRPr="00850822">
              <w:rPr>
                <w:rStyle w:val="Hyperlink"/>
                <w:color w:val="auto"/>
                <w:sz w:val="20"/>
                <w:u w:val="none"/>
              </w:rPr>
              <w:t>Uploaded:</w:t>
            </w:r>
          </w:p>
          <w:p w14:paraId="54E5AF8E" w14:textId="14888702" w:rsidR="00E7555D" w:rsidRPr="00850822" w:rsidRDefault="001D1EBE" w:rsidP="00AF6431">
            <w:pPr>
              <w:rPr>
                <w:sz w:val="20"/>
              </w:rPr>
            </w:pPr>
            <w:hyperlink r:id="rId111"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1D1EBE" w:rsidP="00AF6431">
            <w:pPr>
              <w:rPr>
                <w:sz w:val="20"/>
              </w:rPr>
            </w:pPr>
            <w:hyperlink r:id="rId112"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1D1EBE" w:rsidP="00AF6431">
            <w:pPr>
              <w:rPr>
                <w:sz w:val="20"/>
              </w:rPr>
            </w:pPr>
            <w:hyperlink r:id="rId113"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1D1EBE" w:rsidP="00C36B1D">
            <w:pPr>
              <w:rPr>
                <w:sz w:val="20"/>
              </w:rPr>
            </w:pPr>
            <w:hyperlink r:id="rId114" w:history="1">
              <w:r w:rsidR="00C36B1D" w:rsidRPr="00850822">
                <w:rPr>
                  <w:rStyle w:val="Hyperlink"/>
                  <w:color w:val="auto"/>
                  <w:sz w:val="20"/>
                </w:rPr>
                <w:t>20/1337r3</w:t>
              </w:r>
            </w:hyperlink>
            <w:r w:rsidR="00C36B1D" w:rsidRPr="00850822">
              <w:rPr>
                <w:sz w:val="20"/>
              </w:rPr>
              <w:t>, 09/14/2020</w:t>
            </w:r>
          </w:p>
          <w:p w14:paraId="4D4A89BA" w14:textId="77777777" w:rsidR="00996CC8" w:rsidRPr="00850822" w:rsidRDefault="00996CC8" w:rsidP="00AF6431">
            <w:pPr>
              <w:rPr>
                <w:sz w:val="20"/>
              </w:rPr>
            </w:pPr>
          </w:p>
          <w:p w14:paraId="51CD5876" w14:textId="77777777" w:rsidR="00B44750" w:rsidRPr="00850822" w:rsidRDefault="00B44750" w:rsidP="00B44750">
            <w:pPr>
              <w:rPr>
                <w:sz w:val="20"/>
              </w:rPr>
            </w:pPr>
            <w:r w:rsidRPr="00850822">
              <w:rPr>
                <w:sz w:val="20"/>
              </w:rPr>
              <w:t>Presented:</w:t>
            </w:r>
          </w:p>
          <w:p w14:paraId="0963642C" w14:textId="40945666" w:rsidR="00293F7D" w:rsidRPr="00850822" w:rsidRDefault="001D1EBE" w:rsidP="00B44750">
            <w:pPr>
              <w:rPr>
                <w:sz w:val="20"/>
              </w:rPr>
            </w:pPr>
            <w:hyperlink r:id="rId115"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4DC77E9C" w14:textId="77777777" w:rsidR="00B44750" w:rsidRPr="00850822" w:rsidRDefault="00B44750" w:rsidP="00B44750">
            <w:pPr>
              <w:rPr>
                <w:sz w:val="20"/>
              </w:rPr>
            </w:pPr>
          </w:p>
          <w:p w14:paraId="7950F50B" w14:textId="77777777" w:rsidR="00B44750" w:rsidRPr="00850822" w:rsidRDefault="00B44750" w:rsidP="00B44750">
            <w:pPr>
              <w:rPr>
                <w:sz w:val="20"/>
              </w:rPr>
            </w:pPr>
            <w:r w:rsidRPr="00850822">
              <w:rPr>
                <w:sz w:val="20"/>
              </w:rPr>
              <w:t>Straw Polled:</w:t>
            </w:r>
          </w:p>
          <w:p w14:paraId="024A2379" w14:textId="40B0CA68" w:rsidR="00A02F93" w:rsidRPr="00850822" w:rsidRDefault="001D1EBE" w:rsidP="00B44750">
            <w:pPr>
              <w:rPr>
                <w:sz w:val="20"/>
              </w:rPr>
            </w:pPr>
            <w:hyperlink r:id="rId116"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698C97BF" w14:textId="6C30253E" w:rsidR="00B44750" w:rsidRPr="00850822" w:rsidRDefault="00B44750" w:rsidP="00AF6431">
            <w:pPr>
              <w:rPr>
                <w:sz w:val="20"/>
              </w:rPr>
            </w:pPr>
          </w:p>
        </w:tc>
        <w:tc>
          <w:tcPr>
            <w:tcW w:w="2212"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8A41EB" w14:paraId="43B951DF" w14:textId="77777777" w:rsidTr="00C1254F">
        <w:trPr>
          <w:trHeight w:val="271"/>
        </w:trPr>
        <w:tc>
          <w:tcPr>
            <w:tcW w:w="1274" w:type="dxa"/>
          </w:tcPr>
          <w:p w14:paraId="3848F45B" w14:textId="3786B440" w:rsidR="008A41EB" w:rsidRPr="00234353" w:rsidRDefault="008A41EB" w:rsidP="006656CF">
            <w:pPr>
              <w:rPr>
                <w:color w:val="00B050"/>
                <w:sz w:val="20"/>
              </w:rPr>
            </w:pPr>
            <w:r>
              <w:rPr>
                <w:color w:val="00B050"/>
                <w:sz w:val="20"/>
              </w:rPr>
              <w:lastRenderedPageBreak/>
              <w:t>PHY</w:t>
            </w:r>
          </w:p>
        </w:tc>
        <w:tc>
          <w:tcPr>
            <w:tcW w:w="1968" w:type="dxa"/>
          </w:tcPr>
          <w:p w14:paraId="61D312CF" w14:textId="789F10D4" w:rsidR="008A41EB" w:rsidRPr="00234353" w:rsidRDefault="008A41EB" w:rsidP="006656CF">
            <w:pPr>
              <w:rPr>
                <w:color w:val="00B050"/>
                <w:sz w:val="20"/>
              </w:rPr>
            </w:pPr>
            <w:r>
              <w:rPr>
                <w:color w:val="00B050"/>
                <w:sz w:val="20"/>
              </w:rPr>
              <w:t>EHT preamble-Cyclic shift for pre-EHT and EHT modulated fields</w:t>
            </w:r>
          </w:p>
        </w:tc>
        <w:tc>
          <w:tcPr>
            <w:tcW w:w="1562" w:type="dxa"/>
          </w:tcPr>
          <w:p w14:paraId="79858189" w14:textId="09558B7B" w:rsidR="008A41EB" w:rsidRPr="00234353" w:rsidRDefault="008A41EB" w:rsidP="006656CF">
            <w:pPr>
              <w:rPr>
                <w:color w:val="00B050"/>
                <w:sz w:val="20"/>
              </w:rPr>
            </w:pPr>
            <w:r>
              <w:rPr>
                <w:color w:val="00B050"/>
                <w:sz w:val="20"/>
              </w:rPr>
              <w:t>Wook Bong Lee</w:t>
            </w:r>
          </w:p>
        </w:tc>
        <w:tc>
          <w:tcPr>
            <w:tcW w:w="2706" w:type="dxa"/>
          </w:tcPr>
          <w:p w14:paraId="11C76C05" w14:textId="369A8FAF" w:rsidR="008A41EB" w:rsidRPr="00234353" w:rsidRDefault="00266F19" w:rsidP="006656CF">
            <w:pPr>
              <w:rPr>
                <w:color w:val="00B050"/>
                <w:sz w:val="20"/>
              </w:rPr>
            </w:pPr>
            <w:r>
              <w:rPr>
                <w:color w:val="00B050"/>
                <w:sz w:val="20"/>
              </w:rPr>
              <w:t>Lin Yang</w:t>
            </w:r>
            <w:r w:rsidR="00851E87">
              <w:rPr>
                <w:color w:val="00B050"/>
                <w:sz w:val="20"/>
              </w:rPr>
              <w:t>, Chenchen Liu</w:t>
            </w:r>
            <w:r w:rsidR="00DC1E1A">
              <w:rPr>
                <w:color w:val="00B050"/>
                <w:sz w:val="20"/>
              </w:rPr>
              <w:t>, Jinyoung Chun</w:t>
            </w:r>
          </w:p>
        </w:tc>
        <w:tc>
          <w:tcPr>
            <w:tcW w:w="1594" w:type="dxa"/>
            <w:gridSpan w:val="2"/>
          </w:tcPr>
          <w:p w14:paraId="2A87AA0C" w14:textId="77777777" w:rsidR="008A41EB" w:rsidRPr="00234353" w:rsidRDefault="008A41EB" w:rsidP="006656CF">
            <w:pPr>
              <w:rPr>
                <w:color w:val="00B050"/>
                <w:sz w:val="20"/>
              </w:rPr>
            </w:pPr>
          </w:p>
        </w:tc>
        <w:tc>
          <w:tcPr>
            <w:tcW w:w="2344" w:type="dxa"/>
          </w:tcPr>
          <w:p w14:paraId="31D4A7E7" w14:textId="77777777" w:rsidR="008A41EB" w:rsidRDefault="008A41EB" w:rsidP="006656CF">
            <w:pPr>
              <w:rPr>
                <w:rStyle w:val="Hyperlink"/>
                <w:color w:val="auto"/>
                <w:sz w:val="20"/>
                <w:u w:val="none"/>
              </w:rPr>
            </w:pPr>
            <w:r>
              <w:rPr>
                <w:rStyle w:val="Hyperlink"/>
                <w:color w:val="auto"/>
                <w:sz w:val="20"/>
                <w:u w:val="none"/>
              </w:rPr>
              <w:t>Uploaded:</w:t>
            </w:r>
          </w:p>
          <w:p w14:paraId="401A953A" w14:textId="77777777" w:rsidR="008A41EB" w:rsidRDefault="008A41EB" w:rsidP="006656CF">
            <w:pPr>
              <w:rPr>
                <w:rStyle w:val="Hyperlink"/>
                <w:color w:val="auto"/>
                <w:sz w:val="20"/>
                <w:u w:val="none"/>
              </w:rPr>
            </w:pPr>
          </w:p>
          <w:p w14:paraId="56DB9BA6" w14:textId="77777777" w:rsidR="008A41EB" w:rsidRDefault="008A41EB" w:rsidP="006656CF">
            <w:pPr>
              <w:rPr>
                <w:rStyle w:val="Hyperlink"/>
                <w:color w:val="auto"/>
                <w:sz w:val="20"/>
                <w:u w:val="none"/>
              </w:rPr>
            </w:pPr>
            <w:r>
              <w:rPr>
                <w:rStyle w:val="Hyperlink"/>
                <w:color w:val="auto"/>
                <w:sz w:val="20"/>
                <w:u w:val="none"/>
              </w:rPr>
              <w:t>Presented:</w:t>
            </w:r>
          </w:p>
          <w:p w14:paraId="0C60C98B" w14:textId="77777777" w:rsidR="008A41EB" w:rsidRDefault="008A41EB" w:rsidP="006656CF">
            <w:pPr>
              <w:rPr>
                <w:rStyle w:val="Hyperlink"/>
                <w:color w:val="auto"/>
                <w:sz w:val="20"/>
                <w:u w:val="none"/>
              </w:rPr>
            </w:pPr>
          </w:p>
          <w:p w14:paraId="7820A326" w14:textId="77777777" w:rsidR="008A41EB" w:rsidRDefault="008A41EB" w:rsidP="006656CF">
            <w:pPr>
              <w:rPr>
                <w:rStyle w:val="Hyperlink"/>
                <w:color w:val="auto"/>
                <w:sz w:val="20"/>
                <w:u w:val="none"/>
              </w:rPr>
            </w:pPr>
            <w:r>
              <w:rPr>
                <w:rStyle w:val="Hyperlink"/>
                <w:color w:val="auto"/>
                <w:sz w:val="20"/>
                <w:u w:val="none"/>
              </w:rPr>
              <w:t>Straw Polled:</w:t>
            </w:r>
          </w:p>
          <w:p w14:paraId="31936AF9" w14:textId="77777777" w:rsidR="008A41EB" w:rsidRPr="00850822" w:rsidRDefault="008A41EB" w:rsidP="006656CF">
            <w:pPr>
              <w:rPr>
                <w:rStyle w:val="Hyperlink"/>
                <w:color w:val="auto"/>
                <w:sz w:val="20"/>
                <w:u w:val="none"/>
              </w:rPr>
            </w:pPr>
          </w:p>
        </w:tc>
        <w:tc>
          <w:tcPr>
            <w:tcW w:w="2212" w:type="dxa"/>
          </w:tcPr>
          <w:p w14:paraId="7F7B9969" w14:textId="0F262718" w:rsidR="008A41EB" w:rsidRDefault="008A41EB" w:rsidP="008A41EB">
            <w:pPr>
              <w:rPr>
                <w:color w:val="00B050"/>
                <w:sz w:val="20"/>
              </w:rPr>
            </w:pPr>
            <w:r>
              <w:rPr>
                <w:color w:val="00B050"/>
                <w:sz w:val="20"/>
              </w:rPr>
              <w:t>These are the placeholder subclauses in D0.1.</w:t>
            </w:r>
          </w:p>
        </w:tc>
      </w:tr>
      <w:tr w:rsidR="00E7555D" w14:paraId="2CABBECB" w14:textId="77777777" w:rsidTr="00C1254F">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1968"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Pr="00850822" w:rsidRDefault="00B44750" w:rsidP="006656CF">
            <w:pPr>
              <w:rPr>
                <w:rStyle w:val="Hyperlink"/>
                <w:color w:val="auto"/>
                <w:sz w:val="20"/>
                <w:u w:val="none"/>
              </w:rPr>
            </w:pPr>
            <w:r w:rsidRPr="00850822">
              <w:rPr>
                <w:rStyle w:val="Hyperlink"/>
                <w:color w:val="auto"/>
                <w:sz w:val="20"/>
                <w:u w:val="none"/>
              </w:rPr>
              <w:t>Uploaded:</w:t>
            </w:r>
          </w:p>
          <w:p w14:paraId="75458ED2" w14:textId="55AE6631" w:rsidR="00E7555D" w:rsidRPr="00850822" w:rsidRDefault="001D1EBE" w:rsidP="006656CF">
            <w:pPr>
              <w:rPr>
                <w:sz w:val="20"/>
              </w:rPr>
            </w:pPr>
            <w:hyperlink r:id="rId117"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1D1EBE" w:rsidP="006656CF">
            <w:pPr>
              <w:rPr>
                <w:sz w:val="20"/>
              </w:rPr>
            </w:pPr>
            <w:hyperlink r:id="rId118"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1D1EBE" w:rsidP="006656CF">
            <w:pPr>
              <w:rPr>
                <w:sz w:val="20"/>
              </w:rPr>
            </w:pPr>
            <w:hyperlink r:id="rId119" w:history="1">
              <w:r w:rsidR="00B5459A" w:rsidRPr="00850822">
                <w:rPr>
                  <w:rStyle w:val="Hyperlink"/>
                  <w:color w:val="auto"/>
                  <w:sz w:val="20"/>
                </w:rPr>
                <w:t>20/1329r2</w:t>
              </w:r>
            </w:hyperlink>
            <w:r w:rsidR="00B5459A" w:rsidRPr="00850822">
              <w:rPr>
                <w:sz w:val="20"/>
              </w:rPr>
              <w:t>, 09/10/2020</w:t>
            </w:r>
          </w:p>
          <w:p w14:paraId="088507E7" w14:textId="77777777" w:rsidR="00B44750" w:rsidRPr="00850822" w:rsidRDefault="00B44750" w:rsidP="006656CF">
            <w:pPr>
              <w:rPr>
                <w:sz w:val="20"/>
              </w:rPr>
            </w:pPr>
          </w:p>
          <w:p w14:paraId="728CD4E6" w14:textId="77777777" w:rsidR="00B44750" w:rsidRPr="00850822" w:rsidRDefault="00B44750" w:rsidP="00B44750">
            <w:pPr>
              <w:rPr>
                <w:sz w:val="20"/>
              </w:rPr>
            </w:pPr>
            <w:r w:rsidRPr="00850822">
              <w:rPr>
                <w:sz w:val="20"/>
              </w:rPr>
              <w:t>Presented:</w:t>
            </w:r>
          </w:p>
          <w:p w14:paraId="5CAE5666" w14:textId="48768479" w:rsidR="002A4BFC" w:rsidRPr="00850822" w:rsidRDefault="001D1EBE" w:rsidP="002A4BFC">
            <w:pPr>
              <w:rPr>
                <w:sz w:val="20"/>
              </w:rPr>
            </w:pPr>
            <w:hyperlink r:id="rId120"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1D1EBE" w:rsidP="00B44750">
            <w:pPr>
              <w:rPr>
                <w:sz w:val="20"/>
              </w:rPr>
            </w:pPr>
            <w:hyperlink r:id="rId121"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1D1EBE" w:rsidP="00B5459A">
            <w:pPr>
              <w:rPr>
                <w:sz w:val="20"/>
              </w:rPr>
            </w:pPr>
            <w:hyperlink r:id="rId122" w:history="1">
              <w:r w:rsidR="00B5459A" w:rsidRPr="00850822">
                <w:rPr>
                  <w:rStyle w:val="Hyperlink"/>
                  <w:color w:val="auto"/>
                  <w:sz w:val="20"/>
                </w:rPr>
                <w:t>20/1329r2</w:t>
              </w:r>
            </w:hyperlink>
            <w:r w:rsidR="00B5459A" w:rsidRPr="00850822">
              <w:rPr>
                <w:sz w:val="20"/>
              </w:rPr>
              <w:t>, 09/10/2020</w:t>
            </w:r>
          </w:p>
          <w:p w14:paraId="6B180D03" w14:textId="77777777" w:rsidR="005853A1" w:rsidRPr="00850822" w:rsidRDefault="005853A1" w:rsidP="00B44750">
            <w:pPr>
              <w:rPr>
                <w:sz w:val="20"/>
              </w:rPr>
            </w:pPr>
          </w:p>
          <w:p w14:paraId="19FDCC43" w14:textId="77777777" w:rsidR="00B44750" w:rsidRDefault="00B44750" w:rsidP="00B44750">
            <w:pPr>
              <w:rPr>
                <w:sz w:val="20"/>
              </w:rPr>
            </w:pPr>
            <w:r w:rsidRPr="00850822">
              <w:rPr>
                <w:sz w:val="20"/>
              </w:rPr>
              <w:t>Straw Polled:</w:t>
            </w:r>
          </w:p>
          <w:p w14:paraId="27CFD18C" w14:textId="19FA465C" w:rsidR="001543BF" w:rsidRPr="00850822" w:rsidRDefault="001D1EBE" w:rsidP="00B44750">
            <w:pPr>
              <w:rPr>
                <w:sz w:val="20"/>
              </w:rPr>
            </w:pPr>
            <w:hyperlink r:id="rId123" w:history="1">
              <w:r w:rsidR="001543BF" w:rsidRPr="00850822">
                <w:rPr>
                  <w:rStyle w:val="Hyperlink"/>
                  <w:color w:val="auto"/>
                  <w:sz w:val="20"/>
                </w:rPr>
                <w:t>20/1329r2</w:t>
              </w:r>
            </w:hyperlink>
            <w:r w:rsidR="001543BF" w:rsidRPr="00850822">
              <w:rPr>
                <w:sz w:val="20"/>
              </w:rPr>
              <w:t>, 09/10/2020</w:t>
            </w:r>
          </w:p>
          <w:p w14:paraId="772D6D64" w14:textId="29D4E137" w:rsidR="00B44750" w:rsidRPr="00850822" w:rsidRDefault="001543BF"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1254F">
        <w:trPr>
          <w:trHeight w:val="257"/>
        </w:trPr>
        <w:tc>
          <w:tcPr>
            <w:tcW w:w="1274" w:type="dxa"/>
          </w:tcPr>
          <w:p w14:paraId="53C345F7" w14:textId="4ED99309" w:rsidR="00E7555D" w:rsidRPr="00234353" w:rsidRDefault="00E7555D" w:rsidP="006656CF">
            <w:pPr>
              <w:rPr>
                <w:color w:val="00B050"/>
                <w:sz w:val="20"/>
              </w:rPr>
            </w:pPr>
            <w:r w:rsidRPr="00234353">
              <w:rPr>
                <w:color w:val="00B050"/>
                <w:sz w:val="20"/>
              </w:rPr>
              <w:t>PHY</w:t>
            </w:r>
          </w:p>
        </w:tc>
        <w:tc>
          <w:tcPr>
            <w:tcW w:w="1968"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Pr="00850822" w:rsidRDefault="009E4B1A" w:rsidP="005D2796">
            <w:pPr>
              <w:rPr>
                <w:sz w:val="20"/>
                <w:lang w:val="en-US"/>
              </w:rPr>
            </w:pPr>
            <w:r w:rsidRPr="00850822">
              <w:rPr>
                <w:sz w:val="20"/>
                <w:lang w:val="en-US"/>
              </w:rPr>
              <w:t>Uploaded:</w:t>
            </w:r>
          </w:p>
          <w:p w14:paraId="1372AB6A" w14:textId="4E592198" w:rsidR="00373220" w:rsidRDefault="001D1EBE" w:rsidP="005D2796">
            <w:pPr>
              <w:rPr>
                <w:sz w:val="20"/>
                <w:lang w:val="en-US"/>
              </w:rPr>
            </w:pPr>
            <w:hyperlink r:id="rId124"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1D1EBE" w:rsidP="005D2796">
            <w:pPr>
              <w:rPr>
                <w:color w:val="000000" w:themeColor="text1"/>
                <w:sz w:val="20"/>
                <w:lang w:val="en-US"/>
              </w:rPr>
            </w:pPr>
            <w:hyperlink r:id="rId125"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1D1EBE" w:rsidP="005D2796">
            <w:pPr>
              <w:rPr>
                <w:color w:val="000000" w:themeColor="text1"/>
                <w:sz w:val="20"/>
                <w:lang w:val="en-US"/>
              </w:rPr>
            </w:pPr>
            <w:hyperlink r:id="rId126"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Pr="00D05A58" w:rsidRDefault="008D68D7" w:rsidP="005D2796">
            <w:pPr>
              <w:rPr>
                <w:color w:val="000000" w:themeColor="text1"/>
                <w:sz w:val="20"/>
                <w:lang w:val="en-US"/>
              </w:rPr>
            </w:pPr>
          </w:p>
          <w:p w14:paraId="52ACDB8A" w14:textId="77777777" w:rsidR="009E4B1A" w:rsidRPr="00D05A58" w:rsidRDefault="009E4B1A" w:rsidP="009E4B1A">
            <w:pPr>
              <w:rPr>
                <w:color w:val="000000" w:themeColor="text1"/>
                <w:sz w:val="20"/>
              </w:rPr>
            </w:pPr>
            <w:r w:rsidRPr="00D05A58">
              <w:rPr>
                <w:color w:val="000000" w:themeColor="text1"/>
                <w:sz w:val="20"/>
              </w:rPr>
              <w:t>Presented:</w:t>
            </w:r>
          </w:p>
          <w:p w14:paraId="0A8A8432" w14:textId="76757C11" w:rsidR="003033DA" w:rsidRPr="00D05A58" w:rsidRDefault="001D1EBE" w:rsidP="009E4B1A">
            <w:pPr>
              <w:rPr>
                <w:color w:val="000000" w:themeColor="text1"/>
                <w:sz w:val="20"/>
                <w:lang w:val="en-US"/>
              </w:rPr>
            </w:pPr>
            <w:hyperlink r:id="rId127"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4C6F1E3D" w14:textId="77777777" w:rsidR="009E4B1A" w:rsidRPr="00D05A58" w:rsidRDefault="009E4B1A" w:rsidP="009E4B1A">
            <w:pPr>
              <w:rPr>
                <w:color w:val="000000" w:themeColor="text1"/>
                <w:sz w:val="20"/>
              </w:rPr>
            </w:pPr>
          </w:p>
          <w:p w14:paraId="5DE7F395" w14:textId="77777777" w:rsidR="009E4B1A" w:rsidRPr="00D05A58" w:rsidRDefault="009E4B1A" w:rsidP="009E4B1A">
            <w:pPr>
              <w:rPr>
                <w:color w:val="000000" w:themeColor="text1"/>
                <w:sz w:val="20"/>
              </w:rPr>
            </w:pPr>
            <w:r w:rsidRPr="00D05A58">
              <w:rPr>
                <w:color w:val="000000" w:themeColor="text1"/>
                <w:sz w:val="20"/>
              </w:rPr>
              <w:t>Straw Polled:</w:t>
            </w:r>
          </w:p>
          <w:p w14:paraId="1A02114E" w14:textId="77777777" w:rsidR="00B6239A" w:rsidRPr="00D05A58" w:rsidRDefault="001D1EBE" w:rsidP="00B6239A">
            <w:pPr>
              <w:rPr>
                <w:color w:val="000000" w:themeColor="text1"/>
                <w:sz w:val="20"/>
                <w:lang w:val="en-US"/>
              </w:rPr>
            </w:pPr>
            <w:hyperlink r:id="rId128"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0A75988E" w14:textId="3541F214" w:rsidR="009E4B1A" w:rsidRPr="00850822" w:rsidRDefault="00B6239A" w:rsidP="005D2796">
            <w:pPr>
              <w:rPr>
                <w:sz w:val="20"/>
                <w:lang w:val="en-US"/>
              </w:rPr>
            </w:pPr>
            <w:r w:rsidRPr="00D05A58">
              <w:rPr>
                <w:color w:val="000000" w:themeColor="text1"/>
                <w:sz w:val="20"/>
                <w:highlight w:val="green"/>
              </w:rPr>
              <w:t>(SP result:  Approved with unanimous consent)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lastRenderedPageBreak/>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C1254F">
        <w:trPr>
          <w:trHeight w:val="271"/>
        </w:trPr>
        <w:tc>
          <w:tcPr>
            <w:tcW w:w="1274" w:type="dxa"/>
          </w:tcPr>
          <w:p w14:paraId="50B3E159" w14:textId="6CDB35CE" w:rsidR="00E7555D" w:rsidRPr="00ED36AA" w:rsidRDefault="00E7555D" w:rsidP="006656CF">
            <w:pPr>
              <w:rPr>
                <w:color w:val="00B050"/>
                <w:sz w:val="20"/>
              </w:rPr>
            </w:pPr>
            <w:r w:rsidRPr="00ED36AA">
              <w:rPr>
                <w:color w:val="00B050"/>
                <w:sz w:val="20"/>
              </w:rPr>
              <w:lastRenderedPageBreak/>
              <w:t>PHY</w:t>
            </w:r>
          </w:p>
        </w:tc>
        <w:tc>
          <w:tcPr>
            <w:tcW w:w="1968"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1D1EBE" w:rsidP="006656CF">
            <w:pPr>
              <w:rPr>
                <w:sz w:val="20"/>
              </w:rPr>
            </w:pPr>
            <w:hyperlink r:id="rId129"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1D1EBE" w:rsidP="006656CF">
            <w:pPr>
              <w:rPr>
                <w:sz w:val="20"/>
              </w:rPr>
            </w:pPr>
            <w:hyperlink r:id="rId130"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1D1EBE" w:rsidP="006656CF">
            <w:pPr>
              <w:rPr>
                <w:sz w:val="20"/>
              </w:rPr>
            </w:pPr>
            <w:hyperlink r:id="rId131"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1D1EBE" w:rsidP="006656CF">
            <w:pPr>
              <w:rPr>
                <w:sz w:val="20"/>
              </w:rPr>
            </w:pPr>
            <w:hyperlink r:id="rId132"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1D1EBE" w:rsidP="006656CF">
            <w:pPr>
              <w:rPr>
                <w:sz w:val="20"/>
              </w:rPr>
            </w:pPr>
            <w:hyperlink r:id="rId133"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1D1EBE" w:rsidP="006656CF">
            <w:pPr>
              <w:rPr>
                <w:sz w:val="20"/>
              </w:rPr>
            </w:pPr>
            <w:hyperlink r:id="rId134"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1D1EBE" w:rsidP="006656CF">
            <w:pPr>
              <w:rPr>
                <w:sz w:val="20"/>
              </w:rPr>
            </w:pPr>
            <w:hyperlink r:id="rId135"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1D1EBE" w:rsidP="00F96A23">
            <w:pPr>
              <w:rPr>
                <w:sz w:val="20"/>
              </w:rPr>
            </w:pPr>
            <w:hyperlink r:id="rId136" w:history="1">
              <w:r w:rsidR="00F96A23" w:rsidRPr="00314346">
                <w:rPr>
                  <w:rStyle w:val="Hyperlink"/>
                  <w:color w:val="auto"/>
                  <w:sz w:val="20"/>
                </w:rPr>
                <w:t>20/1276r7</w:t>
              </w:r>
            </w:hyperlink>
            <w:r w:rsidR="00F96A23" w:rsidRPr="00314346">
              <w:rPr>
                <w:sz w:val="20"/>
              </w:rPr>
              <w:t>, 09/14/2020</w:t>
            </w:r>
          </w:p>
          <w:p w14:paraId="62393EB5" w14:textId="7CFE1C5F" w:rsidR="002873A9" w:rsidRDefault="001D1EBE" w:rsidP="006656CF">
            <w:pPr>
              <w:rPr>
                <w:sz w:val="20"/>
              </w:rPr>
            </w:pPr>
            <w:hyperlink r:id="rId137"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1D1EBE" w:rsidP="006656CF">
            <w:pPr>
              <w:rPr>
                <w:sz w:val="20"/>
              </w:rPr>
            </w:pPr>
            <w:hyperlink r:id="rId138" w:history="1">
              <w:r w:rsidR="002873A9" w:rsidRPr="003527FA">
                <w:rPr>
                  <w:rStyle w:val="Hyperlink"/>
                  <w:color w:val="auto"/>
                  <w:sz w:val="20"/>
                </w:rPr>
                <w:t>20/1612r0</w:t>
              </w:r>
            </w:hyperlink>
            <w:r w:rsidR="002873A9" w:rsidRPr="003527FA">
              <w:rPr>
                <w:sz w:val="20"/>
              </w:rPr>
              <w:t>, 10/10/2020</w:t>
            </w:r>
          </w:p>
          <w:p w14:paraId="7BC9A998" w14:textId="42B2342A" w:rsidR="00321928" w:rsidRPr="003527FA" w:rsidRDefault="001D1EBE" w:rsidP="006656CF">
            <w:pPr>
              <w:rPr>
                <w:sz w:val="20"/>
              </w:rPr>
            </w:pPr>
            <w:hyperlink r:id="rId139" w:history="1">
              <w:r w:rsidR="00321928" w:rsidRPr="003527FA">
                <w:rPr>
                  <w:rStyle w:val="Hyperlink"/>
                  <w:color w:val="auto"/>
                  <w:sz w:val="20"/>
                </w:rPr>
                <w:t>20/1612r1</w:t>
              </w:r>
            </w:hyperlink>
            <w:r w:rsidR="00321928" w:rsidRPr="003527FA">
              <w:rPr>
                <w:sz w:val="20"/>
              </w:rPr>
              <w:t>, 10/12/2020</w:t>
            </w:r>
          </w:p>
          <w:p w14:paraId="62A10FAE" w14:textId="77777777" w:rsidR="00F96A23" w:rsidRPr="00314346" w:rsidRDefault="00F96A2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1D1EBE" w:rsidP="009E4B1A">
            <w:pPr>
              <w:rPr>
                <w:sz w:val="20"/>
              </w:rPr>
            </w:pPr>
            <w:hyperlink r:id="rId140"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1D1EBE" w:rsidP="00F251EF">
            <w:pPr>
              <w:rPr>
                <w:sz w:val="20"/>
              </w:rPr>
            </w:pPr>
            <w:hyperlink r:id="rId141" w:history="1">
              <w:r w:rsidR="00F251EF" w:rsidRPr="00850822">
                <w:rPr>
                  <w:rStyle w:val="Hyperlink"/>
                  <w:color w:val="auto"/>
                  <w:sz w:val="20"/>
                </w:rPr>
                <w:t>20/1276r4</w:t>
              </w:r>
            </w:hyperlink>
            <w:r w:rsidR="00F251EF" w:rsidRPr="00850822">
              <w:rPr>
                <w:sz w:val="20"/>
              </w:rPr>
              <w:t>, 09/10/2020</w:t>
            </w:r>
          </w:p>
          <w:p w14:paraId="76105ECF" w14:textId="77777777" w:rsidR="00133EF1" w:rsidRDefault="001D1EBE" w:rsidP="00133EF1">
            <w:pPr>
              <w:rPr>
                <w:sz w:val="20"/>
              </w:rPr>
            </w:pPr>
            <w:hyperlink r:id="rId142"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1D1EBE" w:rsidP="006A3700">
            <w:pPr>
              <w:rPr>
                <w:sz w:val="20"/>
              </w:rPr>
            </w:pPr>
            <w:hyperlink r:id="rId143" w:history="1">
              <w:r w:rsidR="006A3700" w:rsidRPr="001C5CC4">
                <w:rPr>
                  <w:rStyle w:val="Hyperlink"/>
                  <w:color w:val="auto"/>
                  <w:sz w:val="20"/>
                </w:rPr>
                <w:t>20/1612r0</w:t>
              </w:r>
            </w:hyperlink>
            <w:r w:rsidR="006A3700" w:rsidRPr="001C5CC4">
              <w:rPr>
                <w:sz w:val="20"/>
              </w:rPr>
              <w:t>, 10/10/2020</w:t>
            </w:r>
          </w:p>
          <w:p w14:paraId="7A106F72" w14:textId="77777777" w:rsidR="009E4B1A" w:rsidRPr="00850822" w:rsidRDefault="009E4B1A"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1D1EBE" w:rsidP="006656CF">
            <w:pPr>
              <w:rPr>
                <w:sz w:val="20"/>
              </w:rPr>
            </w:pPr>
            <w:hyperlink r:id="rId144" w:history="1">
              <w:r w:rsidR="00AF202C" w:rsidRPr="00850822">
                <w:rPr>
                  <w:rStyle w:val="Hyperlink"/>
                  <w:color w:val="auto"/>
                  <w:sz w:val="20"/>
                </w:rPr>
                <w:t>20/1276r7</w:t>
              </w:r>
            </w:hyperlink>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5866352A" w14:textId="77777777" w:rsidR="00CE1BBD" w:rsidRDefault="00CE1BBD" w:rsidP="006656CF">
            <w:pPr>
              <w:rPr>
                <w:sz w:val="20"/>
              </w:rPr>
            </w:pPr>
            <w:r>
              <w:rPr>
                <w:sz w:val="20"/>
              </w:rPr>
              <w:lastRenderedPageBreak/>
              <w:t>TBD text:</w:t>
            </w:r>
          </w:p>
          <w:p w14:paraId="64127FDF" w14:textId="0936AB21" w:rsidR="006A3700" w:rsidRPr="001C5CC4" w:rsidRDefault="001D1EBE" w:rsidP="006A3700">
            <w:pPr>
              <w:rPr>
                <w:sz w:val="20"/>
              </w:rPr>
            </w:pPr>
            <w:hyperlink r:id="rId145" w:history="1">
              <w:r w:rsidR="00DF3FB4" w:rsidRPr="001C5CC4">
                <w:rPr>
                  <w:rStyle w:val="Hyperlink"/>
                  <w:color w:val="auto"/>
                  <w:sz w:val="20"/>
                </w:rPr>
                <w:t>20/1612r0</w:t>
              </w:r>
            </w:hyperlink>
            <w:r w:rsidR="006A3700">
              <w:rPr>
                <w:sz w:val="20"/>
              </w:rPr>
              <w:t>, 10/12/2020</w:t>
            </w:r>
          </w:p>
          <w:p w14:paraId="55EC75E4" w14:textId="77777777" w:rsidR="006A3700" w:rsidRDefault="006A3700" w:rsidP="006A3700">
            <w:pPr>
              <w:rPr>
                <w:sz w:val="20"/>
              </w:rPr>
            </w:pPr>
            <w:r w:rsidRPr="00850822">
              <w:rPr>
                <w:sz w:val="20"/>
                <w:highlight w:val="green"/>
              </w:rPr>
              <w:t>(SP result:  Approved with unanimous consent)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lastRenderedPageBreak/>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1254F">
        <w:trPr>
          <w:trHeight w:val="257"/>
        </w:trPr>
        <w:tc>
          <w:tcPr>
            <w:tcW w:w="1274" w:type="dxa"/>
          </w:tcPr>
          <w:p w14:paraId="5AD6814C" w14:textId="57E36DC3" w:rsidR="00E7555D" w:rsidRPr="00ED36AA" w:rsidRDefault="00E7555D" w:rsidP="006656CF">
            <w:pPr>
              <w:rPr>
                <w:color w:val="00B050"/>
                <w:sz w:val="20"/>
              </w:rPr>
            </w:pPr>
            <w:r w:rsidRPr="00ED36AA">
              <w:rPr>
                <w:color w:val="00B050"/>
                <w:sz w:val="20"/>
              </w:rPr>
              <w:lastRenderedPageBreak/>
              <w:t>PHY</w:t>
            </w:r>
          </w:p>
        </w:tc>
        <w:tc>
          <w:tcPr>
            <w:tcW w:w="1968"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1D1EBE" w:rsidP="00B7207F">
            <w:pPr>
              <w:rPr>
                <w:sz w:val="20"/>
              </w:rPr>
            </w:pPr>
            <w:hyperlink r:id="rId146"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1D1EBE" w:rsidP="00B7207F">
            <w:pPr>
              <w:rPr>
                <w:sz w:val="20"/>
              </w:rPr>
            </w:pPr>
            <w:hyperlink r:id="rId147"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1D1EBE" w:rsidP="00EE2763">
            <w:pPr>
              <w:rPr>
                <w:sz w:val="20"/>
              </w:rPr>
            </w:pPr>
            <w:hyperlink r:id="rId148"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1D1EBE" w:rsidP="00EE2763">
            <w:pPr>
              <w:rPr>
                <w:sz w:val="20"/>
              </w:rPr>
            </w:pPr>
            <w:hyperlink r:id="rId149"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1D1EBE" w:rsidP="0007029E">
            <w:pPr>
              <w:rPr>
                <w:sz w:val="20"/>
              </w:rPr>
            </w:pPr>
            <w:hyperlink r:id="rId150"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1D1EBE" w:rsidP="00793C8B">
            <w:pPr>
              <w:rPr>
                <w:sz w:val="20"/>
              </w:rPr>
            </w:pPr>
            <w:hyperlink r:id="rId151"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1D1EBE" w:rsidP="00601FE1">
            <w:pPr>
              <w:rPr>
                <w:sz w:val="20"/>
              </w:rPr>
            </w:pPr>
            <w:hyperlink r:id="rId152"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1D1EBE" w:rsidP="00EE2763">
            <w:pPr>
              <w:rPr>
                <w:sz w:val="20"/>
              </w:rPr>
            </w:pPr>
            <w:hyperlink r:id="rId153"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1254F">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1968"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Pr="00D05A58" w:rsidRDefault="0072368B" w:rsidP="00FA0AA3">
            <w:pPr>
              <w:rPr>
                <w:color w:val="000000" w:themeColor="text1"/>
                <w:sz w:val="20"/>
              </w:rPr>
            </w:pPr>
            <w:r w:rsidRPr="00D05A58">
              <w:rPr>
                <w:color w:val="000000" w:themeColor="text1"/>
                <w:sz w:val="20"/>
              </w:rPr>
              <w:t>Uploaded:</w:t>
            </w:r>
          </w:p>
          <w:p w14:paraId="516F6C85" w14:textId="31F26CFC" w:rsidR="0072368B" w:rsidRPr="00D05A58" w:rsidRDefault="001D1EBE" w:rsidP="00FA0AA3">
            <w:pPr>
              <w:rPr>
                <w:color w:val="000000" w:themeColor="text1"/>
                <w:sz w:val="20"/>
              </w:rPr>
            </w:pPr>
            <w:hyperlink r:id="rId154"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1D1EBE" w:rsidP="00FA0AA3">
            <w:pPr>
              <w:rPr>
                <w:color w:val="000000" w:themeColor="text1"/>
                <w:sz w:val="20"/>
              </w:rPr>
            </w:pPr>
            <w:hyperlink r:id="rId155"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1D1EBE" w:rsidP="00FA0AA3">
            <w:pPr>
              <w:rPr>
                <w:color w:val="000000" w:themeColor="text1"/>
                <w:sz w:val="20"/>
              </w:rPr>
            </w:pPr>
            <w:hyperlink r:id="rId156"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1D1EBE" w:rsidP="00FA0AA3">
            <w:pPr>
              <w:rPr>
                <w:color w:val="000000" w:themeColor="text1"/>
                <w:sz w:val="20"/>
              </w:rPr>
            </w:pPr>
            <w:hyperlink r:id="rId157"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Pr="00D05A58" w:rsidRDefault="00A81A25" w:rsidP="00FA0AA3">
            <w:pPr>
              <w:rPr>
                <w:color w:val="000000" w:themeColor="text1"/>
                <w:sz w:val="20"/>
              </w:rPr>
            </w:pPr>
          </w:p>
          <w:p w14:paraId="3AA316E3" w14:textId="77777777" w:rsidR="0072368B" w:rsidRPr="00D05A58" w:rsidRDefault="0072368B" w:rsidP="00FA0AA3">
            <w:pPr>
              <w:rPr>
                <w:color w:val="000000" w:themeColor="text1"/>
                <w:sz w:val="20"/>
              </w:rPr>
            </w:pPr>
            <w:r w:rsidRPr="00D05A58">
              <w:rPr>
                <w:color w:val="000000" w:themeColor="text1"/>
                <w:sz w:val="20"/>
              </w:rPr>
              <w:t>Presented:</w:t>
            </w:r>
          </w:p>
          <w:p w14:paraId="5B8A947B" w14:textId="77777777" w:rsidR="00AB6E1F" w:rsidRPr="00D05A58" w:rsidRDefault="001D1EBE" w:rsidP="00AB6E1F">
            <w:pPr>
              <w:rPr>
                <w:color w:val="000000" w:themeColor="text1"/>
                <w:sz w:val="20"/>
              </w:rPr>
            </w:pPr>
            <w:hyperlink r:id="rId158"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Pr="00D05A58" w:rsidRDefault="0072368B" w:rsidP="00FA0AA3">
            <w:pPr>
              <w:rPr>
                <w:color w:val="000000" w:themeColor="text1"/>
                <w:sz w:val="20"/>
              </w:rPr>
            </w:pPr>
          </w:p>
          <w:p w14:paraId="5CEA8923" w14:textId="77777777" w:rsidR="0072368B" w:rsidRPr="00D05A58" w:rsidRDefault="0072368B" w:rsidP="00FA0AA3">
            <w:pPr>
              <w:rPr>
                <w:color w:val="000000" w:themeColor="text1"/>
                <w:sz w:val="20"/>
              </w:rPr>
            </w:pPr>
            <w:r w:rsidRPr="00D05A58">
              <w:rPr>
                <w:color w:val="000000" w:themeColor="text1"/>
                <w:sz w:val="20"/>
              </w:rPr>
              <w:t>Straw Polled:</w:t>
            </w:r>
          </w:p>
          <w:p w14:paraId="72A66138" w14:textId="77777777" w:rsidR="00223174" w:rsidRPr="00D05A58" w:rsidRDefault="001D1EBE" w:rsidP="00223174">
            <w:pPr>
              <w:rPr>
                <w:color w:val="000000" w:themeColor="text1"/>
                <w:sz w:val="20"/>
              </w:rPr>
            </w:pPr>
            <w:hyperlink r:id="rId159" w:history="1">
              <w:r w:rsidR="00223174" w:rsidRPr="00D05A58">
                <w:rPr>
                  <w:rStyle w:val="Hyperlink"/>
                  <w:color w:val="000000" w:themeColor="text1"/>
                  <w:sz w:val="20"/>
                </w:rPr>
                <w:t>20/1495r3</w:t>
              </w:r>
            </w:hyperlink>
            <w:r w:rsidR="00223174" w:rsidRPr="00D05A58">
              <w:rPr>
                <w:color w:val="000000" w:themeColor="text1"/>
                <w:sz w:val="20"/>
              </w:rPr>
              <w:t>, 09/24/2020</w:t>
            </w:r>
          </w:p>
          <w:p w14:paraId="4E401D1D" w14:textId="58BC0112" w:rsidR="00223174" w:rsidRPr="00D05A58" w:rsidRDefault="00223174" w:rsidP="00FA0AA3">
            <w:pPr>
              <w:rPr>
                <w:color w:val="000000" w:themeColor="text1"/>
                <w:sz w:val="20"/>
              </w:rPr>
            </w:pPr>
            <w:r w:rsidRPr="00D05A58">
              <w:rPr>
                <w:color w:val="000000" w:themeColor="text1"/>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lastRenderedPageBreak/>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C1254F">
        <w:trPr>
          <w:trHeight w:val="257"/>
        </w:trPr>
        <w:tc>
          <w:tcPr>
            <w:tcW w:w="1274" w:type="dxa"/>
          </w:tcPr>
          <w:p w14:paraId="6AD0AF1A" w14:textId="111261CE" w:rsidR="00E7555D" w:rsidRPr="00AD10B8" w:rsidRDefault="00E7555D" w:rsidP="006656CF">
            <w:pPr>
              <w:rPr>
                <w:color w:val="00B050"/>
                <w:sz w:val="20"/>
              </w:rPr>
            </w:pPr>
            <w:r w:rsidRPr="00AD10B8">
              <w:rPr>
                <w:color w:val="00B050"/>
                <w:sz w:val="20"/>
              </w:rPr>
              <w:lastRenderedPageBreak/>
              <w:t>PHY</w:t>
            </w:r>
          </w:p>
        </w:tc>
        <w:tc>
          <w:tcPr>
            <w:tcW w:w="1968"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1D1EBE" w:rsidP="006656CF">
            <w:pPr>
              <w:rPr>
                <w:sz w:val="20"/>
              </w:rPr>
            </w:pPr>
            <w:hyperlink r:id="rId160"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1D1EBE" w:rsidP="0072368B">
            <w:pPr>
              <w:rPr>
                <w:sz w:val="20"/>
              </w:rPr>
            </w:pPr>
            <w:hyperlink r:id="rId161"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1D1EBE" w:rsidP="0072368B">
            <w:pPr>
              <w:rPr>
                <w:sz w:val="20"/>
              </w:rPr>
            </w:pPr>
            <w:hyperlink r:id="rId162" w:history="1">
              <w:r w:rsidR="00730CCB" w:rsidRPr="00314346">
                <w:rPr>
                  <w:rStyle w:val="Hyperlink"/>
                  <w:color w:val="auto"/>
                  <w:sz w:val="20"/>
                </w:rPr>
                <w:t>20/1319r2</w:t>
              </w:r>
            </w:hyperlink>
            <w:r w:rsidR="00730CCB" w:rsidRPr="00314346">
              <w:rPr>
                <w:sz w:val="20"/>
              </w:rPr>
              <w:t>, 09/15/2020</w:t>
            </w:r>
          </w:p>
          <w:p w14:paraId="62CC0643" w14:textId="42E9BBF5" w:rsidR="009F0D5C" w:rsidRPr="00314346" w:rsidRDefault="001D1EBE" w:rsidP="0072368B">
            <w:pPr>
              <w:rPr>
                <w:sz w:val="20"/>
              </w:rPr>
            </w:pPr>
            <w:hyperlink r:id="rId163" w:history="1">
              <w:r w:rsidR="009F0D5C" w:rsidRPr="00314346">
                <w:rPr>
                  <w:rStyle w:val="Hyperlink"/>
                  <w:color w:val="auto"/>
                  <w:sz w:val="20"/>
                </w:rPr>
                <w:t xml:space="preserve">20/1319r3, </w:t>
              </w:r>
            </w:hyperlink>
            <w:r w:rsidR="009F0D5C" w:rsidRPr="00314346">
              <w:rPr>
                <w:sz w:val="20"/>
              </w:rPr>
              <w:t>09/21/2020</w:t>
            </w:r>
          </w:p>
          <w:p w14:paraId="5103448D" w14:textId="77777777" w:rsidR="0072368B" w:rsidRPr="00314346" w:rsidRDefault="0072368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1D1EBE" w:rsidP="001F4E2D">
            <w:pPr>
              <w:rPr>
                <w:sz w:val="20"/>
              </w:rPr>
            </w:pPr>
            <w:hyperlink r:id="rId164" w:history="1">
              <w:r w:rsidR="001F4E2D" w:rsidRPr="00314346">
                <w:rPr>
                  <w:rStyle w:val="Hyperlink"/>
                  <w:color w:val="auto"/>
                  <w:sz w:val="20"/>
                </w:rPr>
                <w:t>20/1319r2</w:t>
              </w:r>
            </w:hyperlink>
            <w:r w:rsidR="001F4E2D" w:rsidRPr="00314346">
              <w:rPr>
                <w:sz w:val="20"/>
              </w:rPr>
              <w:t>, 09/212020</w:t>
            </w:r>
          </w:p>
          <w:p w14:paraId="45170BD6" w14:textId="77777777" w:rsidR="0072368B" w:rsidRPr="00314346" w:rsidRDefault="0072368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1D1EBE" w:rsidP="009F0D5C">
            <w:pPr>
              <w:rPr>
                <w:sz w:val="20"/>
              </w:rPr>
            </w:pPr>
            <w:hyperlink r:id="rId165" w:history="1">
              <w:r w:rsidR="009F0D5C" w:rsidRPr="00314346">
                <w:rPr>
                  <w:rStyle w:val="Hyperlink"/>
                  <w:color w:val="auto"/>
                  <w:sz w:val="20"/>
                </w:rPr>
                <w:t xml:space="preserve">20/1319r3, </w:t>
              </w:r>
            </w:hyperlink>
            <w:r w:rsidR="009F0D5C" w:rsidRPr="00314346">
              <w:rPr>
                <w:sz w:val="20"/>
              </w:rPr>
              <w:t>09/21/2020</w:t>
            </w:r>
          </w:p>
          <w:p w14:paraId="698880E3" w14:textId="5EACE764" w:rsidR="00F56548" w:rsidRPr="00314346" w:rsidRDefault="009F0D5C" w:rsidP="0072368B">
            <w:pPr>
              <w:rPr>
                <w:sz w:val="20"/>
              </w:rPr>
            </w:pPr>
            <w:r w:rsidRPr="00314346">
              <w:rPr>
                <w:sz w:val="20"/>
                <w:highlight w:val="green"/>
              </w:rPr>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C1254F">
        <w:trPr>
          <w:trHeight w:val="257"/>
        </w:trPr>
        <w:tc>
          <w:tcPr>
            <w:tcW w:w="1274" w:type="dxa"/>
          </w:tcPr>
          <w:p w14:paraId="75FA5A9B" w14:textId="1DF30D37" w:rsidR="00E7555D" w:rsidRPr="002776F1" w:rsidRDefault="00E7555D" w:rsidP="006656CF">
            <w:pPr>
              <w:rPr>
                <w:color w:val="00B050"/>
                <w:sz w:val="20"/>
              </w:rPr>
            </w:pPr>
            <w:r w:rsidRPr="002776F1">
              <w:rPr>
                <w:color w:val="00B050"/>
                <w:sz w:val="20"/>
              </w:rPr>
              <w:t>PHY</w:t>
            </w:r>
          </w:p>
        </w:tc>
        <w:tc>
          <w:tcPr>
            <w:tcW w:w="1968"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1D1EBE" w:rsidP="000B27BA">
            <w:pPr>
              <w:rPr>
                <w:sz w:val="20"/>
              </w:rPr>
            </w:pPr>
            <w:hyperlink r:id="rId166"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1D1EBE" w:rsidP="000B27BA">
            <w:pPr>
              <w:rPr>
                <w:sz w:val="20"/>
              </w:rPr>
            </w:pPr>
            <w:hyperlink r:id="rId167"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1D1EBE" w:rsidP="000B27BA">
            <w:pPr>
              <w:rPr>
                <w:sz w:val="20"/>
              </w:rPr>
            </w:pPr>
            <w:hyperlink r:id="rId168"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1D1EBE" w:rsidP="000B27BA">
            <w:pPr>
              <w:rPr>
                <w:sz w:val="20"/>
              </w:rPr>
            </w:pPr>
            <w:hyperlink r:id="rId169"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1D1EBE" w:rsidP="000B27BA">
            <w:pPr>
              <w:rPr>
                <w:sz w:val="20"/>
              </w:rPr>
            </w:pPr>
            <w:hyperlink r:id="rId170"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1D1EBE" w:rsidP="00ED7729">
            <w:pPr>
              <w:rPr>
                <w:sz w:val="20"/>
              </w:rPr>
            </w:pPr>
            <w:hyperlink r:id="rId171"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1D1EBE" w:rsidP="00ED7729">
            <w:pPr>
              <w:rPr>
                <w:sz w:val="20"/>
              </w:rPr>
            </w:pPr>
            <w:hyperlink r:id="rId172"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1D1EBE" w:rsidP="00D35DD3">
            <w:pPr>
              <w:rPr>
                <w:sz w:val="20"/>
              </w:rPr>
            </w:pPr>
            <w:hyperlink r:id="rId173"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C1254F">
        <w:trPr>
          <w:trHeight w:val="257"/>
        </w:trPr>
        <w:tc>
          <w:tcPr>
            <w:tcW w:w="1274" w:type="dxa"/>
          </w:tcPr>
          <w:p w14:paraId="0059C511" w14:textId="51B14F7A" w:rsidR="00E7555D" w:rsidRPr="00C0779E" w:rsidRDefault="00E7555D" w:rsidP="006656CF">
            <w:pPr>
              <w:rPr>
                <w:color w:val="00B050"/>
                <w:sz w:val="20"/>
              </w:rPr>
            </w:pPr>
            <w:r w:rsidRPr="00C0779E">
              <w:rPr>
                <w:color w:val="00B050"/>
                <w:sz w:val="20"/>
              </w:rPr>
              <w:t>PHY</w:t>
            </w:r>
          </w:p>
        </w:tc>
        <w:tc>
          <w:tcPr>
            <w:tcW w:w="1968" w:type="dxa"/>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Pr="00850822" w:rsidRDefault="000B27BA" w:rsidP="000B27BA">
            <w:pPr>
              <w:rPr>
                <w:sz w:val="20"/>
              </w:rPr>
            </w:pPr>
            <w:r w:rsidRPr="00850822">
              <w:rPr>
                <w:sz w:val="20"/>
              </w:rPr>
              <w:t>Uploaded:</w:t>
            </w:r>
          </w:p>
          <w:p w14:paraId="1112A39A" w14:textId="6EC08F94" w:rsidR="000B27BA" w:rsidRPr="00850822" w:rsidRDefault="001D1EBE" w:rsidP="000B27BA">
            <w:pPr>
              <w:rPr>
                <w:sz w:val="20"/>
              </w:rPr>
            </w:pPr>
            <w:hyperlink r:id="rId174"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1D1EBE" w:rsidP="000B27BA">
            <w:pPr>
              <w:rPr>
                <w:sz w:val="20"/>
              </w:rPr>
            </w:pPr>
            <w:hyperlink r:id="rId175"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1D1EBE" w:rsidP="00C71D72">
            <w:pPr>
              <w:rPr>
                <w:sz w:val="20"/>
              </w:rPr>
            </w:pPr>
            <w:hyperlink r:id="rId176"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1D1EBE" w:rsidP="000B27BA">
            <w:pPr>
              <w:rPr>
                <w:sz w:val="20"/>
              </w:rPr>
            </w:pPr>
            <w:hyperlink r:id="rId177"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1D1EBE" w:rsidP="000B27BA">
            <w:pPr>
              <w:rPr>
                <w:sz w:val="20"/>
              </w:rPr>
            </w:pPr>
            <w:hyperlink r:id="rId178"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1D1EBE" w:rsidP="000B27BA">
            <w:pPr>
              <w:rPr>
                <w:sz w:val="20"/>
              </w:rPr>
            </w:pPr>
            <w:hyperlink r:id="rId179" w:history="1">
              <w:r w:rsidR="00F906E3" w:rsidRPr="00850822">
                <w:rPr>
                  <w:rStyle w:val="Hyperlink"/>
                  <w:color w:val="auto"/>
                  <w:sz w:val="20"/>
                </w:rPr>
                <w:t>20/1339r5</w:t>
              </w:r>
            </w:hyperlink>
            <w:r w:rsidR="00F906E3" w:rsidRPr="00850822">
              <w:rPr>
                <w:sz w:val="20"/>
              </w:rPr>
              <w:t>, 09/14/2020</w:t>
            </w:r>
          </w:p>
          <w:p w14:paraId="195F18EE" w14:textId="77777777" w:rsidR="00345A90" w:rsidRPr="00850822" w:rsidRDefault="00345A90" w:rsidP="000B27BA">
            <w:pPr>
              <w:rPr>
                <w:sz w:val="20"/>
              </w:rPr>
            </w:pPr>
          </w:p>
          <w:p w14:paraId="131AFFC6" w14:textId="77777777" w:rsidR="000B27BA" w:rsidRPr="00850822" w:rsidRDefault="000B27BA" w:rsidP="000B27BA">
            <w:pPr>
              <w:rPr>
                <w:sz w:val="20"/>
              </w:rPr>
            </w:pPr>
            <w:r w:rsidRPr="00850822">
              <w:rPr>
                <w:sz w:val="20"/>
              </w:rPr>
              <w:t>Presented:</w:t>
            </w:r>
          </w:p>
          <w:p w14:paraId="5CA7D300" w14:textId="4B240311" w:rsidR="00FA2302" w:rsidRPr="00850822" w:rsidRDefault="001D1EBE" w:rsidP="00FA2302">
            <w:pPr>
              <w:rPr>
                <w:sz w:val="20"/>
              </w:rPr>
            </w:pPr>
            <w:hyperlink r:id="rId180"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Pr="00850822" w:rsidRDefault="000B27BA" w:rsidP="000B27BA">
            <w:pPr>
              <w:rPr>
                <w:sz w:val="20"/>
              </w:rPr>
            </w:pPr>
          </w:p>
          <w:p w14:paraId="4CD62CC9" w14:textId="77777777" w:rsidR="00E7555D" w:rsidRPr="00850822" w:rsidRDefault="000B27BA" w:rsidP="000B27BA">
            <w:pPr>
              <w:rPr>
                <w:sz w:val="20"/>
              </w:rPr>
            </w:pPr>
            <w:r w:rsidRPr="00850822">
              <w:rPr>
                <w:sz w:val="20"/>
              </w:rPr>
              <w:t>Straw Polled:</w:t>
            </w:r>
          </w:p>
          <w:p w14:paraId="4F80E965" w14:textId="77777777" w:rsidR="001C1AF0" w:rsidRPr="00850822" w:rsidRDefault="001D1EBE" w:rsidP="001C1AF0">
            <w:pPr>
              <w:rPr>
                <w:sz w:val="20"/>
              </w:rPr>
            </w:pPr>
            <w:hyperlink r:id="rId181" w:history="1">
              <w:r w:rsidR="001C1AF0" w:rsidRPr="00850822">
                <w:rPr>
                  <w:rStyle w:val="Hyperlink"/>
                  <w:color w:val="auto"/>
                  <w:sz w:val="20"/>
                </w:rPr>
                <w:t>20/1339r5</w:t>
              </w:r>
            </w:hyperlink>
            <w:r w:rsidR="001C1AF0" w:rsidRPr="00850822">
              <w:rPr>
                <w:sz w:val="20"/>
              </w:rPr>
              <w:t>, 09/14/2020</w:t>
            </w:r>
          </w:p>
          <w:p w14:paraId="4266F7CE" w14:textId="285BCBC9" w:rsidR="001C1AF0" w:rsidRPr="00850822" w:rsidRDefault="009170A3" w:rsidP="000B27BA">
            <w:pPr>
              <w:rPr>
                <w:sz w:val="20"/>
              </w:rPr>
            </w:pPr>
            <w:r w:rsidRPr="00850822">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lastRenderedPageBreak/>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C1254F">
        <w:trPr>
          <w:trHeight w:val="257"/>
        </w:trPr>
        <w:tc>
          <w:tcPr>
            <w:tcW w:w="1274" w:type="dxa"/>
          </w:tcPr>
          <w:p w14:paraId="2FF91D4E" w14:textId="24755F65" w:rsidR="00E7555D" w:rsidRPr="003711CD" w:rsidRDefault="00E7555D" w:rsidP="006656CF">
            <w:pPr>
              <w:rPr>
                <w:color w:val="00B050"/>
                <w:sz w:val="20"/>
              </w:rPr>
            </w:pPr>
            <w:r w:rsidRPr="003711CD">
              <w:rPr>
                <w:color w:val="00B050"/>
                <w:sz w:val="20"/>
              </w:rPr>
              <w:lastRenderedPageBreak/>
              <w:t>PHY</w:t>
            </w:r>
          </w:p>
        </w:tc>
        <w:tc>
          <w:tcPr>
            <w:tcW w:w="1968"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308A9DAA" w14:textId="77777777" w:rsidR="000B27BA" w:rsidRPr="00850822" w:rsidRDefault="000B27BA" w:rsidP="000B27BA">
            <w:pPr>
              <w:rPr>
                <w:sz w:val="20"/>
              </w:rPr>
            </w:pPr>
            <w:r w:rsidRPr="00850822">
              <w:rPr>
                <w:sz w:val="20"/>
              </w:rPr>
              <w:t>Uploaded:</w:t>
            </w:r>
          </w:p>
          <w:p w14:paraId="0E0A86B4" w14:textId="28CFD6AD" w:rsidR="00D5024C" w:rsidRPr="00850822" w:rsidRDefault="001D1EBE" w:rsidP="000B27BA">
            <w:pPr>
              <w:rPr>
                <w:sz w:val="20"/>
              </w:rPr>
            </w:pPr>
            <w:hyperlink r:id="rId182"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1D1EBE" w:rsidP="000B27BA">
            <w:pPr>
              <w:rPr>
                <w:sz w:val="20"/>
              </w:rPr>
            </w:pPr>
            <w:hyperlink r:id="rId183"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1D1EBE" w:rsidP="000B27BA">
            <w:pPr>
              <w:rPr>
                <w:sz w:val="20"/>
              </w:rPr>
            </w:pPr>
            <w:hyperlink r:id="rId184" w:history="1">
              <w:r w:rsidR="00FF3555" w:rsidRPr="00850822">
                <w:rPr>
                  <w:rStyle w:val="Hyperlink"/>
                  <w:color w:val="auto"/>
                  <w:sz w:val="20"/>
                </w:rPr>
                <w:t>20/1452r2</w:t>
              </w:r>
            </w:hyperlink>
            <w:r w:rsidR="00FF3555" w:rsidRPr="00850822">
              <w:rPr>
                <w:sz w:val="20"/>
              </w:rPr>
              <w:t>, 09/15/2020</w:t>
            </w:r>
          </w:p>
          <w:p w14:paraId="6653B276" w14:textId="79ABCBB9" w:rsidR="00A840E6" w:rsidRPr="00850822" w:rsidRDefault="001D1EBE" w:rsidP="000B27BA">
            <w:pPr>
              <w:rPr>
                <w:sz w:val="20"/>
              </w:rPr>
            </w:pPr>
            <w:hyperlink r:id="rId185" w:history="1">
              <w:r w:rsidR="00A840E6" w:rsidRPr="00850822">
                <w:rPr>
                  <w:rStyle w:val="Hyperlink"/>
                  <w:color w:val="auto"/>
                  <w:sz w:val="20"/>
                </w:rPr>
                <w:t>20/1452r3</w:t>
              </w:r>
            </w:hyperlink>
            <w:r w:rsidR="00A840E6" w:rsidRPr="00850822">
              <w:rPr>
                <w:sz w:val="20"/>
              </w:rPr>
              <w:t>, 09/21/2020</w:t>
            </w:r>
          </w:p>
          <w:p w14:paraId="1B7961C1" w14:textId="77777777" w:rsidR="00FF3555" w:rsidRPr="00850822" w:rsidRDefault="00FF3555"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1D1EBE" w:rsidP="00CD0F39">
            <w:pPr>
              <w:rPr>
                <w:sz w:val="20"/>
              </w:rPr>
            </w:pPr>
            <w:hyperlink r:id="rId186" w:history="1">
              <w:r w:rsidR="00CD0F39" w:rsidRPr="00850822">
                <w:rPr>
                  <w:rStyle w:val="Hyperlink"/>
                  <w:color w:val="auto"/>
                  <w:sz w:val="20"/>
                </w:rPr>
                <w:t>20/1452r2</w:t>
              </w:r>
            </w:hyperlink>
            <w:r w:rsidR="00CD0F39" w:rsidRPr="00850822">
              <w:rPr>
                <w:sz w:val="20"/>
              </w:rPr>
              <w:t>, 09/21/2020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1D1EBE" w:rsidP="00A840E6">
            <w:pPr>
              <w:rPr>
                <w:sz w:val="20"/>
              </w:rPr>
            </w:pPr>
            <w:hyperlink r:id="rId187" w:history="1">
              <w:r w:rsidR="00A840E6" w:rsidRPr="00850822">
                <w:rPr>
                  <w:rStyle w:val="Hyperlink"/>
                  <w:color w:val="auto"/>
                  <w:sz w:val="20"/>
                </w:rPr>
                <w:t>20/1452r3</w:t>
              </w:r>
            </w:hyperlink>
            <w:r w:rsidR="00A840E6" w:rsidRPr="00850822">
              <w:rPr>
                <w:sz w:val="20"/>
              </w:rPr>
              <w:t>, 09/21/2020</w:t>
            </w:r>
          </w:p>
          <w:p w14:paraId="691833AC" w14:textId="3E9A9950" w:rsidR="000B27BA" w:rsidRPr="00850822" w:rsidRDefault="00A840E6"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1254F">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1968"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1D1EBE" w:rsidP="000B27BA">
            <w:pPr>
              <w:rPr>
                <w:sz w:val="20"/>
              </w:rPr>
            </w:pPr>
            <w:hyperlink r:id="rId188"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1D1EBE" w:rsidP="000B27BA">
            <w:pPr>
              <w:rPr>
                <w:sz w:val="20"/>
              </w:rPr>
            </w:pPr>
            <w:hyperlink r:id="rId189"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1D1EBE" w:rsidP="000B27BA">
            <w:pPr>
              <w:rPr>
                <w:sz w:val="20"/>
              </w:rPr>
            </w:pPr>
            <w:hyperlink r:id="rId190"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1D1EBE" w:rsidP="000B27BA">
            <w:pPr>
              <w:rPr>
                <w:sz w:val="20"/>
              </w:rPr>
            </w:pPr>
            <w:hyperlink r:id="rId191"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1D1EBE" w:rsidP="000B27BA">
            <w:pPr>
              <w:rPr>
                <w:sz w:val="20"/>
              </w:rPr>
            </w:pPr>
            <w:hyperlink r:id="rId192"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1D1EBE" w:rsidP="000B27BA">
            <w:pPr>
              <w:rPr>
                <w:sz w:val="20"/>
              </w:rPr>
            </w:pPr>
            <w:hyperlink r:id="rId193" w:history="1">
              <w:r w:rsidR="006E6D98" w:rsidRPr="00850822">
                <w:rPr>
                  <w:rStyle w:val="Hyperlink"/>
                  <w:color w:val="auto"/>
                  <w:sz w:val="20"/>
                </w:rPr>
                <w:t>20/1448r5</w:t>
              </w:r>
            </w:hyperlink>
            <w:r w:rsidR="006E6D98" w:rsidRPr="00850822">
              <w:rPr>
                <w:sz w:val="20"/>
              </w:rPr>
              <w:t>, 09/21/2020</w:t>
            </w:r>
          </w:p>
          <w:p w14:paraId="3DA6F802" w14:textId="77777777" w:rsidR="00F2417E" w:rsidRDefault="001D1EBE" w:rsidP="000B27BA">
            <w:pPr>
              <w:rPr>
                <w:sz w:val="20"/>
              </w:rPr>
            </w:pPr>
            <w:hyperlink r:id="rId194"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1D1EBE" w:rsidP="000B27BA">
            <w:pPr>
              <w:rPr>
                <w:sz w:val="20"/>
              </w:rPr>
            </w:pPr>
            <w:hyperlink r:id="rId195"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1D1EBE" w:rsidP="0051666D">
            <w:pPr>
              <w:rPr>
                <w:sz w:val="20"/>
              </w:rPr>
            </w:pPr>
            <w:hyperlink r:id="rId196"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1D1EBE" w:rsidP="00597DCE">
            <w:pPr>
              <w:rPr>
                <w:sz w:val="20"/>
              </w:rPr>
            </w:pPr>
            <w:hyperlink r:id="rId197"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lastRenderedPageBreak/>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lastRenderedPageBreak/>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lastRenderedPageBreak/>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1254F">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lastRenderedPageBreak/>
              <w:t>PHY</w:t>
            </w:r>
          </w:p>
        </w:tc>
        <w:tc>
          <w:tcPr>
            <w:tcW w:w="1968" w:type="dxa"/>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Pr="00850822" w:rsidRDefault="00752A86" w:rsidP="00752A86">
            <w:pPr>
              <w:rPr>
                <w:sz w:val="20"/>
              </w:rPr>
            </w:pPr>
            <w:r w:rsidRPr="00850822">
              <w:rPr>
                <w:sz w:val="20"/>
              </w:rPr>
              <w:t>Uploaded:</w:t>
            </w:r>
          </w:p>
          <w:p w14:paraId="39AADE46" w14:textId="13658655" w:rsidR="003E4D0A" w:rsidRPr="00850822" w:rsidRDefault="001D1EBE" w:rsidP="00752A86">
            <w:pPr>
              <w:rPr>
                <w:sz w:val="20"/>
              </w:rPr>
            </w:pPr>
            <w:hyperlink r:id="rId198"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1D1EBE" w:rsidP="00752A86">
            <w:pPr>
              <w:rPr>
                <w:sz w:val="20"/>
              </w:rPr>
            </w:pPr>
            <w:hyperlink r:id="rId199"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1D1EBE" w:rsidP="00752A86">
            <w:pPr>
              <w:rPr>
                <w:sz w:val="20"/>
              </w:rPr>
            </w:pPr>
            <w:hyperlink r:id="rId200"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1D1EBE" w:rsidP="00752A86">
            <w:pPr>
              <w:rPr>
                <w:sz w:val="20"/>
              </w:rPr>
            </w:pPr>
            <w:hyperlink r:id="rId201"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1D1EBE" w:rsidP="00752A86">
            <w:pPr>
              <w:rPr>
                <w:sz w:val="20"/>
              </w:rPr>
            </w:pPr>
            <w:hyperlink r:id="rId202"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1D1EBE" w:rsidP="00752A86">
            <w:pPr>
              <w:rPr>
                <w:sz w:val="20"/>
              </w:rPr>
            </w:pPr>
            <w:hyperlink r:id="rId203" w:history="1">
              <w:r w:rsidR="001F4E2D" w:rsidRPr="00850822">
                <w:rPr>
                  <w:rStyle w:val="Hyperlink"/>
                  <w:color w:val="auto"/>
                  <w:sz w:val="20"/>
                </w:rPr>
                <w:t>20/1351r5</w:t>
              </w:r>
            </w:hyperlink>
            <w:r w:rsidR="001F4E2D" w:rsidRPr="00850822">
              <w:rPr>
                <w:sz w:val="20"/>
              </w:rPr>
              <w:t>, 09/21/2020</w:t>
            </w:r>
          </w:p>
          <w:p w14:paraId="71C3E2AF" w14:textId="77777777" w:rsidR="00752A86" w:rsidRPr="00850822" w:rsidRDefault="00752A86" w:rsidP="00752A86">
            <w:pPr>
              <w:rPr>
                <w:sz w:val="20"/>
              </w:rPr>
            </w:pPr>
          </w:p>
          <w:p w14:paraId="02DC398E" w14:textId="77777777" w:rsidR="00752A86" w:rsidRPr="00850822" w:rsidRDefault="00752A86" w:rsidP="00752A86">
            <w:pPr>
              <w:rPr>
                <w:sz w:val="20"/>
              </w:rPr>
            </w:pPr>
            <w:r w:rsidRPr="00850822">
              <w:rPr>
                <w:sz w:val="20"/>
              </w:rPr>
              <w:t>Presented:</w:t>
            </w:r>
          </w:p>
          <w:p w14:paraId="065BB8B6" w14:textId="77777777" w:rsidR="00863501" w:rsidRPr="00850822" w:rsidRDefault="001D1EBE" w:rsidP="00863501">
            <w:pPr>
              <w:rPr>
                <w:sz w:val="20"/>
              </w:rPr>
            </w:pPr>
            <w:hyperlink r:id="rId204" w:history="1">
              <w:r w:rsidR="00863501" w:rsidRPr="00850822">
                <w:rPr>
                  <w:rStyle w:val="Hyperlink"/>
                  <w:color w:val="auto"/>
                  <w:sz w:val="20"/>
                </w:rPr>
                <w:t>20/1351r4</w:t>
              </w:r>
            </w:hyperlink>
            <w:r w:rsidR="00863501" w:rsidRPr="00850822">
              <w:rPr>
                <w:sz w:val="20"/>
              </w:rPr>
              <w:t>, 09/21/2020</w:t>
            </w:r>
          </w:p>
          <w:p w14:paraId="5598B84E" w14:textId="77777777" w:rsidR="00752A86" w:rsidRPr="00850822" w:rsidRDefault="00752A86" w:rsidP="00752A86">
            <w:pPr>
              <w:rPr>
                <w:sz w:val="20"/>
              </w:rPr>
            </w:pPr>
          </w:p>
          <w:p w14:paraId="292A188A" w14:textId="77777777" w:rsidR="00E7555D" w:rsidRPr="00850822" w:rsidRDefault="00752A86" w:rsidP="00752A86">
            <w:pPr>
              <w:rPr>
                <w:sz w:val="20"/>
              </w:rPr>
            </w:pPr>
            <w:r w:rsidRPr="00850822">
              <w:rPr>
                <w:sz w:val="20"/>
              </w:rPr>
              <w:t>Straw Polled:</w:t>
            </w:r>
          </w:p>
          <w:p w14:paraId="7DDD7129" w14:textId="77777777" w:rsidR="000B7268" w:rsidRPr="00850822" w:rsidRDefault="001D1EBE" w:rsidP="000B7268">
            <w:pPr>
              <w:rPr>
                <w:sz w:val="20"/>
              </w:rPr>
            </w:pPr>
            <w:hyperlink r:id="rId205" w:history="1">
              <w:r w:rsidR="000B7268" w:rsidRPr="00850822">
                <w:rPr>
                  <w:rStyle w:val="Hyperlink"/>
                  <w:color w:val="auto"/>
                  <w:sz w:val="20"/>
                </w:rPr>
                <w:t>20/1351r5</w:t>
              </w:r>
            </w:hyperlink>
            <w:r w:rsidR="000B7268" w:rsidRPr="00850822">
              <w:rPr>
                <w:sz w:val="20"/>
              </w:rPr>
              <w:t>, 09/21/2020</w:t>
            </w:r>
          </w:p>
          <w:p w14:paraId="505A25B0" w14:textId="5F543E8C" w:rsidR="00752A86" w:rsidRPr="00850822" w:rsidRDefault="00F3081D" w:rsidP="00752A86">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C1254F">
        <w:trPr>
          <w:trHeight w:val="271"/>
        </w:trPr>
        <w:tc>
          <w:tcPr>
            <w:tcW w:w="1274" w:type="dxa"/>
          </w:tcPr>
          <w:p w14:paraId="2CBF4C25" w14:textId="06E74694" w:rsidR="00E7555D" w:rsidRPr="00D524B2" w:rsidRDefault="00E7555D" w:rsidP="006656CF">
            <w:pPr>
              <w:rPr>
                <w:color w:val="00B050"/>
                <w:sz w:val="20"/>
              </w:rPr>
            </w:pPr>
            <w:r w:rsidRPr="00D524B2">
              <w:rPr>
                <w:color w:val="00B050"/>
                <w:sz w:val="20"/>
              </w:rPr>
              <w:t>PHY</w:t>
            </w:r>
          </w:p>
        </w:tc>
        <w:tc>
          <w:tcPr>
            <w:tcW w:w="1968" w:type="dxa"/>
          </w:tcPr>
          <w:p w14:paraId="41D8ED93" w14:textId="50851721" w:rsidR="00E7555D" w:rsidRPr="00D524B2" w:rsidRDefault="00E7555D" w:rsidP="006656CF">
            <w:pPr>
              <w:rPr>
                <w:color w:val="00B050"/>
                <w:sz w:val="20"/>
              </w:rPr>
            </w:pPr>
            <w:r w:rsidRPr="00D524B2">
              <w:rPr>
                <w:color w:val="00B050"/>
                <w:sz w:val="20"/>
              </w:rPr>
              <w:t>OFDM Modulation</w:t>
            </w:r>
            <w:ins w:id="21" w:author="Edward Au" w:date="2020-10-20T13:51:00Z">
              <w:r w:rsidR="008C5A70">
                <w:rPr>
                  <w:color w:val="00B050"/>
                  <w:sz w:val="20"/>
                </w:rPr>
                <w:t xml:space="preserve"> (Constellation)</w:t>
              </w:r>
            </w:ins>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1D1EBE" w:rsidP="00A31B6D">
            <w:pPr>
              <w:rPr>
                <w:sz w:val="20"/>
              </w:rPr>
            </w:pPr>
            <w:hyperlink r:id="rId206"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1D1EBE" w:rsidP="00A31B6D">
            <w:pPr>
              <w:rPr>
                <w:sz w:val="20"/>
              </w:rPr>
            </w:pPr>
            <w:hyperlink r:id="rId207"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1D1EBE" w:rsidP="00A31B6D">
            <w:pPr>
              <w:rPr>
                <w:sz w:val="20"/>
              </w:rPr>
            </w:pPr>
            <w:hyperlink r:id="rId208"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1D1EBE" w:rsidP="00A31B6D">
            <w:pPr>
              <w:rPr>
                <w:sz w:val="20"/>
              </w:rPr>
            </w:pPr>
            <w:hyperlink r:id="rId209"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1D1EBE" w:rsidP="00333105">
            <w:pPr>
              <w:rPr>
                <w:sz w:val="20"/>
              </w:rPr>
            </w:pPr>
            <w:hyperlink r:id="rId210"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1D1EBE" w:rsidP="00333105">
            <w:pPr>
              <w:rPr>
                <w:sz w:val="20"/>
              </w:rPr>
            </w:pPr>
            <w:hyperlink r:id="rId211"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1D1EBE" w:rsidP="00A31B6D">
            <w:pPr>
              <w:rPr>
                <w:sz w:val="20"/>
              </w:rPr>
            </w:pPr>
            <w:hyperlink r:id="rId212"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C1254F">
        <w:trPr>
          <w:trHeight w:val="271"/>
          <w:ins w:id="22" w:author="Edward Au" w:date="2020-10-20T13:51:00Z"/>
        </w:trPr>
        <w:tc>
          <w:tcPr>
            <w:tcW w:w="1274" w:type="dxa"/>
          </w:tcPr>
          <w:p w14:paraId="1E3BCF2E" w14:textId="45A48BB4" w:rsidR="002A3F47" w:rsidRPr="00D524B2" w:rsidRDefault="002A3F47" w:rsidP="006656CF">
            <w:pPr>
              <w:rPr>
                <w:ins w:id="23" w:author="Edward Au" w:date="2020-10-20T13:51:00Z"/>
                <w:color w:val="00B050"/>
                <w:sz w:val="20"/>
              </w:rPr>
            </w:pPr>
            <w:ins w:id="24" w:author="Edward Au" w:date="2020-10-20T13:51:00Z">
              <w:r>
                <w:rPr>
                  <w:color w:val="00B050"/>
                  <w:sz w:val="20"/>
                </w:rPr>
                <w:t>PHY</w:t>
              </w:r>
            </w:ins>
          </w:p>
        </w:tc>
        <w:tc>
          <w:tcPr>
            <w:tcW w:w="1968" w:type="dxa"/>
          </w:tcPr>
          <w:p w14:paraId="7787E4F5" w14:textId="54905886" w:rsidR="002A3F47" w:rsidRPr="00D524B2" w:rsidRDefault="002A3F47" w:rsidP="006656CF">
            <w:pPr>
              <w:rPr>
                <w:ins w:id="25" w:author="Edward Au" w:date="2020-10-20T13:51:00Z"/>
                <w:color w:val="00B050"/>
                <w:sz w:val="20"/>
              </w:rPr>
            </w:pPr>
            <w:ins w:id="26" w:author="Edward Au" w:date="2020-10-20T13:51:00Z">
              <w:r>
                <w:rPr>
                  <w:color w:val="00B050"/>
                  <w:sz w:val="20"/>
                </w:rPr>
                <w:t>OFDM modulation (Data field)</w:t>
              </w:r>
            </w:ins>
          </w:p>
        </w:tc>
        <w:tc>
          <w:tcPr>
            <w:tcW w:w="1562" w:type="dxa"/>
          </w:tcPr>
          <w:p w14:paraId="3367959F" w14:textId="70BDC314" w:rsidR="002A3F47" w:rsidRPr="00D524B2" w:rsidRDefault="005C5B47" w:rsidP="006656CF">
            <w:pPr>
              <w:rPr>
                <w:ins w:id="27" w:author="Edward Au" w:date="2020-10-20T13:51:00Z"/>
                <w:color w:val="00B050"/>
                <w:sz w:val="20"/>
              </w:rPr>
            </w:pPr>
            <w:ins w:id="28" w:author="Edward Au" w:date="2020-10-20T14:07:00Z">
              <w:r>
                <w:rPr>
                  <w:color w:val="00B050"/>
                  <w:sz w:val="20"/>
                </w:rPr>
                <w:t>Rui Cao</w:t>
              </w:r>
            </w:ins>
          </w:p>
        </w:tc>
        <w:tc>
          <w:tcPr>
            <w:tcW w:w="2706" w:type="dxa"/>
          </w:tcPr>
          <w:p w14:paraId="27E3D01A" w14:textId="40A0E83E" w:rsidR="002A3F47" w:rsidRPr="00D524B2" w:rsidRDefault="002A3F47" w:rsidP="006656CF">
            <w:pPr>
              <w:rPr>
                <w:ins w:id="29" w:author="Edward Au" w:date="2020-10-20T13:51:00Z"/>
                <w:color w:val="00B050"/>
                <w:sz w:val="20"/>
              </w:rPr>
            </w:pPr>
            <w:ins w:id="30" w:author="Edward Au" w:date="2020-10-20T13:52:00Z">
              <w:r>
                <w:rPr>
                  <w:color w:val="00B050"/>
                  <w:sz w:val="20"/>
                </w:rPr>
                <w:t>Alice Li</w:t>
              </w:r>
            </w:ins>
          </w:p>
        </w:tc>
        <w:tc>
          <w:tcPr>
            <w:tcW w:w="1594" w:type="dxa"/>
            <w:gridSpan w:val="2"/>
          </w:tcPr>
          <w:p w14:paraId="69B33907" w14:textId="77777777" w:rsidR="002A3F47" w:rsidRPr="00D524B2" w:rsidRDefault="002A3F47" w:rsidP="006656CF">
            <w:pPr>
              <w:rPr>
                <w:ins w:id="31" w:author="Edward Au" w:date="2020-10-20T13:51:00Z"/>
                <w:color w:val="00B050"/>
                <w:sz w:val="20"/>
              </w:rPr>
            </w:pPr>
          </w:p>
        </w:tc>
        <w:tc>
          <w:tcPr>
            <w:tcW w:w="2344" w:type="dxa"/>
          </w:tcPr>
          <w:p w14:paraId="1A4230DB" w14:textId="77777777" w:rsidR="002A3F47" w:rsidRDefault="005C5B47" w:rsidP="00A31B6D">
            <w:pPr>
              <w:rPr>
                <w:ins w:id="32" w:author="Edward Au" w:date="2020-10-20T14:07:00Z"/>
                <w:rStyle w:val="Hyperlink"/>
                <w:color w:val="auto"/>
                <w:sz w:val="20"/>
                <w:u w:val="none"/>
              </w:rPr>
            </w:pPr>
            <w:ins w:id="33" w:author="Edward Au" w:date="2020-10-20T14:07:00Z">
              <w:r>
                <w:rPr>
                  <w:rStyle w:val="Hyperlink"/>
                  <w:color w:val="auto"/>
                  <w:sz w:val="20"/>
                  <w:u w:val="none"/>
                </w:rPr>
                <w:t>Updated:</w:t>
              </w:r>
            </w:ins>
          </w:p>
          <w:p w14:paraId="7858F2C9" w14:textId="77777777" w:rsidR="005C5B47" w:rsidRDefault="005C5B47" w:rsidP="00A31B6D">
            <w:pPr>
              <w:rPr>
                <w:ins w:id="34" w:author="Edward Au" w:date="2020-10-20T14:07:00Z"/>
                <w:rStyle w:val="Hyperlink"/>
                <w:color w:val="auto"/>
                <w:sz w:val="20"/>
                <w:u w:val="none"/>
              </w:rPr>
            </w:pPr>
          </w:p>
          <w:p w14:paraId="18FD6906" w14:textId="77777777" w:rsidR="005C5B47" w:rsidRDefault="005C5B47" w:rsidP="00A31B6D">
            <w:pPr>
              <w:rPr>
                <w:ins w:id="35" w:author="Edward Au" w:date="2020-10-20T14:08:00Z"/>
                <w:rStyle w:val="Hyperlink"/>
                <w:color w:val="auto"/>
                <w:sz w:val="20"/>
                <w:u w:val="none"/>
              </w:rPr>
            </w:pPr>
            <w:ins w:id="36" w:author="Edward Au" w:date="2020-10-20T14:07:00Z">
              <w:r>
                <w:rPr>
                  <w:rStyle w:val="Hyperlink"/>
                  <w:color w:val="auto"/>
                  <w:sz w:val="20"/>
                  <w:u w:val="none"/>
                </w:rPr>
                <w:t>Pres</w:t>
              </w:r>
            </w:ins>
            <w:ins w:id="37" w:author="Edward Au" w:date="2020-10-20T14:08:00Z">
              <w:r>
                <w:rPr>
                  <w:rStyle w:val="Hyperlink"/>
                  <w:color w:val="auto"/>
                  <w:sz w:val="20"/>
                  <w:u w:val="none"/>
                </w:rPr>
                <w:t>ented:</w:t>
              </w:r>
            </w:ins>
          </w:p>
          <w:p w14:paraId="4CB2C5B3" w14:textId="77777777" w:rsidR="005C5B47" w:rsidRDefault="005C5B47" w:rsidP="00A31B6D">
            <w:pPr>
              <w:rPr>
                <w:ins w:id="38" w:author="Edward Au" w:date="2020-10-20T14:08:00Z"/>
                <w:rStyle w:val="Hyperlink"/>
                <w:color w:val="auto"/>
                <w:sz w:val="20"/>
                <w:u w:val="none"/>
              </w:rPr>
            </w:pPr>
          </w:p>
          <w:p w14:paraId="7D06EB23" w14:textId="77777777" w:rsidR="005C5B47" w:rsidRDefault="005C5B47" w:rsidP="00A31B6D">
            <w:pPr>
              <w:rPr>
                <w:ins w:id="39" w:author="Edward Au" w:date="2020-10-20T14:08:00Z"/>
                <w:rStyle w:val="Hyperlink"/>
                <w:color w:val="auto"/>
                <w:sz w:val="20"/>
                <w:u w:val="none"/>
              </w:rPr>
            </w:pPr>
            <w:ins w:id="40" w:author="Edward Au" w:date="2020-10-20T14:08:00Z">
              <w:r>
                <w:rPr>
                  <w:rStyle w:val="Hyperlink"/>
                  <w:color w:val="auto"/>
                  <w:sz w:val="20"/>
                  <w:u w:val="none"/>
                </w:rPr>
                <w:t>Straw Polled:</w:t>
              </w:r>
            </w:ins>
          </w:p>
          <w:p w14:paraId="1B9FBB9B" w14:textId="72BDF903" w:rsidR="005C5B47" w:rsidRPr="00850822" w:rsidRDefault="005C5B47" w:rsidP="00A31B6D">
            <w:pPr>
              <w:rPr>
                <w:ins w:id="41" w:author="Edward Au" w:date="2020-10-20T13:51:00Z"/>
                <w:rStyle w:val="Hyperlink"/>
                <w:color w:val="auto"/>
                <w:sz w:val="20"/>
                <w:u w:val="none"/>
              </w:rPr>
            </w:pPr>
          </w:p>
        </w:tc>
        <w:tc>
          <w:tcPr>
            <w:tcW w:w="2212" w:type="dxa"/>
          </w:tcPr>
          <w:p w14:paraId="59ECD8A9" w14:textId="77FA6B03" w:rsidR="002A3F47" w:rsidRDefault="002A3F47" w:rsidP="00A31B6D">
            <w:pPr>
              <w:rPr>
                <w:ins w:id="42" w:author="Edward Au" w:date="2020-10-20T13:51:00Z"/>
                <w:color w:val="00B050"/>
                <w:sz w:val="20"/>
              </w:rPr>
            </w:pPr>
            <w:ins w:id="43" w:author="Edward Au" w:date="2020-10-20T13:52:00Z">
              <w:r>
                <w:rPr>
                  <w:color w:val="00B050"/>
                  <w:sz w:val="20"/>
                </w:rPr>
                <w:t>It is a placeholder subclause in D0.1.</w:t>
              </w:r>
            </w:ins>
          </w:p>
        </w:tc>
      </w:tr>
      <w:tr w:rsidR="00E7555D" w14:paraId="61C28D75" w14:textId="77777777" w:rsidTr="00C1254F">
        <w:trPr>
          <w:trHeight w:val="271"/>
        </w:trPr>
        <w:tc>
          <w:tcPr>
            <w:tcW w:w="1274" w:type="dxa"/>
          </w:tcPr>
          <w:p w14:paraId="05C5FBDE" w14:textId="23D77891" w:rsidR="00E7555D" w:rsidRPr="009876E6" w:rsidRDefault="00E7555D" w:rsidP="006656CF">
            <w:pPr>
              <w:rPr>
                <w:color w:val="00B050"/>
                <w:sz w:val="20"/>
              </w:rPr>
            </w:pPr>
            <w:r w:rsidRPr="009876E6">
              <w:rPr>
                <w:color w:val="00B050"/>
                <w:sz w:val="20"/>
              </w:rPr>
              <w:lastRenderedPageBreak/>
              <w:t>PHY</w:t>
            </w:r>
          </w:p>
        </w:tc>
        <w:tc>
          <w:tcPr>
            <w:tcW w:w="1968"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Pr="00850822" w:rsidRDefault="00752A86" w:rsidP="00752A86">
            <w:pPr>
              <w:rPr>
                <w:sz w:val="20"/>
              </w:rPr>
            </w:pPr>
            <w:r w:rsidRPr="00850822">
              <w:rPr>
                <w:sz w:val="20"/>
              </w:rPr>
              <w:t>Uploaded:</w:t>
            </w:r>
          </w:p>
          <w:p w14:paraId="4721F032" w14:textId="6C59B570" w:rsidR="00FF499B" w:rsidRPr="00850822" w:rsidRDefault="001D1EBE" w:rsidP="00752A86">
            <w:pPr>
              <w:rPr>
                <w:sz w:val="20"/>
              </w:rPr>
            </w:pPr>
            <w:hyperlink r:id="rId213"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1D1EBE" w:rsidP="00752A86">
            <w:pPr>
              <w:rPr>
                <w:sz w:val="20"/>
              </w:rPr>
            </w:pPr>
            <w:hyperlink r:id="rId214"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1D1EBE" w:rsidP="00752A86">
            <w:pPr>
              <w:rPr>
                <w:sz w:val="20"/>
              </w:rPr>
            </w:pPr>
            <w:hyperlink r:id="rId215" w:history="1">
              <w:r w:rsidR="001D1A16" w:rsidRPr="00850822">
                <w:rPr>
                  <w:rStyle w:val="Hyperlink"/>
                  <w:color w:val="auto"/>
                  <w:sz w:val="20"/>
                </w:rPr>
                <w:t>20/1340r2</w:t>
              </w:r>
            </w:hyperlink>
            <w:r w:rsidR="00985FD4" w:rsidRPr="00850822">
              <w:rPr>
                <w:sz w:val="20"/>
              </w:rPr>
              <w:t>, 09/14/2020</w:t>
            </w:r>
          </w:p>
          <w:p w14:paraId="35F4B4BA" w14:textId="77777777" w:rsidR="001026AE" w:rsidRPr="00850822" w:rsidRDefault="001026AE" w:rsidP="00752A86">
            <w:pPr>
              <w:rPr>
                <w:sz w:val="20"/>
              </w:rPr>
            </w:pPr>
          </w:p>
          <w:p w14:paraId="126002C9" w14:textId="77777777" w:rsidR="00752A86" w:rsidRPr="00850822" w:rsidRDefault="00752A86" w:rsidP="00752A86">
            <w:pPr>
              <w:rPr>
                <w:sz w:val="20"/>
              </w:rPr>
            </w:pPr>
            <w:r w:rsidRPr="00850822">
              <w:rPr>
                <w:sz w:val="20"/>
              </w:rPr>
              <w:t>Presented:</w:t>
            </w:r>
          </w:p>
          <w:p w14:paraId="213D3044" w14:textId="46300986" w:rsidR="00B255C1" w:rsidRPr="00850822" w:rsidRDefault="001D1EBE" w:rsidP="00B255C1">
            <w:pPr>
              <w:rPr>
                <w:sz w:val="20"/>
              </w:rPr>
            </w:pPr>
            <w:hyperlink r:id="rId216"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Pr="00850822" w:rsidRDefault="00752A86" w:rsidP="00752A86">
            <w:pPr>
              <w:rPr>
                <w:sz w:val="20"/>
              </w:rPr>
            </w:pPr>
          </w:p>
          <w:p w14:paraId="4EFC2BAA" w14:textId="77777777" w:rsidR="00E7555D" w:rsidRPr="00850822" w:rsidRDefault="00752A86" w:rsidP="00752A86">
            <w:pPr>
              <w:rPr>
                <w:sz w:val="20"/>
              </w:rPr>
            </w:pPr>
            <w:r w:rsidRPr="00850822">
              <w:rPr>
                <w:sz w:val="20"/>
              </w:rPr>
              <w:t>Straw Polled:</w:t>
            </w:r>
          </w:p>
          <w:p w14:paraId="0B03A3DD" w14:textId="411A09AF" w:rsidR="00752A86" w:rsidRPr="00850822" w:rsidRDefault="001D1EBE" w:rsidP="00752A86">
            <w:pPr>
              <w:rPr>
                <w:sz w:val="20"/>
              </w:rPr>
            </w:pPr>
            <w:hyperlink r:id="rId217" w:history="1">
              <w:r w:rsidR="001D1A16" w:rsidRPr="00850822">
                <w:rPr>
                  <w:rStyle w:val="Hyperlink"/>
                  <w:color w:val="auto"/>
                  <w:sz w:val="20"/>
                </w:rPr>
                <w:t>20/1340r2</w:t>
              </w:r>
            </w:hyperlink>
            <w:r w:rsidR="001D1A16" w:rsidRPr="00850822">
              <w:rPr>
                <w:sz w:val="20"/>
              </w:rPr>
              <w:t>, 09/14/2020</w:t>
            </w:r>
          </w:p>
          <w:p w14:paraId="6D5C312C" w14:textId="25B20AF0" w:rsidR="00985FD4" w:rsidRPr="00850822" w:rsidRDefault="00985FD4"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t>No motion</w:t>
            </w:r>
          </w:p>
        </w:tc>
      </w:tr>
      <w:tr w:rsidR="001F57ED" w14:paraId="200D0022" w14:textId="77777777" w:rsidTr="00C1254F">
        <w:trPr>
          <w:trHeight w:val="271"/>
          <w:ins w:id="44" w:author="Edward Au" w:date="2020-10-20T13:49:00Z"/>
        </w:trPr>
        <w:tc>
          <w:tcPr>
            <w:tcW w:w="1274" w:type="dxa"/>
          </w:tcPr>
          <w:p w14:paraId="67CA3DF2" w14:textId="2DCAE575" w:rsidR="001F57ED" w:rsidRPr="009876E6" w:rsidRDefault="001F57ED" w:rsidP="006656CF">
            <w:pPr>
              <w:rPr>
                <w:ins w:id="45" w:author="Edward Au" w:date="2020-10-20T13:49:00Z"/>
                <w:color w:val="00B050"/>
                <w:sz w:val="20"/>
              </w:rPr>
            </w:pPr>
            <w:ins w:id="46" w:author="Edward Au" w:date="2020-10-20T13:49:00Z">
              <w:r>
                <w:rPr>
                  <w:color w:val="00B050"/>
                  <w:sz w:val="20"/>
                </w:rPr>
                <w:t>PHY</w:t>
              </w:r>
            </w:ins>
          </w:p>
        </w:tc>
        <w:tc>
          <w:tcPr>
            <w:tcW w:w="1968" w:type="dxa"/>
          </w:tcPr>
          <w:p w14:paraId="54B76912" w14:textId="5BD18076" w:rsidR="001F57ED" w:rsidRPr="009876E6" w:rsidRDefault="001F57ED" w:rsidP="006656CF">
            <w:pPr>
              <w:rPr>
                <w:ins w:id="47" w:author="Edward Au" w:date="2020-10-20T13:49:00Z"/>
                <w:color w:val="00B050"/>
                <w:sz w:val="20"/>
              </w:rPr>
            </w:pPr>
            <w:ins w:id="48" w:author="Edward Au" w:date="2020-10-20T13:49:00Z">
              <w:r>
                <w:rPr>
                  <w:color w:val="00B050"/>
                  <w:sz w:val="20"/>
                </w:rPr>
                <w:t>Non-HT duplicate transmission</w:t>
              </w:r>
            </w:ins>
          </w:p>
        </w:tc>
        <w:tc>
          <w:tcPr>
            <w:tcW w:w="1562" w:type="dxa"/>
          </w:tcPr>
          <w:p w14:paraId="1B46B08E" w14:textId="3ADAAF99" w:rsidR="001F57ED" w:rsidRPr="009876E6" w:rsidRDefault="005C5B47" w:rsidP="006656CF">
            <w:pPr>
              <w:rPr>
                <w:ins w:id="49" w:author="Edward Au" w:date="2020-10-20T13:49:00Z"/>
                <w:color w:val="00B050"/>
                <w:sz w:val="20"/>
              </w:rPr>
            </w:pPr>
            <w:ins w:id="50" w:author="Edward Au" w:date="2020-10-20T14:08:00Z">
              <w:r>
                <w:rPr>
                  <w:color w:val="00B050"/>
                  <w:sz w:val="20"/>
                </w:rPr>
                <w:t>Rui Cao</w:t>
              </w:r>
            </w:ins>
          </w:p>
        </w:tc>
        <w:tc>
          <w:tcPr>
            <w:tcW w:w="2706" w:type="dxa"/>
          </w:tcPr>
          <w:p w14:paraId="01F00956" w14:textId="72328FF9" w:rsidR="001F57ED" w:rsidRPr="009876E6" w:rsidRDefault="001F57ED" w:rsidP="006656CF">
            <w:pPr>
              <w:rPr>
                <w:ins w:id="51" w:author="Edward Au" w:date="2020-10-20T13:49:00Z"/>
                <w:color w:val="00B050"/>
                <w:sz w:val="20"/>
              </w:rPr>
            </w:pPr>
            <w:ins w:id="52" w:author="Edward Au" w:date="2020-10-20T13:49:00Z">
              <w:r>
                <w:rPr>
                  <w:color w:val="00B050"/>
                  <w:sz w:val="20"/>
                </w:rPr>
                <w:t>Chenchen Liu</w:t>
              </w:r>
              <w:r w:rsidR="00D237B2">
                <w:rPr>
                  <w:color w:val="00B050"/>
                  <w:sz w:val="20"/>
                </w:rPr>
                <w:t>, Alice Li</w:t>
              </w:r>
            </w:ins>
          </w:p>
        </w:tc>
        <w:tc>
          <w:tcPr>
            <w:tcW w:w="1594" w:type="dxa"/>
            <w:gridSpan w:val="2"/>
          </w:tcPr>
          <w:p w14:paraId="70A2E23C" w14:textId="77777777" w:rsidR="001F57ED" w:rsidRPr="009876E6" w:rsidRDefault="001F57ED" w:rsidP="006656CF">
            <w:pPr>
              <w:rPr>
                <w:ins w:id="53" w:author="Edward Au" w:date="2020-10-20T13:49:00Z"/>
                <w:color w:val="00B050"/>
                <w:sz w:val="20"/>
              </w:rPr>
            </w:pPr>
          </w:p>
        </w:tc>
        <w:tc>
          <w:tcPr>
            <w:tcW w:w="2344" w:type="dxa"/>
          </w:tcPr>
          <w:p w14:paraId="728F61FC" w14:textId="77777777" w:rsidR="001F57ED" w:rsidRDefault="005C5B47" w:rsidP="00752A86">
            <w:pPr>
              <w:rPr>
                <w:ins w:id="54" w:author="Edward Au" w:date="2020-10-20T14:08:00Z"/>
                <w:sz w:val="20"/>
              </w:rPr>
            </w:pPr>
            <w:ins w:id="55" w:author="Edward Au" w:date="2020-10-20T14:08:00Z">
              <w:r>
                <w:rPr>
                  <w:sz w:val="20"/>
                </w:rPr>
                <w:t>Uploaded:</w:t>
              </w:r>
            </w:ins>
          </w:p>
          <w:p w14:paraId="32800EB4" w14:textId="77777777" w:rsidR="005C5B47" w:rsidRDefault="005C5B47" w:rsidP="00752A86">
            <w:pPr>
              <w:rPr>
                <w:ins w:id="56" w:author="Edward Au" w:date="2020-10-20T14:08:00Z"/>
                <w:sz w:val="20"/>
              </w:rPr>
            </w:pPr>
          </w:p>
          <w:p w14:paraId="75C0E40F" w14:textId="77777777" w:rsidR="005C5B47" w:rsidRDefault="005C5B47" w:rsidP="00752A86">
            <w:pPr>
              <w:rPr>
                <w:ins w:id="57" w:author="Edward Au" w:date="2020-10-20T14:08:00Z"/>
                <w:sz w:val="20"/>
              </w:rPr>
            </w:pPr>
            <w:ins w:id="58" w:author="Edward Au" w:date="2020-10-20T14:08:00Z">
              <w:r>
                <w:rPr>
                  <w:sz w:val="20"/>
                </w:rPr>
                <w:t>Presented:</w:t>
              </w:r>
            </w:ins>
          </w:p>
          <w:p w14:paraId="2AF9290A" w14:textId="77777777" w:rsidR="005C5B47" w:rsidRDefault="005C5B47" w:rsidP="00752A86">
            <w:pPr>
              <w:rPr>
                <w:ins w:id="59" w:author="Edward Au" w:date="2020-10-20T14:08:00Z"/>
                <w:sz w:val="20"/>
              </w:rPr>
            </w:pPr>
          </w:p>
          <w:p w14:paraId="33A84032" w14:textId="77777777" w:rsidR="005C5B47" w:rsidRDefault="005C5B47" w:rsidP="00752A86">
            <w:pPr>
              <w:rPr>
                <w:ins w:id="60" w:author="Edward Au" w:date="2020-10-20T14:08:00Z"/>
                <w:sz w:val="20"/>
              </w:rPr>
            </w:pPr>
            <w:ins w:id="61" w:author="Edward Au" w:date="2020-10-20T14:08:00Z">
              <w:r>
                <w:rPr>
                  <w:sz w:val="20"/>
                </w:rPr>
                <w:t>Straw Polled:</w:t>
              </w:r>
            </w:ins>
          </w:p>
          <w:p w14:paraId="33CE0845" w14:textId="77777777" w:rsidR="005C5B47" w:rsidRPr="00850822" w:rsidRDefault="005C5B47" w:rsidP="00752A86">
            <w:pPr>
              <w:rPr>
                <w:ins w:id="62" w:author="Edward Au" w:date="2020-10-20T13:49:00Z"/>
                <w:sz w:val="20"/>
              </w:rPr>
            </w:pPr>
          </w:p>
        </w:tc>
        <w:tc>
          <w:tcPr>
            <w:tcW w:w="2212" w:type="dxa"/>
          </w:tcPr>
          <w:p w14:paraId="021FFBD6" w14:textId="4080F885" w:rsidR="001F57ED" w:rsidRPr="009876E6" w:rsidRDefault="001F57ED" w:rsidP="006656CF">
            <w:pPr>
              <w:rPr>
                <w:ins w:id="63" w:author="Edward Au" w:date="2020-10-20T13:49:00Z"/>
                <w:color w:val="00B050"/>
                <w:sz w:val="20"/>
              </w:rPr>
            </w:pPr>
            <w:ins w:id="64" w:author="Edward Au" w:date="2020-10-20T13:49:00Z">
              <w:r>
                <w:rPr>
                  <w:color w:val="00B050"/>
                  <w:sz w:val="20"/>
                </w:rPr>
                <w:t>It is a placeholder subclause in D0.1.</w:t>
              </w:r>
            </w:ins>
          </w:p>
        </w:tc>
      </w:tr>
      <w:tr w:rsidR="00E7555D" w14:paraId="30E25189" w14:textId="77777777" w:rsidTr="00C1254F">
        <w:trPr>
          <w:trHeight w:val="271"/>
        </w:trPr>
        <w:tc>
          <w:tcPr>
            <w:tcW w:w="1274" w:type="dxa"/>
          </w:tcPr>
          <w:p w14:paraId="37051124" w14:textId="58B396A7" w:rsidR="00E7555D" w:rsidRPr="00C26E66" w:rsidRDefault="00E7555D" w:rsidP="006656CF">
            <w:pPr>
              <w:rPr>
                <w:color w:val="00B050"/>
                <w:sz w:val="20"/>
              </w:rPr>
            </w:pPr>
            <w:r w:rsidRPr="00C26E66">
              <w:rPr>
                <w:color w:val="00B050"/>
                <w:sz w:val="20"/>
              </w:rPr>
              <w:t>PHY</w:t>
            </w:r>
          </w:p>
        </w:tc>
        <w:tc>
          <w:tcPr>
            <w:tcW w:w="1968" w:type="dxa"/>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1D1EBE" w:rsidP="006656CF">
            <w:pPr>
              <w:rPr>
                <w:sz w:val="20"/>
              </w:rPr>
            </w:pPr>
            <w:hyperlink r:id="rId218"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1D1EBE" w:rsidP="00F33C3D">
            <w:pPr>
              <w:rPr>
                <w:sz w:val="20"/>
              </w:rPr>
            </w:pPr>
            <w:hyperlink r:id="rId219"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1D1EBE" w:rsidP="00F33C3D">
            <w:pPr>
              <w:rPr>
                <w:sz w:val="20"/>
              </w:rPr>
            </w:pPr>
            <w:hyperlink r:id="rId220"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1D1EBE" w:rsidP="00F33C3D">
            <w:pPr>
              <w:rPr>
                <w:sz w:val="20"/>
              </w:rPr>
            </w:pPr>
            <w:hyperlink r:id="rId221"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1D1EBE" w:rsidP="00F33C3D">
            <w:pPr>
              <w:rPr>
                <w:sz w:val="20"/>
              </w:rPr>
            </w:pPr>
            <w:hyperlink r:id="rId222"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1D1EBE" w:rsidP="00F33C3D">
            <w:pPr>
              <w:rPr>
                <w:sz w:val="20"/>
              </w:rPr>
            </w:pPr>
            <w:hyperlink r:id="rId223"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1D1EBE" w:rsidP="008678D4">
            <w:pPr>
              <w:rPr>
                <w:sz w:val="20"/>
              </w:rPr>
            </w:pPr>
            <w:hyperlink r:id="rId224"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C1254F">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t>PHY</w:t>
            </w:r>
          </w:p>
        </w:tc>
        <w:tc>
          <w:tcPr>
            <w:tcW w:w="1968"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Pr="00850822" w:rsidRDefault="008B1A5E" w:rsidP="008B1A5E">
            <w:pPr>
              <w:rPr>
                <w:sz w:val="20"/>
              </w:rPr>
            </w:pPr>
            <w:r w:rsidRPr="00850822">
              <w:rPr>
                <w:sz w:val="20"/>
              </w:rPr>
              <w:t>Uploaded:</w:t>
            </w:r>
          </w:p>
          <w:p w14:paraId="799E5B57" w14:textId="686BB29D" w:rsidR="00DA760C" w:rsidRPr="00850822" w:rsidRDefault="001D1EBE" w:rsidP="008B1A5E">
            <w:pPr>
              <w:rPr>
                <w:sz w:val="20"/>
              </w:rPr>
            </w:pPr>
            <w:hyperlink r:id="rId225" w:history="1">
              <w:r w:rsidR="00DA760C" w:rsidRPr="00850822">
                <w:rPr>
                  <w:rStyle w:val="Hyperlink"/>
                  <w:color w:val="auto"/>
                  <w:sz w:val="20"/>
                </w:rPr>
                <w:t>20/1466r0</w:t>
              </w:r>
            </w:hyperlink>
            <w:r w:rsidR="00DA760C" w:rsidRPr="00850822">
              <w:rPr>
                <w:sz w:val="20"/>
              </w:rPr>
              <w:t>, 09/14/2020</w:t>
            </w:r>
          </w:p>
          <w:p w14:paraId="49F1FF81" w14:textId="77777777" w:rsidR="008B1A5E" w:rsidRPr="00850822" w:rsidRDefault="008B1A5E" w:rsidP="008B1A5E">
            <w:pPr>
              <w:rPr>
                <w:sz w:val="20"/>
              </w:rPr>
            </w:pPr>
          </w:p>
          <w:p w14:paraId="63E3CCC1" w14:textId="77777777" w:rsidR="008B1A5E" w:rsidRDefault="008B1A5E" w:rsidP="008B1A5E">
            <w:pPr>
              <w:rPr>
                <w:sz w:val="20"/>
              </w:rPr>
            </w:pPr>
            <w:r w:rsidRPr="00850822">
              <w:rPr>
                <w:sz w:val="20"/>
              </w:rPr>
              <w:t>Presented:</w:t>
            </w:r>
          </w:p>
          <w:p w14:paraId="10D9F72C" w14:textId="325E1FBB" w:rsidR="00B708BA" w:rsidRPr="00850822" w:rsidRDefault="001D1EBE" w:rsidP="008B1A5E">
            <w:pPr>
              <w:rPr>
                <w:sz w:val="20"/>
              </w:rPr>
            </w:pPr>
            <w:hyperlink r:id="rId226"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Pr="00850822" w:rsidRDefault="008B1A5E" w:rsidP="008B1A5E">
            <w:pPr>
              <w:rPr>
                <w:sz w:val="20"/>
              </w:rPr>
            </w:pPr>
          </w:p>
          <w:p w14:paraId="00AACA6C" w14:textId="77777777" w:rsidR="008B1A5E" w:rsidRDefault="008B1A5E" w:rsidP="008B1A5E">
            <w:pPr>
              <w:rPr>
                <w:sz w:val="20"/>
              </w:rPr>
            </w:pPr>
            <w:r w:rsidRPr="00850822">
              <w:rPr>
                <w:sz w:val="20"/>
              </w:rPr>
              <w:t>Straw Polled:</w:t>
            </w:r>
          </w:p>
          <w:p w14:paraId="2647E8CF" w14:textId="349158F6" w:rsidR="00186CA8" w:rsidRPr="00850822" w:rsidRDefault="001D1EBE" w:rsidP="008B1A5E">
            <w:pPr>
              <w:rPr>
                <w:sz w:val="20"/>
              </w:rPr>
            </w:pPr>
            <w:hyperlink r:id="rId227"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5275A0FA" w14:textId="49806E4B" w:rsidR="00E7555D" w:rsidRPr="00850822" w:rsidRDefault="00C54176" w:rsidP="00417308">
            <w:pPr>
              <w:rPr>
                <w:sz w:val="20"/>
              </w:rPr>
            </w:pPr>
            <w:r w:rsidRPr="00850822">
              <w:rPr>
                <w:sz w:val="20"/>
                <w:highlight w:val="green"/>
              </w:rPr>
              <w:lastRenderedPageBreak/>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lastRenderedPageBreak/>
              <w:t>No motion</w:t>
            </w:r>
          </w:p>
        </w:tc>
      </w:tr>
      <w:tr w:rsidR="00E7555D" w14:paraId="3A674F4F" w14:textId="77777777" w:rsidTr="00C1254F">
        <w:trPr>
          <w:trHeight w:val="257"/>
        </w:trPr>
        <w:tc>
          <w:tcPr>
            <w:tcW w:w="1274" w:type="dxa"/>
          </w:tcPr>
          <w:p w14:paraId="7F54231B" w14:textId="1D0D7F85" w:rsidR="00E7555D" w:rsidRPr="000417BC" w:rsidRDefault="00E7555D" w:rsidP="00417308">
            <w:pPr>
              <w:rPr>
                <w:color w:val="00B050"/>
                <w:sz w:val="20"/>
              </w:rPr>
            </w:pPr>
            <w:r w:rsidRPr="000417BC">
              <w:rPr>
                <w:color w:val="00B050"/>
                <w:sz w:val="20"/>
              </w:rPr>
              <w:t>PHY</w:t>
            </w:r>
          </w:p>
        </w:tc>
        <w:tc>
          <w:tcPr>
            <w:tcW w:w="1968"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Pr="00D05A58" w:rsidRDefault="00186771" w:rsidP="008B1A5E">
            <w:pPr>
              <w:rPr>
                <w:color w:val="000000" w:themeColor="text1"/>
                <w:sz w:val="20"/>
              </w:rPr>
            </w:pPr>
            <w:r w:rsidRPr="00D05A58">
              <w:rPr>
                <w:color w:val="000000" w:themeColor="text1"/>
                <w:sz w:val="20"/>
              </w:rPr>
              <w:t>Transmit spectral mask:</w:t>
            </w:r>
          </w:p>
          <w:p w14:paraId="499F410F" w14:textId="05B53129" w:rsidR="00AB2926" w:rsidRPr="00D05A58" w:rsidRDefault="001D1EBE" w:rsidP="008B1A5E">
            <w:pPr>
              <w:rPr>
                <w:color w:val="000000" w:themeColor="text1"/>
                <w:sz w:val="20"/>
              </w:rPr>
            </w:pPr>
            <w:hyperlink r:id="rId228"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1D1EBE" w:rsidP="008B1A5E">
            <w:pPr>
              <w:rPr>
                <w:color w:val="000000" w:themeColor="text1"/>
                <w:sz w:val="20"/>
              </w:rPr>
            </w:pPr>
            <w:hyperlink r:id="rId229"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Pr="00D05A58" w:rsidRDefault="001D1EBE" w:rsidP="008B1A5E">
            <w:pPr>
              <w:rPr>
                <w:color w:val="000000" w:themeColor="text1"/>
                <w:sz w:val="20"/>
              </w:rPr>
            </w:pPr>
            <w:hyperlink r:id="rId230" w:history="1">
              <w:r w:rsidR="00062AE3" w:rsidRPr="00D05A58">
                <w:rPr>
                  <w:rStyle w:val="Hyperlink"/>
                  <w:color w:val="000000" w:themeColor="text1"/>
                  <w:sz w:val="20"/>
                </w:rPr>
                <w:t>20/1462r2</w:t>
              </w:r>
            </w:hyperlink>
            <w:r w:rsidR="00062AE3" w:rsidRPr="00D05A58">
              <w:rPr>
                <w:color w:val="000000" w:themeColor="text1"/>
                <w:sz w:val="20"/>
              </w:rPr>
              <w:t>, 09/24/2020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1D1EBE" w:rsidP="008B1A5E">
            <w:pPr>
              <w:rPr>
                <w:color w:val="000000" w:themeColor="text1"/>
                <w:sz w:val="20"/>
              </w:rPr>
            </w:pPr>
            <w:hyperlink r:id="rId231"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1D1EBE" w:rsidP="008B1A5E">
            <w:pPr>
              <w:rPr>
                <w:color w:val="000000" w:themeColor="text1"/>
                <w:sz w:val="20"/>
              </w:rPr>
            </w:pPr>
            <w:hyperlink r:id="rId232"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Pr="00D05A58" w:rsidRDefault="008B1A5E" w:rsidP="008B1A5E">
            <w:pPr>
              <w:rPr>
                <w:color w:val="000000" w:themeColor="text1"/>
                <w:sz w:val="20"/>
              </w:rPr>
            </w:pPr>
            <w:r w:rsidRPr="00D05A58">
              <w:rPr>
                <w:color w:val="000000" w:themeColor="text1"/>
                <w:sz w:val="20"/>
              </w:rPr>
              <w:t>Presented:</w:t>
            </w:r>
          </w:p>
          <w:p w14:paraId="44BFE405" w14:textId="1A89037E" w:rsidR="00817737" w:rsidRPr="00D05A58" w:rsidRDefault="001D1EBE" w:rsidP="00817737">
            <w:pPr>
              <w:rPr>
                <w:color w:val="000000" w:themeColor="text1"/>
                <w:sz w:val="20"/>
              </w:rPr>
            </w:pPr>
            <w:hyperlink r:id="rId233"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1D1EBE" w:rsidP="00B943DB">
            <w:pPr>
              <w:rPr>
                <w:color w:val="000000" w:themeColor="text1"/>
                <w:sz w:val="20"/>
              </w:rPr>
            </w:pPr>
            <w:hyperlink r:id="rId234"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Pr="00D05A58" w:rsidRDefault="008B1A5E" w:rsidP="008B1A5E">
            <w:pPr>
              <w:rPr>
                <w:color w:val="000000" w:themeColor="text1"/>
                <w:sz w:val="20"/>
              </w:rPr>
            </w:pPr>
          </w:p>
          <w:p w14:paraId="4C84D680" w14:textId="77777777" w:rsidR="008B1A5E" w:rsidRPr="00D05A58" w:rsidRDefault="008B1A5E" w:rsidP="008B1A5E">
            <w:pPr>
              <w:rPr>
                <w:color w:val="000000" w:themeColor="text1"/>
                <w:sz w:val="20"/>
              </w:rPr>
            </w:pPr>
            <w:r w:rsidRPr="00D05A58">
              <w:rPr>
                <w:color w:val="000000" w:themeColor="text1"/>
                <w:sz w:val="20"/>
              </w:rPr>
              <w:t>Straw Polled:</w:t>
            </w:r>
          </w:p>
          <w:p w14:paraId="009B4DB1" w14:textId="77777777" w:rsidR="00062AE3" w:rsidRPr="00D05A58" w:rsidRDefault="001D1EBE" w:rsidP="00062AE3">
            <w:pPr>
              <w:rPr>
                <w:color w:val="000000" w:themeColor="text1"/>
                <w:sz w:val="20"/>
              </w:rPr>
            </w:pPr>
            <w:hyperlink r:id="rId235"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1D1EBE" w:rsidP="00417308">
            <w:pPr>
              <w:rPr>
                <w:color w:val="000000" w:themeColor="text1"/>
                <w:sz w:val="20"/>
              </w:rPr>
            </w:pPr>
            <w:hyperlink r:id="rId236" w:history="1">
              <w:r w:rsidR="00EF4546" w:rsidRPr="00D05A58">
                <w:rPr>
                  <w:rStyle w:val="Hyperlink"/>
                  <w:color w:val="000000" w:themeColor="text1"/>
                  <w:sz w:val="20"/>
                </w:rPr>
                <w:t>20/1480r1</w:t>
              </w:r>
            </w:hyperlink>
            <w:r w:rsidR="00EF4546" w:rsidRPr="00D05A58">
              <w:rPr>
                <w:color w:val="000000" w:themeColor="text1"/>
                <w:sz w:val="20"/>
              </w:rPr>
              <w:t>, 09/24/2020</w:t>
            </w:r>
          </w:p>
          <w:p w14:paraId="694C3AA0" w14:textId="640D8E27" w:rsidR="00EF4546" w:rsidRPr="00D05A58" w:rsidRDefault="00EF4546" w:rsidP="00417308">
            <w:pPr>
              <w:rPr>
                <w:color w:val="000000" w:themeColor="text1"/>
                <w:sz w:val="20"/>
              </w:rPr>
            </w:pPr>
            <w:r w:rsidRPr="00D05A58">
              <w:rPr>
                <w:color w:val="000000" w:themeColor="text1"/>
                <w:sz w:val="20"/>
                <w:highlight w:val="green"/>
              </w:rPr>
              <w:t>(SP result:  Approved with unanimous consent)</w:t>
            </w:r>
          </w:p>
        </w:tc>
        <w:tc>
          <w:tcPr>
            <w:tcW w:w="2212" w:type="dxa"/>
          </w:tcPr>
          <w:p w14:paraId="2BD58BF7" w14:textId="3897B0B2" w:rsidR="00E7555D" w:rsidRPr="000417BC" w:rsidRDefault="00AD752B" w:rsidP="00417308">
            <w:pPr>
              <w:rPr>
                <w:color w:val="00B050"/>
                <w:sz w:val="20"/>
              </w:rPr>
            </w:pPr>
            <w:r>
              <w:rPr>
                <w:color w:val="00B050"/>
                <w:sz w:val="20"/>
              </w:rPr>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C1254F">
        <w:trPr>
          <w:trHeight w:val="257"/>
        </w:trPr>
        <w:tc>
          <w:tcPr>
            <w:tcW w:w="1274" w:type="dxa"/>
          </w:tcPr>
          <w:p w14:paraId="7A47244F" w14:textId="1B6A79B0" w:rsidR="00E7555D" w:rsidRPr="000417BC" w:rsidRDefault="00E7555D" w:rsidP="00417308">
            <w:pPr>
              <w:rPr>
                <w:color w:val="00B050"/>
                <w:sz w:val="20"/>
              </w:rPr>
            </w:pPr>
            <w:r w:rsidRPr="000417BC">
              <w:rPr>
                <w:color w:val="00B050"/>
                <w:sz w:val="20"/>
              </w:rPr>
              <w:t>PHY</w:t>
            </w:r>
          </w:p>
        </w:tc>
        <w:tc>
          <w:tcPr>
            <w:tcW w:w="1968"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Pr="00D05A58" w:rsidRDefault="00F364B0" w:rsidP="00417308">
            <w:pPr>
              <w:rPr>
                <w:rStyle w:val="Hyperlink"/>
                <w:color w:val="000000" w:themeColor="text1"/>
                <w:sz w:val="20"/>
                <w:u w:val="none"/>
              </w:rPr>
            </w:pPr>
            <w:r w:rsidRPr="00D05A58">
              <w:rPr>
                <w:rStyle w:val="Hyperlink"/>
                <w:color w:val="000000" w:themeColor="text1"/>
                <w:sz w:val="20"/>
                <w:u w:val="none"/>
              </w:rPr>
              <w:t>Uploaded:</w:t>
            </w:r>
          </w:p>
          <w:p w14:paraId="36A53797" w14:textId="5E3A635E" w:rsidR="00E7555D" w:rsidRPr="00D05A58" w:rsidRDefault="001D1EBE" w:rsidP="00417308">
            <w:pPr>
              <w:rPr>
                <w:color w:val="000000" w:themeColor="text1"/>
                <w:sz w:val="20"/>
              </w:rPr>
            </w:pPr>
            <w:hyperlink r:id="rId237"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1D1EBE" w:rsidP="00417308">
            <w:pPr>
              <w:rPr>
                <w:color w:val="000000" w:themeColor="text1"/>
                <w:sz w:val="20"/>
              </w:rPr>
            </w:pPr>
            <w:hyperlink r:id="rId238"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1D1EBE" w:rsidP="00417308">
            <w:pPr>
              <w:rPr>
                <w:color w:val="000000" w:themeColor="text1"/>
                <w:sz w:val="20"/>
              </w:rPr>
            </w:pPr>
            <w:hyperlink r:id="rId239"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1D1EBE" w:rsidP="00417308">
            <w:pPr>
              <w:rPr>
                <w:color w:val="000000" w:themeColor="text1"/>
                <w:sz w:val="20"/>
              </w:rPr>
            </w:pPr>
            <w:hyperlink r:id="rId240"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1D1EBE" w:rsidP="00417308">
            <w:pPr>
              <w:rPr>
                <w:color w:val="000000" w:themeColor="text1"/>
                <w:sz w:val="20"/>
              </w:rPr>
            </w:pPr>
            <w:hyperlink r:id="rId241"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1D1EBE" w:rsidP="00417308">
            <w:pPr>
              <w:rPr>
                <w:color w:val="000000" w:themeColor="text1"/>
                <w:sz w:val="20"/>
              </w:rPr>
            </w:pPr>
            <w:hyperlink r:id="rId242"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1D1EBE" w:rsidP="00417308">
            <w:pPr>
              <w:rPr>
                <w:color w:val="000000" w:themeColor="text1"/>
                <w:sz w:val="20"/>
              </w:rPr>
            </w:pPr>
            <w:hyperlink r:id="rId243"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1D1EBE" w:rsidP="00F364B0">
            <w:pPr>
              <w:rPr>
                <w:color w:val="000000" w:themeColor="text1"/>
                <w:sz w:val="20"/>
              </w:rPr>
            </w:pPr>
            <w:hyperlink r:id="rId244"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1D1EBE" w:rsidP="00F364B0">
            <w:pPr>
              <w:rPr>
                <w:color w:val="000000" w:themeColor="text1"/>
                <w:sz w:val="20"/>
              </w:rPr>
            </w:pPr>
            <w:hyperlink r:id="rId245"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1D1EBE" w:rsidP="00F364B0">
            <w:pPr>
              <w:rPr>
                <w:color w:val="000000" w:themeColor="text1"/>
                <w:sz w:val="20"/>
              </w:rPr>
            </w:pPr>
            <w:hyperlink r:id="rId246"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Pr="00D05A58" w:rsidRDefault="00F364B0" w:rsidP="00F364B0">
            <w:pPr>
              <w:rPr>
                <w:color w:val="000000" w:themeColor="text1"/>
                <w:sz w:val="20"/>
              </w:rPr>
            </w:pPr>
          </w:p>
          <w:p w14:paraId="15744EFB" w14:textId="77777777" w:rsidR="00F364B0" w:rsidRPr="00D05A58" w:rsidRDefault="00F364B0" w:rsidP="00F364B0">
            <w:pPr>
              <w:rPr>
                <w:color w:val="000000" w:themeColor="text1"/>
                <w:sz w:val="20"/>
              </w:rPr>
            </w:pPr>
            <w:r w:rsidRPr="00D05A58">
              <w:rPr>
                <w:color w:val="000000" w:themeColor="text1"/>
                <w:sz w:val="20"/>
              </w:rPr>
              <w:t>Presented:</w:t>
            </w:r>
          </w:p>
          <w:p w14:paraId="3C347B56" w14:textId="77777777" w:rsidR="00F915E0" w:rsidRPr="00D05A58" w:rsidRDefault="001D1EBE" w:rsidP="00F915E0">
            <w:pPr>
              <w:rPr>
                <w:color w:val="000000" w:themeColor="text1"/>
                <w:sz w:val="20"/>
              </w:rPr>
            </w:pPr>
            <w:hyperlink r:id="rId247"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1D1EBE" w:rsidP="00F915E0">
            <w:pPr>
              <w:rPr>
                <w:color w:val="000000" w:themeColor="text1"/>
                <w:sz w:val="20"/>
              </w:rPr>
            </w:pPr>
            <w:hyperlink r:id="rId248"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1D1EBE" w:rsidP="00F915E0">
            <w:pPr>
              <w:rPr>
                <w:color w:val="000000" w:themeColor="text1"/>
                <w:sz w:val="20"/>
              </w:rPr>
            </w:pPr>
            <w:hyperlink r:id="rId249"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1D1EBE" w:rsidP="00F915E0">
            <w:pPr>
              <w:rPr>
                <w:color w:val="000000" w:themeColor="text1"/>
                <w:sz w:val="20"/>
              </w:rPr>
            </w:pPr>
            <w:hyperlink r:id="rId250"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Pr="00D05A58" w:rsidRDefault="00F364B0" w:rsidP="00F364B0">
            <w:pPr>
              <w:rPr>
                <w:color w:val="000000" w:themeColor="text1"/>
                <w:sz w:val="20"/>
              </w:rPr>
            </w:pPr>
          </w:p>
          <w:p w14:paraId="0A12C998" w14:textId="77777777" w:rsidR="00F364B0" w:rsidRPr="00D05A58" w:rsidRDefault="00F364B0" w:rsidP="00F364B0">
            <w:pPr>
              <w:rPr>
                <w:color w:val="000000" w:themeColor="text1"/>
                <w:sz w:val="20"/>
              </w:rPr>
            </w:pPr>
            <w:r w:rsidRPr="00D05A58">
              <w:rPr>
                <w:color w:val="000000" w:themeColor="text1"/>
                <w:sz w:val="20"/>
              </w:rPr>
              <w:t>Straw Polled:</w:t>
            </w:r>
          </w:p>
          <w:p w14:paraId="15774657" w14:textId="77777777" w:rsidR="00D21774" w:rsidRPr="00D05A58" w:rsidRDefault="001D1EBE" w:rsidP="00D21774">
            <w:pPr>
              <w:rPr>
                <w:color w:val="000000" w:themeColor="text1"/>
                <w:sz w:val="20"/>
              </w:rPr>
            </w:pPr>
            <w:hyperlink r:id="rId251"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1D1EBE" w:rsidP="00406DF8">
            <w:pPr>
              <w:rPr>
                <w:color w:val="000000" w:themeColor="text1"/>
                <w:sz w:val="20"/>
              </w:rPr>
            </w:pPr>
            <w:hyperlink r:id="rId252" w:history="1">
              <w:r w:rsidR="00406DF8" w:rsidRPr="00D05A58">
                <w:rPr>
                  <w:rStyle w:val="Hyperlink"/>
                  <w:color w:val="000000" w:themeColor="text1"/>
                  <w:sz w:val="20"/>
                </w:rPr>
                <w:t>20/1253r6</w:t>
              </w:r>
            </w:hyperlink>
            <w:r w:rsidR="00406DF8" w:rsidRPr="00D05A58">
              <w:rPr>
                <w:color w:val="000000" w:themeColor="text1"/>
                <w:sz w:val="20"/>
              </w:rPr>
              <w:t>, 09/10/2020</w:t>
            </w:r>
          </w:p>
          <w:p w14:paraId="2C0DFE2F" w14:textId="377AA7EC" w:rsidR="00F364B0" w:rsidRPr="00D05A58" w:rsidRDefault="00901FAA" w:rsidP="00F364B0">
            <w:pPr>
              <w:rPr>
                <w:color w:val="000000" w:themeColor="text1"/>
                <w:sz w:val="20"/>
              </w:rPr>
            </w:pPr>
            <w:r w:rsidRPr="00D05A58">
              <w:rPr>
                <w:color w:val="000000" w:themeColor="text1"/>
                <w:sz w:val="20"/>
                <w:highlight w:val="green"/>
              </w:rPr>
              <w:t>(SP result:  Approved with unanimous consent)</w:t>
            </w:r>
          </w:p>
        </w:tc>
        <w:tc>
          <w:tcPr>
            <w:tcW w:w="2212" w:type="dxa"/>
          </w:tcPr>
          <w:p w14:paraId="48ECA6F1" w14:textId="2C71FD45" w:rsidR="00E7555D" w:rsidRPr="000417BC" w:rsidRDefault="00E7555D" w:rsidP="00417308">
            <w:pPr>
              <w:rPr>
                <w:color w:val="00B050"/>
                <w:sz w:val="20"/>
              </w:rPr>
            </w:pPr>
            <w:r w:rsidRPr="000417BC">
              <w:rPr>
                <w:color w:val="00B050"/>
                <w:sz w:val="20"/>
              </w:rPr>
              <w:lastRenderedPageBreak/>
              <w:t>Motion 112, #SP20</w:t>
            </w:r>
          </w:p>
        </w:tc>
      </w:tr>
      <w:tr w:rsidR="00E7555D" w14:paraId="1E398699" w14:textId="77777777" w:rsidTr="00C1254F">
        <w:trPr>
          <w:trHeight w:val="257"/>
        </w:trPr>
        <w:tc>
          <w:tcPr>
            <w:tcW w:w="1274" w:type="dxa"/>
          </w:tcPr>
          <w:p w14:paraId="42D3A1F7" w14:textId="49A19DAB" w:rsidR="00E7555D" w:rsidRPr="000417BC" w:rsidRDefault="00E7555D" w:rsidP="007F07F1">
            <w:pPr>
              <w:rPr>
                <w:color w:val="00B050"/>
                <w:sz w:val="20"/>
              </w:rPr>
            </w:pPr>
            <w:r w:rsidRPr="000417BC">
              <w:rPr>
                <w:color w:val="00B050"/>
                <w:sz w:val="20"/>
              </w:rPr>
              <w:t>PHY</w:t>
            </w:r>
          </w:p>
        </w:tc>
        <w:tc>
          <w:tcPr>
            <w:tcW w:w="1968"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Pr="00850822" w:rsidRDefault="0032632D" w:rsidP="007F07F1">
            <w:pPr>
              <w:rPr>
                <w:rStyle w:val="Hyperlink"/>
                <w:color w:val="auto"/>
                <w:sz w:val="20"/>
                <w:u w:val="none"/>
              </w:rPr>
            </w:pPr>
            <w:r w:rsidRPr="00850822">
              <w:rPr>
                <w:rStyle w:val="Hyperlink"/>
                <w:color w:val="auto"/>
                <w:sz w:val="20"/>
                <w:u w:val="none"/>
              </w:rPr>
              <w:t>Uploaded:</w:t>
            </w:r>
          </w:p>
          <w:p w14:paraId="3F945C46" w14:textId="2D29CD74" w:rsidR="00E7555D" w:rsidRPr="00850822" w:rsidRDefault="001D1EBE" w:rsidP="007F07F1">
            <w:pPr>
              <w:rPr>
                <w:sz w:val="20"/>
              </w:rPr>
            </w:pPr>
            <w:hyperlink r:id="rId253"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1D1EBE" w:rsidP="007F07F1">
            <w:pPr>
              <w:rPr>
                <w:sz w:val="20"/>
              </w:rPr>
            </w:pPr>
            <w:hyperlink r:id="rId254"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1D1EBE" w:rsidP="00F915E0">
            <w:pPr>
              <w:rPr>
                <w:sz w:val="20"/>
              </w:rPr>
            </w:pPr>
            <w:hyperlink r:id="rId255"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1D1EBE" w:rsidP="00F915E0">
            <w:pPr>
              <w:rPr>
                <w:sz w:val="20"/>
              </w:rPr>
            </w:pPr>
            <w:hyperlink r:id="rId256"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1D1EBE" w:rsidP="00F915E0">
            <w:pPr>
              <w:rPr>
                <w:sz w:val="20"/>
              </w:rPr>
            </w:pPr>
            <w:hyperlink r:id="rId257"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1D1EBE" w:rsidP="00F915E0">
            <w:pPr>
              <w:rPr>
                <w:sz w:val="20"/>
              </w:rPr>
            </w:pPr>
            <w:hyperlink r:id="rId258"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1D1EBE" w:rsidP="00114A69">
            <w:pPr>
              <w:rPr>
                <w:sz w:val="20"/>
              </w:rPr>
            </w:pPr>
            <w:hyperlink r:id="rId259" w:history="1">
              <w:r w:rsidR="00114A69" w:rsidRPr="00850822">
                <w:rPr>
                  <w:rStyle w:val="Hyperlink"/>
                  <w:color w:val="auto"/>
                  <w:sz w:val="20"/>
                </w:rPr>
                <w:t>20/1254r6</w:t>
              </w:r>
            </w:hyperlink>
            <w:r w:rsidR="00114A69" w:rsidRPr="00850822">
              <w:rPr>
                <w:sz w:val="20"/>
              </w:rPr>
              <w:t>, 09/10/2020</w:t>
            </w:r>
          </w:p>
          <w:p w14:paraId="3BF3037A" w14:textId="77777777" w:rsidR="0032632D" w:rsidRPr="00850822" w:rsidRDefault="0032632D" w:rsidP="00F915E0">
            <w:pPr>
              <w:rPr>
                <w:sz w:val="20"/>
              </w:rPr>
            </w:pPr>
          </w:p>
          <w:p w14:paraId="74D935A3" w14:textId="77777777" w:rsidR="0032632D" w:rsidRPr="00850822" w:rsidRDefault="0032632D" w:rsidP="00F915E0">
            <w:pPr>
              <w:rPr>
                <w:sz w:val="20"/>
              </w:rPr>
            </w:pPr>
            <w:r w:rsidRPr="00850822">
              <w:rPr>
                <w:sz w:val="20"/>
              </w:rPr>
              <w:t>Presented:</w:t>
            </w:r>
          </w:p>
          <w:p w14:paraId="7CCF55B5" w14:textId="66180922" w:rsidR="004D3814" w:rsidRPr="00850822" w:rsidRDefault="001D1EBE" w:rsidP="004D3814">
            <w:pPr>
              <w:rPr>
                <w:sz w:val="20"/>
              </w:rPr>
            </w:pPr>
            <w:hyperlink r:id="rId260"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1D1EBE" w:rsidP="00752C2D">
            <w:pPr>
              <w:rPr>
                <w:sz w:val="20"/>
              </w:rPr>
            </w:pPr>
            <w:hyperlink r:id="rId261" w:history="1">
              <w:r w:rsidR="00752C2D" w:rsidRPr="00850822">
                <w:rPr>
                  <w:rStyle w:val="Hyperlink"/>
                  <w:color w:val="auto"/>
                  <w:sz w:val="20"/>
                </w:rPr>
                <w:t>20/1254r5</w:t>
              </w:r>
            </w:hyperlink>
            <w:r w:rsidR="00752C2D" w:rsidRPr="00850822">
              <w:rPr>
                <w:sz w:val="20"/>
              </w:rPr>
              <w:t>, 09/10/2020</w:t>
            </w:r>
          </w:p>
          <w:p w14:paraId="273F4248" w14:textId="77777777" w:rsidR="0032632D" w:rsidRPr="00850822" w:rsidRDefault="0032632D" w:rsidP="00F915E0">
            <w:pPr>
              <w:rPr>
                <w:sz w:val="20"/>
              </w:rPr>
            </w:pPr>
          </w:p>
          <w:p w14:paraId="40DE87BE" w14:textId="77777777" w:rsidR="0032632D" w:rsidRPr="00850822" w:rsidRDefault="0032632D" w:rsidP="00F915E0">
            <w:pPr>
              <w:rPr>
                <w:sz w:val="20"/>
              </w:rPr>
            </w:pPr>
            <w:r w:rsidRPr="00850822">
              <w:rPr>
                <w:sz w:val="20"/>
              </w:rPr>
              <w:t>Straw Polled:</w:t>
            </w:r>
          </w:p>
          <w:p w14:paraId="0C0C5712" w14:textId="08C5F7A3" w:rsidR="0032632D" w:rsidRPr="00850822" w:rsidRDefault="001D1EBE" w:rsidP="00F915E0">
            <w:pPr>
              <w:rPr>
                <w:sz w:val="20"/>
              </w:rPr>
            </w:pPr>
            <w:hyperlink r:id="rId262" w:history="1">
              <w:r w:rsidR="00075992" w:rsidRPr="00850822">
                <w:rPr>
                  <w:rStyle w:val="Hyperlink"/>
                  <w:color w:val="auto"/>
                  <w:sz w:val="20"/>
                </w:rPr>
                <w:t>20/1254r6</w:t>
              </w:r>
            </w:hyperlink>
            <w:r w:rsidR="00075992" w:rsidRPr="00850822">
              <w:rPr>
                <w:sz w:val="20"/>
              </w:rPr>
              <w:t>, 09/10/2020</w:t>
            </w:r>
          </w:p>
          <w:p w14:paraId="505A207C" w14:textId="507516D2" w:rsidR="00752C2D" w:rsidRPr="00850822" w:rsidRDefault="00752C2D" w:rsidP="00F915E0">
            <w:pPr>
              <w:rPr>
                <w:sz w:val="20"/>
              </w:rPr>
            </w:pPr>
            <w:r w:rsidRPr="00850822">
              <w:rPr>
                <w:sz w:val="20"/>
                <w:highlight w:val="green"/>
              </w:rPr>
              <w:t>(SP result:  Approved with unanimous consent)</w:t>
            </w:r>
          </w:p>
        </w:tc>
        <w:tc>
          <w:tcPr>
            <w:tcW w:w="2212" w:type="dxa"/>
          </w:tcPr>
          <w:p w14:paraId="4B03737F" w14:textId="2FDD1ACE" w:rsidR="00E7555D" w:rsidRPr="000417BC" w:rsidRDefault="00E7555D" w:rsidP="007F07F1">
            <w:pPr>
              <w:rPr>
                <w:color w:val="00B050"/>
                <w:sz w:val="20"/>
              </w:rPr>
            </w:pPr>
            <w:r>
              <w:rPr>
                <w:color w:val="00B050"/>
                <w:sz w:val="20"/>
              </w:rPr>
              <w:t>No motion</w:t>
            </w:r>
          </w:p>
          <w:p w14:paraId="5AA8F12F" w14:textId="3315D1A4" w:rsidR="00E7555D" w:rsidRPr="000417BC" w:rsidRDefault="00E7555D" w:rsidP="007F07F1">
            <w:pPr>
              <w:rPr>
                <w:color w:val="00B050"/>
                <w:sz w:val="20"/>
              </w:rPr>
            </w:pPr>
          </w:p>
        </w:tc>
      </w:tr>
      <w:tr w:rsidR="00E7555D" w:rsidRPr="00665903" w14:paraId="439B9B89" w14:textId="77777777" w:rsidTr="00C1254F">
        <w:trPr>
          <w:trHeight w:val="257"/>
        </w:trPr>
        <w:tc>
          <w:tcPr>
            <w:tcW w:w="1274" w:type="dxa"/>
          </w:tcPr>
          <w:p w14:paraId="30B898EA" w14:textId="77777777"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77777777" w:rsidR="004D3814" w:rsidRPr="00665903" w:rsidRDefault="004D3814" w:rsidP="004D3814">
            <w:pPr>
              <w:rPr>
                <w:sz w:val="20"/>
              </w:rPr>
            </w:pPr>
          </w:p>
          <w:p w14:paraId="797A192D" w14:textId="77777777" w:rsidR="004D3814" w:rsidRPr="00665903" w:rsidRDefault="004D3814" w:rsidP="004D3814">
            <w:pPr>
              <w:rPr>
                <w:sz w:val="20"/>
              </w:rPr>
            </w:pPr>
            <w:r w:rsidRPr="00665903">
              <w:rPr>
                <w:sz w:val="20"/>
              </w:rPr>
              <w:t>Presented:</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20CC8694" w14:textId="77777777" w:rsidR="00E7555D" w:rsidRPr="00665903" w:rsidRDefault="00E7555D" w:rsidP="007F07F1">
            <w:pPr>
              <w:rPr>
                <w:sz w:val="20"/>
              </w:rPr>
            </w:pPr>
          </w:p>
        </w:tc>
        <w:tc>
          <w:tcPr>
            <w:tcW w:w="2212" w:type="dxa"/>
          </w:tcPr>
          <w:p w14:paraId="26B8D84D" w14:textId="77777777" w:rsidR="00E7555D" w:rsidRPr="00665903" w:rsidRDefault="00E7555D" w:rsidP="007F07F1">
            <w:pPr>
              <w:rPr>
                <w:color w:val="00B050"/>
                <w:sz w:val="20"/>
              </w:rPr>
            </w:pPr>
            <w:r w:rsidRPr="00665903">
              <w:rPr>
                <w:color w:val="00B050"/>
                <w:sz w:val="20"/>
              </w:rPr>
              <w:t>Motion 90</w:t>
            </w:r>
          </w:p>
          <w:p w14:paraId="1C4ECD21" w14:textId="77777777" w:rsidR="0016103F" w:rsidRPr="00665903" w:rsidRDefault="0016103F" w:rsidP="007F07F1">
            <w:pPr>
              <w:rPr>
                <w:color w:val="00B050"/>
                <w:sz w:val="20"/>
              </w:rPr>
            </w:pPr>
          </w:p>
          <w:p w14:paraId="52E8AF58" w14:textId="4435562E" w:rsidR="0016103F" w:rsidRPr="00665903" w:rsidRDefault="0016103F" w:rsidP="007F07F1">
            <w:pPr>
              <w:rPr>
                <w:color w:val="00B050"/>
                <w:sz w:val="20"/>
              </w:rPr>
            </w:pPr>
            <w:r w:rsidRPr="00665903">
              <w:rPr>
                <w:color w:val="00B050"/>
                <w:sz w:val="20"/>
              </w:rPr>
              <w:t xml:space="preserve">NOTE – There is no much discussion as of now.  Not expect to submit </w:t>
            </w:r>
            <w:r w:rsidR="00DA09E2" w:rsidRPr="00665903">
              <w:rPr>
                <w:color w:val="00B050"/>
                <w:sz w:val="20"/>
              </w:rPr>
              <w:t xml:space="preserve">any </w:t>
            </w:r>
            <w:r w:rsidRPr="00665903">
              <w:rPr>
                <w:color w:val="00B050"/>
                <w:sz w:val="20"/>
              </w:rPr>
              <w:t>PDT text for D0.1.</w:t>
            </w:r>
          </w:p>
        </w:tc>
      </w:tr>
      <w:tr w:rsidR="00E7555D" w:rsidRPr="00665903" w14:paraId="4F4669E3" w14:textId="77777777" w:rsidTr="00C1254F">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1968"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665903" w:rsidRDefault="004D3814" w:rsidP="004D3814">
            <w:pPr>
              <w:rPr>
                <w:sz w:val="20"/>
              </w:rPr>
            </w:pPr>
            <w:r w:rsidRPr="00665903">
              <w:rPr>
                <w:sz w:val="20"/>
              </w:rPr>
              <w:t>Uploaded:</w:t>
            </w:r>
          </w:p>
          <w:p w14:paraId="4AD42435" w14:textId="77777777" w:rsidR="004D3814" w:rsidRPr="00665903" w:rsidRDefault="004D3814" w:rsidP="004D3814">
            <w:pPr>
              <w:rPr>
                <w:sz w:val="20"/>
              </w:rPr>
            </w:pPr>
            <w:r w:rsidRPr="00665903">
              <w:rPr>
                <w:sz w:val="20"/>
              </w:rPr>
              <w:t>Presented:</w:t>
            </w:r>
          </w:p>
          <w:p w14:paraId="477DD4E7" w14:textId="77777777" w:rsidR="004D3814" w:rsidRPr="00665903" w:rsidRDefault="004D3814" w:rsidP="004D3814">
            <w:pPr>
              <w:rPr>
                <w:sz w:val="20"/>
              </w:rPr>
            </w:pPr>
          </w:p>
          <w:p w14:paraId="415D7EFB" w14:textId="77777777" w:rsidR="004D3814" w:rsidRPr="00665903" w:rsidRDefault="004D3814" w:rsidP="004D3814">
            <w:pPr>
              <w:rPr>
                <w:sz w:val="20"/>
              </w:rPr>
            </w:pPr>
            <w:r w:rsidRPr="00665903">
              <w:rPr>
                <w:sz w:val="20"/>
              </w:rPr>
              <w:t>Straw Polled:</w:t>
            </w:r>
          </w:p>
          <w:p w14:paraId="5FCA56C0" w14:textId="77777777" w:rsidR="00E7555D" w:rsidRPr="00665903" w:rsidRDefault="00E7555D" w:rsidP="007F07F1">
            <w:pPr>
              <w:rPr>
                <w:sz w:val="20"/>
              </w:rPr>
            </w:pP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C1254F">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Pr="00665903" w:rsidRDefault="004D3814" w:rsidP="004D3814">
            <w:pPr>
              <w:rPr>
                <w:sz w:val="20"/>
              </w:rPr>
            </w:pPr>
            <w:r w:rsidRPr="00665903">
              <w:rPr>
                <w:sz w:val="20"/>
              </w:rPr>
              <w:t>Uploaded:</w:t>
            </w:r>
          </w:p>
          <w:p w14:paraId="522ABB7E" w14:textId="77777777" w:rsidR="004D3814" w:rsidRPr="00665903" w:rsidRDefault="004D3814" w:rsidP="004D3814">
            <w:pPr>
              <w:rPr>
                <w:sz w:val="20"/>
              </w:rPr>
            </w:pPr>
          </w:p>
          <w:p w14:paraId="4C67AF1C" w14:textId="77777777" w:rsidR="004D3814" w:rsidRPr="00665903" w:rsidRDefault="004D3814" w:rsidP="004D3814">
            <w:pPr>
              <w:rPr>
                <w:sz w:val="20"/>
              </w:rPr>
            </w:pPr>
            <w:r w:rsidRPr="00665903">
              <w:rPr>
                <w:sz w:val="20"/>
              </w:rPr>
              <w:t>Presented:</w:t>
            </w:r>
          </w:p>
          <w:p w14:paraId="40B592F3" w14:textId="77777777" w:rsidR="004D3814" w:rsidRPr="00665903" w:rsidRDefault="004D3814" w:rsidP="004D3814">
            <w:pPr>
              <w:rPr>
                <w:sz w:val="20"/>
              </w:rPr>
            </w:pPr>
          </w:p>
          <w:p w14:paraId="10D33C96" w14:textId="77777777" w:rsidR="004D3814" w:rsidRPr="00665903" w:rsidRDefault="004D3814" w:rsidP="004D3814">
            <w:pPr>
              <w:rPr>
                <w:sz w:val="20"/>
              </w:rPr>
            </w:pPr>
            <w:r w:rsidRPr="00665903">
              <w:rPr>
                <w:sz w:val="20"/>
              </w:rPr>
              <w:t>Straw Polled:</w:t>
            </w:r>
          </w:p>
          <w:p w14:paraId="6C28AE22" w14:textId="77777777" w:rsidR="00E7555D" w:rsidRPr="00665903" w:rsidRDefault="00E7555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C1254F">
        <w:trPr>
          <w:trHeight w:val="257"/>
        </w:trPr>
        <w:tc>
          <w:tcPr>
            <w:tcW w:w="1274" w:type="dxa"/>
          </w:tcPr>
          <w:p w14:paraId="4A6EB319" w14:textId="10E26796" w:rsidR="00E7555D" w:rsidRPr="002C501E" w:rsidRDefault="00E7555D" w:rsidP="007F07F1">
            <w:pPr>
              <w:rPr>
                <w:color w:val="00B050"/>
                <w:sz w:val="20"/>
              </w:rPr>
            </w:pPr>
            <w:r w:rsidRPr="002C501E">
              <w:rPr>
                <w:color w:val="00B050"/>
                <w:sz w:val="20"/>
              </w:rPr>
              <w:t>PHY</w:t>
            </w:r>
          </w:p>
        </w:tc>
        <w:tc>
          <w:tcPr>
            <w:tcW w:w="1968"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1D1EBE" w:rsidP="007F07F1">
            <w:pPr>
              <w:rPr>
                <w:sz w:val="20"/>
              </w:rPr>
            </w:pPr>
            <w:hyperlink r:id="rId263"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1D1EBE" w:rsidP="004D3814">
            <w:pPr>
              <w:rPr>
                <w:sz w:val="20"/>
              </w:rPr>
            </w:pPr>
            <w:hyperlink r:id="rId264"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1D1EBE" w:rsidP="004D3814">
            <w:pPr>
              <w:rPr>
                <w:sz w:val="20"/>
              </w:rPr>
            </w:pPr>
            <w:hyperlink r:id="rId265"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1D1EBE" w:rsidP="004D3814">
            <w:pPr>
              <w:rPr>
                <w:sz w:val="20"/>
              </w:rPr>
            </w:pPr>
            <w:hyperlink r:id="rId266"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1D1EBE" w:rsidP="00C609BA">
            <w:pPr>
              <w:rPr>
                <w:sz w:val="20"/>
              </w:rPr>
            </w:pPr>
            <w:hyperlink r:id="rId267"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1D1EBE" w:rsidP="00C609BA">
            <w:pPr>
              <w:rPr>
                <w:sz w:val="20"/>
              </w:rPr>
            </w:pPr>
            <w:hyperlink r:id="rId268"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1D1EBE" w:rsidP="00D06C51">
            <w:pPr>
              <w:rPr>
                <w:sz w:val="20"/>
              </w:rPr>
            </w:pPr>
            <w:hyperlink r:id="rId269"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1254F">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1968"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1D1EBE" w:rsidP="004D3814">
            <w:pPr>
              <w:rPr>
                <w:sz w:val="20"/>
              </w:rPr>
            </w:pPr>
            <w:hyperlink r:id="rId270"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1D1EBE" w:rsidP="004D3814">
            <w:pPr>
              <w:rPr>
                <w:sz w:val="20"/>
              </w:rPr>
            </w:pPr>
            <w:hyperlink r:id="rId271"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1D1EBE" w:rsidP="004D3814">
            <w:pPr>
              <w:rPr>
                <w:sz w:val="20"/>
              </w:rPr>
            </w:pPr>
            <w:hyperlink r:id="rId272"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1D1EBE" w:rsidP="00253633">
            <w:pPr>
              <w:rPr>
                <w:sz w:val="20"/>
              </w:rPr>
            </w:pPr>
            <w:hyperlink r:id="rId273"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1D1EBE" w:rsidP="00253633">
            <w:pPr>
              <w:rPr>
                <w:sz w:val="20"/>
              </w:rPr>
            </w:pPr>
            <w:hyperlink r:id="rId274"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C1254F">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1968" w:type="dxa"/>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Pr="00850822" w:rsidRDefault="008D29ED" w:rsidP="00FB0FC9">
            <w:pPr>
              <w:rPr>
                <w:rStyle w:val="Hyperlink"/>
                <w:color w:val="auto"/>
                <w:sz w:val="20"/>
                <w:u w:val="none"/>
              </w:rPr>
            </w:pPr>
            <w:r w:rsidRPr="00850822">
              <w:rPr>
                <w:rStyle w:val="Hyperlink"/>
                <w:color w:val="auto"/>
                <w:sz w:val="20"/>
                <w:u w:val="none"/>
              </w:rPr>
              <w:t>Uploaded:</w:t>
            </w:r>
          </w:p>
          <w:p w14:paraId="5559ECCE" w14:textId="3F4C301F" w:rsidR="00FB0FC9" w:rsidRPr="00850822" w:rsidRDefault="001D1EBE" w:rsidP="00FB0FC9">
            <w:pPr>
              <w:rPr>
                <w:sz w:val="20"/>
              </w:rPr>
            </w:pPr>
            <w:hyperlink r:id="rId275"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1D1EBE" w:rsidP="007A0DB1">
            <w:pPr>
              <w:rPr>
                <w:sz w:val="20"/>
              </w:rPr>
            </w:pPr>
            <w:hyperlink r:id="rId276"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1D1EBE" w:rsidP="008D29ED">
            <w:pPr>
              <w:rPr>
                <w:sz w:val="20"/>
              </w:rPr>
            </w:pPr>
            <w:hyperlink r:id="rId277"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1D1EBE" w:rsidP="008D29ED">
            <w:pPr>
              <w:rPr>
                <w:sz w:val="20"/>
              </w:rPr>
            </w:pPr>
            <w:hyperlink r:id="rId278"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1D1EBE" w:rsidP="008D29ED">
            <w:pPr>
              <w:rPr>
                <w:sz w:val="20"/>
              </w:rPr>
            </w:pPr>
            <w:hyperlink r:id="rId279" w:history="1">
              <w:r w:rsidR="009A7029" w:rsidRPr="00850822">
                <w:rPr>
                  <w:rStyle w:val="Hyperlink"/>
                  <w:color w:val="auto"/>
                  <w:sz w:val="20"/>
                </w:rPr>
                <w:t>20/1294r4</w:t>
              </w:r>
            </w:hyperlink>
            <w:r w:rsidR="009A7029" w:rsidRPr="00850822">
              <w:rPr>
                <w:sz w:val="20"/>
              </w:rPr>
              <w:t>, 09/10/2020</w:t>
            </w:r>
          </w:p>
          <w:p w14:paraId="559CD5DB" w14:textId="77777777" w:rsidR="008D29ED" w:rsidRPr="00850822" w:rsidRDefault="008D29ED" w:rsidP="008D29ED">
            <w:pPr>
              <w:rPr>
                <w:sz w:val="20"/>
              </w:rPr>
            </w:pPr>
          </w:p>
          <w:p w14:paraId="7CC50D83" w14:textId="77777777" w:rsidR="008D29ED" w:rsidRPr="00850822" w:rsidRDefault="008D29ED" w:rsidP="008D29ED">
            <w:pPr>
              <w:rPr>
                <w:sz w:val="20"/>
              </w:rPr>
            </w:pPr>
            <w:r w:rsidRPr="00850822">
              <w:rPr>
                <w:sz w:val="20"/>
              </w:rPr>
              <w:t>Presented:</w:t>
            </w:r>
          </w:p>
          <w:p w14:paraId="52F8BE8C" w14:textId="09D87B8B" w:rsidR="00AF3EE1" w:rsidRPr="00850822" w:rsidRDefault="001D1EBE" w:rsidP="00AF3EE1">
            <w:pPr>
              <w:rPr>
                <w:sz w:val="20"/>
              </w:rPr>
            </w:pPr>
            <w:hyperlink r:id="rId280"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1D1EBE" w:rsidP="00D10B07">
            <w:pPr>
              <w:rPr>
                <w:sz w:val="20"/>
              </w:rPr>
            </w:pPr>
            <w:hyperlink r:id="rId281" w:history="1">
              <w:r w:rsidR="00D10B07" w:rsidRPr="00850822">
                <w:rPr>
                  <w:rStyle w:val="Hyperlink"/>
                  <w:color w:val="auto"/>
                  <w:sz w:val="20"/>
                </w:rPr>
                <w:t>20/1294r4</w:t>
              </w:r>
            </w:hyperlink>
            <w:r w:rsidR="00D10B07" w:rsidRPr="00850822">
              <w:rPr>
                <w:sz w:val="20"/>
              </w:rPr>
              <w:t>, 09/10/2020</w:t>
            </w:r>
          </w:p>
          <w:p w14:paraId="2EA45B51" w14:textId="77777777" w:rsidR="008D29ED" w:rsidRPr="00850822" w:rsidRDefault="008D29ED" w:rsidP="008D29ED">
            <w:pPr>
              <w:rPr>
                <w:sz w:val="20"/>
              </w:rPr>
            </w:pPr>
          </w:p>
          <w:p w14:paraId="72500EA9" w14:textId="77777777" w:rsidR="008D29ED" w:rsidRPr="00850822" w:rsidRDefault="008D29ED" w:rsidP="008D29ED">
            <w:pPr>
              <w:rPr>
                <w:sz w:val="20"/>
              </w:rPr>
            </w:pPr>
            <w:r w:rsidRPr="00850822">
              <w:rPr>
                <w:sz w:val="20"/>
              </w:rPr>
              <w:lastRenderedPageBreak/>
              <w:t>Straw Polled:</w:t>
            </w:r>
          </w:p>
          <w:p w14:paraId="67A23472" w14:textId="713874EE" w:rsidR="008D29ED" w:rsidRPr="00850822" w:rsidRDefault="001D1EBE" w:rsidP="008D29ED">
            <w:pPr>
              <w:rPr>
                <w:sz w:val="20"/>
              </w:rPr>
            </w:pPr>
            <w:hyperlink r:id="rId282" w:history="1">
              <w:r w:rsidR="00B76FC8" w:rsidRPr="00850822">
                <w:rPr>
                  <w:rStyle w:val="Hyperlink"/>
                  <w:color w:val="auto"/>
                  <w:sz w:val="20"/>
                </w:rPr>
                <w:t>20/1294r4</w:t>
              </w:r>
            </w:hyperlink>
            <w:r w:rsidR="00B76FC8" w:rsidRPr="00850822">
              <w:rPr>
                <w:sz w:val="20"/>
              </w:rPr>
              <w:t>, 09/10/2020</w:t>
            </w:r>
          </w:p>
          <w:p w14:paraId="00BB7649" w14:textId="54C2E65C" w:rsidR="00B76FC8" w:rsidRPr="00850822" w:rsidRDefault="00B76FC8" w:rsidP="008D29ED">
            <w:pPr>
              <w:rPr>
                <w:sz w:val="20"/>
              </w:rPr>
            </w:pPr>
            <w:r w:rsidRPr="00850822">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C1254F">
        <w:trPr>
          <w:trHeight w:val="257"/>
        </w:trPr>
        <w:tc>
          <w:tcPr>
            <w:tcW w:w="1274" w:type="dxa"/>
          </w:tcPr>
          <w:p w14:paraId="7868DD00" w14:textId="694C3B62" w:rsidR="00E7555D" w:rsidRPr="00E12EF1" w:rsidRDefault="00E7555D" w:rsidP="007F07F1">
            <w:pPr>
              <w:rPr>
                <w:color w:val="00B050"/>
                <w:sz w:val="20"/>
              </w:rPr>
            </w:pPr>
            <w:r w:rsidRPr="00E12EF1">
              <w:rPr>
                <w:color w:val="00B050"/>
                <w:sz w:val="20"/>
              </w:rPr>
              <w:t>PHY</w:t>
            </w:r>
          </w:p>
        </w:tc>
        <w:tc>
          <w:tcPr>
            <w:tcW w:w="1968"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1D1EBE" w:rsidP="007F07F1">
            <w:pPr>
              <w:rPr>
                <w:sz w:val="20"/>
              </w:rPr>
            </w:pPr>
            <w:hyperlink r:id="rId283"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1D1EBE" w:rsidP="007F07F1">
            <w:pPr>
              <w:rPr>
                <w:sz w:val="20"/>
              </w:rPr>
            </w:pPr>
            <w:hyperlink r:id="rId284"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1D1EBE" w:rsidP="007F07F1">
            <w:pPr>
              <w:rPr>
                <w:sz w:val="20"/>
              </w:rPr>
            </w:pPr>
            <w:hyperlink r:id="rId285"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1D1EBE" w:rsidP="007F07F1">
            <w:pPr>
              <w:rPr>
                <w:sz w:val="20"/>
              </w:rPr>
            </w:pPr>
            <w:hyperlink r:id="rId286"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1D1EBE" w:rsidP="00D65F0C">
            <w:pPr>
              <w:rPr>
                <w:sz w:val="20"/>
              </w:rPr>
            </w:pPr>
            <w:hyperlink r:id="rId287"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1D1EBE" w:rsidP="00D65F0C">
            <w:pPr>
              <w:rPr>
                <w:sz w:val="20"/>
              </w:rPr>
            </w:pPr>
            <w:hyperlink r:id="rId288"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1D1EBE" w:rsidP="00D65F0C">
            <w:pPr>
              <w:rPr>
                <w:sz w:val="20"/>
              </w:rPr>
            </w:pPr>
            <w:hyperlink r:id="rId289"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1D1EBE" w:rsidP="007F07F1">
            <w:pPr>
              <w:rPr>
                <w:sz w:val="20"/>
              </w:rPr>
            </w:pPr>
            <w:hyperlink r:id="rId290"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5A62A6" w14:paraId="524F5CDD" w14:textId="77777777" w:rsidTr="00C1254F">
        <w:trPr>
          <w:trHeight w:val="257"/>
          <w:ins w:id="65" w:author="Edward Au" w:date="2020-10-20T21:16:00Z"/>
        </w:trPr>
        <w:tc>
          <w:tcPr>
            <w:tcW w:w="1274" w:type="dxa"/>
          </w:tcPr>
          <w:p w14:paraId="314AC37D" w14:textId="123BD855" w:rsidR="005A62A6" w:rsidRPr="00953F8C" w:rsidRDefault="005A62A6" w:rsidP="007F07F1">
            <w:pPr>
              <w:rPr>
                <w:ins w:id="66" w:author="Edward Au" w:date="2020-10-20T21:16:00Z"/>
                <w:sz w:val="20"/>
                <w:highlight w:val="yellow"/>
              </w:rPr>
            </w:pPr>
            <w:ins w:id="67" w:author="Edward Au" w:date="2020-10-20T21:17:00Z">
              <w:r>
                <w:rPr>
                  <w:sz w:val="20"/>
                  <w:highlight w:val="yellow"/>
                </w:rPr>
                <w:t>MAC</w:t>
              </w:r>
            </w:ins>
          </w:p>
        </w:tc>
        <w:tc>
          <w:tcPr>
            <w:tcW w:w="1968" w:type="dxa"/>
          </w:tcPr>
          <w:p w14:paraId="1C3A4E48" w14:textId="1CE70115" w:rsidR="005A62A6" w:rsidRPr="00953F8C" w:rsidRDefault="005A62A6" w:rsidP="007F07F1">
            <w:pPr>
              <w:rPr>
                <w:ins w:id="68" w:author="Edward Au" w:date="2020-10-20T21:16:00Z"/>
                <w:sz w:val="20"/>
                <w:highlight w:val="yellow"/>
              </w:rPr>
            </w:pPr>
            <w:ins w:id="69" w:author="Edward Au" w:date="2020-10-20T21:17:00Z">
              <w:r>
                <w:rPr>
                  <w:sz w:val="20"/>
                  <w:highlight w:val="yellow"/>
                </w:rPr>
                <w:t>Introduction to the EHT MAC</w:t>
              </w:r>
            </w:ins>
          </w:p>
        </w:tc>
        <w:tc>
          <w:tcPr>
            <w:tcW w:w="1562" w:type="dxa"/>
            <w:shd w:val="clear" w:color="auto" w:fill="auto"/>
          </w:tcPr>
          <w:p w14:paraId="03D9D8A8" w14:textId="3F12368D" w:rsidR="005A62A6" w:rsidRPr="00953F8C" w:rsidRDefault="00D30C00" w:rsidP="007F07F1">
            <w:pPr>
              <w:rPr>
                <w:ins w:id="70" w:author="Edward Au" w:date="2020-10-20T21:16:00Z"/>
                <w:sz w:val="20"/>
                <w:highlight w:val="yellow"/>
              </w:rPr>
            </w:pPr>
            <w:ins w:id="71" w:author="Edward Au" w:date="2020-10-21T16:58:00Z">
              <w:r>
                <w:rPr>
                  <w:sz w:val="20"/>
                  <w:highlight w:val="yellow"/>
                </w:rPr>
                <w:t>Carol Ansley</w:t>
              </w:r>
            </w:ins>
          </w:p>
        </w:tc>
        <w:tc>
          <w:tcPr>
            <w:tcW w:w="2706" w:type="dxa"/>
          </w:tcPr>
          <w:p w14:paraId="575956DC" w14:textId="77777777" w:rsidR="005A62A6" w:rsidRPr="00FB2A44" w:rsidRDefault="005A62A6" w:rsidP="007F07F1">
            <w:pPr>
              <w:rPr>
                <w:ins w:id="72" w:author="Edward Au" w:date="2020-10-20T21:16:00Z"/>
                <w:sz w:val="20"/>
                <w:highlight w:val="yellow"/>
              </w:rPr>
            </w:pPr>
          </w:p>
        </w:tc>
        <w:tc>
          <w:tcPr>
            <w:tcW w:w="1594" w:type="dxa"/>
            <w:gridSpan w:val="2"/>
          </w:tcPr>
          <w:p w14:paraId="196607BF" w14:textId="77777777" w:rsidR="005A62A6" w:rsidRPr="00953F8C" w:rsidRDefault="005A62A6" w:rsidP="007F07F1">
            <w:pPr>
              <w:rPr>
                <w:ins w:id="73" w:author="Edward Au" w:date="2020-10-20T21:16:00Z"/>
                <w:sz w:val="20"/>
                <w:highlight w:val="yellow"/>
              </w:rPr>
            </w:pPr>
          </w:p>
        </w:tc>
        <w:tc>
          <w:tcPr>
            <w:tcW w:w="2344" w:type="dxa"/>
          </w:tcPr>
          <w:p w14:paraId="6521520D" w14:textId="77777777" w:rsidR="005A62A6" w:rsidRDefault="005A62A6" w:rsidP="00C4505C">
            <w:pPr>
              <w:rPr>
                <w:ins w:id="74" w:author="Edward Au" w:date="2020-10-20T21:17:00Z"/>
                <w:sz w:val="20"/>
              </w:rPr>
            </w:pPr>
            <w:ins w:id="75" w:author="Edward Au" w:date="2020-10-20T21:17:00Z">
              <w:r>
                <w:rPr>
                  <w:sz w:val="20"/>
                </w:rPr>
                <w:t>Uploaded:</w:t>
              </w:r>
            </w:ins>
          </w:p>
          <w:p w14:paraId="5397404A" w14:textId="77777777" w:rsidR="005A62A6" w:rsidRDefault="005A62A6" w:rsidP="00C4505C">
            <w:pPr>
              <w:rPr>
                <w:ins w:id="76" w:author="Edward Au" w:date="2020-10-20T21:17:00Z"/>
                <w:sz w:val="20"/>
              </w:rPr>
            </w:pPr>
          </w:p>
          <w:p w14:paraId="6C8A3DC2" w14:textId="77777777" w:rsidR="005A62A6" w:rsidRDefault="005A62A6" w:rsidP="00C4505C">
            <w:pPr>
              <w:rPr>
                <w:ins w:id="77" w:author="Edward Au" w:date="2020-10-20T21:17:00Z"/>
                <w:sz w:val="20"/>
              </w:rPr>
            </w:pPr>
            <w:ins w:id="78" w:author="Edward Au" w:date="2020-10-20T21:17:00Z">
              <w:r>
                <w:rPr>
                  <w:sz w:val="20"/>
                </w:rPr>
                <w:t>Presented:</w:t>
              </w:r>
            </w:ins>
          </w:p>
          <w:p w14:paraId="7F305C19" w14:textId="77777777" w:rsidR="005A62A6" w:rsidRDefault="005A62A6" w:rsidP="00C4505C">
            <w:pPr>
              <w:rPr>
                <w:ins w:id="79" w:author="Edward Au" w:date="2020-10-20T21:17:00Z"/>
                <w:sz w:val="20"/>
              </w:rPr>
            </w:pPr>
          </w:p>
          <w:p w14:paraId="7D4A3A7E" w14:textId="77777777" w:rsidR="005A62A6" w:rsidRDefault="005A62A6" w:rsidP="00C4505C">
            <w:pPr>
              <w:rPr>
                <w:ins w:id="80" w:author="Edward Au" w:date="2020-10-20T21:17:00Z"/>
                <w:sz w:val="20"/>
              </w:rPr>
            </w:pPr>
            <w:ins w:id="81" w:author="Edward Au" w:date="2020-10-20T21:17:00Z">
              <w:r>
                <w:rPr>
                  <w:sz w:val="20"/>
                </w:rPr>
                <w:t>Straw Polled:</w:t>
              </w:r>
            </w:ins>
          </w:p>
          <w:p w14:paraId="7A43EB59" w14:textId="77777777" w:rsidR="005A62A6" w:rsidRPr="00850822" w:rsidRDefault="005A62A6" w:rsidP="00C4505C">
            <w:pPr>
              <w:rPr>
                <w:ins w:id="82" w:author="Edward Au" w:date="2020-10-20T21:16:00Z"/>
                <w:sz w:val="20"/>
              </w:rPr>
            </w:pPr>
          </w:p>
        </w:tc>
        <w:tc>
          <w:tcPr>
            <w:tcW w:w="2212" w:type="dxa"/>
          </w:tcPr>
          <w:p w14:paraId="1AA8A1AE" w14:textId="215825D0" w:rsidR="005A62A6" w:rsidRDefault="005A62A6" w:rsidP="007F07F1">
            <w:pPr>
              <w:rPr>
                <w:ins w:id="83" w:author="Edward Au" w:date="2020-10-20T21:16:00Z"/>
                <w:sz w:val="20"/>
                <w:highlight w:val="yellow"/>
              </w:rPr>
            </w:pPr>
            <w:ins w:id="84" w:author="Edward Au" w:date="2020-10-20T21:17:00Z">
              <w:r>
                <w:rPr>
                  <w:sz w:val="20"/>
                  <w:highlight w:val="yellow"/>
                </w:rPr>
                <w:t>It is a placeholder subclause in D0.1.</w:t>
              </w:r>
            </w:ins>
          </w:p>
        </w:tc>
      </w:tr>
      <w:tr w:rsidR="00E7555D" w14:paraId="0EEFD7D9" w14:textId="77777777" w:rsidTr="00C1254F">
        <w:trPr>
          <w:trHeight w:val="257"/>
        </w:trPr>
        <w:tc>
          <w:tcPr>
            <w:tcW w:w="1274" w:type="dxa"/>
          </w:tcPr>
          <w:p w14:paraId="18388F37" w14:textId="23B2E717" w:rsidR="00E7555D" w:rsidRDefault="00E7555D" w:rsidP="007F07F1">
            <w:pPr>
              <w:rPr>
                <w:sz w:val="20"/>
                <w:highlight w:val="yellow"/>
              </w:rPr>
            </w:pPr>
            <w:r w:rsidRPr="00953F8C">
              <w:rPr>
                <w:sz w:val="20"/>
                <w:highlight w:val="yellow"/>
              </w:rPr>
              <w:t>MAC</w:t>
            </w:r>
          </w:p>
          <w:p w14:paraId="755EC3F7" w14:textId="2E9EDB53" w:rsidR="00665903" w:rsidRPr="00953F8C" w:rsidRDefault="00665903" w:rsidP="007F07F1">
            <w:pPr>
              <w:rPr>
                <w:sz w:val="20"/>
                <w:highlight w:val="yellow"/>
              </w:rPr>
            </w:pPr>
          </w:p>
        </w:tc>
        <w:tc>
          <w:tcPr>
            <w:tcW w:w="1968"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62"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06"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594" w:type="dxa"/>
            <w:gridSpan w:val="2"/>
          </w:tcPr>
          <w:p w14:paraId="2C2449AA" w14:textId="152DD755" w:rsidR="00E7555D" w:rsidRPr="00953F8C" w:rsidRDefault="00E7555D" w:rsidP="007F07F1">
            <w:pPr>
              <w:rPr>
                <w:sz w:val="20"/>
                <w:highlight w:val="yellow"/>
              </w:rPr>
            </w:pPr>
            <w:r w:rsidRPr="00953F8C">
              <w:rPr>
                <w:sz w:val="20"/>
                <w:highlight w:val="yellow"/>
              </w:rPr>
              <w:t>ON HOLD (Check later)</w:t>
            </w:r>
          </w:p>
        </w:tc>
        <w:tc>
          <w:tcPr>
            <w:tcW w:w="2344" w:type="dxa"/>
          </w:tcPr>
          <w:p w14:paraId="6A41A433" w14:textId="77777777" w:rsidR="00C4505C" w:rsidRPr="00850822" w:rsidRDefault="00C4505C" w:rsidP="00C4505C">
            <w:pPr>
              <w:rPr>
                <w:sz w:val="20"/>
              </w:rPr>
            </w:pPr>
            <w:r w:rsidRPr="00850822">
              <w:rPr>
                <w:sz w:val="20"/>
              </w:rPr>
              <w:t>Uploaded:</w:t>
            </w:r>
          </w:p>
          <w:p w14:paraId="734536B4" w14:textId="77777777" w:rsidR="00C4505C" w:rsidRPr="00850822" w:rsidRDefault="00C4505C" w:rsidP="00C4505C">
            <w:pPr>
              <w:rPr>
                <w:sz w:val="20"/>
              </w:rPr>
            </w:pPr>
          </w:p>
          <w:p w14:paraId="41509319" w14:textId="77777777" w:rsidR="00C4505C" w:rsidRPr="00850822" w:rsidRDefault="00C4505C" w:rsidP="00C4505C">
            <w:pPr>
              <w:rPr>
                <w:sz w:val="20"/>
              </w:rPr>
            </w:pPr>
            <w:r w:rsidRPr="00850822">
              <w:rPr>
                <w:sz w:val="20"/>
              </w:rPr>
              <w:t>Presented:</w:t>
            </w:r>
          </w:p>
          <w:p w14:paraId="4B27FBBA" w14:textId="77777777" w:rsidR="00C4505C" w:rsidRPr="00850822" w:rsidRDefault="00C4505C" w:rsidP="00C4505C">
            <w:pPr>
              <w:rPr>
                <w:sz w:val="20"/>
              </w:rPr>
            </w:pPr>
          </w:p>
          <w:p w14:paraId="57F0D9A6" w14:textId="77777777" w:rsidR="00C4505C" w:rsidRPr="00850822" w:rsidRDefault="00C4505C" w:rsidP="00C4505C">
            <w:pPr>
              <w:rPr>
                <w:sz w:val="20"/>
              </w:rPr>
            </w:pPr>
            <w:r w:rsidRPr="00850822">
              <w:rPr>
                <w:sz w:val="20"/>
              </w:rPr>
              <w:t>Straw Polled:</w:t>
            </w:r>
          </w:p>
          <w:p w14:paraId="4423F132" w14:textId="77777777" w:rsidR="00E7555D" w:rsidRPr="00850822" w:rsidRDefault="00E7555D" w:rsidP="007F07F1">
            <w:pPr>
              <w:rPr>
                <w:sz w:val="20"/>
                <w:highlight w:val="yellow"/>
              </w:rPr>
            </w:pPr>
          </w:p>
        </w:tc>
        <w:tc>
          <w:tcPr>
            <w:tcW w:w="2212"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C1254F">
        <w:trPr>
          <w:trHeight w:val="271"/>
        </w:trPr>
        <w:tc>
          <w:tcPr>
            <w:tcW w:w="1274" w:type="dxa"/>
          </w:tcPr>
          <w:p w14:paraId="2238558F" w14:textId="71029D09" w:rsidR="00E7555D" w:rsidRPr="00FE5AC0" w:rsidRDefault="00E7555D" w:rsidP="007F07F1">
            <w:pPr>
              <w:rPr>
                <w:color w:val="00B050"/>
                <w:sz w:val="20"/>
              </w:rPr>
            </w:pPr>
            <w:r w:rsidRPr="00FE5AC0">
              <w:rPr>
                <w:color w:val="00B050"/>
                <w:sz w:val="20"/>
              </w:rPr>
              <w:t>MAC</w:t>
            </w:r>
          </w:p>
        </w:tc>
        <w:tc>
          <w:tcPr>
            <w:tcW w:w="1968"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E7555D" w:rsidRPr="004D61A2" w:rsidRDefault="00E7555D" w:rsidP="007F07F1">
            <w:pPr>
              <w:rPr>
                <w:color w:val="00B050"/>
                <w:sz w:val="20"/>
              </w:rPr>
            </w:pPr>
            <w:r w:rsidRPr="004D61A2">
              <w:rPr>
                <w:color w:val="00B050"/>
                <w:sz w:val="20"/>
              </w:rPr>
              <w:t>Basics (R1)</w:t>
            </w:r>
          </w:p>
        </w:tc>
        <w:tc>
          <w:tcPr>
            <w:tcW w:w="2344" w:type="dxa"/>
          </w:tcPr>
          <w:p w14:paraId="4DDA8F4B" w14:textId="77777777" w:rsidR="00C4505C" w:rsidRPr="00850822" w:rsidRDefault="00C4505C" w:rsidP="00C4505C">
            <w:pPr>
              <w:rPr>
                <w:sz w:val="20"/>
              </w:rPr>
            </w:pPr>
            <w:r w:rsidRPr="00850822">
              <w:rPr>
                <w:sz w:val="20"/>
              </w:rPr>
              <w:t>Uploaded:</w:t>
            </w:r>
          </w:p>
          <w:p w14:paraId="54B80FDB" w14:textId="73C2A39A" w:rsidR="00C4505C" w:rsidRPr="00850822" w:rsidRDefault="001D1EBE" w:rsidP="00C4505C">
            <w:pPr>
              <w:rPr>
                <w:sz w:val="20"/>
              </w:rPr>
            </w:pPr>
            <w:hyperlink r:id="rId291" w:history="1">
              <w:r w:rsidR="00E96176" w:rsidRPr="00850822">
                <w:rPr>
                  <w:rStyle w:val="Hyperlink"/>
                  <w:color w:val="auto"/>
                  <w:sz w:val="20"/>
                </w:rPr>
                <w:t>20/1359r0</w:t>
              </w:r>
            </w:hyperlink>
            <w:r w:rsidR="00E96176" w:rsidRPr="00850822">
              <w:rPr>
                <w:sz w:val="20"/>
              </w:rPr>
              <w:t>, 08/31/2020</w:t>
            </w:r>
          </w:p>
          <w:p w14:paraId="03AD3885" w14:textId="49AE635E" w:rsidR="00AF7F2C" w:rsidRPr="00850822" w:rsidRDefault="001D1EBE" w:rsidP="00C4505C">
            <w:pPr>
              <w:rPr>
                <w:sz w:val="20"/>
              </w:rPr>
            </w:pPr>
            <w:hyperlink r:id="rId292" w:history="1">
              <w:r w:rsidR="00AF7F2C" w:rsidRPr="00850822">
                <w:rPr>
                  <w:rStyle w:val="Hyperlink"/>
                  <w:color w:val="auto"/>
                  <w:sz w:val="20"/>
                </w:rPr>
                <w:t>20/1359r1</w:t>
              </w:r>
            </w:hyperlink>
            <w:r w:rsidR="00AF7F2C" w:rsidRPr="00850822">
              <w:rPr>
                <w:sz w:val="20"/>
              </w:rPr>
              <w:t>, 09/08/2020</w:t>
            </w:r>
          </w:p>
          <w:p w14:paraId="085F58F2" w14:textId="37D670EB" w:rsidR="0041000A" w:rsidRPr="00850822" w:rsidRDefault="001D1EBE" w:rsidP="00C4505C">
            <w:pPr>
              <w:rPr>
                <w:sz w:val="20"/>
              </w:rPr>
            </w:pPr>
            <w:hyperlink r:id="rId293" w:history="1">
              <w:r w:rsidR="0041000A" w:rsidRPr="00850822">
                <w:rPr>
                  <w:rStyle w:val="Hyperlink"/>
                  <w:color w:val="auto"/>
                  <w:sz w:val="20"/>
                </w:rPr>
                <w:t>20/1359r2</w:t>
              </w:r>
            </w:hyperlink>
            <w:r w:rsidR="0041000A" w:rsidRPr="00850822">
              <w:rPr>
                <w:sz w:val="20"/>
              </w:rPr>
              <w:t>, 09/14/2020</w:t>
            </w:r>
          </w:p>
          <w:p w14:paraId="34B7DBCA" w14:textId="15F9D7CF" w:rsidR="00652F77" w:rsidRPr="00850822" w:rsidRDefault="001D1EBE" w:rsidP="00C4505C">
            <w:pPr>
              <w:rPr>
                <w:sz w:val="20"/>
              </w:rPr>
            </w:pPr>
            <w:hyperlink r:id="rId294" w:history="1">
              <w:r w:rsidR="00652F77" w:rsidRPr="00850822">
                <w:rPr>
                  <w:rStyle w:val="Hyperlink"/>
                  <w:color w:val="auto"/>
                  <w:sz w:val="20"/>
                </w:rPr>
                <w:t>20/1359r3</w:t>
              </w:r>
            </w:hyperlink>
            <w:r w:rsidR="00652F77" w:rsidRPr="00850822">
              <w:rPr>
                <w:sz w:val="20"/>
              </w:rPr>
              <w:t>, 09/16/2020</w:t>
            </w:r>
          </w:p>
          <w:p w14:paraId="345D4250" w14:textId="78C5CB81" w:rsidR="00E92004" w:rsidRPr="00850822" w:rsidRDefault="001D1EBE" w:rsidP="00C4505C">
            <w:pPr>
              <w:rPr>
                <w:sz w:val="20"/>
              </w:rPr>
            </w:pPr>
            <w:hyperlink r:id="rId295" w:history="1">
              <w:r w:rsidR="00E92004" w:rsidRPr="00850822">
                <w:rPr>
                  <w:rStyle w:val="Hyperlink"/>
                  <w:rFonts w:eastAsia="SimSun"/>
                  <w:color w:val="auto"/>
                  <w:sz w:val="20"/>
                  <w:lang w:val="en-US" w:eastAsia="zh-CN"/>
                </w:rPr>
                <w:t>20/1359r4</w:t>
              </w:r>
            </w:hyperlink>
            <w:r w:rsidR="00E92004" w:rsidRPr="00850822">
              <w:rPr>
                <w:rFonts w:eastAsia="SimSun"/>
                <w:sz w:val="20"/>
                <w:lang w:val="en-US" w:eastAsia="zh-CN"/>
              </w:rPr>
              <w:t>, 09/16/2020</w:t>
            </w:r>
          </w:p>
          <w:p w14:paraId="16E45967" w14:textId="77777777" w:rsidR="00E96176" w:rsidRPr="00850822" w:rsidRDefault="00E96176" w:rsidP="00C4505C">
            <w:pPr>
              <w:rPr>
                <w:sz w:val="20"/>
              </w:rPr>
            </w:pPr>
          </w:p>
          <w:p w14:paraId="344515B5" w14:textId="77777777" w:rsidR="00C4505C" w:rsidRPr="00850822" w:rsidRDefault="00C4505C" w:rsidP="00C4505C">
            <w:pPr>
              <w:rPr>
                <w:sz w:val="20"/>
              </w:rPr>
            </w:pPr>
            <w:r w:rsidRPr="00850822">
              <w:rPr>
                <w:sz w:val="20"/>
              </w:rPr>
              <w:t>Presented:</w:t>
            </w:r>
          </w:p>
          <w:p w14:paraId="3B2D8CD8" w14:textId="3BC12EB3" w:rsidR="00757A7B" w:rsidRPr="00850822" w:rsidRDefault="001D1EBE" w:rsidP="00757A7B">
            <w:pPr>
              <w:rPr>
                <w:sz w:val="20"/>
              </w:rPr>
            </w:pPr>
            <w:hyperlink r:id="rId296" w:history="1">
              <w:r w:rsidR="00757A7B" w:rsidRPr="00850822">
                <w:rPr>
                  <w:rStyle w:val="Hyperlink"/>
                  <w:color w:val="auto"/>
                  <w:sz w:val="20"/>
                </w:rPr>
                <w:t>20/1359r1</w:t>
              </w:r>
            </w:hyperlink>
            <w:r w:rsidR="00757A7B" w:rsidRPr="00850822">
              <w:rPr>
                <w:sz w:val="20"/>
              </w:rPr>
              <w:t>, 09/09/2020</w:t>
            </w:r>
          </w:p>
          <w:p w14:paraId="595E8FBA" w14:textId="7D4A305F" w:rsidR="00C4505C" w:rsidRPr="00850822" w:rsidRDefault="001D1EBE" w:rsidP="00C4505C">
            <w:pPr>
              <w:rPr>
                <w:sz w:val="20"/>
              </w:rPr>
            </w:pPr>
            <w:hyperlink r:id="rId297" w:history="1">
              <w:r w:rsidR="0042542D" w:rsidRPr="00850822">
                <w:rPr>
                  <w:rStyle w:val="Hyperlink"/>
                  <w:color w:val="auto"/>
                  <w:sz w:val="20"/>
                </w:rPr>
                <w:t>20/1359r2</w:t>
              </w:r>
            </w:hyperlink>
            <w:r w:rsidR="0042542D" w:rsidRPr="00850822">
              <w:rPr>
                <w:sz w:val="20"/>
              </w:rPr>
              <w:t>, 09/14/2020</w:t>
            </w:r>
          </w:p>
          <w:p w14:paraId="1DB7EACB" w14:textId="77777777" w:rsidR="00652F77" w:rsidRPr="00850822" w:rsidRDefault="001D1EBE" w:rsidP="00652F77">
            <w:pPr>
              <w:rPr>
                <w:sz w:val="20"/>
              </w:rPr>
            </w:pPr>
            <w:hyperlink r:id="rId298" w:history="1">
              <w:r w:rsidR="00652F77" w:rsidRPr="00850822">
                <w:rPr>
                  <w:rStyle w:val="Hyperlink"/>
                  <w:color w:val="auto"/>
                  <w:sz w:val="20"/>
                </w:rPr>
                <w:t>20/1359r3</w:t>
              </w:r>
            </w:hyperlink>
            <w:r w:rsidR="00652F77" w:rsidRPr="00850822">
              <w:rPr>
                <w:sz w:val="20"/>
              </w:rPr>
              <w:t>, 09/16/2020</w:t>
            </w:r>
          </w:p>
          <w:p w14:paraId="209CD1E9" w14:textId="77777777" w:rsidR="00757A7B" w:rsidRPr="00850822" w:rsidRDefault="00757A7B" w:rsidP="00C4505C">
            <w:pPr>
              <w:rPr>
                <w:sz w:val="20"/>
              </w:rPr>
            </w:pPr>
          </w:p>
          <w:p w14:paraId="1BBCBDA5" w14:textId="77777777" w:rsidR="00C4505C" w:rsidRPr="00850822" w:rsidRDefault="00C4505C" w:rsidP="00C4505C">
            <w:pPr>
              <w:rPr>
                <w:sz w:val="20"/>
              </w:rPr>
            </w:pPr>
            <w:r w:rsidRPr="00850822">
              <w:rPr>
                <w:sz w:val="20"/>
              </w:rPr>
              <w:t>Straw Polled:</w:t>
            </w:r>
          </w:p>
          <w:p w14:paraId="4FC87BF9" w14:textId="1B87DF46" w:rsidR="00022989" w:rsidRPr="00850822" w:rsidRDefault="001D1EBE" w:rsidP="00446CBE">
            <w:pPr>
              <w:rPr>
                <w:sz w:val="20"/>
              </w:rPr>
            </w:pPr>
            <w:hyperlink r:id="rId299" w:history="1">
              <w:r w:rsidR="00391EA7" w:rsidRPr="00850822">
                <w:rPr>
                  <w:rStyle w:val="Hyperlink"/>
                  <w:rFonts w:eastAsia="SimSun"/>
                  <w:color w:val="auto"/>
                  <w:sz w:val="20"/>
                  <w:lang w:val="en-US" w:eastAsia="zh-CN"/>
                </w:rPr>
                <w:t>20/1359r4</w:t>
              </w:r>
            </w:hyperlink>
            <w:r w:rsidR="00391EA7" w:rsidRPr="00850822">
              <w:rPr>
                <w:rFonts w:eastAsia="SimSun"/>
                <w:sz w:val="20"/>
                <w:lang w:val="en-US" w:eastAsia="zh-CN"/>
              </w:rPr>
              <w:t>, 09/16/2020</w:t>
            </w:r>
            <w:r w:rsidR="00022989" w:rsidRPr="00850822">
              <w:rPr>
                <w:rFonts w:eastAsia="SimSun"/>
                <w:sz w:val="20"/>
                <w:lang w:val="en-US" w:eastAsia="zh-CN"/>
              </w:rPr>
              <w:t xml:space="preserve"> </w:t>
            </w:r>
            <w:r w:rsidR="00446CBE" w:rsidRPr="00850822">
              <w:rPr>
                <w:sz w:val="20"/>
                <w:highlight w:val="green"/>
              </w:rPr>
              <w:t>(SP result: 51Y, 13N, 35A)</w:t>
            </w:r>
          </w:p>
        </w:tc>
        <w:tc>
          <w:tcPr>
            <w:tcW w:w="2212"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lastRenderedPageBreak/>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C1254F">
        <w:trPr>
          <w:trHeight w:val="271"/>
        </w:trPr>
        <w:tc>
          <w:tcPr>
            <w:tcW w:w="1274" w:type="dxa"/>
          </w:tcPr>
          <w:p w14:paraId="456C82DC" w14:textId="2AC6974B" w:rsidR="00E7555D" w:rsidRPr="00FE5AC0" w:rsidRDefault="00E7555D" w:rsidP="007F07F1">
            <w:pPr>
              <w:rPr>
                <w:color w:val="00B050"/>
                <w:sz w:val="20"/>
              </w:rPr>
            </w:pPr>
            <w:r w:rsidRPr="00FE5AC0">
              <w:rPr>
                <w:color w:val="00B050"/>
                <w:sz w:val="20"/>
              </w:rPr>
              <w:t>MAC</w:t>
            </w:r>
          </w:p>
        </w:tc>
        <w:tc>
          <w:tcPr>
            <w:tcW w:w="1968"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594" w:type="dxa"/>
            <w:gridSpan w:val="2"/>
          </w:tcPr>
          <w:p w14:paraId="1342AA48" w14:textId="49BC605C" w:rsidR="00E7555D" w:rsidRPr="004D61A2" w:rsidRDefault="00E7555D" w:rsidP="007F07F1">
            <w:pPr>
              <w:rPr>
                <w:color w:val="00B050"/>
                <w:sz w:val="20"/>
              </w:rPr>
            </w:pPr>
            <w:r w:rsidRPr="004D61A2">
              <w:rPr>
                <w:color w:val="00B050"/>
                <w:sz w:val="20"/>
              </w:rPr>
              <w:t>Basics (R1)</w:t>
            </w:r>
          </w:p>
        </w:tc>
        <w:tc>
          <w:tcPr>
            <w:tcW w:w="2344" w:type="dxa"/>
          </w:tcPr>
          <w:p w14:paraId="32C42C13" w14:textId="77777777" w:rsidR="00C4505C" w:rsidRPr="00850822" w:rsidRDefault="00C4505C" w:rsidP="00C4505C">
            <w:pPr>
              <w:rPr>
                <w:sz w:val="20"/>
              </w:rPr>
            </w:pPr>
            <w:r w:rsidRPr="00850822">
              <w:rPr>
                <w:sz w:val="20"/>
              </w:rPr>
              <w:t>Uploaded:</w:t>
            </w:r>
          </w:p>
          <w:p w14:paraId="2C95242D" w14:textId="50D820A9" w:rsidR="004D3A83" w:rsidRPr="00850822" w:rsidRDefault="001D1EBE" w:rsidP="00C4505C">
            <w:pPr>
              <w:rPr>
                <w:sz w:val="20"/>
              </w:rPr>
            </w:pPr>
            <w:hyperlink r:id="rId300" w:history="1">
              <w:r w:rsidR="004D3A83" w:rsidRPr="00850822">
                <w:rPr>
                  <w:rStyle w:val="Hyperlink"/>
                  <w:color w:val="auto"/>
                  <w:sz w:val="20"/>
                </w:rPr>
                <w:t>20/1353r0</w:t>
              </w:r>
            </w:hyperlink>
            <w:r w:rsidR="004D3A83" w:rsidRPr="00850822">
              <w:rPr>
                <w:sz w:val="20"/>
              </w:rPr>
              <w:t>, 08/30/2020</w:t>
            </w:r>
          </w:p>
          <w:p w14:paraId="16CBF8F2" w14:textId="7FCCA25B" w:rsidR="00C0502D" w:rsidRPr="00850822" w:rsidRDefault="001D1EBE" w:rsidP="00C4505C">
            <w:pPr>
              <w:rPr>
                <w:sz w:val="20"/>
              </w:rPr>
            </w:pPr>
            <w:hyperlink r:id="rId301" w:history="1">
              <w:r w:rsidR="00C0502D" w:rsidRPr="00850822">
                <w:rPr>
                  <w:rStyle w:val="Hyperlink"/>
                  <w:color w:val="auto"/>
                  <w:sz w:val="20"/>
                </w:rPr>
                <w:t>20/1353r1</w:t>
              </w:r>
            </w:hyperlink>
            <w:r w:rsidR="00C0502D" w:rsidRPr="00850822">
              <w:rPr>
                <w:sz w:val="20"/>
              </w:rPr>
              <w:t>, 09/09/2020</w:t>
            </w:r>
          </w:p>
          <w:p w14:paraId="06E78680" w14:textId="5366E6EE" w:rsidR="00D656DD" w:rsidRPr="00850822" w:rsidRDefault="001D1EBE" w:rsidP="00C4505C">
            <w:pPr>
              <w:rPr>
                <w:sz w:val="20"/>
              </w:rPr>
            </w:pPr>
            <w:hyperlink r:id="rId302" w:history="1">
              <w:r w:rsidR="00D656DD" w:rsidRPr="00850822">
                <w:rPr>
                  <w:rStyle w:val="Hyperlink"/>
                  <w:color w:val="auto"/>
                  <w:sz w:val="20"/>
                </w:rPr>
                <w:t>20/1353r2</w:t>
              </w:r>
            </w:hyperlink>
            <w:r w:rsidR="00D656DD" w:rsidRPr="00850822">
              <w:rPr>
                <w:sz w:val="20"/>
              </w:rPr>
              <w:t>, 09/14/2020</w:t>
            </w:r>
          </w:p>
          <w:p w14:paraId="406C5A18" w14:textId="080397FB" w:rsidR="00AD1D17" w:rsidRPr="00850822" w:rsidRDefault="001D1EBE" w:rsidP="00C4505C">
            <w:pPr>
              <w:rPr>
                <w:sz w:val="20"/>
              </w:rPr>
            </w:pPr>
            <w:hyperlink r:id="rId303" w:history="1">
              <w:r w:rsidR="00AD1D17" w:rsidRPr="00850822">
                <w:rPr>
                  <w:rStyle w:val="Hyperlink"/>
                  <w:color w:val="auto"/>
                  <w:sz w:val="20"/>
                </w:rPr>
                <w:t>20/1353r3</w:t>
              </w:r>
            </w:hyperlink>
            <w:r w:rsidR="00AD1D17" w:rsidRPr="00850822">
              <w:rPr>
                <w:sz w:val="20"/>
              </w:rPr>
              <w:t>, 09/16/2020</w:t>
            </w:r>
          </w:p>
          <w:p w14:paraId="4ABF5A3C" w14:textId="4E523EDD" w:rsidR="00E43134" w:rsidRPr="00850822" w:rsidRDefault="001D1EBE" w:rsidP="00C4505C">
            <w:pPr>
              <w:rPr>
                <w:sz w:val="20"/>
              </w:rPr>
            </w:pPr>
            <w:hyperlink r:id="rId304" w:history="1">
              <w:r w:rsidR="00E43134" w:rsidRPr="00850822">
                <w:rPr>
                  <w:rStyle w:val="Hyperlink"/>
                  <w:color w:val="auto"/>
                  <w:sz w:val="20"/>
                </w:rPr>
                <w:t>20/1353r4</w:t>
              </w:r>
            </w:hyperlink>
            <w:r w:rsidR="00E43134" w:rsidRPr="00850822">
              <w:rPr>
                <w:sz w:val="20"/>
              </w:rPr>
              <w:t>, 09/16/2020</w:t>
            </w:r>
          </w:p>
          <w:p w14:paraId="254BEB1E" w14:textId="166A5DB7" w:rsidR="002F0059" w:rsidRPr="00850822" w:rsidRDefault="001D1EBE" w:rsidP="00C4505C">
            <w:pPr>
              <w:rPr>
                <w:sz w:val="20"/>
              </w:rPr>
            </w:pPr>
            <w:hyperlink r:id="rId305" w:history="1">
              <w:r w:rsidR="002F0059" w:rsidRPr="00850822">
                <w:rPr>
                  <w:rStyle w:val="Hyperlink"/>
                  <w:color w:val="auto"/>
                  <w:sz w:val="20"/>
                </w:rPr>
                <w:t>20/1353r5</w:t>
              </w:r>
            </w:hyperlink>
            <w:r w:rsidR="002F0059" w:rsidRPr="00850822">
              <w:rPr>
                <w:sz w:val="20"/>
              </w:rPr>
              <w:t>, 09/16/2020</w:t>
            </w:r>
          </w:p>
          <w:p w14:paraId="2ADB932B" w14:textId="77777777" w:rsidR="00C4505C" w:rsidRPr="00850822" w:rsidRDefault="00C4505C" w:rsidP="00C4505C">
            <w:pPr>
              <w:rPr>
                <w:sz w:val="20"/>
              </w:rPr>
            </w:pPr>
          </w:p>
          <w:p w14:paraId="44A9B04A" w14:textId="77777777" w:rsidR="00C4505C" w:rsidRPr="00850822" w:rsidRDefault="00C4505C" w:rsidP="00C4505C">
            <w:pPr>
              <w:rPr>
                <w:sz w:val="20"/>
              </w:rPr>
            </w:pPr>
            <w:r w:rsidRPr="00850822">
              <w:rPr>
                <w:sz w:val="20"/>
              </w:rPr>
              <w:t>Presented:</w:t>
            </w:r>
          </w:p>
          <w:p w14:paraId="14A16E4D" w14:textId="77777777" w:rsidR="006F6C92" w:rsidRPr="00850822" w:rsidRDefault="001D1EBE" w:rsidP="006F6C92">
            <w:pPr>
              <w:rPr>
                <w:sz w:val="20"/>
              </w:rPr>
            </w:pPr>
            <w:hyperlink r:id="rId306" w:history="1">
              <w:r w:rsidR="006F6C92" w:rsidRPr="00850822">
                <w:rPr>
                  <w:rStyle w:val="Hyperlink"/>
                  <w:color w:val="auto"/>
                  <w:sz w:val="20"/>
                </w:rPr>
                <w:t>20/1353r1</w:t>
              </w:r>
            </w:hyperlink>
            <w:r w:rsidR="006F6C92" w:rsidRPr="00850822">
              <w:rPr>
                <w:sz w:val="20"/>
              </w:rPr>
              <w:t>, 09/09/2020</w:t>
            </w:r>
          </w:p>
          <w:p w14:paraId="2F4C912B" w14:textId="27E0935E" w:rsidR="00AF202C" w:rsidRPr="00850822" w:rsidRDefault="001D1EBE" w:rsidP="006F6C92">
            <w:pPr>
              <w:rPr>
                <w:sz w:val="20"/>
              </w:rPr>
            </w:pPr>
            <w:hyperlink r:id="rId307" w:history="1">
              <w:r w:rsidR="00AF202C" w:rsidRPr="00850822">
                <w:rPr>
                  <w:rStyle w:val="Hyperlink"/>
                  <w:color w:val="auto"/>
                  <w:sz w:val="20"/>
                </w:rPr>
                <w:t>20/1353r2</w:t>
              </w:r>
            </w:hyperlink>
            <w:r w:rsidR="00AF202C" w:rsidRPr="00850822">
              <w:rPr>
                <w:sz w:val="20"/>
              </w:rPr>
              <w:t>, 09/14/2020</w:t>
            </w:r>
          </w:p>
          <w:p w14:paraId="16BF22C4" w14:textId="77777777" w:rsidR="00065CAD" w:rsidRPr="00850822" w:rsidRDefault="001D1EBE" w:rsidP="00065CAD">
            <w:pPr>
              <w:rPr>
                <w:sz w:val="20"/>
              </w:rPr>
            </w:pPr>
            <w:hyperlink r:id="rId308" w:history="1">
              <w:r w:rsidR="00065CAD" w:rsidRPr="00850822">
                <w:rPr>
                  <w:rStyle w:val="Hyperlink"/>
                  <w:color w:val="auto"/>
                  <w:sz w:val="20"/>
                </w:rPr>
                <w:t>20/1353r4</w:t>
              </w:r>
            </w:hyperlink>
            <w:r w:rsidR="00065CAD" w:rsidRPr="00850822">
              <w:rPr>
                <w:sz w:val="20"/>
              </w:rPr>
              <w:t>, 09/16/2020</w:t>
            </w:r>
          </w:p>
          <w:p w14:paraId="3CDCCE4A" w14:textId="77777777" w:rsidR="00C4505C" w:rsidRPr="00850822" w:rsidRDefault="00C4505C" w:rsidP="00C4505C">
            <w:pPr>
              <w:rPr>
                <w:sz w:val="20"/>
              </w:rPr>
            </w:pPr>
          </w:p>
          <w:p w14:paraId="7DE2CAB1" w14:textId="77777777" w:rsidR="00C4505C" w:rsidRPr="00850822" w:rsidRDefault="00C4505C" w:rsidP="00C4505C">
            <w:pPr>
              <w:rPr>
                <w:sz w:val="20"/>
              </w:rPr>
            </w:pPr>
            <w:r w:rsidRPr="00850822">
              <w:rPr>
                <w:sz w:val="20"/>
              </w:rPr>
              <w:t>Straw Polled:</w:t>
            </w:r>
          </w:p>
          <w:p w14:paraId="2AB00B5D" w14:textId="6C492B74" w:rsidR="00E7555D" w:rsidRPr="003527FA" w:rsidRDefault="001D1EBE" w:rsidP="00850121">
            <w:pPr>
              <w:rPr>
                <w:sz w:val="20"/>
              </w:rPr>
            </w:pPr>
            <w:hyperlink r:id="rId309" w:history="1">
              <w:r w:rsidR="002F0059" w:rsidRPr="003527FA">
                <w:rPr>
                  <w:rStyle w:val="Hyperlink"/>
                  <w:color w:val="auto"/>
                  <w:sz w:val="20"/>
                </w:rPr>
                <w:t>20/1353r5</w:t>
              </w:r>
            </w:hyperlink>
            <w:r w:rsidR="002F0059" w:rsidRPr="003527FA">
              <w:rPr>
                <w:sz w:val="20"/>
              </w:rPr>
              <w:t>, 09/16/2020</w:t>
            </w:r>
          </w:p>
          <w:p w14:paraId="5B912119" w14:textId="289910D9" w:rsidR="00D86D8B" w:rsidRPr="00850822" w:rsidRDefault="00D86D8B" w:rsidP="00850121">
            <w:pPr>
              <w:rPr>
                <w:sz w:val="20"/>
              </w:rPr>
            </w:pPr>
            <w:r w:rsidRPr="00850822">
              <w:rPr>
                <w:sz w:val="20"/>
                <w:highlight w:val="green"/>
              </w:rPr>
              <w:t>(SP result: 54Y, 1N, 39A)</w:t>
            </w:r>
          </w:p>
        </w:tc>
        <w:tc>
          <w:tcPr>
            <w:tcW w:w="2212"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C1254F">
        <w:trPr>
          <w:trHeight w:val="257"/>
        </w:trPr>
        <w:tc>
          <w:tcPr>
            <w:tcW w:w="1274" w:type="dxa"/>
          </w:tcPr>
          <w:p w14:paraId="249AA795" w14:textId="3EB0C674" w:rsidR="00E7555D" w:rsidRPr="00B21991" w:rsidRDefault="00E7555D" w:rsidP="007F07F1">
            <w:pPr>
              <w:rPr>
                <w:color w:val="00B050"/>
                <w:sz w:val="20"/>
              </w:rPr>
            </w:pPr>
            <w:r w:rsidRPr="00B21991">
              <w:rPr>
                <w:color w:val="00B050"/>
                <w:sz w:val="20"/>
              </w:rPr>
              <w:t>MAC</w:t>
            </w:r>
          </w:p>
        </w:tc>
        <w:tc>
          <w:tcPr>
            <w:tcW w:w="1968"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E7555D" w:rsidRPr="00B21991" w:rsidRDefault="00E7555D" w:rsidP="007F07F1">
            <w:pPr>
              <w:rPr>
                <w:color w:val="00B050"/>
                <w:sz w:val="20"/>
              </w:rPr>
            </w:pPr>
            <w:r w:rsidRPr="00B21991">
              <w:rPr>
                <w:color w:val="00B050"/>
                <w:sz w:val="20"/>
              </w:rPr>
              <w:t>R1</w:t>
            </w:r>
          </w:p>
        </w:tc>
        <w:tc>
          <w:tcPr>
            <w:tcW w:w="2344" w:type="dxa"/>
          </w:tcPr>
          <w:p w14:paraId="4C8DA937" w14:textId="77777777" w:rsidR="00C4505C" w:rsidRPr="00D05A58" w:rsidRDefault="00C4505C" w:rsidP="007F07F1">
            <w:pPr>
              <w:rPr>
                <w:rStyle w:val="Hyperlink"/>
                <w:color w:val="000000" w:themeColor="text1"/>
                <w:sz w:val="20"/>
                <w:u w:val="none"/>
              </w:rPr>
            </w:pPr>
            <w:r w:rsidRPr="00D05A58">
              <w:rPr>
                <w:rStyle w:val="Hyperlink"/>
                <w:color w:val="000000" w:themeColor="text1"/>
                <w:sz w:val="20"/>
                <w:u w:val="none"/>
              </w:rPr>
              <w:t>Uploaded:</w:t>
            </w:r>
          </w:p>
          <w:p w14:paraId="6722B7CD" w14:textId="77777777" w:rsidR="00E7555D" w:rsidRPr="00D05A58" w:rsidRDefault="001D1EBE" w:rsidP="00C4505C">
            <w:pPr>
              <w:rPr>
                <w:color w:val="000000" w:themeColor="text1"/>
                <w:sz w:val="20"/>
              </w:rPr>
            </w:pPr>
            <w:hyperlink r:id="rId310" w:history="1">
              <w:r w:rsidR="00BA209F" w:rsidRPr="00D05A58">
                <w:rPr>
                  <w:rStyle w:val="Hyperlink"/>
                  <w:color w:val="000000" w:themeColor="text1"/>
                  <w:sz w:val="20"/>
                </w:rPr>
                <w:t>20/1281r0</w:t>
              </w:r>
            </w:hyperlink>
            <w:r w:rsidR="00BA209F" w:rsidRPr="00D05A58">
              <w:rPr>
                <w:color w:val="000000" w:themeColor="text1"/>
                <w:sz w:val="20"/>
              </w:rPr>
              <w:t xml:space="preserve">, </w:t>
            </w:r>
            <w:r w:rsidR="00C4505C" w:rsidRPr="00D05A58">
              <w:rPr>
                <w:color w:val="000000" w:themeColor="text1"/>
                <w:sz w:val="20"/>
              </w:rPr>
              <w:t>08/25/</w:t>
            </w:r>
            <w:r w:rsidR="00BA209F" w:rsidRPr="00D05A58">
              <w:rPr>
                <w:color w:val="000000" w:themeColor="text1"/>
                <w:sz w:val="20"/>
              </w:rPr>
              <w:t>2020</w:t>
            </w:r>
          </w:p>
          <w:p w14:paraId="39F220CB" w14:textId="44F55201" w:rsidR="00C4505C" w:rsidRPr="00D05A58" w:rsidRDefault="001D1EBE" w:rsidP="00C4505C">
            <w:pPr>
              <w:rPr>
                <w:color w:val="000000" w:themeColor="text1"/>
                <w:sz w:val="20"/>
              </w:rPr>
            </w:pPr>
            <w:hyperlink r:id="rId311" w:history="1">
              <w:r w:rsidR="00884214" w:rsidRPr="00D05A58">
                <w:rPr>
                  <w:rStyle w:val="Hyperlink"/>
                  <w:color w:val="000000" w:themeColor="text1"/>
                  <w:sz w:val="20"/>
                </w:rPr>
                <w:t>20/1281r1</w:t>
              </w:r>
            </w:hyperlink>
            <w:r w:rsidR="00884214" w:rsidRPr="00D05A58">
              <w:rPr>
                <w:color w:val="000000" w:themeColor="text1"/>
                <w:sz w:val="20"/>
              </w:rPr>
              <w:t xml:space="preserve">, </w:t>
            </w:r>
            <w:r w:rsidR="00E4244B" w:rsidRPr="00D05A58">
              <w:rPr>
                <w:color w:val="000000" w:themeColor="text1"/>
                <w:sz w:val="20"/>
              </w:rPr>
              <w:t>09/09/2020</w:t>
            </w:r>
          </w:p>
          <w:p w14:paraId="78ACF30C" w14:textId="67B57F9E" w:rsidR="00DD4E06" w:rsidRPr="00D05A58" w:rsidRDefault="001D1EBE" w:rsidP="00C4505C">
            <w:pPr>
              <w:rPr>
                <w:color w:val="000000" w:themeColor="text1"/>
                <w:sz w:val="20"/>
              </w:rPr>
            </w:pPr>
            <w:hyperlink r:id="rId312" w:history="1">
              <w:r w:rsidR="00DD4E06" w:rsidRPr="00D05A58">
                <w:rPr>
                  <w:rStyle w:val="Hyperlink"/>
                  <w:color w:val="000000" w:themeColor="text1"/>
                  <w:sz w:val="20"/>
                </w:rPr>
                <w:t>20/1281r2</w:t>
              </w:r>
            </w:hyperlink>
            <w:r w:rsidR="00DD4E06" w:rsidRPr="00D05A58">
              <w:rPr>
                <w:color w:val="000000" w:themeColor="text1"/>
                <w:sz w:val="20"/>
              </w:rPr>
              <w:t>, 09/10/2020</w:t>
            </w:r>
          </w:p>
          <w:p w14:paraId="1BA023CF" w14:textId="00F054C8" w:rsidR="00D16890" w:rsidRPr="00D05A58" w:rsidRDefault="001D1EBE" w:rsidP="00C4505C">
            <w:pPr>
              <w:rPr>
                <w:color w:val="000000" w:themeColor="text1"/>
                <w:sz w:val="20"/>
              </w:rPr>
            </w:pPr>
            <w:hyperlink r:id="rId313" w:history="1">
              <w:r w:rsidR="00D16890" w:rsidRPr="00D05A58">
                <w:rPr>
                  <w:rStyle w:val="Hyperlink"/>
                  <w:color w:val="000000" w:themeColor="text1"/>
                  <w:sz w:val="20"/>
                </w:rPr>
                <w:t>20/1281r3</w:t>
              </w:r>
            </w:hyperlink>
            <w:r w:rsidR="00D16890" w:rsidRPr="00D05A58">
              <w:rPr>
                <w:color w:val="000000" w:themeColor="text1"/>
                <w:sz w:val="20"/>
              </w:rPr>
              <w:t>, 09/16/2020</w:t>
            </w:r>
          </w:p>
          <w:p w14:paraId="0938C86D" w14:textId="722C76B3" w:rsidR="0072585A" w:rsidRPr="00D05A58" w:rsidRDefault="001D1EBE" w:rsidP="00C4505C">
            <w:pPr>
              <w:rPr>
                <w:color w:val="000000" w:themeColor="text1"/>
                <w:sz w:val="20"/>
              </w:rPr>
            </w:pPr>
            <w:hyperlink r:id="rId314" w:history="1">
              <w:r w:rsidR="0072585A" w:rsidRPr="00D05A58">
                <w:rPr>
                  <w:rStyle w:val="Hyperlink"/>
                  <w:color w:val="000000" w:themeColor="text1"/>
                  <w:sz w:val="20"/>
                </w:rPr>
                <w:t>20/1281r4</w:t>
              </w:r>
            </w:hyperlink>
            <w:r w:rsidR="0072585A" w:rsidRPr="00D05A58">
              <w:rPr>
                <w:color w:val="000000" w:themeColor="text1"/>
                <w:sz w:val="20"/>
              </w:rPr>
              <w:t>, 09/16/2020</w:t>
            </w:r>
          </w:p>
          <w:p w14:paraId="30557411" w14:textId="77777777" w:rsidR="00884214" w:rsidRPr="00D05A58" w:rsidRDefault="00884214" w:rsidP="00C4505C">
            <w:pPr>
              <w:rPr>
                <w:color w:val="000000" w:themeColor="text1"/>
                <w:sz w:val="20"/>
              </w:rPr>
            </w:pPr>
          </w:p>
          <w:p w14:paraId="18E0E61D" w14:textId="77777777" w:rsidR="00C4505C" w:rsidRPr="00D05A58" w:rsidRDefault="00C4505C" w:rsidP="00C4505C">
            <w:pPr>
              <w:rPr>
                <w:color w:val="000000" w:themeColor="text1"/>
                <w:sz w:val="20"/>
              </w:rPr>
            </w:pPr>
            <w:r w:rsidRPr="00D05A58">
              <w:rPr>
                <w:color w:val="000000" w:themeColor="text1"/>
                <w:sz w:val="20"/>
              </w:rPr>
              <w:t>Presented:</w:t>
            </w:r>
          </w:p>
          <w:p w14:paraId="2A862799" w14:textId="77777777" w:rsidR="00A42566" w:rsidRPr="00D05A58" w:rsidRDefault="001D1EBE" w:rsidP="00A42566">
            <w:pPr>
              <w:rPr>
                <w:color w:val="000000" w:themeColor="text1"/>
                <w:sz w:val="20"/>
              </w:rPr>
            </w:pPr>
            <w:hyperlink r:id="rId315" w:history="1">
              <w:r w:rsidR="00A42566" w:rsidRPr="00D05A58">
                <w:rPr>
                  <w:rStyle w:val="Hyperlink"/>
                  <w:color w:val="000000" w:themeColor="text1"/>
                  <w:sz w:val="20"/>
                </w:rPr>
                <w:t>20/1281r2</w:t>
              </w:r>
            </w:hyperlink>
            <w:r w:rsidR="00A42566" w:rsidRPr="00D05A58">
              <w:rPr>
                <w:color w:val="000000" w:themeColor="text1"/>
                <w:sz w:val="20"/>
              </w:rPr>
              <w:t>, 09/10/2020</w:t>
            </w:r>
          </w:p>
          <w:p w14:paraId="32FE3E3B" w14:textId="286CD812" w:rsidR="005B772B" w:rsidRPr="00D05A58" w:rsidRDefault="001D1EBE" w:rsidP="00A42566">
            <w:pPr>
              <w:rPr>
                <w:color w:val="000000" w:themeColor="text1"/>
                <w:sz w:val="20"/>
              </w:rPr>
            </w:pPr>
            <w:hyperlink r:id="rId316" w:history="1">
              <w:r w:rsidR="005B772B" w:rsidRPr="00D05A58">
                <w:rPr>
                  <w:rStyle w:val="Hyperlink"/>
                  <w:color w:val="000000" w:themeColor="text1"/>
                  <w:sz w:val="20"/>
                </w:rPr>
                <w:t>20/1281r3</w:t>
              </w:r>
            </w:hyperlink>
            <w:r w:rsidR="005B772B" w:rsidRPr="00D05A58">
              <w:rPr>
                <w:color w:val="000000" w:themeColor="text1"/>
                <w:sz w:val="20"/>
              </w:rPr>
              <w:t>, 09/16/2020</w:t>
            </w:r>
          </w:p>
          <w:p w14:paraId="06E89C43" w14:textId="77777777" w:rsidR="00C4505C" w:rsidRPr="00D05A58" w:rsidRDefault="00C4505C" w:rsidP="00C4505C">
            <w:pPr>
              <w:rPr>
                <w:color w:val="000000" w:themeColor="text1"/>
                <w:sz w:val="20"/>
              </w:rPr>
            </w:pPr>
          </w:p>
          <w:p w14:paraId="24BF72E2" w14:textId="77777777" w:rsidR="00C4505C" w:rsidRPr="00D05A58" w:rsidRDefault="00C4505C" w:rsidP="00C4505C">
            <w:pPr>
              <w:rPr>
                <w:color w:val="000000" w:themeColor="text1"/>
                <w:sz w:val="20"/>
              </w:rPr>
            </w:pPr>
            <w:r w:rsidRPr="00D05A58">
              <w:rPr>
                <w:color w:val="000000" w:themeColor="text1"/>
                <w:sz w:val="20"/>
              </w:rPr>
              <w:t>Straw Polled:</w:t>
            </w:r>
          </w:p>
          <w:p w14:paraId="644D7186" w14:textId="77777777" w:rsidR="0072585A" w:rsidRPr="00D05A58" w:rsidRDefault="001D1EBE" w:rsidP="0072585A">
            <w:pPr>
              <w:rPr>
                <w:color w:val="000000" w:themeColor="text1"/>
                <w:sz w:val="20"/>
              </w:rPr>
            </w:pPr>
            <w:hyperlink r:id="rId317" w:history="1">
              <w:r w:rsidR="0072585A" w:rsidRPr="00D05A58">
                <w:rPr>
                  <w:rStyle w:val="Hyperlink"/>
                  <w:color w:val="000000" w:themeColor="text1"/>
                  <w:sz w:val="20"/>
                </w:rPr>
                <w:t>20/1281r4</w:t>
              </w:r>
            </w:hyperlink>
            <w:r w:rsidR="0072585A" w:rsidRPr="00D05A58">
              <w:rPr>
                <w:color w:val="000000" w:themeColor="text1"/>
                <w:sz w:val="20"/>
              </w:rPr>
              <w:t>, 09/16/2020</w:t>
            </w:r>
          </w:p>
          <w:p w14:paraId="122B187C" w14:textId="17637AF2" w:rsidR="00C4505C" w:rsidRPr="00D05A58" w:rsidRDefault="0072585A" w:rsidP="00C4505C">
            <w:pPr>
              <w:rPr>
                <w:color w:val="000000" w:themeColor="text1"/>
                <w:sz w:val="20"/>
              </w:rPr>
            </w:pPr>
            <w:r w:rsidRPr="00D05A58">
              <w:rPr>
                <w:color w:val="000000" w:themeColor="text1"/>
                <w:sz w:val="20"/>
                <w:highlight w:val="green"/>
              </w:rPr>
              <w:lastRenderedPageBreak/>
              <w:t>(SP result:  Approved with unanimous consent)</w:t>
            </w:r>
          </w:p>
        </w:tc>
        <w:tc>
          <w:tcPr>
            <w:tcW w:w="2212" w:type="dxa"/>
          </w:tcPr>
          <w:p w14:paraId="132BEDCE" w14:textId="69AFA3C8" w:rsidR="00E7555D" w:rsidRPr="00B21991" w:rsidRDefault="00E7555D" w:rsidP="007F07F1">
            <w:pPr>
              <w:rPr>
                <w:color w:val="00B050"/>
                <w:sz w:val="20"/>
              </w:rPr>
            </w:pPr>
            <w:r w:rsidRPr="00B21991">
              <w:rPr>
                <w:color w:val="00B050"/>
                <w:sz w:val="20"/>
              </w:rPr>
              <w:lastRenderedPageBreak/>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C1254F">
        <w:trPr>
          <w:trHeight w:val="257"/>
        </w:trPr>
        <w:tc>
          <w:tcPr>
            <w:tcW w:w="1274" w:type="dxa"/>
          </w:tcPr>
          <w:p w14:paraId="4224A0D1" w14:textId="71A17061" w:rsidR="00E7555D" w:rsidRPr="00082493" w:rsidRDefault="00E7555D" w:rsidP="007F07F1">
            <w:pPr>
              <w:rPr>
                <w:color w:val="00B050"/>
                <w:sz w:val="20"/>
              </w:rPr>
            </w:pPr>
            <w:r w:rsidRPr="00082493">
              <w:rPr>
                <w:color w:val="00B050"/>
                <w:sz w:val="20"/>
              </w:rPr>
              <w:t>MAC</w:t>
            </w:r>
          </w:p>
        </w:tc>
        <w:tc>
          <w:tcPr>
            <w:tcW w:w="1968"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
          <w:p w14:paraId="0086D207" w14:textId="77777777" w:rsidR="00C4505C" w:rsidRPr="00D05A58" w:rsidRDefault="00C4505C" w:rsidP="00C4505C">
            <w:pPr>
              <w:rPr>
                <w:color w:val="000000" w:themeColor="text1"/>
                <w:sz w:val="20"/>
              </w:rPr>
            </w:pPr>
            <w:r w:rsidRPr="00D05A58">
              <w:rPr>
                <w:color w:val="000000" w:themeColor="text1"/>
                <w:sz w:val="20"/>
              </w:rPr>
              <w:t>Uploaded:</w:t>
            </w:r>
          </w:p>
          <w:p w14:paraId="4F341568" w14:textId="26BBFE2D" w:rsidR="00C4505C" w:rsidRPr="00D05A58" w:rsidRDefault="001D1EBE" w:rsidP="00C4505C">
            <w:pPr>
              <w:rPr>
                <w:color w:val="000000" w:themeColor="text1"/>
                <w:sz w:val="20"/>
              </w:rPr>
            </w:pPr>
            <w:hyperlink r:id="rId318" w:history="1">
              <w:r w:rsidR="000D6648" w:rsidRPr="00D05A58">
                <w:rPr>
                  <w:rStyle w:val="Hyperlink"/>
                  <w:color w:val="000000" w:themeColor="text1"/>
                  <w:sz w:val="20"/>
                </w:rPr>
                <w:t>20/1408r0</w:t>
              </w:r>
            </w:hyperlink>
            <w:r w:rsidR="000D6648" w:rsidRPr="00D05A58">
              <w:rPr>
                <w:color w:val="000000" w:themeColor="text1"/>
                <w:sz w:val="20"/>
              </w:rPr>
              <w:t>, 09/09/2020</w:t>
            </w:r>
          </w:p>
          <w:p w14:paraId="48714E28" w14:textId="1E31C2E6" w:rsidR="00582712" w:rsidRPr="00D05A58" w:rsidRDefault="001D1EBE" w:rsidP="00C4505C">
            <w:pPr>
              <w:rPr>
                <w:color w:val="000000" w:themeColor="text1"/>
                <w:sz w:val="20"/>
              </w:rPr>
            </w:pPr>
            <w:hyperlink r:id="rId319" w:history="1">
              <w:r w:rsidR="00582712" w:rsidRPr="00D05A58">
                <w:rPr>
                  <w:rStyle w:val="Hyperlink"/>
                  <w:color w:val="000000" w:themeColor="text1"/>
                  <w:sz w:val="20"/>
                </w:rPr>
                <w:t>20/1408r1</w:t>
              </w:r>
            </w:hyperlink>
            <w:r w:rsidR="00582712" w:rsidRPr="00D05A58">
              <w:rPr>
                <w:color w:val="000000" w:themeColor="text1"/>
                <w:sz w:val="20"/>
              </w:rPr>
              <w:t>, 09/24/2020</w:t>
            </w:r>
          </w:p>
          <w:p w14:paraId="6B05F5DF" w14:textId="3FC22CEA" w:rsidR="00227836" w:rsidRPr="00D05A58" w:rsidRDefault="001D1EBE" w:rsidP="00C4505C">
            <w:pPr>
              <w:rPr>
                <w:color w:val="000000" w:themeColor="text1"/>
                <w:sz w:val="20"/>
              </w:rPr>
            </w:pPr>
            <w:hyperlink r:id="rId320" w:history="1">
              <w:r w:rsidR="00227836" w:rsidRPr="00D05A58">
                <w:rPr>
                  <w:rStyle w:val="Hyperlink"/>
                  <w:color w:val="000000" w:themeColor="text1"/>
                  <w:sz w:val="20"/>
                </w:rPr>
                <w:t>20/1408r2</w:t>
              </w:r>
            </w:hyperlink>
            <w:r w:rsidR="00227836" w:rsidRPr="00D05A58">
              <w:rPr>
                <w:color w:val="000000" w:themeColor="text1"/>
                <w:sz w:val="20"/>
              </w:rPr>
              <w:t>, 09/24/2020</w:t>
            </w:r>
          </w:p>
          <w:p w14:paraId="1064DB88" w14:textId="77777777" w:rsidR="000D6648" w:rsidRPr="00D05A58" w:rsidRDefault="000D6648" w:rsidP="00C4505C">
            <w:pPr>
              <w:rPr>
                <w:color w:val="000000" w:themeColor="text1"/>
                <w:sz w:val="20"/>
              </w:rPr>
            </w:pPr>
          </w:p>
          <w:p w14:paraId="1C261FD6" w14:textId="77777777" w:rsidR="00C4505C" w:rsidRPr="00D05A58" w:rsidRDefault="00C4505C" w:rsidP="00C4505C">
            <w:pPr>
              <w:rPr>
                <w:color w:val="000000" w:themeColor="text1"/>
                <w:sz w:val="20"/>
              </w:rPr>
            </w:pPr>
            <w:r w:rsidRPr="00D05A58">
              <w:rPr>
                <w:color w:val="000000" w:themeColor="text1"/>
                <w:sz w:val="20"/>
              </w:rPr>
              <w:t>Presented:</w:t>
            </w:r>
          </w:p>
          <w:p w14:paraId="266DDE60" w14:textId="65728DF3" w:rsidR="00675919" w:rsidRPr="00D05A58" w:rsidRDefault="001D1EBE" w:rsidP="00675919">
            <w:pPr>
              <w:rPr>
                <w:color w:val="000000" w:themeColor="text1"/>
                <w:sz w:val="20"/>
              </w:rPr>
            </w:pPr>
            <w:hyperlink r:id="rId321" w:history="1">
              <w:r w:rsidR="00675919" w:rsidRPr="00D05A58">
                <w:rPr>
                  <w:rStyle w:val="Hyperlink"/>
                  <w:color w:val="000000" w:themeColor="text1"/>
                  <w:sz w:val="20"/>
                </w:rPr>
                <w:t>20/1408r0</w:t>
              </w:r>
            </w:hyperlink>
            <w:r w:rsidR="00675919" w:rsidRPr="00D05A58">
              <w:rPr>
                <w:color w:val="000000" w:themeColor="text1"/>
                <w:sz w:val="20"/>
              </w:rPr>
              <w:t>, 09/23/2020</w:t>
            </w:r>
          </w:p>
          <w:p w14:paraId="7DA006A4" w14:textId="77777777" w:rsidR="00C4505C" w:rsidRPr="00D05A58" w:rsidRDefault="00C4505C" w:rsidP="00C4505C">
            <w:pPr>
              <w:rPr>
                <w:color w:val="000000" w:themeColor="text1"/>
                <w:sz w:val="20"/>
              </w:rPr>
            </w:pPr>
          </w:p>
          <w:p w14:paraId="7F2BC0BA" w14:textId="77777777" w:rsidR="00C4505C" w:rsidRPr="00D05A58" w:rsidRDefault="00C4505C" w:rsidP="00C4505C">
            <w:pPr>
              <w:rPr>
                <w:color w:val="000000" w:themeColor="text1"/>
                <w:sz w:val="20"/>
              </w:rPr>
            </w:pPr>
            <w:r w:rsidRPr="00D05A58">
              <w:rPr>
                <w:color w:val="000000" w:themeColor="text1"/>
                <w:sz w:val="20"/>
              </w:rPr>
              <w:t>Straw Polled:</w:t>
            </w:r>
          </w:p>
          <w:p w14:paraId="603C1567" w14:textId="77777777" w:rsidR="00C52E83" w:rsidRPr="00D05A58" w:rsidRDefault="001D1EBE" w:rsidP="00C52E83">
            <w:pPr>
              <w:rPr>
                <w:color w:val="000000" w:themeColor="text1"/>
                <w:sz w:val="20"/>
              </w:rPr>
            </w:pPr>
            <w:hyperlink r:id="rId322" w:history="1">
              <w:r w:rsidR="00C52E83" w:rsidRPr="00D05A58">
                <w:rPr>
                  <w:rStyle w:val="Hyperlink"/>
                  <w:color w:val="000000" w:themeColor="text1"/>
                  <w:sz w:val="20"/>
                </w:rPr>
                <w:t>20/1408r2</w:t>
              </w:r>
            </w:hyperlink>
            <w:r w:rsidR="00C52E83" w:rsidRPr="00D05A58">
              <w:rPr>
                <w:color w:val="000000" w:themeColor="text1"/>
                <w:sz w:val="20"/>
              </w:rPr>
              <w:t>, 09/24/2020</w:t>
            </w:r>
          </w:p>
          <w:p w14:paraId="17657EB9" w14:textId="3FEE9479" w:rsidR="00E7555D" w:rsidRPr="00D05A58" w:rsidRDefault="00C52E83" w:rsidP="007F07F1">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E7555D" w:rsidRPr="00082493" w:rsidRDefault="00E7555D" w:rsidP="007F07F1">
            <w:pPr>
              <w:rPr>
                <w:color w:val="00B050"/>
                <w:sz w:val="20"/>
              </w:rPr>
            </w:pPr>
            <w:r w:rsidRPr="00082493">
              <w:rPr>
                <w:color w:val="00B050"/>
                <w:sz w:val="20"/>
              </w:rPr>
              <w:t>Motion 111, #SP0611-2</w:t>
            </w:r>
            <w:r w:rsidR="009F7ACE">
              <w:rPr>
                <w:color w:val="00B050"/>
                <w:sz w:val="20"/>
              </w:rPr>
              <w:t>7</w:t>
            </w:r>
          </w:p>
        </w:tc>
      </w:tr>
      <w:tr w:rsidR="00E7555D" w:rsidRPr="009E4344" w14:paraId="4770B78A" w14:textId="77777777" w:rsidTr="00C1254F">
        <w:trPr>
          <w:trHeight w:val="271"/>
        </w:trPr>
        <w:tc>
          <w:tcPr>
            <w:tcW w:w="1274" w:type="dxa"/>
          </w:tcPr>
          <w:p w14:paraId="3FCA837B" w14:textId="0846A0BD" w:rsidR="00E7555D" w:rsidRPr="0042524B" w:rsidRDefault="00E7555D" w:rsidP="007F07F1">
            <w:pPr>
              <w:rPr>
                <w:color w:val="00B050"/>
                <w:sz w:val="20"/>
              </w:rPr>
            </w:pPr>
            <w:r w:rsidRPr="0042524B">
              <w:rPr>
                <w:color w:val="00B050"/>
                <w:sz w:val="20"/>
              </w:rPr>
              <w:t>MAC</w:t>
            </w:r>
          </w:p>
        </w:tc>
        <w:tc>
          <w:tcPr>
            <w:tcW w:w="1968"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
          <w:p w14:paraId="7AE20058" w14:textId="77777777" w:rsidR="00C4505C" w:rsidRPr="00D05A58" w:rsidRDefault="00C4505C" w:rsidP="00C4505C">
            <w:pPr>
              <w:rPr>
                <w:color w:val="000000" w:themeColor="text1"/>
                <w:sz w:val="20"/>
              </w:rPr>
            </w:pPr>
            <w:r w:rsidRPr="00D05A58">
              <w:rPr>
                <w:color w:val="000000" w:themeColor="text1"/>
                <w:sz w:val="20"/>
              </w:rPr>
              <w:t>Uploaded:</w:t>
            </w:r>
          </w:p>
          <w:p w14:paraId="33147DD9" w14:textId="2DB809E7" w:rsidR="000B75D1" w:rsidRPr="00D05A58" w:rsidRDefault="001D1EBE" w:rsidP="00C4505C">
            <w:pPr>
              <w:rPr>
                <w:color w:val="000000" w:themeColor="text1"/>
                <w:sz w:val="20"/>
              </w:rPr>
            </w:pPr>
            <w:hyperlink r:id="rId323" w:history="1">
              <w:r w:rsidR="000B75D1" w:rsidRPr="00D05A58">
                <w:rPr>
                  <w:rStyle w:val="Hyperlink"/>
                  <w:color w:val="000000" w:themeColor="text1"/>
                  <w:sz w:val="20"/>
                </w:rPr>
                <w:t>20/1434r0</w:t>
              </w:r>
            </w:hyperlink>
            <w:r w:rsidR="000B75D1" w:rsidRPr="00D05A58">
              <w:rPr>
                <w:color w:val="000000" w:themeColor="text1"/>
                <w:sz w:val="20"/>
              </w:rPr>
              <w:t>, 09/08/2020</w:t>
            </w:r>
          </w:p>
          <w:p w14:paraId="74D40670" w14:textId="1128E0A2" w:rsidR="00C47973" w:rsidRPr="00314346" w:rsidRDefault="001D1EBE" w:rsidP="00C4505C">
            <w:pPr>
              <w:rPr>
                <w:sz w:val="20"/>
              </w:rPr>
            </w:pPr>
            <w:hyperlink r:id="rId324" w:history="1">
              <w:r w:rsidR="00C47973" w:rsidRPr="00314346">
                <w:rPr>
                  <w:rStyle w:val="Hyperlink"/>
                  <w:color w:val="auto"/>
                  <w:sz w:val="20"/>
                </w:rPr>
                <w:t>20/1434r1</w:t>
              </w:r>
            </w:hyperlink>
            <w:r w:rsidR="00876549" w:rsidRPr="00314346">
              <w:t>,</w:t>
            </w:r>
            <w:r w:rsidR="00C47973" w:rsidRPr="00314346">
              <w:rPr>
                <w:sz w:val="20"/>
              </w:rPr>
              <w:t xml:space="preserve"> 09/17/2020</w:t>
            </w:r>
          </w:p>
          <w:p w14:paraId="683E54A1" w14:textId="2B37E31A" w:rsidR="00876549" w:rsidRPr="00314346" w:rsidRDefault="001D1EBE" w:rsidP="00C4505C">
            <w:pPr>
              <w:rPr>
                <w:sz w:val="20"/>
              </w:rPr>
            </w:pPr>
            <w:hyperlink r:id="rId325" w:history="1">
              <w:r w:rsidR="00876549" w:rsidRPr="00314346">
                <w:rPr>
                  <w:rStyle w:val="Hyperlink"/>
                  <w:color w:val="auto"/>
                  <w:sz w:val="20"/>
                </w:rPr>
                <w:t>20/1434r2</w:t>
              </w:r>
            </w:hyperlink>
            <w:r w:rsidR="00876549" w:rsidRPr="00314346">
              <w:rPr>
                <w:sz w:val="20"/>
              </w:rPr>
              <w:t>, 09/21/2020</w:t>
            </w:r>
          </w:p>
          <w:p w14:paraId="3848DEFB" w14:textId="59E37B4D" w:rsidR="00196AD6" w:rsidRPr="00314346" w:rsidRDefault="001D1EBE" w:rsidP="00C4505C">
            <w:pPr>
              <w:rPr>
                <w:sz w:val="20"/>
              </w:rPr>
            </w:pPr>
            <w:hyperlink r:id="rId326" w:history="1">
              <w:r w:rsidR="005B2B54" w:rsidRPr="00314346">
                <w:rPr>
                  <w:rStyle w:val="Hyperlink"/>
                  <w:color w:val="auto"/>
                  <w:sz w:val="20"/>
                </w:rPr>
                <w:t>20/1434r3</w:t>
              </w:r>
            </w:hyperlink>
            <w:r w:rsidR="005B2B54" w:rsidRPr="00314346">
              <w:rPr>
                <w:sz w:val="20"/>
              </w:rPr>
              <w:t>, 09/22/2020</w:t>
            </w:r>
          </w:p>
          <w:p w14:paraId="12119A9E" w14:textId="4865672E" w:rsidR="00680026" w:rsidRPr="00314346" w:rsidRDefault="001D1EBE" w:rsidP="00C4505C">
            <w:pPr>
              <w:rPr>
                <w:sz w:val="20"/>
              </w:rPr>
            </w:pPr>
            <w:hyperlink r:id="rId327" w:history="1">
              <w:r w:rsidR="00867741" w:rsidRPr="00314346">
                <w:rPr>
                  <w:rStyle w:val="Hyperlink"/>
                  <w:color w:val="auto"/>
                  <w:sz w:val="20"/>
                </w:rPr>
                <w:t>20/1434r4</w:t>
              </w:r>
            </w:hyperlink>
            <w:r w:rsidR="00867741" w:rsidRPr="00314346">
              <w:rPr>
                <w:sz w:val="20"/>
              </w:rPr>
              <w:t>, 09/24/2020</w:t>
            </w:r>
          </w:p>
          <w:p w14:paraId="27612116" w14:textId="462568F8" w:rsidR="00680026" w:rsidRPr="00314346" w:rsidRDefault="001D1EBE" w:rsidP="00C4505C">
            <w:pPr>
              <w:rPr>
                <w:sz w:val="20"/>
              </w:rPr>
            </w:pPr>
            <w:hyperlink r:id="rId328" w:history="1">
              <w:r w:rsidR="00680026" w:rsidRPr="00314346">
                <w:rPr>
                  <w:rStyle w:val="Hyperlink"/>
                  <w:color w:val="auto"/>
                  <w:sz w:val="20"/>
                </w:rPr>
                <w:t>20/1434r5</w:t>
              </w:r>
            </w:hyperlink>
            <w:r w:rsidR="00680026" w:rsidRPr="00314346">
              <w:rPr>
                <w:sz w:val="20"/>
              </w:rPr>
              <w:t>, 09/27/2020</w:t>
            </w:r>
          </w:p>
          <w:p w14:paraId="05B267FC" w14:textId="1942B9E8" w:rsidR="00511398" w:rsidRPr="00314346" w:rsidRDefault="001D1EBE" w:rsidP="00C4505C">
            <w:pPr>
              <w:rPr>
                <w:sz w:val="20"/>
              </w:rPr>
            </w:pPr>
            <w:hyperlink r:id="rId329" w:history="1">
              <w:r w:rsidR="00511398" w:rsidRPr="00314346">
                <w:rPr>
                  <w:rStyle w:val="Hyperlink"/>
                  <w:color w:val="auto"/>
                  <w:sz w:val="20"/>
                </w:rPr>
                <w:t>20/1434r6</w:t>
              </w:r>
            </w:hyperlink>
            <w:r w:rsidR="00511398" w:rsidRPr="00314346">
              <w:rPr>
                <w:sz w:val="20"/>
              </w:rPr>
              <w:t>, 09/28/2020</w:t>
            </w:r>
          </w:p>
          <w:p w14:paraId="4B3421BF" w14:textId="77777777" w:rsidR="00C4505C" w:rsidRPr="00314346" w:rsidRDefault="00C4505C" w:rsidP="00C4505C">
            <w:pPr>
              <w:rPr>
                <w:sz w:val="20"/>
              </w:rPr>
            </w:pPr>
          </w:p>
          <w:p w14:paraId="29FF82AA" w14:textId="77777777" w:rsidR="00C4505C" w:rsidRPr="00314346" w:rsidRDefault="00C4505C" w:rsidP="00C4505C">
            <w:pPr>
              <w:rPr>
                <w:sz w:val="20"/>
              </w:rPr>
            </w:pPr>
            <w:r w:rsidRPr="00314346">
              <w:rPr>
                <w:sz w:val="20"/>
              </w:rPr>
              <w:t>Presented:</w:t>
            </w:r>
          </w:p>
          <w:p w14:paraId="516A11B1" w14:textId="392F9E5D" w:rsidR="003B34AB" w:rsidRPr="00314346" w:rsidRDefault="001D1EBE" w:rsidP="003B34AB">
            <w:pPr>
              <w:rPr>
                <w:sz w:val="20"/>
              </w:rPr>
            </w:pPr>
            <w:hyperlink r:id="rId330" w:history="1">
              <w:r w:rsidR="003B34AB" w:rsidRPr="00314346">
                <w:rPr>
                  <w:rStyle w:val="Hyperlink"/>
                  <w:color w:val="auto"/>
                  <w:sz w:val="20"/>
                </w:rPr>
                <w:t>20/1434r3</w:t>
              </w:r>
            </w:hyperlink>
            <w:r w:rsidR="003B34AB" w:rsidRPr="00314346">
              <w:rPr>
                <w:sz w:val="20"/>
              </w:rPr>
              <w:t>, 09/23/2020</w:t>
            </w:r>
          </w:p>
          <w:p w14:paraId="4A448B46" w14:textId="39953984" w:rsidR="00C4505C" w:rsidRPr="00314346" w:rsidRDefault="001D1EBE" w:rsidP="00C4505C">
            <w:pPr>
              <w:rPr>
                <w:sz w:val="20"/>
              </w:rPr>
            </w:pPr>
            <w:hyperlink r:id="rId331" w:history="1">
              <w:r w:rsidR="005E60E7" w:rsidRPr="00314346">
                <w:rPr>
                  <w:rStyle w:val="Hyperlink"/>
                  <w:color w:val="auto"/>
                  <w:sz w:val="20"/>
                </w:rPr>
                <w:t>20/1434r4</w:t>
              </w:r>
            </w:hyperlink>
            <w:r w:rsidR="005E60E7" w:rsidRPr="00314346">
              <w:rPr>
                <w:sz w:val="20"/>
              </w:rPr>
              <w:t>, 09/24/2020</w:t>
            </w:r>
          </w:p>
          <w:p w14:paraId="6F3F3886" w14:textId="3EABBACB" w:rsidR="00C560F4" w:rsidRPr="00314346" w:rsidRDefault="001D1EBE" w:rsidP="00C560F4">
            <w:pPr>
              <w:rPr>
                <w:sz w:val="20"/>
              </w:rPr>
            </w:pPr>
            <w:hyperlink r:id="rId332" w:history="1">
              <w:r w:rsidR="00C560F4" w:rsidRPr="00314346">
                <w:rPr>
                  <w:rStyle w:val="Hyperlink"/>
                  <w:color w:val="auto"/>
                  <w:sz w:val="20"/>
                </w:rPr>
                <w:t>20/1434r5</w:t>
              </w:r>
            </w:hyperlink>
            <w:r w:rsidR="00637D80" w:rsidRPr="00314346">
              <w:rPr>
                <w:sz w:val="20"/>
              </w:rPr>
              <w:t>, 09/28</w:t>
            </w:r>
            <w:r w:rsidR="00C560F4" w:rsidRPr="00314346">
              <w:rPr>
                <w:sz w:val="20"/>
              </w:rPr>
              <w:t>/2020</w:t>
            </w:r>
          </w:p>
          <w:p w14:paraId="33972F17" w14:textId="77777777" w:rsidR="00AC5059" w:rsidRPr="00314346" w:rsidRDefault="00AC5059" w:rsidP="00C4505C">
            <w:pPr>
              <w:rPr>
                <w:sz w:val="20"/>
              </w:rPr>
            </w:pPr>
          </w:p>
          <w:p w14:paraId="429FDC43" w14:textId="77777777" w:rsidR="00C4505C" w:rsidRPr="00314346" w:rsidRDefault="00C4505C" w:rsidP="00C4505C">
            <w:pPr>
              <w:rPr>
                <w:sz w:val="20"/>
              </w:rPr>
            </w:pPr>
            <w:r w:rsidRPr="00314346">
              <w:rPr>
                <w:sz w:val="20"/>
              </w:rPr>
              <w:t>Straw Polled:</w:t>
            </w:r>
          </w:p>
          <w:p w14:paraId="263B3DF4" w14:textId="77777777" w:rsidR="00511398" w:rsidRPr="00314346" w:rsidRDefault="001D1EBE" w:rsidP="00511398">
            <w:pPr>
              <w:rPr>
                <w:sz w:val="20"/>
              </w:rPr>
            </w:pPr>
            <w:hyperlink r:id="rId333" w:history="1">
              <w:r w:rsidR="00511398" w:rsidRPr="00314346">
                <w:rPr>
                  <w:rStyle w:val="Hyperlink"/>
                  <w:color w:val="auto"/>
                  <w:sz w:val="20"/>
                </w:rPr>
                <w:t>20/1434r6</w:t>
              </w:r>
            </w:hyperlink>
            <w:r w:rsidR="00511398" w:rsidRPr="00314346">
              <w:rPr>
                <w:sz w:val="20"/>
              </w:rPr>
              <w:t>, 09/28/2020</w:t>
            </w:r>
          </w:p>
          <w:p w14:paraId="4B516A2E" w14:textId="10897ED7" w:rsidR="00E7555D" w:rsidRPr="00D05A58" w:rsidRDefault="00511398" w:rsidP="007F07F1">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tc>
        <w:tc>
          <w:tcPr>
            <w:tcW w:w="2212" w:type="dxa"/>
          </w:tcPr>
          <w:p w14:paraId="7ABF7C34" w14:textId="2BBB4BA3" w:rsidR="00E7555D" w:rsidRPr="0042524B" w:rsidRDefault="00E7555D" w:rsidP="007F07F1">
            <w:pPr>
              <w:rPr>
                <w:color w:val="00B050"/>
                <w:sz w:val="20"/>
              </w:rPr>
            </w:pPr>
            <w:r w:rsidRPr="0042524B">
              <w:rPr>
                <w:color w:val="00B050"/>
                <w:sz w:val="20"/>
              </w:rPr>
              <w:t>Motion 50</w:t>
            </w:r>
          </w:p>
          <w:p w14:paraId="30AB6D4D" w14:textId="77777777" w:rsidR="00E7555D" w:rsidRDefault="00E7555D" w:rsidP="007F07F1">
            <w:pPr>
              <w:rPr>
                <w:color w:val="00B050"/>
                <w:sz w:val="20"/>
              </w:rPr>
            </w:pPr>
            <w:r w:rsidRPr="0042524B">
              <w:rPr>
                <w:color w:val="00B050"/>
                <w:sz w:val="20"/>
              </w:rPr>
              <w:t>Motion 115, #SP90</w:t>
            </w:r>
          </w:p>
          <w:p w14:paraId="7EC0EB17" w14:textId="77777777" w:rsidR="00183A75" w:rsidRDefault="00183A75" w:rsidP="007F07F1">
            <w:pPr>
              <w:rPr>
                <w:color w:val="00B050"/>
                <w:sz w:val="20"/>
              </w:rPr>
            </w:pPr>
            <w:r>
              <w:rPr>
                <w:color w:val="00B050"/>
                <w:sz w:val="20"/>
              </w:rPr>
              <w:t>Motion 126</w:t>
            </w:r>
          </w:p>
          <w:p w14:paraId="168D57DF" w14:textId="77FB5BD3" w:rsidR="005C2BC4" w:rsidRPr="0042524B" w:rsidRDefault="005C2BC4" w:rsidP="007F07F1">
            <w:pPr>
              <w:rPr>
                <w:color w:val="00B050"/>
                <w:sz w:val="20"/>
              </w:rPr>
            </w:pPr>
            <w:r>
              <w:rPr>
                <w:color w:val="00B050"/>
                <w:sz w:val="20"/>
              </w:rPr>
              <w:t>Motion 131, #</w:t>
            </w:r>
            <w:r w:rsidR="008412FC">
              <w:rPr>
                <w:color w:val="00B050"/>
                <w:sz w:val="20"/>
              </w:rPr>
              <w:t>SP</w:t>
            </w:r>
            <w:r>
              <w:rPr>
                <w:color w:val="00B050"/>
                <w:sz w:val="20"/>
              </w:rPr>
              <w:t>207</w:t>
            </w:r>
          </w:p>
        </w:tc>
      </w:tr>
      <w:tr w:rsidR="00E7555D" w14:paraId="235567A9" w14:textId="77777777" w:rsidTr="00C1254F">
        <w:trPr>
          <w:trHeight w:val="257"/>
        </w:trPr>
        <w:tc>
          <w:tcPr>
            <w:tcW w:w="1274" w:type="dxa"/>
          </w:tcPr>
          <w:p w14:paraId="041692B5" w14:textId="77777777" w:rsidR="00E7555D" w:rsidRDefault="00E7555D" w:rsidP="007F07F1">
            <w:pPr>
              <w:rPr>
                <w:color w:val="00B050"/>
                <w:sz w:val="20"/>
              </w:rPr>
            </w:pPr>
            <w:r w:rsidRPr="00E74230">
              <w:rPr>
                <w:color w:val="00B050"/>
                <w:sz w:val="20"/>
              </w:rPr>
              <w:t>MAC</w:t>
            </w:r>
          </w:p>
          <w:p w14:paraId="4A3E0572" w14:textId="2B6E65F9" w:rsidR="00665903" w:rsidRPr="00E74230" w:rsidRDefault="00665903" w:rsidP="007F07F1">
            <w:pPr>
              <w:rPr>
                <w:color w:val="00B050"/>
                <w:sz w:val="20"/>
              </w:rPr>
            </w:pPr>
          </w:p>
        </w:tc>
        <w:tc>
          <w:tcPr>
            <w:tcW w:w="1968"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594" w:type="dxa"/>
            <w:gridSpan w:val="2"/>
          </w:tcPr>
          <w:p w14:paraId="3E82AE29" w14:textId="1811068D" w:rsidR="00E7555D" w:rsidRPr="00E74230" w:rsidRDefault="00E7555D" w:rsidP="009E4344">
            <w:pPr>
              <w:rPr>
                <w:color w:val="00B050"/>
                <w:sz w:val="20"/>
              </w:rPr>
            </w:pPr>
            <w:r w:rsidRPr="00E74230">
              <w:rPr>
                <w:color w:val="00B050"/>
                <w:sz w:val="20"/>
              </w:rPr>
              <w:t xml:space="preserve"> R2</w:t>
            </w:r>
          </w:p>
        </w:tc>
        <w:tc>
          <w:tcPr>
            <w:tcW w:w="2344" w:type="dxa"/>
          </w:tcPr>
          <w:p w14:paraId="09D1DC65" w14:textId="77777777" w:rsidR="00C4505C" w:rsidRPr="00D05A58" w:rsidRDefault="00C4505C" w:rsidP="00C4505C">
            <w:pPr>
              <w:rPr>
                <w:color w:val="000000" w:themeColor="text1"/>
                <w:sz w:val="20"/>
              </w:rPr>
            </w:pPr>
            <w:r w:rsidRPr="00D05A58">
              <w:rPr>
                <w:color w:val="000000" w:themeColor="text1"/>
                <w:sz w:val="20"/>
              </w:rPr>
              <w:t>Uploaded:</w:t>
            </w:r>
          </w:p>
          <w:p w14:paraId="5300D14D" w14:textId="77777777" w:rsidR="00C4505C" w:rsidRPr="00D05A58" w:rsidRDefault="00C4505C" w:rsidP="00C4505C">
            <w:pPr>
              <w:rPr>
                <w:color w:val="000000" w:themeColor="text1"/>
                <w:sz w:val="20"/>
              </w:rPr>
            </w:pPr>
          </w:p>
          <w:p w14:paraId="616A632B" w14:textId="77777777" w:rsidR="00C4505C" w:rsidRPr="00D05A58" w:rsidRDefault="00C4505C" w:rsidP="00C4505C">
            <w:pPr>
              <w:rPr>
                <w:color w:val="000000" w:themeColor="text1"/>
                <w:sz w:val="20"/>
              </w:rPr>
            </w:pPr>
            <w:r w:rsidRPr="00D05A58">
              <w:rPr>
                <w:color w:val="000000" w:themeColor="text1"/>
                <w:sz w:val="20"/>
              </w:rPr>
              <w:t>Presented:</w:t>
            </w:r>
          </w:p>
          <w:p w14:paraId="496B4D8D" w14:textId="77777777" w:rsidR="00C4505C" w:rsidRPr="00D05A58" w:rsidRDefault="00C4505C" w:rsidP="00C4505C">
            <w:pPr>
              <w:rPr>
                <w:color w:val="000000" w:themeColor="text1"/>
                <w:sz w:val="20"/>
              </w:rPr>
            </w:pPr>
          </w:p>
          <w:p w14:paraId="348AE766" w14:textId="77777777" w:rsidR="00C4505C" w:rsidRPr="00D05A58" w:rsidRDefault="00C4505C" w:rsidP="00C4505C">
            <w:pPr>
              <w:rPr>
                <w:color w:val="000000" w:themeColor="text1"/>
                <w:sz w:val="20"/>
              </w:rPr>
            </w:pPr>
            <w:r w:rsidRPr="00D05A58">
              <w:rPr>
                <w:color w:val="000000" w:themeColor="text1"/>
                <w:sz w:val="20"/>
              </w:rPr>
              <w:t>Straw Polled:</w:t>
            </w:r>
          </w:p>
          <w:p w14:paraId="34EF448A" w14:textId="77777777" w:rsidR="00E7555D" w:rsidRPr="00D05A58" w:rsidRDefault="00E7555D" w:rsidP="00E65BB5">
            <w:pPr>
              <w:rPr>
                <w:color w:val="000000" w:themeColor="text1"/>
                <w:sz w:val="20"/>
              </w:rPr>
            </w:pPr>
          </w:p>
        </w:tc>
        <w:tc>
          <w:tcPr>
            <w:tcW w:w="2212"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744BA1" w14:paraId="36362794" w14:textId="77777777" w:rsidTr="00C1254F">
        <w:trPr>
          <w:trHeight w:val="271"/>
          <w:ins w:id="85" w:author="Edward Au" w:date="2020-10-20T21:17:00Z"/>
        </w:trPr>
        <w:tc>
          <w:tcPr>
            <w:tcW w:w="1274" w:type="dxa"/>
          </w:tcPr>
          <w:p w14:paraId="10AA9AC6" w14:textId="569922F2" w:rsidR="00744BA1" w:rsidRPr="00FE5AC0" w:rsidRDefault="00744BA1" w:rsidP="007F07F1">
            <w:pPr>
              <w:rPr>
                <w:ins w:id="86" w:author="Edward Au" w:date="2020-10-20T21:17:00Z"/>
                <w:color w:val="00B050"/>
                <w:sz w:val="20"/>
              </w:rPr>
            </w:pPr>
            <w:ins w:id="87" w:author="Edward Au" w:date="2020-10-20T21:17:00Z">
              <w:r>
                <w:rPr>
                  <w:color w:val="00B050"/>
                  <w:sz w:val="20"/>
                </w:rPr>
                <w:t>MAC</w:t>
              </w:r>
            </w:ins>
          </w:p>
        </w:tc>
        <w:tc>
          <w:tcPr>
            <w:tcW w:w="1968" w:type="dxa"/>
          </w:tcPr>
          <w:p w14:paraId="7C0066D5" w14:textId="4BDE7102" w:rsidR="00744BA1" w:rsidRPr="00FE5AC0" w:rsidRDefault="00744BA1" w:rsidP="007F07F1">
            <w:pPr>
              <w:rPr>
                <w:ins w:id="88" w:author="Edward Au" w:date="2020-10-20T21:17:00Z"/>
                <w:color w:val="00B050"/>
                <w:sz w:val="20"/>
              </w:rPr>
            </w:pPr>
            <w:ins w:id="89" w:author="Edward Au" w:date="2020-10-20T21:17:00Z">
              <w:r>
                <w:rPr>
                  <w:color w:val="00B050"/>
                  <w:sz w:val="20"/>
                </w:rPr>
                <w:t>MLO-Introduction</w:t>
              </w:r>
            </w:ins>
          </w:p>
        </w:tc>
        <w:tc>
          <w:tcPr>
            <w:tcW w:w="1562" w:type="dxa"/>
            <w:shd w:val="clear" w:color="auto" w:fill="auto"/>
          </w:tcPr>
          <w:p w14:paraId="3675EF78" w14:textId="43D1B5D0" w:rsidR="00744BA1" w:rsidRPr="00FE5AC0" w:rsidRDefault="00D30C00" w:rsidP="007F07F1">
            <w:pPr>
              <w:rPr>
                <w:ins w:id="90" w:author="Edward Au" w:date="2020-10-20T21:17:00Z"/>
                <w:color w:val="00B050"/>
                <w:sz w:val="20"/>
              </w:rPr>
            </w:pPr>
            <w:ins w:id="91" w:author="Edward Au" w:date="2020-10-21T16:59:00Z">
              <w:r>
                <w:rPr>
                  <w:color w:val="00B050"/>
                  <w:sz w:val="20"/>
                </w:rPr>
                <w:t>Carol Ansley</w:t>
              </w:r>
            </w:ins>
          </w:p>
        </w:tc>
        <w:tc>
          <w:tcPr>
            <w:tcW w:w="2706" w:type="dxa"/>
          </w:tcPr>
          <w:p w14:paraId="65708C42" w14:textId="77777777" w:rsidR="00744BA1" w:rsidRPr="00FE5AC0" w:rsidRDefault="00744BA1" w:rsidP="007F07F1">
            <w:pPr>
              <w:rPr>
                <w:ins w:id="92" w:author="Edward Au" w:date="2020-10-20T21:17:00Z"/>
                <w:color w:val="00B050"/>
                <w:sz w:val="20"/>
              </w:rPr>
            </w:pPr>
          </w:p>
        </w:tc>
        <w:tc>
          <w:tcPr>
            <w:tcW w:w="1594" w:type="dxa"/>
            <w:gridSpan w:val="2"/>
          </w:tcPr>
          <w:p w14:paraId="29C1ACA0" w14:textId="77777777" w:rsidR="00744BA1" w:rsidRPr="00E74230" w:rsidRDefault="00744BA1" w:rsidP="007F07F1">
            <w:pPr>
              <w:rPr>
                <w:ins w:id="93" w:author="Edward Au" w:date="2020-10-20T21:17:00Z"/>
                <w:color w:val="00B050"/>
                <w:sz w:val="20"/>
              </w:rPr>
            </w:pPr>
          </w:p>
        </w:tc>
        <w:tc>
          <w:tcPr>
            <w:tcW w:w="2344" w:type="dxa"/>
          </w:tcPr>
          <w:p w14:paraId="2FA2446D" w14:textId="77777777" w:rsidR="00744BA1" w:rsidRDefault="00744BA1" w:rsidP="007F07F1">
            <w:pPr>
              <w:rPr>
                <w:ins w:id="94" w:author="Edward Au" w:date="2020-10-20T21:17:00Z"/>
                <w:rStyle w:val="Hyperlink"/>
                <w:color w:val="auto"/>
                <w:sz w:val="20"/>
                <w:u w:val="none"/>
              </w:rPr>
            </w:pPr>
            <w:ins w:id="95" w:author="Edward Au" w:date="2020-10-20T21:17:00Z">
              <w:r>
                <w:rPr>
                  <w:rStyle w:val="Hyperlink"/>
                  <w:color w:val="auto"/>
                  <w:sz w:val="20"/>
                  <w:u w:val="none"/>
                </w:rPr>
                <w:t>Uploaded:</w:t>
              </w:r>
            </w:ins>
          </w:p>
          <w:p w14:paraId="3653281F" w14:textId="77777777" w:rsidR="00744BA1" w:rsidRDefault="00744BA1" w:rsidP="007F07F1">
            <w:pPr>
              <w:rPr>
                <w:ins w:id="96" w:author="Edward Au" w:date="2020-10-20T21:17:00Z"/>
                <w:rStyle w:val="Hyperlink"/>
                <w:color w:val="auto"/>
                <w:sz w:val="20"/>
                <w:u w:val="none"/>
              </w:rPr>
            </w:pPr>
          </w:p>
          <w:p w14:paraId="2F370335" w14:textId="77777777" w:rsidR="00744BA1" w:rsidRDefault="00744BA1" w:rsidP="007F07F1">
            <w:pPr>
              <w:rPr>
                <w:ins w:id="97" w:author="Edward Au" w:date="2020-10-20T21:17:00Z"/>
                <w:rStyle w:val="Hyperlink"/>
                <w:color w:val="auto"/>
                <w:sz w:val="20"/>
                <w:u w:val="none"/>
              </w:rPr>
            </w:pPr>
            <w:ins w:id="98" w:author="Edward Au" w:date="2020-10-20T21:17:00Z">
              <w:r>
                <w:rPr>
                  <w:rStyle w:val="Hyperlink"/>
                  <w:color w:val="auto"/>
                  <w:sz w:val="20"/>
                  <w:u w:val="none"/>
                </w:rPr>
                <w:lastRenderedPageBreak/>
                <w:t>Presensted:</w:t>
              </w:r>
            </w:ins>
          </w:p>
          <w:p w14:paraId="705FCFF9" w14:textId="77777777" w:rsidR="00744BA1" w:rsidRDefault="00744BA1" w:rsidP="007F07F1">
            <w:pPr>
              <w:rPr>
                <w:ins w:id="99" w:author="Edward Au" w:date="2020-10-20T21:18:00Z"/>
                <w:rStyle w:val="Hyperlink"/>
                <w:color w:val="auto"/>
                <w:sz w:val="20"/>
                <w:u w:val="none"/>
              </w:rPr>
            </w:pPr>
          </w:p>
          <w:p w14:paraId="57B3B1AE" w14:textId="77777777" w:rsidR="00744BA1" w:rsidRDefault="00744BA1" w:rsidP="007F07F1">
            <w:pPr>
              <w:rPr>
                <w:ins w:id="100" w:author="Edward Au" w:date="2020-10-20T21:18:00Z"/>
                <w:rStyle w:val="Hyperlink"/>
                <w:color w:val="auto"/>
                <w:sz w:val="20"/>
                <w:u w:val="none"/>
              </w:rPr>
            </w:pPr>
            <w:ins w:id="101" w:author="Edward Au" w:date="2020-10-20T21:18:00Z">
              <w:r>
                <w:rPr>
                  <w:rStyle w:val="Hyperlink"/>
                  <w:color w:val="auto"/>
                  <w:sz w:val="20"/>
                  <w:u w:val="none"/>
                </w:rPr>
                <w:t>Straw Polled:</w:t>
              </w:r>
            </w:ins>
          </w:p>
          <w:p w14:paraId="06083824" w14:textId="26BA64A4" w:rsidR="00744BA1" w:rsidRPr="00850822" w:rsidRDefault="00744BA1" w:rsidP="007F07F1">
            <w:pPr>
              <w:rPr>
                <w:ins w:id="102" w:author="Edward Au" w:date="2020-10-20T21:17:00Z"/>
                <w:rStyle w:val="Hyperlink"/>
                <w:color w:val="auto"/>
                <w:sz w:val="20"/>
                <w:u w:val="none"/>
              </w:rPr>
            </w:pPr>
          </w:p>
        </w:tc>
        <w:tc>
          <w:tcPr>
            <w:tcW w:w="2212" w:type="dxa"/>
          </w:tcPr>
          <w:p w14:paraId="045E7188" w14:textId="57D58BD8" w:rsidR="00744BA1" w:rsidRPr="00E74230" w:rsidRDefault="00744BA1" w:rsidP="007F07F1">
            <w:pPr>
              <w:rPr>
                <w:ins w:id="103" w:author="Edward Au" w:date="2020-10-20T21:17:00Z"/>
                <w:color w:val="00B050"/>
                <w:sz w:val="20"/>
              </w:rPr>
            </w:pPr>
            <w:ins w:id="104" w:author="Edward Au" w:date="2020-10-20T21:18:00Z">
              <w:r>
                <w:rPr>
                  <w:color w:val="00B050"/>
                  <w:sz w:val="20"/>
                </w:rPr>
                <w:lastRenderedPageBreak/>
                <w:t>It is a placeholder subclause in D0.1.</w:t>
              </w:r>
            </w:ins>
          </w:p>
        </w:tc>
      </w:tr>
      <w:tr w:rsidR="00B507A2" w14:paraId="3671EF6D" w14:textId="77777777" w:rsidTr="00C1254F">
        <w:trPr>
          <w:trHeight w:val="271"/>
        </w:trPr>
        <w:tc>
          <w:tcPr>
            <w:tcW w:w="1274" w:type="dxa"/>
          </w:tcPr>
          <w:p w14:paraId="1E768D4C" w14:textId="23B452B4" w:rsidR="00B507A2" w:rsidRPr="00FE5AC0" w:rsidRDefault="00B507A2" w:rsidP="007F07F1">
            <w:pPr>
              <w:rPr>
                <w:color w:val="00B050"/>
                <w:sz w:val="20"/>
              </w:rPr>
            </w:pPr>
            <w:r w:rsidRPr="00FE5AC0">
              <w:rPr>
                <w:color w:val="00B050"/>
                <w:sz w:val="20"/>
              </w:rPr>
              <w:t>MAC</w:t>
            </w:r>
          </w:p>
        </w:tc>
        <w:tc>
          <w:tcPr>
            <w:tcW w:w="1968" w:type="dxa"/>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594" w:type="dxa"/>
            <w:gridSpan w:val="2"/>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344" w:type="dxa"/>
            <w:vMerge w:val="restart"/>
          </w:tcPr>
          <w:p w14:paraId="4FDC1157" w14:textId="77777777" w:rsidR="00C4505C" w:rsidRDefault="00C4505C" w:rsidP="007F07F1">
            <w:pPr>
              <w:rPr>
                <w:ins w:id="105" w:author="Edward Au" w:date="2020-10-21T15:55:00Z"/>
                <w:rStyle w:val="Hyperlink"/>
                <w:color w:val="auto"/>
                <w:sz w:val="20"/>
                <w:u w:val="none"/>
              </w:rPr>
            </w:pPr>
            <w:r w:rsidRPr="00850822">
              <w:rPr>
                <w:rStyle w:val="Hyperlink"/>
                <w:color w:val="auto"/>
                <w:sz w:val="20"/>
                <w:u w:val="none"/>
              </w:rPr>
              <w:t>Uploaded:</w:t>
            </w:r>
          </w:p>
          <w:p w14:paraId="4305D972" w14:textId="3F3C97C7" w:rsidR="00395113" w:rsidRPr="00850822" w:rsidRDefault="00395113" w:rsidP="007F07F1">
            <w:pPr>
              <w:rPr>
                <w:rStyle w:val="Hyperlink"/>
                <w:color w:val="auto"/>
                <w:sz w:val="20"/>
                <w:u w:val="none"/>
              </w:rPr>
            </w:pPr>
            <w:ins w:id="106" w:author="Edward Au" w:date="2020-10-21T15:55:00Z">
              <w:r>
                <w:rPr>
                  <w:rStyle w:val="Hyperlink"/>
                  <w:color w:val="auto"/>
                  <w:sz w:val="20"/>
                  <w:u w:val="none"/>
                </w:rPr>
                <w:t>PDT text:</w:t>
              </w:r>
            </w:ins>
          </w:p>
          <w:p w14:paraId="5839DD4D" w14:textId="77777777" w:rsidR="00B507A2" w:rsidRPr="00850822" w:rsidRDefault="001D1EBE" w:rsidP="00C4505C">
            <w:pPr>
              <w:rPr>
                <w:sz w:val="20"/>
              </w:rPr>
            </w:pPr>
            <w:hyperlink r:id="rId334" w:history="1">
              <w:r w:rsidR="00B507A2" w:rsidRPr="00850822">
                <w:rPr>
                  <w:rStyle w:val="Hyperlink"/>
                  <w:color w:val="auto"/>
                  <w:sz w:val="20"/>
                </w:rPr>
                <w:t>20/1309r0</w:t>
              </w:r>
            </w:hyperlink>
            <w:r w:rsidR="00C4505C" w:rsidRPr="00850822">
              <w:rPr>
                <w:sz w:val="20"/>
              </w:rPr>
              <w:t>, 08/26/</w:t>
            </w:r>
            <w:r w:rsidR="00B507A2" w:rsidRPr="00850822">
              <w:rPr>
                <w:sz w:val="20"/>
              </w:rPr>
              <w:t>2020</w:t>
            </w:r>
          </w:p>
          <w:p w14:paraId="029D470F" w14:textId="2153D4D2" w:rsidR="00194DEC" w:rsidRPr="00850822" w:rsidRDefault="001D1EBE" w:rsidP="00C4505C">
            <w:pPr>
              <w:rPr>
                <w:sz w:val="20"/>
              </w:rPr>
            </w:pPr>
            <w:hyperlink r:id="rId335" w:history="1">
              <w:r w:rsidR="00194DEC" w:rsidRPr="00850822">
                <w:rPr>
                  <w:rStyle w:val="Hyperlink"/>
                  <w:color w:val="auto"/>
                  <w:sz w:val="20"/>
                </w:rPr>
                <w:t>20/1309r1</w:t>
              </w:r>
            </w:hyperlink>
            <w:r w:rsidR="00194DEC" w:rsidRPr="00850822">
              <w:rPr>
                <w:sz w:val="20"/>
              </w:rPr>
              <w:t>, 09/08/2020</w:t>
            </w:r>
          </w:p>
          <w:p w14:paraId="397A655E" w14:textId="06062C0F" w:rsidR="004D67E6" w:rsidRPr="00850822" w:rsidRDefault="001D1EBE" w:rsidP="00C4505C">
            <w:pPr>
              <w:rPr>
                <w:sz w:val="20"/>
              </w:rPr>
            </w:pPr>
            <w:hyperlink r:id="rId336" w:history="1">
              <w:r w:rsidR="004D67E6" w:rsidRPr="00850822">
                <w:rPr>
                  <w:rStyle w:val="Hyperlink"/>
                  <w:color w:val="auto"/>
                  <w:sz w:val="20"/>
                </w:rPr>
                <w:t>20/1309r2</w:t>
              </w:r>
            </w:hyperlink>
            <w:r w:rsidR="004D67E6" w:rsidRPr="00850822">
              <w:rPr>
                <w:sz w:val="20"/>
              </w:rPr>
              <w:t>, 09/10/2020</w:t>
            </w:r>
          </w:p>
          <w:p w14:paraId="0D0040DF" w14:textId="6464660B" w:rsidR="00604765" w:rsidRPr="00850822" w:rsidRDefault="001D1EBE" w:rsidP="00C4505C">
            <w:pPr>
              <w:rPr>
                <w:sz w:val="20"/>
              </w:rPr>
            </w:pPr>
            <w:hyperlink r:id="rId337" w:history="1">
              <w:r w:rsidR="00604765" w:rsidRPr="00850822">
                <w:rPr>
                  <w:rStyle w:val="Hyperlink"/>
                  <w:color w:val="auto"/>
                  <w:sz w:val="20"/>
                </w:rPr>
                <w:t>20/1309r3</w:t>
              </w:r>
            </w:hyperlink>
            <w:r w:rsidR="00604765" w:rsidRPr="00850822">
              <w:rPr>
                <w:sz w:val="20"/>
              </w:rPr>
              <w:t>, 09/10/2020</w:t>
            </w:r>
          </w:p>
          <w:p w14:paraId="47AC6629" w14:textId="44D5799B" w:rsidR="00DE0CBB" w:rsidRPr="00850822" w:rsidRDefault="001D1EBE" w:rsidP="00C4505C">
            <w:pPr>
              <w:rPr>
                <w:sz w:val="20"/>
              </w:rPr>
            </w:pPr>
            <w:hyperlink r:id="rId338" w:history="1">
              <w:r w:rsidR="00DE0CBB" w:rsidRPr="00850822">
                <w:rPr>
                  <w:rStyle w:val="Hyperlink"/>
                  <w:color w:val="auto"/>
                  <w:sz w:val="20"/>
                </w:rPr>
                <w:t>20/1309r4</w:t>
              </w:r>
            </w:hyperlink>
            <w:r w:rsidR="00DE0CBB" w:rsidRPr="00850822">
              <w:rPr>
                <w:sz w:val="20"/>
              </w:rPr>
              <w:t>, 09/14/2020</w:t>
            </w:r>
          </w:p>
          <w:p w14:paraId="7E46A12F" w14:textId="3DDB9E6A" w:rsidR="002F3951" w:rsidRPr="00850822" w:rsidRDefault="001D1EBE" w:rsidP="00C4505C">
            <w:pPr>
              <w:rPr>
                <w:sz w:val="20"/>
              </w:rPr>
            </w:pPr>
            <w:hyperlink r:id="rId339" w:history="1">
              <w:r w:rsidR="002F3951" w:rsidRPr="00850822">
                <w:rPr>
                  <w:rStyle w:val="Hyperlink"/>
                  <w:color w:val="auto"/>
                  <w:sz w:val="20"/>
                </w:rPr>
                <w:t>20/1309r5</w:t>
              </w:r>
            </w:hyperlink>
            <w:r w:rsidR="002F3951" w:rsidRPr="00850822">
              <w:rPr>
                <w:sz w:val="20"/>
              </w:rPr>
              <w:t>, 09/16/2020</w:t>
            </w:r>
          </w:p>
          <w:p w14:paraId="2C30D42E" w14:textId="4A983797" w:rsidR="00BB1AB5" w:rsidRDefault="001D1EBE" w:rsidP="00C4505C">
            <w:pPr>
              <w:rPr>
                <w:ins w:id="107" w:author="Edward Au" w:date="2020-10-21T15:55:00Z"/>
                <w:sz w:val="20"/>
              </w:rPr>
            </w:pPr>
            <w:hyperlink r:id="rId340" w:history="1">
              <w:r w:rsidR="00BB1AB5" w:rsidRPr="00850822">
                <w:rPr>
                  <w:rStyle w:val="Hyperlink"/>
                  <w:color w:val="auto"/>
                  <w:sz w:val="20"/>
                </w:rPr>
                <w:t>20/1309r6</w:t>
              </w:r>
            </w:hyperlink>
            <w:r w:rsidR="00BB1AB5" w:rsidRPr="00850822">
              <w:rPr>
                <w:sz w:val="20"/>
              </w:rPr>
              <w:t>, 09/18/2020</w:t>
            </w:r>
          </w:p>
          <w:p w14:paraId="1297712E" w14:textId="56DDBAEA" w:rsidR="00395113" w:rsidRDefault="00395113" w:rsidP="00C4505C">
            <w:pPr>
              <w:rPr>
                <w:ins w:id="108" w:author="Edward Au" w:date="2020-10-21T15:55:00Z"/>
                <w:sz w:val="20"/>
              </w:rPr>
            </w:pPr>
            <w:ins w:id="109" w:author="Edward Au" w:date="2020-10-21T15:55:00Z">
              <w:r>
                <w:rPr>
                  <w:sz w:val="20"/>
                </w:rPr>
                <w:t>TBD text:</w:t>
              </w:r>
            </w:ins>
          </w:p>
          <w:p w14:paraId="63DF9815" w14:textId="3F291BB2" w:rsidR="00395113" w:rsidRDefault="00395113" w:rsidP="00C4505C">
            <w:pPr>
              <w:rPr>
                <w:ins w:id="110" w:author="Edward Au" w:date="2020-10-21T16:07:00Z"/>
                <w:sz w:val="20"/>
              </w:rPr>
            </w:pPr>
            <w:ins w:id="111" w:author="Edward Au" w:date="2020-10-21T15:56:00Z">
              <w:r>
                <w:rPr>
                  <w:sz w:val="20"/>
                </w:rPr>
                <w:fldChar w:fldCharType="begin"/>
              </w:r>
              <w:r>
                <w:rPr>
                  <w:sz w:val="20"/>
                </w:rPr>
                <w:instrText xml:space="preserve"> HYPERLINK "https://mentor.ieee.org/802.11/dcn/20/11-20-1650-00-00be-proposed-tbd-fix-for-mld-association-sa-query.docx" </w:instrText>
              </w:r>
              <w:r>
                <w:rPr>
                  <w:sz w:val="20"/>
                </w:rPr>
                <w:fldChar w:fldCharType="separate"/>
              </w:r>
              <w:r w:rsidRPr="00395113">
                <w:rPr>
                  <w:rStyle w:val="Hyperlink"/>
                  <w:sz w:val="20"/>
                </w:rPr>
                <w:t>20/1650r0</w:t>
              </w:r>
              <w:r>
                <w:rPr>
                  <w:sz w:val="20"/>
                </w:rPr>
                <w:fldChar w:fldCharType="end"/>
              </w:r>
            </w:ins>
            <w:ins w:id="112" w:author="Edward Au" w:date="2020-10-21T15:55:00Z">
              <w:r>
                <w:rPr>
                  <w:sz w:val="20"/>
                </w:rPr>
                <w:t>, 10/</w:t>
              </w:r>
            </w:ins>
            <w:ins w:id="113" w:author="Edward Au" w:date="2020-10-21T15:56:00Z">
              <w:r>
                <w:rPr>
                  <w:sz w:val="20"/>
                </w:rPr>
                <w:t>20/2020</w:t>
              </w:r>
            </w:ins>
          </w:p>
          <w:p w14:paraId="72B21498" w14:textId="0E42F47E" w:rsidR="00F209C1" w:rsidRPr="00850822" w:rsidRDefault="00F209C1" w:rsidP="00C4505C">
            <w:pPr>
              <w:rPr>
                <w:sz w:val="20"/>
              </w:rPr>
            </w:pPr>
            <w:ins w:id="114" w:author="Edward Au" w:date="2020-10-21T16:08:00Z">
              <w:r>
                <w:rPr>
                  <w:sz w:val="20"/>
                </w:rPr>
                <w:fldChar w:fldCharType="begin"/>
              </w:r>
              <w:r>
                <w:rPr>
                  <w:sz w:val="20"/>
                </w:rPr>
                <w:instrText xml:space="preserve"> HYPERLINK "https://mentor.ieee.org/802.11/dcn/20/11-20-1650-01-00be-proposed-tbd-fix-for-mld-association-sa-query.docx" </w:instrText>
              </w:r>
              <w:r>
                <w:rPr>
                  <w:sz w:val="20"/>
                </w:rPr>
                <w:fldChar w:fldCharType="separate"/>
              </w:r>
              <w:r w:rsidRPr="00F209C1">
                <w:rPr>
                  <w:rStyle w:val="Hyperlink"/>
                  <w:sz w:val="20"/>
                </w:rPr>
                <w:t>20/1650r1</w:t>
              </w:r>
              <w:r>
                <w:rPr>
                  <w:sz w:val="20"/>
                </w:rPr>
                <w:fldChar w:fldCharType="end"/>
              </w:r>
            </w:ins>
            <w:ins w:id="115" w:author="Edward Au" w:date="2020-10-21T16:07:00Z">
              <w:r>
                <w:rPr>
                  <w:sz w:val="20"/>
                </w:rPr>
                <w:t>, 10/21/2020</w:t>
              </w:r>
            </w:ins>
          </w:p>
          <w:p w14:paraId="3EEBAEB9" w14:textId="77777777" w:rsidR="00C4505C" w:rsidRPr="00850822" w:rsidRDefault="00C4505C" w:rsidP="00C4505C">
            <w:pPr>
              <w:rPr>
                <w:sz w:val="20"/>
              </w:rPr>
            </w:pPr>
          </w:p>
          <w:p w14:paraId="729AC5F9" w14:textId="77777777" w:rsidR="00C4505C" w:rsidRDefault="00C4505C" w:rsidP="00C4505C">
            <w:pPr>
              <w:rPr>
                <w:ins w:id="116" w:author="Edward Au" w:date="2020-10-21T15:55:00Z"/>
                <w:sz w:val="20"/>
              </w:rPr>
            </w:pPr>
            <w:r w:rsidRPr="00850822">
              <w:rPr>
                <w:sz w:val="20"/>
              </w:rPr>
              <w:t>Presented:</w:t>
            </w:r>
          </w:p>
          <w:p w14:paraId="13588E9C" w14:textId="78F273E4" w:rsidR="00395113" w:rsidRPr="00850822" w:rsidRDefault="00395113" w:rsidP="00C4505C">
            <w:pPr>
              <w:rPr>
                <w:sz w:val="20"/>
              </w:rPr>
            </w:pPr>
            <w:ins w:id="117" w:author="Edward Au" w:date="2020-10-21T15:55:00Z">
              <w:r>
                <w:rPr>
                  <w:sz w:val="20"/>
                </w:rPr>
                <w:t>PDT text:</w:t>
              </w:r>
            </w:ins>
          </w:p>
          <w:p w14:paraId="411F7F9D" w14:textId="37EAB716" w:rsidR="00FB7D2A" w:rsidRPr="00850822" w:rsidRDefault="001D1EBE" w:rsidP="00C4505C">
            <w:pPr>
              <w:rPr>
                <w:sz w:val="20"/>
              </w:rPr>
            </w:pPr>
            <w:hyperlink r:id="rId341" w:history="1">
              <w:r w:rsidR="00FB7D2A" w:rsidRPr="00850822">
                <w:rPr>
                  <w:rStyle w:val="Hyperlink"/>
                  <w:color w:val="auto"/>
                  <w:sz w:val="20"/>
                </w:rPr>
                <w:t>20/1309r1</w:t>
              </w:r>
            </w:hyperlink>
            <w:r w:rsidR="00FB7D2A" w:rsidRPr="00850822">
              <w:rPr>
                <w:sz w:val="20"/>
              </w:rPr>
              <w:t>, 09/08/2020</w:t>
            </w:r>
          </w:p>
          <w:p w14:paraId="3BFAAD7B" w14:textId="4D7A7AEC" w:rsidR="00FF310E" w:rsidRPr="00850822" w:rsidRDefault="001D1EBE" w:rsidP="00C4505C">
            <w:pPr>
              <w:rPr>
                <w:sz w:val="20"/>
              </w:rPr>
            </w:pPr>
            <w:hyperlink r:id="rId342" w:history="1">
              <w:r w:rsidR="00FF310E" w:rsidRPr="00850822">
                <w:rPr>
                  <w:rStyle w:val="Hyperlink"/>
                  <w:color w:val="auto"/>
                  <w:sz w:val="20"/>
                </w:rPr>
                <w:t>20/1309r3</w:t>
              </w:r>
            </w:hyperlink>
            <w:r w:rsidR="00FF310E" w:rsidRPr="00850822">
              <w:rPr>
                <w:sz w:val="20"/>
              </w:rPr>
              <w:t>, 09/10/2020</w:t>
            </w:r>
          </w:p>
          <w:p w14:paraId="4148977D" w14:textId="77777777" w:rsidR="00F95DDF" w:rsidRPr="00850822" w:rsidRDefault="001D1EBE" w:rsidP="00F95DDF">
            <w:pPr>
              <w:rPr>
                <w:sz w:val="20"/>
              </w:rPr>
            </w:pPr>
            <w:hyperlink r:id="rId343" w:history="1">
              <w:r w:rsidR="00F95DDF" w:rsidRPr="00850822">
                <w:rPr>
                  <w:rStyle w:val="Hyperlink"/>
                  <w:color w:val="auto"/>
                  <w:sz w:val="20"/>
                </w:rPr>
                <w:t>20/1309r4</w:t>
              </w:r>
            </w:hyperlink>
            <w:r w:rsidR="00F95DDF" w:rsidRPr="00850822">
              <w:rPr>
                <w:sz w:val="20"/>
              </w:rPr>
              <w:t>, 09/14/2020</w:t>
            </w:r>
          </w:p>
          <w:p w14:paraId="36D65028" w14:textId="77777777" w:rsidR="00D36FBD" w:rsidRPr="00850822" w:rsidRDefault="001D1EBE" w:rsidP="00D36FBD">
            <w:pPr>
              <w:rPr>
                <w:sz w:val="20"/>
              </w:rPr>
            </w:pPr>
            <w:hyperlink r:id="rId344" w:history="1">
              <w:r w:rsidR="00D36FBD" w:rsidRPr="00850822">
                <w:rPr>
                  <w:rStyle w:val="Hyperlink"/>
                  <w:color w:val="auto"/>
                  <w:sz w:val="20"/>
                </w:rPr>
                <w:t>20/1309r5</w:t>
              </w:r>
            </w:hyperlink>
            <w:r w:rsidR="00D36FBD" w:rsidRPr="00850822">
              <w:rPr>
                <w:sz w:val="20"/>
              </w:rPr>
              <w:t>, 09/16/2020</w:t>
            </w:r>
          </w:p>
          <w:p w14:paraId="032DD288" w14:textId="3D20D6BA" w:rsidR="00C84EDA" w:rsidRDefault="00395113" w:rsidP="00C4505C">
            <w:pPr>
              <w:rPr>
                <w:ins w:id="118" w:author="Edward Au" w:date="2020-10-21T15:55:00Z"/>
                <w:sz w:val="20"/>
              </w:rPr>
            </w:pPr>
            <w:ins w:id="119" w:author="Edward Au" w:date="2020-10-21T15:55:00Z">
              <w:r>
                <w:rPr>
                  <w:sz w:val="20"/>
                </w:rPr>
                <w:t>TBD text:</w:t>
              </w:r>
            </w:ins>
          </w:p>
          <w:p w14:paraId="0854ED50" w14:textId="77777777" w:rsidR="00395113" w:rsidRPr="00850822" w:rsidRDefault="00395113" w:rsidP="00C4505C">
            <w:pPr>
              <w:rPr>
                <w:sz w:val="20"/>
              </w:rPr>
            </w:pPr>
          </w:p>
          <w:p w14:paraId="2A774DDB" w14:textId="77777777" w:rsidR="00C4505C" w:rsidRDefault="00C4505C" w:rsidP="00C4505C">
            <w:pPr>
              <w:rPr>
                <w:ins w:id="120" w:author="Edward Au" w:date="2020-10-21T15:55:00Z"/>
                <w:sz w:val="20"/>
              </w:rPr>
            </w:pPr>
            <w:r w:rsidRPr="00850822">
              <w:rPr>
                <w:sz w:val="20"/>
              </w:rPr>
              <w:t>Straw Polled:</w:t>
            </w:r>
          </w:p>
          <w:p w14:paraId="2FDA6E0B" w14:textId="2E036F4E" w:rsidR="00395113" w:rsidRPr="00850822" w:rsidRDefault="00395113" w:rsidP="00C4505C">
            <w:pPr>
              <w:rPr>
                <w:sz w:val="20"/>
              </w:rPr>
            </w:pPr>
            <w:ins w:id="121" w:author="Edward Au" w:date="2020-10-21T15:55:00Z">
              <w:r>
                <w:rPr>
                  <w:sz w:val="20"/>
                </w:rPr>
                <w:t>PDT text:</w:t>
              </w:r>
            </w:ins>
          </w:p>
          <w:p w14:paraId="07306296" w14:textId="6BE40B21" w:rsidR="00F4134C" w:rsidRPr="00850822" w:rsidRDefault="001D1EBE" w:rsidP="00C4505C">
            <w:pPr>
              <w:rPr>
                <w:sz w:val="20"/>
              </w:rPr>
            </w:pPr>
            <w:hyperlink r:id="rId345" w:history="1">
              <w:r w:rsidR="00F4134C" w:rsidRPr="00850822">
                <w:rPr>
                  <w:rStyle w:val="Hyperlink"/>
                  <w:color w:val="auto"/>
                  <w:sz w:val="20"/>
                </w:rPr>
                <w:t>20/1309r4</w:t>
              </w:r>
            </w:hyperlink>
            <w:r w:rsidR="00F4134C" w:rsidRPr="00850822">
              <w:rPr>
                <w:sz w:val="20"/>
              </w:rPr>
              <w:t xml:space="preserve"> (Part I), 09/14/2020</w:t>
            </w:r>
          </w:p>
          <w:p w14:paraId="6B1A2012" w14:textId="620F2A13" w:rsidR="00FF6D6D" w:rsidRPr="00850822" w:rsidRDefault="00F4134C" w:rsidP="00C4505C">
            <w:pPr>
              <w:rPr>
                <w:sz w:val="20"/>
              </w:rPr>
            </w:pPr>
            <w:r w:rsidRPr="00850822">
              <w:rPr>
                <w:sz w:val="20"/>
                <w:highlight w:val="green"/>
              </w:rPr>
              <w:t>(SP result:  Approved with unanimous consent)</w:t>
            </w:r>
          </w:p>
          <w:p w14:paraId="7B7E9251" w14:textId="57B07CA7" w:rsidR="00C4505C" w:rsidRPr="00850822" w:rsidRDefault="001D1EBE" w:rsidP="00C4505C">
            <w:pPr>
              <w:rPr>
                <w:sz w:val="20"/>
              </w:rPr>
            </w:pPr>
            <w:hyperlink r:id="rId346" w:history="1">
              <w:r w:rsidR="00297F21" w:rsidRPr="00850822">
                <w:rPr>
                  <w:rStyle w:val="Hyperlink"/>
                  <w:color w:val="auto"/>
                  <w:sz w:val="20"/>
                </w:rPr>
                <w:t>20/1309r5</w:t>
              </w:r>
            </w:hyperlink>
            <w:r w:rsidR="00297F21" w:rsidRPr="00850822">
              <w:rPr>
                <w:sz w:val="20"/>
              </w:rPr>
              <w:t xml:space="preserve"> (Part II), 09/16/2020</w:t>
            </w:r>
          </w:p>
          <w:p w14:paraId="0FF25DB0" w14:textId="77777777" w:rsidR="00297F21" w:rsidRPr="00850822" w:rsidRDefault="00297F21" w:rsidP="00C4505C">
            <w:pPr>
              <w:rPr>
                <w:sz w:val="20"/>
              </w:rPr>
            </w:pPr>
            <w:r w:rsidRPr="00850822">
              <w:rPr>
                <w:sz w:val="20"/>
                <w:highlight w:val="green"/>
              </w:rPr>
              <w:t>(SP result:  Approved with unanimous consent)</w:t>
            </w:r>
          </w:p>
          <w:p w14:paraId="6000D7D8" w14:textId="1B655F13" w:rsidR="00C84EDA" w:rsidRPr="00850822" w:rsidRDefault="001D1EBE" w:rsidP="00C84EDA">
            <w:pPr>
              <w:rPr>
                <w:sz w:val="20"/>
              </w:rPr>
            </w:pPr>
            <w:hyperlink r:id="rId347" w:history="1">
              <w:r w:rsidR="00C84EDA" w:rsidRPr="00850822">
                <w:rPr>
                  <w:rStyle w:val="Hyperlink"/>
                  <w:color w:val="auto"/>
                  <w:sz w:val="20"/>
                </w:rPr>
                <w:t>20/1309r6</w:t>
              </w:r>
            </w:hyperlink>
            <w:r w:rsidR="00C84EDA" w:rsidRPr="00850822">
              <w:rPr>
                <w:sz w:val="20"/>
              </w:rPr>
              <w:t xml:space="preserve"> (Part III), 09/21/2020</w:t>
            </w:r>
          </w:p>
          <w:p w14:paraId="54D1E15F" w14:textId="77777777" w:rsidR="00C84EDA" w:rsidRDefault="00C84EDA" w:rsidP="00C4505C">
            <w:pPr>
              <w:rPr>
                <w:ins w:id="122" w:author="Edward Au" w:date="2020-10-21T15:55:00Z"/>
                <w:sz w:val="20"/>
              </w:rPr>
            </w:pPr>
            <w:r w:rsidRPr="00850822">
              <w:rPr>
                <w:sz w:val="20"/>
                <w:highlight w:val="green"/>
              </w:rPr>
              <w:t>(SP result:  Approved with unanimous consent)</w:t>
            </w:r>
          </w:p>
          <w:p w14:paraId="61D96CDC" w14:textId="12BFD1C8" w:rsidR="00395113" w:rsidRPr="00850822" w:rsidRDefault="00395113" w:rsidP="00C4505C">
            <w:pPr>
              <w:rPr>
                <w:sz w:val="20"/>
              </w:rPr>
            </w:pPr>
            <w:ins w:id="123" w:author="Edward Au" w:date="2020-10-21T15:55:00Z">
              <w:r>
                <w:rPr>
                  <w:sz w:val="20"/>
                </w:rPr>
                <w:t>TBD text:</w:t>
              </w:r>
            </w:ins>
          </w:p>
        </w:tc>
        <w:tc>
          <w:tcPr>
            <w:tcW w:w="2212" w:type="dxa"/>
          </w:tcPr>
          <w:p w14:paraId="352070DD" w14:textId="5A253E71" w:rsidR="00B507A2" w:rsidRPr="00E74230" w:rsidRDefault="00B507A2" w:rsidP="007F07F1">
            <w:pPr>
              <w:rPr>
                <w:color w:val="00B050"/>
                <w:sz w:val="20"/>
              </w:rPr>
            </w:pPr>
            <w:r w:rsidRPr="00E74230">
              <w:rPr>
                <w:color w:val="00B050"/>
                <w:sz w:val="20"/>
              </w:rPr>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C1254F">
        <w:trPr>
          <w:trHeight w:val="257"/>
        </w:trPr>
        <w:tc>
          <w:tcPr>
            <w:tcW w:w="1274" w:type="dxa"/>
          </w:tcPr>
          <w:p w14:paraId="4BFAF972" w14:textId="489215EA" w:rsidR="00B507A2" w:rsidRPr="00FE5AC0" w:rsidRDefault="00B507A2" w:rsidP="007F07F1">
            <w:pPr>
              <w:rPr>
                <w:color w:val="00B050"/>
                <w:sz w:val="20"/>
              </w:rPr>
            </w:pPr>
            <w:r w:rsidRPr="00FE5AC0">
              <w:rPr>
                <w:color w:val="00B050"/>
                <w:sz w:val="20"/>
              </w:rPr>
              <w:t>MAC</w:t>
            </w:r>
          </w:p>
        </w:tc>
        <w:tc>
          <w:tcPr>
            <w:tcW w:w="1968"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344" w:type="dxa"/>
            <w:vMerge/>
          </w:tcPr>
          <w:p w14:paraId="36D34628" w14:textId="77777777" w:rsidR="00B507A2" w:rsidRPr="00850822" w:rsidRDefault="00B507A2" w:rsidP="007F07F1">
            <w:pPr>
              <w:rPr>
                <w:sz w:val="20"/>
              </w:rPr>
            </w:pPr>
          </w:p>
        </w:tc>
        <w:tc>
          <w:tcPr>
            <w:tcW w:w="2212"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5DDD016D" w14:textId="77777777" w:rsidR="00B507A2" w:rsidRDefault="00B507A2" w:rsidP="007F07F1">
            <w:pPr>
              <w:rPr>
                <w:color w:val="00B050"/>
                <w:sz w:val="20"/>
              </w:rPr>
            </w:pPr>
            <w:r w:rsidRPr="00E74230">
              <w:rPr>
                <w:color w:val="00B050"/>
                <w:sz w:val="20"/>
              </w:rPr>
              <w:t>Motion 115, #SP94</w:t>
            </w:r>
          </w:p>
          <w:p w14:paraId="164BFD48" w14:textId="77777777" w:rsidR="001B6E11" w:rsidRDefault="001B6E11" w:rsidP="007F07F1">
            <w:pPr>
              <w:rPr>
                <w:color w:val="00B050"/>
                <w:sz w:val="20"/>
              </w:rPr>
            </w:pPr>
            <w:r>
              <w:rPr>
                <w:color w:val="00B050"/>
                <w:sz w:val="20"/>
              </w:rPr>
              <w:t>Motion 115, #SP89</w:t>
            </w:r>
          </w:p>
          <w:p w14:paraId="3F2D286A" w14:textId="77777777" w:rsidR="001B6E11" w:rsidRPr="00D05A58" w:rsidRDefault="001B6E11" w:rsidP="001B6E11">
            <w:pPr>
              <w:rPr>
                <w:color w:val="00B050"/>
                <w:sz w:val="20"/>
              </w:rPr>
            </w:pPr>
            <w:r>
              <w:rPr>
                <w:color w:val="00B050"/>
                <w:sz w:val="20"/>
              </w:rPr>
              <w:t>Motion 112, #SP32</w:t>
            </w:r>
          </w:p>
          <w:p w14:paraId="3079E80D" w14:textId="0A3EEF58" w:rsidR="008123A9" w:rsidRPr="00D05A58" w:rsidRDefault="008123A9" w:rsidP="001B6E11">
            <w:pPr>
              <w:rPr>
                <w:color w:val="00B050"/>
                <w:sz w:val="20"/>
              </w:rPr>
            </w:pPr>
            <w:r w:rsidRPr="00D05A58">
              <w:rPr>
                <w:color w:val="00B050"/>
                <w:sz w:val="20"/>
              </w:rPr>
              <w:t xml:space="preserve">Motion 131, #SP192   </w:t>
            </w:r>
          </w:p>
          <w:p w14:paraId="2B70AD3B" w14:textId="77777777" w:rsidR="00632A58" w:rsidRPr="00D05A58" w:rsidRDefault="00632A58" w:rsidP="001B6E11">
            <w:pPr>
              <w:rPr>
                <w:color w:val="00B050"/>
                <w:sz w:val="20"/>
              </w:rPr>
            </w:pPr>
            <w:r w:rsidRPr="00D05A58">
              <w:rPr>
                <w:color w:val="00B050"/>
                <w:sz w:val="20"/>
              </w:rPr>
              <w:t>Motion 131, #SP196</w:t>
            </w:r>
          </w:p>
          <w:p w14:paraId="20FE83D0" w14:textId="050A6F0E" w:rsidR="00632A58" w:rsidRPr="00E74230" w:rsidRDefault="00632A58" w:rsidP="001B6E11">
            <w:pPr>
              <w:rPr>
                <w:color w:val="00B050"/>
                <w:sz w:val="20"/>
              </w:rPr>
            </w:pPr>
            <w:r w:rsidRPr="00D05A58">
              <w:rPr>
                <w:color w:val="00B050"/>
                <w:sz w:val="20"/>
              </w:rPr>
              <w:t xml:space="preserve">Motion 131, #SP197  </w:t>
            </w:r>
          </w:p>
        </w:tc>
      </w:tr>
      <w:tr w:rsidR="00C225BF" w14:paraId="5843068E" w14:textId="77777777" w:rsidTr="00C1254F">
        <w:trPr>
          <w:trHeight w:val="271"/>
        </w:trPr>
        <w:tc>
          <w:tcPr>
            <w:tcW w:w="1274" w:type="dxa"/>
          </w:tcPr>
          <w:p w14:paraId="47274FC4" w14:textId="1E5F56B2" w:rsidR="00C225BF" w:rsidRPr="00FE5AC0" w:rsidRDefault="00C225BF" w:rsidP="007F07F1">
            <w:pPr>
              <w:rPr>
                <w:color w:val="00B050"/>
                <w:sz w:val="20"/>
              </w:rPr>
            </w:pPr>
            <w:r>
              <w:rPr>
                <w:color w:val="00B050"/>
                <w:sz w:val="20"/>
              </w:rPr>
              <w:lastRenderedPageBreak/>
              <w:t>MAC</w:t>
            </w:r>
          </w:p>
        </w:tc>
        <w:tc>
          <w:tcPr>
            <w:tcW w:w="1968" w:type="dxa"/>
          </w:tcPr>
          <w:p w14:paraId="4A2BECA4" w14:textId="0F7DA62A" w:rsidR="00C225BF" w:rsidRPr="00FE5AC0" w:rsidRDefault="00C225BF" w:rsidP="0019606B">
            <w:pPr>
              <w:rPr>
                <w:color w:val="00B050"/>
                <w:sz w:val="20"/>
              </w:rPr>
            </w:pPr>
            <w:r>
              <w:rPr>
                <w:color w:val="00B050"/>
                <w:sz w:val="20"/>
              </w:rPr>
              <w:t>MLO-Multi-link setup: ML transition</w:t>
            </w:r>
          </w:p>
        </w:tc>
        <w:tc>
          <w:tcPr>
            <w:tcW w:w="1562" w:type="dxa"/>
            <w:shd w:val="clear" w:color="auto" w:fill="auto"/>
          </w:tcPr>
          <w:p w14:paraId="122232A3" w14:textId="384E81DA" w:rsidR="00C225BF" w:rsidRPr="00FE5AC0" w:rsidRDefault="00C225BF" w:rsidP="007F07F1">
            <w:pPr>
              <w:rPr>
                <w:color w:val="00B050"/>
                <w:sz w:val="20"/>
              </w:rPr>
            </w:pPr>
            <w:r>
              <w:rPr>
                <w:color w:val="00B050"/>
                <w:sz w:val="20"/>
              </w:rPr>
              <w:t>Po-Kai Huang</w:t>
            </w:r>
          </w:p>
        </w:tc>
        <w:tc>
          <w:tcPr>
            <w:tcW w:w="2706" w:type="dxa"/>
          </w:tcPr>
          <w:p w14:paraId="44FD4FA3" w14:textId="164475DD" w:rsidR="00C225BF" w:rsidRPr="00FE5AC0" w:rsidRDefault="0070656C" w:rsidP="007F07F1">
            <w:pPr>
              <w:rPr>
                <w:color w:val="00B050"/>
                <w:sz w:val="20"/>
              </w:rPr>
            </w:pPr>
            <w:r w:rsidRPr="0070656C">
              <w:rPr>
                <w:color w:val="00B050"/>
                <w:sz w:val="20"/>
              </w:rPr>
              <w:t>Zhiqiang Han</w:t>
            </w:r>
            <w:r w:rsidR="00372BB5">
              <w:rPr>
                <w:color w:val="00B050"/>
                <w:sz w:val="20"/>
              </w:rPr>
              <w:t xml:space="preserve">, </w:t>
            </w:r>
            <w:r w:rsidR="00372BB5" w:rsidRPr="00372BB5">
              <w:rPr>
                <w:color w:val="00B050"/>
                <w:sz w:val="20"/>
              </w:rPr>
              <w:t>Xiandong Dong</w:t>
            </w:r>
            <w:r w:rsidR="00040BE3">
              <w:rPr>
                <w:color w:val="00B050"/>
                <w:sz w:val="20"/>
              </w:rPr>
              <w:t>, Jay Yang</w:t>
            </w:r>
            <w:r w:rsidR="00272CE4">
              <w:rPr>
                <w:color w:val="00B050"/>
                <w:sz w:val="20"/>
              </w:rPr>
              <w:t>, Liuming Lu</w:t>
            </w:r>
          </w:p>
        </w:tc>
        <w:tc>
          <w:tcPr>
            <w:tcW w:w="1594" w:type="dxa"/>
            <w:gridSpan w:val="2"/>
          </w:tcPr>
          <w:p w14:paraId="44E4F170" w14:textId="779CB477" w:rsidR="00C225BF" w:rsidRPr="00E74230" w:rsidRDefault="0019606B" w:rsidP="007F07F1">
            <w:pPr>
              <w:rPr>
                <w:color w:val="00B050"/>
                <w:sz w:val="20"/>
              </w:rPr>
            </w:pPr>
            <w:r>
              <w:rPr>
                <w:color w:val="00B050"/>
                <w:sz w:val="20"/>
              </w:rPr>
              <w:t>R1</w:t>
            </w:r>
          </w:p>
        </w:tc>
        <w:tc>
          <w:tcPr>
            <w:tcW w:w="2344" w:type="dxa"/>
          </w:tcPr>
          <w:p w14:paraId="51C43277" w14:textId="77777777" w:rsidR="00C225BF" w:rsidRDefault="0019606B" w:rsidP="00CB63E4">
            <w:pPr>
              <w:rPr>
                <w:sz w:val="20"/>
              </w:rPr>
            </w:pPr>
            <w:r>
              <w:rPr>
                <w:sz w:val="20"/>
              </w:rPr>
              <w:t>Uploaded:</w:t>
            </w:r>
          </w:p>
          <w:p w14:paraId="5C8EDFEF" w14:textId="77777777" w:rsidR="0019606B" w:rsidRDefault="0019606B" w:rsidP="00CB63E4">
            <w:pPr>
              <w:rPr>
                <w:sz w:val="20"/>
              </w:rPr>
            </w:pPr>
          </w:p>
          <w:p w14:paraId="7031C3D7" w14:textId="77777777" w:rsidR="0019606B" w:rsidRDefault="0019606B" w:rsidP="00CB63E4">
            <w:pPr>
              <w:rPr>
                <w:sz w:val="20"/>
              </w:rPr>
            </w:pPr>
            <w:r>
              <w:rPr>
                <w:sz w:val="20"/>
              </w:rPr>
              <w:t>Presented:</w:t>
            </w:r>
          </w:p>
          <w:p w14:paraId="7F4CD922" w14:textId="77777777" w:rsidR="0019606B" w:rsidRDefault="0019606B" w:rsidP="00CB63E4">
            <w:pPr>
              <w:rPr>
                <w:sz w:val="20"/>
              </w:rPr>
            </w:pPr>
          </w:p>
          <w:p w14:paraId="4232EBAE" w14:textId="77777777" w:rsidR="0019606B" w:rsidRDefault="0019606B" w:rsidP="00CB63E4">
            <w:pPr>
              <w:rPr>
                <w:sz w:val="20"/>
              </w:rPr>
            </w:pPr>
            <w:r>
              <w:rPr>
                <w:sz w:val="20"/>
              </w:rPr>
              <w:t>Straw Polled:</w:t>
            </w:r>
          </w:p>
          <w:p w14:paraId="1E0F2BA2" w14:textId="77777777" w:rsidR="0019606B" w:rsidRPr="00850822" w:rsidRDefault="0019606B" w:rsidP="00CB63E4">
            <w:pPr>
              <w:rPr>
                <w:sz w:val="20"/>
              </w:rPr>
            </w:pPr>
          </w:p>
        </w:tc>
        <w:tc>
          <w:tcPr>
            <w:tcW w:w="2212" w:type="dxa"/>
          </w:tcPr>
          <w:p w14:paraId="75B8A059" w14:textId="77777777" w:rsidR="006C0FD4" w:rsidRDefault="00C225BF" w:rsidP="007F07F1">
            <w:pPr>
              <w:rPr>
                <w:color w:val="00B050"/>
                <w:sz w:val="20"/>
              </w:rPr>
            </w:pPr>
            <w:r w:rsidRPr="00D05A58">
              <w:rPr>
                <w:color w:val="00B050"/>
                <w:sz w:val="20"/>
              </w:rPr>
              <w:t>Motion 131, #SP197</w:t>
            </w:r>
          </w:p>
          <w:p w14:paraId="23E99186" w14:textId="77777777" w:rsidR="006C0FD4" w:rsidRDefault="006C0FD4" w:rsidP="007F07F1">
            <w:pPr>
              <w:rPr>
                <w:color w:val="00B050"/>
                <w:sz w:val="20"/>
              </w:rPr>
            </w:pPr>
            <w:r>
              <w:rPr>
                <w:color w:val="00B050"/>
                <w:sz w:val="20"/>
              </w:rPr>
              <w:t>Motion 131, #SP203</w:t>
            </w:r>
          </w:p>
          <w:p w14:paraId="4709A671" w14:textId="7F5998DD" w:rsidR="00C225BF" w:rsidRPr="00E74230" w:rsidRDefault="006C0FD4" w:rsidP="007F07F1">
            <w:pPr>
              <w:rPr>
                <w:color w:val="00B050"/>
                <w:sz w:val="20"/>
              </w:rPr>
            </w:pPr>
            <w:r>
              <w:rPr>
                <w:color w:val="00B050"/>
                <w:sz w:val="20"/>
              </w:rPr>
              <w:t>Motion 131, #SP204</w:t>
            </w:r>
            <w:r w:rsidR="00C225BF" w:rsidRPr="00D05A58">
              <w:rPr>
                <w:color w:val="00B050"/>
                <w:sz w:val="20"/>
              </w:rPr>
              <w:t xml:space="preserve">  </w:t>
            </w:r>
          </w:p>
        </w:tc>
      </w:tr>
      <w:tr w:rsidR="00E7555D" w14:paraId="7E34F860" w14:textId="77777777" w:rsidTr="00C1254F">
        <w:trPr>
          <w:trHeight w:val="271"/>
        </w:trPr>
        <w:tc>
          <w:tcPr>
            <w:tcW w:w="1274" w:type="dxa"/>
          </w:tcPr>
          <w:p w14:paraId="1C1F654D" w14:textId="368855A4" w:rsidR="00E7555D" w:rsidRPr="00FE5AC0" w:rsidRDefault="00E7555D" w:rsidP="007F07F1">
            <w:pPr>
              <w:rPr>
                <w:color w:val="00B050"/>
                <w:sz w:val="20"/>
              </w:rPr>
            </w:pPr>
            <w:r w:rsidRPr="00FE5AC0">
              <w:rPr>
                <w:color w:val="00B050"/>
                <w:sz w:val="20"/>
              </w:rPr>
              <w:t>MAC</w:t>
            </w:r>
          </w:p>
        </w:tc>
        <w:tc>
          <w:tcPr>
            <w:tcW w:w="1968"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344" w:type="dxa"/>
          </w:tcPr>
          <w:p w14:paraId="51A81437" w14:textId="77777777" w:rsidR="00CB63E4" w:rsidRPr="00850822" w:rsidRDefault="00CB63E4" w:rsidP="00CB63E4">
            <w:pPr>
              <w:rPr>
                <w:sz w:val="20"/>
              </w:rPr>
            </w:pPr>
            <w:r w:rsidRPr="00850822">
              <w:rPr>
                <w:sz w:val="20"/>
              </w:rPr>
              <w:t>Uploaded:</w:t>
            </w:r>
          </w:p>
          <w:p w14:paraId="4C964F70" w14:textId="4379E8FC" w:rsidR="00D70072" w:rsidRPr="00850822" w:rsidRDefault="001D1EBE" w:rsidP="00CB63E4">
            <w:pPr>
              <w:rPr>
                <w:sz w:val="20"/>
              </w:rPr>
            </w:pPr>
            <w:hyperlink r:id="rId348" w:history="1">
              <w:r w:rsidR="00D70072" w:rsidRPr="00850822">
                <w:rPr>
                  <w:rStyle w:val="Hyperlink"/>
                  <w:color w:val="auto"/>
                  <w:sz w:val="20"/>
                </w:rPr>
                <w:t>20/1445r0</w:t>
              </w:r>
            </w:hyperlink>
            <w:r w:rsidR="00D70072" w:rsidRPr="00850822">
              <w:rPr>
                <w:sz w:val="20"/>
              </w:rPr>
              <w:t>, 09/10/2020</w:t>
            </w:r>
          </w:p>
          <w:p w14:paraId="401D0E3E" w14:textId="1D0B5EF0" w:rsidR="00673857" w:rsidRPr="00850822" w:rsidRDefault="001D1EBE" w:rsidP="00CB63E4">
            <w:pPr>
              <w:rPr>
                <w:sz w:val="20"/>
              </w:rPr>
            </w:pPr>
            <w:hyperlink r:id="rId349" w:history="1">
              <w:r w:rsidR="00673857" w:rsidRPr="00850822">
                <w:rPr>
                  <w:rStyle w:val="Hyperlink"/>
                  <w:color w:val="auto"/>
                  <w:sz w:val="20"/>
                </w:rPr>
                <w:t>20/1445r1</w:t>
              </w:r>
            </w:hyperlink>
            <w:r w:rsidR="00673857" w:rsidRPr="00850822">
              <w:rPr>
                <w:sz w:val="20"/>
              </w:rPr>
              <w:t>, 09/14/2020</w:t>
            </w:r>
          </w:p>
          <w:p w14:paraId="7F5DB816" w14:textId="67860B18" w:rsidR="00873516" w:rsidRPr="00314346" w:rsidRDefault="001D1EBE" w:rsidP="00CB63E4">
            <w:pPr>
              <w:rPr>
                <w:sz w:val="20"/>
              </w:rPr>
            </w:pPr>
            <w:hyperlink r:id="rId350" w:history="1">
              <w:r w:rsidR="00873516" w:rsidRPr="00314346">
                <w:rPr>
                  <w:rStyle w:val="Hyperlink"/>
                  <w:color w:val="auto"/>
                  <w:sz w:val="20"/>
                </w:rPr>
                <w:t>20/1445r2</w:t>
              </w:r>
            </w:hyperlink>
            <w:r w:rsidR="00873516" w:rsidRPr="00314346">
              <w:rPr>
                <w:sz w:val="20"/>
              </w:rPr>
              <w:t>, 09/15/2020</w:t>
            </w:r>
          </w:p>
          <w:p w14:paraId="00A6AEF5" w14:textId="490E566C" w:rsidR="00062AE3" w:rsidRPr="00314346" w:rsidRDefault="001D1EBE" w:rsidP="00CB63E4">
            <w:pPr>
              <w:rPr>
                <w:sz w:val="20"/>
              </w:rPr>
            </w:pPr>
            <w:hyperlink r:id="rId351" w:history="1">
              <w:r w:rsidR="00062AE3" w:rsidRPr="00314346">
                <w:rPr>
                  <w:rStyle w:val="Hyperlink"/>
                  <w:color w:val="auto"/>
                  <w:sz w:val="20"/>
                </w:rPr>
                <w:t>20/1445r3</w:t>
              </w:r>
            </w:hyperlink>
            <w:r w:rsidR="00062AE3" w:rsidRPr="00314346">
              <w:rPr>
                <w:sz w:val="20"/>
              </w:rPr>
              <w:t>, 09/24/2020</w:t>
            </w:r>
          </w:p>
          <w:p w14:paraId="6D4008EC" w14:textId="3D54C262" w:rsidR="006F1106" w:rsidRPr="00314346" w:rsidRDefault="001D1EBE" w:rsidP="00CB63E4">
            <w:pPr>
              <w:rPr>
                <w:sz w:val="20"/>
              </w:rPr>
            </w:pPr>
            <w:hyperlink r:id="rId352" w:history="1">
              <w:r w:rsidR="006F1106" w:rsidRPr="00314346">
                <w:rPr>
                  <w:rStyle w:val="Hyperlink"/>
                  <w:color w:val="auto"/>
                  <w:sz w:val="20"/>
                </w:rPr>
                <w:t>20/1445r4</w:t>
              </w:r>
            </w:hyperlink>
            <w:r w:rsidR="006F1106" w:rsidRPr="00314346">
              <w:rPr>
                <w:sz w:val="20"/>
              </w:rPr>
              <w:t>, 09/26/2020</w:t>
            </w:r>
          </w:p>
          <w:p w14:paraId="3A1DAC4B" w14:textId="462BFDC0" w:rsidR="002D500C" w:rsidRPr="00314346" w:rsidRDefault="001D1EBE" w:rsidP="00CB63E4">
            <w:pPr>
              <w:rPr>
                <w:sz w:val="20"/>
              </w:rPr>
            </w:pPr>
            <w:hyperlink r:id="rId353" w:history="1">
              <w:r w:rsidR="002D500C" w:rsidRPr="00314346">
                <w:rPr>
                  <w:rStyle w:val="Hyperlink"/>
                  <w:color w:val="auto"/>
                  <w:sz w:val="20"/>
                </w:rPr>
                <w:t>20/1445r5</w:t>
              </w:r>
            </w:hyperlink>
            <w:r w:rsidR="002D500C" w:rsidRPr="00314346">
              <w:rPr>
                <w:sz w:val="20"/>
              </w:rPr>
              <w:t>, 09/28/2020</w:t>
            </w:r>
          </w:p>
          <w:p w14:paraId="6F3D0B64" w14:textId="32298CCF" w:rsidR="003A6966" w:rsidRPr="00314346" w:rsidRDefault="001D1EBE" w:rsidP="00CB63E4">
            <w:pPr>
              <w:rPr>
                <w:sz w:val="20"/>
              </w:rPr>
            </w:pPr>
            <w:hyperlink r:id="rId354" w:history="1">
              <w:r w:rsidR="003A6966" w:rsidRPr="00314346">
                <w:rPr>
                  <w:rStyle w:val="Hyperlink"/>
                  <w:color w:val="auto"/>
                  <w:sz w:val="20"/>
                </w:rPr>
                <w:t>20/1445r6</w:t>
              </w:r>
            </w:hyperlink>
            <w:r w:rsidR="003A6966" w:rsidRPr="00314346">
              <w:rPr>
                <w:sz w:val="20"/>
              </w:rPr>
              <w:t>, 09/28/2020</w:t>
            </w:r>
          </w:p>
          <w:p w14:paraId="381C737F" w14:textId="77777777" w:rsidR="00CB63E4" w:rsidRPr="00314346" w:rsidRDefault="00CB63E4" w:rsidP="00CB63E4">
            <w:pPr>
              <w:rPr>
                <w:sz w:val="20"/>
              </w:rPr>
            </w:pPr>
          </w:p>
          <w:p w14:paraId="3687B018" w14:textId="77777777" w:rsidR="00CB63E4" w:rsidRPr="00314346" w:rsidRDefault="00CB63E4" w:rsidP="00CB63E4">
            <w:pPr>
              <w:rPr>
                <w:sz w:val="20"/>
              </w:rPr>
            </w:pPr>
            <w:r w:rsidRPr="00314346">
              <w:rPr>
                <w:sz w:val="20"/>
              </w:rPr>
              <w:t>Presented:</w:t>
            </w:r>
          </w:p>
          <w:p w14:paraId="2ED7FBB8" w14:textId="27CBD3A0" w:rsidR="00C43D9B" w:rsidRPr="00314346" w:rsidRDefault="001D1EBE" w:rsidP="00C43D9B">
            <w:pPr>
              <w:rPr>
                <w:sz w:val="20"/>
              </w:rPr>
            </w:pPr>
            <w:hyperlink r:id="rId355" w:history="1">
              <w:r w:rsidR="00C43D9B" w:rsidRPr="00314346">
                <w:rPr>
                  <w:rStyle w:val="Hyperlink"/>
                  <w:color w:val="auto"/>
                  <w:sz w:val="20"/>
                </w:rPr>
                <w:t>20/1445r2</w:t>
              </w:r>
            </w:hyperlink>
            <w:r w:rsidR="00C43D9B" w:rsidRPr="00314346">
              <w:rPr>
                <w:sz w:val="20"/>
              </w:rPr>
              <w:t>, 09/23/2020</w:t>
            </w:r>
          </w:p>
          <w:p w14:paraId="48EC41A2" w14:textId="77777777" w:rsidR="004E7F36" w:rsidRPr="00314346" w:rsidRDefault="001D1EBE" w:rsidP="004E7F36">
            <w:pPr>
              <w:rPr>
                <w:sz w:val="20"/>
              </w:rPr>
            </w:pPr>
            <w:hyperlink r:id="rId356" w:history="1">
              <w:r w:rsidR="004E7F36" w:rsidRPr="00314346">
                <w:rPr>
                  <w:rStyle w:val="Hyperlink"/>
                  <w:color w:val="auto"/>
                  <w:sz w:val="20"/>
                </w:rPr>
                <w:t>20/1445r5</w:t>
              </w:r>
            </w:hyperlink>
            <w:r w:rsidR="004E7F36" w:rsidRPr="00314346">
              <w:rPr>
                <w:sz w:val="20"/>
              </w:rPr>
              <w:t>, 09/28/2020</w:t>
            </w:r>
          </w:p>
          <w:p w14:paraId="0E7B6436" w14:textId="77777777" w:rsidR="00CB63E4" w:rsidRPr="00314346" w:rsidRDefault="00CB63E4" w:rsidP="00CB63E4">
            <w:pPr>
              <w:rPr>
                <w:sz w:val="20"/>
              </w:rPr>
            </w:pPr>
          </w:p>
          <w:p w14:paraId="2EC016C7" w14:textId="77777777" w:rsidR="00CB63E4" w:rsidRPr="00314346" w:rsidRDefault="00CB63E4" w:rsidP="00CB63E4">
            <w:pPr>
              <w:rPr>
                <w:sz w:val="20"/>
              </w:rPr>
            </w:pPr>
            <w:r w:rsidRPr="00314346">
              <w:rPr>
                <w:sz w:val="20"/>
              </w:rPr>
              <w:t>Straw Polled:</w:t>
            </w:r>
          </w:p>
          <w:p w14:paraId="62C672C4" w14:textId="77777777" w:rsidR="009601CF" w:rsidRPr="00D05A58" w:rsidRDefault="001D1EBE" w:rsidP="009601CF">
            <w:pPr>
              <w:rPr>
                <w:sz w:val="20"/>
              </w:rPr>
            </w:pPr>
            <w:hyperlink r:id="rId357" w:history="1">
              <w:r w:rsidR="009601CF" w:rsidRPr="00314346">
                <w:rPr>
                  <w:rStyle w:val="Hyperlink"/>
                  <w:color w:val="auto"/>
                  <w:sz w:val="20"/>
                </w:rPr>
                <w:t>20/1445r6</w:t>
              </w:r>
            </w:hyperlink>
            <w:r w:rsidR="009601CF" w:rsidRPr="00314346">
              <w:rPr>
                <w:sz w:val="20"/>
              </w:rPr>
              <w:t>, 0</w:t>
            </w:r>
            <w:r w:rsidR="009601CF">
              <w:rPr>
                <w:sz w:val="20"/>
              </w:rPr>
              <w:t>9/28/2020</w:t>
            </w:r>
          </w:p>
          <w:p w14:paraId="7B4ED64E" w14:textId="5C5608D9" w:rsidR="00E7555D" w:rsidRPr="00850822" w:rsidRDefault="009601CF" w:rsidP="007F07F1">
            <w:pPr>
              <w:rPr>
                <w:sz w:val="20"/>
              </w:rPr>
            </w:pPr>
            <w:r w:rsidRPr="00850822">
              <w:rPr>
                <w:sz w:val="20"/>
                <w:highlight w:val="green"/>
              </w:rPr>
              <w:t>(SP result:  Approved with unanimous consent)</w:t>
            </w:r>
          </w:p>
        </w:tc>
        <w:tc>
          <w:tcPr>
            <w:tcW w:w="2212"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C1254F">
        <w:trPr>
          <w:trHeight w:val="271"/>
        </w:trPr>
        <w:tc>
          <w:tcPr>
            <w:tcW w:w="1274" w:type="dxa"/>
          </w:tcPr>
          <w:p w14:paraId="3F2E652B" w14:textId="25C11DA2" w:rsidR="00E7555D" w:rsidRPr="00FE5AC0" w:rsidRDefault="00E7555D" w:rsidP="007F07F1">
            <w:pPr>
              <w:rPr>
                <w:color w:val="00B050"/>
                <w:sz w:val="20"/>
              </w:rPr>
            </w:pPr>
            <w:r w:rsidRPr="00FE5AC0">
              <w:rPr>
                <w:color w:val="00B050"/>
                <w:sz w:val="20"/>
              </w:rPr>
              <w:t>MAC</w:t>
            </w:r>
          </w:p>
        </w:tc>
        <w:tc>
          <w:tcPr>
            <w:tcW w:w="1968"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344" w:type="dxa"/>
          </w:tcPr>
          <w:p w14:paraId="1A369BC0" w14:textId="77777777" w:rsidR="00CB63E4" w:rsidRPr="00850822" w:rsidRDefault="00CB63E4" w:rsidP="007F07F1">
            <w:pPr>
              <w:rPr>
                <w:rStyle w:val="Hyperlink"/>
                <w:color w:val="auto"/>
                <w:sz w:val="20"/>
                <w:u w:val="none"/>
              </w:rPr>
            </w:pPr>
            <w:r w:rsidRPr="00850822">
              <w:rPr>
                <w:rStyle w:val="Hyperlink"/>
                <w:color w:val="auto"/>
                <w:sz w:val="20"/>
                <w:u w:val="none"/>
              </w:rPr>
              <w:t>Uploaded:</w:t>
            </w:r>
          </w:p>
          <w:p w14:paraId="7619FBE0" w14:textId="6C3A979A" w:rsidR="00E7555D" w:rsidRPr="00850822" w:rsidRDefault="001D1EBE" w:rsidP="007F07F1">
            <w:pPr>
              <w:rPr>
                <w:sz w:val="20"/>
              </w:rPr>
            </w:pPr>
            <w:hyperlink r:id="rId358" w:history="1">
              <w:r w:rsidR="00D6338A" w:rsidRPr="00850822">
                <w:rPr>
                  <w:rStyle w:val="Hyperlink"/>
                  <w:color w:val="auto"/>
                  <w:sz w:val="20"/>
                </w:rPr>
                <w:t>20/1300r0</w:t>
              </w:r>
            </w:hyperlink>
            <w:r w:rsidR="00D6338A" w:rsidRPr="00850822">
              <w:rPr>
                <w:sz w:val="20"/>
              </w:rPr>
              <w:t xml:space="preserve">, </w:t>
            </w:r>
            <w:r w:rsidR="00CB63E4" w:rsidRPr="00850822">
              <w:rPr>
                <w:sz w:val="20"/>
              </w:rPr>
              <w:t>08/25/</w:t>
            </w:r>
            <w:r w:rsidR="00D6338A" w:rsidRPr="00850822">
              <w:rPr>
                <w:sz w:val="20"/>
              </w:rPr>
              <w:t>2020</w:t>
            </w:r>
          </w:p>
          <w:p w14:paraId="50E59C22" w14:textId="1673EA47" w:rsidR="00C35FE0" w:rsidRPr="00850822" w:rsidRDefault="001D1EBE" w:rsidP="007F07F1">
            <w:pPr>
              <w:rPr>
                <w:sz w:val="20"/>
              </w:rPr>
            </w:pPr>
            <w:hyperlink r:id="rId359" w:history="1">
              <w:r w:rsidR="00C35FE0" w:rsidRPr="00850822">
                <w:rPr>
                  <w:rStyle w:val="Hyperlink"/>
                  <w:color w:val="auto"/>
                  <w:sz w:val="20"/>
                </w:rPr>
                <w:t>20/1300r1</w:t>
              </w:r>
            </w:hyperlink>
            <w:r w:rsidR="00C35FE0" w:rsidRPr="00850822">
              <w:rPr>
                <w:sz w:val="20"/>
              </w:rPr>
              <w:t xml:space="preserve">, </w:t>
            </w:r>
            <w:r w:rsidR="00CB63E4" w:rsidRPr="00850822">
              <w:rPr>
                <w:sz w:val="20"/>
              </w:rPr>
              <w:t>08/28/</w:t>
            </w:r>
            <w:r w:rsidR="00C35FE0" w:rsidRPr="00850822">
              <w:rPr>
                <w:sz w:val="20"/>
              </w:rPr>
              <w:t>2020</w:t>
            </w:r>
          </w:p>
          <w:p w14:paraId="4897270C" w14:textId="183B7BFE" w:rsidR="00E50D8A" w:rsidRPr="00850822" w:rsidRDefault="001D1EBE" w:rsidP="007F07F1">
            <w:pPr>
              <w:rPr>
                <w:sz w:val="20"/>
              </w:rPr>
            </w:pPr>
            <w:hyperlink r:id="rId360" w:history="1">
              <w:r w:rsidR="00E50D8A" w:rsidRPr="00850822">
                <w:rPr>
                  <w:rStyle w:val="Hyperlink"/>
                  <w:color w:val="auto"/>
                  <w:sz w:val="20"/>
                </w:rPr>
                <w:t>20/1300r2</w:t>
              </w:r>
            </w:hyperlink>
            <w:r w:rsidR="00E50D8A" w:rsidRPr="00850822">
              <w:rPr>
                <w:sz w:val="20"/>
              </w:rPr>
              <w:t>, 08/3</w:t>
            </w:r>
            <w:r w:rsidR="00E669AC" w:rsidRPr="00850822">
              <w:rPr>
                <w:sz w:val="20"/>
              </w:rPr>
              <w:t>1</w:t>
            </w:r>
            <w:r w:rsidR="00E50D8A" w:rsidRPr="00850822">
              <w:rPr>
                <w:sz w:val="20"/>
              </w:rPr>
              <w:t>/2020</w:t>
            </w:r>
          </w:p>
          <w:p w14:paraId="1776D08B" w14:textId="57F0082E" w:rsidR="00DA5757" w:rsidRPr="00850822" w:rsidRDefault="001D1EBE" w:rsidP="007F07F1">
            <w:pPr>
              <w:rPr>
                <w:sz w:val="20"/>
              </w:rPr>
            </w:pPr>
            <w:hyperlink r:id="rId361" w:history="1">
              <w:r w:rsidR="00DA5757" w:rsidRPr="00850822">
                <w:rPr>
                  <w:rStyle w:val="Hyperlink"/>
                  <w:color w:val="auto"/>
                  <w:sz w:val="20"/>
                </w:rPr>
                <w:t>20/1300r3</w:t>
              </w:r>
            </w:hyperlink>
            <w:r w:rsidR="00DA5757" w:rsidRPr="00850822">
              <w:rPr>
                <w:sz w:val="20"/>
              </w:rPr>
              <w:t>, 09/07/2020</w:t>
            </w:r>
          </w:p>
          <w:p w14:paraId="4D92EC19" w14:textId="58764827" w:rsidR="00824522" w:rsidRPr="00850822" w:rsidRDefault="001D1EBE" w:rsidP="007F07F1">
            <w:pPr>
              <w:rPr>
                <w:sz w:val="20"/>
              </w:rPr>
            </w:pPr>
            <w:hyperlink r:id="rId362" w:history="1">
              <w:r w:rsidR="00824522" w:rsidRPr="00850822">
                <w:rPr>
                  <w:rStyle w:val="Hyperlink"/>
                  <w:color w:val="auto"/>
                  <w:sz w:val="20"/>
                </w:rPr>
                <w:t>20/1300r4</w:t>
              </w:r>
            </w:hyperlink>
            <w:r w:rsidR="00824522" w:rsidRPr="00850822">
              <w:rPr>
                <w:sz w:val="20"/>
              </w:rPr>
              <w:t>, 09/08/2020</w:t>
            </w:r>
          </w:p>
          <w:p w14:paraId="5CE28A83" w14:textId="681B86F3" w:rsidR="00EF7660" w:rsidRPr="00850822" w:rsidRDefault="001D1EBE" w:rsidP="007F07F1">
            <w:pPr>
              <w:rPr>
                <w:sz w:val="20"/>
              </w:rPr>
            </w:pPr>
            <w:hyperlink r:id="rId363" w:history="1">
              <w:r w:rsidR="00EF7660" w:rsidRPr="00850822">
                <w:rPr>
                  <w:rStyle w:val="Hyperlink"/>
                  <w:color w:val="auto"/>
                  <w:sz w:val="20"/>
                </w:rPr>
                <w:t>20/1300r5</w:t>
              </w:r>
            </w:hyperlink>
            <w:r w:rsidR="00EF7660" w:rsidRPr="00850822">
              <w:rPr>
                <w:sz w:val="20"/>
              </w:rPr>
              <w:t>, 09/09/2020</w:t>
            </w:r>
          </w:p>
          <w:p w14:paraId="2F710B46" w14:textId="21ECC276" w:rsidR="00702407" w:rsidRPr="00850822" w:rsidRDefault="001D1EBE" w:rsidP="007F07F1">
            <w:pPr>
              <w:rPr>
                <w:sz w:val="20"/>
              </w:rPr>
            </w:pPr>
            <w:hyperlink r:id="rId364" w:history="1">
              <w:r w:rsidR="00702407" w:rsidRPr="00850822">
                <w:rPr>
                  <w:rStyle w:val="Hyperlink"/>
                  <w:color w:val="auto"/>
                  <w:sz w:val="20"/>
                </w:rPr>
                <w:t>20/1300r6</w:t>
              </w:r>
            </w:hyperlink>
            <w:r w:rsidR="00702407" w:rsidRPr="00850822">
              <w:rPr>
                <w:sz w:val="20"/>
              </w:rPr>
              <w:t>, 09/13/2020</w:t>
            </w:r>
          </w:p>
          <w:p w14:paraId="0AB8D899" w14:textId="0655F004" w:rsidR="009A58F0" w:rsidRPr="00850822" w:rsidRDefault="001D1EBE" w:rsidP="007F07F1">
            <w:pPr>
              <w:rPr>
                <w:sz w:val="20"/>
              </w:rPr>
            </w:pPr>
            <w:hyperlink r:id="rId365" w:history="1">
              <w:r w:rsidR="009A58F0" w:rsidRPr="00850822">
                <w:rPr>
                  <w:rStyle w:val="Hyperlink"/>
                  <w:color w:val="auto"/>
                  <w:sz w:val="20"/>
                </w:rPr>
                <w:t>20/1300r7</w:t>
              </w:r>
            </w:hyperlink>
            <w:r w:rsidR="009A58F0" w:rsidRPr="00850822">
              <w:rPr>
                <w:sz w:val="20"/>
              </w:rPr>
              <w:t>, 09/14/2020</w:t>
            </w:r>
          </w:p>
          <w:p w14:paraId="37E63002" w14:textId="1265C060" w:rsidR="0010127B" w:rsidRPr="00850822" w:rsidRDefault="001D1EBE" w:rsidP="007F07F1">
            <w:pPr>
              <w:rPr>
                <w:sz w:val="20"/>
              </w:rPr>
            </w:pPr>
            <w:hyperlink r:id="rId366" w:history="1">
              <w:r w:rsidR="0010127B" w:rsidRPr="00850822">
                <w:rPr>
                  <w:rStyle w:val="Hyperlink"/>
                  <w:color w:val="auto"/>
                  <w:sz w:val="20"/>
                </w:rPr>
                <w:t>20/1300r8</w:t>
              </w:r>
            </w:hyperlink>
            <w:r w:rsidR="0010127B" w:rsidRPr="00850822">
              <w:rPr>
                <w:sz w:val="20"/>
              </w:rPr>
              <w:t>, 09/14/2020</w:t>
            </w:r>
          </w:p>
          <w:p w14:paraId="2AE9D090" w14:textId="77777777" w:rsidR="00794A55" w:rsidRPr="00850822" w:rsidRDefault="00794A55" w:rsidP="007F07F1">
            <w:pPr>
              <w:rPr>
                <w:sz w:val="20"/>
              </w:rPr>
            </w:pPr>
          </w:p>
          <w:p w14:paraId="66F2F755" w14:textId="77777777" w:rsidR="00CB63E4" w:rsidRPr="00850822" w:rsidRDefault="00CB63E4" w:rsidP="007F07F1">
            <w:pPr>
              <w:rPr>
                <w:sz w:val="20"/>
              </w:rPr>
            </w:pPr>
            <w:r w:rsidRPr="00850822">
              <w:rPr>
                <w:sz w:val="20"/>
              </w:rPr>
              <w:t>Presented:</w:t>
            </w:r>
          </w:p>
          <w:p w14:paraId="0B468CE3" w14:textId="77777777" w:rsidR="001E6A96" w:rsidRPr="00850822" w:rsidRDefault="001D1EBE" w:rsidP="001E6A96">
            <w:pPr>
              <w:rPr>
                <w:sz w:val="20"/>
              </w:rPr>
            </w:pPr>
            <w:hyperlink r:id="rId367" w:history="1">
              <w:r w:rsidR="001E6A96" w:rsidRPr="00850822">
                <w:rPr>
                  <w:rStyle w:val="Hyperlink"/>
                  <w:color w:val="auto"/>
                  <w:sz w:val="20"/>
                </w:rPr>
                <w:t>20/1300r2</w:t>
              </w:r>
            </w:hyperlink>
            <w:r w:rsidR="001E6A96" w:rsidRPr="00850822">
              <w:rPr>
                <w:sz w:val="20"/>
              </w:rPr>
              <w:t>, 08/31/2020</w:t>
            </w:r>
          </w:p>
          <w:p w14:paraId="3F524072" w14:textId="5E163B88" w:rsidR="00CB63E4" w:rsidRPr="00850822" w:rsidRDefault="001D1EBE" w:rsidP="007F07F1">
            <w:pPr>
              <w:rPr>
                <w:sz w:val="20"/>
              </w:rPr>
            </w:pPr>
            <w:hyperlink r:id="rId368" w:history="1">
              <w:r w:rsidR="004212AE" w:rsidRPr="00850822">
                <w:rPr>
                  <w:rStyle w:val="Hyperlink"/>
                  <w:color w:val="auto"/>
                  <w:sz w:val="20"/>
                </w:rPr>
                <w:t>20/1300r5</w:t>
              </w:r>
            </w:hyperlink>
            <w:r w:rsidR="004212AE" w:rsidRPr="00850822">
              <w:rPr>
                <w:sz w:val="20"/>
              </w:rPr>
              <w:t>, 09/09/2020</w:t>
            </w:r>
          </w:p>
          <w:p w14:paraId="783088FA" w14:textId="21C6DB00" w:rsidR="0074701C" w:rsidRPr="00850822" w:rsidRDefault="001D1EBE" w:rsidP="007F07F1">
            <w:pPr>
              <w:rPr>
                <w:sz w:val="20"/>
              </w:rPr>
            </w:pPr>
            <w:hyperlink r:id="rId369" w:history="1">
              <w:r w:rsidR="0074701C" w:rsidRPr="00850822">
                <w:rPr>
                  <w:rStyle w:val="Hyperlink"/>
                  <w:color w:val="auto"/>
                  <w:sz w:val="20"/>
                </w:rPr>
                <w:t>20/1300r8</w:t>
              </w:r>
            </w:hyperlink>
            <w:r w:rsidR="0074701C" w:rsidRPr="00850822">
              <w:rPr>
                <w:sz w:val="20"/>
              </w:rPr>
              <w:t>, 09/14/2020</w:t>
            </w:r>
          </w:p>
          <w:p w14:paraId="11EE7F3F" w14:textId="77777777" w:rsidR="004212AE" w:rsidRPr="00850822" w:rsidRDefault="004212AE" w:rsidP="007F07F1">
            <w:pPr>
              <w:rPr>
                <w:sz w:val="20"/>
              </w:rPr>
            </w:pPr>
          </w:p>
          <w:p w14:paraId="517F27E9" w14:textId="77777777" w:rsidR="00CB63E4" w:rsidRPr="00850822" w:rsidRDefault="00CB63E4" w:rsidP="007F07F1">
            <w:pPr>
              <w:rPr>
                <w:sz w:val="20"/>
              </w:rPr>
            </w:pPr>
            <w:r w:rsidRPr="00850822">
              <w:rPr>
                <w:sz w:val="20"/>
              </w:rPr>
              <w:t>Straw Polled:</w:t>
            </w:r>
          </w:p>
          <w:p w14:paraId="0E515104" w14:textId="77777777" w:rsidR="009F36D5" w:rsidRPr="00850822" w:rsidRDefault="001D1EBE" w:rsidP="009F36D5">
            <w:pPr>
              <w:rPr>
                <w:sz w:val="20"/>
              </w:rPr>
            </w:pPr>
            <w:hyperlink r:id="rId370" w:history="1">
              <w:r w:rsidR="009F36D5" w:rsidRPr="00850822">
                <w:rPr>
                  <w:rStyle w:val="Hyperlink"/>
                  <w:color w:val="auto"/>
                  <w:sz w:val="20"/>
                </w:rPr>
                <w:t>20/1300r8</w:t>
              </w:r>
            </w:hyperlink>
            <w:r w:rsidR="009F36D5" w:rsidRPr="00850822">
              <w:rPr>
                <w:sz w:val="20"/>
              </w:rPr>
              <w:t>, 09/14/2020</w:t>
            </w:r>
          </w:p>
          <w:p w14:paraId="4A518A92" w14:textId="793A548D" w:rsidR="00CB63E4" w:rsidRPr="00850822" w:rsidRDefault="009F36D5" w:rsidP="007F07F1">
            <w:pPr>
              <w:rPr>
                <w:sz w:val="20"/>
              </w:rPr>
            </w:pPr>
            <w:r w:rsidRPr="00850822">
              <w:rPr>
                <w:sz w:val="20"/>
                <w:highlight w:val="green"/>
              </w:rPr>
              <w:t>(SP result:  Approved with unanimous consent)</w:t>
            </w:r>
          </w:p>
        </w:tc>
        <w:tc>
          <w:tcPr>
            <w:tcW w:w="2212" w:type="dxa"/>
          </w:tcPr>
          <w:p w14:paraId="24217EBC" w14:textId="0DD5DA03" w:rsidR="00E7555D" w:rsidRPr="00E74230" w:rsidRDefault="00E7555D" w:rsidP="007F07F1">
            <w:pPr>
              <w:rPr>
                <w:color w:val="00B050"/>
                <w:sz w:val="20"/>
              </w:rPr>
            </w:pPr>
            <w:r w:rsidRPr="00E74230">
              <w:rPr>
                <w:color w:val="00B050"/>
                <w:sz w:val="20"/>
              </w:rPr>
              <w:lastRenderedPageBreak/>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A81FF8A"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4E5D0D" w14:paraId="29AFF2E8" w14:textId="77777777" w:rsidTr="00C1254F">
        <w:trPr>
          <w:trHeight w:val="271"/>
        </w:trPr>
        <w:tc>
          <w:tcPr>
            <w:tcW w:w="1274" w:type="dxa"/>
          </w:tcPr>
          <w:p w14:paraId="06390D83" w14:textId="5E06734A" w:rsidR="004E5D0D" w:rsidRPr="00FE5AC0" w:rsidRDefault="004E5D0D" w:rsidP="007F07F1">
            <w:pPr>
              <w:rPr>
                <w:color w:val="00B050"/>
                <w:sz w:val="20"/>
              </w:rPr>
            </w:pPr>
            <w:r>
              <w:rPr>
                <w:color w:val="00B050"/>
                <w:sz w:val="20"/>
              </w:rPr>
              <w:t>MAC</w:t>
            </w:r>
          </w:p>
        </w:tc>
        <w:tc>
          <w:tcPr>
            <w:tcW w:w="1968" w:type="dxa"/>
          </w:tcPr>
          <w:p w14:paraId="55C81CE6" w14:textId="34754A5B" w:rsidR="004E5D0D" w:rsidRPr="00FE5AC0" w:rsidRDefault="004E5D0D" w:rsidP="00984B9E">
            <w:pPr>
              <w:rPr>
                <w:color w:val="00B050"/>
                <w:sz w:val="20"/>
              </w:rPr>
            </w:pPr>
            <w:r>
              <w:rPr>
                <w:color w:val="00B050"/>
                <w:sz w:val="20"/>
              </w:rPr>
              <w:t xml:space="preserve">MLO-Discovery: Information </w:t>
            </w:r>
            <w:r w:rsidR="00984B9E">
              <w:rPr>
                <w:color w:val="00B050"/>
                <w:sz w:val="20"/>
              </w:rPr>
              <w:t>request</w:t>
            </w:r>
          </w:p>
        </w:tc>
        <w:tc>
          <w:tcPr>
            <w:tcW w:w="1562" w:type="dxa"/>
            <w:shd w:val="clear" w:color="auto" w:fill="auto"/>
          </w:tcPr>
          <w:p w14:paraId="79099A3D" w14:textId="651E529B" w:rsidR="004E5D0D" w:rsidRPr="00FE5AC0" w:rsidRDefault="004E5D0D" w:rsidP="007F07F1">
            <w:pPr>
              <w:rPr>
                <w:color w:val="00B050"/>
                <w:sz w:val="20"/>
              </w:rPr>
            </w:pPr>
            <w:r>
              <w:rPr>
                <w:color w:val="00B050"/>
                <w:sz w:val="20"/>
              </w:rPr>
              <w:t>Namyeong Kim</w:t>
            </w:r>
          </w:p>
        </w:tc>
        <w:tc>
          <w:tcPr>
            <w:tcW w:w="2706" w:type="dxa"/>
          </w:tcPr>
          <w:p w14:paraId="006F0B94" w14:textId="7A605572" w:rsidR="004E5D0D" w:rsidRPr="00FE5AC0" w:rsidRDefault="003D6A1A" w:rsidP="002D2541">
            <w:pPr>
              <w:rPr>
                <w:color w:val="00B050"/>
                <w:sz w:val="20"/>
              </w:rPr>
            </w:pPr>
            <w:r>
              <w:rPr>
                <w:color w:val="00B050"/>
                <w:sz w:val="20"/>
              </w:rPr>
              <w:t xml:space="preserve">Laurent Cariou, </w:t>
            </w:r>
            <w:r w:rsidR="00475CCE">
              <w:rPr>
                <w:color w:val="00B050"/>
                <w:sz w:val="20"/>
              </w:rPr>
              <w:t>Xiandong Dong,</w:t>
            </w:r>
            <w:r w:rsidR="002D2541">
              <w:t xml:space="preserve"> </w:t>
            </w:r>
            <w:r w:rsidR="002D2541" w:rsidRPr="002D2541">
              <w:rPr>
                <w:color w:val="00B050"/>
                <w:sz w:val="20"/>
              </w:rPr>
              <w:t>Abhishek Patil</w:t>
            </w:r>
            <w:r w:rsidR="002D2541">
              <w:rPr>
                <w:color w:val="00B050"/>
                <w:sz w:val="20"/>
              </w:rPr>
              <w:t>, Jason</w:t>
            </w:r>
            <w:r w:rsidR="00D62122">
              <w:rPr>
                <w:color w:val="00B050"/>
                <w:sz w:val="20"/>
              </w:rPr>
              <w:t xml:space="preserve"> Yuchen</w:t>
            </w:r>
            <w:r w:rsidR="002D2541">
              <w:rPr>
                <w:color w:val="00B050"/>
                <w:sz w:val="20"/>
              </w:rPr>
              <w:t xml:space="preserve"> Guo</w:t>
            </w:r>
            <w:r w:rsidR="008C3E8D">
              <w:rPr>
                <w:color w:val="00B050"/>
                <w:sz w:val="20"/>
              </w:rPr>
              <w:t>, Xiaofei Wang</w:t>
            </w:r>
            <w:r w:rsidR="00671A2F">
              <w:rPr>
                <w:color w:val="00B050"/>
                <w:sz w:val="20"/>
              </w:rPr>
              <w:t xml:space="preserve">, </w:t>
            </w:r>
            <w:r w:rsidR="00671A2F" w:rsidRPr="00671A2F">
              <w:rPr>
                <w:color w:val="00B050"/>
                <w:sz w:val="20"/>
              </w:rPr>
              <w:t>Jarkko Kneckt</w:t>
            </w:r>
            <w:r w:rsidR="007C3BEE">
              <w:rPr>
                <w:color w:val="00B050"/>
                <w:sz w:val="20"/>
              </w:rPr>
              <w:t>, Zhiqiang Ha</w:t>
            </w:r>
            <w:r w:rsidR="00C60F6F">
              <w:rPr>
                <w:color w:val="00B050"/>
                <w:sz w:val="20"/>
              </w:rPr>
              <w:t>n</w:t>
            </w:r>
            <w:r w:rsidR="00984B9E">
              <w:rPr>
                <w:color w:val="00B050"/>
                <w:sz w:val="20"/>
              </w:rPr>
              <w:t>, Liuming Lu</w:t>
            </w:r>
          </w:p>
        </w:tc>
        <w:tc>
          <w:tcPr>
            <w:tcW w:w="1594" w:type="dxa"/>
            <w:gridSpan w:val="2"/>
          </w:tcPr>
          <w:p w14:paraId="3F1BD228" w14:textId="23906ED9" w:rsidR="004E5D0D" w:rsidRPr="00E74230" w:rsidRDefault="008470BC" w:rsidP="007F07F1">
            <w:pPr>
              <w:rPr>
                <w:color w:val="00B050"/>
                <w:sz w:val="20"/>
              </w:rPr>
            </w:pPr>
            <w:r>
              <w:rPr>
                <w:color w:val="00B050"/>
                <w:sz w:val="20"/>
              </w:rPr>
              <w:t>R1</w:t>
            </w:r>
          </w:p>
        </w:tc>
        <w:tc>
          <w:tcPr>
            <w:tcW w:w="2344" w:type="dxa"/>
          </w:tcPr>
          <w:p w14:paraId="575403D6" w14:textId="77777777" w:rsidR="004E5D0D" w:rsidRPr="00B733A2" w:rsidRDefault="004E5D0D" w:rsidP="007F07F1">
            <w:pPr>
              <w:rPr>
                <w:rStyle w:val="Hyperlink"/>
                <w:color w:val="auto"/>
                <w:sz w:val="20"/>
                <w:u w:val="none"/>
              </w:rPr>
            </w:pPr>
            <w:r>
              <w:rPr>
                <w:rStyle w:val="Hyperlink"/>
                <w:color w:val="auto"/>
                <w:sz w:val="20"/>
                <w:u w:val="none"/>
              </w:rPr>
              <w:t>Up</w:t>
            </w:r>
            <w:r w:rsidRPr="00B733A2">
              <w:rPr>
                <w:rStyle w:val="Hyperlink"/>
                <w:color w:val="auto"/>
                <w:sz w:val="20"/>
                <w:u w:val="none"/>
              </w:rPr>
              <w:t>loaded:</w:t>
            </w:r>
          </w:p>
          <w:p w14:paraId="7A6415B6" w14:textId="6DA76568" w:rsidR="004E5D0D" w:rsidRPr="00B733A2" w:rsidRDefault="001D1EBE" w:rsidP="007F07F1">
            <w:pPr>
              <w:rPr>
                <w:rStyle w:val="Hyperlink"/>
                <w:color w:val="auto"/>
                <w:sz w:val="20"/>
                <w:u w:val="none"/>
              </w:rPr>
            </w:pPr>
            <w:hyperlink r:id="rId371" w:history="1">
              <w:r w:rsidR="001E60BC" w:rsidRPr="00B733A2">
                <w:rPr>
                  <w:rStyle w:val="Hyperlink"/>
                  <w:color w:val="auto"/>
                  <w:sz w:val="20"/>
                </w:rPr>
                <w:t>20/1667r0</w:t>
              </w:r>
            </w:hyperlink>
            <w:r w:rsidR="001E60BC" w:rsidRPr="00B733A2">
              <w:rPr>
                <w:rStyle w:val="Hyperlink"/>
                <w:color w:val="auto"/>
                <w:sz w:val="20"/>
                <w:u w:val="none"/>
              </w:rPr>
              <w:t>, 10/17/2020</w:t>
            </w:r>
          </w:p>
          <w:p w14:paraId="021F4761" w14:textId="77777777" w:rsidR="001E60BC" w:rsidRDefault="001E60BC" w:rsidP="007F07F1">
            <w:pPr>
              <w:rPr>
                <w:rStyle w:val="Hyperlink"/>
                <w:color w:val="auto"/>
                <w:sz w:val="20"/>
                <w:u w:val="none"/>
              </w:rPr>
            </w:pPr>
          </w:p>
          <w:p w14:paraId="6CA1D855" w14:textId="77777777" w:rsidR="004E5D0D" w:rsidRDefault="004E5D0D" w:rsidP="007F07F1">
            <w:pPr>
              <w:rPr>
                <w:rStyle w:val="Hyperlink"/>
                <w:color w:val="auto"/>
                <w:sz w:val="20"/>
                <w:u w:val="none"/>
              </w:rPr>
            </w:pPr>
            <w:r>
              <w:rPr>
                <w:rStyle w:val="Hyperlink"/>
                <w:color w:val="auto"/>
                <w:sz w:val="20"/>
                <w:u w:val="none"/>
              </w:rPr>
              <w:t>Presented:</w:t>
            </w:r>
          </w:p>
          <w:p w14:paraId="31E8DC12" w14:textId="77777777" w:rsidR="004E5D0D" w:rsidRDefault="004E5D0D" w:rsidP="007F07F1">
            <w:pPr>
              <w:rPr>
                <w:rStyle w:val="Hyperlink"/>
                <w:color w:val="auto"/>
                <w:sz w:val="20"/>
                <w:u w:val="none"/>
              </w:rPr>
            </w:pPr>
          </w:p>
          <w:p w14:paraId="4D4F7169" w14:textId="77777777" w:rsidR="004E5D0D" w:rsidRDefault="004E5D0D" w:rsidP="007F07F1">
            <w:pPr>
              <w:rPr>
                <w:rStyle w:val="Hyperlink"/>
                <w:color w:val="auto"/>
                <w:sz w:val="20"/>
                <w:u w:val="none"/>
              </w:rPr>
            </w:pPr>
            <w:r>
              <w:rPr>
                <w:rStyle w:val="Hyperlink"/>
                <w:color w:val="auto"/>
                <w:sz w:val="20"/>
                <w:u w:val="none"/>
              </w:rPr>
              <w:t>Straw Polled:</w:t>
            </w:r>
          </w:p>
          <w:p w14:paraId="295A1483" w14:textId="77777777" w:rsidR="004E5D0D" w:rsidRPr="00850822" w:rsidRDefault="004E5D0D" w:rsidP="007F07F1">
            <w:pPr>
              <w:rPr>
                <w:rStyle w:val="Hyperlink"/>
                <w:color w:val="auto"/>
                <w:sz w:val="20"/>
                <w:u w:val="none"/>
              </w:rPr>
            </w:pPr>
          </w:p>
        </w:tc>
        <w:tc>
          <w:tcPr>
            <w:tcW w:w="2212" w:type="dxa"/>
          </w:tcPr>
          <w:p w14:paraId="7FD1AB92" w14:textId="5AE43633" w:rsidR="004E5D0D" w:rsidRPr="00E74230" w:rsidRDefault="004E5D0D" w:rsidP="007F07F1">
            <w:pPr>
              <w:rPr>
                <w:color w:val="00B050"/>
                <w:sz w:val="20"/>
              </w:rPr>
            </w:pPr>
            <w:r>
              <w:rPr>
                <w:color w:val="00B050"/>
                <w:sz w:val="20"/>
              </w:rPr>
              <w:t>Motion 131, #SP190</w:t>
            </w:r>
          </w:p>
        </w:tc>
      </w:tr>
      <w:tr w:rsidR="00E7555D" w14:paraId="6A6E7413" w14:textId="77777777" w:rsidTr="00C1254F">
        <w:trPr>
          <w:trHeight w:val="271"/>
        </w:trPr>
        <w:tc>
          <w:tcPr>
            <w:tcW w:w="1274" w:type="dxa"/>
          </w:tcPr>
          <w:p w14:paraId="0A8FB932" w14:textId="0501FC2E" w:rsidR="00E7555D" w:rsidRPr="00FE5AC0" w:rsidRDefault="00E7555D" w:rsidP="007F07F1">
            <w:pPr>
              <w:rPr>
                <w:color w:val="00B050"/>
                <w:sz w:val="20"/>
              </w:rPr>
            </w:pPr>
            <w:r w:rsidRPr="00FE5AC0">
              <w:rPr>
                <w:color w:val="00B050"/>
                <w:sz w:val="20"/>
              </w:rPr>
              <w:t>MAC</w:t>
            </w:r>
          </w:p>
        </w:tc>
        <w:tc>
          <w:tcPr>
            <w:tcW w:w="1968"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06"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344" w:type="dxa"/>
          </w:tcPr>
          <w:p w14:paraId="42306256" w14:textId="77777777" w:rsidR="00EC5343" w:rsidRDefault="00EC5343" w:rsidP="007F07F1">
            <w:pPr>
              <w:rPr>
                <w:ins w:id="124" w:author="Edward Au" w:date="2020-10-21T16:04:00Z"/>
                <w:rStyle w:val="Hyperlink"/>
                <w:color w:val="auto"/>
                <w:sz w:val="20"/>
                <w:u w:val="none"/>
              </w:rPr>
            </w:pPr>
            <w:r w:rsidRPr="00850822">
              <w:rPr>
                <w:rStyle w:val="Hyperlink"/>
                <w:color w:val="auto"/>
                <w:sz w:val="20"/>
                <w:u w:val="none"/>
              </w:rPr>
              <w:t>Uploaded:</w:t>
            </w:r>
          </w:p>
          <w:p w14:paraId="55CFEDBE" w14:textId="24E085DD" w:rsidR="00CE16B7" w:rsidRPr="00850822" w:rsidRDefault="00CE16B7" w:rsidP="007F07F1">
            <w:pPr>
              <w:rPr>
                <w:rStyle w:val="Hyperlink"/>
                <w:color w:val="auto"/>
                <w:sz w:val="20"/>
                <w:u w:val="none"/>
              </w:rPr>
            </w:pPr>
            <w:ins w:id="125" w:author="Edward Au" w:date="2020-10-21T16:04:00Z">
              <w:r>
                <w:rPr>
                  <w:rStyle w:val="Hyperlink"/>
                  <w:color w:val="auto"/>
                  <w:sz w:val="20"/>
                  <w:u w:val="none"/>
                </w:rPr>
                <w:t>PDT text:</w:t>
              </w:r>
            </w:ins>
          </w:p>
          <w:p w14:paraId="6197E1DA" w14:textId="4F9A0BD6" w:rsidR="00E7555D" w:rsidRPr="00850822" w:rsidRDefault="001D1EBE" w:rsidP="007F07F1">
            <w:pPr>
              <w:rPr>
                <w:sz w:val="20"/>
              </w:rPr>
            </w:pPr>
            <w:hyperlink r:id="rId372" w:history="1">
              <w:r w:rsidR="004137CF" w:rsidRPr="00850822">
                <w:rPr>
                  <w:rStyle w:val="Hyperlink"/>
                  <w:color w:val="auto"/>
                  <w:sz w:val="20"/>
                </w:rPr>
                <w:t>20/1256r0</w:t>
              </w:r>
            </w:hyperlink>
            <w:r w:rsidR="004137CF" w:rsidRPr="00850822">
              <w:rPr>
                <w:sz w:val="20"/>
              </w:rPr>
              <w:t xml:space="preserve">, </w:t>
            </w:r>
            <w:r w:rsidR="00EC5343" w:rsidRPr="00850822">
              <w:rPr>
                <w:sz w:val="20"/>
              </w:rPr>
              <w:t>08/20/</w:t>
            </w:r>
            <w:r w:rsidR="004137CF" w:rsidRPr="00850822">
              <w:rPr>
                <w:sz w:val="20"/>
              </w:rPr>
              <w:t>2020</w:t>
            </w:r>
          </w:p>
          <w:p w14:paraId="7390E223" w14:textId="5B6492FC" w:rsidR="008E5CB2" w:rsidRPr="00850822" w:rsidRDefault="001D1EBE" w:rsidP="007F07F1">
            <w:pPr>
              <w:rPr>
                <w:sz w:val="20"/>
              </w:rPr>
            </w:pPr>
            <w:hyperlink r:id="rId373" w:history="1">
              <w:r w:rsidR="008E5CB2" w:rsidRPr="00850822">
                <w:rPr>
                  <w:rStyle w:val="Hyperlink"/>
                  <w:color w:val="auto"/>
                  <w:sz w:val="20"/>
                </w:rPr>
                <w:t>20/1256r1</w:t>
              </w:r>
            </w:hyperlink>
            <w:r w:rsidR="008E5CB2" w:rsidRPr="00850822">
              <w:rPr>
                <w:sz w:val="20"/>
              </w:rPr>
              <w:t xml:space="preserve">, </w:t>
            </w:r>
            <w:r w:rsidR="00EC5343" w:rsidRPr="00850822">
              <w:rPr>
                <w:sz w:val="20"/>
              </w:rPr>
              <w:t>08/25/</w:t>
            </w:r>
            <w:r w:rsidR="008E5CB2" w:rsidRPr="00850822">
              <w:rPr>
                <w:sz w:val="20"/>
              </w:rPr>
              <w:t>2020</w:t>
            </w:r>
          </w:p>
          <w:p w14:paraId="30383D37" w14:textId="77777777" w:rsidR="003F7BDC" w:rsidRPr="00850822" w:rsidRDefault="001D1EBE" w:rsidP="00EC5343">
            <w:pPr>
              <w:rPr>
                <w:sz w:val="20"/>
              </w:rPr>
            </w:pPr>
            <w:hyperlink r:id="rId374" w:history="1">
              <w:r w:rsidR="003F7BDC" w:rsidRPr="00850822">
                <w:rPr>
                  <w:rStyle w:val="Hyperlink"/>
                  <w:color w:val="auto"/>
                  <w:sz w:val="20"/>
                </w:rPr>
                <w:t>20/1256r2</w:t>
              </w:r>
            </w:hyperlink>
            <w:r w:rsidR="003F7BDC" w:rsidRPr="00850822">
              <w:rPr>
                <w:sz w:val="20"/>
              </w:rPr>
              <w:t xml:space="preserve">, </w:t>
            </w:r>
            <w:r w:rsidR="00EC5343" w:rsidRPr="00850822">
              <w:rPr>
                <w:sz w:val="20"/>
              </w:rPr>
              <w:t>08/28/</w:t>
            </w:r>
            <w:r w:rsidR="003F7BDC" w:rsidRPr="00850822">
              <w:rPr>
                <w:sz w:val="20"/>
              </w:rPr>
              <w:t>2020</w:t>
            </w:r>
          </w:p>
          <w:p w14:paraId="0D0C7DF9" w14:textId="2DCE928A" w:rsidR="00457A27" w:rsidRDefault="001D1EBE" w:rsidP="00EC5343">
            <w:pPr>
              <w:rPr>
                <w:ins w:id="126" w:author="Edward Au" w:date="2020-10-21T16:05:00Z"/>
                <w:sz w:val="20"/>
              </w:rPr>
            </w:pPr>
            <w:hyperlink r:id="rId375" w:history="1">
              <w:r w:rsidR="00457A27" w:rsidRPr="00850822">
                <w:rPr>
                  <w:rStyle w:val="Hyperlink"/>
                  <w:color w:val="auto"/>
                  <w:sz w:val="20"/>
                </w:rPr>
                <w:t>20/1256r3</w:t>
              </w:r>
            </w:hyperlink>
            <w:r w:rsidR="00457A27" w:rsidRPr="00850822">
              <w:rPr>
                <w:sz w:val="20"/>
              </w:rPr>
              <w:t>. 08/31/2020</w:t>
            </w:r>
          </w:p>
          <w:p w14:paraId="2BE3F49D" w14:textId="77777777" w:rsidR="00CE16B7" w:rsidRDefault="00CE16B7" w:rsidP="00EC5343">
            <w:pPr>
              <w:rPr>
                <w:ins w:id="127" w:author="Edward Au" w:date="2020-10-21T16:05:00Z"/>
                <w:sz w:val="20"/>
              </w:rPr>
            </w:pPr>
            <w:ins w:id="128" w:author="Edward Au" w:date="2020-10-21T16:05:00Z">
              <w:r>
                <w:rPr>
                  <w:sz w:val="20"/>
                </w:rPr>
                <w:t>TBD text:</w:t>
              </w:r>
            </w:ins>
          </w:p>
          <w:p w14:paraId="632BFA62" w14:textId="64D4DA32" w:rsidR="00CE16B7" w:rsidRPr="00850822" w:rsidRDefault="00A36357" w:rsidP="00EC5343">
            <w:pPr>
              <w:rPr>
                <w:sz w:val="20"/>
              </w:rPr>
            </w:pPr>
            <w:ins w:id="129" w:author="Edward Au" w:date="2020-10-21T16:05:00Z">
              <w:r>
                <w:rPr>
                  <w:sz w:val="20"/>
                </w:rPr>
                <w:fldChar w:fldCharType="begin"/>
              </w:r>
              <w:r>
                <w:rPr>
                  <w:sz w:val="20"/>
                </w:rPr>
                <w:instrText xml:space="preserve"> HYPERLINK "https://mentor.ieee.org/802.11/dcn/20/11-20-1652-00-00be-pdt-tbds-mac-mlo-tid-mapping-link-management-default-mode-and-enablement.docx" </w:instrText>
              </w:r>
              <w:r>
                <w:rPr>
                  <w:sz w:val="20"/>
                </w:rPr>
                <w:fldChar w:fldCharType="separate"/>
              </w:r>
              <w:r w:rsidR="00CE16B7" w:rsidRPr="00A36357">
                <w:rPr>
                  <w:rStyle w:val="Hyperlink"/>
                  <w:sz w:val="20"/>
                </w:rPr>
                <w:t>20/1652r0</w:t>
              </w:r>
              <w:r>
                <w:rPr>
                  <w:sz w:val="20"/>
                </w:rPr>
                <w:fldChar w:fldCharType="end"/>
              </w:r>
              <w:r w:rsidR="00CE16B7">
                <w:rPr>
                  <w:sz w:val="20"/>
                </w:rPr>
                <w:t>, 10/20/2020</w:t>
              </w:r>
            </w:ins>
          </w:p>
          <w:p w14:paraId="78912757" w14:textId="77777777" w:rsidR="00EC5343" w:rsidRPr="00850822" w:rsidRDefault="00EC5343" w:rsidP="00EC5343">
            <w:pPr>
              <w:rPr>
                <w:sz w:val="20"/>
              </w:rPr>
            </w:pPr>
          </w:p>
          <w:p w14:paraId="739F35EE" w14:textId="77777777" w:rsidR="00EC5343" w:rsidRDefault="00EC5343" w:rsidP="00EC5343">
            <w:pPr>
              <w:rPr>
                <w:ins w:id="130" w:author="Edward Au" w:date="2020-10-21T16:04:00Z"/>
                <w:sz w:val="20"/>
              </w:rPr>
            </w:pPr>
            <w:r w:rsidRPr="00850822">
              <w:rPr>
                <w:sz w:val="20"/>
              </w:rPr>
              <w:t>Presented:</w:t>
            </w:r>
          </w:p>
          <w:p w14:paraId="547C4214" w14:textId="3DFFEE74" w:rsidR="00CE16B7" w:rsidRPr="00850822" w:rsidRDefault="00CE16B7" w:rsidP="00EC5343">
            <w:pPr>
              <w:rPr>
                <w:sz w:val="20"/>
              </w:rPr>
            </w:pPr>
            <w:ins w:id="131" w:author="Edward Au" w:date="2020-10-21T16:04:00Z">
              <w:r>
                <w:rPr>
                  <w:sz w:val="20"/>
                </w:rPr>
                <w:t>PDT text:</w:t>
              </w:r>
            </w:ins>
          </w:p>
          <w:p w14:paraId="3DE4D915" w14:textId="587D7E3D" w:rsidR="00EC5343" w:rsidRPr="00850822" w:rsidRDefault="001D1EBE" w:rsidP="00EC5343">
            <w:pPr>
              <w:rPr>
                <w:sz w:val="20"/>
              </w:rPr>
            </w:pPr>
            <w:hyperlink r:id="rId376" w:history="1">
              <w:r w:rsidR="00A00E6E" w:rsidRPr="00850822">
                <w:rPr>
                  <w:rStyle w:val="Hyperlink"/>
                  <w:color w:val="auto"/>
                  <w:sz w:val="20"/>
                </w:rPr>
                <w:t>20/1256r0</w:t>
              </w:r>
            </w:hyperlink>
            <w:r w:rsidR="00A00E6E" w:rsidRPr="00850822">
              <w:rPr>
                <w:sz w:val="20"/>
              </w:rPr>
              <w:t>, 08/2</w:t>
            </w:r>
            <w:r w:rsidR="00782713" w:rsidRPr="00850822">
              <w:rPr>
                <w:sz w:val="20"/>
              </w:rPr>
              <w:t>6</w:t>
            </w:r>
            <w:r w:rsidR="00A00E6E" w:rsidRPr="00850822">
              <w:rPr>
                <w:sz w:val="20"/>
              </w:rPr>
              <w:t>/2020</w:t>
            </w:r>
          </w:p>
          <w:p w14:paraId="413ACFB1" w14:textId="77777777" w:rsidR="00646438" w:rsidRDefault="001D1EBE" w:rsidP="00646438">
            <w:pPr>
              <w:rPr>
                <w:ins w:id="132" w:author="Edward Au" w:date="2020-10-21T16:04:00Z"/>
                <w:sz w:val="20"/>
              </w:rPr>
            </w:pPr>
            <w:hyperlink r:id="rId377" w:history="1">
              <w:r w:rsidR="00646438" w:rsidRPr="00850822">
                <w:rPr>
                  <w:rStyle w:val="Hyperlink"/>
                  <w:color w:val="auto"/>
                  <w:sz w:val="20"/>
                </w:rPr>
                <w:t>20/1256r3</w:t>
              </w:r>
            </w:hyperlink>
            <w:r w:rsidR="00646438" w:rsidRPr="00850822">
              <w:rPr>
                <w:sz w:val="20"/>
              </w:rPr>
              <w:t>. 08/31/2020</w:t>
            </w:r>
          </w:p>
          <w:p w14:paraId="42F18E42" w14:textId="47EB608E" w:rsidR="00CE16B7" w:rsidRPr="00850822" w:rsidRDefault="00CE16B7" w:rsidP="00646438">
            <w:pPr>
              <w:rPr>
                <w:sz w:val="20"/>
              </w:rPr>
            </w:pPr>
            <w:ins w:id="133" w:author="Edward Au" w:date="2020-10-21T16:04:00Z">
              <w:r>
                <w:rPr>
                  <w:sz w:val="20"/>
                </w:rPr>
                <w:t>TBD text:</w:t>
              </w:r>
            </w:ins>
          </w:p>
          <w:p w14:paraId="5E2ED839" w14:textId="77777777" w:rsidR="00A00E6E" w:rsidRPr="00850822" w:rsidRDefault="00A00E6E" w:rsidP="00EC5343">
            <w:pPr>
              <w:rPr>
                <w:sz w:val="20"/>
              </w:rPr>
            </w:pPr>
          </w:p>
          <w:p w14:paraId="0F68CA95" w14:textId="77777777" w:rsidR="00EC5343" w:rsidRDefault="00EC5343" w:rsidP="00EC5343">
            <w:pPr>
              <w:rPr>
                <w:ins w:id="134" w:author="Edward Au" w:date="2020-10-21T16:04:00Z"/>
                <w:sz w:val="20"/>
              </w:rPr>
            </w:pPr>
            <w:r w:rsidRPr="00850822">
              <w:rPr>
                <w:sz w:val="20"/>
              </w:rPr>
              <w:t>Straw Polled:</w:t>
            </w:r>
          </w:p>
          <w:p w14:paraId="1E6BB547" w14:textId="2516362B" w:rsidR="00CE16B7" w:rsidRPr="00850822" w:rsidRDefault="00CE16B7" w:rsidP="00EC5343">
            <w:pPr>
              <w:rPr>
                <w:sz w:val="20"/>
              </w:rPr>
            </w:pPr>
            <w:ins w:id="135" w:author="Edward Au" w:date="2020-10-21T16:04:00Z">
              <w:r>
                <w:rPr>
                  <w:sz w:val="20"/>
                </w:rPr>
                <w:t>PDT text:</w:t>
              </w:r>
            </w:ins>
          </w:p>
          <w:p w14:paraId="083E885B" w14:textId="77777777" w:rsidR="00646438" w:rsidRPr="00850822" w:rsidRDefault="001D1EBE" w:rsidP="00646438">
            <w:pPr>
              <w:rPr>
                <w:sz w:val="20"/>
              </w:rPr>
            </w:pPr>
            <w:hyperlink r:id="rId378" w:history="1">
              <w:r w:rsidR="00646438" w:rsidRPr="00850822">
                <w:rPr>
                  <w:rStyle w:val="Hyperlink"/>
                  <w:color w:val="auto"/>
                  <w:sz w:val="20"/>
                </w:rPr>
                <w:t>20/1256r3</w:t>
              </w:r>
            </w:hyperlink>
            <w:r w:rsidR="00646438" w:rsidRPr="00850822">
              <w:rPr>
                <w:sz w:val="20"/>
              </w:rPr>
              <w:t>. 08/31/2020</w:t>
            </w:r>
          </w:p>
          <w:p w14:paraId="6028CD23" w14:textId="77777777" w:rsidR="00646438" w:rsidRDefault="00646438" w:rsidP="00EC5343">
            <w:pPr>
              <w:rPr>
                <w:ins w:id="136" w:author="Edward Au" w:date="2020-10-21T16:04:00Z"/>
                <w:sz w:val="20"/>
              </w:rPr>
            </w:pPr>
            <w:r w:rsidRPr="00850822">
              <w:rPr>
                <w:sz w:val="20"/>
                <w:highlight w:val="green"/>
              </w:rPr>
              <w:t>(SP result:  Approved with unanimous consent)</w:t>
            </w:r>
          </w:p>
          <w:p w14:paraId="1852966D" w14:textId="77777777" w:rsidR="00CE16B7" w:rsidRDefault="00CE16B7" w:rsidP="00EC5343">
            <w:pPr>
              <w:rPr>
                <w:ins w:id="137" w:author="Edward Au" w:date="2020-10-21T16:04:00Z"/>
                <w:sz w:val="20"/>
              </w:rPr>
            </w:pPr>
            <w:ins w:id="138" w:author="Edward Au" w:date="2020-10-21T16:04:00Z">
              <w:r>
                <w:rPr>
                  <w:sz w:val="20"/>
                </w:rPr>
                <w:t>TBD text:</w:t>
              </w:r>
            </w:ins>
          </w:p>
          <w:p w14:paraId="235D7DBF" w14:textId="045E4076" w:rsidR="00CE16B7" w:rsidRPr="00850822" w:rsidRDefault="00CE16B7" w:rsidP="00EC5343">
            <w:pPr>
              <w:rPr>
                <w:sz w:val="20"/>
              </w:rPr>
            </w:pPr>
          </w:p>
        </w:tc>
        <w:tc>
          <w:tcPr>
            <w:tcW w:w="2212" w:type="dxa"/>
          </w:tcPr>
          <w:p w14:paraId="6151860A" w14:textId="0F90199C" w:rsidR="00F93F53" w:rsidRDefault="00F93F53" w:rsidP="007F07F1">
            <w:pPr>
              <w:rPr>
                <w:color w:val="00B050"/>
                <w:sz w:val="20"/>
              </w:rPr>
            </w:pPr>
            <w:r>
              <w:rPr>
                <w:color w:val="00B050"/>
                <w:sz w:val="20"/>
              </w:rPr>
              <w:t>Motion 54</w:t>
            </w:r>
          </w:p>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C1254F">
        <w:trPr>
          <w:trHeight w:val="257"/>
        </w:trPr>
        <w:tc>
          <w:tcPr>
            <w:tcW w:w="1274" w:type="dxa"/>
          </w:tcPr>
          <w:p w14:paraId="2DEF22CA" w14:textId="29316927" w:rsidR="00E7555D" w:rsidRDefault="00E7555D" w:rsidP="007F07F1">
            <w:pPr>
              <w:rPr>
                <w:color w:val="00B050"/>
                <w:sz w:val="20"/>
              </w:rPr>
            </w:pPr>
            <w:r w:rsidRPr="008B55BE">
              <w:rPr>
                <w:color w:val="00B050"/>
                <w:sz w:val="20"/>
              </w:rPr>
              <w:t>MAC</w:t>
            </w:r>
          </w:p>
          <w:p w14:paraId="533F3AA3" w14:textId="6FA78D45" w:rsidR="00665903" w:rsidRPr="008B55BE" w:rsidRDefault="00665903" w:rsidP="007F07F1">
            <w:pPr>
              <w:rPr>
                <w:color w:val="00B050"/>
                <w:sz w:val="20"/>
              </w:rPr>
            </w:pPr>
          </w:p>
        </w:tc>
        <w:tc>
          <w:tcPr>
            <w:tcW w:w="1968" w:type="dxa"/>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 xml:space="preserve">Greg Geonjung </w:t>
            </w:r>
            <w:r w:rsidRPr="008B55BE">
              <w:rPr>
                <w:color w:val="00B050"/>
                <w:sz w:val="20"/>
              </w:rPr>
              <w:lastRenderedPageBreak/>
              <w:t>Ko, Payam Torab, Dibakar Das, Guogang Huang, Harry Wang, Gabor Bajko, 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
          <w:p w14:paraId="33757F0C" w14:textId="450C3482" w:rsidR="00A040F4" w:rsidRPr="008B55BE" w:rsidRDefault="00B8508B" w:rsidP="007F07F1">
            <w:pPr>
              <w:rPr>
                <w:color w:val="00B050"/>
                <w:sz w:val="20"/>
              </w:rPr>
            </w:pPr>
            <w:r w:rsidRPr="008B55BE">
              <w:rPr>
                <w:color w:val="00B050"/>
                <w:sz w:val="20"/>
              </w:rPr>
              <w:lastRenderedPageBreak/>
              <w:t>R2</w:t>
            </w:r>
          </w:p>
          <w:p w14:paraId="234831D8" w14:textId="77777777" w:rsidR="00F307DC" w:rsidRPr="008B55BE" w:rsidRDefault="00F307DC" w:rsidP="007F07F1">
            <w:pPr>
              <w:rPr>
                <w:color w:val="00B050"/>
                <w:sz w:val="20"/>
              </w:rPr>
            </w:pPr>
          </w:p>
          <w:p w14:paraId="23ACDFD8" w14:textId="0AF1B99E" w:rsidR="00F307DC" w:rsidRDefault="00F307DC" w:rsidP="007F07F1">
            <w:pPr>
              <w:rPr>
                <w:color w:val="00B050"/>
                <w:sz w:val="20"/>
              </w:rPr>
            </w:pPr>
            <w:r w:rsidRPr="008B55BE">
              <w:rPr>
                <w:color w:val="00B050"/>
                <w:sz w:val="20"/>
              </w:rPr>
              <w:t>(SP result for R1: 79Y, 44N, 23A)</w:t>
            </w:r>
          </w:p>
          <w:p w14:paraId="046A66E2" w14:textId="77777777" w:rsidR="0067461D" w:rsidRDefault="0067461D" w:rsidP="007F07F1">
            <w:pPr>
              <w:rPr>
                <w:color w:val="00B050"/>
                <w:sz w:val="20"/>
              </w:rPr>
            </w:pPr>
          </w:p>
          <w:p w14:paraId="00F9A8F3" w14:textId="0C93A491" w:rsidR="0067461D" w:rsidRPr="001C05DC" w:rsidRDefault="00521297" w:rsidP="007F07F1">
            <w:pPr>
              <w:rPr>
                <w:color w:val="00B050"/>
                <w:sz w:val="20"/>
                <w:u w:val="single"/>
              </w:rPr>
            </w:pPr>
            <w:r w:rsidRPr="008F41EA">
              <w:rPr>
                <w:color w:val="00B050"/>
                <w:sz w:val="20"/>
              </w:rPr>
              <w:lastRenderedPageBreak/>
              <w:t>(</w:t>
            </w:r>
            <w:r w:rsidRPr="00BB6D00">
              <w:rPr>
                <w:color w:val="00B050"/>
                <w:sz w:val="20"/>
              </w:rPr>
              <w:t xml:space="preserve">SP result for </w:t>
            </w:r>
            <w:r w:rsidR="00F3208C" w:rsidRPr="00BB6D00">
              <w:rPr>
                <w:color w:val="00B050"/>
                <w:sz w:val="20"/>
              </w:rPr>
              <w:t>R1 [basics and optional]</w:t>
            </w:r>
            <w:r w:rsidRPr="00BB6D00">
              <w:rPr>
                <w:color w:val="00B050"/>
                <w:sz w:val="20"/>
              </w:rPr>
              <w:t>:</w:t>
            </w:r>
          </w:p>
          <w:p w14:paraId="52BFD07A" w14:textId="6B318C3C" w:rsidR="00E7555D" w:rsidRPr="00521297" w:rsidRDefault="00521297" w:rsidP="007F07F1">
            <w:pPr>
              <w:rPr>
                <w:color w:val="00B050"/>
                <w:sz w:val="20"/>
              </w:rPr>
            </w:pPr>
            <w:r w:rsidRPr="00521297">
              <w:rPr>
                <w:color w:val="00B050"/>
                <w:sz w:val="20"/>
              </w:rPr>
              <w:t>48Y, 27N, 49A)</w:t>
            </w:r>
          </w:p>
          <w:p w14:paraId="5E2958B0" w14:textId="117F7797" w:rsidR="00521297" w:rsidRPr="008B55BE" w:rsidRDefault="00521297" w:rsidP="007F07F1">
            <w:pPr>
              <w:rPr>
                <w:color w:val="00B050"/>
                <w:sz w:val="20"/>
              </w:rPr>
            </w:pPr>
          </w:p>
        </w:tc>
        <w:tc>
          <w:tcPr>
            <w:tcW w:w="2344" w:type="dxa"/>
          </w:tcPr>
          <w:p w14:paraId="14111317" w14:textId="77777777" w:rsidR="002F3ADC" w:rsidRPr="00850822" w:rsidRDefault="002F3ADC" w:rsidP="002F3ADC">
            <w:pPr>
              <w:rPr>
                <w:sz w:val="20"/>
              </w:rPr>
            </w:pPr>
            <w:r w:rsidRPr="00850822">
              <w:rPr>
                <w:sz w:val="20"/>
              </w:rPr>
              <w:lastRenderedPageBreak/>
              <w:t>Uploaded:</w:t>
            </w:r>
          </w:p>
          <w:p w14:paraId="6E160E8D" w14:textId="77777777" w:rsidR="002F3ADC" w:rsidRPr="00850822" w:rsidRDefault="002F3ADC" w:rsidP="002F3ADC">
            <w:pPr>
              <w:rPr>
                <w:sz w:val="20"/>
              </w:rPr>
            </w:pPr>
          </w:p>
          <w:p w14:paraId="5F393613" w14:textId="77777777" w:rsidR="002F3ADC" w:rsidRPr="00850822" w:rsidRDefault="002F3ADC" w:rsidP="002F3ADC">
            <w:pPr>
              <w:rPr>
                <w:sz w:val="20"/>
              </w:rPr>
            </w:pPr>
            <w:r w:rsidRPr="00850822">
              <w:rPr>
                <w:sz w:val="20"/>
              </w:rPr>
              <w:t>Presented:</w:t>
            </w:r>
          </w:p>
          <w:p w14:paraId="30DC64AC" w14:textId="77777777" w:rsidR="002F3ADC" w:rsidRPr="00850822" w:rsidRDefault="002F3ADC" w:rsidP="002F3ADC">
            <w:pPr>
              <w:rPr>
                <w:sz w:val="20"/>
              </w:rPr>
            </w:pPr>
          </w:p>
          <w:p w14:paraId="120EF84C" w14:textId="77777777" w:rsidR="002F3ADC" w:rsidRPr="00850822" w:rsidRDefault="002F3ADC" w:rsidP="002F3ADC">
            <w:pPr>
              <w:rPr>
                <w:sz w:val="20"/>
              </w:rPr>
            </w:pPr>
            <w:r w:rsidRPr="00850822">
              <w:rPr>
                <w:sz w:val="20"/>
              </w:rPr>
              <w:t>Straw Polled:</w:t>
            </w:r>
          </w:p>
          <w:p w14:paraId="29F2A91A" w14:textId="77777777" w:rsidR="00E7555D" w:rsidRPr="00850822" w:rsidRDefault="00E7555D" w:rsidP="007F07F1">
            <w:pPr>
              <w:rPr>
                <w:sz w:val="20"/>
              </w:rPr>
            </w:pPr>
          </w:p>
        </w:tc>
        <w:tc>
          <w:tcPr>
            <w:tcW w:w="2212" w:type="dxa"/>
          </w:tcPr>
          <w:p w14:paraId="63CB7C45" w14:textId="54ADC886" w:rsidR="00E7555D" w:rsidRPr="008B55BE" w:rsidRDefault="00E7555D" w:rsidP="007F07F1">
            <w:pPr>
              <w:rPr>
                <w:color w:val="00B050"/>
                <w:sz w:val="20"/>
              </w:rPr>
            </w:pPr>
            <w:r w:rsidRPr="008B55BE">
              <w:rPr>
                <w:color w:val="00B050"/>
                <w:sz w:val="20"/>
              </w:rPr>
              <w:t>Motion 54</w:t>
            </w:r>
          </w:p>
          <w:p w14:paraId="733C43E8" w14:textId="35D9EFA3" w:rsidR="00E7555D" w:rsidRPr="008B55BE" w:rsidRDefault="00E7555D" w:rsidP="007F07F1">
            <w:pPr>
              <w:rPr>
                <w:sz w:val="20"/>
              </w:rPr>
            </w:pPr>
            <w:r w:rsidRPr="008B55BE">
              <w:rPr>
                <w:color w:val="00B050"/>
                <w:sz w:val="20"/>
              </w:rPr>
              <w:t>Motion 9</w:t>
            </w:r>
          </w:p>
        </w:tc>
      </w:tr>
      <w:tr w:rsidR="00F52A54" w14:paraId="32C80578" w14:textId="77777777" w:rsidTr="00C1254F">
        <w:trPr>
          <w:trHeight w:val="257"/>
        </w:trPr>
        <w:tc>
          <w:tcPr>
            <w:tcW w:w="1274" w:type="dxa"/>
          </w:tcPr>
          <w:p w14:paraId="3F6C14B9" w14:textId="65AF2ABD" w:rsidR="00F52A54" w:rsidRPr="002731CB" w:rsidRDefault="00F52A54" w:rsidP="007F07F1">
            <w:pPr>
              <w:rPr>
                <w:color w:val="00B050"/>
                <w:sz w:val="20"/>
              </w:rPr>
            </w:pPr>
            <w:r w:rsidRPr="002731CB">
              <w:rPr>
                <w:color w:val="00B050"/>
                <w:sz w:val="20"/>
              </w:rPr>
              <w:t>MAC</w:t>
            </w:r>
          </w:p>
        </w:tc>
        <w:tc>
          <w:tcPr>
            <w:tcW w:w="1968" w:type="dxa"/>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
          <w:p w14:paraId="7E0EF5C3" w14:textId="7669A1D2" w:rsidR="00F52A54" w:rsidRPr="002731CB" w:rsidRDefault="00B2022E" w:rsidP="007F07F1">
            <w:pPr>
              <w:rPr>
                <w:color w:val="00B050"/>
                <w:sz w:val="20"/>
              </w:rPr>
            </w:pPr>
            <w:r w:rsidRPr="002731CB">
              <w:rPr>
                <w:color w:val="00B050"/>
                <w:sz w:val="20"/>
              </w:rPr>
              <w:t>R1</w:t>
            </w:r>
          </w:p>
        </w:tc>
        <w:tc>
          <w:tcPr>
            <w:tcW w:w="2344" w:type="dxa"/>
          </w:tcPr>
          <w:p w14:paraId="14B71D3B" w14:textId="77777777" w:rsidR="00F52A54" w:rsidRPr="00850822" w:rsidRDefault="00F52A54" w:rsidP="007F07F1">
            <w:pPr>
              <w:rPr>
                <w:rStyle w:val="Hyperlink"/>
                <w:color w:val="auto"/>
                <w:sz w:val="20"/>
                <w:u w:val="none"/>
              </w:rPr>
            </w:pPr>
            <w:r w:rsidRPr="00850822">
              <w:rPr>
                <w:rStyle w:val="Hyperlink"/>
                <w:color w:val="auto"/>
                <w:sz w:val="20"/>
                <w:u w:val="none"/>
              </w:rPr>
              <w:t>Uploaded:</w:t>
            </w:r>
          </w:p>
          <w:p w14:paraId="7AA6D256" w14:textId="696A11E1" w:rsidR="0078162A" w:rsidRPr="00D05A58" w:rsidRDefault="001D1EBE" w:rsidP="007F07F1">
            <w:pPr>
              <w:rPr>
                <w:rStyle w:val="Hyperlink"/>
                <w:color w:val="auto"/>
                <w:sz w:val="20"/>
                <w:u w:val="none"/>
              </w:rPr>
            </w:pPr>
            <w:hyperlink r:id="rId379" w:history="1">
              <w:r w:rsidR="0078162A" w:rsidRPr="00850822">
                <w:rPr>
                  <w:rStyle w:val="Hyperlink"/>
                  <w:color w:val="auto"/>
                  <w:sz w:val="20"/>
                </w:rPr>
                <w:t>20/1431r0</w:t>
              </w:r>
            </w:hyperlink>
            <w:r w:rsidR="0078162A" w:rsidRPr="00850822">
              <w:rPr>
                <w:rStyle w:val="Hyperlink"/>
                <w:color w:val="auto"/>
                <w:sz w:val="20"/>
                <w:u w:val="none"/>
              </w:rPr>
              <w:t>, 0</w:t>
            </w:r>
            <w:r w:rsidR="0078162A" w:rsidRPr="00D05A58">
              <w:rPr>
                <w:rStyle w:val="Hyperlink"/>
                <w:color w:val="auto"/>
                <w:sz w:val="20"/>
                <w:u w:val="none"/>
              </w:rPr>
              <w:t>9/15/2020</w:t>
            </w:r>
          </w:p>
          <w:p w14:paraId="3E0F07E6" w14:textId="07D54AE1" w:rsidR="00F52A54" w:rsidRPr="00D05A58" w:rsidRDefault="001D1EBE" w:rsidP="007F07F1">
            <w:pPr>
              <w:rPr>
                <w:rStyle w:val="Hyperlink"/>
                <w:color w:val="auto"/>
                <w:sz w:val="20"/>
                <w:u w:val="none"/>
              </w:rPr>
            </w:pPr>
            <w:hyperlink r:id="rId380" w:history="1">
              <w:r w:rsidR="00A33D94" w:rsidRPr="00D05A58">
                <w:rPr>
                  <w:rStyle w:val="Hyperlink"/>
                  <w:color w:val="auto"/>
                  <w:sz w:val="20"/>
                </w:rPr>
                <w:t>20/1431r1</w:t>
              </w:r>
            </w:hyperlink>
            <w:r w:rsidR="00A33D94" w:rsidRPr="00D05A58">
              <w:rPr>
                <w:rStyle w:val="Hyperlink"/>
                <w:color w:val="auto"/>
                <w:sz w:val="20"/>
                <w:u w:val="none"/>
              </w:rPr>
              <w:t>, 09/23/2020</w:t>
            </w:r>
          </w:p>
          <w:p w14:paraId="39B38467" w14:textId="11E8F445" w:rsidR="00320BCF" w:rsidRPr="00314346" w:rsidRDefault="001D1EBE" w:rsidP="007F07F1">
            <w:pPr>
              <w:rPr>
                <w:rStyle w:val="Hyperlink"/>
                <w:color w:val="auto"/>
                <w:sz w:val="20"/>
                <w:u w:val="none"/>
              </w:rPr>
            </w:pPr>
            <w:hyperlink r:id="rId381" w:history="1">
              <w:r w:rsidR="00320BCF" w:rsidRPr="00D05A58">
                <w:rPr>
                  <w:rStyle w:val="Hyperlink"/>
                  <w:color w:val="auto"/>
                  <w:sz w:val="20"/>
                </w:rPr>
                <w:t>20/1431r2</w:t>
              </w:r>
            </w:hyperlink>
            <w:r w:rsidR="00320BCF" w:rsidRPr="00D05A58">
              <w:rPr>
                <w:rStyle w:val="Hyperlink"/>
                <w:color w:val="auto"/>
                <w:sz w:val="20"/>
                <w:u w:val="none"/>
              </w:rPr>
              <w:t>, 09/</w:t>
            </w:r>
            <w:r w:rsidR="00320BCF" w:rsidRPr="00314346">
              <w:rPr>
                <w:rStyle w:val="Hyperlink"/>
                <w:color w:val="auto"/>
                <w:sz w:val="20"/>
                <w:u w:val="none"/>
              </w:rPr>
              <w:t>24/2020</w:t>
            </w:r>
          </w:p>
          <w:p w14:paraId="178F6D26" w14:textId="02A041A5" w:rsidR="003E2961" w:rsidRPr="00314346" w:rsidRDefault="001D1EBE" w:rsidP="007F07F1">
            <w:pPr>
              <w:rPr>
                <w:rStyle w:val="Hyperlink"/>
                <w:color w:val="auto"/>
                <w:sz w:val="20"/>
                <w:u w:val="none"/>
              </w:rPr>
            </w:pPr>
            <w:hyperlink r:id="rId382" w:history="1">
              <w:r w:rsidR="003E2961" w:rsidRPr="00314346">
                <w:rPr>
                  <w:rStyle w:val="Hyperlink"/>
                  <w:color w:val="auto"/>
                  <w:sz w:val="20"/>
                </w:rPr>
                <w:t>20/1431r3</w:t>
              </w:r>
            </w:hyperlink>
            <w:r w:rsidR="003E2961" w:rsidRPr="00314346">
              <w:rPr>
                <w:rStyle w:val="Hyperlink"/>
                <w:color w:val="auto"/>
                <w:sz w:val="20"/>
                <w:u w:val="none"/>
              </w:rPr>
              <w:t>, 09/24/2020</w:t>
            </w:r>
          </w:p>
          <w:p w14:paraId="486E8E2D" w14:textId="2FF92131" w:rsidR="00DD67F4" w:rsidRPr="00314346" w:rsidRDefault="001D1EBE" w:rsidP="007F07F1">
            <w:pPr>
              <w:rPr>
                <w:rStyle w:val="Hyperlink"/>
                <w:color w:val="auto"/>
                <w:sz w:val="20"/>
                <w:u w:val="none"/>
              </w:rPr>
            </w:pPr>
            <w:hyperlink r:id="rId383" w:history="1">
              <w:r w:rsidR="00DD67F4" w:rsidRPr="00314346">
                <w:rPr>
                  <w:rStyle w:val="Hyperlink"/>
                  <w:color w:val="auto"/>
                  <w:sz w:val="20"/>
                </w:rPr>
                <w:t>20/1431r4</w:t>
              </w:r>
            </w:hyperlink>
            <w:r w:rsidR="00DD67F4" w:rsidRPr="00314346">
              <w:rPr>
                <w:rStyle w:val="Hyperlink"/>
                <w:color w:val="auto"/>
                <w:sz w:val="20"/>
                <w:u w:val="none"/>
              </w:rPr>
              <w:t>, 09/28/2020</w:t>
            </w:r>
          </w:p>
          <w:p w14:paraId="08D23DDE" w14:textId="3A625EBD" w:rsidR="007B7638" w:rsidRPr="00314346" w:rsidRDefault="001D1EBE" w:rsidP="007F07F1">
            <w:pPr>
              <w:rPr>
                <w:rStyle w:val="Hyperlink"/>
                <w:color w:val="auto"/>
                <w:sz w:val="20"/>
                <w:u w:val="none"/>
              </w:rPr>
            </w:pPr>
            <w:hyperlink r:id="rId384" w:history="1">
              <w:r w:rsidR="007B7638" w:rsidRPr="00314346">
                <w:rPr>
                  <w:rStyle w:val="Hyperlink"/>
                  <w:color w:val="auto"/>
                  <w:sz w:val="20"/>
                </w:rPr>
                <w:t>20/1431r5</w:t>
              </w:r>
            </w:hyperlink>
            <w:r w:rsidR="007B7638" w:rsidRPr="00314346">
              <w:rPr>
                <w:rStyle w:val="Hyperlink"/>
                <w:color w:val="auto"/>
                <w:sz w:val="20"/>
                <w:u w:val="none"/>
              </w:rPr>
              <w:t>, 09/28/2020</w:t>
            </w:r>
          </w:p>
          <w:p w14:paraId="79F7D6C3" w14:textId="6D00206F" w:rsidR="009464CF" w:rsidRPr="00314346" w:rsidRDefault="001D1EBE" w:rsidP="007F07F1">
            <w:pPr>
              <w:rPr>
                <w:rStyle w:val="Hyperlink"/>
                <w:color w:val="auto"/>
                <w:sz w:val="20"/>
                <w:u w:val="none"/>
              </w:rPr>
            </w:pPr>
            <w:hyperlink r:id="rId385" w:history="1">
              <w:r w:rsidR="009464CF" w:rsidRPr="00314346">
                <w:rPr>
                  <w:rStyle w:val="Hyperlink"/>
                  <w:color w:val="auto"/>
                  <w:sz w:val="20"/>
                </w:rPr>
                <w:t>20/1431r6</w:t>
              </w:r>
            </w:hyperlink>
            <w:r w:rsidR="009464CF" w:rsidRPr="00314346">
              <w:rPr>
                <w:rStyle w:val="Hyperlink"/>
                <w:color w:val="auto"/>
                <w:sz w:val="20"/>
                <w:u w:val="none"/>
              </w:rPr>
              <w:t>, 09/28/2020</w:t>
            </w:r>
          </w:p>
          <w:p w14:paraId="46CBB29C" w14:textId="77777777" w:rsidR="00A33D94" w:rsidRPr="00314346" w:rsidRDefault="00A33D94" w:rsidP="007F07F1">
            <w:pPr>
              <w:rPr>
                <w:rStyle w:val="Hyperlink"/>
                <w:color w:val="auto"/>
                <w:sz w:val="20"/>
                <w:u w:val="none"/>
              </w:rPr>
            </w:pPr>
          </w:p>
          <w:p w14:paraId="61AEE4A2" w14:textId="77777777" w:rsidR="00F52A54" w:rsidRPr="00314346" w:rsidRDefault="00F52A54" w:rsidP="007F07F1">
            <w:pPr>
              <w:rPr>
                <w:rStyle w:val="Hyperlink"/>
                <w:color w:val="auto"/>
                <w:sz w:val="20"/>
                <w:u w:val="none"/>
              </w:rPr>
            </w:pPr>
            <w:r w:rsidRPr="00314346">
              <w:rPr>
                <w:rStyle w:val="Hyperlink"/>
                <w:color w:val="auto"/>
                <w:sz w:val="20"/>
                <w:u w:val="none"/>
              </w:rPr>
              <w:t>Presented:</w:t>
            </w:r>
          </w:p>
          <w:p w14:paraId="1197B427" w14:textId="77777777" w:rsidR="00C6663F" w:rsidRPr="00314346" w:rsidRDefault="001D1EBE" w:rsidP="00C6663F">
            <w:pPr>
              <w:rPr>
                <w:rStyle w:val="Hyperlink"/>
                <w:color w:val="auto"/>
                <w:sz w:val="20"/>
                <w:u w:val="none"/>
              </w:rPr>
            </w:pPr>
            <w:hyperlink r:id="rId386" w:history="1">
              <w:r w:rsidR="00C6663F" w:rsidRPr="00314346">
                <w:rPr>
                  <w:rStyle w:val="Hyperlink"/>
                  <w:color w:val="auto"/>
                  <w:sz w:val="20"/>
                </w:rPr>
                <w:t>20/1431r1</w:t>
              </w:r>
            </w:hyperlink>
            <w:r w:rsidR="00C6663F" w:rsidRPr="00314346">
              <w:rPr>
                <w:rStyle w:val="Hyperlink"/>
                <w:color w:val="auto"/>
                <w:sz w:val="20"/>
                <w:u w:val="none"/>
              </w:rPr>
              <w:t>, 09/23/2020</w:t>
            </w:r>
          </w:p>
          <w:p w14:paraId="5AA48B66" w14:textId="77777777" w:rsidR="008B73EA" w:rsidRPr="00314346" w:rsidRDefault="001D1EBE" w:rsidP="008B73EA">
            <w:pPr>
              <w:rPr>
                <w:rStyle w:val="Hyperlink"/>
                <w:color w:val="auto"/>
                <w:sz w:val="20"/>
                <w:u w:val="none"/>
              </w:rPr>
            </w:pPr>
            <w:hyperlink r:id="rId387" w:history="1">
              <w:r w:rsidR="008B73EA" w:rsidRPr="00314346">
                <w:rPr>
                  <w:rStyle w:val="Hyperlink"/>
                  <w:color w:val="auto"/>
                  <w:sz w:val="20"/>
                </w:rPr>
                <w:t>20/1431r5</w:t>
              </w:r>
            </w:hyperlink>
            <w:r w:rsidR="008B73EA" w:rsidRPr="00314346">
              <w:rPr>
                <w:rStyle w:val="Hyperlink"/>
                <w:color w:val="auto"/>
                <w:sz w:val="20"/>
                <w:u w:val="none"/>
              </w:rPr>
              <w:t>, 09/28/2020</w:t>
            </w:r>
          </w:p>
          <w:p w14:paraId="28CFE7E1" w14:textId="77777777" w:rsidR="00F52A54" w:rsidRPr="00314346" w:rsidRDefault="00F52A54" w:rsidP="007F07F1">
            <w:pPr>
              <w:rPr>
                <w:rStyle w:val="Hyperlink"/>
                <w:color w:val="auto"/>
                <w:sz w:val="20"/>
                <w:u w:val="none"/>
              </w:rPr>
            </w:pPr>
            <w:r w:rsidRPr="00314346">
              <w:rPr>
                <w:rStyle w:val="Hyperlink"/>
                <w:color w:val="auto"/>
                <w:sz w:val="20"/>
                <w:u w:val="none"/>
              </w:rPr>
              <w:br/>
              <w:t>Straw-Polled:</w:t>
            </w:r>
          </w:p>
          <w:p w14:paraId="63011C62" w14:textId="77777777" w:rsidR="009464CF" w:rsidRPr="00314346" w:rsidRDefault="001D1EBE" w:rsidP="009464CF">
            <w:pPr>
              <w:rPr>
                <w:rStyle w:val="Hyperlink"/>
                <w:color w:val="auto"/>
                <w:sz w:val="20"/>
                <w:u w:val="none"/>
              </w:rPr>
            </w:pPr>
            <w:hyperlink r:id="rId388" w:history="1">
              <w:r w:rsidR="009464CF" w:rsidRPr="00314346">
                <w:rPr>
                  <w:rStyle w:val="Hyperlink"/>
                  <w:color w:val="auto"/>
                  <w:sz w:val="20"/>
                </w:rPr>
                <w:t>20/1431r6</w:t>
              </w:r>
            </w:hyperlink>
            <w:r w:rsidR="009464CF" w:rsidRPr="00314346">
              <w:rPr>
                <w:rStyle w:val="Hyperlink"/>
                <w:color w:val="auto"/>
                <w:sz w:val="20"/>
                <w:u w:val="none"/>
              </w:rPr>
              <w:t>, 09/28/2020</w:t>
            </w:r>
          </w:p>
          <w:p w14:paraId="1EF7419D" w14:textId="7F43FC16" w:rsidR="00F52A54" w:rsidRPr="00850822" w:rsidRDefault="009464CF" w:rsidP="007F07F1">
            <w:pPr>
              <w:rPr>
                <w:rStyle w:val="Hyperlink"/>
                <w:color w:val="auto"/>
                <w:sz w:val="20"/>
                <w:u w:val="none"/>
              </w:rPr>
            </w:pPr>
            <w:r w:rsidRPr="00314346">
              <w:rPr>
                <w:sz w:val="20"/>
                <w:highlight w:val="green"/>
              </w:rPr>
              <w:t>(SP result:  A</w:t>
            </w:r>
            <w:r w:rsidRPr="00850822">
              <w:rPr>
                <w:sz w:val="20"/>
                <w:highlight w:val="green"/>
              </w:rPr>
              <w:t>pproved with unanimous consent)</w:t>
            </w:r>
          </w:p>
        </w:tc>
        <w:tc>
          <w:tcPr>
            <w:tcW w:w="2212" w:type="dxa"/>
          </w:tcPr>
          <w:p w14:paraId="0E9CDC9C" w14:textId="43B4A9F5" w:rsidR="00F52A54" w:rsidRPr="002731CB" w:rsidRDefault="00F52A54" w:rsidP="007F07F1">
            <w:pPr>
              <w:rPr>
                <w:sz w:val="20"/>
              </w:rPr>
            </w:pPr>
            <w:r w:rsidRPr="002731CB">
              <w:rPr>
                <w:color w:val="00B050"/>
                <w:sz w:val="20"/>
              </w:rPr>
              <w:t>Motion 122, #SP158</w:t>
            </w:r>
          </w:p>
        </w:tc>
      </w:tr>
      <w:tr w:rsidR="00E7555D" w14:paraId="23A1D52A" w14:textId="77777777" w:rsidTr="00C1254F">
        <w:trPr>
          <w:trHeight w:val="257"/>
        </w:trPr>
        <w:tc>
          <w:tcPr>
            <w:tcW w:w="1274" w:type="dxa"/>
          </w:tcPr>
          <w:p w14:paraId="2A67F025" w14:textId="0F8FF346" w:rsidR="00E7555D" w:rsidRPr="00FE5AC0" w:rsidRDefault="00E7555D" w:rsidP="007F07F1">
            <w:pPr>
              <w:rPr>
                <w:color w:val="00B050"/>
                <w:sz w:val="20"/>
              </w:rPr>
            </w:pPr>
            <w:r w:rsidRPr="00FE5AC0">
              <w:rPr>
                <w:color w:val="00B050"/>
                <w:sz w:val="20"/>
              </w:rPr>
              <w:t>MAC</w:t>
            </w:r>
          </w:p>
        </w:tc>
        <w:tc>
          <w:tcPr>
            <w:tcW w:w="1968"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E7555D" w:rsidRPr="00E74230" w:rsidRDefault="00E7555D" w:rsidP="007F07F1">
            <w:pPr>
              <w:rPr>
                <w:color w:val="00B050"/>
                <w:sz w:val="20"/>
              </w:rPr>
            </w:pPr>
            <w:r w:rsidRPr="00E74230">
              <w:rPr>
                <w:color w:val="00B050"/>
                <w:sz w:val="20"/>
              </w:rPr>
              <w:t>R1</w:t>
            </w:r>
          </w:p>
        </w:tc>
        <w:tc>
          <w:tcPr>
            <w:tcW w:w="2344" w:type="dxa"/>
          </w:tcPr>
          <w:p w14:paraId="63583EF8" w14:textId="77777777" w:rsidR="002F3ADC" w:rsidRPr="00850822" w:rsidRDefault="002F3ADC" w:rsidP="007F07F1">
            <w:pPr>
              <w:rPr>
                <w:rStyle w:val="Hyperlink"/>
                <w:color w:val="auto"/>
                <w:sz w:val="20"/>
                <w:u w:val="none"/>
              </w:rPr>
            </w:pPr>
            <w:r w:rsidRPr="00850822">
              <w:rPr>
                <w:rStyle w:val="Hyperlink"/>
                <w:color w:val="auto"/>
                <w:sz w:val="20"/>
                <w:u w:val="none"/>
              </w:rPr>
              <w:t>Uploaded:</w:t>
            </w:r>
          </w:p>
          <w:p w14:paraId="32F6C014" w14:textId="312156D2" w:rsidR="00E7555D" w:rsidRPr="00850822" w:rsidRDefault="001D1EBE" w:rsidP="007F07F1">
            <w:pPr>
              <w:rPr>
                <w:sz w:val="20"/>
              </w:rPr>
            </w:pPr>
            <w:hyperlink r:id="rId389" w:history="1">
              <w:r w:rsidR="00B43A13" w:rsidRPr="00850822">
                <w:rPr>
                  <w:rStyle w:val="Hyperlink"/>
                  <w:color w:val="auto"/>
                  <w:sz w:val="20"/>
                </w:rPr>
                <w:t>20/1275r0</w:t>
              </w:r>
            </w:hyperlink>
            <w:r w:rsidR="00B43A13" w:rsidRPr="00850822">
              <w:rPr>
                <w:sz w:val="20"/>
              </w:rPr>
              <w:t xml:space="preserve">, </w:t>
            </w:r>
            <w:r w:rsidR="002F3ADC" w:rsidRPr="00850822">
              <w:rPr>
                <w:sz w:val="20"/>
              </w:rPr>
              <w:t>08/26/2</w:t>
            </w:r>
            <w:r w:rsidR="00B43A13" w:rsidRPr="00850822">
              <w:rPr>
                <w:sz w:val="20"/>
              </w:rPr>
              <w:t>020</w:t>
            </w:r>
          </w:p>
          <w:p w14:paraId="528E73F8" w14:textId="1925B335" w:rsidR="00587DB0" w:rsidRPr="00850822" w:rsidRDefault="001D1EBE" w:rsidP="007F07F1">
            <w:pPr>
              <w:rPr>
                <w:sz w:val="20"/>
              </w:rPr>
            </w:pPr>
            <w:hyperlink r:id="rId390" w:history="1">
              <w:r w:rsidR="00587DB0" w:rsidRPr="00850822">
                <w:rPr>
                  <w:rStyle w:val="Hyperlink"/>
                  <w:color w:val="auto"/>
                  <w:sz w:val="20"/>
                </w:rPr>
                <w:t>20/1275r1</w:t>
              </w:r>
            </w:hyperlink>
            <w:r w:rsidR="00587DB0" w:rsidRPr="00850822">
              <w:rPr>
                <w:sz w:val="20"/>
              </w:rPr>
              <w:t xml:space="preserve">, </w:t>
            </w:r>
            <w:r w:rsidR="002F3ADC" w:rsidRPr="00850822">
              <w:rPr>
                <w:sz w:val="20"/>
              </w:rPr>
              <w:t>08/27/</w:t>
            </w:r>
            <w:r w:rsidR="00587DB0" w:rsidRPr="00850822">
              <w:rPr>
                <w:sz w:val="20"/>
              </w:rPr>
              <w:t>2020</w:t>
            </w:r>
          </w:p>
          <w:p w14:paraId="489D9628" w14:textId="1621A3FA" w:rsidR="009030FB" w:rsidRPr="00850822" w:rsidRDefault="001D1EBE" w:rsidP="007F07F1">
            <w:pPr>
              <w:rPr>
                <w:sz w:val="20"/>
              </w:rPr>
            </w:pPr>
            <w:hyperlink r:id="rId391" w:history="1">
              <w:r w:rsidR="009030FB" w:rsidRPr="00850822">
                <w:rPr>
                  <w:rStyle w:val="Hyperlink"/>
                  <w:color w:val="auto"/>
                  <w:sz w:val="20"/>
                </w:rPr>
                <w:t>20/1275r2</w:t>
              </w:r>
            </w:hyperlink>
            <w:r w:rsidR="009030FB" w:rsidRPr="00850822">
              <w:rPr>
                <w:sz w:val="20"/>
              </w:rPr>
              <w:t>, 08/31/2020</w:t>
            </w:r>
          </w:p>
          <w:p w14:paraId="3A068383" w14:textId="598D177F" w:rsidR="00E57CFE" w:rsidRPr="00850822" w:rsidRDefault="001D1EBE" w:rsidP="007F07F1">
            <w:pPr>
              <w:rPr>
                <w:sz w:val="20"/>
              </w:rPr>
            </w:pPr>
            <w:hyperlink r:id="rId392" w:history="1">
              <w:r w:rsidR="00E57CFE" w:rsidRPr="00850822">
                <w:rPr>
                  <w:rStyle w:val="Hyperlink"/>
                  <w:color w:val="auto"/>
                  <w:sz w:val="20"/>
                </w:rPr>
                <w:t>20/1275r3</w:t>
              </w:r>
            </w:hyperlink>
            <w:r w:rsidR="00E57CFE" w:rsidRPr="00850822">
              <w:rPr>
                <w:sz w:val="20"/>
              </w:rPr>
              <w:t>, 09/01/2020</w:t>
            </w:r>
          </w:p>
          <w:p w14:paraId="24371C8A" w14:textId="15217627" w:rsidR="002F3ADC" w:rsidRPr="00850822" w:rsidRDefault="001D1EBE" w:rsidP="002F3ADC">
            <w:pPr>
              <w:rPr>
                <w:sz w:val="20"/>
              </w:rPr>
            </w:pPr>
            <w:hyperlink r:id="rId393" w:history="1">
              <w:r w:rsidR="00F80356" w:rsidRPr="00850822">
                <w:rPr>
                  <w:rStyle w:val="Hyperlink"/>
                  <w:color w:val="auto"/>
                  <w:sz w:val="20"/>
                </w:rPr>
                <w:t>20/1275r4</w:t>
              </w:r>
            </w:hyperlink>
            <w:r w:rsidR="00F80356" w:rsidRPr="00850822">
              <w:rPr>
                <w:sz w:val="20"/>
              </w:rPr>
              <w:t>, 09/08/2020</w:t>
            </w:r>
          </w:p>
          <w:p w14:paraId="21355296" w14:textId="77777777" w:rsidR="00F80356" w:rsidRPr="00850822" w:rsidRDefault="00F80356" w:rsidP="002F3ADC">
            <w:pPr>
              <w:rPr>
                <w:sz w:val="20"/>
              </w:rPr>
            </w:pPr>
          </w:p>
          <w:p w14:paraId="714EA223" w14:textId="77777777" w:rsidR="002F3ADC" w:rsidRPr="00850822" w:rsidRDefault="002F3ADC" w:rsidP="002F3ADC">
            <w:pPr>
              <w:rPr>
                <w:sz w:val="20"/>
              </w:rPr>
            </w:pPr>
            <w:r w:rsidRPr="00850822">
              <w:rPr>
                <w:sz w:val="20"/>
              </w:rPr>
              <w:t>Presented:</w:t>
            </w:r>
          </w:p>
          <w:p w14:paraId="1EB00F36" w14:textId="77777777" w:rsidR="00A77996" w:rsidRPr="00850822" w:rsidRDefault="001D1EBE" w:rsidP="00A77996">
            <w:pPr>
              <w:rPr>
                <w:sz w:val="20"/>
              </w:rPr>
            </w:pPr>
            <w:hyperlink r:id="rId394" w:history="1">
              <w:r w:rsidR="00A77996" w:rsidRPr="00850822">
                <w:rPr>
                  <w:rStyle w:val="Hyperlink"/>
                  <w:color w:val="auto"/>
                  <w:sz w:val="20"/>
                </w:rPr>
                <w:t>20/1275r1</w:t>
              </w:r>
            </w:hyperlink>
            <w:r w:rsidR="00A77996" w:rsidRPr="00850822">
              <w:rPr>
                <w:sz w:val="20"/>
              </w:rPr>
              <w:t>, 08/27/2020</w:t>
            </w:r>
          </w:p>
          <w:p w14:paraId="134BAAB6" w14:textId="2FE31224" w:rsidR="00D623D2" w:rsidRPr="00850822" w:rsidRDefault="001D1EBE" w:rsidP="00A77996">
            <w:pPr>
              <w:rPr>
                <w:sz w:val="20"/>
              </w:rPr>
            </w:pPr>
            <w:hyperlink r:id="rId395" w:history="1">
              <w:r w:rsidR="00D623D2" w:rsidRPr="00850822">
                <w:rPr>
                  <w:rStyle w:val="Hyperlink"/>
                  <w:color w:val="auto"/>
                  <w:sz w:val="20"/>
                </w:rPr>
                <w:t>20/1275r4</w:t>
              </w:r>
            </w:hyperlink>
            <w:r w:rsidR="00D623D2" w:rsidRPr="00850822">
              <w:rPr>
                <w:sz w:val="20"/>
              </w:rPr>
              <w:t>, 09/09/2020</w:t>
            </w:r>
          </w:p>
          <w:p w14:paraId="70AF07E8" w14:textId="77777777" w:rsidR="002F3ADC" w:rsidRPr="00850822" w:rsidRDefault="002F3ADC" w:rsidP="002F3ADC">
            <w:pPr>
              <w:rPr>
                <w:sz w:val="20"/>
              </w:rPr>
            </w:pPr>
          </w:p>
          <w:p w14:paraId="05CF3E67" w14:textId="77777777" w:rsidR="002F3ADC" w:rsidRPr="00850822" w:rsidRDefault="002F3ADC" w:rsidP="002F3ADC">
            <w:pPr>
              <w:rPr>
                <w:sz w:val="20"/>
              </w:rPr>
            </w:pPr>
            <w:r w:rsidRPr="00850822">
              <w:rPr>
                <w:sz w:val="20"/>
              </w:rPr>
              <w:t>Straw Polled:</w:t>
            </w:r>
          </w:p>
          <w:p w14:paraId="1F1E2758" w14:textId="77777777" w:rsidR="00803D36" w:rsidRPr="00850822" w:rsidRDefault="001D1EBE" w:rsidP="00803D36">
            <w:pPr>
              <w:rPr>
                <w:sz w:val="20"/>
              </w:rPr>
            </w:pPr>
            <w:hyperlink r:id="rId396" w:history="1">
              <w:r w:rsidR="00803D36" w:rsidRPr="00850822">
                <w:rPr>
                  <w:rStyle w:val="Hyperlink"/>
                  <w:color w:val="auto"/>
                  <w:sz w:val="20"/>
                </w:rPr>
                <w:t>20/1275r4</w:t>
              </w:r>
            </w:hyperlink>
            <w:r w:rsidR="00803D36" w:rsidRPr="00850822">
              <w:rPr>
                <w:sz w:val="20"/>
              </w:rPr>
              <w:t>, 09/09/2020</w:t>
            </w:r>
          </w:p>
          <w:p w14:paraId="18DE8130" w14:textId="2FE9E19E" w:rsidR="00803D36" w:rsidRPr="00850822" w:rsidRDefault="00803D36" w:rsidP="007F07F1">
            <w:pPr>
              <w:rPr>
                <w:sz w:val="20"/>
              </w:rPr>
            </w:pPr>
            <w:r w:rsidRPr="00850822">
              <w:rPr>
                <w:sz w:val="20"/>
                <w:highlight w:val="green"/>
              </w:rPr>
              <w:t>(SP result:  Approved with unanimous consent)</w:t>
            </w:r>
          </w:p>
        </w:tc>
        <w:tc>
          <w:tcPr>
            <w:tcW w:w="2212"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C1254F">
        <w:trPr>
          <w:trHeight w:val="257"/>
        </w:trPr>
        <w:tc>
          <w:tcPr>
            <w:tcW w:w="1274" w:type="dxa"/>
          </w:tcPr>
          <w:p w14:paraId="03485B8C" w14:textId="15AE1B30" w:rsidR="00E7555D" w:rsidRPr="00FE5AC0" w:rsidRDefault="00E7555D" w:rsidP="007F07F1">
            <w:pPr>
              <w:rPr>
                <w:color w:val="00B050"/>
                <w:sz w:val="20"/>
              </w:rPr>
            </w:pPr>
            <w:r w:rsidRPr="00FE5AC0">
              <w:rPr>
                <w:color w:val="00B050"/>
                <w:sz w:val="20"/>
              </w:rPr>
              <w:t>MAC</w:t>
            </w:r>
          </w:p>
        </w:tc>
        <w:tc>
          <w:tcPr>
            <w:tcW w:w="1968" w:type="dxa"/>
          </w:tcPr>
          <w:p w14:paraId="09ECC50E" w14:textId="09A81166" w:rsidR="00E7555D" w:rsidRPr="00FE5AC0" w:rsidRDefault="00E7555D" w:rsidP="007F07F1">
            <w:pPr>
              <w:rPr>
                <w:color w:val="00B050"/>
                <w:sz w:val="20"/>
              </w:rPr>
            </w:pPr>
            <w:r w:rsidRPr="00FE5AC0">
              <w:rPr>
                <w:color w:val="00B050"/>
                <w:sz w:val="20"/>
              </w:rPr>
              <w:t xml:space="preserve">MLO-Multi-link block ack: sharing </w:t>
            </w:r>
            <w:r w:rsidRPr="00FE5AC0">
              <w:rPr>
                <w:color w:val="00B050"/>
                <w:sz w:val="20"/>
              </w:rPr>
              <w:lastRenderedPageBreak/>
              <w:t>and extension of SN space</w:t>
            </w:r>
          </w:p>
        </w:tc>
        <w:tc>
          <w:tcPr>
            <w:tcW w:w="1562" w:type="dxa"/>
            <w:shd w:val="clear" w:color="auto" w:fill="auto"/>
          </w:tcPr>
          <w:p w14:paraId="33863958" w14:textId="43BD7B91" w:rsidR="00E7555D" w:rsidRPr="00FE5AC0" w:rsidRDefault="00E7555D" w:rsidP="007F07F1">
            <w:pPr>
              <w:rPr>
                <w:color w:val="00B050"/>
                <w:sz w:val="20"/>
              </w:rPr>
            </w:pPr>
            <w:r>
              <w:rPr>
                <w:color w:val="00B050"/>
                <w:sz w:val="20"/>
              </w:rPr>
              <w:lastRenderedPageBreak/>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
          <w:p w14:paraId="37FC6521" w14:textId="21C152DB" w:rsidR="00E7555D" w:rsidRPr="00FE5AC0" w:rsidRDefault="00E7555D" w:rsidP="007F07F1">
            <w:pPr>
              <w:rPr>
                <w:color w:val="00B050"/>
                <w:sz w:val="20"/>
              </w:rPr>
            </w:pPr>
            <w:r w:rsidRPr="00FE5AC0">
              <w:rPr>
                <w:color w:val="00B050"/>
                <w:sz w:val="20"/>
              </w:rPr>
              <w:t xml:space="preserve">Abhishek Patil, Po-kai Huang, Kaiying Lu, Jarkko Kneckt, Tomo Adachi, Rojan </w:t>
            </w:r>
            <w:r w:rsidRPr="00FE5AC0">
              <w:rPr>
                <w:color w:val="00B050"/>
                <w:sz w:val="20"/>
              </w:rPr>
              <w:lastRenderedPageBreak/>
              <w:t>Chitrakar, Arik Klein, Taewon Song, Zhou Lan, Ryuichi Hirata Yusuke Tanaka, Xiaofei Wang, Sebastian Max, Jonghun Han, Jason Yuchen Guo, Gabor Bajko, Chunyu Hu, Liuming Lu</w:t>
            </w:r>
          </w:p>
        </w:tc>
        <w:tc>
          <w:tcPr>
            <w:tcW w:w="1594" w:type="dxa"/>
            <w:gridSpan w:val="2"/>
          </w:tcPr>
          <w:p w14:paraId="68C07F73" w14:textId="00B943BC" w:rsidR="00E7555D" w:rsidRPr="00E74230" w:rsidRDefault="00E7555D" w:rsidP="007F07F1">
            <w:pPr>
              <w:rPr>
                <w:color w:val="00B050"/>
                <w:sz w:val="20"/>
              </w:rPr>
            </w:pPr>
            <w:r w:rsidRPr="00E74230">
              <w:rPr>
                <w:color w:val="00B050"/>
                <w:sz w:val="20"/>
              </w:rPr>
              <w:lastRenderedPageBreak/>
              <w:t>R1</w:t>
            </w:r>
          </w:p>
        </w:tc>
        <w:tc>
          <w:tcPr>
            <w:tcW w:w="2344" w:type="dxa"/>
          </w:tcPr>
          <w:p w14:paraId="54D3A6FA" w14:textId="77777777" w:rsidR="00590A01" w:rsidRPr="00850822" w:rsidRDefault="00590A01" w:rsidP="00254B3B">
            <w:pPr>
              <w:rPr>
                <w:rStyle w:val="Hyperlink"/>
                <w:color w:val="auto"/>
                <w:sz w:val="20"/>
                <w:u w:val="none"/>
              </w:rPr>
            </w:pPr>
            <w:r w:rsidRPr="00850822">
              <w:rPr>
                <w:rStyle w:val="Hyperlink"/>
                <w:color w:val="auto"/>
                <w:sz w:val="20"/>
                <w:u w:val="none"/>
              </w:rPr>
              <w:t>Uploaded:</w:t>
            </w:r>
          </w:p>
          <w:p w14:paraId="69E93E93" w14:textId="72E6974B" w:rsidR="00E7555D" w:rsidRPr="00850822" w:rsidRDefault="001D1EBE" w:rsidP="00254B3B">
            <w:pPr>
              <w:rPr>
                <w:sz w:val="20"/>
              </w:rPr>
            </w:pPr>
            <w:hyperlink r:id="rId397" w:history="1">
              <w:r w:rsidR="00A14572" w:rsidRPr="00850822">
                <w:rPr>
                  <w:rStyle w:val="Hyperlink"/>
                  <w:color w:val="auto"/>
                  <w:sz w:val="20"/>
                </w:rPr>
                <w:t>20/1336r0</w:t>
              </w:r>
            </w:hyperlink>
            <w:r w:rsidR="00A14572" w:rsidRPr="00850822">
              <w:rPr>
                <w:sz w:val="20"/>
              </w:rPr>
              <w:t xml:space="preserve">, </w:t>
            </w:r>
            <w:r w:rsidR="00590A01" w:rsidRPr="00850822">
              <w:rPr>
                <w:sz w:val="20"/>
              </w:rPr>
              <w:t>08/27/</w:t>
            </w:r>
            <w:r w:rsidR="00A14572" w:rsidRPr="00850822">
              <w:rPr>
                <w:sz w:val="20"/>
              </w:rPr>
              <w:t>2020</w:t>
            </w:r>
          </w:p>
          <w:p w14:paraId="34126B70" w14:textId="3817829A" w:rsidR="00590A01" w:rsidRPr="00850822" w:rsidRDefault="001D1EBE" w:rsidP="00254B3B">
            <w:pPr>
              <w:rPr>
                <w:sz w:val="20"/>
              </w:rPr>
            </w:pPr>
            <w:hyperlink r:id="rId398" w:history="1">
              <w:r w:rsidR="00FB6C61" w:rsidRPr="00850822">
                <w:rPr>
                  <w:rStyle w:val="Hyperlink"/>
                  <w:color w:val="auto"/>
                  <w:sz w:val="20"/>
                </w:rPr>
                <w:t>20/1336r1</w:t>
              </w:r>
            </w:hyperlink>
            <w:r w:rsidR="00FB6C61" w:rsidRPr="00850822">
              <w:rPr>
                <w:sz w:val="20"/>
              </w:rPr>
              <w:t>, 09/09/2020</w:t>
            </w:r>
          </w:p>
          <w:p w14:paraId="4E84EA96" w14:textId="789D64C4" w:rsidR="00C547E0" w:rsidRPr="00850822" w:rsidRDefault="001D1EBE" w:rsidP="00254B3B">
            <w:pPr>
              <w:rPr>
                <w:sz w:val="20"/>
              </w:rPr>
            </w:pPr>
            <w:hyperlink r:id="rId399" w:history="1">
              <w:r w:rsidR="00C547E0" w:rsidRPr="00850822">
                <w:rPr>
                  <w:rStyle w:val="Hyperlink"/>
                  <w:color w:val="auto"/>
                  <w:sz w:val="20"/>
                </w:rPr>
                <w:t>20/1336r2</w:t>
              </w:r>
            </w:hyperlink>
            <w:r w:rsidR="00C547E0" w:rsidRPr="00850822">
              <w:rPr>
                <w:sz w:val="20"/>
              </w:rPr>
              <w:t>, 09/10/2020</w:t>
            </w:r>
          </w:p>
          <w:p w14:paraId="0C0CBF55" w14:textId="75C3F7AD" w:rsidR="005103B0" w:rsidRPr="00850822" w:rsidRDefault="001D1EBE" w:rsidP="00254B3B">
            <w:pPr>
              <w:rPr>
                <w:sz w:val="20"/>
              </w:rPr>
            </w:pPr>
            <w:hyperlink r:id="rId400" w:history="1">
              <w:r w:rsidR="005103B0" w:rsidRPr="00850822">
                <w:rPr>
                  <w:rStyle w:val="Hyperlink"/>
                  <w:color w:val="auto"/>
                  <w:sz w:val="20"/>
                </w:rPr>
                <w:t>20/1336r3</w:t>
              </w:r>
            </w:hyperlink>
            <w:r w:rsidR="005103B0" w:rsidRPr="00850822">
              <w:rPr>
                <w:sz w:val="20"/>
              </w:rPr>
              <w:t>, 09/14/2020</w:t>
            </w:r>
          </w:p>
          <w:p w14:paraId="0B974487" w14:textId="6A74DE8C" w:rsidR="00EF13E1" w:rsidRPr="00850822" w:rsidRDefault="001D1EBE" w:rsidP="00254B3B">
            <w:pPr>
              <w:rPr>
                <w:sz w:val="20"/>
              </w:rPr>
            </w:pPr>
            <w:hyperlink r:id="rId401" w:history="1">
              <w:r w:rsidR="00EF13E1" w:rsidRPr="00850822">
                <w:rPr>
                  <w:rStyle w:val="Hyperlink"/>
                  <w:color w:val="auto"/>
                  <w:sz w:val="20"/>
                </w:rPr>
                <w:t>20/1336r4</w:t>
              </w:r>
            </w:hyperlink>
            <w:r w:rsidR="00EF13E1" w:rsidRPr="00850822">
              <w:rPr>
                <w:sz w:val="20"/>
              </w:rPr>
              <w:t>, 09/16/2020</w:t>
            </w:r>
          </w:p>
          <w:p w14:paraId="16DC807A" w14:textId="13A6F7E9" w:rsidR="00D24C01" w:rsidRPr="00850822" w:rsidRDefault="001D1EBE" w:rsidP="00254B3B">
            <w:pPr>
              <w:rPr>
                <w:sz w:val="20"/>
              </w:rPr>
            </w:pPr>
            <w:hyperlink r:id="rId402" w:history="1">
              <w:r w:rsidR="00D24C01" w:rsidRPr="00850822">
                <w:rPr>
                  <w:rStyle w:val="Hyperlink"/>
                  <w:color w:val="auto"/>
                  <w:sz w:val="20"/>
                </w:rPr>
                <w:t>20/1336r5</w:t>
              </w:r>
            </w:hyperlink>
            <w:r w:rsidR="00D24C01" w:rsidRPr="00850822">
              <w:rPr>
                <w:sz w:val="20"/>
              </w:rPr>
              <w:t>, 09/17/2020</w:t>
            </w:r>
          </w:p>
          <w:p w14:paraId="2E912057" w14:textId="77777777" w:rsidR="00FB6C61" w:rsidRPr="00850822" w:rsidRDefault="00FB6C61" w:rsidP="00254B3B">
            <w:pPr>
              <w:rPr>
                <w:sz w:val="20"/>
              </w:rPr>
            </w:pPr>
          </w:p>
          <w:p w14:paraId="41B07FF4" w14:textId="77777777" w:rsidR="00590A01" w:rsidRPr="00850822" w:rsidRDefault="00590A01" w:rsidP="00590A01">
            <w:pPr>
              <w:rPr>
                <w:sz w:val="20"/>
              </w:rPr>
            </w:pPr>
            <w:r w:rsidRPr="00850822">
              <w:rPr>
                <w:sz w:val="20"/>
              </w:rPr>
              <w:t>Presented:</w:t>
            </w:r>
          </w:p>
          <w:p w14:paraId="5CE73668" w14:textId="77777777" w:rsidR="00845331" w:rsidRPr="00850822" w:rsidRDefault="001D1EBE" w:rsidP="00845331">
            <w:pPr>
              <w:rPr>
                <w:sz w:val="20"/>
              </w:rPr>
            </w:pPr>
            <w:hyperlink r:id="rId403" w:history="1">
              <w:r w:rsidR="00845331" w:rsidRPr="00850822">
                <w:rPr>
                  <w:rStyle w:val="Hyperlink"/>
                  <w:color w:val="auto"/>
                  <w:sz w:val="20"/>
                </w:rPr>
                <w:t>20/1336r2</w:t>
              </w:r>
            </w:hyperlink>
            <w:r w:rsidR="00845331" w:rsidRPr="00850822">
              <w:rPr>
                <w:sz w:val="20"/>
              </w:rPr>
              <w:t>, 09/10/2020</w:t>
            </w:r>
          </w:p>
          <w:p w14:paraId="40A72982" w14:textId="77777777" w:rsidR="005103B0" w:rsidRPr="00850822" w:rsidRDefault="001D1EBE" w:rsidP="005103B0">
            <w:pPr>
              <w:rPr>
                <w:sz w:val="20"/>
              </w:rPr>
            </w:pPr>
            <w:hyperlink r:id="rId404" w:history="1">
              <w:r w:rsidR="005103B0" w:rsidRPr="00850822">
                <w:rPr>
                  <w:rStyle w:val="Hyperlink"/>
                  <w:color w:val="auto"/>
                  <w:sz w:val="20"/>
                </w:rPr>
                <w:t>20/1336r3</w:t>
              </w:r>
            </w:hyperlink>
            <w:r w:rsidR="005103B0" w:rsidRPr="00850822">
              <w:rPr>
                <w:sz w:val="20"/>
              </w:rPr>
              <w:t>, 09/14/2020</w:t>
            </w:r>
          </w:p>
          <w:p w14:paraId="7C271872" w14:textId="77777777" w:rsidR="007A1BCC" w:rsidRPr="00850822" w:rsidRDefault="001D1EBE" w:rsidP="007A1BCC">
            <w:pPr>
              <w:rPr>
                <w:sz w:val="20"/>
              </w:rPr>
            </w:pPr>
            <w:hyperlink r:id="rId405" w:history="1">
              <w:r w:rsidR="007A1BCC" w:rsidRPr="00850822">
                <w:rPr>
                  <w:rStyle w:val="Hyperlink"/>
                  <w:color w:val="auto"/>
                  <w:sz w:val="20"/>
                </w:rPr>
                <w:t>20/1336r4</w:t>
              </w:r>
            </w:hyperlink>
            <w:r w:rsidR="007A1BCC" w:rsidRPr="00850822">
              <w:rPr>
                <w:sz w:val="20"/>
              </w:rPr>
              <w:t>, 09/16/2020</w:t>
            </w:r>
          </w:p>
          <w:p w14:paraId="5C124612" w14:textId="73571038" w:rsidR="001343BD" w:rsidRPr="00850822" w:rsidRDefault="001D1EBE" w:rsidP="001343BD">
            <w:pPr>
              <w:rPr>
                <w:sz w:val="20"/>
              </w:rPr>
            </w:pPr>
            <w:hyperlink r:id="rId406" w:history="1">
              <w:r w:rsidR="001343BD" w:rsidRPr="00850822">
                <w:rPr>
                  <w:rStyle w:val="Hyperlink"/>
                  <w:color w:val="auto"/>
                  <w:sz w:val="20"/>
                </w:rPr>
                <w:t>20/1336r5</w:t>
              </w:r>
            </w:hyperlink>
            <w:r w:rsidR="001343BD" w:rsidRPr="00850822">
              <w:rPr>
                <w:sz w:val="20"/>
              </w:rPr>
              <w:t>, 09/21/2020</w:t>
            </w:r>
          </w:p>
          <w:p w14:paraId="2B298C6F" w14:textId="77777777" w:rsidR="00590A01" w:rsidRPr="00850822" w:rsidRDefault="00590A01" w:rsidP="00590A01">
            <w:pPr>
              <w:rPr>
                <w:sz w:val="20"/>
              </w:rPr>
            </w:pPr>
          </w:p>
          <w:p w14:paraId="73FD3B2A" w14:textId="77777777" w:rsidR="00590A01" w:rsidRPr="00850822" w:rsidRDefault="00590A01" w:rsidP="00590A01">
            <w:pPr>
              <w:rPr>
                <w:sz w:val="20"/>
              </w:rPr>
            </w:pPr>
            <w:r w:rsidRPr="00850822">
              <w:rPr>
                <w:sz w:val="20"/>
              </w:rPr>
              <w:t>Straw Polled:</w:t>
            </w:r>
          </w:p>
          <w:p w14:paraId="4BA02C28" w14:textId="77777777" w:rsidR="003715FC" w:rsidRPr="00850822" w:rsidRDefault="001D1EBE" w:rsidP="003715FC">
            <w:pPr>
              <w:rPr>
                <w:sz w:val="20"/>
              </w:rPr>
            </w:pPr>
            <w:hyperlink r:id="rId407" w:history="1">
              <w:r w:rsidR="003715FC" w:rsidRPr="00850822">
                <w:rPr>
                  <w:rStyle w:val="Hyperlink"/>
                  <w:color w:val="auto"/>
                  <w:sz w:val="20"/>
                </w:rPr>
                <w:t>20/1336r5</w:t>
              </w:r>
            </w:hyperlink>
            <w:r w:rsidR="003715FC" w:rsidRPr="00850822">
              <w:rPr>
                <w:sz w:val="20"/>
              </w:rPr>
              <w:t>, 09/21/2020</w:t>
            </w:r>
          </w:p>
          <w:p w14:paraId="70E157CA" w14:textId="31A3F94C" w:rsidR="00590A01" w:rsidRPr="00850822" w:rsidRDefault="003715FC" w:rsidP="00254B3B">
            <w:pPr>
              <w:rPr>
                <w:sz w:val="20"/>
              </w:rPr>
            </w:pPr>
            <w:r w:rsidRPr="00850822">
              <w:rPr>
                <w:sz w:val="20"/>
                <w:highlight w:val="green"/>
              </w:rPr>
              <w:t>(SP result:  Approved with unanimous consent)</w:t>
            </w:r>
          </w:p>
        </w:tc>
        <w:tc>
          <w:tcPr>
            <w:tcW w:w="2212" w:type="dxa"/>
          </w:tcPr>
          <w:p w14:paraId="29002A48" w14:textId="2B0EC67C" w:rsidR="00E7555D" w:rsidRPr="00E74230" w:rsidRDefault="00E7555D" w:rsidP="00254B3B">
            <w:pPr>
              <w:rPr>
                <w:color w:val="00B050"/>
                <w:sz w:val="20"/>
              </w:rPr>
            </w:pPr>
            <w:r w:rsidRPr="00E74230">
              <w:rPr>
                <w:color w:val="00B050"/>
                <w:sz w:val="20"/>
              </w:rPr>
              <w:lastRenderedPageBreak/>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lastRenderedPageBreak/>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t>Motion 112, #SP6</w:t>
            </w:r>
          </w:p>
          <w:p w14:paraId="213A9EE1" w14:textId="60EDE7B1" w:rsidR="006E4891" w:rsidRPr="00E74230" w:rsidRDefault="006E4891" w:rsidP="008A2B88">
            <w:pPr>
              <w:rPr>
                <w:color w:val="00B050"/>
                <w:sz w:val="20"/>
              </w:rPr>
            </w:pPr>
            <w:r>
              <w:rPr>
                <w:color w:val="00B050"/>
                <w:sz w:val="20"/>
              </w:rPr>
              <w:t>Motion 133</w:t>
            </w:r>
          </w:p>
          <w:p w14:paraId="3BE63E29" w14:textId="4C5326C0" w:rsidR="00E7555D" w:rsidRPr="00E74230" w:rsidRDefault="00E7555D" w:rsidP="008A2B88">
            <w:pPr>
              <w:rPr>
                <w:color w:val="00B050"/>
                <w:sz w:val="20"/>
              </w:rPr>
            </w:pPr>
          </w:p>
        </w:tc>
      </w:tr>
      <w:tr w:rsidR="00E7555D" w14:paraId="275A369D" w14:textId="77777777" w:rsidTr="00C1254F">
        <w:trPr>
          <w:trHeight w:val="271"/>
        </w:trPr>
        <w:tc>
          <w:tcPr>
            <w:tcW w:w="1274" w:type="dxa"/>
          </w:tcPr>
          <w:p w14:paraId="127B69ED" w14:textId="56B9B43D" w:rsidR="00E7555D" w:rsidRPr="00FE5AC0" w:rsidRDefault="00E7555D" w:rsidP="007F07F1">
            <w:pPr>
              <w:rPr>
                <w:color w:val="00B050"/>
                <w:sz w:val="20"/>
              </w:rPr>
            </w:pPr>
            <w:r w:rsidRPr="00FE5AC0">
              <w:rPr>
                <w:color w:val="00B050"/>
                <w:sz w:val="20"/>
              </w:rPr>
              <w:lastRenderedPageBreak/>
              <w:t>MAC</w:t>
            </w:r>
          </w:p>
        </w:tc>
        <w:tc>
          <w:tcPr>
            <w:tcW w:w="1968"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344" w:type="dxa"/>
          </w:tcPr>
          <w:p w14:paraId="46B69D74" w14:textId="77777777" w:rsidR="00590A01" w:rsidRPr="00850822" w:rsidRDefault="00590A01" w:rsidP="007F07F1">
            <w:pPr>
              <w:rPr>
                <w:rStyle w:val="Hyperlink"/>
                <w:color w:val="auto"/>
                <w:sz w:val="20"/>
                <w:u w:val="none"/>
              </w:rPr>
            </w:pPr>
            <w:r w:rsidRPr="00850822">
              <w:rPr>
                <w:rStyle w:val="Hyperlink"/>
                <w:color w:val="auto"/>
                <w:sz w:val="20"/>
                <w:u w:val="none"/>
              </w:rPr>
              <w:t>Uploaded:</w:t>
            </w:r>
          </w:p>
          <w:p w14:paraId="64241761" w14:textId="4939D044" w:rsidR="00E471C7" w:rsidRPr="00850822" w:rsidRDefault="001D1EBE" w:rsidP="007F07F1">
            <w:pPr>
              <w:rPr>
                <w:rStyle w:val="Hyperlink"/>
                <w:color w:val="auto"/>
                <w:sz w:val="20"/>
                <w:u w:val="none"/>
              </w:rPr>
            </w:pPr>
            <w:hyperlink r:id="rId408" w:history="1">
              <w:r w:rsidR="00E471C7" w:rsidRPr="00850822">
                <w:rPr>
                  <w:rStyle w:val="Hyperlink"/>
                  <w:color w:val="auto"/>
                  <w:sz w:val="20"/>
                </w:rPr>
                <w:t>20/1292r0</w:t>
              </w:r>
            </w:hyperlink>
            <w:r w:rsidR="00E471C7" w:rsidRPr="00850822">
              <w:rPr>
                <w:rStyle w:val="Hyperlink"/>
                <w:color w:val="auto"/>
                <w:sz w:val="20"/>
                <w:u w:val="none"/>
              </w:rPr>
              <w:t xml:space="preserve">, </w:t>
            </w:r>
            <w:r w:rsidR="00590A01" w:rsidRPr="00850822">
              <w:rPr>
                <w:rStyle w:val="Hyperlink"/>
                <w:color w:val="auto"/>
                <w:sz w:val="20"/>
                <w:u w:val="none"/>
              </w:rPr>
              <w:t>08/25/</w:t>
            </w:r>
            <w:r w:rsidR="00E471C7" w:rsidRPr="00850822">
              <w:rPr>
                <w:rStyle w:val="Hyperlink"/>
                <w:color w:val="auto"/>
                <w:sz w:val="20"/>
                <w:u w:val="none"/>
              </w:rPr>
              <w:t>2020</w:t>
            </w:r>
          </w:p>
          <w:p w14:paraId="1036C626" w14:textId="58E82025" w:rsidR="00E471C7" w:rsidRPr="00850822" w:rsidRDefault="001D1EBE" w:rsidP="007F07F1">
            <w:pPr>
              <w:rPr>
                <w:sz w:val="20"/>
              </w:rPr>
            </w:pPr>
            <w:hyperlink r:id="rId409" w:history="1">
              <w:r w:rsidR="00E471C7" w:rsidRPr="00850822">
                <w:rPr>
                  <w:rStyle w:val="Hyperlink"/>
                  <w:color w:val="auto"/>
                  <w:sz w:val="20"/>
                </w:rPr>
                <w:t>20/1292r1</w:t>
              </w:r>
            </w:hyperlink>
            <w:r w:rsidR="00E471C7" w:rsidRPr="00850822">
              <w:rPr>
                <w:sz w:val="20"/>
              </w:rPr>
              <w:t xml:space="preserve">, </w:t>
            </w:r>
            <w:r w:rsidR="00590A01" w:rsidRPr="00850822">
              <w:rPr>
                <w:sz w:val="20"/>
              </w:rPr>
              <w:t>08/25/</w:t>
            </w:r>
            <w:r w:rsidR="00E471C7" w:rsidRPr="00850822">
              <w:rPr>
                <w:sz w:val="20"/>
              </w:rPr>
              <w:t>2020</w:t>
            </w:r>
          </w:p>
          <w:p w14:paraId="04894C04" w14:textId="04A65F11" w:rsidR="002B3316" w:rsidRPr="00850822" w:rsidRDefault="001D1EBE" w:rsidP="007F07F1">
            <w:pPr>
              <w:rPr>
                <w:sz w:val="20"/>
              </w:rPr>
            </w:pPr>
            <w:hyperlink r:id="rId410" w:history="1">
              <w:r w:rsidR="002B3316" w:rsidRPr="00850822">
                <w:rPr>
                  <w:rStyle w:val="Hyperlink"/>
                  <w:color w:val="auto"/>
                  <w:sz w:val="20"/>
                </w:rPr>
                <w:t>20/1292r2</w:t>
              </w:r>
            </w:hyperlink>
            <w:r w:rsidR="002B3316" w:rsidRPr="00850822">
              <w:rPr>
                <w:sz w:val="20"/>
              </w:rPr>
              <w:t xml:space="preserve">, </w:t>
            </w:r>
            <w:r w:rsidR="00590A01" w:rsidRPr="00850822">
              <w:rPr>
                <w:sz w:val="20"/>
              </w:rPr>
              <w:t>08/28/</w:t>
            </w:r>
            <w:r w:rsidR="002B3316" w:rsidRPr="00850822">
              <w:rPr>
                <w:sz w:val="20"/>
              </w:rPr>
              <w:t>2020</w:t>
            </w:r>
          </w:p>
          <w:p w14:paraId="7139C736" w14:textId="10454F99" w:rsidR="00DA35BD" w:rsidRPr="00850822" w:rsidRDefault="001D1EBE" w:rsidP="007F07F1">
            <w:pPr>
              <w:rPr>
                <w:sz w:val="20"/>
              </w:rPr>
            </w:pPr>
            <w:hyperlink r:id="rId411" w:history="1">
              <w:r w:rsidR="00DA35BD" w:rsidRPr="00850822">
                <w:rPr>
                  <w:rStyle w:val="Hyperlink"/>
                  <w:color w:val="auto"/>
                  <w:sz w:val="20"/>
                </w:rPr>
                <w:t>20/1292r3</w:t>
              </w:r>
            </w:hyperlink>
            <w:r w:rsidR="00DA35BD" w:rsidRPr="00850822">
              <w:rPr>
                <w:sz w:val="20"/>
              </w:rPr>
              <w:t>, 08/31/2020</w:t>
            </w:r>
          </w:p>
          <w:p w14:paraId="58E3D273" w14:textId="4757C718" w:rsidR="00D22C34" w:rsidRPr="00850822" w:rsidRDefault="001D1EBE" w:rsidP="007F07F1">
            <w:pPr>
              <w:rPr>
                <w:sz w:val="20"/>
              </w:rPr>
            </w:pPr>
            <w:hyperlink r:id="rId412" w:history="1">
              <w:r w:rsidR="00D22C34" w:rsidRPr="00850822">
                <w:rPr>
                  <w:rStyle w:val="Hyperlink"/>
                  <w:color w:val="auto"/>
                  <w:sz w:val="20"/>
                </w:rPr>
                <w:t>20/1292r4</w:t>
              </w:r>
            </w:hyperlink>
            <w:r w:rsidR="00D22C34" w:rsidRPr="00850822">
              <w:rPr>
                <w:sz w:val="20"/>
              </w:rPr>
              <w:t>, 08/31/2020</w:t>
            </w:r>
          </w:p>
          <w:p w14:paraId="209FDB4F" w14:textId="1EF2A261" w:rsidR="005D64DE" w:rsidRPr="00850822" w:rsidRDefault="001D1EBE" w:rsidP="007F07F1">
            <w:pPr>
              <w:rPr>
                <w:sz w:val="20"/>
              </w:rPr>
            </w:pPr>
            <w:hyperlink r:id="rId413" w:history="1">
              <w:r w:rsidR="005D64DE" w:rsidRPr="00850822">
                <w:rPr>
                  <w:rStyle w:val="Hyperlink"/>
                  <w:color w:val="auto"/>
                  <w:sz w:val="20"/>
                </w:rPr>
                <w:t>20/1292r5</w:t>
              </w:r>
            </w:hyperlink>
            <w:r w:rsidR="005D64DE" w:rsidRPr="00850822">
              <w:rPr>
                <w:sz w:val="20"/>
              </w:rPr>
              <w:t>, 09/10/2020</w:t>
            </w:r>
          </w:p>
          <w:p w14:paraId="3CA16319" w14:textId="6AB3EFC4" w:rsidR="003C0AAD" w:rsidRPr="00850822" w:rsidRDefault="001D1EBE" w:rsidP="007F07F1">
            <w:pPr>
              <w:rPr>
                <w:sz w:val="20"/>
              </w:rPr>
            </w:pPr>
            <w:hyperlink r:id="rId414" w:history="1">
              <w:r w:rsidR="003C0AAD" w:rsidRPr="00850822">
                <w:rPr>
                  <w:rStyle w:val="Hyperlink"/>
                  <w:color w:val="auto"/>
                  <w:sz w:val="20"/>
                </w:rPr>
                <w:t>20/1292r6</w:t>
              </w:r>
            </w:hyperlink>
            <w:r w:rsidR="003C0AAD" w:rsidRPr="00850822">
              <w:rPr>
                <w:sz w:val="20"/>
              </w:rPr>
              <w:t>, 09/18/2020</w:t>
            </w:r>
          </w:p>
          <w:p w14:paraId="2235FAB0" w14:textId="77777777" w:rsidR="00590A01" w:rsidRPr="00850822" w:rsidRDefault="00590A01" w:rsidP="007F07F1">
            <w:pPr>
              <w:rPr>
                <w:sz w:val="20"/>
              </w:rPr>
            </w:pPr>
          </w:p>
          <w:p w14:paraId="0BDF057C" w14:textId="77777777" w:rsidR="00590A01" w:rsidRPr="00850822" w:rsidRDefault="00590A01" w:rsidP="00590A01">
            <w:pPr>
              <w:rPr>
                <w:sz w:val="20"/>
              </w:rPr>
            </w:pPr>
            <w:r w:rsidRPr="00850822">
              <w:rPr>
                <w:sz w:val="20"/>
              </w:rPr>
              <w:t>Presented:</w:t>
            </w:r>
          </w:p>
          <w:p w14:paraId="5790FE95" w14:textId="77777777" w:rsidR="00B8468C" w:rsidRPr="00850822" w:rsidRDefault="001D1EBE" w:rsidP="00B8468C">
            <w:pPr>
              <w:rPr>
                <w:sz w:val="20"/>
              </w:rPr>
            </w:pPr>
            <w:hyperlink r:id="rId415" w:history="1">
              <w:r w:rsidR="00B8468C" w:rsidRPr="00850822">
                <w:rPr>
                  <w:rStyle w:val="Hyperlink"/>
                  <w:color w:val="auto"/>
                  <w:sz w:val="20"/>
                </w:rPr>
                <w:t>20/1292r3</w:t>
              </w:r>
            </w:hyperlink>
            <w:r w:rsidR="00B8468C" w:rsidRPr="00850822">
              <w:rPr>
                <w:sz w:val="20"/>
              </w:rPr>
              <w:t>, 08/31/2020</w:t>
            </w:r>
          </w:p>
          <w:p w14:paraId="3A6DA696" w14:textId="5FB3E617" w:rsidR="00DF2F23" w:rsidRPr="00850822" w:rsidRDefault="001D1EBE" w:rsidP="00DF2F23">
            <w:pPr>
              <w:rPr>
                <w:sz w:val="20"/>
              </w:rPr>
            </w:pPr>
            <w:hyperlink r:id="rId416" w:history="1">
              <w:r w:rsidR="00DF2F23" w:rsidRPr="00850822">
                <w:rPr>
                  <w:rStyle w:val="Hyperlink"/>
                  <w:color w:val="auto"/>
                  <w:sz w:val="20"/>
                </w:rPr>
                <w:t>20/1292r6</w:t>
              </w:r>
            </w:hyperlink>
            <w:r w:rsidR="00DF2F23" w:rsidRPr="00850822">
              <w:rPr>
                <w:sz w:val="20"/>
              </w:rPr>
              <w:t>, 09/21/2020</w:t>
            </w:r>
          </w:p>
          <w:p w14:paraId="05E22DD5" w14:textId="77777777" w:rsidR="00590A01" w:rsidRPr="00850822" w:rsidRDefault="00590A01" w:rsidP="00590A01">
            <w:pPr>
              <w:rPr>
                <w:sz w:val="20"/>
              </w:rPr>
            </w:pPr>
          </w:p>
          <w:p w14:paraId="5104F84E" w14:textId="77777777" w:rsidR="00590A01" w:rsidRPr="00850822" w:rsidRDefault="00590A01" w:rsidP="00590A01">
            <w:pPr>
              <w:rPr>
                <w:sz w:val="20"/>
              </w:rPr>
            </w:pPr>
            <w:r w:rsidRPr="00850822">
              <w:rPr>
                <w:sz w:val="20"/>
              </w:rPr>
              <w:t>Straw Polled:</w:t>
            </w:r>
          </w:p>
          <w:p w14:paraId="463D2B85" w14:textId="77777777" w:rsidR="00321958" w:rsidRPr="00850822" w:rsidRDefault="001D1EBE" w:rsidP="00321958">
            <w:pPr>
              <w:rPr>
                <w:sz w:val="20"/>
              </w:rPr>
            </w:pPr>
            <w:hyperlink r:id="rId417" w:history="1">
              <w:r w:rsidR="00321958" w:rsidRPr="00850822">
                <w:rPr>
                  <w:rStyle w:val="Hyperlink"/>
                  <w:color w:val="auto"/>
                  <w:sz w:val="20"/>
                </w:rPr>
                <w:t>20/1292r6</w:t>
              </w:r>
            </w:hyperlink>
            <w:r w:rsidR="00321958" w:rsidRPr="00850822">
              <w:rPr>
                <w:sz w:val="20"/>
              </w:rPr>
              <w:t>, 09/21/2020</w:t>
            </w:r>
          </w:p>
          <w:p w14:paraId="4A02F1B0" w14:textId="3720BED3" w:rsidR="00590A01" w:rsidRPr="00850822" w:rsidRDefault="00321958" w:rsidP="007F07F1">
            <w:pPr>
              <w:rPr>
                <w:sz w:val="20"/>
              </w:rPr>
            </w:pPr>
            <w:r w:rsidRPr="00850822">
              <w:rPr>
                <w:sz w:val="20"/>
                <w:highlight w:val="green"/>
              </w:rPr>
              <w:t>(SP result:  Approved with unanimous consent)</w:t>
            </w:r>
          </w:p>
        </w:tc>
        <w:tc>
          <w:tcPr>
            <w:tcW w:w="2212"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C1254F">
        <w:trPr>
          <w:trHeight w:val="271"/>
        </w:trPr>
        <w:tc>
          <w:tcPr>
            <w:tcW w:w="1274" w:type="dxa"/>
          </w:tcPr>
          <w:p w14:paraId="786FF435" w14:textId="66C3522A" w:rsidR="00E7555D" w:rsidRPr="00E74230" w:rsidRDefault="00E7555D" w:rsidP="007F07F1">
            <w:pPr>
              <w:rPr>
                <w:color w:val="00B050"/>
                <w:sz w:val="20"/>
              </w:rPr>
            </w:pPr>
            <w:r w:rsidRPr="00E74230">
              <w:rPr>
                <w:color w:val="00B050"/>
                <w:sz w:val="20"/>
              </w:rPr>
              <w:t>MAC</w:t>
            </w:r>
          </w:p>
        </w:tc>
        <w:tc>
          <w:tcPr>
            <w:tcW w:w="1968"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
          <w:p w14:paraId="63B11EFA" w14:textId="6D2F8FCD" w:rsidR="00E7555D" w:rsidRPr="00E74230" w:rsidRDefault="00E7555D" w:rsidP="00B52348">
            <w:pPr>
              <w:rPr>
                <w:color w:val="00B050"/>
                <w:sz w:val="20"/>
              </w:rPr>
            </w:pPr>
            <w:r w:rsidRPr="00E74230">
              <w:rPr>
                <w:color w:val="00B050"/>
                <w:sz w:val="20"/>
              </w:rPr>
              <w:t xml:space="preserve">Minyoung Park, Abhishek Patil, Ming Gan, Laurent Cariou, Young Hoon Kwon, Yongho Seok, Jarkko Kneckt, Rojan Chitrakar, Namyeong Kim, Sharan Naribole, Matthew Fischer, PEYUSH Agarwal, Jay Yang, Jason </w:t>
            </w:r>
            <w:r w:rsidRPr="00E74230">
              <w:rPr>
                <w:color w:val="00B050"/>
                <w:sz w:val="20"/>
              </w:rPr>
              <w:lastRenderedPageBreak/>
              <w:t>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594" w:type="dxa"/>
            <w:gridSpan w:val="2"/>
          </w:tcPr>
          <w:p w14:paraId="273C391C" w14:textId="77777777" w:rsidR="00E7555D" w:rsidRPr="00E74230" w:rsidRDefault="00E7555D" w:rsidP="007F07F1">
            <w:pPr>
              <w:rPr>
                <w:color w:val="00B050"/>
                <w:sz w:val="20"/>
              </w:rPr>
            </w:pPr>
            <w:r w:rsidRPr="00E74230">
              <w:rPr>
                <w:color w:val="00B050"/>
                <w:sz w:val="20"/>
              </w:rPr>
              <w:lastRenderedPageBreak/>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985C27" w:rsidRPr="00850822" w:rsidRDefault="00985C27" w:rsidP="00985C27">
            <w:pPr>
              <w:rPr>
                <w:sz w:val="20"/>
              </w:rPr>
            </w:pPr>
            <w:r w:rsidRPr="00850822">
              <w:rPr>
                <w:sz w:val="20"/>
              </w:rPr>
              <w:t>Uploaded:</w:t>
            </w:r>
          </w:p>
          <w:p w14:paraId="0F124DB7" w14:textId="77777777" w:rsidR="00985C27" w:rsidRPr="00850822" w:rsidRDefault="00985C27" w:rsidP="00985C27">
            <w:pPr>
              <w:rPr>
                <w:sz w:val="20"/>
              </w:rPr>
            </w:pPr>
          </w:p>
          <w:p w14:paraId="4C3C30E5" w14:textId="77777777" w:rsidR="00985C27" w:rsidRPr="00850822" w:rsidRDefault="00985C27" w:rsidP="00985C27">
            <w:pPr>
              <w:rPr>
                <w:sz w:val="20"/>
              </w:rPr>
            </w:pPr>
            <w:r w:rsidRPr="00850822">
              <w:rPr>
                <w:sz w:val="20"/>
              </w:rPr>
              <w:t>Presented:</w:t>
            </w:r>
          </w:p>
          <w:p w14:paraId="3C2CA75B" w14:textId="77777777" w:rsidR="00985C27" w:rsidRPr="00850822" w:rsidRDefault="00985C27" w:rsidP="00985C27">
            <w:pPr>
              <w:rPr>
                <w:sz w:val="20"/>
              </w:rPr>
            </w:pPr>
          </w:p>
          <w:p w14:paraId="181D2E45" w14:textId="77777777" w:rsidR="00985C27" w:rsidRPr="00850822" w:rsidRDefault="00985C27" w:rsidP="00985C27">
            <w:pPr>
              <w:rPr>
                <w:sz w:val="20"/>
              </w:rPr>
            </w:pPr>
            <w:r w:rsidRPr="00850822">
              <w:rPr>
                <w:sz w:val="20"/>
              </w:rPr>
              <w:t>Straw Polled:</w:t>
            </w:r>
          </w:p>
          <w:p w14:paraId="646417B6" w14:textId="77777777" w:rsidR="00E7555D" w:rsidRPr="00850822" w:rsidRDefault="00E7555D" w:rsidP="007F07F1">
            <w:pPr>
              <w:rPr>
                <w:sz w:val="20"/>
              </w:rPr>
            </w:pPr>
          </w:p>
        </w:tc>
        <w:tc>
          <w:tcPr>
            <w:tcW w:w="2212"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C1254F">
        <w:trPr>
          <w:trHeight w:val="271"/>
        </w:trPr>
        <w:tc>
          <w:tcPr>
            <w:tcW w:w="1274" w:type="dxa"/>
          </w:tcPr>
          <w:p w14:paraId="63625E09" w14:textId="400328B0" w:rsidR="00E7555D" w:rsidRPr="00E74230" w:rsidRDefault="00E7555D" w:rsidP="007F07F1">
            <w:pPr>
              <w:rPr>
                <w:color w:val="00B050"/>
                <w:sz w:val="20"/>
              </w:rPr>
            </w:pPr>
            <w:r w:rsidRPr="00E74230">
              <w:rPr>
                <w:color w:val="00B050"/>
                <w:sz w:val="20"/>
              </w:rPr>
              <w:t>MAC</w:t>
            </w:r>
          </w:p>
        </w:tc>
        <w:tc>
          <w:tcPr>
            <w:tcW w:w="1968"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06"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344" w:type="dxa"/>
          </w:tcPr>
          <w:p w14:paraId="3284C93C" w14:textId="77777777" w:rsidR="00985C27" w:rsidRPr="00314346" w:rsidRDefault="00985C27" w:rsidP="00985C27">
            <w:pPr>
              <w:rPr>
                <w:sz w:val="20"/>
              </w:rPr>
            </w:pPr>
            <w:r w:rsidRPr="00314346">
              <w:rPr>
                <w:sz w:val="20"/>
              </w:rPr>
              <w:t>Uploaded:</w:t>
            </w:r>
          </w:p>
          <w:p w14:paraId="7D54E4BB" w14:textId="6E563059" w:rsidR="004F2880" w:rsidRPr="00314346" w:rsidRDefault="001D1EBE" w:rsidP="00985C27">
            <w:pPr>
              <w:rPr>
                <w:sz w:val="20"/>
              </w:rPr>
            </w:pPr>
            <w:hyperlink r:id="rId418" w:history="1">
              <w:r w:rsidR="004F2880" w:rsidRPr="00314346">
                <w:rPr>
                  <w:rStyle w:val="Hyperlink"/>
                  <w:color w:val="auto"/>
                  <w:sz w:val="20"/>
                </w:rPr>
                <w:t>20/1332r0</w:t>
              </w:r>
            </w:hyperlink>
            <w:r w:rsidR="004F2880" w:rsidRPr="00314346">
              <w:rPr>
                <w:sz w:val="20"/>
              </w:rPr>
              <w:t>, 09/07/2020</w:t>
            </w:r>
          </w:p>
          <w:p w14:paraId="32213275" w14:textId="76C89871" w:rsidR="00D25D57" w:rsidRPr="00314346" w:rsidRDefault="001D1EBE" w:rsidP="00985C27">
            <w:pPr>
              <w:rPr>
                <w:sz w:val="20"/>
              </w:rPr>
            </w:pPr>
            <w:hyperlink r:id="rId419" w:history="1">
              <w:r w:rsidR="00D25D57" w:rsidRPr="00314346">
                <w:rPr>
                  <w:rStyle w:val="Hyperlink"/>
                  <w:color w:val="auto"/>
                  <w:sz w:val="20"/>
                </w:rPr>
                <w:t>20/1332r1</w:t>
              </w:r>
            </w:hyperlink>
            <w:r w:rsidR="00D25D57" w:rsidRPr="00314346">
              <w:rPr>
                <w:sz w:val="20"/>
              </w:rPr>
              <w:t>, 09/09/2020</w:t>
            </w:r>
          </w:p>
          <w:p w14:paraId="33D662C8" w14:textId="6F7A0617" w:rsidR="00790B9E" w:rsidRPr="00314346" w:rsidRDefault="001D1EBE" w:rsidP="00985C27">
            <w:pPr>
              <w:rPr>
                <w:sz w:val="20"/>
              </w:rPr>
            </w:pPr>
            <w:hyperlink r:id="rId420" w:history="1">
              <w:r w:rsidR="00790B9E" w:rsidRPr="00314346">
                <w:rPr>
                  <w:rStyle w:val="Hyperlink"/>
                  <w:color w:val="auto"/>
                  <w:sz w:val="20"/>
                </w:rPr>
                <w:t>20/1332r2</w:t>
              </w:r>
            </w:hyperlink>
            <w:r w:rsidR="00790B9E" w:rsidRPr="00314346">
              <w:rPr>
                <w:sz w:val="20"/>
              </w:rPr>
              <w:t>, 09/10/2020</w:t>
            </w:r>
          </w:p>
          <w:p w14:paraId="2B28D72B" w14:textId="030DD083" w:rsidR="00985C27" w:rsidRPr="00314346" w:rsidRDefault="001D1EBE" w:rsidP="00985C27">
            <w:pPr>
              <w:rPr>
                <w:sz w:val="20"/>
              </w:rPr>
            </w:pPr>
            <w:hyperlink r:id="rId421" w:history="1">
              <w:r w:rsidR="00475D62" w:rsidRPr="00314346">
                <w:rPr>
                  <w:rStyle w:val="Hyperlink"/>
                  <w:color w:val="auto"/>
                  <w:sz w:val="20"/>
                </w:rPr>
                <w:t>20/1332r3</w:t>
              </w:r>
            </w:hyperlink>
            <w:r w:rsidR="00475D62" w:rsidRPr="00314346">
              <w:rPr>
                <w:sz w:val="20"/>
              </w:rPr>
              <w:t>, 09/23/2020</w:t>
            </w:r>
          </w:p>
          <w:p w14:paraId="33324785" w14:textId="395700DD" w:rsidR="00B55C55" w:rsidRPr="00314346" w:rsidRDefault="001D1EBE" w:rsidP="00985C27">
            <w:pPr>
              <w:rPr>
                <w:sz w:val="20"/>
              </w:rPr>
            </w:pPr>
            <w:hyperlink r:id="rId422" w:history="1">
              <w:r w:rsidR="00B55C55" w:rsidRPr="00314346">
                <w:rPr>
                  <w:rStyle w:val="Hyperlink"/>
                  <w:color w:val="auto"/>
                  <w:sz w:val="20"/>
                </w:rPr>
                <w:t>20/1332r4</w:t>
              </w:r>
            </w:hyperlink>
            <w:r w:rsidR="00B55C55" w:rsidRPr="00314346">
              <w:rPr>
                <w:sz w:val="20"/>
              </w:rPr>
              <w:t>, 09/24/2020</w:t>
            </w:r>
          </w:p>
          <w:p w14:paraId="5967DD92" w14:textId="05FB7DF9" w:rsidR="00F4511C" w:rsidRPr="00314346" w:rsidRDefault="001D1EBE" w:rsidP="00985C27">
            <w:pPr>
              <w:rPr>
                <w:sz w:val="20"/>
              </w:rPr>
            </w:pPr>
            <w:hyperlink r:id="rId423" w:history="1">
              <w:r w:rsidR="00F4511C" w:rsidRPr="00314346">
                <w:rPr>
                  <w:rStyle w:val="Hyperlink"/>
                  <w:color w:val="auto"/>
                  <w:sz w:val="20"/>
                </w:rPr>
                <w:t>20/1332r5</w:t>
              </w:r>
            </w:hyperlink>
            <w:r w:rsidR="00F4511C" w:rsidRPr="00314346">
              <w:rPr>
                <w:sz w:val="20"/>
              </w:rPr>
              <w:t>, 09/28/2020</w:t>
            </w:r>
          </w:p>
          <w:p w14:paraId="0223C8FE" w14:textId="52F2CAF3" w:rsidR="002A6028" w:rsidRPr="00314346" w:rsidRDefault="001D1EBE" w:rsidP="00985C27">
            <w:pPr>
              <w:rPr>
                <w:sz w:val="20"/>
              </w:rPr>
            </w:pPr>
            <w:hyperlink r:id="rId424" w:history="1">
              <w:r w:rsidR="002A6028" w:rsidRPr="00314346">
                <w:rPr>
                  <w:rStyle w:val="Hyperlink"/>
                  <w:color w:val="auto"/>
                  <w:sz w:val="20"/>
                </w:rPr>
                <w:t>20/1332r6</w:t>
              </w:r>
            </w:hyperlink>
            <w:r w:rsidR="002A6028" w:rsidRPr="00314346">
              <w:rPr>
                <w:sz w:val="20"/>
              </w:rPr>
              <w:t>, 09/28/2020</w:t>
            </w:r>
          </w:p>
          <w:p w14:paraId="4A9C1443" w14:textId="77777777" w:rsidR="00475D62" w:rsidRPr="00314346" w:rsidRDefault="00475D62" w:rsidP="00985C27">
            <w:pPr>
              <w:rPr>
                <w:sz w:val="20"/>
              </w:rPr>
            </w:pPr>
          </w:p>
          <w:p w14:paraId="58D35454" w14:textId="77777777" w:rsidR="00985C27" w:rsidRPr="00314346" w:rsidRDefault="00985C27" w:rsidP="00985C27">
            <w:pPr>
              <w:rPr>
                <w:sz w:val="20"/>
              </w:rPr>
            </w:pPr>
            <w:r w:rsidRPr="00314346">
              <w:rPr>
                <w:sz w:val="20"/>
              </w:rPr>
              <w:t>Presented:</w:t>
            </w:r>
          </w:p>
          <w:p w14:paraId="33574F3F" w14:textId="6B0D2631" w:rsidR="0041372D" w:rsidRPr="00314346" w:rsidRDefault="001D1EBE" w:rsidP="0041372D">
            <w:pPr>
              <w:rPr>
                <w:sz w:val="20"/>
              </w:rPr>
            </w:pPr>
            <w:hyperlink r:id="rId425" w:history="1">
              <w:r w:rsidR="0041372D" w:rsidRPr="00314346">
                <w:rPr>
                  <w:rStyle w:val="Hyperlink"/>
                  <w:color w:val="auto"/>
                  <w:sz w:val="20"/>
                </w:rPr>
                <w:t>20/1332r2</w:t>
              </w:r>
            </w:hyperlink>
            <w:r w:rsidR="0041372D" w:rsidRPr="00314346">
              <w:rPr>
                <w:sz w:val="20"/>
              </w:rPr>
              <w:t>, 09/21/2020</w:t>
            </w:r>
          </w:p>
          <w:p w14:paraId="088D091B" w14:textId="7C2CDC10" w:rsidR="00475D62" w:rsidRPr="00314346" w:rsidRDefault="001D1EBE" w:rsidP="0041372D">
            <w:pPr>
              <w:rPr>
                <w:sz w:val="20"/>
              </w:rPr>
            </w:pPr>
            <w:hyperlink r:id="rId426" w:history="1">
              <w:r w:rsidR="00475D62" w:rsidRPr="00314346">
                <w:rPr>
                  <w:rStyle w:val="Hyperlink"/>
                  <w:color w:val="auto"/>
                  <w:sz w:val="20"/>
                </w:rPr>
                <w:t>20/1332r3</w:t>
              </w:r>
            </w:hyperlink>
            <w:r w:rsidR="00475D62" w:rsidRPr="00314346">
              <w:rPr>
                <w:sz w:val="20"/>
              </w:rPr>
              <w:t>, 09/23/2020</w:t>
            </w:r>
          </w:p>
          <w:p w14:paraId="6E88DF5C" w14:textId="77777777" w:rsidR="00283DA2" w:rsidRPr="00314346" w:rsidRDefault="001D1EBE" w:rsidP="00283DA2">
            <w:pPr>
              <w:rPr>
                <w:sz w:val="20"/>
              </w:rPr>
            </w:pPr>
            <w:hyperlink r:id="rId427" w:history="1">
              <w:r w:rsidR="00283DA2" w:rsidRPr="00314346">
                <w:rPr>
                  <w:rStyle w:val="Hyperlink"/>
                  <w:color w:val="auto"/>
                  <w:sz w:val="20"/>
                </w:rPr>
                <w:t>20/1332r4</w:t>
              </w:r>
            </w:hyperlink>
            <w:r w:rsidR="00283DA2" w:rsidRPr="00314346">
              <w:rPr>
                <w:sz w:val="20"/>
              </w:rPr>
              <w:t>, 09/24/2020</w:t>
            </w:r>
          </w:p>
          <w:p w14:paraId="610FE996" w14:textId="0203B6E2" w:rsidR="006A0765" w:rsidRPr="00314346" w:rsidRDefault="001D1EBE" w:rsidP="00283DA2">
            <w:pPr>
              <w:rPr>
                <w:sz w:val="20"/>
              </w:rPr>
            </w:pPr>
            <w:hyperlink r:id="rId428" w:history="1">
              <w:r w:rsidR="006A0765" w:rsidRPr="00314346">
                <w:rPr>
                  <w:rStyle w:val="Hyperlink"/>
                  <w:color w:val="auto"/>
                  <w:sz w:val="20"/>
                </w:rPr>
                <w:t>20/1332r5</w:t>
              </w:r>
            </w:hyperlink>
            <w:r w:rsidR="006A0765" w:rsidRPr="00314346">
              <w:rPr>
                <w:sz w:val="20"/>
              </w:rPr>
              <w:t>, 09/28/2020</w:t>
            </w:r>
          </w:p>
          <w:p w14:paraId="3E56EDD6" w14:textId="77777777" w:rsidR="00985C27" w:rsidRPr="00314346" w:rsidRDefault="00985C27" w:rsidP="00985C27">
            <w:pPr>
              <w:rPr>
                <w:sz w:val="20"/>
              </w:rPr>
            </w:pPr>
          </w:p>
          <w:p w14:paraId="27EF03FC" w14:textId="77777777" w:rsidR="00985C27" w:rsidRPr="00314346" w:rsidRDefault="00985C27" w:rsidP="00985C27">
            <w:pPr>
              <w:rPr>
                <w:sz w:val="20"/>
              </w:rPr>
            </w:pPr>
            <w:r w:rsidRPr="00314346">
              <w:rPr>
                <w:sz w:val="20"/>
              </w:rPr>
              <w:t>Straw Polled:</w:t>
            </w:r>
          </w:p>
          <w:p w14:paraId="3EABACE0" w14:textId="77777777" w:rsidR="00C57027" w:rsidRPr="00314346" w:rsidRDefault="001D1EBE" w:rsidP="00C57027">
            <w:pPr>
              <w:rPr>
                <w:sz w:val="20"/>
              </w:rPr>
            </w:pPr>
            <w:hyperlink r:id="rId429" w:history="1">
              <w:r w:rsidR="00C57027" w:rsidRPr="00314346">
                <w:rPr>
                  <w:rStyle w:val="Hyperlink"/>
                  <w:color w:val="auto"/>
                  <w:sz w:val="20"/>
                </w:rPr>
                <w:t>20/1332r4</w:t>
              </w:r>
            </w:hyperlink>
            <w:r w:rsidR="00C57027" w:rsidRPr="00314346">
              <w:rPr>
                <w:sz w:val="20"/>
              </w:rPr>
              <w:t>, 09/24/2020</w:t>
            </w:r>
          </w:p>
          <w:p w14:paraId="4C0C04CD" w14:textId="77777777" w:rsidR="00E7555D" w:rsidRPr="00314346" w:rsidRDefault="003B1BE1" w:rsidP="007F07F1">
            <w:pPr>
              <w:rPr>
                <w:sz w:val="20"/>
              </w:rPr>
            </w:pPr>
            <w:r w:rsidRPr="00314346">
              <w:rPr>
                <w:sz w:val="20"/>
                <w:highlight w:val="red"/>
              </w:rPr>
              <w:t xml:space="preserve">(SP result: </w:t>
            </w:r>
            <w:r w:rsidR="00F4729E" w:rsidRPr="00314346">
              <w:rPr>
                <w:sz w:val="20"/>
                <w:highlight w:val="red"/>
              </w:rPr>
              <w:t>25Y, 20N, 29A)</w:t>
            </w:r>
          </w:p>
          <w:p w14:paraId="0420F827" w14:textId="77777777" w:rsidR="00762E9F" w:rsidRPr="00314346" w:rsidRDefault="001D1EBE" w:rsidP="00762E9F">
            <w:pPr>
              <w:rPr>
                <w:sz w:val="20"/>
              </w:rPr>
            </w:pPr>
            <w:hyperlink r:id="rId430" w:history="1">
              <w:r w:rsidR="00762E9F" w:rsidRPr="00314346">
                <w:rPr>
                  <w:rStyle w:val="Hyperlink"/>
                  <w:color w:val="auto"/>
                  <w:sz w:val="20"/>
                </w:rPr>
                <w:t>20/1332r6</w:t>
              </w:r>
            </w:hyperlink>
            <w:r w:rsidR="00762E9F" w:rsidRPr="00314346">
              <w:rPr>
                <w:sz w:val="20"/>
              </w:rPr>
              <w:t>, 09/28/2020</w:t>
            </w:r>
          </w:p>
          <w:p w14:paraId="4EFE0E85" w14:textId="0FAE9CBD" w:rsidR="00762E9F" w:rsidRPr="00314346" w:rsidRDefault="00302078" w:rsidP="007F07F1">
            <w:pPr>
              <w:rPr>
                <w:sz w:val="20"/>
              </w:rPr>
            </w:pPr>
            <w:r w:rsidRPr="00314346">
              <w:rPr>
                <w:sz w:val="20"/>
                <w:highlight w:val="green"/>
              </w:rPr>
              <w:t>(SP result:  Approved with unanimous consent)</w:t>
            </w:r>
          </w:p>
        </w:tc>
        <w:tc>
          <w:tcPr>
            <w:tcW w:w="2212" w:type="dxa"/>
          </w:tcPr>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15B171CA" w14:textId="77777777" w:rsidR="00E7555D" w:rsidRPr="00D05A58" w:rsidRDefault="00E7555D" w:rsidP="007F07F1">
            <w:pPr>
              <w:rPr>
                <w:color w:val="00B050"/>
                <w:sz w:val="20"/>
              </w:rPr>
            </w:pPr>
            <w:r w:rsidRPr="00E74230">
              <w:rPr>
                <w:color w:val="00B050"/>
                <w:sz w:val="20"/>
              </w:rPr>
              <w:t>Moti</w:t>
            </w:r>
            <w:r w:rsidRPr="00D05A58">
              <w:rPr>
                <w:color w:val="00B050"/>
                <w:sz w:val="20"/>
              </w:rPr>
              <w:t>on 115, #SP77</w:t>
            </w:r>
          </w:p>
          <w:p w14:paraId="72103662" w14:textId="67DF3FE1" w:rsidR="00DB7160" w:rsidRPr="00E74230" w:rsidRDefault="00DB7160" w:rsidP="007F07F1">
            <w:pPr>
              <w:rPr>
                <w:color w:val="00B050"/>
                <w:sz w:val="20"/>
              </w:rPr>
            </w:pPr>
            <w:r w:rsidRPr="00D05A58">
              <w:rPr>
                <w:color w:val="00B050"/>
                <w:sz w:val="20"/>
              </w:rPr>
              <w:t xml:space="preserve">Motion 131, #SP191   </w:t>
            </w:r>
          </w:p>
        </w:tc>
      </w:tr>
      <w:tr w:rsidR="00E7555D" w14:paraId="57B7C415" w14:textId="77777777" w:rsidTr="00C1254F">
        <w:trPr>
          <w:trHeight w:val="271"/>
        </w:trPr>
        <w:tc>
          <w:tcPr>
            <w:tcW w:w="1274" w:type="dxa"/>
          </w:tcPr>
          <w:p w14:paraId="5A551B77" w14:textId="77777777" w:rsidR="00E7555D" w:rsidRDefault="00E7555D" w:rsidP="00112124">
            <w:pPr>
              <w:rPr>
                <w:color w:val="00B050"/>
                <w:sz w:val="20"/>
              </w:rPr>
            </w:pPr>
            <w:r w:rsidRPr="00D87F32">
              <w:rPr>
                <w:color w:val="00B050"/>
                <w:sz w:val="20"/>
              </w:rPr>
              <w:t>MAC</w:t>
            </w:r>
          </w:p>
          <w:p w14:paraId="7DBFD6DB" w14:textId="7F6A255B" w:rsidR="00665903" w:rsidRPr="00D87F32" w:rsidRDefault="00665903" w:rsidP="00112124">
            <w:pPr>
              <w:rPr>
                <w:color w:val="00B050"/>
                <w:sz w:val="20"/>
              </w:rPr>
            </w:pPr>
          </w:p>
        </w:tc>
        <w:tc>
          <w:tcPr>
            <w:tcW w:w="1968" w:type="dxa"/>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
          <w:p w14:paraId="4C8C3384" w14:textId="0EDD5677" w:rsidR="00E7555D" w:rsidRPr="00D87F32" w:rsidRDefault="00E7555D" w:rsidP="00112124">
            <w:pPr>
              <w:rPr>
                <w:color w:val="00B050"/>
                <w:sz w:val="20"/>
              </w:rPr>
            </w:pPr>
            <w:r w:rsidRPr="00D87F32">
              <w:rPr>
                <w:color w:val="00B050"/>
                <w:sz w:val="20"/>
              </w:rPr>
              <w:t>Ming Gan</w:t>
            </w:r>
          </w:p>
        </w:tc>
        <w:tc>
          <w:tcPr>
            <w:tcW w:w="2706" w:type="dxa"/>
          </w:tcPr>
          <w:p w14:paraId="39A13C33" w14:textId="54AC902D" w:rsidR="00E7555D" w:rsidRPr="00D87F32" w:rsidRDefault="00E7555D" w:rsidP="00112124">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
          <w:p w14:paraId="04C377F3" w14:textId="1B7F1A2C" w:rsidR="006350D7" w:rsidRPr="00D87F32" w:rsidRDefault="00D87F32" w:rsidP="00112124">
            <w:pPr>
              <w:rPr>
                <w:color w:val="00B050"/>
                <w:sz w:val="20"/>
              </w:rPr>
            </w:pPr>
            <w:r w:rsidRPr="00D87F32">
              <w:rPr>
                <w:color w:val="00B050"/>
                <w:sz w:val="20"/>
              </w:rPr>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
          <w:p w14:paraId="17789AD7" w14:textId="77777777" w:rsidR="00985C27" w:rsidRPr="00314346" w:rsidRDefault="00985C27" w:rsidP="00985C27">
            <w:pPr>
              <w:rPr>
                <w:sz w:val="20"/>
              </w:rPr>
            </w:pPr>
            <w:r w:rsidRPr="00314346">
              <w:rPr>
                <w:sz w:val="20"/>
              </w:rPr>
              <w:t>Uploaded:</w:t>
            </w:r>
          </w:p>
          <w:p w14:paraId="08D8D7BE" w14:textId="77777777" w:rsidR="00985C27" w:rsidRPr="00314346" w:rsidRDefault="00985C27" w:rsidP="00985C27">
            <w:pPr>
              <w:rPr>
                <w:sz w:val="20"/>
              </w:rPr>
            </w:pPr>
          </w:p>
          <w:p w14:paraId="01D938E4" w14:textId="77777777" w:rsidR="00985C27" w:rsidRPr="00314346" w:rsidRDefault="00985C27" w:rsidP="00985C27">
            <w:pPr>
              <w:rPr>
                <w:sz w:val="20"/>
              </w:rPr>
            </w:pPr>
            <w:r w:rsidRPr="00314346">
              <w:rPr>
                <w:sz w:val="20"/>
              </w:rPr>
              <w:t>Presented:</w:t>
            </w:r>
          </w:p>
          <w:p w14:paraId="05684465" w14:textId="77777777" w:rsidR="00985C27" w:rsidRPr="00314346" w:rsidRDefault="00985C27" w:rsidP="00985C27">
            <w:pPr>
              <w:rPr>
                <w:sz w:val="20"/>
              </w:rPr>
            </w:pPr>
          </w:p>
          <w:p w14:paraId="0C1487B3" w14:textId="77777777" w:rsidR="00985C27" w:rsidRPr="00314346" w:rsidRDefault="00985C27" w:rsidP="00985C27">
            <w:pPr>
              <w:rPr>
                <w:sz w:val="20"/>
              </w:rPr>
            </w:pPr>
            <w:r w:rsidRPr="00314346">
              <w:rPr>
                <w:sz w:val="20"/>
              </w:rPr>
              <w:t>Straw Polled:</w:t>
            </w:r>
          </w:p>
          <w:p w14:paraId="5AD97D72" w14:textId="77777777" w:rsidR="00E7555D" w:rsidRPr="00314346" w:rsidRDefault="00E7555D" w:rsidP="00112124">
            <w:pPr>
              <w:rPr>
                <w:sz w:val="20"/>
              </w:rPr>
            </w:pPr>
          </w:p>
        </w:tc>
        <w:tc>
          <w:tcPr>
            <w:tcW w:w="2212" w:type="dxa"/>
          </w:tcPr>
          <w:p w14:paraId="392A5C13" w14:textId="037FD9F7" w:rsidR="00E7555D" w:rsidRPr="00D87F32" w:rsidRDefault="00E7555D" w:rsidP="00112124">
            <w:pPr>
              <w:rPr>
                <w:color w:val="00B050"/>
                <w:sz w:val="20"/>
              </w:rPr>
            </w:pPr>
            <w:r w:rsidRPr="00D87F32">
              <w:rPr>
                <w:color w:val="00B050"/>
                <w:sz w:val="20"/>
              </w:rPr>
              <w:t>Motion 115, #SP60</w:t>
            </w:r>
          </w:p>
          <w:p w14:paraId="082D94F2" w14:textId="77777777" w:rsidR="00E7555D" w:rsidRPr="00D87F32" w:rsidRDefault="00E7555D" w:rsidP="00112124">
            <w:pPr>
              <w:rPr>
                <w:sz w:val="20"/>
              </w:rPr>
            </w:pPr>
          </w:p>
        </w:tc>
      </w:tr>
      <w:tr w:rsidR="00E7555D" w14:paraId="70FE87B6" w14:textId="77777777" w:rsidTr="00C1254F">
        <w:trPr>
          <w:trHeight w:val="271"/>
        </w:trPr>
        <w:tc>
          <w:tcPr>
            <w:tcW w:w="1274" w:type="dxa"/>
          </w:tcPr>
          <w:p w14:paraId="3CC755A9" w14:textId="7EA62715" w:rsidR="00E7555D" w:rsidRPr="00FE5AC0" w:rsidRDefault="00E7555D" w:rsidP="00112124">
            <w:pPr>
              <w:rPr>
                <w:color w:val="00B050"/>
                <w:sz w:val="20"/>
              </w:rPr>
            </w:pPr>
            <w:r w:rsidRPr="00FE5AC0">
              <w:rPr>
                <w:color w:val="00B050"/>
                <w:sz w:val="20"/>
              </w:rPr>
              <w:lastRenderedPageBreak/>
              <w:t>MAC</w:t>
            </w:r>
          </w:p>
        </w:tc>
        <w:tc>
          <w:tcPr>
            <w:tcW w:w="1968"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344" w:type="dxa"/>
          </w:tcPr>
          <w:p w14:paraId="0AA6A08F" w14:textId="77777777" w:rsidR="00985C27" w:rsidRPr="00850822" w:rsidRDefault="00985C27" w:rsidP="00112124">
            <w:pPr>
              <w:rPr>
                <w:rStyle w:val="Hyperlink"/>
                <w:color w:val="auto"/>
                <w:sz w:val="20"/>
                <w:u w:val="none"/>
              </w:rPr>
            </w:pPr>
            <w:r w:rsidRPr="00850822">
              <w:rPr>
                <w:rStyle w:val="Hyperlink"/>
                <w:color w:val="auto"/>
                <w:sz w:val="20"/>
                <w:u w:val="none"/>
              </w:rPr>
              <w:t>Uploaded:</w:t>
            </w:r>
          </w:p>
          <w:p w14:paraId="3F6C31DC" w14:textId="6F41AE94" w:rsidR="00E7555D" w:rsidRPr="00850822" w:rsidRDefault="001D1EBE" w:rsidP="00112124">
            <w:pPr>
              <w:rPr>
                <w:sz w:val="20"/>
              </w:rPr>
            </w:pPr>
            <w:hyperlink r:id="rId431" w:history="1">
              <w:r w:rsidR="005D5603" w:rsidRPr="00850822">
                <w:rPr>
                  <w:rStyle w:val="Hyperlink"/>
                  <w:color w:val="auto"/>
                  <w:sz w:val="20"/>
                </w:rPr>
                <w:t>20/1270r0</w:t>
              </w:r>
            </w:hyperlink>
            <w:r w:rsidR="005D5603" w:rsidRPr="00850822">
              <w:rPr>
                <w:sz w:val="20"/>
              </w:rPr>
              <w:t xml:space="preserve">, </w:t>
            </w:r>
            <w:r w:rsidR="00985C27" w:rsidRPr="00850822">
              <w:rPr>
                <w:sz w:val="20"/>
              </w:rPr>
              <w:t>08/24/</w:t>
            </w:r>
            <w:r w:rsidR="005D5603" w:rsidRPr="00850822">
              <w:rPr>
                <w:sz w:val="20"/>
              </w:rPr>
              <w:t>2020</w:t>
            </w:r>
          </w:p>
          <w:p w14:paraId="415B2C9A" w14:textId="14B2119D" w:rsidR="00EC56A8" w:rsidRPr="00850822" w:rsidRDefault="001D1EBE" w:rsidP="00112124">
            <w:pPr>
              <w:rPr>
                <w:sz w:val="20"/>
              </w:rPr>
            </w:pPr>
            <w:hyperlink r:id="rId432" w:history="1">
              <w:r w:rsidR="00EC56A8" w:rsidRPr="00850822">
                <w:rPr>
                  <w:rStyle w:val="Hyperlink"/>
                  <w:color w:val="auto"/>
                  <w:sz w:val="20"/>
                </w:rPr>
                <w:t>20/1270r1</w:t>
              </w:r>
            </w:hyperlink>
            <w:r w:rsidR="00EC56A8" w:rsidRPr="00850822">
              <w:rPr>
                <w:sz w:val="20"/>
              </w:rPr>
              <w:t>, 08/31/2020</w:t>
            </w:r>
          </w:p>
          <w:p w14:paraId="17971462" w14:textId="0B2A79EF" w:rsidR="000319A2" w:rsidRPr="00850822" w:rsidRDefault="001D1EBE" w:rsidP="00112124">
            <w:pPr>
              <w:rPr>
                <w:sz w:val="20"/>
              </w:rPr>
            </w:pPr>
            <w:hyperlink r:id="rId433" w:history="1">
              <w:r w:rsidR="000319A2" w:rsidRPr="00850822">
                <w:rPr>
                  <w:rStyle w:val="Hyperlink"/>
                  <w:color w:val="auto"/>
                  <w:sz w:val="20"/>
                </w:rPr>
                <w:t>20/1270r2</w:t>
              </w:r>
            </w:hyperlink>
            <w:r w:rsidR="000319A2" w:rsidRPr="00850822">
              <w:rPr>
                <w:sz w:val="20"/>
              </w:rPr>
              <w:t>, 09/01/2020</w:t>
            </w:r>
          </w:p>
          <w:p w14:paraId="5FFA5536" w14:textId="2535E164" w:rsidR="004245E1" w:rsidRPr="00850822" w:rsidRDefault="001D1EBE" w:rsidP="00112124">
            <w:pPr>
              <w:rPr>
                <w:sz w:val="20"/>
              </w:rPr>
            </w:pPr>
            <w:hyperlink r:id="rId434" w:history="1">
              <w:r w:rsidR="004245E1" w:rsidRPr="00850822">
                <w:rPr>
                  <w:rStyle w:val="Hyperlink"/>
                  <w:color w:val="auto"/>
                  <w:sz w:val="20"/>
                </w:rPr>
                <w:t>20/1270r3</w:t>
              </w:r>
            </w:hyperlink>
            <w:r w:rsidR="004245E1" w:rsidRPr="00850822">
              <w:rPr>
                <w:sz w:val="20"/>
              </w:rPr>
              <w:t>, 09/08/2020</w:t>
            </w:r>
          </w:p>
          <w:p w14:paraId="6B47BF85" w14:textId="721786C1" w:rsidR="00151128" w:rsidRPr="00850822" w:rsidRDefault="001D1EBE" w:rsidP="00112124">
            <w:pPr>
              <w:rPr>
                <w:sz w:val="20"/>
              </w:rPr>
            </w:pPr>
            <w:hyperlink r:id="rId435" w:history="1">
              <w:r w:rsidR="00151128" w:rsidRPr="00850822">
                <w:rPr>
                  <w:rStyle w:val="Hyperlink"/>
                  <w:color w:val="auto"/>
                  <w:sz w:val="20"/>
                </w:rPr>
                <w:t>20/1270r4</w:t>
              </w:r>
            </w:hyperlink>
            <w:r w:rsidR="00151128" w:rsidRPr="00850822">
              <w:rPr>
                <w:sz w:val="20"/>
              </w:rPr>
              <w:t>, 09/09/2020</w:t>
            </w:r>
          </w:p>
          <w:p w14:paraId="601FCE92" w14:textId="77777777" w:rsidR="00314346" w:rsidRDefault="00314346" w:rsidP="00112124">
            <w:pPr>
              <w:rPr>
                <w:sz w:val="20"/>
              </w:rPr>
            </w:pPr>
            <w:r>
              <w:rPr>
                <w:sz w:val="20"/>
              </w:rPr>
              <w:t>Visio file:</w:t>
            </w:r>
          </w:p>
          <w:p w14:paraId="13BABCCA" w14:textId="77777777" w:rsidR="00314346" w:rsidRDefault="001D1EBE" w:rsidP="002013AB">
            <w:pPr>
              <w:rPr>
                <w:sz w:val="20"/>
              </w:rPr>
            </w:pPr>
            <w:hyperlink r:id="rId436" w:history="1">
              <w:r w:rsidR="006874F0" w:rsidRPr="00850822">
                <w:rPr>
                  <w:rStyle w:val="Hyperlink"/>
                  <w:color w:val="auto"/>
                  <w:sz w:val="20"/>
                </w:rPr>
                <w:t>20/1289r0</w:t>
              </w:r>
            </w:hyperlink>
            <w:r w:rsidR="006874F0" w:rsidRPr="00850822">
              <w:rPr>
                <w:sz w:val="20"/>
              </w:rPr>
              <w:t xml:space="preserve">, </w:t>
            </w:r>
            <w:r w:rsidR="00985C27" w:rsidRPr="00850822">
              <w:rPr>
                <w:sz w:val="20"/>
              </w:rPr>
              <w:t>08/24/</w:t>
            </w:r>
            <w:r w:rsidR="006874F0" w:rsidRPr="00850822">
              <w:rPr>
                <w:sz w:val="20"/>
              </w:rPr>
              <w:t>2020</w:t>
            </w:r>
          </w:p>
          <w:p w14:paraId="62FBD153" w14:textId="7DE94754" w:rsidR="002013AB" w:rsidRPr="00850822" w:rsidRDefault="001D1EBE" w:rsidP="002013AB">
            <w:pPr>
              <w:rPr>
                <w:sz w:val="20"/>
              </w:rPr>
            </w:pPr>
            <w:hyperlink r:id="rId437" w:history="1">
              <w:r w:rsidR="002013AB" w:rsidRPr="00850822">
                <w:rPr>
                  <w:rStyle w:val="Hyperlink"/>
                  <w:color w:val="auto"/>
                  <w:sz w:val="20"/>
                </w:rPr>
                <w:t>20/1289r1</w:t>
              </w:r>
            </w:hyperlink>
            <w:r w:rsidR="002013AB" w:rsidRPr="00850822">
              <w:rPr>
                <w:sz w:val="20"/>
              </w:rPr>
              <w:t>, 09/01/2020</w:t>
            </w:r>
          </w:p>
          <w:p w14:paraId="6CEF49D2" w14:textId="77777777" w:rsidR="00985C27" w:rsidRPr="00850822" w:rsidRDefault="00985C27" w:rsidP="00112124">
            <w:pPr>
              <w:rPr>
                <w:sz w:val="20"/>
              </w:rPr>
            </w:pPr>
          </w:p>
          <w:p w14:paraId="530396AA" w14:textId="77777777" w:rsidR="00985C27" w:rsidRPr="00850822" w:rsidRDefault="00985C27" w:rsidP="00985C27">
            <w:pPr>
              <w:rPr>
                <w:sz w:val="20"/>
              </w:rPr>
            </w:pPr>
            <w:r w:rsidRPr="00850822">
              <w:rPr>
                <w:sz w:val="20"/>
              </w:rPr>
              <w:t>Presented:</w:t>
            </w:r>
          </w:p>
          <w:p w14:paraId="524E6A6D" w14:textId="77777777" w:rsidR="009D2BB7" w:rsidRPr="00850822" w:rsidRDefault="001D1EBE" w:rsidP="009D2BB7">
            <w:pPr>
              <w:rPr>
                <w:sz w:val="20"/>
              </w:rPr>
            </w:pPr>
            <w:hyperlink r:id="rId438" w:history="1">
              <w:r w:rsidR="009D2BB7" w:rsidRPr="00850822">
                <w:rPr>
                  <w:rStyle w:val="Hyperlink"/>
                  <w:color w:val="auto"/>
                  <w:sz w:val="20"/>
                </w:rPr>
                <w:t>20/1270r1</w:t>
              </w:r>
            </w:hyperlink>
            <w:r w:rsidR="009D2BB7" w:rsidRPr="00850822">
              <w:rPr>
                <w:sz w:val="20"/>
              </w:rPr>
              <w:t>, 08/31/2020</w:t>
            </w:r>
          </w:p>
          <w:p w14:paraId="3B0A2B57" w14:textId="00E7F3AA" w:rsidR="00296001" w:rsidRPr="00850822" w:rsidRDefault="001D1EBE" w:rsidP="00985C27">
            <w:pPr>
              <w:rPr>
                <w:sz w:val="20"/>
              </w:rPr>
            </w:pPr>
            <w:hyperlink r:id="rId439" w:history="1">
              <w:r w:rsidR="0013206F" w:rsidRPr="00850822">
                <w:rPr>
                  <w:rStyle w:val="Hyperlink"/>
                  <w:color w:val="auto"/>
                  <w:sz w:val="20"/>
                </w:rPr>
                <w:t>20/1270r3</w:t>
              </w:r>
            </w:hyperlink>
            <w:r w:rsidR="0013206F" w:rsidRPr="00850822">
              <w:rPr>
                <w:sz w:val="20"/>
              </w:rPr>
              <w:t>, 09/0</w:t>
            </w:r>
            <w:r w:rsidR="003A2E49" w:rsidRPr="00850822">
              <w:rPr>
                <w:sz w:val="20"/>
              </w:rPr>
              <w:t>9</w:t>
            </w:r>
            <w:r w:rsidR="0013206F" w:rsidRPr="00850822">
              <w:rPr>
                <w:sz w:val="20"/>
              </w:rPr>
              <w:t>/2020</w:t>
            </w:r>
          </w:p>
          <w:p w14:paraId="736F9EA5" w14:textId="77777777" w:rsidR="0013206F" w:rsidRPr="00850822" w:rsidRDefault="0013206F" w:rsidP="00985C27">
            <w:pPr>
              <w:rPr>
                <w:sz w:val="20"/>
              </w:rPr>
            </w:pPr>
          </w:p>
          <w:p w14:paraId="6674E64E" w14:textId="77777777" w:rsidR="00985C27" w:rsidRPr="00850822" w:rsidRDefault="00985C27" w:rsidP="00985C27">
            <w:pPr>
              <w:rPr>
                <w:sz w:val="20"/>
              </w:rPr>
            </w:pPr>
            <w:r w:rsidRPr="00850822">
              <w:rPr>
                <w:sz w:val="20"/>
              </w:rPr>
              <w:t>Straw Polled:</w:t>
            </w:r>
          </w:p>
          <w:p w14:paraId="14447D3B" w14:textId="77777777" w:rsidR="006C3B1E" w:rsidRPr="00850822" w:rsidRDefault="001D1EBE" w:rsidP="006C3B1E">
            <w:pPr>
              <w:rPr>
                <w:sz w:val="20"/>
              </w:rPr>
            </w:pPr>
            <w:hyperlink r:id="rId440" w:history="1">
              <w:r w:rsidR="006C3B1E" w:rsidRPr="00850822">
                <w:rPr>
                  <w:rStyle w:val="Hyperlink"/>
                  <w:color w:val="auto"/>
                  <w:sz w:val="20"/>
                </w:rPr>
                <w:t>20/1270r4</w:t>
              </w:r>
            </w:hyperlink>
            <w:r w:rsidR="006C3B1E" w:rsidRPr="00850822">
              <w:rPr>
                <w:sz w:val="20"/>
              </w:rPr>
              <w:t>, 09/09/2020</w:t>
            </w:r>
          </w:p>
          <w:p w14:paraId="0F824708" w14:textId="00180558" w:rsidR="00985C27" w:rsidRPr="00850822" w:rsidRDefault="00D156F0" w:rsidP="00112124">
            <w:pPr>
              <w:rPr>
                <w:sz w:val="20"/>
              </w:rPr>
            </w:pPr>
            <w:r w:rsidRPr="00850822">
              <w:rPr>
                <w:sz w:val="20"/>
                <w:highlight w:val="green"/>
              </w:rPr>
              <w:t>(SP result</w:t>
            </w:r>
            <w:r w:rsidR="00F877E9" w:rsidRPr="00850822">
              <w:rPr>
                <w:sz w:val="20"/>
                <w:highlight w:val="green"/>
              </w:rPr>
              <w:t xml:space="preserve"> with Option 2</w:t>
            </w:r>
            <w:r w:rsidR="00CE4912" w:rsidRPr="00850822">
              <w:rPr>
                <w:sz w:val="20"/>
                <w:highlight w:val="green"/>
              </w:rPr>
              <w:t xml:space="preserve"> incorporated</w:t>
            </w:r>
            <w:r w:rsidRPr="00850822">
              <w:rPr>
                <w:sz w:val="20"/>
                <w:highlight w:val="green"/>
              </w:rPr>
              <w:t>:  Approved with unanimous consent)</w:t>
            </w:r>
          </w:p>
        </w:tc>
        <w:tc>
          <w:tcPr>
            <w:tcW w:w="2212"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C1254F">
        <w:trPr>
          <w:trHeight w:val="271"/>
        </w:trPr>
        <w:tc>
          <w:tcPr>
            <w:tcW w:w="1274" w:type="dxa"/>
          </w:tcPr>
          <w:p w14:paraId="61503F6F" w14:textId="3F44954D" w:rsidR="00E7555D" w:rsidRPr="00E74230" w:rsidRDefault="00E7555D" w:rsidP="00112124">
            <w:pPr>
              <w:rPr>
                <w:color w:val="00B050"/>
                <w:sz w:val="20"/>
              </w:rPr>
            </w:pPr>
            <w:r w:rsidRPr="00E74230">
              <w:rPr>
                <w:color w:val="00B050"/>
                <w:sz w:val="20"/>
              </w:rPr>
              <w:t>MAC</w:t>
            </w:r>
          </w:p>
        </w:tc>
        <w:tc>
          <w:tcPr>
            <w:tcW w:w="1968"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
          <w:p w14:paraId="1B6E7C54" w14:textId="34AFE986"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r w:rsidR="002E4EB0">
              <w:rPr>
                <w:color w:val="00B050"/>
                <w:sz w:val="20"/>
              </w:rPr>
              <w:t>, Liuming Lu</w:t>
            </w:r>
          </w:p>
        </w:tc>
        <w:tc>
          <w:tcPr>
            <w:tcW w:w="1594" w:type="dxa"/>
            <w:gridSpan w:val="2"/>
          </w:tcPr>
          <w:p w14:paraId="78A47143" w14:textId="1ABEC577" w:rsidR="00E7555D" w:rsidRPr="00E74230" w:rsidRDefault="00E7555D" w:rsidP="00112124">
            <w:pPr>
              <w:rPr>
                <w:color w:val="00B050"/>
                <w:sz w:val="20"/>
              </w:rPr>
            </w:pPr>
            <w:r w:rsidRPr="00E74230">
              <w:rPr>
                <w:color w:val="00B050"/>
                <w:sz w:val="20"/>
              </w:rPr>
              <w:t>R1</w:t>
            </w:r>
          </w:p>
        </w:tc>
        <w:tc>
          <w:tcPr>
            <w:tcW w:w="2344" w:type="dxa"/>
          </w:tcPr>
          <w:p w14:paraId="3B0EA550" w14:textId="77777777" w:rsidR="00296001" w:rsidRPr="00F2417E" w:rsidRDefault="00296001" w:rsidP="00E471C7">
            <w:pPr>
              <w:rPr>
                <w:rStyle w:val="Hyperlink"/>
                <w:color w:val="auto"/>
                <w:sz w:val="20"/>
                <w:u w:val="none"/>
              </w:rPr>
            </w:pPr>
            <w:r w:rsidRPr="00F2417E">
              <w:rPr>
                <w:rStyle w:val="Hyperlink"/>
                <w:color w:val="auto"/>
                <w:sz w:val="20"/>
                <w:u w:val="none"/>
              </w:rPr>
              <w:t>Uploaded:</w:t>
            </w:r>
          </w:p>
          <w:p w14:paraId="3DC7F0F6" w14:textId="1DB92DF5" w:rsidR="006B65CF" w:rsidRPr="00F2417E" w:rsidRDefault="001D1EBE" w:rsidP="00E471C7">
            <w:pPr>
              <w:rPr>
                <w:sz w:val="20"/>
              </w:rPr>
            </w:pPr>
            <w:hyperlink r:id="rId441" w:history="1">
              <w:r w:rsidR="00286B05" w:rsidRPr="00F2417E">
                <w:rPr>
                  <w:rStyle w:val="Hyperlink"/>
                  <w:color w:val="auto"/>
                  <w:sz w:val="20"/>
                </w:rPr>
                <w:t>20/1291r0</w:t>
              </w:r>
            </w:hyperlink>
            <w:r w:rsidR="00286B05" w:rsidRPr="00F2417E">
              <w:rPr>
                <w:sz w:val="20"/>
              </w:rPr>
              <w:t xml:space="preserve">, </w:t>
            </w:r>
            <w:r w:rsidR="00296001" w:rsidRPr="00F2417E">
              <w:rPr>
                <w:sz w:val="20"/>
              </w:rPr>
              <w:t>08/25/</w:t>
            </w:r>
            <w:r w:rsidR="00286B05" w:rsidRPr="00F2417E">
              <w:rPr>
                <w:sz w:val="20"/>
              </w:rPr>
              <w:t>2020</w:t>
            </w:r>
          </w:p>
          <w:p w14:paraId="301F0D53" w14:textId="270684C2" w:rsidR="00367D58" w:rsidRPr="00F2417E" w:rsidRDefault="001D1EBE" w:rsidP="00E471C7">
            <w:pPr>
              <w:rPr>
                <w:sz w:val="20"/>
              </w:rPr>
            </w:pPr>
            <w:hyperlink r:id="rId442" w:history="1">
              <w:r w:rsidR="00367D58" w:rsidRPr="00F2417E">
                <w:rPr>
                  <w:rStyle w:val="Hyperlink"/>
                  <w:color w:val="auto"/>
                  <w:sz w:val="20"/>
                </w:rPr>
                <w:t>20/1291r1</w:t>
              </w:r>
            </w:hyperlink>
            <w:r w:rsidR="00367D58" w:rsidRPr="00F2417E">
              <w:rPr>
                <w:sz w:val="20"/>
              </w:rPr>
              <w:t xml:space="preserve">, </w:t>
            </w:r>
            <w:r w:rsidR="00296001" w:rsidRPr="00F2417E">
              <w:rPr>
                <w:sz w:val="20"/>
              </w:rPr>
              <w:t>08/26/</w:t>
            </w:r>
            <w:r w:rsidR="00367D58" w:rsidRPr="00F2417E">
              <w:rPr>
                <w:sz w:val="20"/>
              </w:rPr>
              <w:t>2020</w:t>
            </w:r>
          </w:p>
          <w:p w14:paraId="0F985E44" w14:textId="3AFD66E7" w:rsidR="00D85B9A" w:rsidRPr="00F2417E" w:rsidRDefault="001D1EBE" w:rsidP="00E471C7">
            <w:pPr>
              <w:rPr>
                <w:sz w:val="20"/>
              </w:rPr>
            </w:pPr>
            <w:hyperlink r:id="rId443" w:history="1">
              <w:r w:rsidR="00D85B9A" w:rsidRPr="00F2417E">
                <w:rPr>
                  <w:rStyle w:val="Hyperlink"/>
                  <w:color w:val="auto"/>
                  <w:sz w:val="20"/>
                </w:rPr>
                <w:t>20/1291r2</w:t>
              </w:r>
            </w:hyperlink>
            <w:r w:rsidR="00D85B9A" w:rsidRPr="00F2417E">
              <w:rPr>
                <w:sz w:val="20"/>
              </w:rPr>
              <w:t xml:space="preserve">, </w:t>
            </w:r>
            <w:r w:rsidR="00296001" w:rsidRPr="00F2417E">
              <w:rPr>
                <w:sz w:val="20"/>
              </w:rPr>
              <w:t>08/26/</w:t>
            </w:r>
            <w:r w:rsidR="00D85B9A" w:rsidRPr="00F2417E">
              <w:rPr>
                <w:sz w:val="20"/>
              </w:rPr>
              <w:t>2020</w:t>
            </w:r>
          </w:p>
          <w:p w14:paraId="2E10D532" w14:textId="3D5CE255" w:rsidR="00CD4F68" w:rsidRPr="00F2417E" w:rsidRDefault="001D1EBE" w:rsidP="00E471C7">
            <w:pPr>
              <w:rPr>
                <w:sz w:val="20"/>
              </w:rPr>
            </w:pPr>
            <w:hyperlink r:id="rId444" w:history="1">
              <w:r w:rsidR="00CD4F68" w:rsidRPr="00F2417E">
                <w:rPr>
                  <w:rStyle w:val="Hyperlink"/>
                  <w:color w:val="auto"/>
                  <w:sz w:val="20"/>
                </w:rPr>
                <w:t>20/1291r3</w:t>
              </w:r>
            </w:hyperlink>
            <w:r w:rsidR="00CD4F68" w:rsidRPr="00F2417E">
              <w:rPr>
                <w:sz w:val="20"/>
              </w:rPr>
              <w:t xml:space="preserve">, </w:t>
            </w:r>
            <w:r w:rsidR="00296001" w:rsidRPr="00F2417E">
              <w:rPr>
                <w:sz w:val="20"/>
              </w:rPr>
              <w:t>08/27/</w:t>
            </w:r>
            <w:r w:rsidR="00CD4F68" w:rsidRPr="00F2417E">
              <w:rPr>
                <w:sz w:val="20"/>
              </w:rPr>
              <w:t>2020</w:t>
            </w:r>
          </w:p>
          <w:p w14:paraId="74267238" w14:textId="4B643EFE" w:rsidR="00CE31C9" w:rsidRPr="00F2417E" w:rsidRDefault="001D1EBE" w:rsidP="00E471C7">
            <w:pPr>
              <w:rPr>
                <w:sz w:val="20"/>
              </w:rPr>
            </w:pPr>
            <w:hyperlink r:id="rId445" w:history="1">
              <w:r w:rsidR="00CE31C9" w:rsidRPr="00F2417E">
                <w:rPr>
                  <w:rStyle w:val="Hyperlink"/>
                  <w:color w:val="auto"/>
                  <w:sz w:val="20"/>
                </w:rPr>
                <w:t>20/1291r4</w:t>
              </w:r>
            </w:hyperlink>
            <w:r w:rsidR="00CE31C9" w:rsidRPr="00F2417E">
              <w:rPr>
                <w:sz w:val="20"/>
              </w:rPr>
              <w:t xml:space="preserve">, </w:t>
            </w:r>
            <w:r w:rsidR="00296001" w:rsidRPr="00F2417E">
              <w:rPr>
                <w:sz w:val="20"/>
              </w:rPr>
              <w:t>08/27/</w:t>
            </w:r>
            <w:r w:rsidR="00CE31C9" w:rsidRPr="00F2417E">
              <w:rPr>
                <w:sz w:val="20"/>
              </w:rPr>
              <w:t>2020</w:t>
            </w:r>
          </w:p>
          <w:p w14:paraId="1C7D64E4" w14:textId="4865EFDF" w:rsidR="003704C5" w:rsidRPr="00F2417E" w:rsidRDefault="001D1EBE" w:rsidP="00E471C7">
            <w:pPr>
              <w:rPr>
                <w:sz w:val="20"/>
              </w:rPr>
            </w:pPr>
            <w:hyperlink r:id="rId446" w:history="1">
              <w:r w:rsidR="003704C5" w:rsidRPr="00F2417E">
                <w:rPr>
                  <w:rStyle w:val="Hyperlink"/>
                  <w:color w:val="auto"/>
                  <w:sz w:val="20"/>
                </w:rPr>
                <w:t>20/1291r5</w:t>
              </w:r>
            </w:hyperlink>
            <w:r w:rsidR="003704C5" w:rsidRPr="00F2417E">
              <w:rPr>
                <w:sz w:val="20"/>
              </w:rPr>
              <w:t xml:space="preserve">, </w:t>
            </w:r>
            <w:r w:rsidR="00296001" w:rsidRPr="00F2417E">
              <w:rPr>
                <w:sz w:val="20"/>
              </w:rPr>
              <w:t>08/27/</w:t>
            </w:r>
            <w:r w:rsidR="003704C5" w:rsidRPr="00F2417E">
              <w:rPr>
                <w:sz w:val="20"/>
              </w:rPr>
              <w:t>2020</w:t>
            </w:r>
          </w:p>
          <w:p w14:paraId="1E5906F1" w14:textId="38F66C2C" w:rsidR="000A5D75" w:rsidRPr="00F2417E" w:rsidRDefault="001D1EBE" w:rsidP="00E471C7">
            <w:pPr>
              <w:rPr>
                <w:sz w:val="20"/>
              </w:rPr>
            </w:pPr>
            <w:hyperlink r:id="rId447" w:history="1">
              <w:r w:rsidR="000A5D75" w:rsidRPr="00F2417E">
                <w:rPr>
                  <w:rStyle w:val="Hyperlink"/>
                  <w:color w:val="auto"/>
                  <w:sz w:val="20"/>
                </w:rPr>
                <w:t>20/1291r6</w:t>
              </w:r>
            </w:hyperlink>
            <w:r w:rsidR="000A5D75" w:rsidRPr="00F2417E">
              <w:rPr>
                <w:sz w:val="20"/>
              </w:rPr>
              <w:t xml:space="preserve">, </w:t>
            </w:r>
            <w:r w:rsidR="00296001" w:rsidRPr="00F2417E">
              <w:rPr>
                <w:sz w:val="20"/>
              </w:rPr>
              <w:t>08/27/</w:t>
            </w:r>
            <w:r w:rsidR="000A5D75" w:rsidRPr="00F2417E">
              <w:rPr>
                <w:sz w:val="20"/>
              </w:rPr>
              <w:t>2020</w:t>
            </w:r>
          </w:p>
          <w:p w14:paraId="6A80AF26" w14:textId="77777777" w:rsidR="00790DC7" w:rsidRPr="00F2417E" w:rsidRDefault="001D1EBE" w:rsidP="00296001">
            <w:pPr>
              <w:rPr>
                <w:sz w:val="20"/>
              </w:rPr>
            </w:pPr>
            <w:hyperlink r:id="rId448" w:history="1">
              <w:r w:rsidR="00790DC7" w:rsidRPr="00F2417E">
                <w:rPr>
                  <w:rStyle w:val="Hyperlink"/>
                  <w:color w:val="auto"/>
                  <w:sz w:val="20"/>
                </w:rPr>
                <w:t>20/1291r7</w:t>
              </w:r>
            </w:hyperlink>
            <w:r w:rsidR="00790DC7" w:rsidRPr="00F2417E">
              <w:rPr>
                <w:sz w:val="20"/>
              </w:rPr>
              <w:t xml:space="preserve">, </w:t>
            </w:r>
            <w:r w:rsidR="00296001" w:rsidRPr="00F2417E">
              <w:rPr>
                <w:sz w:val="20"/>
              </w:rPr>
              <w:t>08/28/</w:t>
            </w:r>
            <w:r w:rsidR="00790DC7" w:rsidRPr="00F2417E">
              <w:rPr>
                <w:sz w:val="20"/>
              </w:rPr>
              <w:t>2020</w:t>
            </w:r>
          </w:p>
          <w:p w14:paraId="635E8CED" w14:textId="0234D0D5" w:rsidR="009B3F84" w:rsidRPr="00F2417E" w:rsidRDefault="001D1EBE" w:rsidP="00296001">
            <w:pPr>
              <w:rPr>
                <w:sz w:val="20"/>
              </w:rPr>
            </w:pPr>
            <w:hyperlink r:id="rId449" w:history="1">
              <w:r w:rsidR="009B3F84" w:rsidRPr="00F2417E">
                <w:rPr>
                  <w:rStyle w:val="Hyperlink"/>
                  <w:color w:val="auto"/>
                  <w:sz w:val="20"/>
                </w:rPr>
                <w:t>20/1291r8</w:t>
              </w:r>
            </w:hyperlink>
            <w:r w:rsidR="009B3F84" w:rsidRPr="00F2417E">
              <w:rPr>
                <w:sz w:val="20"/>
              </w:rPr>
              <w:t>, 08/31/2020</w:t>
            </w:r>
          </w:p>
          <w:p w14:paraId="65CC47A1" w14:textId="63EB3BD5" w:rsidR="00296001" w:rsidRPr="00F2417E" w:rsidRDefault="001D1EBE" w:rsidP="00296001">
            <w:pPr>
              <w:rPr>
                <w:sz w:val="20"/>
              </w:rPr>
            </w:pPr>
            <w:hyperlink r:id="rId450" w:history="1">
              <w:r w:rsidR="004129A3" w:rsidRPr="00F2417E">
                <w:rPr>
                  <w:rStyle w:val="Hyperlink"/>
                  <w:color w:val="auto"/>
                  <w:sz w:val="20"/>
                </w:rPr>
                <w:t>20/1291r9</w:t>
              </w:r>
            </w:hyperlink>
            <w:r w:rsidR="00563E5D" w:rsidRPr="00F2417E">
              <w:rPr>
                <w:sz w:val="20"/>
              </w:rPr>
              <w:t>, 09/01/2020</w:t>
            </w:r>
          </w:p>
          <w:p w14:paraId="1112B1E1" w14:textId="6C6392EB" w:rsidR="004129A3" w:rsidRPr="00F2417E" w:rsidRDefault="001D1EBE" w:rsidP="00296001">
            <w:pPr>
              <w:rPr>
                <w:sz w:val="20"/>
              </w:rPr>
            </w:pPr>
            <w:hyperlink r:id="rId451" w:history="1">
              <w:r w:rsidR="004129A3" w:rsidRPr="00F2417E">
                <w:rPr>
                  <w:rStyle w:val="Hyperlink"/>
                  <w:color w:val="auto"/>
                  <w:sz w:val="20"/>
                </w:rPr>
                <w:t>20/1291r10</w:t>
              </w:r>
            </w:hyperlink>
            <w:r w:rsidR="004129A3" w:rsidRPr="00F2417E">
              <w:rPr>
                <w:sz w:val="20"/>
              </w:rPr>
              <w:t>, 09/02/2020</w:t>
            </w:r>
          </w:p>
          <w:p w14:paraId="76290D35" w14:textId="76597A0C" w:rsidR="00A879E0" w:rsidRPr="00F2417E" w:rsidRDefault="001D1EBE" w:rsidP="00296001">
            <w:pPr>
              <w:rPr>
                <w:sz w:val="20"/>
              </w:rPr>
            </w:pPr>
            <w:hyperlink r:id="rId452" w:history="1">
              <w:r w:rsidR="00A879E0" w:rsidRPr="00F2417E">
                <w:rPr>
                  <w:rStyle w:val="Hyperlink"/>
                  <w:color w:val="auto"/>
                  <w:sz w:val="20"/>
                </w:rPr>
                <w:t>20/1291r11</w:t>
              </w:r>
            </w:hyperlink>
            <w:r w:rsidR="00A879E0" w:rsidRPr="00F2417E">
              <w:rPr>
                <w:sz w:val="20"/>
              </w:rPr>
              <w:t>, 09/04/2020</w:t>
            </w:r>
          </w:p>
          <w:p w14:paraId="24C33B2A" w14:textId="1D6F2D8D" w:rsidR="002A2949" w:rsidRPr="00F2417E" w:rsidRDefault="001D1EBE" w:rsidP="00296001">
            <w:pPr>
              <w:rPr>
                <w:sz w:val="20"/>
              </w:rPr>
            </w:pPr>
            <w:hyperlink r:id="rId453" w:history="1">
              <w:r w:rsidR="002A2949" w:rsidRPr="00F2417E">
                <w:rPr>
                  <w:rStyle w:val="Hyperlink"/>
                  <w:color w:val="auto"/>
                  <w:sz w:val="20"/>
                </w:rPr>
                <w:t>20/1291r12</w:t>
              </w:r>
            </w:hyperlink>
            <w:r w:rsidR="002A2949" w:rsidRPr="00F2417E">
              <w:rPr>
                <w:sz w:val="20"/>
              </w:rPr>
              <w:t>, 09/08/2020</w:t>
            </w:r>
          </w:p>
          <w:p w14:paraId="06DB0FC9" w14:textId="77777777" w:rsidR="00E2673E" w:rsidRPr="00F2417E" w:rsidRDefault="00E2673E" w:rsidP="00296001">
            <w:pPr>
              <w:rPr>
                <w:sz w:val="20"/>
              </w:rPr>
            </w:pPr>
          </w:p>
          <w:p w14:paraId="68E4CADF" w14:textId="77777777" w:rsidR="00296001" w:rsidRPr="00F2417E" w:rsidRDefault="00296001" w:rsidP="00296001">
            <w:pPr>
              <w:rPr>
                <w:sz w:val="20"/>
              </w:rPr>
            </w:pPr>
            <w:r w:rsidRPr="00F2417E">
              <w:rPr>
                <w:sz w:val="20"/>
              </w:rPr>
              <w:t>Presented:</w:t>
            </w:r>
          </w:p>
          <w:p w14:paraId="354190F1" w14:textId="77777777" w:rsidR="00296001" w:rsidRPr="00F2417E" w:rsidRDefault="001D1EBE" w:rsidP="00296001">
            <w:pPr>
              <w:rPr>
                <w:sz w:val="20"/>
              </w:rPr>
            </w:pPr>
            <w:hyperlink r:id="rId454" w:history="1">
              <w:r w:rsidR="00296001" w:rsidRPr="00F2417E">
                <w:rPr>
                  <w:rStyle w:val="Hyperlink"/>
                  <w:color w:val="auto"/>
                  <w:sz w:val="20"/>
                </w:rPr>
                <w:t>20/1291r4</w:t>
              </w:r>
            </w:hyperlink>
            <w:r w:rsidR="00296001" w:rsidRPr="00F2417E">
              <w:rPr>
                <w:sz w:val="20"/>
              </w:rPr>
              <w:t>, 08/27/2020</w:t>
            </w:r>
          </w:p>
          <w:p w14:paraId="2A1BC82C" w14:textId="247E2D32" w:rsidR="00E2673E" w:rsidRPr="00F2417E" w:rsidRDefault="001D1EBE" w:rsidP="00E2673E">
            <w:pPr>
              <w:rPr>
                <w:sz w:val="20"/>
              </w:rPr>
            </w:pPr>
            <w:hyperlink r:id="rId455" w:history="1">
              <w:r w:rsidR="00E2673E" w:rsidRPr="00F2417E">
                <w:rPr>
                  <w:rStyle w:val="Hyperlink"/>
                  <w:color w:val="auto"/>
                  <w:sz w:val="20"/>
                </w:rPr>
                <w:t>20/1291r12</w:t>
              </w:r>
            </w:hyperlink>
            <w:r w:rsidR="00E2673E" w:rsidRPr="00F2417E">
              <w:rPr>
                <w:sz w:val="20"/>
              </w:rPr>
              <w:t>, 09/09/2020</w:t>
            </w:r>
          </w:p>
          <w:p w14:paraId="55291BBC" w14:textId="77777777" w:rsidR="00296001" w:rsidRPr="00F2417E" w:rsidRDefault="00296001" w:rsidP="00296001">
            <w:pPr>
              <w:rPr>
                <w:sz w:val="20"/>
              </w:rPr>
            </w:pPr>
          </w:p>
          <w:p w14:paraId="2519E53F" w14:textId="77777777" w:rsidR="00296001" w:rsidRPr="00F2417E" w:rsidRDefault="00296001" w:rsidP="00296001">
            <w:pPr>
              <w:rPr>
                <w:sz w:val="20"/>
              </w:rPr>
            </w:pPr>
            <w:r w:rsidRPr="00F2417E">
              <w:rPr>
                <w:sz w:val="20"/>
              </w:rPr>
              <w:t>Straw Polled:</w:t>
            </w:r>
          </w:p>
          <w:p w14:paraId="2BA67A28" w14:textId="77777777" w:rsidR="004129A3" w:rsidRPr="00F2417E" w:rsidRDefault="001D1EBE" w:rsidP="004129A3">
            <w:pPr>
              <w:rPr>
                <w:sz w:val="20"/>
              </w:rPr>
            </w:pPr>
            <w:hyperlink r:id="rId456" w:history="1">
              <w:r w:rsidR="004129A3" w:rsidRPr="00F2417E">
                <w:rPr>
                  <w:rStyle w:val="Hyperlink"/>
                  <w:color w:val="auto"/>
                  <w:sz w:val="20"/>
                </w:rPr>
                <w:t>20/1291r10</w:t>
              </w:r>
            </w:hyperlink>
            <w:r w:rsidR="004129A3" w:rsidRPr="00F2417E">
              <w:rPr>
                <w:sz w:val="20"/>
              </w:rPr>
              <w:t>, 09/02/2020</w:t>
            </w:r>
          </w:p>
          <w:p w14:paraId="2590EB0C" w14:textId="77777777" w:rsidR="00296001" w:rsidRPr="00F2417E" w:rsidRDefault="004129A3" w:rsidP="004129A3">
            <w:pPr>
              <w:rPr>
                <w:sz w:val="20"/>
              </w:rPr>
            </w:pPr>
            <w:r w:rsidRPr="00F2417E">
              <w:rPr>
                <w:sz w:val="20"/>
                <w:highlight w:val="red"/>
              </w:rPr>
              <w:lastRenderedPageBreak/>
              <w:t>(SP result: 33Y, 30N, 37A)</w:t>
            </w:r>
          </w:p>
          <w:p w14:paraId="4395EBCC" w14:textId="374FAB70" w:rsidR="00AD5077" w:rsidRPr="00F2417E" w:rsidRDefault="001D1EBE" w:rsidP="004129A3">
            <w:pPr>
              <w:rPr>
                <w:sz w:val="20"/>
              </w:rPr>
            </w:pPr>
            <w:hyperlink r:id="rId457" w:history="1">
              <w:r w:rsidR="00AD5077" w:rsidRPr="00F2417E">
                <w:rPr>
                  <w:rStyle w:val="Hyperlink"/>
                  <w:color w:val="auto"/>
                  <w:sz w:val="20"/>
                </w:rPr>
                <w:t>20/1291r12</w:t>
              </w:r>
            </w:hyperlink>
            <w:r w:rsidR="00AD5077" w:rsidRPr="00F2417E">
              <w:rPr>
                <w:sz w:val="20"/>
              </w:rPr>
              <w:t>, 09/09/2020</w:t>
            </w:r>
          </w:p>
          <w:p w14:paraId="52B35D46" w14:textId="6983D30A" w:rsidR="00AD5077" w:rsidRPr="00F2417E" w:rsidRDefault="00AD5077" w:rsidP="004129A3">
            <w:pPr>
              <w:rPr>
                <w:sz w:val="20"/>
              </w:rPr>
            </w:pPr>
            <w:r w:rsidRPr="00F2417E">
              <w:rPr>
                <w:sz w:val="20"/>
                <w:highlight w:val="green"/>
              </w:rPr>
              <w:t>(SP result:  Approved with unanimous consent)</w:t>
            </w:r>
          </w:p>
        </w:tc>
        <w:tc>
          <w:tcPr>
            <w:tcW w:w="2212" w:type="dxa"/>
          </w:tcPr>
          <w:p w14:paraId="46E0E98A" w14:textId="3D6C2AB9" w:rsidR="00853584" w:rsidRDefault="00853584" w:rsidP="00112124">
            <w:pPr>
              <w:rPr>
                <w:color w:val="00B050"/>
                <w:sz w:val="20"/>
              </w:rPr>
            </w:pPr>
            <w:r>
              <w:rPr>
                <w:color w:val="00B050"/>
                <w:sz w:val="20"/>
              </w:rPr>
              <w:lastRenderedPageBreak/>
              <w:t>Motion 119, #SP118</w:t>
            </w:r>
          </w:p>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C1254F">
        <w:trPr>
          <w:trHeight w:val="257"/>
        </w:trPr>
        <w:tc>
          <w:tcPr>
            <w:tcW w:w="1274" w:type="dxa"/>
          </w:tcPr>
          <w:p w14:paraId="4AEDE95F" w14:textId="5DE9F2AC" w:rsidR="004E0C3F" w:rsidRPr="005D1CE6" w:rsidRDefault="004E0C3F" w:rsidP="004E0C3F">
            <w:pPr>
              <w:rPr>
                <w:color w:val="00B050"/>
                <w:sz w:val="20"/>
              </w:rPr>
            </w:pPr>
            <w:r w:rsidRPr="005D1CE6">
              <w:rPr>
                <w:color w:val="00B050"/>
                <w:sz w:val="20"/>
              </w:rPr>
              <w:t>MAC</w:t>
            </w:r>
          </w:p>
        </w:tc>
        <w:tc>
          <w:tcPr>
            <w:tcW w:w="1968" w:type="dxa"/>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
          <w:p w14:paraId="6BDC10AB" w14:textId="018BE263" w:rsidR="004E0C3F" w:rsidRPr="005D1CE6" w:rsidRDefault="000723A1" w:rsidP="004E0C3F">
            <w:pPr>
              <w:rPr>
                <w:color w:val="00B050"/>
                <w:sz w:val="20"/>
              </w:rPr>
            </w:pPr>
            <w:r w:rsidRPr="005D1CE6">
              <w:rPr>
                <w:color w:val="00B050"/>
                <w:sz w:val="20"/>
              </w:rPr>
              <w:t>R1</w:t>
            </w:r>
          </w:p>
        </w:tc>
        <w:tc>
          <w:tcPr>
            <w:tcW w:w="2344" w:type="dxa"/>
          </w:tcPr>
          <w:p w14:paraId="44031725" w14:textId="77777777" w:rsidR="004E0C3F" w:rsidRPr="00314346" w:rsidRDefault="004E0C3F" w:rsidP="004E0C3F">
            <w:pPr>
              <w:rPr>
                <w:sz w:val="20"/>
              </w:rPr>
            </w:pPr>
            <w:r w:rsidRPr="00314346">
              <w:rPr>
                <w:sz w:val="20"/>
              </w:rPr>
              <w:t>Uploaded:</w:t>
            </w:r>
          </w:p>
          <w:p w14:paraId="5193E4E6" w14:textId="49900544" w:rsidR="00E012E5" w:rsidRPr="00314346" w:rsidRDefault="001D1EBE" w:rsidP="004E0C3F">
            <w:pPr>
              <w:rPr>
                <w:sz w:val="20"/>
              </w:rPr>
            </w:pPr>
            <w:hyperlink r:id="rId458" w:history="1">
              <w:r w:rsidR="00E012E5" w:rsidRPr="00314346">
                <w:rPr>
                  <w:rStyle w:val="Hyperlink"/>
                  <w:color w:val="auto"/>
                  <w:sz w:val="20"/>
                </w:rPr>
                <w:t>20/1488r0</w:t>
              </w:r>
            </w:hyperlink>
            <w:r w:rsidR="00E012E5" w:rsidRPr="00314346">
              <w:rPr>
                <w:sz w:val="20"/>
              </w:rPr>
              <w:t>, 09/17/2020</w:t>
            </w:r>
          </w:p>
          <w:p w14:paraId="1FD5935B" w14:textId="775DB67A" w:rsidR="003E3F58" w:rsidRPr="00314346" w:rsidRDefault="001D1EBE" w:rsidP="004E0C3F">
            <w:pPr>
              <w:rPr>
                <w:sz w:val="20"/>
              </w:rPr>
            </w:pPr>
            <w:hyperlink r:id="rId459" w:history="1">
              <w:r w:rsidR="003E3F58" w:rsidRPr="00314346">
                <w:rPr>
                  <w:rStyle w:val="Hyperlink"/>
                  <w:color w:val="auto"/>
                  <w:sz w:val="20"/>
                </w:rPr>
                <w:t>20/1488r1</w:t>
              </w:r>
            </w:hyperlink>
            <w:r w:rsidR="003E3F58" w:rsidRPr="00314346">
              <w:rPr>
                <w:sz w:val="20"/>
              </w:rPr>
              <w:t>, 09/21/2020</w:t>
            </w:r>
          </w:p>
          <w:p w14:paraId="21A76E68" w14:textId="77777777" w:rsidR="00E012E5" w:rsidRPr="00314346" w:rsidRDefault="00E012E5" w:rsidP="004E0C3F">
            <w:pPr>
              <w:rPr>
                <w:sz w:val="20"/>
              </w:rPr>
            </w:pPr>
          </w:p>
          <w:p w14:paraId="055A02BE" w14:textId="77777777" w:rsidR="004E0C3F" w:rsidRPr="00314346" w:rsidRDefault="004E0C3F" w:rsidP="004E0C3F">
            <w:pPr>
              <w:rPr>
                <w:sz w:val="20"/>
              </w:rPr>
            </w:pPr>
            <w:r w:rsidRPr="00314346">
              <w:rPr>
                <w:sz w:val="20"/>
              </w:rPr>
              <w:t>Presented:</w:t>
            </w:r>
          </w:p>
          <w:p w14:paraId="6927EC31" w14:textId="77777777" w:rsidR="004E0C3F" w:rsidRPr="00314346" w:rsidRDefault="004E0C3F" w:rsidP="004E0C3F">
            <w:pPr>
              <w:rPr>
                <w:sz w:val="20"/>
              </w:rPr>
            </w:pPr>
          </w:p>
          <w:p w14:paraId="3B9D0458" w14:textId="77777777" w:rsidR="004E0C3F" w:rsidRPr="00314346" w:rsidRDefault="004E0C3F" w:rsidP="004E0C3F">
            <w:pPr>
              <w:rPr>
                <w:sz w:val="20"/>
              </w:rPr>
            </w:pPr>
            <w:r w:rsidRPr="00314346">
              <w:rPr>
                <w:sz w:val="20"/>
              </w:rPr>
              <w:t>Straw Polled:</w:t>
            </w:r>
          </w:p>
          <w:p w14:paraId="298DEAFF" w14:textId="77777777" w:rsidR="004E0C3F" w:rsidRPr="00314346" w:rsidRDefault="004E0C3F" w:rsidP="004E0C3F">
            <w:pPr>
              <w:rPr>
                <w:sz w:val="20"/>
              </w:rPr>
            </w:pPr>
          </w:p>
        </w:tc>
        <w:tc>
          <w:tcPr>
            <w:tcW w:w="2212" w:type="dxa"/>
          </w:tcPr>
          <w:p w14:paraId="06308B84" w14:textId="77777777" w:rsidR="004E0C3F" w:rsidRPr="005D1CE6" w:rsidRDefault="004E0C3F" w:rsidP="004E0C3F">
            <w:pPr>
              <w:rPr>
                <w:color w:val="00B050"/>
                <w:sz w:val="20"/>
              </w:rPr>
            </w:pPr>
            <w:r w:rsidRPr="005D1CE6">
              <w:rPr>
                <w:color w:val="00B050"/>
                <w:sz w:val="20"/>
              </w:rPr>
              <w:t>Motion 112, #SP37</w:t>
            </w:r>
          </w:p>
          <w:p w14:paraId="7478683A" w14:textId="6E789294" w:rsidR="004E0C3F" w:rsidRPr="005D1CE6" w:rsidRDefault="004E0C3F" w:rsidP="004E0C3F">
            <w:pPr>
              <w:rPr>
                <w:color w:val="00B050"/>
                <w:sz w:val="20"/>
              </w:rPr>
            </w:pPr>
          </w:p>
        </w:tc>
      </w:tr>
      <w:tr w:rsidR="004E0C3F" w14:paraId="0E7518D1" w14:textId="77777777" w:rsidTr="00C1254F">
        <w:trPr>
          <w:trHeight w:val="257"/>
        </w:trPr>
        <w:tc>
          <w:tcPr>
            <w:tcW w:w="1274" w:type="dxa"/>
          </w:tcPr>
          <w:p w14:paraId="7239172F" w14:textId="2F435E34" w:rsidR="004E0C3F" w:rsidRPr="005D1CE6" w:rsidRDefault="004E0C3F" w:rsidP="004E0C3F">
            <w:pPr>
              <w:rPr>
                <w:color w:val="00B050"/>
                <w:sz w:val="20"/>
              </w:rPr>
            </w:pPr>
            <w:r w:rsidRPr="005D1CE6">
              <w:rPr>
                <w:color w:val="00B050"/>
                <w:sz w:val="20"/>
              </w:rPr>
              <w:t>MAC</w:t>
            </w:r>
          </w:p>
        </w:tc>
        <w:tc>
          <w:tcPr>
            <w:tcW w:w="1968" w:type="dxa"/>
          </w:tcPr>
          <w:p w14:paraId="133B58B8" w14:textId="6FB11B9D" w:rsidR="004E0C3F" w:rsidRPr="005D1CE6" w:rsidRDefault="004E0C3F" w:rsidP="004E0C3F">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4E0C3F" w:rsidRPr="005D1CE6" w:rsidRDefault="004E0C3F" w:rsidP="004E0C3F">
            <w:pPr>
              <w:rPr>
                <w:color w:val="00B050"/>
                <w:sz w:val="20"/>
              </w:rPr>
            </w:pPr>
            <w:r w:rsidRPr="005D1CE6">
              <w:rPr>
                <w:color w:val="00B050"/>
                <w:sz w:val="20"/>
              </w:rPr>
              <w:t>Kaiying Lu</w:t>
            </w:r>
          </w:p>
          <w:p w14:paraId="66C74669" w14:textId="77777777" w:rsidR="004E0C3F" w:rsidRPr="005D1CE6" w:rsidRDefault="004E0C3F" w:rsidP="004E0C3F">
            <w:pPr>
              <w:rPr>
                <w:color w:val="00B050"/>
                <w:sz w:val="20"/>
              </w:rPr>
            </w:pPr>
          </w:p>
        </w:tc>
        <w:tc>
          <w:tcPr>
            <w:tcW w:w="2706"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4E0C3F" w:rsidRPr="005D1CE6" w:rsidRDefault="00A37AD1" w:rsidP="004E0C3F">
            <w:pPr>
              <w:rPr>
                <w:color w:val="00B050"/>
                <w:sz w:val="20"/>
              </w:rPr>
            </w:pPr>
            <w:r w:rsidRPr="005D1CE6">
              <w:rPr>
                <w:color w:val="00B050"/>
                <w:sz w:val="20"/>
              </w:rPr>
              <w:t>R1</w:t>
            </w:r>
          </w:p>
        </w:tc>
        <w:tc>
          <w:tcPr>
            <w:tcW w:w="2344" w:type="dxa"/>
          </w:tcPr>
          <w:p w14:paraId="60C663E8" w14:textId="77777777" w:rsidR="004E0C3F" w:rsidRPr="00314346" w:rsidRDefault="004E0C3F" w:rsidP="004E0C3F">
            <w:pPr>
              <w:rPr>
                <w:sz w:val="20"/>
              </w:rPr>
            </w:pPr>
            <w:r w:rsidRPr="00314346">
              <w:rPr>
                <w:sz w:val="20"/>
              </w:rPr>
              <w:t>Uploaded:</w:t>
            </w:r>
          </w:p>
          <w:p w14:paraId="57436AC6" w14:textId="1978A424" w:rsidR="0056547B" w:rsidRPr="00314346" w:rsidRDefault="001D1EBE" w:rsidP="004E0C3F">
            <w:pPr>
              <w:rPr>
                <w:sz w:val="20"/>
              </w:rPr>
            </w:pPr>
            <w:hyperlink r:id="rId460" w:history="1">
              <w:r w:rsidR="0056547B" w:rsidRPr="00314346">
                <w:rPr>
                  <w:rStyle w:val="Hyperlink"/>
                  <w:color w:val="auto"/>
                  <w:sz w:val="20"/>
                </w:rPr>
                <w:t>20/1411r0</w:t>
              </w:r>
            </w:hyperlink>
            <w:r w:rsidR="0056547B" w:rsidRPr="00314346">
              <w:rPr>
                <w:sz w:val="20"/>
              </w:rPr>
              <w:t>, 09/07/2020</w:t>
            </w:r>
          </w:p>
          <w:p w14:paraId="019D2242" w14:textId="05E34DFC" w:rsidR="00A74B0A" w:rsidRPr="00314346" w:rsidRDefault="001D1EBE" w:rsidP="004E0C3F">
            <w:pPr>
              <w:rPr>
                <w:sz w:val="20"/>
              </w:rPr>
            </w:pPr>
            <w:hyperlink r:id="rId461" w:history="1">
              <w:r w:rsidR="00A74B0A" w:rsidRPr="00314346">
                <w:rPr>
                  <w:rStyle w:val="Hyperlink"/>
                  <w:color w:val="auto"/>
                  <w:sz w:val="20"/>
                </w:rPr>
                <w:t>20/1411r1</w:t>
              </w:r>
            </w:hyperlink>
            <w:r w:rsidR="00A74B0A" w:rsidRPr="00314346">
              <w:rPr>
                <w:sz w:val="20"/>
              </w:rPr>
              <w:t>, 09/16/2020</w:t>
            </w:r>
          </w:p>
          <w:p w14:paraId="62BE4288" w14:textId="380B3878" w:rsidR="00FC0BA1" w:rsidRPr="00314346" w:rsidRDefault="001D1EBE" w:rsidP="004E0C3F">
            <w:pPr>
              <w:rPr>
                <w:sz w:val="20"/>
              </w:rPr>
            </w:pPr>
            <w:hyperlink r:id="rId462" w:history="1">
              <w:r w:rsidR="00A76861" w:rsidRPr="00314346">
                <w:rPr>
                  <w:rStyle w:val="Hyperlink"/>
                  <w:color w:val="auto"/>
                  <w:sz w:val="20"/>
                </w:rPr>
                <w:t>20/1411r2</w:t>
              </w:r>
            </w:hyperlink>
            <w:r w:rsidR="00A76861" w:rsidRPr="00314346">
              <w:rPr>
                <w:sz w:val="20"/>
              </w:rPr>
              <w:t>, 09/22/2020</w:t>
            </w:r>
          </w:p>
          <w:p w14:paraId="774208DD" w14:textId="54360859" w:rsidR="00841E20" w:rsidRPr="00314346" w:rsidRDefault="001D1EBE" w:rsidP="004E0C3F">
            <w:pPr>
              <w:rPr>
                <w:sz w:val="20"/>
              </w:rPr>
            </w:pPr>
            <w:hyperlink r:id="rId463" w:history="1">
              <w:r w:rsidR="00841E20" w:rsidRPr="00314346">
                <w:rPr>
                  <w:rStyle w:val="Hyperlink"/>
                  <w:color w:val="auto"/>
                  <w:sz w:val="20"/>
                </w:rPr>
                <w:t>20/1411r3</w:t>
              </w:r>
            </w:hyperlink>
            <w:r w:rsidR="00841E20" w:rsidRPr="00314346">
              <w:rPr>
                <w:sz w:val="20"/>
              </w:rPr>
              <w:t>, 09/24/2020</w:t>
            </w:r>
          </w:p>
          <w:p w14:paraId="4FDEDB81" w14:textId="56345D47" w:rsidR="000D40A9" w:rsidRPr="00314346" w:rsidRDefault="001D1EBE" w:rsidP="004E0C3F">
            <w:pPr>
              <w:rPr>
                <w:sz w:val="20"/>
              </w:rPr>
            </w:pPr>
            <w:hyperlink r:id="rId464" w:history="1">
              <w:r w:rsidR="000D40A9" w:rsidRPr="00314346">
                <w:rPr>
                  <w:rStyle w:val="Hyperlink"/>
                  <w:color w:val="auto"/>
                  <w:sz w:val="20"/>
                </w:rPr>
                <w:t>20/1411r4</w:t>
              </w:r>
            </w:hyperlink>
            <w:r w:rsidR="000D40A9" w:rsidRPr="00314346">
              <w:rPr>
                <w:sz w:val="20"/>
              </w:rPr>
              <w:t>, 09/28/2020</w:t>
            </w:r>
          </w:p>
          <w:p w14:paraId="35F3B5DD" w14:textId="77777777" w:rsidR="004E0C3F" w:rsidRPr="00314346" w:rsidRDefault="004E0C3F" w:rsidP="004E0C3F">
            <w:pPr>
              <w:rPr>
                <w:sz w:val="20"/>
              </w:rPr>
            </w:pPr>
          </w:p>
          <w:p w14:paraId="6194BF6B" w14:textId="77777777" w:rsidR="004E0C3F" w:rsidRPr="00314346" w:rsidRDefault="004E0C3F" w:rsidP="004E0C3F">
            <w:pPr>
              <w:rPr>
                <w:sz w:val="20"/>
              </w:rPr>
            </w:pPr>
            <w:r w:rsidRPr="00314346">
              <w:rPr>
                <w:sz w:val="20"/>
              </w:rPr>
              <w:t>Presented:</w:t>
            </w:r>
          </w:p>
          <w:p w14:paraId="17C5A7A4" w14:textId="77777777" w:rsidR="00FC0BA1" w:rsidRPr="00314346" w:rsidRDefault="001D1EBE" w:rsidP="00FC0BA1">
            <w:pPr>
              <w:rPr>
                <w:sz w:val="20"/>
              </w:rPr>
            </w:pPr>
            <w:hyperlink r:id="rId465" w:history="1">
              <w:r w:rsidR="00FC0BA1" w:rsidRPr="00314346">
                <w:rPr>
                  <w:rStyle w:val="Hyperlink"/>
                  <w:color w:val="auto"/>
                  <w:sz w:val="20"/>
                </w:rPr>
                <w:t>20/1411r2</w:t>
              </w:r>
            </w:hyperlink>
            <w:r w:rsidR="00FC0BA1" w:rsidRPr="00314346">
              <w:rPr>
                <w:sz w:val="20"/>
              </w:rPr>
              <w:t>, 09/22/2020</w:t>
            </w:r>
          </w:p>
          <w:p w14:paraId="5ACB01FB" w14:textId="77777777" w:rsidR="00894323" w:rsidRPr="00314346" w:rsidRDefault="001D1EBE" w:rsidP="00894323">
            <w:pPr>
              <w:rPr>
                <w:sz w:val="20"/>
              </w:rPr>
            </w:pPr>
            <w:hyperlink r:id="rId466" w:history="1">
              <w:r w:rsidR="00894323" w:rsidRPr="00314346">
                <w:rPr>
                  <w:rStyle w:val="Hyperlink"/>
                  <w:color w:val="auto"/>
                  <w:sz w:val="20"/>
                </w:rPr>
                <w:t>20/1411r4</w:t>
              </w:r>
            </w:hyperlink>
            <w:r w:rsidR="00894323" w:rsidRPr="00314346">
              <w:rPr>
                <w:sz w:val="20"/>
              </w:rPr>
              <w:t>, 09/28/2020</w:t>
            </w:r>
          </w:p>
          <w:p w14:paraId="22804770" w14:textId="77777777" w:rsidR="004E0C3F" w:rsidRPr="00314346" w:rsidRDefault="004E0C3F" w:rsidP="004E0C3F">
            <w:pPr>
              <w:rPr>
                <w:sz w:val="20"/>
              </w:rPr>
            </w:pPr>
          </w:p>
          <w:p w14:paraId="2E4145D1" w14:textId="77777777" w:rsidR="004E0C3F" w:rsidRPr="00314346" w:rsidRDefault="004E0C3F" w:rsidP="004E0C3F">
            <w:pPr>
              <w:rPr>
                <w:sz w:val="20"/>
              </w:rPr>
            </w:pPr>
            <w:r w:rsidRPr="00314346">
              <w:rPr>
                <w:sz w:val="20"/>
              </w:rPr>
              <w:t>Straw Polled:</w:t>
            </w:r>
          </w:p>
          <w:p w14:paraId="5EF7693B" w14:textId="77777777" w:rsidR="000A1861" w:rsidRPr="00314346" w:rsidRDefault="001D1EBE" w:rsidP="000A1861">
            <w:pPr>
              <w:rPr>
                <w:sz w:val="20"/>
              </w:rPr>
            </w:pPr>
            <w:hyperlink r:id="rId467" w:history="1">
              <w:r w:rsidR="000A1861" w:rsidRPr="00314346">
                <w:rPr>
                  <w:rStyle w:val="Hyperlink"/>
                  <w:color w:val="auto"/>
                  <w:sz w:val="20"/>
                </w:rPr>
                <w:t>20/1411r4</w:t>
              </w:r>
            </w:hyperlink>
            <w:r w:rsidR="000A1861" w:rsidRPr="00314346">
              <w:rPr>
                <w:sz w:val="20"/>
              </w:rPr>
              <w:t>, 09/28/2020</w:t>
            </w:r>
          </w:p>
          <w:p w14:paraId="1A89591A" w14:textId="124F56AC" w:rsidR="004E0C3F" w:rsidRPr="00314346" w:rsidRDefault="000A1861" w:rsidP="004E0C3F">
            <w:pPr>
              <w:rPr>
                <w:sz w:val="20"/>
              </w:rPr>
            </w:pPr>
            <w:r w:rsidRPr="00314346">
              <w:rPr>
                <w:sz w:val="20"/>
                <w:highlight w:val="green"/>
              </w:rPr>
              <w:t>(SP result:  Approved with unanimous consent)</w:t>
            </w:r>
          </w:p>
        </w:tc>
        <w:tc>
          <w:tcPr>
            <w:tcW w:w="2212" w:type="dxa"/>
          </w:tcPr>
          <w:p w14:paraId="573D4CDA" w14:textId="77777777" w:rsidR="004E0C3F" w:rsidRPr="00D05A58" w:rsidRDefault="004E0C3F" w:rsidP="004E0C3F">
            <w:pPr>
              <w:rPr>
                <w:color w:val="00B050"/>
                <w:sz w:val="20"/>
              </w:rPr>
            </w:pPr>
            <w:r w:rsidRPr="00D05A58">
              <w:rPr>
                <w:color w:val="00B050"/>
                <w:sz w:val="20"/>
              </w:rPr>
              <w:t>Motion 122, #SP155</w:t>
            </w:r>
          </w:p>
          <w:p w14:paraId="222C097F" w14:textId="1DDA2D0F" w:rsidR="00782415" w:rsidRPr="00D05A58" w:rsidRDefault="00782415" w:rsidP="004E0C3F">
            <w:pPr>
              <w:rPr>
                <w:color w:val="00B050"/>
                <w:sz w:val="20"/>
              </w:rPr>
            </w:pPr>
            <w:r w:rsidRPr="00D05A58">
              <w:rPr>
                <w:color w:val="00B050"/>
                <w:sz w:val="20"/>
              </w:rPr>
              <w:t xml:space="preserve">Motion 131, #SP199   </w:t>
            </w:r>
          </w:p>
        </w:tc>
      </w:tr>
      <w:tr w:rsidR="004E0C3F" w14:paraId="2E4B2125" w14:textId="77777777" w:rsidTr="00C1254F">
        <w:trPr>
          <w:trHeight w:val="257"/>
        </w:trPr>
        <w:tc>
          <w:tcPr>
            <w:tcW w:w="1274" w:type="dxa"/>
          </w:tcPr>
          <w:p w14:paraId="38D681D1" w14:textId="77777777" w:rsidR="004E0C3F" w:rsidRDefault="004E0C3F" w:rsidP="004E0C3F">
            <w:pPr>
              <w:rPr>
                <w:color w:val="00B050"/>
                <w:sz w:val="20"/>
              </w:rPr>
            </w:pPr>
            <w:r w:rsidRPr="005D1CE6">
              <w:rPr>
                <w:color w:val="00B050"/>
                <w:sz w:val="20"/>
              </w:rPr>
              <w:t>MAC</w:t>
            </w:r>
          </w:p>
          <w:p w14:paraId="2335F9C1" w14:textId="4D09B013" w:rsidR="006D7052" w:rsidRPr="005D1CE6" w:rsidRDefault="006D7052" w:rsidP="004E0C3F">
            <w:pPr>
              <w:rPr>
                <w:color w:val="00B050"/>
                <w:sz w:val="20"/>
              </w:rPr>
            </w:pPr>
          </w:p>
        </w:tc>
        <w:tc>
          <w:tcPr>
            <w:tcW w:w="1968" w:type="dxa"/>
          </w:tcPr>
          <w:p w14:paraId="68BB2718" w14:textId="3CA8E753" w:rsidR="004E0C3F" w:rsidRPr="005D1CE6" w:rsidRDefault="004E0C3F" w:rsidP="004E0C3F">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4E0C3F" w:rsidRPr="005D1CE6" w:rsidRDefault="004E0C3F" w:rsidP="004E0C3F">
            <w:pPr>
              <w:rPr>
                <w:color w:val="00B050"/>
                <w:sz w:val="20"/>
              </w:rPr>
            </w:pPr>
            <w:r w:rsidRPr="005D1CE6">
              <w:rPr>
                <w:color w:val="00B050"/>
                <w:sz w:val="20"/>
              </w:rPr>
              <w:t>Ming Gan</w:t>
            </w:r>
          </w:p>
        </w:tc>
        <w:tc>
          <w:tcPr>
            <w:tcW w:w="2706"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
          <w:p w14:paraId="4500FCA2" w14:textId="5C06C323" w:rsidR="004E0C3F" w:rsidRPr="005D1CE6" w:rsidRDefault="000723A1" w:rsidP="004E0C3F">
            <w:pPr>
              <w:rPr>
                <w:color w:val="00B050"/>
                <w:sz w:val="20"/>
              </w:rPr>
            </w:pPr>
            <w:r w:rsidRPr="005D1CE6">
              <w:rPr>
                <w:color w:val="00B050"/>
                <w:sz w:val="20"/>
              </w:rPr>
              <w:t>R1</w:t>
            </w:r>
          </w:p>
        </w:tc>
        <w:tc>
          <w:tcPr>
            <w:tcW w:w="2344" w:type="dxa"/>
          </w:tcPr>
          <w:p w14:paraId="19202A43" w14:textId="77777777" w:rsidR="004E0C3F" w:rsidRPr="00D05A58" w:rsidRDefault="004E0C3F" w:rsidP="004E0C3F">
            <w:pPr>
              <w:rPr>
                <w:sz w:val="20"/>
              </w:rPr>
            </w:pPr>
            <w:r w:rsidRPr="00D05A58">
              <w:rPr>
                <w:sz w:val="20"/>
              </w:rPr>
              <w:t>Uploaded:</w:t>
            </w:r>
          </w:p>
          <w:p w14:paraId="0201FCD3" w14:textId="77777777" w:rsidR="004E0C3F" w:rsidRPr="00D05A58" w:rsidRDefault="004E0C3F" w:rsidP="004E0C3F">
            <w:pPr>
              <w:rPr>
                <w:sz w:val="20"/>
              </w:rPr>
            </w:pPr>
          </w:p>
          <w:p w14:paraId="214CCBC6" w14:textId="77777777" w:rsidR="004E0C3F" w:rsidRPr="00D05A58" w:rsidRDefault="004E0C3F" w:rsidP="004E0C3F">
            <w:pPr>
              <w:rPr>
                <w:sz w:val="20"/>
              </w:rPr>
            </w:pPr>
            <w:r w:rsidRPr="00D05A58">
              <w:rPr>
                <w:sz w:val="20"/>
              </w:rPr>
              <w:t>Presented:</w:t>
            </w:r>
          </w:p>
          <w:p w14:paraId="1A32295A" w14:textId="77777777" w:rsidR="004E0C3F" w:rsidRPr="00D05A58" w:rsidRDefault="004E0C3F" w:rsidP="004E0C3F">
            <w:pPr>
              <w:rPr>
                <w:sz w:val="20"/>
              </w:rPr>
            </w:pPr>
          </w:p>
          <w:p w14:paraId="11691194" w14:textId="77777777" w:rsidR="004E0C3F" w:rsidRPr="00D05A58" w:rsidRDefault="004E0C3F" w:rsidP="004E0C3F">
            <w:pPr>
              <w:rPr>
                <w:sz w:val="20"/>
              </w:rPr>
            </w:pPr>
            <w:r w:rsidRPr="00D05A58">
              <w:rPr>
                <w:sz w:val="20"/>
              </w:rPr>
              <w:t>Straw Polled:</w:t>
            </w:r>
          </w:p>
          <w:p w14:paraId="51E8AB1E" w14:textId="77777777" w:rsidR="004E0C3F" w:rsidRPr="00D05A58" w:rsidRDefault="004E0C3F" w:rsidP="004E0C3F">
            <w:pPr>
              <w:rPr>
                <w:sz w:val="20"/>
              </w:rPr>
            </w:pPr>
          </w:p>
        </w:tc>
        <w:tc>
          <w:tcPr>
            <w:tcW w:w="2212" w:type="dxa"/>
          </w:tcPr>
          <w:p w14:paraId="4B2184CD" w14:textId="77777777" w:rsidR="004E0C3F" w:rsidRPr="00D05A58" w:rsidRDefault="005637D9" w:rsidP="004E0C3F">
            <w:pPr>
              <w:rPr>
                <w:color w:val="00B050"/>
                <w:sz w:val="20"/>
              </w:rPr>
            </w:pPr>
            <w:r w:rsidRPr="00D05A58">
              <w:rPr>
                <w:color w:val="00B050"/>
                <w:sz w:val="20"/>
              </w:rPr>
              <w:t>Motion 122, #SP155</w:t>
            </w:r>
          </w:p>
          <w:p w14:paraId="65F976B0" w14:textId="5B461D57" w:rsidR="00311D17" w:rsidRPr="00D05A58" w:rsidRDefault="00311D17" w:rsidP="004E0C3F">
            <w:pPr>
              <w:rPr>
                <w:color w:val="00B050"/>
                <w:sz w:val="20"/>
              </w:rPr>
            </w:pPr>
            <w:r w:rsidRPr="00D05A58">
              <w:rPr>
                <w:color w:val="00B050"/>
                <w:sz w:val="20"/>
              </w:rPr>
              <w:t>Motion 131, #SP206</w:t>
            </w:r>
          </w:p>
        </w:tc>
      </w:tr>
      <w:tr w:rsidR="00E7555D" w14:paraId="14DD77C4" w14:textId="77777777" w:rsidTr="00C1254F">
        <w:trPr>
          <w:trHeight w:val="271"/>
        </w:trPr>
        <w:tc>
          <w:tcPr>
            <w:tcW w:w="1274" w:type="dxa"/>
          </w:tcPr>
          <w:p w14:paraId="7B78E8DF" w14:textId="42694C0D" w:rsidR="00E7555D" w:rsidRPr="00FE5AC0" w:rsidRDefault="00E7555D" w:rsidP="00112124">
            <w:pPr>
              <w:rPr>
                <w:color w:val="00B050"/>
                <w:sz w:val="20"/>
              </w:rPr>
            </w:pPr>
            <w:r w:rsidRPr="00FE5AC0">
              <w:rPr>
                <w:color w:val="00B050"/>
                <w:sz w:val="20"/>
              </w:rPr>
              <w:t>MAC</w:t>
            </w:r>
          </w:p>
        </w:tc>
        <w:tc>
          <w:tcPr>
            <w:tcW w:w="1968"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w:t>
            </w:r>
            <w:r w:rsidRPr="00FE5AC0">
              <w:rPr>
                <w:color w:val="00B050"/>
                <w:sz w:val="20"/>
              </w:rPr>
              <w:lastRenderedPageBreak/>
              <w:t>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
          <w:p w14:paraId="398137B1" w14:textId="67BD4D11" w:rsidR="00E7555D" w:rsidRPr="00E74230" w:rsidRDefault="00E7555D" w:rsidP="00112124">
            <w:pPr>
              <w:rPr>
                <w:color w:val="00B050"/>
                <w:sz w:val="20"/>
              </w:rPr>
            </w:pPr>
            <w:r w:rsidRPr="00E74230">
              <w:rPr>
                <w:color w:val="00B050"/>
                <w:sz w:val="20"/>
              </w:rPr>
              <w:lastRenderedPageBreak/>
              <w:t>Basics in R1 (see note)</w:t>
            </w:r>
          </w:p>
          <w:p w14:paraId="1A94005F" w14:textId="77777777" w:rsidR="00E7555D" w:rsidRPr="00E74230" w:rsidRDefault="00E7555D" w:rsidP="00112124">
            <w:pPr>
              <w:rPr>
                <w:color w:val="00B050"/>
                <w:sz w:val="20"/>
              </w:rPr>
            </w:pPr>
          </w:p>
        </w:tc>
        <w:tc>
          <w:tcPr>
            <w:tcW w:w="2344" w:type="dxa"/>
          </w:tcPr>
          <w:p w14:paraId="78042553" w14:textId="77777777" w:rsidR="00296001" w:rsidRPr="00D05A58" w:rsidRDefault="00296001" w:rsidP="00112124">
            <w:pPr>
              <w:rPr>
                <w:rStyle w:val="Hyperlink"/>
                <w:color w:val="auto"/>
                <w:sz w:val="20"/>
                <w:u w:val="none"/>
              </w:rPr>
            </w:pPr>
            <w:r w:rsidRPr="00D05A58">
              <w:rPr>
                <w:rStyle w:val="Hyperlink"/>
                <w:color w:val="auto"/>
                <w:sz w:val="20"/>
                <w:u w:val="none"/>
              </w:rPr>
              <w:t>Uploaded:</w:t>
            </w:r>
          </w:p>
          <w:p w14:paraId="28E60E33" w14:textId="644D3FE2" w:rsidR="00E7555D" w:rsidRPr="00D05A58" w:rsidRDefault="001D1EBE" w:rsidP="00112124">
            <w:pPr>
              <w:rPr>
                <w:sz w:val="20"/>
              </w:rPr>
            </w:pPr>
            <w:hyperlink r:id="rId468" w:history="1">
              <w:r w:rsidR="004C1530" w:rsidRPr="00D05A58">
                <w:rPr>
                  <w:rStyle w:val="Hyperlink"/>
                  <w:color w:val="auto"/>
                  <w:sz w:val="20"/>
                </w:rPr>
                <w:t>20/1299r0</w:t>
              </w:r>
            </w:hyperlink>
            <w:r w:rsidR="004C1530" w:rsidRPr="00D05A58">
              <w:rPr>
                <w:sz w:val="20"/>
              </w:rPr>
              <w:t xml:space="preserve">, </w:t>
            </w:r>
            <w:r w:rsidR="00296001" w:rsidRPr="00D05A58">
              <w:rPr>
                <w:sz w:val="20"/>
              </w:rPr>
              <w:t>08/25/</w:t>
            </w:r>
            <w:r w:rsidR="004C1530" w:rsidRPr="00D05A58">
              <w:rPr>
                <w:sz w:val="20"/>
              </w:rPr>
              <w:t>2020</w:t>
            </w:r>
          </w:p>
          <w:p w14:paraId="4A7F65B9" w14:textId="11D3AB8F" w:rsidR="00EC3310" w:rsidRPr="00D05A58" w:rsidRDefault="001D1EBE" w:rsidP="00112124">
            <w:pPr>
              <w:rPr>
                <w:sz w:val="20"/>
              </w:rPr>
            </w:pPr>
            <w:hyperlink r:id="rId469" w:history="1">
              <w:r w:rsidR="00EC3310" w:rsidRPr="00D05A58">
                <w:rPr>
                  <w:rStyle w:val="Hyperlink"/>
                  <w:color w:val="auto"/>
                  <w:sz w:val="20"/>
                </w:rPr>
                <w:t>20/1299r1</w:t>
              </w:r>
            </w:hyperlink>
            <w:r w:rsidR="00EC3310" w:rsidRPr="00D05A58">
              <w:rPr>
                <w:sz w:val="20"/>
              </w:rPr>
              <w:t xml:space="preserve">, </w:t>
            </w:r>
            <w:r w:rsidR="00296001" w:rsidRPr="00D05A58">
              <w:rPr>
                <w:sz w:val="20"/>
              </w:rPr>
              <w:t>08/28/</w:t>
            </w:r>
            <w:r w:rsidR="00EC3310" w:rsidRPr="00D05A58">
              <w:rPr>
                <w:sz w:val="20"/>
              </w:rPr>
              <w:t>2020</w:t>
            </w:r>
          </w:p>
          <w:p w14:paraId="5934EEE4" w14:textId="0208A6F4" w:rsidR="000D1529" w:rsidRPr="00D05A58" w:rsidRDefault="001D1EBE" w:rsidP="00112124">
            <w:pPr>
              <w:rPr>
                <w:sz w:val="20"/>
              </w:rPr>
            </w:pPr>
            <w:hyperlink r:id="rId470" w:history="1">
              <w:r w:rsidR="000D1529" w:rsidRPr="00D05A58">
                <w:rPr>
                  <w:rStyle w:val="Hyperlink"/>
                  <w:color w:val="auto"/>
                  <w:sz w:val="20"/>
                </w:rPr>
                <w:t>20/1299r2</w:t>
              </w:r>
            </w:hyperlink>
            <w:r w:rsidR="000D1529" w:rsidRPr="00D05A58">
              <w:rPr>
                <w:sz w:val="20"/>
              </w:rPr>
              <w:t>, 08/31/2020</w:t>
            </w:r>
          </w:p>
          <w:p w14:paraId="6D8B87D8" w14:textId="4A8132A2" w:rsidR="008736D6" w:rsidRPr="00D05A58" w:rsidRDefault="001D1EBE" w:rsidP="00112124">
            <w:pPr>
              <w:rPr>
                <w:sz w:val="20"/>
              </w:rPr>
            </w:pPr>
            <w:hyperlink r:id="rId471" w:history="1">
              <w:r w:rsidR="008736D6" w:rsidRPr="00D05A58">
                <w:rPr>
                  <w:rStyle w:val="Hyperlink"/>
                  <w:color w:val="auto"/>
                  <w:sz w:val="20"/>
                </w:rPr>
                <w:t>20/1</w:t>
              </w:r>
              <w:r w:rsidR="00454D48" w:rsidRPr="00D05A58">
                <w:rPr>
                  <w:rStyle w:val="Hyperlink"/>
                  <w:color w:val="auto"/>
                  <w:sz w:val="20"/>
                </w:rPr>
                <w:t>299r3</w:t>
              </w:r>
            </w:hyperlink>
            <w:r w:rsidR="00454D48" w:rsidRPr="00D05A58">
              <w:rPr>
                <w:sz w:val="20"/>
              </w:rPr>
              <w:t>, 09/0</w:t>
            </w:r>
            <w:r w:rsidR="008736D6" w:rsidRPr="00D05A58">
              <w:rPr>
                <w:sz w:val="20"/>
              </w:rPr>
              <w:t>7/2020</w:t>
            </w:r>
          </w:p>
          <w:p w14:paraId="39075AC6" w14:textId="2017C3CE" w:rsidR="00675E2C" w:rsidRPr="00D05A58" w:rsidRDefault="001D1EBE" w:rsidP="00112124">
            <w:pPr>
              <w:rPr>
                <w:sz w:val="20"/>
              </w:rPr>
            </w:pPr>
            <w:hyperlink r:id="rId472" w:history="1">
              <w:r w:rsidR="00675E2C" w:rsidRPr="00D05A58">
                <w:rPr>
                  <w:rStyle w:val="Hyperlink"/>
                  <w:color w:val="auto"/>
                  <w:sz w:val="20"/>
                </w:rPr>
                <w:t>20/1299r4</w:t>
              </w:r>
            </w:hyperlink>
            <w:r w:rsidR="00675E2C" w:rsidRPr="00D05A58">
              <w:rPr>
                <w:sz w:val="20"/>
              </w:rPr>
              <w:t>, 09/09/2020</w:t>
            </w:r>
          </w:p>
          <w:p w14:paraId="76F5D269" w14:textId="5CDAE16B" w:rsidR="0059530A" w:rsidRPr="00D05A58" w:rsidRDefault="001D1EBE" w:rsidP="00112124">
            <w:pPr>
              <w:rPr>
                <w:sz w:val="20"/>
              </w:rPr>
            </w:pPr>
            <w:hyperlink r:id="rId473" w:history="1">
              <w:r w:rsidR="00F060A4" w:rsidRPr="00D05A58">
                <w:rPr>
                  <w:rStyle w:val="Hyperlink"/>
                  <w:color w:val="auto"/>
                  <w:sz w:val="20"/>
                </w:rPr>
                <w:t>20/1299r5</w:t>
              </w:r>
            </w:hyperlink>
            <w:r w:rsidR="00F060A4" w:rsidRPr="00D05A58">
              <w:rPr>
                <w:sz w:val="20"/>
              </w:rPr>
              <w:t>, 09/11/2020</w:t>
            </w:r>
          </w:p>
          <w:p w14:paraId="60F1E212" w14:textId="54A538E9" w:rsidR="00885CAB" w:rsidRPr="00D05A58" w:rsidRDefault="001D1EBE" w:rsidP="00112124">
            <w:pPr>
              <w:rPr>
                <w:sz w:val="20"/>
              </w:rPr>
            </w:pPr>
            <w:hyperlink r:id="rId474" w:history="1">
              <w:r w:rsidR="00885CAB" w:rsidRPr="00D05A58">
                <w:rPr>
                  <w:rStyle w:val="Hyperlink"/>
                  <w:color w:val="auto"/>
                  <w:sz w:val="20"/>
                </w:rPr>
                <w:t>20/1299r6</w:t>
              </w:r>
            </w:hyperlink>
            <w:r w:rsidR="00885CAB" w:rsidRPr="00D05A58">
              <w:rPr>
                <w:sz w:val="20"/>
              </w:rPr>
              <w:t>, 09/14/2020</w:t>
            </w:r>
          </w:p>
          <w:p w14:paraId="2D2B9EAF" w14:textId="77777777" w:rsidR="00314346" w:rsidRDefault="00314346" w:rsidP="00296001">
            <w:pPr>
              <w:rPr>
                <w:sz w:val="20"/>
              </w:rPr>
            </w:pPr>
            <w:r>
              <w:rPr>
                <w:sz w:val="20"/>
              </w:rPr>
              <w:t>Visio file:</w:t>
            </w:r>
          </w:p>
          <w:p w14:paraId="2206492B" w14:textId="38FF173F" w:rsidR="00A43D14" w:rsidRPr="00D05A58" w:rsidRDefault="001D1EBE" w:rsidP="00296001">
            <w:pPr>
              <w:rPr>
                <w:sz w:val="20"/>
              </w:rPr>
            </w:pPr>
            <w:hyperlink r:id="rId475" w:history="1">
              <w:r w:rsidR="00A43D14" w:rsidRPr="00D05A58">
                <w:rPr>
                  <w:rStyle w:val="Hyperlink"/>
                  <w:color w:val="auto"/>
                  <w:sz w:val="20"/>
                </w:rPr>
                <w:t>20/1305r0</w:t>
              </w:r>
            </w:hyperlink>
            <w:r w:rsidR="00A43D14" w:rsidRPr="00D05A58">
              <w:rPr>
                <w:sz w:val="20"/>
              </w:rPr>
              <w:t xml:space="preserve">, </w:t>
            </w:r>
            <w:r w:rsidR="00296001" w:rsidRPr="00D05A58">
              <w:rPr>
                <w:sz w:val="20"/>
              </w:rPr>
              <w:t>08/25/</w:t>
            </w:r>
            <w:r w:rsidR="00A43D14" w:rsidRPr="00D05A58">
              <w:rPr>
                <w:sz w:val="20"/>
              </w:rPr>
              <w:t>2020</w:t>
            </w:r>
          </w:p>
          <w:p w14:paraId="6631CE23" w14:textId="77777777" w:rsidR="00296001" w:rsidRPr="00D05A58" w:rsidRDefault="00296001" w:rsidP="00296001">
            <w:pPr>
              <w:rPr>
                <w:sz w:val="20"/>
              </w:rPr>
            </w:pPr>
          </w:p>
          <w:p w14:paraId="1FBDF48D" w14:textId="77777777" w:rsidR="00296001" w:rsidRPr="00D05A58" w:rsidRDefault="00296001" w:rsidP="00296001">
            <w:pPr>
              <w:rPr>
                <w:sz w:val="20"/>
              </w:rPr>
            </w:pPr>
            <w:r w:rsidRPr="00D05A58">
              <w:rPr>
                <w:sz w:val="20"/>
              </w:rPr>
              <w:t>Presented:</w:t>
            </w:r>
          </w:p>
          <w:p w14:paraId="66F65FDF" w14:textId="77777777" w:rsidR="004A79C7" w:rsidRPr="00D05A58" w:rsidRDefault="001D1EBE" w:rsidP="004A79C7">
            <w:pPr>
              <w:rPr>
                <w:sz w:val="20"/>
              </w:rPr>
            </w:pPr>
            <w:hyperlink r:id="rId476" w:history="1">
              <w:r w:rsidR="004A79C7" w:rsidRPr="00D05A58">
                <w:rPr>
                  <w:rStyle w:val="Hyperlink"/>
                  <w:color w:val="auto"/>
                  <w:sz w:val="20"/>
                </w:rPr>
                <w:t>20/1299r2</w:t>
              </w:r>
            </w:hyperlink>
            <w:r w:rsidR="004A79C7" w:rsidRPr="00D05A58">
              <w:rPr>
                <w:sz w:val="20"/>
              </w:rPr>
              <w:t>, 08/31/2020</w:t>
            </w:r>
          </w:p>
          <w:p w14:paraId="64B777FA" w14:textId="719405A2" w:rsidR="005F086D" w:rsidRPr="00D05A58" w:rsidRDefault="001D1EBE" w:rsidP="004A79C7">
            <w:pPr>
              <w:rPr>
                <w:sz w:val="20"/>
              </w:rPr>
            </w:pPr>
            <w:hyperlink r:id="rId477" w:history="1">
              <w:r w:rsidR="005F086D" w:rsidRPr="00D05A58">
                <w:rPr>
                  <w:rStyle w:val="Hyperlink"/>
                  <w:color w:val="auto"/>
                  <w:sz w:val="20"/>
                </w:rPr>
                <w:t>20/1299r4</w:t>
              </w:r>
            </w:hyperlink>
            <w:r w:rsidR="005F086D" w:rsidRPr="00D05A58">
              <w:rPr>
                <w:sz w:val="20"/>
              </w:rPr>
              <w:t>, 09/09/2020</w:t>
            </w:r>
          </w:p>
          <w:p w14:paraId="72CBB1D2" w14:textId="54D0CD28" w:rsidR="00363BB3" w:rsidRPr="00D05A58" w:rsidRDefault="001D1EBE" w:rsidP="004A79C7">
            <w:pPr>
              <w:rPr>
                <w:sz w:val="20"/>
              </w:rPr>
            </w:pPr>
            <w:hyperlink r:id="rId478" w:history="1">
              <w:r w:rsidR="00363BB3" w:rsidRPr="00D05A58">
                <w:rPr>
                  <w:rStyle w:val="Hyperlink"/>
                  <w:color w:val="auto"/>
                  <w:sz w:val="20"/>
                </w:rPr>
                <w:t>20/1299r5</w:t>
              </w:r>
            </w:hyperlink>
            <w:r w:rsidR="00363BB3" w:rsidRPr="00D05A58">
              <w:rPr>
                <w:sz w:val="20"/>
              </w:rPr>
              <w:t>, 09/1</w:t>
            </w:r>
            <w:r w:rsidR="00A747F6" w:rsidRPr="00D05A58">
              <w:rPr>
                <w:sz w:val="20"/>
              </w:rPr>
              <w:t>4</w:t>
            </w:r>
            <w:r w:rsidR="00363BB3" w:rsidRPr="00D05A58">
              <w:rPr>
                <w:sz w:val="20"/>
              </w:rPr>
              <w:t>/2020</w:t>
            </w:r>
          </w:p>
          <w:p w14:paraId="555B84E9" w14:textId="77777777" w:rsidR="00296001" w:rsidRPr="00D05A58" w:rsidRDefault="00296001" w:rsidP="00296001">
            <w:pPr>
              <w:rPr>
                <w:sz w:val="20"/>
              </w:rPr>
            </w:pPr>
          </w:p>
          <w:p w14:paraId="3306C79F" w14:textId="77777777" w:rsidR="00296001" w:rsidRPr="00D05A58" w:rsidRDefault="00296001" w:rsidP="00296001">
            <w:pPr>
              <w:rPr>
                <w:sz w:val="20"/>
              </w:rPr>
            </w:pPr>
            <w:r w:rsidRPr="00D05A58">
              <w:rPr>
                <w:sz w:val="20"/>
              </w:rPr>
              <w:t>Straw Polled:</w:t>
            </w:r>
          </w:p>
          <w:p w14:paraId="14EA31B5" w14:textId="489A7D68" w:rsidR="00296001" w:rsidRPr="00D05A58" w:rsidRDefault="001D1EBE" w:rsidP="00296001">
            <w:pPr>
              <w:rPr>
                <w:sz w:val="20"/>
              </w:rPr>
            </w:pPr>
            <w:hyperlink r:id="rId479" w:history="1">
              <w:r w:rsidR="00254BC6" w:rsidRPr="00D05A58">
                <w:rPr>
                  <w:rStyle w:val="Hyperlink"/>
                  <w:color w:val="auto"/>
                  <w:sz w:val="20"/>
                </w:rPr>
                <w:t>20/1299r6</w:t>
              </w:r>
            </w:hyperlink>
            <w:r w:rsidR="00254BC6" w:rsidRPr="00D05A58">
              <w:rPr>
                <w:sz w:val="20"/>
              </w:rPr>
              <w:t>, 09/14/2020</w:t>
            </w:r>
          </w:p>
          <w:p w14:paraId="0918D396" w14:textId="0A5EB84E" w:rsidR="00254BC6" w:rsidRPr="00D05A58" w:rsidRDefault="007D1E04" w:rsidP="00296001">
            <w:pPr>
              <w:rPr>
                <w:sz w:val="20"/>
              </w:rPr>
            </w:pPr>
            <w:r w:rsidRPr="00D05A58">
              <w:rPr>
                <w:sz w:val="20"/>
                <w:highlight w:val="green"/>
              </w:rPr>
              <w:t>(SP result:  Approved with unanimous consent)</w:t>
            </w:r>
          </w:p>
        </w:tc>
        <w:tc>
          <w:tcPr>
            <w:tcW w:w="2212" w:type="dxa"/>
          </w:tcPr>
          <w:p w14:paraId="3F739AA9" w14:textId="447CF6E7" w:rsidR="00E7555D" w:rsidRPr="00E74230" w:rsidRDefault="00E7555D" w:rsidP="00112124">
            <w:pPr>
              <w:rPr>
                <w:color w:val="00B050"/>
                <w:sz w:val="20"/>
              </w:rPr>
            </w:pPr>
            <w:r w:rsidRPr="00E74230">
              <w:rPr>
                <w:color w:val="00B050"/>
                <w:sz w:val="20"/>
              </w:rPr>
              <w:lastRenderedPageBreak/>
              <w:t>Motion 20</w:t>
            </w:r>
          </w:p>
          <w:p w14:paraId="3ADEEAAB" w14:textId="545030A7" w:rsidR="00E7555D" w:rsidRPr="00E74230" w:rsidRDefault="00E7555D" w:rsidP="00112124">
            <w:pPr>
              <w:rPr>
                <w:color w:val="00B050"/>
                <w:sz w:val="20"/>
              </w:rPr>
            </w:pPr>
          </w:p>
        </w:tc>
      </w:tr>
      <w:tr w:rsidR="00E7555D" w14:paraId="4D2CB2CF" w14:textId="77777777" w:rsidTr="00C1254F">
        <w:trPr>
          <w:trHeight w:val="271"/>
        </w:trPr>
        <w:tc>
          <w:tcPr>
            <w:tcW w:w="1274" w:type="dxa"/>
          </w:tcPr>
          <w:p w14:paraId="327653E1" w14:textId="7D736E65" w:rsidR="00E7555D" w:rsidRPr="00FE5AC0" w:rsidRDefault="00E7555D" w:rsidP="00112124">
            <w:pPr>
              <w:rPr>
                <w:color w:val="00B050"/>
                <w:sz w:val="20"/>
              </w:rPr>
            </w:pPr>
            <w:r w:rsidRPr="00FE5AC0">
              <w:rPr>
                <w:color w:val="00B050"/>
                <w:sz w:val="20"/>
              </w:rPr>
              <w:t>MAC</w:t>
            </w:r>
          </w:p>
        </w:tc>
        <w:tc>
          <w:tcPr>
            <w:tcW w:w="1968"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344" w:type="dxa"/>
          </w:tcPr>
          <w:p w14:paraId="2C475738" w14:textId="77777777" w:rsidR="00296001" w:rsidRPr="00D05A58" w:rsidRDefault="00296001" w:rsidP="00296001">
            <w:pPr>
              <w:rPr>
                <w:sz w:val="20"/>
              </w:rPr>
            </w:pPr>
            <w:r w:rsidRPr="00D05A58">
              <w:rPr>
                <w:sz w:val="20"/>
              </w:rPr>
              <w:t>Uploaded:</w:t>
            </w:r>
          </w:p>
          <w:p w14:paraId="47E9CCBF" w14:textId="73992FA1" w:rsidR="00296001" w:rsidRPr="00D05A58" w:rsidRDefault="001D1EBE" w:rsidP="00296001">
            <w:pPr>
              <w:rPr>
                <w:sz w:val="20"/>
              </w:rPr>
            </w:pPr>
            <w:hyperlink r:id="rId480" w:history="1">
              <w:r w:rsidR="00DF3D65" w:rsidRPr="00D05A58">
                <w:rPr>
                  <w:rStyle w:val="Hyperlink"/>
                  <w:color w:val="auto"/>
                  <w:sz w:val="20"/>
                </w:rPr>
                <w:t>20/1395r0</w:t>
              </w:r>
            </w:hyperlink>
            <w:r w:rsidR="00DF3D65" w:rsidRPr="00D05A58">
              <w:rPr>
                <w:sz w:val="20"/>
              </w:rPr>
              <w:t>, 09/02/2020</w:t>
            </w:r>
          </w:p>
          <w:p w14:paraId="018FECC7" w14:textId="59C80B0B" w:rsidR="00892952" w:rsidRPr="00D05A58" w:rsidRDefault="001D1EBE" w:rsidP="00296001">
            <w:pPr>
              <w:rPr>
                <w:sz w:val="20"/>
              </w:rPr>
            </w:pPr>
            <w:hyperlink r:id="rId481" w:history="1">
              <w:r w:rsidR="00892952" w:rsidRPr="00D05A58">
                <w:rPr>
                  <w:rStyle w:val="Hyperlink"/>
                  <w:color w:val="auto"/>
                  <w:sz w:val="20"/>
                </w:rPr>
                <w:t>20/1395r1</w:t>
              </w:r>
            </w:hyperlink>
            <w:r w:rsidR="00892952" w:rsidRPr="00D05A58">
              <w:rPr>
                <w:sz w:val="20"/>
              </w:rPr>
              <w:t>, 09/03/2020</w:t>
            </w:r>
          </w:p>
          <w:p w14:paraId="097B3C61" w14:textId="7A4C7409" w:rsidR="00892952" w:rsidRPr="00D05A58" w:rsidRDefault="001D1EBE" w:rsidP="00296001">
            <w:pPr>
              <w:rPr>
                <w:sz w:val="20"/>
              </w:rPr>
            </w:pPr>
            <w:hyperlink r:id="rId482" w:history="1">
              <w:r w:rsidR="00892952" w:rsidRPr="00D05A58">
                <w:rPr>
                  <w:rStyle w:val="Hyperlink"/>
                  <w:color w:val="auto"/>
                  <w:sz w:val="20"/>
                </w:rPr>
                <w:t>20/1395r2</w:t>
              </w:r>
            </w:hyperlink>
            <w:r w:rsidR="00892952" w:rsidRPr="00D05A58">
              <w:rPr>
                <w:sz w:val="20"/>
              </w:rPr>
              <w:t>, 09/03/2020</w:t>
            </w:r>
          </w:p>
          <w:p w14:paraId="05BB21C9" w14:textId="7BC62977" w:rsidR="00D03509" w:rsidRPr="00D05A58" w:rsidRDefault="001D1EBE" w:rsidP="00296001">
            <w:pPr>
              <w:rPr>
                <w:sz w:val="20"/>
              </w:rPr>
            </w:pPr>
            <w:hyperlink r:id="rId483" w:history="1">
              <w:r w:rsidR="00D03509" w:rsidRPr="00D05A58">
                <w:rPr>
                  <w:rStyle w:val="Hyperlink"/>
                  <w:color w:val="auto"/>
                  <w:sz w:val="20"/>
                </w:rPr>
                <w:t>20/1395r3</w:t>
              </w:r>
            </w:hyperlink>
            <w:r w:rsidR="00D03509" w:rsidRPr="00D05A58">
              <w:rPr>
                <w:sz w:val="20"/>
              </w:rPr>
              <w:t>, 09/04/2020</w:t>
            </w:r>
          </w:p>
          <w:p w14:paraId="48BC7766" w14:textId="175E105B" w:rsidR="00E86334" w:rsidRPr="00D05A58" w:rsidRDefault="001D1EBE" w:rsidP="00296001">
            <w:pPr>
              <w:rPr>
                <w:sz w:val="20"/>
              </w:rPr>
            </w:pPr>
            <w:hyperlink r:id="rId484" w:history="1">
              <w:r w:rsidR="00E86334" w:rsidRPr="00D05A58">
                <w:rPr>
                  <w:rStyle w:val="Hyperlink"/>
                  <w:color w:val="auto"/>
                  <w:sz w:val="20"/>
                </w:rPr>
                <w:t>20/1395r4</w:t>
              </w:r>
            </w:hyperlink>
            <w:r w:rsidR="00E86334" w:rsidRPr="00D05A58">
              <w:rPr>
                <w:sz w:val="20"/>
              </w:rPr>
              <w:t>, 09/04/2020</w:t>
            </w:r>
          </w:p>
          <w:p w14:paraId="5C5DD9BA" w14:textId="0F7D3A75" w:rsidR="00873F6F" w:rsidRPr="00D05A58" w:rsidRDefault="001D1EBE" w:rsidP="00296001">
            <w:pPr>
              <w:rPr>
                <w:sz w:val="20"/>
              </w:rPr>
            </w:pPr>
            <w:hyperlink r:id="rId485" w:history="1">
              <w:r w:rsidR="00873F6F" w:rsidRPr="00D05A58">
                <w:rPr>
                  <w:rStyle w:val="Hyperlink"/>
                  <w:color w:val="auto"/>
                  <w:sz w:val="20"/>
                </w:rPr>
                <w:t>20/1395r5</w:t>
              </w:r>
            </w:hyperlink>
            <w:r w:rsidR="00873F6F" w:rsidRPr="00D05A58">
              <w:rPr>
                <w:sz w:val="20"/>
              </w:rPr>
              <w:t>, 09/08/2020</w:t>
            </w:r>
          </w:p>
          <w:p w14:paraId="20C717F5" w14:textId="413D81F7" w:rsidR="00075F1C" w:rsidRPr="00137D45" w:rsidRDefault="001D1EBE" w:rsidP="00296001">
            <w:pPr>
              <w:rPr>
                <w:sz w:val="20"/>
              </w:rPr>
            </w:pPr>
            <w:hyperlink r:id="rId486" w:history="1">
              <w:r w:rsidR="00075F1C" w:rsidRPr="00137D45">
                <w:rPr>
                  <w:rStyle w:val="Hyperlink"/>
                  <w:color w:val="auto"/>
                  <w:sz w:val="20"/>
                </w:rPr>
                <w:t>20/1395r6</w:t>
              </w:r>
            </w:hyperlink>
            <w:r w:rsidR="00075F1C" w:rsidRPr="00137D45">
              <w:rPr>
                <w:sz w:val="20"/>
              </w:rPr>
              <w:t>, 09/09/2020</w:t>
            </w:r>
          </w:p>
          <w:p w14:paraId="3D48F869" w14:textId="28545B6C" w:rsidR="00644337" w:rsidRPr="00137D45" w:rsidRDefault="001D1EBE" w:rsidP="00296001">
            <w:pPr>
              <w:rPr>
                <w:sz w:val="20"/>
              </w:rPr>
            </w:pPr>
            <w:hyperlink r:id="rId487" w:history="1">
              <w:r w:rsidR="00644337" w:rsidRPr="00137D45">
                <w:rPr>
                  <w:rStyle w:val="Hyperlink"/>
                  <w:color w:val="auto"/>
                  <w:sz w:val="20"/>
                </w:rPr>
                <w:t>20/1395r7</w:t>
              </w:r>
            </w:hyperlink>
            <w:r w:rsidR="00644337" w:rsidRPr="00137D45">
              <w:rPr>
                <w:sz w:val="20"/>
              </w:rPr>
              <w:t>, 09/11/2020</w:t>
            </w:r>
          </w:p>
          <w:p w14:paraId="3C029E9B" w14:textId="63B49349" w:rsidR="00563C37" w:rsidRPr="00137D45" w:rsidRDefault="001D1EBE" w:rsidP="00296001">
            <w:pPr>
              <w:rPr>
                <w:sz w:val="20"/>
              </w:rPr>
            </w:pPr>
            <w:hyperlink r:id="rId488" w:history="1">
              <w:r w:rsidR="00563C37" w:rsidRPr="00137D45">
                <w:rPr>
                  <w:rStyle w:val="Hyperlink"/>
                  <w:color w:val="auto"/>
                  <w:sz w:val="20"/>
                </w:rPr>
                <w:t>20/1395r8</w:t>
              </w:r>
            </w:hyperlink>
            <w:r w:rsidR="00563C37" w:rsidRPr="00137D45">
              <w:rPr>
                <w:sz w:val="20"/>
              </w:rPr>
              <w:t>, 09/11/2020</w:t>
            </w:r>
          </w:p>
          <w:p w14:paraId="60188D08" w14:textId="4A1FE551" w:rsidR="00043C40" w:rsidRPr="00137D45" w:rsidRDefault="001D1EBE" w:rsidP="00296001">
            <w:pPr>
              <w:rPr>
                <w:sz w:val="20"/>
              </w:rPr>
            </w:pPr>
            <w:hyperlink r:id="rId489" w:history="1">
              <w:r w:rsidR="00043C40" w:rsidRPr="00137D45">
                <w:rPr>
                  <w:rStyle w:val="Hyperlink"/>
                  <w:color w:val="auto"/>
                  <w:sz w:val="20"/>
                </w:rPr>
                <w:t>20/1395r9</w:t>
              </w:r>
            </w:hyperlink>
            <w:r w:rsidR="00043C40" w:rsidRPr="00137D45">
              <w:rPr>
                <w:sz w:val="20"/>
              </w:rPr>
              <w:t>, 09/14/2020</w:t>
            </w:r>
          </w:p>
          <w:p w14:paraId="5023ADCD" w14:textId="04534911" w:rsidR="00F74AE6" w:rsidRPr="00137D45" w:rsidRDefault="001D1EBE" w:rsidP="00296001">
            <w:pPr>
              <w:rPr>
                <w:sz w:val="20"/>
              </w:rPr>
            </w:pPr>
            <w:hyperlink r:id="rId490" w:history="1">
              <w:r w:rsidR="002C5860" w:rsidRPr="00137D45">
                <w:rPr>
                  <w:rStyle w:val="Hyperlink"/>
                  <w:color w:val="auto"/>
                  <w:sz w:val="20"/>
                </w:rPr>
                <w:t>20/1395r10</w:t>
              </w:r>
            </w:hyperlink>
            <w:r w:rsidR="002C5860" w:rsidRPr="00137D45">
              <w:rPr>
                <w:sz w:val="20"/>
              </w:rPr>
              <w:t>, 09/16/2020</w:t>
            </w:r>
          </w:p>
          <w:p w14:paraId="6C6885A7" w14:textId="77777777" w:rsidR="00FB11C4" w:rsidRPr="00137D45" w:rsidRDefault="001D1EBE" w:rsidP="00FB11C4">
            <w:pPr>
              <w:rPr>
                <w:sz w:val="20"/>
              </w:rPr>
            </w:pPr>
            <w:hyperlink r:id="rId491" w:history="1">
              <w:r w:rsidR="00FB11C4" w:rsidRPr="00137D45">
                <w:rPr>
                  <w:rStyle w:val="Hyperlink"/>
                  <w:color w:val="auto"/>
                  <w:sz w:val="20"/>
                </w:rPr>
                <w:t>20/1395r11</w:t>
              </w:r>
            </w:hyperlink>
            <w:r w:rsidR="00FB11C4" w:rsidRPr="00137D45">
              <w:rPr>
                <w:sz w:val="20"/>
              </w:rPr>
              <w:t>, 09/21/2020</w:t>
            </w:r>
          </w:p>
          <w:p w14:paraId="71EE9B20" w14:textId="06B433F8" w:rsidR="00623A0B" w:rsidRPr="00137D45" w:rsidRDefault="001D1EBE" w:rsidP="00FB11C4">
            <w:pPr>
              <w:rPr>
                <w:sz w:val="20"/>
              </w:rPr>
            </w:pPr>
            <w:hyperlink r:id="rId492" w:history="1">
              <w:r w:rsidR="00623A0B" w:rsidRPr="00137D45">
                <w:rPr>
                  <w:rStyle w:val="Hyperlink"/>
                  <w:color w:val="auto"/>
                  <w:sz w:val="20"/>
                </w:rPr>
                <w:t>20/1395r12</w:t>
              </w:r>
            </w:hyperlink>
            <w:r w:rsidR="00623A0B" w:rsidRPr="00137D45">
              <w:rPr>
                <w:sz w:val="20"/>
              </w:rPr>
              <w:t>, 09/21/2020</w:t>
            </w:r>
          </w:p>
          <w:p w14:paraId="1731CEEA" w14:textId="536E51DD" w:rsidR="006063DE" w:rsidRPr="00137D45" w:rsidRDefault="001D1EBE" w:rsidP="00FB11C4">
            <w:pPr>
              <w:rPr>
                <w:sz w:val="20"/>
              </w:rPr>
            </w:pPr>
            <w:hyperlink r:id="rId493" w:history="1">
              <w:r w:rsidR="006063DE" w:rsidRPr="00137D45">
                <w:rPr>
                  <w:rStyle w:val="Hyperlink"/>
                  <w:color w:val="auto"/>
                  <w:sz w:val="20"/>
                </w:rPr>
                <w:t>20/1395r13</w:t>
              </w:r>
            </w:hyperlink>
            <w:r w:rsidR="006063DE" w:rsidRPr="00137D45">
              <w:rPr>
                <w:sz w:val="20"/>
              </w:rPr>
              <w:t>, 09/28/2020</w:t>
            </w:r>
          </w:p>
          <w:p w14:paraId="4A476A98" w14:textId="023AB79A" w:rsidR="006063DE" w:rsidRPr="00D05A58" w:rsidRDefault="001D1EBE" w:rsidP="00FB11C4">
            <w:pPr>
              <w:rPr>
                <w:sz w:val="20"/>
              </w:rPr>
            </w:pPr>
            <w:hyperlink r:id="rId494" w:history="1">
              <w:r w:rsidR="006063DE" w:rsidRPr="00137D45">
                <w:rPr>
                  <w:rStyle w:val="Hyperlink"/>
                  <w:color w:val="auto"/>
                  <w:sz w:val="20"/>
                </w:rPr>
                <w:t>20/1395r14</w:t>
              </w:r>
            </w:hyperlink>
            <w:r w:rsidR="006063DE">
              <w:rPr>
                <w:sz w:val="20"/>
              </w:rPr>
              <w:t>, 09/28/2020</w:t>
            </w:r>
          </w:p>
          <w:p w14:paraId="1CD39EC5" w14:textId="77777777" w:rsidR="00DF3D65" w:rsidRPr="00D05A58" w:rsidRDefault="00DF3D65" w:rsidP="00296001">
            <w:pPr>
              <w:rPr>
                <w:sz w:val="20"/>
              </w:rPr>
            </w:pPr>
          </w:p>
          <w:p w14:paraId="6F608736" w14:textId="77777777" w:rsidR="00296001" w:rsidRPr="00D05A58" w:rsidRDefault="00296001" w:rsidP="00296001">
            <w:pPr>
              <w:rPr>
                <w:sz w:val="20"/>
              </w:rPr>
            </w:pPr>
            <w:r w:rsidRPr="00D05A58">
              <w:rPr>
                <w:sz w:val="20"/>
              </w:rPr>
              <w:t>Presented:</w:t>
            </w:r>
          </w:p>
          <w:p w14:paraId="1F124F3E" w14:textId="55EFF4BB" w:rsidR="00253B40" w:rsidRPr="00D05A58" w:rsidRDefault="001D1EBE" w:rsidP="00296001">
            <w:pPr>
              <w:rPr>
                <w:sz w:val="20"/>
              </w:rPr>
            </w:pPr>
            <w:hyperlink r:id="rId495" w:history="1">
              <w:r w:rsidR="00253B40" w:rsidRPr="00D05A58">
                <w:rPr>
                  <w:rStyle w:val="Hyperlink"/>
                  <w:color w:val="auto"/>
                  <w:sz w:val="20"/>
                </w:rPr>
                <w:t>20/1395r6</w:t>
              </w:r>
            </w:hyperlink>
            <w:r w:rsidR="00253B40" w:rsidRPr="00D05A58">
              <w:rPr>
                <w:sz w:val="20"/>
              </w:rPr>
              <w:t>, 09/10/2020</w:t>
            </w:r>
          </w:p>
          <w:p w14:paraId="399B021E" w14:textId="27A19598" w:rsidR="00265898" w:rsidRPr="00D05A58" w:rsidRDefault="001D1EBE" w:rsidP="00265898">
            <w:pPr>
              <w:rPr>
                <w:sz w:val="20"/>
              </w:rPr>
            </w:pPr>
            <w:hyperlink r:id="rId496" w:history="1">
              <w:r w:rsidR="00265898" w:rsidRPr="00D05A58">
                <w:rPr>
                  <w:rStyle w:val="Hyperlink"/>
                  <w:color w:val="auto"/>
                  <w:sz w:val="20"/>
                </w:rPr>
                <w:t>20/1395r8</w:t>
              </w:r>
            </w:hyperlink>
            <w:r w:rsidR="00265898" w:rsidRPr="00D05A58">
              <w:rPr>
                <w:sz w:val="20"/>
              </w:rPr>
              <w:t>, 09/1</w:t>
            </w:r>
            <w:r w:rsidR="00C40D85" w:rsidRPr="00D05A58">
              <w:rPr>
                <w:sz w:val="20"/>
              </w:rPr>
              <w:t>4</w:t>
            </w:r>
            <w:r w:rsidR="00265898" w:rsidRPr="00D05A58">
              <w:rPr>
                <w:sz w:val="20"/>
              </w:rPr>
              <w:t>/2020</w:t>
            </w:r>
          </w:p>
          <w:p w14:paraId="45024836" w14:textId="77777777" w:rsidR="00784739" w:rsidRPr="00D05A58" w:rsidRDefault="001D1EBE" w:rsidP="00784739">
            <w:pPr>
              <w:rPr>
                <w:sz w:val="20"/>
              </w:rPr>
            </w:pPr>
            <w:hyperlink r:id="rId497" w:history="1">
              <w:r w:rsidR="00784739" w:rsidRPr="00D05A58">
                <w:rPr>
                  <w:rStyle w:val="Hyperlink"/>
                  <w:color w:val="auto"/>
                  <w:sz w:val="20"/>
                </w:rPr>
                <w:t>20/1395r9</w:t>
              </w:r>
            </w:hyperlink>
            <w:r w:rsidR="00784739" w:rsidRPr="00D05A58">
              <w:rPr>
                <w:sz w:val="20"/>
              </w:rPr>
              <w:t>, 09/14/2020</w:t>
            </w:r>
          </w:p>
          <w:p w14:paraId="689CA3C6" w14:textId="334802B5" w:rsidR="00251367" w:rsidRPr="00D05A58" w:rsidRDefault="001D1EBE" w:rsidP="00251367">
            <w:pPr>
              <w:rPr>
                <w:sz w:val="20"/>
              </w:rPr>
            </w:pPr>
            <w:hyperlink r:id="rId498" w:history="1">
              <w:r w:rsidR="00251367" w:rsidRPr="00D05A58">
                <w:rPr>
                  <w:rStyle w:val="Hyperlink"/>
                  <w:color w:val="auto"/>
                  <w:sz w:val="20"/>
                </w:rPr>
                <w:t>20/1395r10</w:t>
              </w:r>
            </w:hyperlink>
            <w:r w:rsidR="00251367" w:rsidRPr="00D05A58">
              <w:rPr>
                <w:sz w:val="20"/>
              </w:rPr>
              <w:t>, 09/21/2020</w:t>
            </w:r>
          </w:p>
          <w:p w14:paraId="29AA50BF" w14:textId="2D18DD62" w:rsidR="001D71BF" w:rsidRPr="00D05A58" w:rsidRDefault="001D1EBE" w:rsidP="00251367">
            <w:pPr>
              <w:rPr>
                <w:sz w:val="20"/>
              </w:rPr>
            </w:pPr>
            <w:hyperlink r:id="rId499" w:history="1">
              <w:r w:rsidR="001D71BF" w:rsidRPr="00D05A58">
                <w:rPr>
                  <w:rStyle w:val="Hyperlink"/>
                  <w:color w:val="auto"/>
                  <w:sz w:val="20"/>
                </w:rPr>
                <w:t>20/1395r12</w:t>
              </w:r>
            </w:hyperlink>
            <w:r w:rsidR="001D71BF" w:rsidRPr="00D05A58">
              <w:rPr>
                <w:sz w:val="20"/>
              </w:rPr>
              <w:t>, 09/23/2020</w:t>
            </w:r>
          </w:p>
          <w:p w14:paraId="65301BED" w14:textId="77777777" w:rsidR="00296001" w:rsidRPr="00D05A58" w:rsidRDefault="00296001" w:rsidP="00296001">
            <w:pPr>
              <w:rPr>
                <w:sz w:val="20"/>
              </w:rPr>
            </w:pPr>
          </w:p>
          <w:p w14:paraId="01AC2FF0" w14:textId="77777777" w:rsidR="00296001" w:rsidRPr="00137D45" w:rsidRDefault="00296001" w:rsidP="00296001">
            <w:pPr>
              <w:rPr>
                <w:sz w:val="20"/>
              </w:rPr>
            </w:pPr>
            <w:r w:rsidRPr="00D05A58">
              <w:rPr>
                <w:sz w:val="20"/>
              </w:rPr>
              <w:t>Straw Polled:</w:t>
            </w:r>
          </w:p>
          <w:p w14:paraId="23A51796" w14:textId="77777777" w:rsidR="00F71E25" w:rsidRPr="00137D45" w:rsidRDefault="001D1EBE" w:rsidP="00F71E25">
            <w:pPr>
              <w:rPr>
                <w:sz w:val="20"/>
              </w:rPr>
            </w:pPr>
            <w:hyperlink r:id="rId500" w:history="1">
              <w:r w:rsidR="00F71E25" w:rsidRPr="00137D45">
                <w:rPr>
                  <w:rStyle w:val="Hyperlink"/>
                  <w:color w:val="auto"/>
                  <w:sz w:val="20"/>
                </w:rPr>
                <w:t>20/1395r12</w:t>
              </w:r>
            </w:hyperlink>
            <w:r w:rsidR="00F71E25" w:rsidRPr="00137D45">
              <w:rPr>
                <w:sz w:val="20"/>
              </w:rPr>
              <w:t>, 09/23/2020</w:t>
            </w:r>
          </w:p>
          <w:p w14:paraId="2BA437D4" w14:textId="02FFB93C" w:rsidR="00E7555D" w:rsidRPr="00137D45" w:rsidRDefault="00B61B34" w:rsidP="00112124">
            <w:pPr>
              <w:rPr>
                <w:sz w:val="20"/>
              </w:rPr>
            </w:pPr>
            <w:r w:rsidRPr="00137D45">
              <w:rPr>
                <w:sz w:val="20"/>
                <w:highlight w:val="green"/>
              </w:rPr>
              <w:lastRenderedPageBreak/>
              <w:t xml:space="preserve">(SP </w:t>
            </w:r>
            <w:r w:rsidR="0038350A" w:rsidRPr="00137D45">
              <w:rPr>
                <w:sz w:val="20"/>
                <w:highlight w:val="green"/>
              </w:rPr>
              <w:t>r</w:t>
            </w:r>
            <w:r w:rsidRPr="00137D45">
              <w:rPr>
                <w:sz w:val="20"/>
                <w:highlight w:val="green"/>
              </w:rPr>
              <w:t>esult</w:t>
            </w:r>
            <w:r w:rsidR="00F71E25" w:rsidRPr="00137D45">
              <w:rPr>
                <w:sz w:val="20"/>
                <w:highlight w:val="green"/>
              </w:rPr>
              <w:t>:</w:t>
            </w:r>
            <w:r w:rsidRPr="00137D45">
              <w:rPr>
                <w:sz w:val="20"/>
                <w:highlight w:val="green"/>
              </w:rPr>
              <w:t xml:space="preserve"> </w:t>
            </w:r>
            <w:r w:rsidR="000E363E" w:rsidRPr="00137D45">
              <w:rPr>
                <w:sz w:val="20"/>
                <w:highlight w:val="green"/>
              </w:rPr>
              <w:t xml:space="preserve">29Y, 7N, </w:t>
            </w:r>
            <w:r w:rsidR="00126165" w:rsidRPr="00137D45">
              <w:rPr>
                <w:sz w:val="20"/>
                <w:highlight w:val="green"/>
              </w:rPr>
              <w:t>5</w:t>
            </w:r>
            <w:r w:rsidR="000E363E" w:rsidRPr="00137D45">
              <w:rPr>
                <w:sz w:val="20"/>
                <w:highlight w:val="green"/>
              </w:rPr>
              <w:t>3</w:t>
            </w:r>
            <w:r w:rsidR="00126165" w:rsidRPr="00137D45">
              <w:rPr>
                <w:sz w:val="20"/>
                <w:highlight w:val="green"/>
              </w:rPr>
              <w:t>A)</w:t>
            </w:r>
            <w:r w:rsidR="00F71E25" w:rsidRPr="00137D45">
              <w:rPr>
                <w:sz w:val="20"/>
              </w:rPr>
              <w:t xml:space="preserve"> </w:t>
            </w:r>
          </w:p>
          <w:p w14:paraId="55FE87CC" w14:textId="77777777" w:rsidR="00D05816" w:rsidRPr="00D05A58" w:rsidRDefault="001D1EBE" w:rsidP="00D05816">
            <w:pPr>
              <w:rPr>
                <w:sz w:val="20"/>
              </w:rPr>
            </w:pPr>
            <w:hyperlink r:id="rId501" w:history="1">
              <w:r w:rsidR="00D05816" w:rsidRPr="00137D45">
                <w:rPr>
                  <w:rStyle w:val="Hyperlink"/>
                  <w:color w:val="auto"/>
                  <w:sz w:val="20"/>
                </w:rPr>
                <w:t>20/1395r14</w:t>
              </w:r>
            </w:hyperlink>
            <w:r w:rsidR="00D05816" w:rsidRPr="00137D45">
              <w:rPr>
                <w:sz w:val="20"/>
              </w:rPr>
              <w:t>, 09</w:t>
            </w:r>
            <w:r w:rsidR="00D05816">
              <w:rPr>
                <w:sz w:val="20"/>
              </w:rPr>
              <w:t>/28/2020</w:t>
            </w:r>
          </w:p>
          <w:p w14:paraId="17E89D5E" w14:textId="52BDE4F0" w:rsidR="00D05816" w:rsidRPr="00D05A58" w:rsidRDefault="0068235C" w:rsidP="00112124">
            <w:pPr>
              <w:rPr>
                <w:sz w:val="20"/>
              </w:rPr>
            </w:pPr>
            <w:r w:rsidRPr="0038350A">
              <w:rPr>
                <w:sz w:val="20"/>
                <w:highlight w:val="green"/>
              </w:rPr>
              <w:t>(SP result: 47Y, 1N, 23A)</w:t>
            </w:r>
          </w:p>
        </w:tc>
        <w:tc>
          <w:tcPr>
            <w:tcW w:w="2212" w:type="dxa"/>
          </w:tcPr>
          <w:p w14:paraId="33FE0820" w14:textId="1879E8E7" w:rsidR="00E7555D" w:rsidRPr="00E74230" w:rsidRDefault="00E7555D" w:rsidP="00112124">
            <w:pPr>
              <w:rPr>
                <w:color w:val="00B050"/>
                <w:sz w:val="20"/>
              </w:rPr>
            </w:pPr>
            <w:r w:rsidRPr="00E74230">
              <w:rPr>
                <w:color w:val="00B050"/>
                <w:sz w:val="20"/>
              </w:rPr>
              <w:lastRenderedPageBreak/>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C1254F">
        <w:trPr>
          <w:trHeight w:val="271"/>
        </w:trPr>
        <w:tc>
          <w:tcPr>
            <w:tcW w:w="1274" w:type="dxa"/>
          </w:tcPr>
          <w:p w14:paraId="60B5E63B" w14:textId="57C7FD8D" w:rsidR="00E7555D" w:rsidRPr="00FE5AC0" w:rsidRDefault="00E7555D" w:rsidP="00112124">
            <w:pPr>
              <w:rPr>
                <w:color w:val="00B050"/>
                <w:sz w:val="20"/>
              </w:rPr>
            </w:pPr>
            <w:r w:rsidRPr="00FE5AC0">
              <w:rPr>
                <w:color w:val="00B050"/>
                <w:sz w:val="20"/>
              </w:rPr>
              <w:t>MAC</w:t>
            </w:r>
          </w:p>
        </w:tc>
        <w:tc>
          <w:tcPr>
            <w:tcW w:w="1968"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594" w:type="dxa"/>
            <w:gridSpan w:val="2"/>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344" w:type="dxa"/>
          </w:tcPr>
          <w:p w14:paraId="6D0F5F18"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624E499" w14:textId="3DD3451E" w:rsidR="00E7555D" w:rsidRPr="00850822" w:rsidRDefault="001D1EBE" w:rsidP="00112124">
            <w:pPr>
              <w:rPr>
                <w:sz w:val="20"/>
              </w:rPr>
            </w:pPr>
            <w:hyperlink r:id="rId502" w:history="1">
              <w:r w:rsidR="00503F07" w:rsidRPr="00850822">
                <w:rPr>
                  <w:rStyle w:val="Hyperlink"/>
                  <w:color w:val="auto"/>
                  <w:sz w:val="20"/>
                </w:rPr>
                <w:t>20/1320r0</w:t>
              </w:r>
            </w:hyperlink>
            <w:r w:rsidR="00296001" w:rsidRPr="00850822">
              <w:rPr>
                <w:sz w:val="20"/>
              </w:rPr>
              <w:t>,</w:t>
            </w:r>
            <w:r w:rsidR="00503F07" w:rsidRPr="00850822">
              <w:rPr>
                <w:sz w:val="20"/>
              </w:rPr>
              <w:t xml:space="preserve"> </w:t>
            </w:r>
            <w:r w:rsidR="00296001" w:rsidRPr="00850822">
              <w:rPr>
                <w:sz w:val="20"/>
              </w:rPr>
              <w:t>08/26/</w:t>
            </w:r>
            <w:r w:rsidR="00503F07" w:rsidRPr="00850822">
              <w:rPr>
                <w:sz w:val="20"/>
              </w:rPr>
              <w:t>2020</w:t>
            </w:r>
          </w:p>
          <w:p w14:paraId="1A53F0EE" w14:textId="054ED357" w:rsidR="00FA7901" w:rsidRPr="00850822" w:rsidRDefault="001D1EBE" w:rsidP="00112124">
            <w:pPr>
              <w:rPr>
                <w:sz w:val="20"/>
              </w:rPr>
            </w:pPr>
            <w:hyperlink r:id="rId503" w:history="1">
              <w:r w:rsidR="00FA7901" w:rsidRPr="00850822">
                <w:rPr>
                  <w:rStyle w:val="Hyperlink"/>
                  <w:color w:val="auto"/>
                  <w:sz w:val="20"/>
                </w:rPr>
                <w:t>20/1320r1</w:t>
              </w:r>
            </w:hyperlink>
            <w:r w:rsidR="00FA7901" w:rsidRPr="00850822">
              <w:rPr>
                <w:sz w:val="20"/>
              </w:rPr>
              <w:t>, 08/30/2020</w:t>
            </w:r>
          </w:p>
          <w:p w14:paraId="193C160C" w14:textId="0875F634" w:rsidR="00EA41B9" w:rsidRPr="00D05A58" w:rsidRDefault="001D1EBE" w:rsidP="00112124">
            <w:pPr>
              <w:rPr>
                <w:sz w:val="20"/>
              </w:rPr>
            </w:pPr>
            <w:hyperlink r:id="rId504" w:history="1">
              <w:r w:rsidR="00EA41B9" w:rsidRPr="00D05A58">
                <w:rPr>
                  <w:rStyle w:val="Hyperlink"/>
                  <w:color w:val="auto"/>
                  <w:sz w:val="20"/>
                </w:rPr>
                <w:t>20/1320r2</w:t>
              </w:r>
            </w:hyperlink>
            <w:r w:rsidR="00EA41B9" w:rsidRPr="00D05A58">
              <w:rPr>
                <w:sz w:val="20"/>
              </w:rPr>
              <w:t>, 09/0</w:t>
            </w:r>
            <w:r w:rsidR="00336050" w:rsidRPr="00D05A58">
              <w:rPr>
                <w:sz w:val="20"/>
              </w:rPr>
              <w:t>2</w:t>
            </w:r>
            <w:r w:rsidR="00EA41B9" w:rsidRPr="00D05A58">
              <w:rPr>
                <w:sz w:val="20"/>
              </w:rPr>
              <w:t>/2020</w:t>
            </w:r>
          </w:p>
          <w:p w14:paraId="095FB1FD" w14:textId="6C10D265" w:rsidR="002871CC" w:rsidRPr="00D05A58" w:rsidRDefault="001D1EBE" w:rsidP="00112124">
            <w:pPr>
              <w:rPr>
                <w:sz w:val="20"/>
              </w:rPr>
            </w:pPr>
            <w:hyperlink r:id="rId505" w:history="1">
              <w:r w:rsidR="002871CC" w:rsidRPr="00D05A58">
                <w:rPr>
                  <w:rStyle w:val="Hyperlink"/>
                  <w:color w:val="auto"/>
                  <w:sz w:val="20"/>
                </w:rPr>
                <w:t>20/1320r3</w:t>
              </w:r>
            </w:hyperlink>
            <w:r w:rsidR="002871CC" w:rsidRPr="00D05A58">
              <w:rPr>
                <w:sz w:val="20"/>
              </w:rPr>
              <w:t>, 09/09/2020</w:t>
            </w:r>
          </w:p>
          <w:p w14:paraId="2AE65FC9" w14:textId="1E2B60BD" w:rsidR="00012C51" w:rsidRPr="00D05A58" w:rsidRDefault="001D1EBE" w:rsidP="00112124">
            <w:pPr>
              <w:rPr>
                <w:sz w:val="20"/>
              </w:rPr>
            </w:pPr>
            <w:hyperlink r:id="rId506" w:history="1">
              <w:r w:rsidR="00012C51" w:rsidRPr="00D05A58">
                <w:rPr>
                  <w:rStyle w:val="Hyperlink"/>
                  <w:color w:val="auto"/>
                  <w:sz w:val="20"/>
                </w:rPr>
                <w:t>20/1320r4</w:t>
              </w:r>
            </w:hyperlink>
            <w:r w:rsidR="00012C51" w:rsidRPr="00D05A58">
              <w:rPr>
                <w:sz w:val="20"/>
              </w:rPr>
              <w:t>, 09/16/2020</w:t>
            </w:r>
          </w:p>
          <w:p w14:paraId="70628025" w14:textId="6E5BD711" w:rsidR="00296001" w:rsidRPr="00137D45" w:rsidRDefault="001D1EBE" w:rsidP="00112124">
            <w:pPr>
              <w:rPr>
                <w:sz w:val="20"/>
              </w:rPr>
            </w:pPr>
            <w:hyperlink r:id="rId507" w:history="1">
              <w:r w:rsidR="00B3558A" w:rsidRPr="00137D45">
                <w:rPr>
                  <w:rStyle w:val="Hyperlink"/>
                  <w:color w:val="auto"/>
                  <w:sz w:val="20"/>
                </w:rPr>
                <w:t>20/1320r5</w:t>
              </w:r>
            </w:hyperlink>
            <w:r w:rsidR="00B3558A" w:rsidRPr="00137D45">
              <w:rPr>
                <w:sz w:val="20"/>
              </w:rPr>
              <w:t>, 09/21/2020</w:t>
            </w:r>
          </w:p>
          <w:p w14:paraId="367B81AA" w14:textId="5D0F0408" w:rsidR="00A55024" w:rsidRPr="00137D45" w:rsidRDefault="001D1EBE" w:rsidP="00112124">
            <w:pPr>
              <w:rPr>
                <w:sz w:val="20"/>
              </w:rPr>
            </w:pPr>
            <w:hyperlink r:id="rId508" w:history="1">
              <w:r w:rsidR="00A55024" w:rsidRPr="00137D45">
                <w:rPr>
                  <w:rStyle w:val="Hyperlink"/>
                  <w:color w:val="auto"/>
                  <w:sz w:val="20"/>
                </w:rPr>
                <w:t>20/1320r6</w:t>
              </w:r>
            </w:hyperlink>
            <w:r w:rsidR="00A55024" w:rsidRPr="00137D45">
              <w:rPr>
                <w:sz w:val="20"/>
              </w:rPr>
              <w:t>, 09/24/2020</w:t>
            </w:r>
          </w:p>
          <w:p w14:paraId="1478D1FF" w14:textId="08FC4B9A" w:rsidR="005E0C69" w:rsidRPr="00137D45" w:rsidRDefault="001D1EBE" w:rsidP="00112124">
            <w:pPr>
              <w:rPr>
                <w:sz w:val="20"/>
              </w:rPr>
            </w:pPr>
            <w:hyperlink r:id="rId509" w:history="1">
              <w:r w:rsidR="005E0C69" w:rsidRPr="00137D45">
                <w:rPr>
                  <w:rStyle w:val="Hyperlink"/>
                  <w:color w:val="auto"/>
                  <w:sz w:val="20"/>
                </w:rPr>
                <w:t>20/1320r7</w:t>
              </w:r>
            </w:hyperlink>
            <w:r w:rsidR="005E0C69" w:rsidRPr="00137D45">
              <w:rPr>
                <w:sz w:val="20"/>
              </w:rPr>
              <w:t>, 09/24/2020</w:t>
            </w:r>
          </w:p>
          <w:p w14:paraId="6F10BC57" w14:textId="1ADFE2C8" w:rsidR="00A92BC1" w:rsidRPr="00137D45" w:rsidRDefault="001D1EBE" w:rsidP="00112124">
            <w:pPr>
              <w:rPr>
                <w:sz w:val="20"/>
              </w:rPr>
            </w:pPr>
            <w:hyperlink r:id="rId510" w:history="1">
              <w:r w:rsidR="00A92BC1" w:rsidRPr="00137D45">
                <w:rPr>
                  <w:rStyle w:val="Hyperlink"/>
                  <w:color w:val="auto"/>
                  <w:sz w:val="20"/>
                </w:rPr>
                <w:t>20/1320r8</w:t>
              </w:r>
            </w:hyperlink>
            <w:r w:rsidR="00A92BC1" w:rsidRPr="00137D45">
              <w:rPr>
                <w:sz w:val="20"/>
              </w:rPr>
              <w:t>, 09/28/2020</w:t>
            </w:r>
          </w:p>
          <w:p w14:paraId="3DB11429" w14:textId="592A0861" w:rsidR="00CE1F47" w:rsidRPr="00137D45" w:rsidRDefault="001D1EBE" w:rsidP="00112124">
            <w:pPr>
              <w:rPr>
                <w:sz w:val="20"/>
              </w:rPr>
            </w:pPr>
            <w:hyperlink r:id="rId511" w:history="1">
              <w:r w:rsidR="00CE1F47" w:rsidRPr="00137D45">
                <w:rPr>
                  <w:rStyle w:val="Hyperlink"/>
                  <w:color w:val="auto"/>
                  <w:sz w:val="20"/>
                </w:rPr>
                <w:t>20/1320r9</w:t>
              </w:r>
            </w:hyperlink>
            <w:r w:rsidR="00CE1F47" w:rsidRPr="00137D45">
              <w:rPr>
                <w:sz w:val="20"/>
              </w:rPr>
              <w:t>, 09/28/2020</w:t>
            </w:r>
          </w:p>
          <w:p w14:paraId="487D1179" w14:textId="77777777" w:rsidR="00B3558A" w:rsidRPr="00137D45" w:rsidRDefault="00B3558A" w:rsidP="00112124">
            <w:pPr>
              <w:rPr>
                <w:sz w:val="20"/>
              </w:rPr>
            </w:pPr>
          </w:p>
          <w:p w14:paraId="0DDAFEFC" w14:textId="77777777" w:rsidR="00296001" w:rsidRPr="00137D45" w:rsidRDefault="00296001" w:rsidP="00296001">
            <w:pPr>
              <w:rPr>
                <w:sz w:val="20"/>
              </w:rPr>
            </w:pPr>
            <w:r w:rsidRPr="00137D45">
              <w:rPr>
                <w:sz w:val="20"/>
              </w:rPr>
              <w:t>Presented:</w:t>
            </w:r>
          </w:p>
          <w:p w14:paraId="5BDA3ED8" w14:textId="77777777" w:rsidR="00DB6D7F" w:rsidRPr="00137D45" w:rsidRDefault="001D1EBE" w:rsidP="00DB6D7F">
            <w:pPr>
              <w:rPr>
                <w:sz w:val="20"/>
              </w:rPr>
            </w:pPr>
            <w:hyperlink r:id="rId512" w:history="1">
              <w:r w:rsidR="00DB6D7F" w:rsidRPr="00137D45">
                <w:rPr>
                  <w:rStyle w:val="Hyperlink"/>
                  <w:color w:val="auto"/>
                  <w:sz w:val="20"/>
                </w:rPr>
                <w:t>20/1320r5</w:t>
              </w:r>
            </w:hyperlink>
            <w:r w:rsidR="00DB6D7F" w:rsidRPr="00137D45">
              <w:rPr>
                <w:sz w:val="20"/>
              </w:rPr>
              <w:t>, 09/21/2020</w:t>
            </w:r>
          </w:p>
          <w:p w14:paraId="065ADE0B" w14:textId="77777777" w:rsidR="002C59DF" w:rsidRPr="00137D45" w:rsidRDefault="001D1EBE" w:rsidP="002C59DF">
            <w:pPr>
              <w:rPr>
                <w:sz w:val="20"/>
              </w:rPr>
            </w:pPr>
            <w:hyperlink r:id="rId513" w:history="1">
              <w:r w:rsidR="002C59DF" w:rsidRPr="00137D45">
                <w:rPr>
                  <w:rStyle w:val="Hyperlink"/>
                  <w:color w:val="auto"/>
                  <w:sz w:val="20"/>
                </w:rPr>
                <w:t>20/1320r6</w:t>
              </w:r>
            </w:hyperlink>
            <w:r w:rsidR="002C59DF" w:rsidRPr="00137D45">
              <w:rPr>
                <w:sz w:val="20"/>
              </w:rPr>
              <w:t>, 09/24/2020</w:t>
            </w:r>
          </w:p>
          <w:p w14:paraId="6355882C" w14:textId="77777777" w:rsidR="00F726D2" w:rsidRPr="00137D45" w:rsidRDefault="001D1EBE" w:rsidP="00F726D2">
            <w:pPr>
              <w:rPr>
                <w:sz w:val="20"/>
              </w:rPr>
            </w:pPr>
            <w:hyperlink r:id="rId514" w:history="1">
              <w:r w:rsidR="00F726D2" w:rsidRPr="00137D45">
                <w:rPr>
                  <w:rStyle w:val="Hyperlink"/>
                  <w:color w:val="auto"/>
                  <w:sz w:val="20"/>
                </w:rPr>
                <w:t>20/1320r8</w:t>
              </w:r>
            </w:hyperlink>
            <w:r w:rsidR="00F726D2" w:rsidRPr="00137D45">
              <w:rPr>
                <w:sz w:val="20"/>
              </w:rPr>
              <w:t>, 09/28/2020</w:t>
            </w:r>
          </w:p>
          <w:p w14:paraId="2574C09F" w14:textId="77777777" w:rsidR="00296001" w:rsidRPr="00137D45" w:rsidRDefault="00296001" w:rsidP="00296001">
            <w:pPr>
              <w:rPr>
                <w:sz w:val="20"/>
              </w:rPr>
            </w:pPr>
          </w:p>
          <w:p w14:paraId="0B0E5AA6" w14:textId="77777777" w:rsidR="00296001" w:rsidRPr="00137D45" w:rsidRDefault="00296001" w:rsidP="00296001">
            <w:pPr>
              <w:rPr>
                <w:sz w:val="20"/>
              </w:rPr>
            </w:pPr>
            <w:r w:rsidRPr="00137D45">
              <w:rPr>
                <w:sz w:val="20"/>
              </w:rPr>
              <w:t>Straw Polled:</w:t>
            </w:r>
          </w:p>
          <w:p w14:paraId="6B0324DC" w14:textId="582E7682" w:rsidR="00296001" w:rsidRPr="00137D45" w:rsidRDefault="003B368F" w:rsidP="00112124">
            <w:pPr>
              <w:rPr>
                <w:sz w:val="20"/>
              </w:rPr>
            </w:pPr>
            <w:r w:rsidRPr="00137D45">
              <w:rPr>
                <w:sz w:val="20"/>
                <w:highlight w:val="red"/>
              </w:rPr>
              <w:t xml:space="preserve">(SP </w:t>
            </w:r>
            <w:r w:rsidR="0038350A" w:rsidRPr="00137D45">
              <w:rPr>
                <w:sz w:val="20"/>
                <w:highlight w:val="red"/>
              </w:rPr>
              <w:t>r</w:t>
            </w:r>
            <w:r w:rsidRPr="00137D45">
              <w:rPr>
                <w:sz w:val="20"/>
                <w:highlight w:val="red"/>
              </w:rPr>
              <w:t>esult: 32Y, 12N, 27A)</w:t>
            </w:r>
          </w:p>
          <w:p w14:paraId="72A9FE42" w14:textId="77777777" w:rsidR="00E96FD5" w:rsidRPr="00D05A58" w:rsidRDefault="001D1EBE" w:rsidP="00E96FD5">
            <w:pPr>
              <w:rPr>
                <w:sz w:val="20"/>
              </w:rPr>
            </w:pPr>
            <w:hyperlink r:id="rId515" w:history="1">
              <w:r w:rsidR="00E96FD5" w:rsidRPr="00137D45">
                <w:rPr>
                  <w:rStyle w:val="Hyperlink"/>
                  <w:color w:val="auto"/>
                  <w:sz w:val="20"/>
                </w:rPr>
                <w:t>20/1320r9</w:t>
              </w:r>
            </w:hyperlink>
            <w:r w:rsidR="00E96FD5" w:rsidRPr="00137D45">
              <w:rPr>
                <w:sz w:val="20"/>
              </w:rPr>
              <w:t>, 09/</w:t>
            </w:r>
            <w:r w:rsidR="00E96FD5">
              <w:rPr>
                <w:sz w:val="20"/>
              </w:rPr>
              <w:t>28/2020</w:t>
            </w:r>
          </w:p>
          <w:p w14:paraId="14A37A62" w14:textId="634EEC0A" w:rsidR="00E96FD5" w:rsidRPr="00850822" w:rsidRDefault="00E96FD5" w:rsidP="00112124">
            <w:pPr>
              <w:rPr>
                <w:sz w:val="20"/>
              </w:rPr>
            </w:pPr>
            <w:r w:rsidRPr="00D05A58">
              <w:rPr>
                <w:sz w:val="20"/>
                <w:highlight w:val="green"/>
              </w:rPr>
              <w:t>(SP result:  Approved with unanimous consent)</w:t>
            </w:r>
          </w:p>
        </w:tc>
        <w:tc>
          <w:tcPr>
            <w:tcW w:w="2212" w:type="dxa"/>
          </w:tcPr>
          <w:p w14:paraId="2BF87A92" w14:textId="77777777" w:rsidR="00E7555D" w:rsidRDefault="00E7555D" w:rsidP="00112124">
            <w:pPr>
              <w:rPr>
                <w:color w:val="00B050"/>
                <w:sz w:val="20"/>
              </w:rPr>
            </w:pPr>
            <w:r w:rsidRPr="00E74230">
              <w:rPr>
                <w:color w:val="00B050"/>
                <w:sz w:val="20"/>
              </w:rPr>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C1254F">
        <w:trPr>
          <w:trHeight w:val="271"/>
        </w:trPr>
        <w:tc>
          <w:tcPr>
            <w:tcW w:w="1274" w:type="dxa"/>
          </w:tcPr>
          <w:p w14:paraId="1A8D38CC" w14:textId="01143936"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Sebastian Max, Laurent Cariou, Jonghun Han, Youhan </w:t>
            </w:r>
            <w:r w:rsidRPr="00FE5AC0">
              <w:rPr>
                <w:color w:val="00B050"/>
                <w:sz w:val="20"/>
              </w:rPr>
              <w:lastRenderedPageBreak/>
              <w:t>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
          <w:p w14:paraId="6D40640E" w14:textId="7E062C7E" w:rsidR="00E7555D" w:rsidRPr="00E74230" w:rsidRDefault="00E7555D" w:rsidP="00112124">
            <w:pPr>
              <w:rPr>
                <w:color w:val="00B050"/>
                <w:sz w:val="20"/>
              </w:rPr>
            </w:pPr>
            <w:r w:rsidRPr="00E74230">
              <w:rPr>
                <w:color w:val="00B050"/>
                <w:sz w:val="20"/>
              </w:rPr>
              <w:lastRenderedPageBreak/>
              <w:t>Basics in R1 (see note)</w:t>
            </w:r>
          </w:p>
          <w:p w14:paraId="483E79F2" w14:textId="77777777" w:rsidR="00E7555D" w:rsidRPr="00E74230" w:rsidRDefault="00E7555D" w:rsidP="00112124">
            <w:pPr>
              <w:rPr>
                <w:color w:val="00B050"/>
                <w:sz w:val="20"/>
              </w:rPr>
            </w:pPr>
          </w:p>
        </w:tc>
        <w:tc>
          <w:tcPr>
            <w:tcW w:w="2344" w:type="dxa"/>
          </w:tcPr>
          <w:p w14:paraId="38E512FA" w14:textId="3654FE39" w:rsidR="00E7555D" w:rsidRPr="00850822" w:rsidRDefault="00D57B3E" w:rsidP="00112124">
            <w:pPr>
              <w:rPr>
                <w:sz w:val="20"/>
              </w:rPr>
            </w:pPr>
            <w:r w:rsidRPr="00850822">
              <w:rPr>
                <w:rStyle w:val="Hyperlink"/>
                <w:color w:val="auto"/>
                <w:sz w:val="20"/>
                <w:u w:val="none"/>
              </w:rPr>
              <w:t>Uploaded:</w:t>
            </w:r>
            <w:r w:rsidRPr="00850822">
              <w:rPr>
                <w:rStyle w:val="Hyperlink"/>
                <w:color w:val="auto"/>
                <w:sz w:val="20"/>
                <w:u w:val="none"/>
              </w:rPr>
              <w:br/>
            </w:r>
            <w:hyperlink r:id="rId516" w:history="1">
              <w:r w:rsidR="007864FB" w:rsidRPr="00850822">
                <w:rPr>
                  <w:rStyle w:val="Hyperlink"/>
                  <w:color w:val="auto"/>
                  <w:sz w:val="20"/>
                </w:rPr>
                <w:t>20/1271r0</w:t>
              </w:r>
            </w:hyperlink>
            <w:r w:rsidR="007864FB" w:rsidRPr="00850822">
              <w:rPr>
                <w:sz w:val="20"/>
              </w:rPr>
              <w:t xml:space="preserve">, </w:t>
            </w:r>
            <w:r w:rsidRPr="00850822">
              <w:rPr>
                <w:sz w:val="20"/>
              </w:rPr>
              <w:t>08/24/</w:t>
            </w:r>
            <w:r w:rsidR="007864FB" w:rsidRPr="00850822">
              <w:rPr>
                <w:sz w:val="20"/>
              </w:rPr>
              <w:t>2020</w:t>
            </w:r>
          </w:p>
          <w:p w14:paraId="7EA5CB7F" w14:textId="09316831" w:rsidR="00674B29" w:rsidRPr="00850822" w:rsidRDefault="001D1EBE" w:rsidP="00112124">
            <w:pPr>
              <w:rPr>
                <w:sz w:val="20"/>
              </w:rPr>
            </w:pPr>
            <w:hyperlink r:id="rId517" w:history="1">
              <w:r w:rsidR="00674B29" w:rsidRPr="00850822">
                <w:rPr>
                  <w:rStyle w:val="Hyperlink"/>
                  <w:color w:val="auto"/>
                  <w:sz w:val="20"/>
                </w:rPr>
                <w:t>20/1271r1</w:t>
              </w:r>
            </w:hyperlink>
            <w:r w:rsidR="00674B29" w:rsidRPr="00850822">
              <w:rPr>
                <w:sz w:val="20"/>
              </w:rPr>
              <w:t xml:space="preserve">, </w:t>
            </w:r>
            <w:r w:rsidR="00D57B3E" w:rsidRPr="00850822">
              <w:rPr>
                <w:sz w:val="20"/>
              </w:rPr>
              <w:t>08/26/</w:t>
            </w:r>
            <w:r w:rsidR="00674B29" w:rsidRPr="00850822">
              <w:rPr>
                <w:sz w:val="20"/>
              </w:rPr>
              <w:t>2020</w:t>
            </w:r>
          </w:p>
          <w:p w14:paraId="6AE28FB0" w14:textId="77777777" w:rsidR="00446817" w:rsidRPr="00850822" w:rsidRDefault="001D1EBE" w:rsidP="00D57B3E">
            <w:pPr>
              <w:rPr>
                <w:sz w:val="20"/>
              </w:rPr>
            </w:pPr>
            <w:hyperlink r:id="rId518" w:history="1">
              <w:r w:rsidR="00446817" w:rsidRPr="00850822">
                <w:rPr>
                  <w:rStyle w:val="Hyperlink"/>
                  <w:color w:val="auto"/>
                  <w:sz w:val="20"/>
                </w:rPr>
                <w:t>20/1271r2</w:t>
              </w:r>
            </w:hyperlink>
            <w:r w:rsidR="00446817" w:rsidRPr="00850822">
              <w:rPr>
                <w:sz w:val="20"/>
              </w:rPr>
              <w:t xml:space="preserve">, </w:t>
            </w:r>
            <w:r w:rsidR="00D57B3E" w:rsidRPr="00850822">
              <w:rPr>
                <w:sz w:val="20"/>
              </w:rPr>
              <w:t>08/28/</w:t>
            </w:r>
            <w:r w:rsidR="00446817" w:rsidRPr="00850822">
              <w:rPr>
                <w:sz w:val="20"/>
              </w:rPr>
              <w:t>2020</w:t>
            </w:r>
          </w:p>
          <w:p w14:paraId="783DA289" w14:textId="7A57F5D0" w:rsidR="001A271A" w:rsidRPr="00850822" w:rsidRDefault="001D1EBE" w:rsidP="00D57B3E">
            <w:pPr>
              <w:rPr>
                <w:sz w:val="20"/>
              </w:rPr>
            </w:pPr>
            <w:hyperlink r:id="rId519" w:history="1">
              <w:r w:rsidR="001A271A" w:rsidRPr="00850822">
                <w:rPr>
                  <w:rStyle w:val="Hyperlink"/>
                  <w:color w:val="auto"/>
                  <w:sz w:val="20"/>
                </w:rPr>
                <w:t>20/1271r3</w:t>
              </w:r>
            </w:hyperlink>
            <w:r w:rsidR="001A271A" w:rsidRPr="00850822">
              <w:rPr>
                <w:sz w:val="20"/>
              </w:rPr>
              <w:t>, 08/30/2020</w:t>
            </w:r>
          </w:p>
          <w:p w14:paraId="56D8E8BB" w14:textId="0506E80C" w:rsidR="003859DC" w:rsidRPr="00850822" w:rsidRDefault="001D1EBE" w:rsidP="00D57B3E">
            <w:pPr>
              <w:rPr>
                <w:sz w:val="20"/>
              </w:rPr>
            </w:pPr>
            <w:hyperlink r:id="rId520" w:history="1">
              <w:r w:rsidR="003859DC" w:rsidRPr="00850822">
                <w:rPr>
                  <w:rStyle w:val="Hyperlink"/>
                  <w:color w:val="auto"/>
                  <w:sz w:val="20"/>
                </w:rPr>
                <w:t>20/1271r4</w:t>
              </w:r>
            </w:hyperlink>
            <w:r w:rsidR="003859DC" w:rsidRPr="00850822">
              <w:rPr>
                <w:sz w:val="20"/>
              </w:rPr>
              <w:t>, 08/31/2020</w:t>
            </w:r>
          </w:p>
          <w:p w14:paraId="2A41C076" w14:textId="1E1A3D5F" w:rsidR="008E1BC7" w:rsidRPr="00850822" w:rsidRDefault="001D1EBE" w:rsidP="00D57B3E">
            <w:pPr>
              <w:rPr>
                <w:sz w:val="20"/>
              </w:rPr>
            </w:pPr>
            <w:hyperlink r:id="rId521" w:history="1">
              <w:r w:rsidR="008E1BC7" w:rsidRPr="00850822">
                <w:rPr>
                  <w:rStyle w:val="Hyperlink"/>
                  <w:color w:val="auto"/>
                  <w:sz w:val="20"/>
                </w:rPr>
                <w:t>20/1271r5</w:t>
              </w:r>
            </w:hyperlink>
            <w:r w:rsidR="008E1BC7" w:rsidRPr="00850822">
              <w:rPr>
                <w:sz w:val="20"/>
              </w:rPr>
              <w:t>, 08/31/2020</w:t>
            </w:r>
          </w:p>
          <w:p w14:paraId="1B4FCE2C" w14:textId="7F13A3AE" w:rsidR="009D6050" w:rsidRPr="00850822" w:rsidRDefault="001D1EBE" w:rsidP="00D57B3E">
            <w:pPr>
              <w:rPr>
                <w:sz w:val="20"/>
              </w:rPr>
            </w:pPr>
            <w:hyperlink r:id="rId522" w:history="1">
              <w:r w:rsidR="009D6050" w:rsidRPr="00850822">
                <w:rPr>
                  <w:rStyle w:val="Hyperlink"/>
                  <w:color w:val="auto"/>
                  <w:sz w:val="20"/>
                </w:rPr>
                <w:t>20/1271r6</w:t>
              </w:r>
            </w:hyperlink>
            <w:r w:rsidR="009D6050" w:rsidRPr="00850822">
              <w:rPr>
                <w:sz w:val="20"/>
              </w:rPr>
              <w:t>, 08/31/2020</w:t>
            </w:r>
          </w:p>
          <w:p w14:paraId="530AB76F" w14:textId="64FA1051" w:rsidR="00E76BCD" w:rsidRPr="00850822" w:rsidRDefault="001D1EBE" w:rsidP="00D57B3E">
            <w:pPr>
              <w:rPr>
                <w:sz w:val="20"/>
              </w:rPr>
            </w:pPr>
            <w:hyperlink r:id="rId523" w:history="1">
              <w:r w:rsidR="00E76BCD" w:rsidRPr="00850822">
                <w:rPr>
                  <w:rStyle w:val="Hyperlink"/>
                  <w:color w:val="auto"/>
                  <w:sz w:val="20"/>
                </w:rPr>
                <w:t>20/1271r7</w:t>
              </w:r>
            </w:hyperlink>
            <w:r w:rsidR="00E76BCD" w:rsidRPr="00850822">
              <w:rPr>
                <w:sz w:val="20"/>
              </w:rPr>
              <w:t>, 09/09/2020</w:t>
            </w:r>
          </w:p>
          <w:p w14:paraId="7E13ABD8" w14:textId="1BCEE9FF" w:rsidR="00B83335" w:rsidRPr="00850822" w:rsidRDefault="001D1EBE" w:rsidP="00D57B3E">
            <w:pPr>
              <w:rPr>
                <w:sz w:val="20"/>
              </w:rPr>
            </w:pPr>
            <w:hyperlink r:id="rId524" w:history="1">
              <w:r w:rsidR="00B83335" w:rsidRPr="00850822">
                <w:rPr>
                  <w:rStyle w:val="Hyperlink"/>
                  <w:color w:val="auto"/>
                  <w:sz w:val="20"/>
                </w:rPr>
                <w:t>20/1271r8</w:t>
              </w:r>
            </w:hyperlink>
            <w:r w:rsidR="00B83335" w:rsidRPr="00850822">
              <w:rPr>
                <w:sz w:val="20"/>
              </w:rPr>
              <w:t>, 09/09/2020</w:t>
            </w:r>
          </w:p>
          <w:p w14:paraId="10AF51DF" w14:textId="77777777" w:rsidR="00D57B3E" w:rsidRPr="00850822" w:rsidRDefault="00D57B3E" w:rsidP="00D57B3E">
            <w:pPr>
              <w:rPr>
                <w:sz w:val="20"/>
              </w:rPr>
            </w:pPr>
          </w:p>
          <w:p w14:paraId="30E48019" w14:textId="77777777" w:rsidR="00D57B3E" w:rsidRPr="00850822" w:rsidRDefault="00D57B3E" w:rsidP="00D57B3E">
            <w:pPr>
              <w:rPr>
                <w:sz w:val="20"/>
              </w:rPr>
            </w:pPr>
            <w:r w:rsidRPr="00850822">
              <w:rPr>
                <w:sz w:val="20"/>
              </w:rPr>
              <w:t>Presented:</w:t>
            </w:r>
          </w:p>
          <w:p w14:paraId="2F4202F2" w14:textId="77777777" w:rsidR="008835B0" w:rsidRPr="00850822" w:rsidRDefault="001D1EBE" w:rsidP="008835B0">
            <w:pPr>
              <w:rPr>
                <w:sz w:val="20"/>
              </w:rPr>
            </w:pPr>
            <w:hyperlink r:id="rId525" w:history="1">
              <w:r w:rsidR="008835B0" w:rsidRPr="00850822">
                <w:rPr>
                  <w:rStyle w:val="Hyperlink"/>
                  <w:color w:val="auto"/>
                  <w:sz w:val="20"/>
                </w:rPr>
                <w:t>20/1271r1</w:t>
              </w:r>
            </w:hyperlink>
            <w:r w:rsidR="008835B0" w:rsidRPr="00850822">
              <w:rPr>
                <w:sz w:val="20"/>
              </w:rPr>
              <w:t>, 08/26/2020</w:t>
            </w:r>
          </w:p>
          <w:p w14:paraId="71FE4BE5" w14:textId="77777777" w:rsidR="005759A1" w:rsidRPr="00850822" w:rsidRDefault="001D1EBE" w:rsidP="005759A1">
            <w:pPr>
              <w:rPr>
                <w:sz w:val="20"/>
              </w:rPr>
            </w:pPr>
            <w:hyperlink r:id="rId526" w:history="1">
              <w:r w:rsidR="005759A1" w:rsidRPr="00850822">
                <w:rPr>
                  <w:rStyle w:val="Hyperlink"/>
                  <w:color w:val="auto"/>
                  <w:sz w:val="20"/>
                </w:rPr>
                <w:t>20/1271r5</w:t>
              </w:r>
            </w:hyperlink>
            <w:r w:rsidR="005759A1" w:rsidRPr="00850822">
              <w:rPr>
                <w:sz w:val="20"/>
              </w:rPr>
              <w:t>, 08/31/2020</w:t>
            </w:r>
          </w:p>
          <w:p w14:paraId="7284DD7F" w14:textId="77777777" w:rsidR="00F72C3E" w:rsidRPr="00850822" w:rsidRDefault="001D1EBE" w:rsidP="00F72C3E">
            <w:pPr>
              <w:rPr>
                <w:sz w:val="20"/>
              </w:rPr>
            </w:pPr>
            <w:hyperlink r:id="rId527" w:history="1">
              <w:r w:rsidR="00F72C3E" w:rsidRPr="00850822">
                <w:rPr>
                  <w:rStyle w:val="Hyperlink"/>
                  <w:color w:val="auto"/>
                  <w:sz w:val="20"/>
                </w:rPr>
                <w:t>20/1271r7</w:t>
              </w:r>
            </w:hyperlink>
            <w:r w:rsidR="00F72C3E" w:rsidRPr="00850822">
              <w:rPr>
                <w:sz w:val="20"/>
              </w:rPr>
              <w:t>, 09/09/2020</w:t>
            </w:r>
          </w:p>
          <w:p w14:paraId="49131FBD" w14:textId="77777777" w:rsidR="00D57B3E" w:rsidRPr="00850822" w:rsidRDefault="00D57B3E" w:rsidP="00D57B3E">
            <w:pPr>
              <w:rPr>
                <w:sz w:val="20"/>
              </w:rPr>
            </w:pPr>
          </w:p>
          <w:p w14:paraId="7DB57BA2" w14:textId="77777777" w:rsidR="00D57B3E" w:rsidRPr="00850822" w:rsidRDefault="00D57B3E" w:rsidP="00D57B3E">
            <w:pPr>
              <w:rPr>
                <w:sz w:val="20"/>
              </w:rPr>
            </w:pPr>
            <w:r w:rsidRPr="00850822">
              <w:rPr>
                <w:sz w:val="20"/>
              </w:rPr>
              <w:t>Straw Polled:</w:t>
            </w:r>
          </w:p>
          <w:p w14:paraId="43B27CD6" w14:textId="77777777" w:rsidR="005759A1" w:rsidRPr="00850822" w:rsidRDefault="001D1EBE" w:rsidP="005759A1">
            <w:pPr>
              <w:rPr>
                <w:sz w:val="20"/>
              </w:rPr>
            </w:pPr>
            <w:hyperlink r:id="rId528" w:history="1">
              <w:r w:rsidR="005759A1" w:rsidRPr="00850822">
                <w:rPr>
                  <w:rStyle w:val="Hyperlink"/>
                  <w:color w:val="auto"/>
                  <w:sz w:val="20"/>
                </w:rPr>
                <w:t>20/1271r5</w:t>
              </w:r>
            </w:hyperlink>
            <w:r w:rsidR="005759A1" w:rsidRPr="00850822">
              <w:rPr>
                <w:sz w:val="20"/>
              </w:rPr>
              <w:t>, 08/31/2020</w:t>
            </w:r>
          </w:p>
          <w:p w14:paraId="69BC5B45" w14:textId="77777777" w:rsidR="00D57B3E" w:rsidRPr="00850822" w:rsidRDefault="0049226F" w:rsidP="00D57B3E">
            <w:pPr>
              <w:rPr>
                <w:sz w:val="20"/>
              </w:rPr>
            </w:pPr>
            <w:r w:rsidRPr="00850822">
              <w:rPr>
                <w:sz w:val="20"/>
                <w:highlight w:val="red"/>
              </w:rPr>
              <w:t xml:space="preserve">(SP result: </w:t>
            </w:r>
            <w:r w:rsidR="00C567F6" w:rsidRPr="00850822">
              <w:rPr>
                <w:sz w:val="20"/>
                <w:highlight w:val="red"/>
              </w:rPr>
              <w:t>30Y, 14N, 38A)</w:t>
            </w:r>
          </w:p>
          <w:p w14:paraId="7A065CD3" w14:textId="77777777" w:rsidR="00793A79" w:rsidRPr="00850822" w:rsidRDefault="001D1EBE" w:rsidP="00793A79">
            <w:pPr>
              <w:rPr>
                <w:sz w:val="20"/>
              </w:rPr>
            </w:pPr>
            <w:hyperlink r:id="rId529" w:history="1">
              <w:r w:rsidR="00793A79" w:rsidRPr="00850822">
                <w:rPr>
                  <w:rStyle w:val="Hyperlink"/>
                  <w:color w:val="auto"/>
                  <w:sz w:val="20"/>
                </w:rPr>
                <w:t>20/1271r7</w:t>
              </w:r>
            </w:hyperlink>
            <w:r w:rsidR="00793A79" w:rsidRPr="00850822">
              <w:rPr>
                <w:sz w:val="20"/>
              </w:rPr>
              <w:t>, 09/09/2020</w:t>
            </w:r>
          </w:p>
          <w:p w14:paraId="715DC3B5" w14:textId="62F014CE" w:rsidR="00793A79" w:rsidRPr="00850822" w:rsidRDefault="00161FF9" w:rsidP="00D57B3E">
            <w:pPr>
              <w:rPr>
                <w:sz w:val="20"/>
              </w:rPr>
            </w:pPr>
            <w:r w:rsidRPr="00850822">
              <w:rPr>
                <w:sz w:val="20"/>
                <w:highlight w:val="green"/>
              </w:rPr>
              <w:t>(SP result:  Approved with unanimous consent)</w:t>
            </w:r>
          </w:p>
        </w:tc>
        <w:tc>
          <w:tcPr>
            <w:tcW w:w="2212" w:type="dxa"/>
          </w:tcPr>
          <w:p w14:paraId="697EDB91" w14:textId="77777777" w:rsidR="00E7555D" w:rsidRDefault="00E7555D" w:rsidP="00112124">
            <w:pPr>
              <w:rPr>
                <w:color w:val="00B050"/>
                <w:sz w:val="20"/>
              </w:rPr>
            </w:pPr>
            <w:r w:rsidRPr="00E74230">
              <w:rPr>
                <w:color w:val="00B050"/>
                <w:sz w:val="20"/>
              </w:rPr>
              <w:lastRenderedPageBreak/>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C1254F">
        <w:trPr>
          <w:trHeight w:val="271"/>
        </w:trPr>
        <w:tc>
          <w:tcPr>
            <w:tcW w:w="1274" w:type="dxa"/>
          </w:tcPr>
          <w:p w14:paraId="247ACC79" w14:textId="063FE5C2" w:rsidR="00BC07B4" w:rsidRPr="00C471C0" w:rsidRDefault="00BC07B4" w:rsidP="00112124">
            <w:pPr>
              <w:rPr>
                <w:color w:val="00B050"/>
                <w:sz w:val="20"/>
              </w:rPr>
            </w:pPr>
            <w:r w:rsidRPr="00C471C0">
              <w:rPr>
                <w:color w:val="00B050"/>
                <w:sz w:val="20"/>
              </w:rPr>
              <w:t>MAC</w:t>
            </w:r>
          </w:p>
        </w:tc>
        <w:tc>
          <w:tcPr>
            <w:tcW w:w="1968" w:type="dxa"/>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
          <w:p w14:paraId="16B57E54" w14:textId="76536548" w:rsidR="00BC07B4" w:rsidRPr="00C471C0" w:rsidRDefault="00B860EF" w:rsidP="00112124">
            <w:pPr>
              <w:rPr>
                <w:color w:val="00B050"/>
                <w:sz w:val="20"/>
              </w:rPr>
            </w:pPr>
            <w:r w:rsidRPr="00C471C0">
              <w:rPr>
                <w:color w:val="00B050"/>
                <w:sz w:val="20"/>
              </w:rPr>
              <w:t>R1</w:t>
            </w:r>
          </w:p>
        </w:tc>
        <w:tc>
          <w:tcPr>
            <w:tcW w:w="2344" w:type="dxa"/>
          </w:tcPr>
          <w:p w14:paraId="0EFC7357" w14:textId="77777777" w:rsidR="00953AF8" w:rsidRPr="00D05A58" w:rsidRDefault="00953AF8" w:rsidP="00953AF8">
            <w:pPr>
              <w:rPr>
                <w:sz w:val="20"/>
              </w:rPr>
            </w:pPr>
            <w:r w:rsidRPr="00D05A58">
              <w:rPr>
                <w:sz w:val="20"/>
              </w:rPr>
              <w:t>Uploaded:</w:t>
            </w:r>
          </w:p>
          <w:p w14:paraId="573D9AD8" w14:textId="57C3ECDE" w:rsidR="00620CF3" w:rsidRPr="00D05A58" w:rsidRDefault="001D1EBE" w:rsidP="00953AF8">
            <w:pPr>
              <w:rPr>
                <w:sz w:val="20"/>
              </w:rPr>
            </w:pPr>
            <w:hyperlink r:id="rId530" w:history="1">
              <w:r w:rsidR="00620CF3" w:rsidRPr="00D05A58">
                <w:rPr>
                  <w:rStyle w:val="Hyperlink"/>
                  <w:color w:val="auto"/>
                  <w:sz w:val="20"/>
                </w:rPr>
                <w:t>20/1409r0</w:t>
              </w:r>
            </w:hyperlink>
            <w:r w:rsidR="00620CF3" w:rsidRPr="00D05A58">
              <w:rPr>
                <w:sz w:val="20"/>
              </w:rPr>
              <w:t>, 09/07/2020</w:t>
            </w:r>
          </w:p>
          <w:p w14:paraId="05E18030" w14:textId="7C21E83F" w:rsidR="00953AF8" w:rsidRPr="00D05A58" w:rsidRDefault="001D1EBE" w:rsidP="00953AF8">
            <w:pPr>
              <w:rPr>
                <w:sz w:val="20"/>
              </w:rPr>
            </w:pPr>
            <w:hyperlink r:id="rId531" w:history="1">
              <w:r w:rsidR="00EF52D9" w:rsidRPr="00D05A58">
                <w:rPr>
                  <w:rStyle w:val="Hyperlink"/>
                  <w:color w:val="auto"/>
                  <w:sz w:val="20"/>
                </w:rPr>
                <w:t>20/1409r1</w:t>
              </w:r>
            </w:hyperlink>
            <w:r w:rsidR="00EF52D9" w:rsidRPr="00D05A58">
              <w:rPr>
                <w:sz w:val="20"/>
              </w:rPr>
              <w:t>, 09/09/2020</w:t>
            </w:r>
          </w:p>
          <w:p w14:paraId="09B018F5" w14:textId="0BCB967F" w:rsidR="008B3A80" w:rsidRPr="00D05A58" w:rsidRDefault="001D1EBE" w:rsidP="00953AF8">
            <w:pPr>
              <w:rPr>
                <w:sz w:val="20"/>
              </w:rPr>
            </w:pPr>
            <w:hyperlink r:id="rId532" w:history="1">
              <w:r w:rsidR="008B3A80" w:rsidRPr="00D05A58">
                <w:rPr>
                  <w:rStyle w:val="Hyperlink"/>
                  <w:color w:val="auto"/>
                  <w:sz w:val="20"/>
                </w:rPr>
                <w:t>20/1409r2</w:t>
              </w:r>
            </w:hyperlink>
            <w:r w:rsidR="008B3A80" w:rsidRPr="00D05A58">
              <w:rPr>
                <w:sz w:val="20"/>
              </w:rPr>
              <w:t>, 09/16/2020</w:t>
            </w:r>
          </w:p>
          <w:p w14:paraId="689E011A" w14:textId="50602BE9" w:rsidR="00BB1C33" w:rsidRPr="00D05A58" w:rsidRDefault="001D1EBE" w:rsidP="00953AF8">
            <w:pPr>
              <w:rPr>
                <w:sz w:val="20"/>
              </w:rPr>
            </w:pPr>
            <w:hyperlink r:id="rId533" w:history="1">
              <w:r w:rsidR="00BB1C33" w:rsidRPr="00D05A58">
                <w:rPr>
                  <w:rStyle w:val="Hyperlink"/>
                  <w:color w:val="auto"/>
                  <w:sz w:val="20"/>
                </w:rPr>
                <w:t>20/1409r3</w:t>
              </w:r>
            </w:hyperlink>
            <w:r w:rsidR="00BB1C33" w:rsidRPr="00D05A58">
              <w:rPr>
                <w:sz w:val="20"/>
              </w:rPr>
              <w:t>, 09/23/2020</w:t>
            </w:r>
          </w:p>
          <w:p w14:paraId="46A90784" w14:textId="77777777" w:rsidR="00EF52D9" w:rsidRPr="00D05A58" w:rsidRDefault="00EF52D9" w:rsidP="00953AF8">
            <w:pPr>
              <w:rPr>
                <w:sz w:val="20"/>
              </w:rPr>
            </w:pPr>
          </w:p>
          <w:p w14:paraId="36FF7207" w14:textId="77777777" w:rsidR="00953AF8" w:rsidRPr="00D05A58" w:rsidRDefault="00953AF8" w:rsidP="00953AF8">
            <w:pPr>
              <w:rPr>
                <w:sz w:val="20"/>
              </w:rPr>
            </w:pPr>
            <w:r w:rsidRPr="00D05A58">
              <w:rPr>
                <w:sz w:val="20"/>
              </w:rPr>
              <w:t>Presented:</w:t>
            </w:r>
          </w:p>
          <w:p w14:paraId="549D4281" w14:textId="06159997" w:rsidR="00EB0617" w:rsidRPr="00D05A58" w:rsidRDefault="001D1EBE" w:rsidP="00EB0617">
            <w:pPr>
              <w:rPr>
                <w:sz w:val="20"/>
              </w:rPr>
            </w:pPr>
            <w:hyperlink r:id="rId534" w:history="1">
              <w:r w:rsidR="00EB0617" w:rsidRPr="00D05A58">
                <w:rPr>
                  <w:rStyle w:val="Hyperlink"/>
                  <w:color w:val="auto"/>
                  <w:sz w:val="20"/>
                </w:rPr>
                <w:t>20/1409r2</w:t>
              </w:r>
            </w:hyperlink>
            <w:r w:rsidR="00EB0617" w:rsidRPr="00D05A58">
              <w:rPr>
                <w:sz w:val="20"/>
              </w:rPr>
              <w:t>, 09/23/2020</w:t>
            </w:r>
          </w:p>
          <w:p w14:paraId="00C6400D" w14:textId="77777777" w:rsidR="00953AF8" w:rsidRPr="00D05A58" w:rsidRDefault="00953AF8" w:rsidP="00953AF8">
            <w:pPr>
              <w:rPr>
                <w:sz w:val="20"/>
              </w:rPr>
            </w:pPr>
          </w:p>
          <w:p w14:paraId="5093ED77" w14:textId="77777777" w:rsidR="00953AF8" w:rsidRPr="00D05A58" w:rsidRDefault="00953AF8" w:rsidP="00953AF8">
            <w:pPr>
              <w:rPr>
                <w:sz w:val="20"/>
              </w:rPr>
            </w:pPr>
            <w:r w:rsidRPr="00D05A58">
              <w:rPr>
                <w:sz w:val="20"/>
              </w:rPr>
              <w:t>Straw Polled:</w:t>
            </w:r>
          </w:p>
          <w:p w14:paraId="0D382D0B" w14:textId="77777777" w:rsidR="00BB1C33" w:rsidRPr="00D05A58" w:rsidRDefault="001D1EBE" w:rsidP="00BB1C33">
            <w:pPr>
              <w:rPr>
                <w:sz w:val="20"/>
              </w:rPr>
            </w:pPr>
            <w:hyperlink r:id="rId535" w:history="1">
              <w:r w:rsidR="00BB1C33" w:rsidRPr="00D05A58">
                <w:rPr>
                  <w:rStyle w:val="Hyperlink"/>
                  <w:color w:val="auto"/>
                  <w:sz w:val="20"/>
                </w:rPr>
                <w:t>20/1409r3</w:t>
              </w:r>
            </w:hyperlink>
            <w:r w:rsidR="00BB1C33" w:rsidRPr="00D05A58">
              <w:rPr>
                <w:sz w:val="20"/>
              </w:rPr>
              <w:t>, 09/23/2020</w:t>
            </w:r>
          </w:p>
          <w:p w14:paraId="4BBC257F" w14:textId="51AB064F" w:rsidR="00BC07B4" w:rsidRPr="00D05A58" w:rsidRDefault="00BB1C33" w:rsidP="00112124">
            <w:pPr>
              <w:rPr>
                <w:sz w:val="20"/>
              </w:rPr>
            </w:pPr>
            <w:r w:rsidRPr="00D05A58">
              <w:rPr>
                <w:sz w:val="20"/>
                <w:highlight w:val="green"/>
              </w:rPr>
              <w:t>(SP result:  Approved with unanimous consent)</w:t>
            </w:r>
          </w:p>
        </w:tc>
        <w:tc>
          <w:tcPr>
            <w:tcW w:w="2212" w:type="dxa"/>
          </w:tcPr>
          <w:p w14:paraId="7167DAE5" w14:textId="77777777" w:rsidR="00BC07B4" w:rsidRPr="00C471C0" w:rsidRDefault="00BC07B4" w:rsidP="00112124">
            <w:pPr>
              <w:rPr>
                <w:color w:val="00B050"/>
                <w:sz w:val="20"/>
              </w:rPr>
            </w:pPr>
            <w:r w:rsidRPr="00C471C0">
              <w:rPr>
                <w:color w:val="00B050"/>
                <w:sz w:val="20"/>
              </w:rPr>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C1254F">
        <w:trPr>
          <w:trHeight w:val="271"/>
        </w:trPr>
        <w:tc>
          <w:tcPr>
            <w:tcW w:w="1274" w:type="dxa"/>
          </w:tcPr>
          <w:p w14:paraId="42C97694" w14:textId="77777777" w:rsidR="00E7555D" w:rsidRDefault="00E7555D" w:rsidP="00112124">
            <w:pPr>
              <w:rPr>
                <w:sz w:val="20"/>
                <w:highlight w:val="yellow"/>
              </w:rPr>
            </w:pPr>
            <w:r w:rsidRPr="00E74230">
              <w:rPr>
                <w:sz w:val="20"/>
                <w:highlight w:val="yellow"/>
              </w:rPr>
              <w:t>MAC</w:t>
            </w:r>
          </w:p>
          <w:p w14:paraId="0D0A616D" w14:textId="64FE1413" w:rsidR="005F2363" w:rsidRPr="00E74230" w:rsidRDefault="005F2363" w:rsidP="00112124">
            <w:pPr>
              <w:rPr>
                <w:sz w:val="20"/>
                <w:highlight w:val="yellow"/>
              </w:rPr>
            </w:pPr>
          </w:p>
        </w:tc>
        <w:tc>
          <w:tcPr>
            <w:tcW w:w="1968" w:type="dxa"/>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62" w:type="dxa"/>
            <w:shd w:val="clear" w:color="auto" w:fill="auto"/>
          </w:tcPr>
          <w:p w14:paraId="0D1201D8" w14:textId="62F703D3" w:rsidR="00E7555D" w:rsidRPr="00E74230" w:rsidRDefault="00E7555D" w:rsidP="00112124">
            <w:pPr>
              <w:rPr>
                <w:sz w:val="20"/>
                <w:highlight w:val="yellow"/>
              </w:rPr>
            </w:pPr>
            <w:r w:rsidRPr="00E74230">
              <w:rPr>
                <w:sz w:val="20"/>
                <w:highlight w:val="yellow"/>
              </w:rPr>
              <w:t>Duncan Ho</w:t>
            </w:r>
          </w:p>
        </w:tc>
        <w:tc>
          <w:tcPr>
            <w:tcW w:w="2706" w:type="dxa"/>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Akhmetov Dmitry, Minyoung Park, Liwen Chu, </w:t>
            </w:r>
          </w:p>
          <w:p w14:paraId="0EAE1ACA" w14:textId="6F47E737"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w:t>
            </w:r>
          </w:p>
          <w:p w14:paraId="06DD7B03" w14:textId="6B15F0AD" w:rsidR="00E7555D" w:rsidRPr="00E74230" w:rsidRDefault="00E7555D" w:rsidP="00112124">
            <w:pPr>
              <w:rPr>
                <w:sz w:val="20"/>
                <w:highlight w:val="yellow"/>
              </w:rPr>
            </w:pPr>
            <w:r w:rsidRPr="00E74230">
              <w:rPr>
                <w:sz w:val="20"/>
                <w:highlight w:val="yellow"/>
              </w:rPr>
              <w:t>Xin Zuo, Sebastian Max, Laurent Cariou, Jonghun Han, Youhan Kim, John Y</w:t>
            </w:r>
            <w:r w:rsidRPr="00FB2A44">
              <w:rPr>
                <w:sz w:val="20"/>
                <w:highlight w:val="yellow"/>
              </w:rPr>
              <w:t>i, Hanseul Hong</w:t>
            </w:r>
            <w:r w:rsidR="00726A5C" w:rsidRPr="00FB2A44">
              <w:rPr>
                <w:sz w:val="20"/>
                <w:highlight w:val="yellow"/>
              </w:rPr>
              <w:t>, Rana Abdelaal</w:t>
            </w:r>
          </w:p>
        </w:tc>
        <w:tc>
          <w:tcPr>
            <w:tcW w:w="1594" w:type="dxa"/>
            <w:gridSpan w:val="2"/>
          </w:tcPr>
          <w:p w14:paraId="79C4D6C3" w14:textId="227B62D0" w:rsidR="00E7555D" w:rsidRPr="00E74230" w:rsidRDefault="00E7555D" w:rsidP="00112124">
            <w:pPr>
              <w:rPr>
                <w:sz w:val="20"/>
                <w:highlight w:val="yellow"/>
              </w:rPr>
            </w:pPr>
            <w:r w:rsidRPr="00E74230">
              <w:rPr>
                <w:sz w:val="20"/>
                <w:highlight w:val="yellow"/>
              </w:rPr>
              <w:t>ON HOLD</w:t>
            </w:r>
          </w:p>
        </w:tc>
        <w:tc>
          <w:tcPr>
            <w:tcW w:w="2344" w:type="dxa"/>
          </w:tcPr>
          <w:p w14:paraId="5609D7A8" w14:textId="77777777" w:rsidR="00953AF8" w:rsidRPr="00D05A58" w:rsidRDefault="00953AF8" w:rsidP="00953AF8">
            <w:pPr>
              <w:rPr>
                <w:sz w:val="20"/>
                <w:highlight w:val="yellow"/>
              </w:rPr>
            </w:pPr>
            <w:r w:rsidRPr="00D05A58">
              <w:rPr>
                <w:sz w:val="20"/>
                <w:highlight w:val="yellow"/>
              </w:rPr>
              <w:t>Uploaded:</w:t>
            </w:r>
          </w:p>
          <w:p w14:paraId="52A31CC6" w14:textId="77777777" w:rsidR="00953AF8" w:rsidRPr="00D05A58" w:rsidRDefault="00953AF8" w:rsidP="00953AF8">
            <w:pPr>
              <w:rPr>
                <w:sz w:val="20"/>
                <w:highlight w:val="yellow"/>
              </w:rPr>
            </w:pPr>
          </w:p>
          <w:p w14:paraId="5693C27A" w14:textId="77777777" w:rsidR="00953AF8" w:rsidRPr="00D05A58" w:rsidRDefault="00953AF8" w:rsidP="00953AF8">
            <w:pPr>
              <w:rPr>
                <w:sz w:val="20"/>
                <w:highlight w:val="yellow"/>
              </w:rPr>
            </w:pPr>
            <w:r w:rsidRPr="00D05A58">
              <w:rPr>
                <w:sz w:val="20"/>
                <w:highlight w:val="yellow"/>
              </w:rPr>
              <w:t>Presented:</w:t>
            </w:r>
          </w:p>
          <w:p w14:paraId="7D98A765" w14:textId="77777777" w:rsidR="00953AF8" w:rsidRPr="00D05A58" w:rsidRDefault="00953AF8" w:rsidP="00953AF8">
            <w:pPr>
              <w:rPr>
                <w:sz w:val="20"/>
                <w:highlight w:val="yellow"/>
              </w:rPr>
            </w:pPr>
          </w:p>
          <w:p w14:paraId="645ACF2A" w14:textId="77777777" w:rsidR="00953AF8" w:rsidRPr="00D05A58" w:rsidRDefault="00953AF8" w:rsidP="00953AF8">
            <w:pPr>
              <w:rPr>
                <w:sz w:val="20"/>
                <w:highlight w:val="yellow"/>
              </w:rPr>
            </w:pPr>
            <w:r w:rsidRPr="00D05A58">
              <w:rPr>
                <w:sz w:val="20"/>
                <w:highlight w:val="yellow"/>
              </w:rPr>
              <w:t>Straw Polled:</w:t>
            </w:r>
          </w:p>
          <w:p w14:paraId="26F0DB5F" w14:textId="77777777" w:rsidR="00E7555D" w:rsidRPr="00D05A58" w:rsidRDefault="00E7555D" w:rsidP="00112124">
            <w:pPr>
              <w:rPr>
                <w:sz w:val="20"/>
                <w:highlight w:val="yellow"/>
              </w:rPr>
            </w:pPr>
          </w:p>
        </w:tc>
        <w:tc>
          <w:tcPr>
            <w:tcW w:w="2212" w:type="dxa"/>
          </w:tcPr>
          <w:p w14:paraId="0F6FEB48" w14:textId="3529FD8D" w:rsidR="00E7555D" w:rsidRPr="00E74230" w:rsidRDefault="00E7555D" w:rsidP="00112124">
            <w:pPr>
              <w:rPr>
                <w:sz w:val="20"/>
                <w:highlight w:val="yellow"/>
              </w:rPr>
            </w:pPr>
            <w:r w:rsidRPr="00E74230">
              <w:rPr>
                <w:sz w:val="20"/>
                <w:highlight w:val="yellow"/>
              </w:rPr>
              <w:t>No motion</w:t>
            </w:r>
          </w:p>
        </w:tc>
      </w:tr>
      <w:tr w:rsidR="00E7555D" w14:paraId="5FCCADC5" w14:textId="77777777" w:rsidTr="00C1254F">
        <w:trPr>
          <w:trHeight w:val="257"/>
        </w:trPr>
        <w:tc>
          <w:tcPr>
            <w:tcW w:w="1274" w:type="dxa"/>
          </w:tcPr>
          <w:p w14:paraId="5D284007" w14:textId="77777777" w:rsidR="00E7555D" w:rsidRDefault="00E7555D" w:rsidP="00112124">
            <w:pPr>
              <w:rPr>
                <w:sz w:val="20"/>
                <w:highlight w:val="yellow"/>
              </w:rPr>
            </w:pPr>
            <w:r w:rsidRPr="00E74230">
              <w:rPr>
                <w:sz w:val="20"/>
                <w:highlight w:val="yellow"/>
              </w:rPr>
              <w:lastRenderedPageBreak/>
              <w:t>MAC</w:t>
            </w:r>
          </w:p>
          <w:p w14:paraId="40AC873C" w14:textId="14421DE4" w:rsidR="005F2363" w:rsidRPr="00E74230" w:rsidRDefault="005F2363" w:rsidP="00112124">
            <w:pPr>
              <w:rPr>
                <w:sz w:val="20"/>
                <w:highlight w:val="yellow"/>
              </w:rPr>
            </w:pPr>
          </w:p>
        </w:tc>
        <w:tc>
          <w:tcPr>
            <w:tcW w:w="1968"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
          <w:p w14:paraId="2F058CF8" w14:textId="2ED646C1" w:rsidR="00E7555D" w:rsidRPr="00E74230" w:rsidRDefault="00E7555D" w:rsidP="00112124">
            <w:pPr>
              <w:rPr>
                <w:sz w:val="20"/>
                <w:highlight w:val="yellow"/>
              </w:rPr>
            </w:pPr>
            <w:r w:rsidRPr="00E74230">
              <w:rPr>
                <w:sz w:val="20"/>
                <w:highlight w:val="yellow"/>
              </w:rPr>
              <w:t>ON HOLD</w:t>
            </w:r>
          </w:p>
        </w:tc>
        <w:tc>
          <w:tcPr>
            <w:tcW w:w="2344" w:type="dxa"/>
          </w:tcPr>
          <w:p w14:paraId="0ACA79AB" w14:textId="77777777" w:rsidR="00953AF8" w:rsidRPr="00D05A58" w:rsidRDefault="00953AF8" w:rsidP="00953AF8">
            <w:pPr>
              <w:rPr>
                <w:sz w:val="20"/>
                <w:highlight w:val="yellow"/>
              </w:rPr>
            </w:pPr>
            <w:r w:rsidRPr="00D05A58">
              <w:rPr>
                <w:sz w:val="20"/>
                <w:highlight w:val="yellow"/>
              </w:rPr>
              <w:t>Uploaded:</w:t>
            </w:r>
          </w:p>
          <w:p w14:paraId="14AA4ED2" w14:textId="77777777" w:rsidR="00953AF8" w:rsidRPr="00D05A58" w:rsidRDefault="00953AF8" w:rsidP="00953AF8">
            <w:pPr>
              <w:rPr>
                <w:sz w:val="20"/>
                <w:highlight w:val="yellow"/>
              </w:rPr>
            </w:pPr>
          </w:p>
          <w:p w14:paraId="649E7C85" w14:textId="77777777" w:rsidR="00953AF8" w:rsidRPr="00D05A58" w:rsidRDefault="00953AF8" w:rsidP="00953AF8">
            <w:pPr>
              <w:rPr>
                <w:sz w:val="20"/>
                <w:highlight w:val="yellow"/>
              </w:rPr>
            </w:pPr>
            <w:r w:rsidRPr="00D05A58">
              <w:rPr>
                <w:sz w:val="20"/>
                <w:highlight w:val="yellow"/>
              </w:rPr>
              <w:t>Presented:</w:t>
            </w:r>
          </w:p>
          <w:p w14:paraId="2F1BD6EE" w14:textId="77777777" w:rsidR="00953AF8" w:rsidRPr="00D05A58" w:rsidRDefault="00953AF8" w:rsidP="00953AF8">
            <w:pPr>
              <w:rPr>
                <w:sz w:val="20"/>
                <w:highlight w:val="yellow"/>
              </w:rPr>
            </w:pPr>
          </w:p>
          <w:p w14:paraId="5A112F6B" w14:textId="77777777" w:rsidR="00953AF8" w:rsidRPr="00D05A58" w:rsidRDefault="00953AF8" w:rsidP="00953AF8">
            <w:pPr>
              <w:rPr>
                <w:sz w:val="20"/>
                <w:highlight w:val="yellow"/>
              </w:rPr>
            </w:pPr>
            <w:r w:rsidRPr="00D05A58">
              <w:rPr>
                <w:sz w:val="20"/>
                <w:highlight w:val="yellow"/>
              </w:rPr>
              <w:t>Straw Polled:</w:t>
            </w:r>
          </w:p>
          <w:p w14:paraId="415F721F" w14:textId="77777777" w:rsidR="00E7555D" w:rsidRPr="00D05A58" w:rsidRDefault="00E7555D" w:rsidP="00112124">
            <w:pPr>
              <w:rPr>
                <w:sz w:val="20"/>
                <w:highlight w:val="yellow"/>
              </w:rPr>
            </w:pPr>
          </w:p>
        </w:tc>
        <w:tc>
          <w:tcPr>
            <w:tcW w:w="2212"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C1254F">
        <w:trPr>
          <w:trHeight w:val="257"/>
        </w:trPr>
        <w:tc>
          <w:tcPr>
            <w:tcW w:w="1274" w:type="dxa"/>
          </w:tcPr>
          <w:p w14:paraId="5A7490E1" w14:textId="796C74D6" w:rsidR="00E7555D" w:rsidRPr="00FE5AC0" w:rsidRDefault="00E7555D" w:rsidP="00112124">
            <w:pPr>
              <w:rPr>
                <w:color w:val="00B050"/>
                <w:sz w:val="20"/>
              </w:rPr>
            </w:pPr>
            <w:r w:rsidRPr="00FE5AC0">
              <w:rPr>
                <w:color w:val="00B050"/>
                <w:sz w:val="20"/>
              </w:rPr>
              <w:t>MAC</w:t>
            </w:r>
          </w:p>
        </w:tc>
        <w:tc>
          <w:tcPr>
            <w:tcW w:w="1968"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E7555D" w:rsidRPr="00E74230" w:rsidRDefault="00E7555D" w:rsidP="00112124">
            <w:pPr>
              <w:rPr>
                <w:color w:val="00B050"/>
                <w:sz w:val="20"/>
              </w:rPr>
            </w:pPr>
            <w:r w:rsidRPr="00E74230">
              <w:rPr>
                <w:color w:val="00B050"/>
                <w:sz w:val="20"/>
              </w:rPr>
              <w:t>R1</w:t>
            </w:r>
          </w:p>
        </w:tc>
        <w:tc>
          <w:tcPr>
            <w:tcW w:w="2344" w:type="dxa"/>
          </w:tcPr>
          <w:p w14:paraId="62899666" w14:textId="77777777" w:rsidR="00466087" w:rsidRDefault="00953AF8" w:rsidP="00112124">
            <w:pPr>
              <w:rPr>
                <w:rStyle w:val="Hyperlink"/>
                <w:color w:val="auto"/>
                <w:sz w:val="20"/>
                <w:u w:val="none"/>
              </w:rPr>
            </w:pPr>
            <w:r w:rsidRPr="00D05A58">
              <w:rPr>
                <w:rStyle w:val="Hyperlink"/>
                <w:color w:val="auto"/>
                <w:sz w:val="20"/>
                <w:u w:val="none"/>
              </w:rPr>
              <w:t>Uploaded:</w:t>
            </w:r>
          </w:p>
          <w:p w14:paraId="667BBB40" w14:textId="448F5FBA" w:rsidR="003F7BDC" w:rsidRPr="00D05A58" w:rsidRDefault="00466087" w:rsidP="00112124">
            <w:pPr>
              <w:rPr>
                <w:sz w:val="20"/>
              </w:rPr>
            </w:pPr>
            <w:r>
              <w:rPr>
                <w:rStyle w:val="Hyperlink"/>
                <w:color w:val="auto"/>
                <w:sz w:val="20"/>
                <w:u w:val="none"/>
              </w:rPr>
              <w:t>PDT text:</w:t>
            </w:r>
            <w:r w:rsidR="00953AF8" w:rsidRPr="00D05A58">
              <w:rPr>
                <w:rStyle w:val="Hyperlink"/>
                <w:color w:val="auto"/>
                <w:sz w:val="20"/>
                <w:u w:val="none"/>
              </w:rPr>
              <w:br/>
            </w:r>
            <w:hyperlink r:id="rId536" w:history="1">
              <w:r w:rsidR="00836932" w:rsidRPr="00D05A58">
                <w:rPr>
                  <w:rStyle w:val="Hyperlink"/>
                  <w:color w:val="auto"/>
                  <w:sz w:val="20"/>
                </w:rPr>
                <w:t>20/1255r0</w:t>
              </w:r>
            </w:hyperlink>
            <w:r w:rsidR="00836932" w:rsidRPr="00D05A58">
              <w:rPr>
                <w:sz w:val="20"/>
              </w:rPr>
              <w:t xml:space="preserve">, </w:t>
            </w:r>
            <w:r w:rsidR="00953AF8" w:rsidRPr="00D05A58">
              <w:rPr>
                <w:sz w:val="20"/>
              </w:rPr>
              <w:t>08/20/</w:t>
            </w:r>
            <w:r w:rsidR="00836932" w:rsidRPr="00D05A58">
              <w:rPr>
                <w:sz w:val="20"/>
              </w:rPr>
              <w:t>2020</w:t>
            </w:r>
          </w:p>
          <w:p w14:paraId="1D8274E6" w14:textId="168EAADF" w:rsidR="00246EAB" w:rsidRPr="00D05A58" w:rsidRDefault="001D1EBE" w:rsidP="00112124">
            <w:pPr>
              <w:rPr>
                <w:sz w:val="20"/>
              </w:rPr>
            </w:pPr>
            <w:hyperlink r:id="rId537" w:history="1">
              <w:r w:rsidR="00246EAB" w:rsidRPr="00D05A58">
                <w:rPr>
                  <w:rStyle w:val="Hyperlink"/>
                  <w:color w:val="auto"/>
                  <w:sz w:val="20"/>
                </w:rPr>
                <w:t>20/1255r1</w:t>
              </w:r>
            </w:hyperlink>
            <w:r w:rsidR="00246EAB" w:rsidRPr="00D05A58">
              <w:rPr>
                <w:sz w:val="20"/>
              </w:rPr>
              <w:t xml:space="preserve">, </w:t>
            </w:r>
            <w:r w:rsidR="00953AF8" w:rsidRPr="00D05A58">
              <w:rPr>
                <w:sz w:val="20"/>
              </w:rPr>
              <w:t>08/25/</w:t>
            </w:r>
            <w:r w:rsidR="00246EAB" w:rsidRPr="00D05A58">
              <w:rPr>
                <w:sz w:val="20"/>
              </w:rPr>
              <w:t>2020</w:t>
            </w:r>
          </w:p>
          <w:p w14:paraId="6054F63C" w14:textId="33D2FC2E" w:rsidR="003F7BDC" w:rsidRPr="00D05A58" w:rsidRDefault="001D1EBE" w:rsidP="00112124">
            <w:pPr>
              <w:rPr>
                <w:sz w:val="20"/>
              </w:rPr>
            </w:pPr>
            <w:hyperlink r:id="rId538" w:history="1">
              <w:r w:rsidR="003F7BDC" w:rsidRPr="00D05A58">
                <w:rPr>
                  <w:rStyle w:val="Hyperlink"/>
                  <w:color w:val="auto"/>
                  <w:sz w:val="20"/>
                </w:rPr>
                <w:t>20/1255r2</w:t>
              </w:r>
            </w:hyperlink>
            <w:r w:rsidR="003F7BDC" w:rsidRPr="00D05A58">
              <w:rPr>
                <w:sz w:val="20"/>
              </w:rPr>
              <w:t xml:space="preserve">, </w:t>
            </w:r>
            <w:r w:rsidR="00953AF8" w:rsidRPr="00D05A58">
              <w:rPr>
                <w:sz w:val="20"/>
              </w:rPr>
              <w:t>08/28/</w:t>
            </w:r>
            <w:r w:rsidR="003F7BDC" w:rsidRPr="00D05A58">
              <w:rPr>
                <w:sz w:val="20"/>
              </w:rPr>
              <w:t>2020</w:t>
            </w:r>
          </w:p>
          <w:p w14:paraId="4805E754" w14:textId="0044EAE7" w:rsidR="005012F5" w:rsidRPr="00D05A58" w:rsidRDefault="001D1EBE" w:rsidP="00112124">
            <w:pPr>
              <w:rPr>
                <w:sz w:val="20"/>
              </w:rPr>
            </w:pPr>
            <w:hyperlink r:id="rId539" w:history="1">
              <w:r w:rsidR="005012F5" w:rsidRPr="00D05A58">
                <w:rPr>
                  <w:rStyle w:val="Hyperlink"/>
                  <w:color w:val="auto"/>
                  <w:sz w:val="20"/>
                </w:rPr>
                <w:t>20/1255r3</w:t>
              </w:r>
            </w:hyperlink>
            <w:r w:rsidR="005012F5" w:rsidRPr="00D05A58">
              <w:rPr>
                <w:sz w:val="20"/>
              </w:rPr>
              <w:t>, 08/31/2020</w:t>
            </w:r>
          </w:p>
          <w:p w14:paraId="13B7C9CB" w14:textId="38DF9CCF" w:rsidR="000F6FF8" w:rsidRPr="00D05A58" w:rsidRDefault="001D1EBE" w:rsidP="00112124">
            <w:pPr>
              <w:rPr>
                <w:sz w:val="20"/>
              </w:rPr>
            </w:pPr>
            <w:hyperlink r:id="rId540" w:history="1">
              <w:r w:rsidR="000F6FF8" w:rsidRPr="00D05A58">
                <w:rPr>
                  <w:rStyle w:val="Hyperlink"/>
                  <w:color w:val="auto"/>
                  <w:sz w:val="20"/>
                </w:rPr>
                <w:t>20/1255r4</w:t>
              </w:r>
            </w:hyperlink>
            <w:r w:rsidR="000F6FF8" w:rsidRPr="00D05A58">
              <w:rPr>
                <w:sz w:val="20"/>
              </w:rPr>
              <w:t>, 08/31/2020</w:t>
            </w:r>
          </w:p>
          <w:p w14:paraId="42E175BC" w14:textId="7CC28982" w:rsidR="001A0DC4" w:rsidRPr="00D05A58" w:rsidRDefault="001D1EBE" w:rsidP="00112124">
            <w:pPr>
              <w:rPr>
                <w:sz w:val="20"/>
              </w:rPr>
            </w:pPr>
            <w:hyperlink r:id="rId541" w:history="1">
              <w:r w:rsidR="001A0DC4" w:rsidRPr="00D05A58">
                <w:rPr>
                  <w:rStyle w:val="Hyperlink"/>
                  <w:color w:val="auto"/>
                  <w:sz w:val="20"/>
                </w:rPr>
                <w:t>20/1255r5</w:t>
              </w:r>
            </w:hyperlink>
            <w:r w:rsidR="001A0DC4" w:rsidRPr="00D05A58">
              <w:rPr>
                <w:sz w:val="20"/>
              </w:rPr>
              <w:t>, 09/24/2020</w:t>
            </w:r>
          </w:p>
          <w:p w14:paraId="3BE46993" w14:textId="77777777" w:rsidR="00953AF8" w:rsidRPr="003531FC" w:rsidRDefault="00466087" w:rsidP="00953AF8">
            <w:pPr>
              <w:rPr>
                <w:sz w:val="20"/>
              </w:rPr>
            </w:pPr>
            <w:r>
              <w:rPr>
                <w:sz w:val="20"/>
              </w:rPr>
              <w:t>TBD</w:t>
            </w:r>
            <w:r w:rsidRPr="003531FC">
              <w:rPr>
                <w:sz w:val="20"/>
              </w:rPr>
              <w:t xml:space="preserve"> text:</w:t>
            </w:r>
          </w:p>
          <w:p w14:paraId="517B3BE9" w14:textId="1A8D296F" w:rsidR="00466087" w:rsidRDefault="001D1EBE" w:rsidP="00953AF8">
            <w:pPr>
              <w:rPr>
                <w:ins w:id="139" w:author="Edward Au" w:date="2020-10-21T16:03:00Z"/>
                <w:sz w:val="20"/>
              </w:rPr>
            </w:pPr>
            <w:hyperlink r:id="rId542" w:history="1">
              <w:r w:rsidR="00466087" w:rsidRPr="003531FC">
                <w:rPr>
                  <w:rStyle w:val="Hyperlink"/>
                  <w:color w:val="auto"/>
                  <w:sz w:val="20"/>
                </w:rPr>
                <w:t>20/1651r0</w:t>
              </w:r>
            </w:hyperlink>
            <w:r w:rsidR="00466087" w:rsidRPr="003531FC">
              <w:rPr>
                <w:sz w:val="20"/>
              </w:rPr>
              <w:t>, 10/14/2020</w:t>
            </w:r>
          </w:p>
          <w:p w14:paraId="118802AD" w14:textId="395DE04A" w:rsidR="00CC4457" w:rsidRPr="003531FC" w:rsidRDefault="00CC4457" w:rsidP="00953AF8">
            <w:pPr>
              <w:rPr>
                <w:sz w:val="20"/>
              </w:rPr>
            </w:pPr>
            <w:ins w:id="140" w:author="Edward Au" w:date="2020-10-21T16:04:00Z">
              <w:r>
                <w:rPr>
                  <w:sz w:val="20"/>
                </w:rPr>
                <w:fldChar w:fldCharType="begin"/>
              </w:r>
              <w:r>
                <w:rPr>
                  <w:sz w:val="20"/>
                </w:rPr>
                <w:instrText xml:space="preserve"> HYPERLINK "https://mentor.ieee.org/802.11/dcn/20/11-20-1651-01-00be-pdt-tbds-mac-mlo-discovery-discovery-procedures-including-probing-and-rnr.docx" </w:instrText>
              </w:r>
              <w:r>
                <w:rPr>
                  <w:sz w:val="20"/>
                </w:rPr>
                <w:fldChar w:fldCharType="separate"/>
              </w:r>
              <w:r w:rsidRPr="00CC4457">
                <w:rPr>
                  <w:rStyle w:val="Hyperlink"/>
                  <w:sz w:val="20"/>
                </w:rPr>
                <w:t>20/1651r1</w:t>
              </w:r>
              <w:r>
                <w:rPr>
                  <w:sz w:val="20"/>
                </w:rPr>
                <w:fldChar w:fldCharType="end"/>
              </w:r>
            </w:ins>
            <w:ins w:id="141" w:author="Edward Au" w:date="2020-10-21T16:03:00Z">
              <w:r>
                <w:rPr>
                  <w:sz w:val="20"/>
                </w:rPr>
                <w:t>, 10/21/2020</w:t>
              </w:r>
            </w:ins>
          </w:p>
          <w:p w14:paraId="0AF91833" w14:textId="77777777" w:rsidR="00466087" w:rsidRPr="00D05A58" w:rsidRDefault="00466087" w:rsidP="00953AF8">
            <w:pPr>
              <w:rPr>
                <w:sz w:val="20"/>
              </w:rPr>
            </w:pPr>
          </w:p>
          <w:p w14:paraId="44B305DE" w14:textId="77777777" w:rsidR="00953AF8" w:rsidRDefault="00953AF8" w:rsidP="00953AF8">
            <w:pPr>
              <w:rPr>
                <w:sz w:val="20"/>
              </w:rPr>
            </w:pPr>
            <w:r w:rsidRPr="00D05A58">
              <w:rPr>
                <w:sz w:val="20"/>
              </w:rPr>
              <w:t>Presented:</w:t>
            </w:r>
          </w:p>
          <w:p w14:paraId="4B5829D4" w14:textId="104979E4" w:rsidR="00466087" w:rsidRPr="00D05A58" w:rsidRDefault="00466087" w:rsidP="00953AF8">
            <w:pPr>
              <w:rPr>
                <w:sz w:val="20"/>
              </w:rPr>
            </w:pPr>
            <w:r>
              <w:rPr>
                <w:sz w:val="20"/>
              </w:rPr>
              <w:t>PDT text:</w:t>
            </w:r>
          </w:p>
          <w:p w14:paraId="22F4EAD8" w14:textId="651C87D0" w:rsidR="00953AF8" w:rsidRPr="00D05A58" w:rsidRDefault="001D1EBE" w:rsidP="00953AF8">
            <w:pPr>
              <w:rPr>
                <w:sz w:val="20"/>
              </w:rPr>
            </w:pPr>
            <w:hyperlink r:id="rId543" w:history="1">
              <w:r w:rsidR="00674784" w:rsidRPr="00D05A58">
                <w:rPr>
                  <w:rStyle w:val="Hyperlink"/>
                  <w:color w:val="auto"/>
                  <w:sz w:val="20"/>
                </w:rPr>
                <w:t>20/1255r0</w:t>
              </w:r>
            </w:hyperlink>
            <w:r w:rsidR="00674784" w:rsidRPr="00D05A58">
              <w:rPr>
                <w:sz w:val="20"/>
              </w:rPr>
              <w:t>, 08/26/2020</w:t>
            </w:r>
          </w:p>
          <w:p w14:paraId="23839921" w14:textId="77777777" w:rsidR="00646438" w:rsidRDefault="001D1EBE" w:rsidP="00646438">
            <w:pPr>
              <w:rPr>
                <w:sz w:val="20"/>
              </w:rPr>
            </w:pPr>
            <w:hyperlink r:id="rId544" w:history="1">
              <w:r w:rsidR="00646438" w:rsidRPr="00D05A58">
                <w:rPr>
                  <w:rStyle w:val="Hyperlink"/>
                  <w:color w:val="auto"/>
                  <w:sz w:val="20"/>
                </w:rPr>
                <w:t>20/1255r3</w:t>
              </w:r>
            </w:hyperlink>
            <w:r w:rsidR="00646438" w:rsidRPr="00D05A58">
              <w:rPr>
                <w:sz w:val="20"/>
              </w:rPr>
              <w:t>, 08/31/2020</w:t>
            </w:r>
          </w:p>
          <w:p w14:paraId="7EC40078" w14:textId="485F2C34" w:rsidR="00EC22B5" w:rsidRPr="00D05A58" w:rsidRDefault="001D1EBE" w:rsidP="00646438">
            <w:pPr>
              <w:rPr>
                <w:sz w:val="20"/>
              </w:rPr>
            </w:pPr>
            <w:hyperlink r:id="rId545" w:history="1">
              <w:r w:rsidR="00EC22B5" w:rsidRPr="00D05A58">
                <w:rPr>
                  <w:rStyle w:val="Hyperlink"/>
                  <w:color w:val="auto"/>
                  <w:sz w:val="20"/>
                </w:rPr>
                <w:t>20/1255r5</w:t>
              </w:r>
            </w:hyperlink>
            <w:r w:rsidR="00EC22B5" w:rsidRPr="00D05A58">
              <w:rPr>
                <w:sz w:val="20"/>
              </w:rPr>
              <w:t>, 09/24/2020</w:t>
            </w:r>
          </w:p>
          <w:p w14:paraId="35E47218" w14:textId="77777777" w:rsidR="00674784" w:rsidRDefault="00466087" w:rsidP="00953AF8">
            <w:pPr>
              <w:rPr>
                <w:ins w:id="142" w:author="Edward Au" w:date="2020-10-22T18:01:00Z"/>
                <w:sz w:val="20"/>
              </w:rPr>
            </w:pPr>
            <w:r>
              <w:rPr>
                <w:sz w:val="20"/>
              </w:rPr>
              <w:t>TBD text:</w:t>
            </w:r>
          </w:p>
          <w:p w14:paraId="0AEFED83" w14:textId="77777777" w:rsidR="00DF75F7" w:rsidRPr="003531FC" w:rsidRDefault="00DF75F7" w:rsidP="00DF75F7">
            <w:pPr>
              <w:rPr>
                <w:ins w:id="143" w:author="Edward Au" w:date="2020-10-22T18:01:00Z"/>
                <w:sz w:val="20"/>
              </w:rPr>
            </w:pPr>
            <w:ins w:id="144" w:author="Edward Au" w:date="2020-10-22T18:01:00Z">
              <w:r>
                <w:rPr>
                  <w:sz w:val="20"/>
                </w:rPr>
                <w:fldChar w:fldCharType="begin"/>
              </w:r>
              <w:r>
                <w:rPr>
                  <w:sz w:val="20"/>
                </w:rPr>
                <w:instrText xml:space="preserve"> HYPERLINK "https://mentor.ieee.org/802.11/dcn/20/11-20-1651-01-00be-pdt-tbds-mac-mlo-discovery-discovery-procedures-including-probing-and-rnr.docx" </w:instrText>
              </w:r>
              <w:r>
                <w:rPr>
                  <w:sz w:val="20"/>
                </w:rPr>
                <w:fldChar w:fldCharType="separate"/>
              </w:r>
              <w:r w:rsidRPr="00CC4457">
                <w:rPr>
                  <w:rStyle w:val="Hyperlink"/>
                  <w:sz w:val="20"/>
                </w:rPr>
                <w:t>20/1651r1</w:t>
              </w:r>
              <w:r>
                <w:rPr>
                  <w:sz w:val="20"/>
                </w:rPr>
                <w:fldChar w:fldCharType="end"/>
              </w:r>
              <w:r>
                <w:rPr>
                  <w:sz w:val="20"/>
                </w:rPr>
                <w:t>, 10/21/2020</w:t>
              </w:r>
            </w:ins>
          </w:p>
          <w:p w14:paraId="1122042B" w14:textId="77777777" w:rsidR="00466087" w:rsidRPr="00D05A58" w:rsidRDefault="00466087" w:rsidP="00953AF8">
            <w:pPr>
              <w:rPr>
                <w:sz w:val="20"/>
              </w:rPr>
            </w:pPr>
          </w:p>
          <w:p w14:paraId="28E2281A" w14:textId="77777777" w:rsidR="00953AF8" w:rsidRDefault="00953AF8" w:rsidP="00953AF8">
            <w:pPr>
              <w:rPr>
                <w:sz w:val="20"/>
              </w:rPr>
            </w:pPr>
            <w:r w:rsidRPr="00D05A58">
              <w:rPr>
                <w:sz w:val="20"/>
              </w:rPr>
              <w:t>Straw Polled:</w:t>
            </w:r>
          </w:p>
          <w:p w14:paraId="6DD5EB6E" w14:textId="42B5BF5D" w:rsidR="00466087" w:rsidRPr="00D05A58" w:rsidRDefault="00466087" w:rsidP="00953AF8">
            <w:pPr>
              <w:rPr>
                <w:sz w:val="20"/>
              </w:rPr>
            </w:pPr>
            <w:r>
              <w:rPr>
                <w:sz w:val="20"/>
              </w:rPr>
              <w:t>PDT text:</w:t>
            </w:r>
          </w:p>
          <w:p w14:paraId="30EA384C" w14:textId="77777777" w:rsidR="00646438" w:rsidRPr="00D05A58" w:rsidRDefault="001D1EBE" w:rsidP="00646438">
            <w:pPr>
              <w:rPr>
                <w:sz w:val="20"/>
              </w:rPr>
            </w:pPr>
            <w:hyperlink r:id="rId546" w:history="1">
              <w:r w:rsidR="00646438" w:rsidRPr="00D05A58">
                <w:rPr>
                  <w:rStyle w:val="Hyperlink"/>
                  <w:color w:val="auto"/>
                  <w:sz w:val="20"/>
                </w:rPr>
                <w:t>20/1255r4</w:t>
              </w:r>
            </w:hyperlink>
            <w:r w:rsidR="00646438" w:rsidRPr="00D05A58">
              <w:rPr>
                <w:sz w:val="20"/>
              </w:rPr>
              <w:t>, 08/31/2020</w:t>
            </w:r>
          </w:p>
          <w:p w14:paraId="359C5D82" w14:textId="29FA9077" w:rsidR="00646438" w:rsidRPr="00D05A58" w:rsidRDefault="00646438" w:rsidP="00646438">
            <w:pPr>
              <w:rPr>
                <w:sz w:val="20"/>
              </w:rPr>
            </w:pPr>
            <w:r w:rsidRPr="00D05A58">
              <w:rPr>
                <w:sz w:val="20"/>
                <w:highlight w:val="green"/>
              </w:rPr>
              <w:lastRenderedPageBreak/>
              <w:t>(SP result:  Approved with unanimous consent)</w:t>
            </w:r>
          </w:p>
          <w:p w14:paraId="6526354A" w14:textId="77777777" w:rsidR="002B29D7" w:rsidRPr="00D05A58" w:rsidRDefault="001D1EBE" w:rsidP="002B29D7">
            <w:pPr>
              <w:rPr>
                <w:sz w:val="20"/>
              </w:rPr>
            </w:pPr>
            <w:hyperlink r:id="rId547" w:history="1">
              <w:r w:rsidR="002B29D7" w:rsidRPr="00D05A58">
                <w:rPr>
                  <w:rStyle w:val="Hyperlink"/>
                  <w:color w:val="auto"/>
                  <w:sz w:val="20"/>
                </w:rPr>
                <w:t>20/1255r5</w:t>
              </w:r>
            </w:hyperlink>
            <w:r w:rsidR="002B29D7" w:rsidRPr="00D05A58">
              <w:rPr>
                <w:sz w:val="20"/>
              </w:rPr>
              <w:t>, 09/24/2020</w:t>
            </w:r>
          </w:p>
          <w:p w14:paraId="55AD7FEF" w14:textId="77777777" w:rsidR="00953AF8" w:rsidRDefault="002B29D7" w:rsidP="00112124">
            <w:pPr>
              <w:rPr>
                <w:sz w:val="20"/>
              </w:rPr>
            </w:pPr>
            <w:r w:rsidRPr="00D05A58">
              <w:rPr>
                <w:sz w:val="20"/>
                <w:highlight w:val="green"/>
              </w:rPr>
              <w:t>(SP result:  Approved with unanimous consent)</w:t>
            </w:r>
          </w:p>
          <w:p w14:paraId="7C11D394" w14:textId="77777777" w:rsidR="00466087" w:rsidRDefault="00466087" w:rsidP="00112124">
            <w:pPr>
              <w:rPr>
                <w:sz w:val="20"/>
              </w:rPr>
            </w:pPr>
            <w:r>
              <w:rPr>
                <w:sz w:val="20"/>
              </w:rPr>
              <w:t>TBD text:</w:t>
            </w:r>
          </w:p>
          <w:p w14:paraId="5FDF646B" w14:textId="2E5DAF8F" w:rsidR="00466087" w:rsidRPr="00D05A58" w:rsidRDefault="00466087" w:rsidP="00112124">
            <w:pPr>
              <w:rPr>
                <w:sz w:val="20"/>
              </w:rPr>
            </w:pPr>
          </w:p>
        </w:tc>
        <w:tc>
          <w:tcPr>
            <w:tcW w:w="2212" w:type="dxa"/>
          </w:tcPr>
          <w:p w14:paraId="695E0255" w14:textId="05A9D866" w:rsidR="00E7555D" w:rsidRPr="00E74230" w:rsidRDefault="00E7555D" w:rsidP="00112124">
            <w:pPr>
              <w:rPr>
                <w:color w:val="00B050"/>
                <w:sz w:val="20"/>
              </w:rPr>
            </w:pPr>
            <w:r w:rsidRPr="00E74230">
              <w:rPr>
                <w:color w:val="00B050"/>
                <w:sz w:val="20"/>
              </w:rPr>
              <w:lastRenderedPageBreak/>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D05A58" w:rsidRDefault="00E7555D" w:rsidP="00112124">
            <w:pPr>
              <w:rPr>
                <w:color w:val="00B050"/>
                <w:sz w:val="20"/>
              </w:rPr>
            </w:pPr>
            <w:r w:rsidRPr="00D05A58">
              <w:rPr>
                <w:color w:val="00B050"/>
                <w:sz w:val="20"/>
              </w:rPr>
              <w:t>Motion 119, #SP127</w:t>
            </w:r>
          </w:p>
          <w:p w14:paraId="5D4D2C38" w14:textId="2AA53122" w:rsidR="00301A02" w:rsidRPr="00D05A58" w:rsidRDefault="00301A02" w:rsidP="00301A02">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301A02" w:rsidRPr="00D05A58" w:rsidRDefault="00301A02" w:rsidP="00301A02">
            <w:pPr>
              <w:rPr>
                <w:color w:val="00B050"/>
                <w:sz w:val="20"/>
              </w:rPr>
            </w:pPr>
            <w:r w:rsidRPr="00D05A58">
              <w:rPr>
                <w:color w:val="00B050"/>
                <w:sz w:val="20"/>
              </w:rPr>
              <w:t xml:space="preserve">Motion 124, #SP186   </w:t>
            </w:r>
          </w:p>
          <w:p w14:paraId="6C9D7E2B" w14:textId="67F0C10E" w:rsidR="00E7555D" w:rsidRPr="00E74230" w:rsidRDefault="00E7555D" w:rsidP="00112124">
            <w:pPr>
              <w:rPr>
                <w:color w:val="00B050"/>
                <w:sz w:val="20"/>
              </w:rPr>
            </w:pPr>
          </w:p>
        </w:tc>
      </w:tr>
      <w:tr w:rsidR="00E7555D" w14:paraId="0B35AF2D" w14:textId="77777777" w:rsidTr="00C1254F">
        <w:trPr>
          <w:trHeight w:val="257"/>
        </w:trPr>
        <w:tc>
          <w:tcPr>
            <w:tcW w:w="1274" w:type="dxa"/>
          </w:tcPr>
          <w:p w14:paraId="5A53A2BA" w14:textId="52EEDA36" w:rsidR="00E7555D" w:rsidRPr="00FE5AC0" w:rsidRDefault="00E7555D" w:rsidP="00112124">
            <w:pPr>
              <w:rPr>
                <w:color w:val="00B050"/>
                <w:sz w:val="20"/>
              </w:rPr>
            </w:pPr>
            <w:r w:rsidRPr="00FE5AC0">
              <w:rPr>
                <w:color w:val="00B050"/>
                <w:sz w:val="20"/>
              </w:rPr>
              <w:t>MAC</w:t>
            </w:r>
          </w:p>
        </w:tc>
        <w:tc>
          <w:tcPr>
            <w:tcW w:w="1968"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E7555D" w:rsidRPr="00E74230" w:rsidRDefault="00E7555D" w:rsidP="00112124">
            <w:pPr>
              <w:rPr>
                <w:color w:val="00B050"/>
                <w:sz w:val="20"/>
              </w:rPr>
            </w:pPr>
            <w:r w:rsidRPr="00E74230">
              <w:rPr>
                <w:color w:val="00B050"/>
                <w:sz w:val="20"/>
              </w:rPr>
              <w:t>R1</w:t>
            </w:r>
          </w:p>
        </w:tc>
        <w:tc>
          <w:tcPr>
            <w:tcW w:w="2344" w:type="dxa"/>
          </w:tcPr>
          <w:p w14:paraId="14589F58" w14:textId="77777777" w:rsidR="00784927" w:rsidRDefault="00652040" w:rsidP="00112124">
            <w:pPr>
              <w:rPr>
                <w:rStyle w:val="Hyperlink"/>
                <w:color w:val="auto"/>
                <w:sz w:val="20"/>
                <w:u w:val="none"/>
              </w:rPr>
            </w:pPr>
            <w:r w:rsidRPr="00137D45">
              <w:rPr>
                <w:rStyle w:val="Hyperlink"/>
                <w:color w:val="auto"/>
                <w:sz w:val="20"/>
                <w:u w:val="none"/>
              </w:rPr>
              <w:t>Uploaded:</w:t>
            </w:r>
          </w:p>
          <w:p w14:paraId="2329C907" w14:textId="5371521C" w:rsidR="00E7555D" w:rsidRPr="00137D45" w:rsidRDefault="00784927" w:rsidP="00112124">
            <w:pPr>
              <w:rPr>
                <w:sz w:val="20"/>
              </w:rPr>
            </w:pPr>
            <w:r>
              <w:rPr>
                <w:rStyle w:val="Hyperlink"/>
                <w:color w:val="auto"/>
                <w:sz w:val="20"/>
                <w:u w:val="none"/>
              </w:rPr>
              <w:t>PDT text:</w:t>
            </w:r>
            <w:r w:rsidR="00652040" w:rsidRPr="00137D45">
              <w:rPr>
                <w:rStyle w:val="Hyperlink"/>
                <w:color w:val="auto"/>
                <w:sz w:val="20"/>
                <w:u w:val="none"/>
              </w:rPr>
              <w:br/>
            </w:r>
            <w:hyperlink r:id="rId548" w:history="1">
              <w:r w:rsidR="00B40CF3" w:rsidRPr="00137D45">
                <w:rPr>
                  <w:rStyle w:val="Hyperlink"/>
                  <w:color w:val="auto"/>
                  <w:sz w:val="20"/>
                </w:rPr>
                <w:t>20/1274r0</w:t>
              </w:r>
            </w:hyperlink>
            <w:r w:rsidR="00B40CF3" w:rsidRPr="00137D45">
              <w:rPr>
                <w:sz w:val="20"/>
              </w:rPr>
              <w:t xml:space="preserve">, </w:t>
            </w:r>
            <w:r w:rsidR="00652040" w:rsidRPr="00137D45">
              <w:rPr>
                <w:sz w:val="20"/>
              </w:rPr>
              <w:t>08/24/</w:t>
            </w:r>
            <w:r w:rsidR="00B40CF3" w:rsidRPr="00137D45">
              <w:rPr>
                <w:sz w:val="20"/>
              </w:rPr>
              <w:t>2020</w:t>
            </w:r>
          </w:p>
          <w:p w14:paraId="435EB2F2" w14:textId="602CA09E" w:rsidR="00CC0222" w:rsidRPr="00137D45" w:rsidRDefault="001D1EBE" w:rsidP="00112124">
            <w:pPr>
              <w:rPr>
                <w:sz w:val="20"/>
              </w:rPr>
            </w:pPr>
            <w:hyperlink r:id="rId549" w:history="1">
              <w:r w:rsidR="00CC0222" w:rsidRPr="00137D45">
                <w:rPr>
                  <w:rStyle w:val="Hyperlink"/>
                  <w:color w:val="auto"/>
                  <w:sz w:val="20"/>
                </w:rPr>
                <w:t>20/1274r1</w:t>
              </w:r>
            </w:hyperlink>
            <w:r w:rsidR="00CC0222" w:rsidRPr="00137D45">
              <w:rPr>
                <w:sz w:val="20"/>
              </w:rPr>
              <w:t>, 09/13/2020</w:t>
            </w:r>
          </w:p>
          <w:p w14:paraId="748361B3" w14:textId="3F65DE28" w:rsidR="000D1AE6" w:rsidRPr="00137D45" w:rsidRDefault="001D1EBE" w:rsidP="00112124">
            <w:pPr>
              <w:rPr>
                <w:sz w:val="20"/>
              </w:rPr>
            </w:pPr>
            <w:hyperlink r:id="rId550" w:history="1">
              <w:r w:rsidR="00540D8B" w:rsidRPr="00137D45">
                <w:rPr>
                  <w:rStyle w:val="Hyperlink"/>
                  <w:color w:val="auto"/>
                  <w:sz w:val="20"/>
                </w:rPr>
                <w:t>20/1274r2</w:t>
              </w:r>
            </w:hyperlink>
            <w:r w:rsidR="000D1AE6" w:rsidRPr="00137D45">
              <w:rPr>
                <w:sz w:val="20"/>
              </w:rPr>
              <w:t>, 09/14/2020</w:t>
            </w:r>
          </w:p>
          <w:p w14:paraId="60970C54" w14:textId="44459AA1" w:rsidR="00AF5C18" w:rsidRPr="00137D45" w:rsidRDefault="001D1EBE" w:rsidP="00112124">
            <w:pPr>
              <w:rPr>
                <w:sz w:val="20"/>
              </w:rPr>
            </w:pPr>
            <w:hyperlink r:id="rId551" w:history="1">
              <w:r w:rsidR="00AF5C18" w:rsidRPr="00137D45">
                <w:rPr>
                  <w:rStyle w:val="Hyperlink"/>
                  <w:color w:val="auto"/>
                  <w:sz w:val="20"/>
                </w:rPr>
                <w:t>20/1274r3</w:t>
              </w:r>
            </w:hyperlink>
            <w:r w:rsidR="00AF5C18" w:rsidRPr="00137D45">
              <w:rPr>
                <w:sz w:val="20"/>
              </w:rPr>
              <w:t>, 09/15/2020</w:t>
            </w:r>
          </w:p>
          <w:p w14:paraId="2FE50891" w14:textId="75BCCB11" w:rsidR="003D5101" w:rsidRPr="00137D45" w:rsidRDefault="001D1EBE" w:rsidP="00112124">
            <w:pPr>
              <w:rPr>
                <w:sz w:val="20"/>
              </w:rPr>
            </w:pPr>
            <w:hyperlink r:id="rId552" w:history="1">
              <w:r w:rsidR="003D5101" w:rsidRPr="00137D45">
                <w:rPr>
                  <w:rStyle w:val="Hyperlink"/>
                  <w:color w:val="auto"/>
                  <w:sz w:val="20"/>
                </w:rPr>
                <w:t>20/1274r4</w:t>
              </w:r>
            </w:hyperlink>
            <w:r w:rsidR="003D5101" w:rsidRPr="00137D45">
              <w:rPr>
                <w:sz w:val="20"/>
              </w:rPr>
              <w:t>, 09/16/2020</w:t>
            </w:r>
          </w:p>
          <w:p w14:paraId="50233373" w14:textId="0C44EA05" w:rsidR="007821B6" w:rsidRPr="00137D45" w:rsidRDefault="001D1EBE" w:rsidP="00112124">
            <w:pPr>
              <w:rPr>
                <w:sz w:val="20"/>
              </w:rPr>
            </w:pPr>
            <w:hyperlink r:id="rId553" w:history="1">
              <w:r w:rsidR="007821B6" w:rsidRPr="00137D45">
                <w:rPr>
                  <w:rStyle w:val="Hyperlink"/>
                  <w:color w:val="auto"/>
                  <w:sz w:val="20"/>
                </w:rPr>
                <w:t>20/1274r5</w:t>
              </w:r>
            </w:hyperlink>
            <w:r w:rsidR="007821B6" w:rsidRPr="00137D45">
              <w:rPr>
                <w:sz w:val="20"/>
              </w:rPr>
              <w:t>, 09/21/2020</w:t>
            </w:r>
          </w:p>
          <w:p w14:paraId="5A7F14DA" w14:textId="7FEB9539" w:rsidR="00F538FE" w:rsidRPr="00137D45" w:rsidRDefault="001D1EBE" w:rsidP="00112124">
            <w:pPr>
              <w:rPr>
                <w:sz w:val="20"/>
              </w:rPr>
            </w:pPr>
            <w:hyperlink r:id="rId554" w:history="1">
              <w:r w:rsidR="00F538FE" w:rsidRPr="00137D45">
                <w:rPr>
                  <w:rStyle w:val="Hyperlink"/>
                  <w:color w:val="auto"/>
                  <w:sz w:val="20"/>
                </w:rPr>
                <w:t>20/1274r6</w:t>
              </w:r>
            </w:hyperlink>
            <w:r w:rsidR="00F538FE" w:rsidRPr="00137D45">
              <w:rPr>
                <w:sz w:val="20"/>
              </w:rPr>
              <w:t>, 09/24/2020</w:t>
            </w:r>
          </w:p>
          <w:p w14:paraId="71799BDD" w14:textId="291DF89D" w:rsidR="007821B6" w:rsidRPr="00137D45" w:rsidRDefault="001D1EBE" w:rsidP="00112124">
            <w:pPr>
              <w:rPr>
                <w:sz w:val="20"/>
              </w:rPr>
            </w:pPr>
            <w:hyperlink r:id="rId555" w:history="1">
              <w:r w:rsidR="00A11BAC" w:rsidRPr="00137D45">
                <w:rPr>
                  <w:rStyle w:val="Hyperlink"/>
                  <w:color w:val="auto"/>
                  <w:sz w:val="20"/>
                </w:rPr>
                <w:t>20/1274r7</w:t>
              </w:r>
            </w:hyperlink>
            <w:r w:rsidR="00A11BAC" w:rsidRPr="00137D45">
              <w:rPr>
                <w:sz w:val="20"/>
              </w:rPr>
              <w:t>, 09/24/2020</w:t>
            </w:r>
          </w:p>
          <w:p w14:paraId="23E3BB27" w14:textId="140B3FD1" w:rsidR="00FC19EF" w:rsidRPr="00137D45" w:rsidRDefault="001D1EBE" w:rsidP="00112124">
            <w:pPr>
              <w:rPr>
                <w:sz w:val="20"/>
              </w:rPr>
            </w:pPr>
            <w:hyperlink r:id="rId556" w:history="1">
              <w:r w:rsidR="00FC19EF" w:rsidRPr="00137D45">
                <w:rPr>
                  <w:rStyle w:val="Hyperlink"/>
                  <w:color w:val="auto"/>
                  <w:sz w:val="20"/>
                </w:rPr>
                <w:t>20/1274r8</w:t>
              </w:r>
            </w:hyperlink>
            <w:r w:rsidR="00FC19EF" w:rsidRPr="00137D45">
              <w:rPr>
                <w:sz w:val="20"/>
              </w:rPr>
              <w:t>, 09/28/2020</w:t>
            </w:r>
          </w:p>
          <w:p w14:paraId="6A771F7A" w14:textId="6D2F26EB" w:rsidR="00FC19EF" w:rsidRPr="00137D45" w:rsidRDefault="001D1EBE" w:rsidP="00112124">
            <w:pPr>
              <w:rPr>
                <w:sz w:val="20"/>
              </w:rPr>
            </w:pPr>
            <w:hyperlink r:id="rId557" w:history="1">
              <w:r w:rsidR="002A0FDF" w:rsidRPr="00137D45">
                <w:rPr>
                  <w:rStyle w:val="Hyperlink"/>
                  <w:color w:val="auto"/>
                  <w:sz w:val="20"/>
                </w:rPr>
                <w:t>20/1274r9</w:t>
              </w:r>
            </w:hyperlink>
            <w:r w:rsidR="002A0FDF" w:rsidRPr="00137D45">
              <w:rPr>
                <w:sz w:val="20"/>
              </w:rPr>
              <w:t>, 09/28/2020</w:t>
            </w:r>
          </w:p>
          <w:p w14:paraId="2E2FA55C" w14:textId="25C13BD4" w:rsidR="00DF310D" w:rsidRPr="00137D45" w:rsidRDefault="00B40CF3" w:rsidP="00652040">
            <w:pPr>
              <w:rPr>
                <w:sz w:val="20"/>
              </w:rPr>
            </w:pPr>
            <w:r w:rsidRPr="00137D45">
              <w:rPr>
                <w:sz w:val="20"/>
              </w:rPr>
              <w:t>Visio file</w:t>
            </w:r>
            <w:r w:rsidR="00DF310D" w:rsidRPr="00137D45">
              <w:rPr>
                <w:sz w:val="20"/>
              </w:rPr>
              <w:t>:</w:t>
            </w:r>
            <w:r w:rsidRPr="00137D45">
              <w:rPr>
                <w:sz w:val="20"/>
              </w:rPr>
              <w:t xml:space="preserve"> </w:t>
            </w:r>
          </w:p>
          <w:p w14:paraId="4569FB6A" w14:textId="74E78DD1" w:rsidR="00B40CF3" w:rsidRPr="00137D45" w:rsidRDefault="001D1EBE" w:rsidP="00652040">
            <w:pPr>
              <w:rPr>
                <w:sz w:val="20"/>
              </w:rPr>
            </w:pPr>
            <w:hyperlink r:id="rId558" w:history="1">
              <w:r w:rsidR="00B40CF3" w:rsidRPr="00137D45">
                <w:rPr>
                  <w:rStyle w:val="Hyperlink"/>
                  <w:color w:val="auto"/>
                  <w:sz w:val="20"/>
                </w:rPr>
                <w:t>20/1288r0</w:t>
              </w:r>
            </w:hyperlink>
            <w:r w:rsidR="00B40CF3" w:rsidRPr="00137D45">
              <w:rPr>
                <w:sz w:val="20"/>
              </w:rPr>
              <w:t xml:space="preserve">, </w:t>
            </w:r>
            <w:r w:rsidR="00652040" w:rsidRPr="00137D45">
              <w:rPr>
                <w:sz w:val="20"/>
              </w:rPr>
              <w:t>08/24/</w:t>
            </w:r>
            <w:r w:rsidR="00B40CF3" w:rsidRPr="00137D45">
              <w:rPr>
                <w:sz w:val="20"/>
              </w:rPr>
              <w:t>2020</w:t>
            </w:r>
          </w:p>
          <w:p w14:paraId="7507104D" w14:textId="02E11178" w:rsidR="005C45A2" w:rsidRPr="00137D45" w:rsidRDefault="001D1EBE" w:rsidP="00652040">
            <w:pPr>
              <w:rPr>
                <w:sz w:val="20"/>
              </w:rPr>
            </w:pPr>
            <w:hyperlink r:id="rId559" w:history="1">
              <w:r w:rsidR="005C45A2" w:rsidRPr="00137D45">
                <w:rPr>
                  <w:rStyle w:val="Hyperlink"/>
                  <w:color w:val="auto"/>
                  <w:sz w:val="20"/>
                </w:rPr>
                <w:t>20/1288r1</w:t>
              </w:r>
            </w:hyperlink>
            <w:r w:rsidR="005C45A2" w:rsidRPr="00137D45">
              <w:rPr>
                <w:sz w:val="20"/>
              </w:rPr>
              <w:t>, 09/14/2020</w:t>
            </w:r>
          </w:p>
          <w:p w14:paraId="386C87F1" w14:textId="010438D4" w:rsidR="00FA3B4C" w:rsidRPr="00137D45" w:rsidRDefault="001D1EBE" w:rsidP="00652040">
            <w:pPr>
              <w:rPr>
                <w:sz w:val="20"/>
              </w:rPr>
            </w:pPr>
            <w:hyperlink r:id="rId560" w:history="1">
              <w:r w:rsidR="00FA3B4C" w:rsidRPr="00137D45">
                <w:rPr>
                  <w:rStyle w:val="Hyperlink"/>
                  <w:color w:val="auto"/>
                  <w:sz w:val="20"/>
                </w:rPr>
                <w:t>20/1288r2</w:t>
              </w:r>
            </w:hyperlink>
            <w:r w:rsidR="00FA3B4C" w:rsidRPr="00137D45">
              <w:rPr>
                <w:sz w:val="20"/>
              </w:rPr>
              <w:t>, 09/21/2020</w:t>
            </w:r>
          </w:p>
          <w:p w14:paraId="1ADEC765" w14:textId="44F4E401" w:rsidR="00784927" w:rsidRDefault="001D1EBE" w:rsidP="00652040">
            <w:pPr>
              <w:rPr>
                <w:sz w:val="20"/>
              </w:rPr>
            </w:pPr>
            <w:hyperlink r:id="rId561" w:history="1">
              <w:r w:rsidR="00704360" w:rsidRPr="00137D45">
                <w:rPr>
                  <w:rStyle w:val="Hyperlink"/>
                  <w:color w:val="auto"/>
                  <w:sz w:val="20"/>
                </w:rPr>
                <w:t>20/1288r3</w:t>
              </w:r>
            </w:hyperlink>
            <w:r w:rsidR="00704360" w:rsidRPr="00137D45">
              <w:rPr>
                <w:sz w:val="20"/>
              </w:rPr>
              <w:t>, 09/28/2020</w:t>
            </w:r>
          </w:p>
          <w:p w14:paraId="13662EA1" w14:textId="40343E86" w:rsidR="00784927" w:rsidRDefault="00EA04BA" w:rsidP="00652040">
            <w:pPr>
              <w:rPr>
                <w:sz w:val="20"/>
              </w:rPr>
            </w:pPr>
            <w:r>
              <w:rPr>
                <w:sz w:val="20"/>
              </w:rPr>
              <w:t>TBD</w:t>
            </w:r>
            <w:r w:rsidR="00784927">
              <w:rPr>
                <w:sz w:val="20"/>
              </w:rPr>
              <w:t xml:space="preserve"> text:</w:t>
            </w:r>
          </w:p>
          <w:p w14:paraId="00D67AC5" w14:textId="7521993E" w:rsidR="00784927" w:rsidRPr="00B92D29" w:rsidRDefault="001D1EBE" w:rsidP="00652040">
            <w:pPr>
              <w:rPr>
                <w:sz w:val="20"/>
              </w:rPr>
            </w:pPr>
            <w:hyperlink r:id="rId562" w:history="1">
              <w:r w:rsidR="00784927" w:rsidRPr="00B92D29">
                <w:rPr>
                  <w:rStyle w:val="Hyperlink"/>
                  <w:color w:val="auto"/>
                  <w:sz w:val="20"/>
                </w:rPr>
                <w:t>20/1582r0</w:t>
              </w:r>
            </w:hyperlink>
            <w:r w:rsidR="00110D87" w:rsidRPr="00B92D29">
              <w:rPr>
                <w:sz w:val="20"/>
              </w:rPr>
              <w:t>, 10/08/2020</w:t>
            </w:r>
          </w:p>
          <w:p w14:paraId="1D024794" w14:textId="7F4284A8" w:rsidR="00110D87" w:rsidRDefault="001D1EBE" w:rsidP="00652040">
            <w:pPr>
              <w:rPr>
                <w:sz w:val="20"/>
              </w:rPr>
            </w:pPr>
            <w:hyperlink r:id="rId563" w:history="1">
              <w:r w:rsidR="00110D87" w:rsidRPr="00B92D29">
                <w:rPr>
                  <w:rStyle w:val="Hyperlink"/>
                  <w:color w:val="auto"/>
                  <w:sz w:val="20"/>
                </w:rPr>
                <w:t>20/1582r1</w:t>
              </w:r>
            </w:hyperlink>
            <w:r w:rsidR="00110D87" w:rsidRPr="00B92D29">
              <w:rPr>
                <w:sz w:val="20"/>
              </w:rPr>
              <w:t>, 10/09/2020</w:t>
            </w:r>
          </w:p>
          <w:p w14:paraId="1F3B04FB" w14:textId="06666FA5" w:rsidR="00124438" w:rsidRPr="00F87E92" w:rsidRDefault="001D1EBE" w:rsidP="00652040">
            <w:pPr>
              <w:rPr>
                <w:sz w:val="20"/>
              </w:rPr>
            </w:pPr>
            <w:hyperlink r:id="rId564" w:history="1">
              <w:r w:rsidR="00124438" w:rsidRPr="00F87E92">
                <w:rPr>
                  <w:rStyle w:val="Hyperlink"/>
                  <w:color w:val="auto"/>
                  <w:sz w:val="20"/>
                </w:rPr>
                <w:t>20/1592r0</w:t>
              </w:r>
            </w:hyperlink>
            <w:r w:rsidR="00124438" w:rsidRPr="00F87E92">
              <w:rPr>
                <w:sz w:val="20"/>
              </w:rPr>
              <w:t>, 10/08/2020</w:t>
            </w:r>
          </w:p>
          <w:p w14:paraId="0DDEE176" w14:textId="77777777" w:rsidR="00652040" w:rsidRPr="00F87E92" w:rsidRDefault="00652040" w:rsidP="00652040">
            <w:pPr>
              <w:rPr>
                <w:sz w:val="20"/>
              </w:rPr>
            </w:pPr>
          </w:p>
          <w:p w14:paraId="3A7C1813" w14:textId="77777777" w:rsidR="00652040" w:rsidRPr="00F87E92" w:rsidRDefault="00652040" w:rsidP="00652040">
            <w:pPr>
              <w:rPr>
                <w:sz w:val="20"/>
              </w:rPr>
            </w:pPr>
            <w:r w:rsidRPr="00F87E92">
              <w:rPr>
                <w:sz w:val="20"/>
              </w:rPr>
              <w:t>Presented:</w:t>
            </w:r>
          </w:p>
          <w:p w14:paraId="18524BAD" w14:textId="282DFDBF" w:rsidR="00EA04BA" w:rsidRPr="00F87E92" w:rsidRDefault="00EA04BA" w:rsidP="00652040">
            <w:pPr>
              <w:rPr>
                <w:sz w:val="20"/>
              </w:rPr>
            </w:pPr>
            <w:r w:rsidRPr="00F87E92">
              <w:rPr>
                <w:sz w:val="20"/>
              </w:rPr>
              <w:t>PDT text:</w:t>
            </w:r>
          </w:p>
          <w:p w14:paraId="388759B2" w14:textId="77777777" w:rsidR="00B36EA7" w:rsidRPr="00F87E92" w:rsidRDefault="001D1EBE" w:rsidP="00B36EA7">
            <w:pPr>
              <w:rPr>
                <w:sz w:val="20"/>
              </w:rPr>
            </w:pPr>
            <w:hyperlink r:id="rId565" w:history="1">
              <w:r w:rsidR="00B36EA7" w:rsidRPr="00F87E92">
                <w:rPr>
                  <w:rStyle w:val="Hyperlink"/>
                  <w:color w:val="auto"/>
                  <w:sz w:val="20"/>
                </w:rPr>
                <w:t>20/1274r5</w:t>
              </w:r>
            </w:hyperlink>
            <w:r w:rsidR="00B36EA7" w:rsidRPr="00F87E92">
              <w:rPr>
                <w:sz w:val="20"/>
              </w:rPr>
              <w:t>, 09/21/2020</w:t>
            </w:r>
          </w:p>
          <w:p w14:paraId="0925C3E9" w14:textId="77777777" w:rsidR="00CC32D5" w:rsidRPr="00F87E92" w:rsidRDefault="001D1EBE" w:rsidP="00CC32D5">
            <w:pPr>
              <w:rPr>
                <w:sz w:val="20"/>
              </w:rPr>
            </w:pPr>
            <w:hyperlink r:id="rId566" w:history="1">
              <w:r w:rsidR="00CC32D5" w:rsidRPr="00F87E92">
                <w:rPr>
                  <w:rStyle w:val="Hyperlink"/>
                  <w:color w:val="auto"/>
                  <w:sz w:val="20"/>
                </w:rPr>
                <w:t>20/1274r6</w:t>
              </w:r>
            </w:hyperlink>
            <w:r w:rsidR="00CC32D5" w:rsidRPr="00F87E92">
              <w:rPr>
                <w:sz w:val="20"/>
              </w:rPr>
              <w:t>, 09/24/2020</w:t>
            </w:r>
          </w:p>
          <w:p w14:paraId="641AD624" w14:textId="77777777" w:rsidR="00210D1B" w:rsidRPr="00F87E92" w:rsidRDefault="001D1EBE" w:rsidP="00210D1B">
            <w:pPr>
              <w:rPr>
                <w:sz w:val="20"/>
              </w:rPr>
            </w:pPr>
            <w:hyperlink r:id="rId567" w:history="1">
              <w:r w:rsidR="00210D1B" w:rsidRPr="00F87E92">
                <w:rPr>
                  <w:rStyle w:val="Hyperlink"/>
                  <w:color w:val="auto"/>
                  <w:sz w:val="20"/>
                </w:rPr>
                <w:t>20/1274r8</w:t>
              </w:r>
            </w:hyperlink>
            <w:r w:rsidR="00210D1B" w:rsidRPr="00F87E92">
              <w:rPr>
                <w:sz w:val="20"/>
              </w:rPr>
              <w:t>, 09/28/2020</w:t>
            </w:r>
          </w:p>
          <w:p w14:paraId="45B4712F" w14:textId="77777777" w:rsidR="00652040" w:rsidRPr="00F87E92" w:rsidRDefault="00EA04BA" w:rsidP="00652040">
            <w:pPr>
              <w:rPr>
                <w:sz w:val="20"/>
              </w:rPr>
            </w:pPr>
            <w:r w:rsidRPr="00F87E92">
              <w:rPr>
                <w:sz w:val="20"/>
              </w:rPr>
              <w:t>TBD text:</w:t>
            </w:r>
          </w:p>
          <w:p w14:paraId="25FBA28C" w14:textId="77777777" w:rsidR="00EA04BA" w:rsidRPr="00F87E92" w:rsidRDefault="001D1EBE" w:rsidP="00EA04BA">
            <w:pPr>
              <w:rPr>
                <w:sz w:val="20"/>
              </w:rPr>
            </w:pPr>
            <w:hyperlink r:id="rId568" w:history="1">
              <w:r w:rsidR="00EA04BA" w:rsidRPr="00F87E92">
                <w:rPr>
                  <w:rStyle w:val="Hyperlink"/>
                  <w:color w:val="auto"/>
                  <w:sz w:val="20"/>
                </w:rPr>
                <w:t>20/1582r0</w:t>
              </w:r>
            </w:hyperlink>
            <w:r w:rsidR="00EA04BA" w:rsidRPr="00F87E92">
              <w:rPr>
                <w:sz w:val="20"/>
              </w:rPr>
              <w:t>, 10/08/2020</w:t>
            </w:r>
          </w:p>
          <w:p w14:paraId="25940F96" w14:textId="77777777" w:rsidR="00F87E92" w:rsidRDefault="001D1EBE" w:rsidP="00F87E92">
            <w:pPr>
              <w:rPr>
                <w:sz w:val="20"/>
              </w:rPr>
            </w:pPr>
            <w:hyperlink r:id="rId569" w:history="1">
              <w:r w:rsidR="00F87E92" w:rsidRPr="00F87E92">
                <w:rPr>
                  <w:rStyle w:val="Hyperlink"/>
                  <w:color w:val="auto"/>
                  <w:sz w:val="20"/>
                </w:rPr>
                <w:t>20/1592r0</w:t>
              </w:r>
            </w:hyperlink>
            <w:r w:rsidR="00F87E92" w:rsidRPr="00F87E92">
              <w:rPr>
                <w:sz w:val="20"/>
              </w:rPr>
              <w:t>, 10/08/2020</w:t>
            </w:r>
          </w:p>
          <w:p w14:paraId="4B10C296" w14:textId="40C3FBD4" w:rsidR="00D36704" w:rsidRDefault="001D1EBE" w:rsidP="00D36704">
            <w:pPr>
              <w:rPr>
                <w:sz w:val="20"/>
              </w:rPr>
            </w:pPr>
            <w:hyperlink r:id="rId570" w:history="1">
              <w:r w:rsidR="00D36704" w:rsidRPr="00B92D29">
                <w:rPr>
                  <w:rStyle w:val="Hyperlink"/>
                  <w:color w:val="auto"/>
                  <w:sz w:val="20"/>
                </w:rPr>
                <w:t>20/1582r1</w:t>
              </w:r>
            </w:hyperlink>
            <w:r w:rsidR="00D36704">
              <w:rPr>
                <w:sz w:val="20"/>
              </w:rPr>
              <w:t>, 10/12/</w:t>
            </w:r>
            <w:r w:rsidR="00D36704" w:rsidRPr="00B92D29">
              <w:rPr>
                <w:sz w:val="20"/>
              </w:rPr>
              <w:t>2020</w:t>
            </w:r>
          </w:p>
          <w:p w14:paraId="6CBDDE94" w14:textId="5C9E029D" w:rsidR="00D36704" w:rsidRPr="00F87E92" w:rsidRDefault="001D1EBE" w:rsidP="00F87E92">
            <w:pPr>
              <w:rPr>
                <w:sz w:val="20"/>
              </w:rPr>
            </w:pPr>
            <w:hyperlink r:id="rId571" w:history="1">
              <w:r w:rsidR="00D36704" w:rsidRPr="00F87E92">
                <w:rPr>
                  <w:rStyle w:val="Hyperlink"/>
                  <w:color w:val="auto"/>
                  <w:sz w:val="20"/>
                </w:rPr>
                <w:t>20/1592r0</w:t>
              </w:r>
            </w:hyperlink>
            <w:r w:rsidR="00D36704">
              <w:rPr>
                <w:sz w:val="20"/>
              </w:rPr>
              <w:t>, 10/12</w:t>
            </w:r>
            <w:r w:rsidR="00D36704" w:rsidRPr="00F87E92">
              <w:rPr>
                <w:sz w:val="20"/>
              </w:rPr>
              <w:t>/2020</w:t>
            </w:r>
          </w:p>
          <w:p w14:paraId="076C5052" w14:textId="77777777" w:rsidR="00EA04BA" w:rsidRPr="00137D45" w:rsidRDefault="00EA04BA" w:rsidP="00652040">
            <w:pPr>
              <w:rPr>
                <w:sz w:val="20"/>
              </w:rPr>
            </w:pPr>
          </w:p>
          <w:p w14:paraId="36670193" w14:textId="77777777" w:rsidR="00652040" w:rsidRDefault="00652040" w:rsidP="00652040">
            <w:pPr>
              <w:rPr>
                <w:sz w:val="20"/>
              </w:rPr>
            </w:pPr>
            <w:r w:rsidRPr="00137D45">
              <w:rPr>
                <w:sz w:val="20"/>
              </w:rPr>
              <w:lastRenderedPageBreak/>
              <w:t>Straw Polled:</w:t>
            </w:r>
          </w:p>
          <w:p w14:paraId="41979646" w14:textId="6F6CC4DB" w:rsidR="00EA04BA" w:rsidRPr="00137D45" w:rsidRDefault="00EA04BA" w:rsidP="00652040">
            <w:pPr>
              <w:rPr>
                <w:sz w:val="20"/>
              </w:rPr>
            </w:pPr>
            <w:r>
              <w:rPr>
                <w:sz w:val="20"/>
              </w:rPr>
              <w:t>PDT text:</w:t>
            </w:r>
          </w:p>
          <w:p w14:paraId="2957F1B3" w14:textId="77777777" w:rsidR="00652040" w:rsidRPr="00137D45" w:rsidRDefault="001D1EBE" w:rsidP="00652040">
            <w:pPr>
              <w:rPr>
                <w:sz w:val="20"/>
              </w:rPr>
            </w:pPr>
            <w:hyperlink r:id="rId572" w:history="1">
              <w:r w:rsidR="00A11BAC" w:rsidRPr="00137D45">
                <w:rPr>
                  <w:rStyle w:val="Hyperlink"/>
                  <w:color w:val="auto"/>
                  <w:sz w:val="20"/>
                </w:rPr>
                <w:t>20/1274r7</w:t>
              </w:r>
            </w:hyperlink>
            <w:r w:rsidR="00A11BAC" w:rsidRPr="00137D45">
              <w:rPr>
                <w:sz w:val="20"/>
              </w:rPr>
              <w:t>, 09/24/2020</w:t>
            </w:r>
          </w:p>
          <w:p w14:paraId="26A1B99F" w14:textId="77777777" w:rsidR="00A11BAC" w:rsidRPr="00137D45" w:rsidRDefault="003109C9" w:rsidP="00652040">
            <w:pPr>
              <w:rPr>
                <w:sz w:val="20"/>
              </w:rPr>
            </w:pPr>
            <w:r w:rsidRPr="00137D45">
              <w:rPr>
                <w:sz w:val="20"/>
                <w:highlight w:val="red"/>
              </w:rPr>
              <w:t>(SP result: 25Y, 23N, 27A)</w:t>
            </w:r>
          </w:p>
          <w:p w14:paraId="255ADACF" w14:textId="77777777" w:rsidR="002C3674" w:rsidRPr="00137D45" w:rsidRDefault="001D1EBE" w:rsidP="002C3674">
            <w:pPr>
              <w:rPr>
                <w:sz w:val="20"/>
              </w:rPr>
            </w:pPr>
            <w:hyperlink r:id="rId573" w:history="1">
              <w:r w:rsidR="002C3674" w:rsidRPr="00137D45">
                <w:rPr>
                  <w:rStyle w:val="Hyperlink"/>
                  <w:color w:val="auto"/>
                  <w:sz w:val="20"/>
                </w:rPr>
                <w:t>20/1274r9</w:t>
              </w:r>
            </w:hyperlink>
            <w:r w:rsidR="002C3674" w:rsidRPr="00137D45">
              <w:rPr>
                <w:sz w:val="20"/>
              </w:rPr>
              <w:t>, 09/28/2020</w:t>
            </w:r>
          </w:p>
          <w:p w14:paraId="3AC90610" w14:textId="77777777" w:rsidR="002C3674" w:rsidRDefault="00BF04D3" w:rsidP="00652040">
            <w:pPr>
              <w:rPr>
                <w:sz w:val="20"/>
              </w:rPr>
            </w:pPr>
            <w:r w:rsidRPr="00137D45">
              <w:rPr>
                <w:sz w:val="20"/>
                <w:highlight w:val="green"/>
              </w:rPr>
              <w:t>(SP result:  Approved with unanimous consent)</w:t>
            </w:r>
          </w:p>
          <w:p w14:paraId="4CFA5B12" w14:textId="77777777" w:rsidR="00EA04BA" w:rsidRDefault="00EA04BA" w:rsidP="00652040">
            <w:pPr>
              <w:rPr>
                <w:sz w:val="20"/>
              </w:rPr>
            </w:pPr>
            <w:r>
              <w:rPr>
                <w:sz w:val="20"/>
              </w:rPr>
              <w:t>TBD text:</w:t>
            </w:r>
          </w:p>
          <w:p w14:paraId="66F29DF9" w14:textId="77777777" w:rsidR="00D36704" w:rsidRDefault="001D1EBE" w:rsidP="00D36704">
            <w:pPr>
              <w:rPr>
                <w:sz w:val="20"/>
              </w:rPr>
            </w:pPr>
            <w:hyperlink r:id="rId574" w:history="1">
              <w:r w:rsidR="00D36704" w:rsidRPr="00B92D29">
                <w:rPr>
                  <w:rStyle w:val="Hyperlink"/>
                  <w:color w:val="auto"/>
                  <w:sz w:val="20"/>
                </w:rPr>
                <w:t>20/1582r1</w:t>
              </w:r>
            </w:hyperlink>
            <w:r w:rsidR="00D36704">
              <w:rPr>
                <w:sz w:val="20"/>
              </w:rPr>
              <w:t>, 10/12/</w:t>
            </w:r>
            <w:r w:rsidR="00D36704" w:rsidRPr="00B92D29">
              <w:rPr>
                <w:sz w:val="20"/>
              </w:rPr>
              <w:t>2020</w:t>
            </w:r>
          </w:p>
          <w:p w14:paraId="0AAC7B2D" w14:textId="502CFC9C" w:rsidR="002408CA" w:rsidRDefault="002408CA" w:rsidP="00D36704">
            <w:pPr>
              <w:rPr>
                <w:sz w:val="20"/>
              </w:rPr>
            </w:pPr>
            <w:r w:rsidRPr="00137D45">
              <w:rPr>
                <w:sz w:val="20"/>
                <w:highlight w:val="green"/>
              </w:rPr>
              <w:t>(SP result:  Approved with unanimous consent)</w:t>
            </w:r>
          </w:p>
          <w:p w14:paraId="04A34881" w14:textId="77777777" w:rsidR="00D36704" w:rsidRPr="00F87E92" w:rsidRDefault="001D1EBE" w:rsidP="00D36704">
            <w:pPr>
              <w:rPr>
                <w:sz w:val="20"/>
              </w:rPr>
            </w:pPr>
            <w:hyperlink r:id="rId575" w:history="1">
              <w:r w:rsidR="00D36704" w:rsidRPr="00F87E92">
                <w:rPr>
                  <w:rStyle w:val="Hyperlink"/>
                  <w:color w:val="auto"/>
                  <w:sz w:val="20"/>
                </w:rPr>
                <w:t>20/1592r0</w:t>
              </w:r>
            </w:hyperlink>
            <w:r w:rsidR="00D36704">
              <w:rPr>
                <w:sz w:val="20"/>
              </w:rPr>
              <w:t>, 10/12</w:t>
            </w:r>
            <w:r w:rsidR="00D36704" w:rsidRPr="00F87E92">
              <w:rPr>
                <w:sz w:val="20"/>
              </w:rPr>
              <w:t>/2020</w:t>
            </w:r>
          </w:p>
          <w:p w14:paraId="11A4852A" w14:textId="68E3CDED" w:rsidR="00EA04BA" w:rsidRPr="00137D45" w:rsidRDefault="002408CA" w:rsidP="00652040">
            <w:pPr>
              <w:rPr>
                <w:sz w:val="20"/>
              </w:rPr>
            </w:pPr>
            <w:r w:rsidRPr="002408CA">
              <w:rPr>
                <w:sz w:val="20"/>
                <w:highlight w:val="green"/>
              </w:rPr>
              <w:t>(SP result: 33Y, 1N, 46A)</w:t>
            </w:r>
          </w:p>
        </w:tc>
        <w:tc>
          <w:tcPr>
            <w:tcW w:w="2212" w:type="dxa"/>
          </w:tcPr>
          <w:p w14:paraId="3101D2AF" w14:textId="181C52E3" w:rsidR="00E7555D" w:rsidRPr="00E74230" w:rsidRDefault="00E7555D" w:rsidP="00112124">
            <w:pPr>
              <w:rPr>
                <w:color w:val="00B050"/>
                <w:sz w:val="20"/>
              </w:rPr>
            </w:pPr>
            <w:r w:rsidRPr="00E74230">
              <w:rPr>
                <w:color w:val="00B050"/>
                <w:sz w:val="20"/>
              </w:rPr>
              <w:lastRenderedPageBreak/>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DD778CC" w:rsidR="00E7555D" w:rsidRPr="00E74230" w:rsidRDefault="00E7555D" w:rsidP="00112124">
            <w:pPr>
              <w:rPr>
                <w:color w:val="00B050"/>
                <w:sz w:val="20"/>
              </w:rPr>
            </w:pPr>
            <w:r w:rsidRPr="00E74230">
              <w:rPr>
                <w:color w:val="00B050"/>
                <w:sz w:val="20"/>
              </w:rPr>
              <w:t xml:space="preserve">Motion 115, #SP93 </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C1254F">
        <w:trPr>
          <w:trHeight w:val="257"/>
        </w:trPr>
        <w:tc>
          <w:tcPr>
            <w:tcW w:w="1274" w:type="dxa"/>
          </w:tcPr>
          <w:p w14:paraId="640D677A" w14:textId="3B84916A" w:rsidR="00E7555D" w:rsidRPr="00FE5AC0" w:rsidRDefault="00E7555D" w:rsidP="00112124">
            <w:pPr>
              <w:rPr>
                <w:color w:val="00B050"/>
                <w:sz w:val="20"/>
              </w:rPr>
            </w:pPr>
            <w:r>
              <w:rPr>
                <w:color w:val="00B050"/>
                <w:sz w:val="20"/>
              </w:rPr>
              <w:t>MAC</w:t>
            </w:r>
          </w:p>
        </w:tc>
        <w:tc>
          <w:tcPr>
            <w:tcW w:w="1968"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06"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E7555D" w:rsidRPr="00E74230" w:rsidRDefault="00E7555D" w:rsidP="00112124">
            <w:pPr>
              <w:rPr>
                <w:color w:val="00B050"/>
                <w:sz w:val="20"/>
              </w:rPr>
            </w:pPr>
            <w:r w:rsidRPr="00E74230">
              <w:rPr>
                <w:color w:val="00B050"/>
                <w:sz w:val="20"/>
              </w:rPr>
              <w:t>R1</w:t>
            </w:r>
          </w:p>
        </w:tc>
        <w:tc>
          <w:tcPr>
            <w:tcW w:w="2344" w:type="dxa"/>
          </w:tcPr>
          <w:p w14:paraId="28B434A7" w14:textId="77777777" w:rsidR="00E7555D" w:rsidRPr="00137D45" w:rsidRDefault="00652040" w:rsidP="00112124">
            <w:pPr>
              <w:rPr>
                <w:sz w:val="20"/>
              </w:rPr>
            </w:pPr>
            <w:r w:rsidRPr="00137D45">
              <w:rPr>
                <w:sz w:val="20"/>
              </w:rPr>
              <w:t>Uploaded:</w:t>
            </w:r>
          </w:p>
          <w:p w14:paraId="6784B3F9" w14:textId="3C1F8A92" w:rsidR="00480FF1" w:rsidRPr="00137D45" w:rsidRDefault="001D1EBE" w:rsidP="00112124">
            <w:pPr>
              <w:rPr>
                <w:sz w:val="20"/>
              </w:rPr>
            </w:pPr>
            <w:hyperlink r:id="rId576" w:history="1">
              <w:r w:rsidR="00480FF1" w:rsidRPr="00137D45">
                <w:rPr>
                  <w:rStyle w:val="Hyperlink"/>
                  <w:color w:val="auto"/>
                  <w:sz w:val="20"/>
                </w:rPr>
                <w:t>20/1333r0</w:t>
              </w:r>
            </w:hyperlink>
            <w:r w:rsidR="00480FF1" w:rsidRPr="00137D45">
              <w:rPr>
                <w:sz w:val="20"/>
              </w:rPr>
              <w:t>, 09/07/2020</w:t>
            </w:r>
          </w:p>
          <w:p w14:paraId="58ECBA09" w14:textId="5CF7C677" w:rsidR="00717B92" w:rsidRPr="00137D45" w:rsidRDefault="001D1EBE" w:rsidP="00112124">
            <w:pPr>
              <w:rPr>
                <w:sz w:val="20"/>
              </w:rPr>
            </w:pPr>
            <w:hyperlink r:id="rId577" w:history="1">
              <w:r w:rsidR="00717B92" w:rsidRPr="00137D45">
                <w:rPr>
                  <w:rStyle w:val="Hyperlink"/>
                  <w:color w:val="auto"/>
                  <w:sz w:val="20"/>
                </w:rPr>
                <w:t>20/1333r1</w:t>
              </w:r>
            </w:hyperlink>
            <w:r w:rsidR="00717B92" w:rsidRPr="00137D45">
              <w:rPr>
                <w:sz w:val="20"/>
              </w:rPr>
              <w:t>, 09/09/2020</w:t>
            </w:r>
          </w:p>
          <w:p w14:paraId="069D8126" w14:textId="6CC345EC" w:rsidR="009E5047" w:rsidRPr="00137D45" w:rsidRDefault="001D1EBE" w:rsidP="00112124">
            <w:pPr>
              <w:rPr>
                <w:sz w:val="20"/>
              </w:rPr>
            </w:pPr>
            <w:hyperlink r:id="rId578" w:history="1">
              <w:r w:rsidR="009E5047" w:rsidRPr="00137D45">
                <w:rPr>
                  <w:rStyle w:val="Hyperlink"/>
                  <w:color w:val="auto"/>
                  <w:sz w:val="20"/>
                </w:rPr>
                <w:t>20/1333r2</w:t>
              </w:r>
            </w:hyperlink>
            <w:r w:rsidR="009E5047" w:rsidRPr="00137D45">
              <w:rPr>
                <w:sz w:val="20"/>
              </w:rPr>
              <w:t>, 09/23/2020</w:t>
            </w:r>
          </w:p>
          <w:p w14:paraId="605A3F8C" w14:textId="77777777" w:rsidR="00652040" w:rsidRPr="00137D45" w:rsidRDefault="00652040" w:rsidP="00112124">
            <w:pPr>
              <w:rPr>
                <w:sz w:val="20"/>
              </w:rPr>
            </w:pPr>
          </w:p>
          <w:p w14:paraId="0144C8DC" w14:textId="77777777" w:rsidR="00652040" w:rsidRDefault="00652040" w:rsidP="00652040">
            <w:pPr>
              <w:rPr>
                <w:sz w:val="20"/>
              </w:rPr>
            </w:pPr>
            <w:r w:rsidRPr="00137D45">
              <w:rPr>
                <w:sz w:val="20"/>
              </w:rPr>
              <w:t>Presented:</w:t>
            </w:r>
          </w:p>
          <w:p w14:paraId="67675838" w14:textId="02B04493" w:rsidR="00B71045" w:rsidRPr="00137D45" w:rsidRDefault="00B71045" w:rsidP="00652040">
            <w:pPr>
              <w:rPr>
                <w:sz w:val="20"/>
              </w:rPr>
            </w:pPr>
            <w:r>
              <w:rPr>
                <w:sz w:val="20"/>
              </w:rPr>
              <w:t>PDT text:</w:t>
            </w:r>
          </w:p>
          <w:p w14:paraId="2D5FF956" w14:textId="7157D45E" w:rsidR="00CF20D0" w:rsidRPr="00137D45" w:rsidRDefault="001D1EBE" w:rsidP="00CF20D0">
            <w:pPr>
              <w:rPr>
                <w:sz w:val="20"/>
              </w:rPr>
            </w:pPr>
            <w:hyperlink r:id="rId579" w:history="1">
              <w:r w:rsidR="00CF20D0" w:rsidRPr="00137D45">
                <w:rPr>
                  <w:rStyle w:val="Hyperlink"/>
                  <w:color w:val="auto"/>
                  <w:sz w:val="20"/>
                </w:rPr>
                <w:t>20/1333r1</w:t>
              </w:r>
            </w:hyperlink>
            <w:r w:rsidR="00CF20D0" w:rsidRPr="00137D45">
              <w:rPr>
                <w:sz w:val="20"/>
              </w:rPr>
              <w:t>, 09/21/2020</w:t>
            </w:r>
          </w:p>
          <w:p w14:paraId="63EC4073" w14:textId="7F42BA54" w:rsidR="00B71045" w:rsidRDefault="001D1EBE" w:rsidP="00B92D29">
            <w:pPr>
              <w:rPr>
                <w:sz w:val="20"/>
              </w:rPr>
            </w:pPr>
            <w:hyperlink r:id="rId580" w:history="1">
              <w:r w:rsidR="003C6E11" w:rsidRPr="00137D45">
                <w:rPr>
                  <w:rStyle w:val="Hyperlink"/>
                  <w:color w:val="auto"/>
                  <w:sz w:val="20"/>
                </w:rPr>
                <w:t>20/1333r2</w:t>
              </w:r>
            </w:hyperlink>
            <w:r w:rsidR="003C6E11" w:rsidRPr="00137D45">
              <w:rPr>
                <w:sz w:val="20"/>
              </w:rPr>
              <w:t>, 09/23/2020</w:t>
            </w:r>
          </w:p>
          <w:p w14:paraId="46DA6215" w14:textId="77777777" w:rsidR="00652040" w:rsidRPr="00137D45" w:rsidRDefault="00652040" w:rsidP="00652040">
            <w:pPr>
              <w:rPr>
                <w:sz w:val="20"/>
              </w:rPr>
            </w:pPr>
          </w:p>
          <w:p w14:paraId="42F1A861" w14:textId="77777777" w:rsidR="00652040" w:rsidRPr="00137D45" w:rsidRDefault="00652040" w:rsidP="00652040">
            <w:pPr>
              <w:rPr>
                <w:sz w:val="20"/>
              </w:rPr>
            </w:pPr>
            <w:r w:rsidRPr="00137D45">
              <w:rPr>
                <w:sz w:val="20"/>
              </w:rPr>
              <w:t>Straw Polled:</w:t>
            </w:r>
          </w:p>
          <w:p w14:paraId="192BAE25" w14:textId="4FCD9123" w:rsidR="00B2702C" w:rsidRPr="00B2702C" w:rsidRDefault="00B2702C" w:rsidP="0044185A">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44185A" w:rsidRPr="00137D45" w:rsidRDefault="001D1EBE" w:rsidP="0044185A">
            <w:pPr>
              <w:rPr>
                <w:sz w:val="20"/>
              </w:rPr>
            </w:pPr>
            <w:hyperlink r:id="rId581" w:history="1">
              <w:r w:rsidR="0044185A" w:rsidRPr="00137D45">
                <w:rPr>
                  <w:rStyle w:val="Hyperlink"/>
                  <w:color w:val="auto"/>
                  <w:sz w:val="20"/>
                </w:rPr>
                <w:t>20/1333r2</w:t>
              </w:r>
            </w:hyperlink>
            <w:r w:rsidR="0044185A" w:rsidRPr="00137D45">
              <w:rPr>
                <w:sz w:val="20"/>
              </w:rPr>
              <w:t>, 09/23/2020</w:t>
            </w:r>
          </w:p>
          <w:p w14:paraId="51904965" w14:textId="3549D9A4" w:rsidR="00B2702C" w:rsidRPr="00137D45" w:rsidRDefault="00B21BAD" w:rsidP="00EA04BA">
            <w:pPr>
              <w:rPr>
                <w:sz w:val="20"/>
              </w:rPr>
            </w:pPr>
            <w:r w:rsidRPr="00137D45">
              <w:rPr>
                <w:sz w:val="20"/>
                <w:highlight w:val="green"/>
              </w:rPr>
              <w:t>(SP result:  Approved with unanimous consent)</w:t>
            </w:r>
          </w:p>
        </w:tc>
        <w:tc>
          <w:tcPr>
            <w:tcW w:w="2212"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C1254F">
        <w:trPr>
          <w:trHeight w:val="257"/>
        </w:trPr>
        <w:tc>
          <w:tcPr>
            <w:tcW w:w="1274" w:type="dxa"/>
          </w:tcPr>
          <w:p w14:paraId="1BB8E8AE" w14:textId="13338D5D" w:rsidR="00E7555D" w:rsidRPr="00D21263" w:rsidRDefault="00E7555D" w:rsidP="00112124">
            <w:pPr>
              <w:rPr>
                <w:strike/>
                <w:color w:val="00B050"/>
                <w:sz w:val="20"/>
              </w:rPr>
            </w:pPr>
            <w:r w:rsidRPr="00D21263">
              <w:rPr>
                <w:strike/>
                <w:color w:val="00B050"/>
                <w:sz w:val="20"/>
              </w:rPr>
              <w:t xml:space="preserve">MAC </w:t>
            </w:r>
          </w:p>
          <w:p w14:paraId="5C6FF160" w14:textId="4CE0476E" w:rsidR="005F2363" w:rsidRPr="00D21263" w:rsidRDefault="005F2363" w:rsidP="00112124">
            <w:pPr>
              <w:rPr>
                <w:strike/>
                <w:color w:val="00B050"/>
                <w:sz w:val="20"/>
              </w:rPr>
            </w:pPr>
          </w:p>
        </w:tc>
        <w:tc>
          <w:tcPr>
            <w:tcW w:w="1968" w:type="dxa"/>
          </w:tcPr>
          <w:p w14:paraId="4D8BD900" w14:textId="25A422D5" w:rsidR="00E7555D" w:rsidRPr="00D21263" w:rsidRDefault="00E7555D" w:rsidP="00112124">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E7555D" w:rsidRPr="00D21263" w:rsidRDefault="00E7555D" w:rsidP="00112124">
            <w:pPr>
              <w:rPr>
                <w:strike/>
                <w:color w:val="00B050"/>
                <w:sz w:val="20"/>
              </w:rPr>
            </w:pPr>
            <w:r w:rsidRPr="00D21263">
              <w:rPr>
                <w:strike/>
                <w:color w:val="00B050"/>
                <w:sz w:val="20"/>
              </w:rPr>
              <w:t>Liwen Chu</w:t>
            </w:r>
          </w:p>
          <w:p w14:paraId="0910A8C6" w14:textId="14CD5BE1" w:rsidR="00E7555D" w:rsidRPr="00D21263" w:rsidRDefault="00E7555D" w:rsidP="00112124">
            <w:pPr>
              <w:rPr>
                <w:strike/>
                <w:color w:val="00B050"/>
                <w:sz w:val="20"/>
              </w:rPr>
            </w:pPr>
          </w:p>
        </w:tc>
        <w:tc>
          <w:tcPr>
            <w:tcW w:w="2706" w:type="dxa"/>
          </w:tcPr>
          <w:p w14:paraId="30B38CD1" w14:textId="77777777" w:rsidR="00E7555D" w:rsidRPr="00D21263" w:rsidRDefault="00E7555D" w:rsidP="00112124">
            <w:pPr>
              <w:rPr>
                <w:strike/>
                <w:color w:val="00B050"/>
                <w:sz w:val="20"/>
              </w:rPr>
            </w:pPr>
            <w:r w:rsidRPr="00D21263">
              <w:rPr>
                <w:strike/>
                <w:color w:val="00B050"/>
                <w:sz w:val="20"/>
              </w:rPr>
              <w:t>Laurent Cariou, Abhishek Patil,</w:t>
            </w:r>
          </w:p>
          <w:p w14:paraId="5F276A40" w14:textId="732DF16F" w:rsidR="00E7555D" w:rsidRPr="00D21263" w:rsidRDefault="00E7555D" w:rsidP="00112124">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E7555D" w:rsidRPr="00D21263" w:rsidRDefault="00E7555D" w:rsidP="00112124">
            <w:pPr>
              <w:rPr>
                <w:strike/>
                <w:color w:val="00B050"/>
                <w:sz w:val="20"/>
              </w:rPr>
            </w:pPr>
            <w:r w:rsidRPr="00D21263">
              <w:rPr>
                <w:strike/>
                <w:color w:val="00B050"/>
                <w:sz w:val="20"/>
              </w:rPr>
              <w:t>R1</w:t>
            </w:r>
          </w:p>
        </w:tc>
        <w:tc>
          <w:tcPr>
            <w:tcW w:w="2344" w:type="dxa"/>
          </w:tcPr>
          <w:p w14:paraId="4FB6C042" w14:textId="77777777" w:rsidR="00652040" w:rsidRPr="00D21263" w:rsidRDefault="00652040" w:rsidP="00652040">
            <w:pPr>
              <w:rPr>
                <w:strike/>
                <w:sz w:val="20"/>
              </w:rPr>
            </w:pPr>
            <w:r w:rsidRPr="00D21263">
              <w:rPr>
                <w:strike/>
                <w:sz w:val="20"/>
              </w:rPr>
              <w:t>Uploaded:</w:t>
            </w:r>
          </w:p>
          <w:p w14:paraId="30FA7979" w14:textId="77777777" w:rsidR="00652040" w:rsidRPr="00D21263" w:rsidRDefault="00652040" w:rsidP="00652040">
            <w:pPr>
              <w:rPr>
                <w:strike/>
                <w:sz w:val="20"/>
              </w:rPr>
            </w:pPr>
          </w:p>
          <w:p w14:paraId="1412D41A" w14:textId="77777777" w:rsidR="00652040" w:rsidRPr="00D21263" w:rsidRDefault="00652040" w:rsidP="00652040">
            <w:pPr>
              <w:rPr>
                <w:strike/>
                <w:sz w:val="20"/>
              </w:rPr>
            </w:pPr>
            <w:r w:rsidRPr="00D21263">
              <w:rPr>
                <w:strike/>
                <w:sz w:val="20"/>
              </w:rPr>
              <w:t>Presented:</w:t>
            </w:r>
          </w:p>
          <w:p w14:paraId="315FA550" w14:textId="77777777" w:rsidR="00652040" w:rsidRPr="00D21263" w:rsidRDefault="00652040" w:rsidP="00652040">
            <w:pPr>
              <w:rPr>
                <w:strike/>
                <w:sz w:val="20"/>
              </w:rPr>
            </w:pPr>
          </w:p>
          <w:p w14:paraId="3D55CCEC" w14:textId="77777777" w:rsidR="00652040" w:rsidRPr="00D21263" w:rsidRDefault="00652040" w:rsidP="00652040">
            <w:pPr>
              <w:rPr>
                <w:strike/>
                <w:sz w:val="20"/>
              </w:rPr>
            </w:pPr>
            <w:r w:rsidRPr="00D21263">
              <w:rPr>
                <w:strike/>
                <w:sz w:val="20"/>
              </w:rPr>
              <w:t>Straw Polled:</w:t>
            </w:r>
          </w:p>
          <w:p w14:paraId="238E8852" w14:textId="77777777" w:rsidR="00E7555D" w:rsidRPr="00D21263" w:rsidRDefault="00E7555D" w:rsidP="00112124">
            <w:pPr>
              <w:rPr>
                <w:strike/>
                <w:sz w:val="20"/>
              </w:rPr>
            </w:pPr>
          </w:p>
        </w:tc>
        <w:tc>
          <w:tcPr>
            <w:tcW w:w="2212" w:type="dxa"/>
          </w:tcPr>
          <w:p w14:paraId="3533A5F8" w14:textId="275C8607" w:rsidR="00E7555D" w:rsidRPr="00D21263" w:rsidRDefault="00E7555D" w:rsidP="00112124">
            <w:pPr>
              <w:rPr>
                <w:strike/>
                <w:color w:val="00B050"/>
                <w:sz w:val="20"/>
              </w:rPr>
            </w:pPr>
            <w:r w:rsidRPr="00D21263">
              <w:rPr>
                <w:strike/>
                <w:color w:val="00B050"/>
                <w:sz w:val="20"/>
              </w:rPr>
              <w:t>No explicit motion</w:t>
            </w:r>
          </w:p>
          <w:p w14:paraId="1C6C8F4A" w14:textId="77777777" w:rsidR="00620FB5" w:rsidRPr="00D21263" w:rsidRDefault="00E7555D" w:rsidP="00112124">
            <w:pPr>
              <w:rPr>
                <w:strike/>
                <w:color w:val="00B050"/>
                <w:sz w:val="20"/>
              </w:rPr>
            </w:pPr>
            <w:r w:rsidRPr="00D21263">
              <w:rPr>
                <w:strike/>
                <w:color w:val="00B050"/>
                <w:sz w:val="20"/>
              </w:rPr>
              <w:t>but Motion 115, #SP63 and Motion 115, #SP64 are related</w:t>
            </w:r>
          </w:p>
          <w:p w14:paraId="30283D60" w14:textId="0C767976" w:rsidR="00E7555D" w:rsidRPr="00BB6D00" w:rsidRDefault="00620FB5" w:rsidP="00BB6D00">
            <w:pPr>
              <w:rPr>
                <w:color w:val="00B050"/>
                <w:sz w:val="20"/>
              </w:rPr>
            </w:pPr>
            <w:r w:rsidRPr="00BB6D00">
              <w:rPr>
                <w:color w:val="00B050"/>
                <w:sz w:val="20"/>
              </w:rPr>
              <w:t xml:space="preserve">NOTE – This entry is covered by </w:t>
            </w:r>
            <w:r w:rsidR="00BB6D00" w:rsidRPr="00BB6D00">
              <w:rPr>
                <w:color w:val="00B050"/>
                <w:sz w:val="20"/>
              </w:rPr>
              <w:t xml:space="preserve">20/1275r4 </w:t>
            </w:r>
          </w:p>
        </w:tc>
      </w:tr>
      <w:tr w:rsidR="00E7555D" w14:paraId="3EF55FAB" w14:textId="77777777" w:rsidTr="00C1254F">
        <w:trPr>
          <w:trHeight w:val="257"/>
        </w:trPr>
        <w:tc>
          <w:tcPr>
            <w:tcW w:w="1274" w:type="dxa"/>
          </w:tcPr>
          <w:p w14:paraId="5F21C494" w14:textId="77777777" w:rsidR="00E7555D" w:rsidRPr="00FE5AC0" w:rsidRDefault="00E7555D" w:rsidP="00112124">
            <w:pPr>
              <w:rPr>
                <w:color w:val="00B050"/>
                <w:sz w:val="20"/>
              </w:rPr>
            </w:pPr>
            <w:r w:rsidRPr="00FE5AC0">
              <w:rPr>
                <w:color w:val="00B050"/>
                <w:sz w:val="20"/>
              </w:rPr>
              <w:t>MAC</w:t>
            </w:r>
          </w:p>
        </w:tc>
        <w:tc>
          <w:tcPr>
            <w:tcW w:w="1968"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E7555D" w:rsidRPr="00E74230" w:rsidRDefault="00E7555D" w:rsidP="00112124">
            <w:pPr>
              <w:rPr>
                <w:color w:val="00B050"/>
                <w:sz w:val="20"/>
              </w:rPr>
            </w:pPr>
            <w:r w:rsidRPr="00E74230">
              <w:rPr>
                <w:color w:val="00B050"/>
                <w:sz w:val="20"/>
              </w:rPr>
              <w:t>R1</w:t>
            </w:r>
          </w:p>
        </w:tc>
        <w:tc>
          <w:tcPr>
            <w:tcW w:w="2344" w:type="dxa"/>
          </w:tcPr>
          <w:p w14:paraId="09271A2F" w14:textId="5225B926"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hyperlink r:id="rId582" w:history="1">
              <w:r w:rsidR="00CC4F51" w:rsidRPr="00850822">
                <w:rPr>
                  <w:rStyle w:val="Hyperlink"/>
                  <w:color w:val="auto"/>
                  <w:sz w:val="20"/>
                </w:rPr>
                <w:t>20/1272r0</w:t>
              </w:r>
            </w:hyperlink>
            <w:r w:rsidR="00CC4F51" w:rsidRPr="00850822">
              <w:rPr>
                <w:sz w:val="20"/>
              </w:rPr>
              <w:t xml:space="preserve">, </w:t>
            </w:r>
            <w:r w:rsidRPr="00850822">
              <w:rPr>
                <w:sz w:val="20"/>
              </w:rPr>
              <w:t>08/24/</w:t>
            </w:r>
            <w:r w:rsidR="00CC4F51" w:rsidRPr="00850822">
              <w:rPr>
                <w:sz w:val="20"/>
              </w:rPr>
              <w:t>2020</w:t>
            </w:r>
          </w:p>
          <w:p w14:paraId="58FA53C6" w14:textId="011093A9" w:rsidR="003C3C55" w:rsidRPr="00850822" w:rsidRDefault="001D1EBE" w:rsidP="00112124">
            <w:pPr>
              <w:rPr>
                <w:sz w:val="20"/>
              </w:rPr>
            </w:pPr>
            <w:hyperlink r:id="rId583" w:history="1">
              <w:r w:rsidR="003C3C55" w:rsidRPr="00850822">
                <w:rPr>
                  <w:rStyle w:val="Hyperlink"/>
                  <w:color w:val="auto"/>
                  <w:sz w:val="20"/>
                </w:rPr>
                <w:t>20/1272r1</w:t>
              </w:r>
            </w:hyperlink>
            <w:r w:rsidR="003C3C55" w:rsidRPr="00850822">
              <w:rPr>
                <w:sz w:val="20"/>
              </w:rPr>
              <w:t xml:space="preserve">, </w:t>
            </w:r>
            <w:r w:rsidR="00652040" w:rsidRPr="00850822">
              <w:rPr>
                <w:sz w:val="20"/>
              </w:rPr>
              <w:t>08/27/</w:t>
            </w:r>
            <w:r w:rsidR="003C3C55" w:rsidRPr="00850822">
              <w:rPr>
                <w:sz w:val="20"/>
              </w:rPr>
              <w:t>2020</w:t>
            </w:r>
          </w:p>
          <w:p w14:paraId="6D244BC0" w14:textId="77777777" w:rsidR="008B55BE" w:rsidRPr="00850822" w:rsidRDefault="00970655" w:rsidP="00652040">
            <w:pPr>
              <w:rPr>
                <w:sz w:val="20"/>
              </w:rPr>
            </w:pPr>
            <w:r w:rsidRPr="00850822">
              <w:rPr>
                <w:sz w:val="20"/>
              </w:rPr>
              <w:t xml:space="preserve">Visio files, </w:t>
            </w:r>
          </w:p>
          <w:p w14:paraId="0C3CC4FE" w14:textId="247AFF43" w:rsidR="00970655" w:rsidRPr="00850822" w:rsidRDefault="001D1EBE" w:rsidP="00652040">
            <w:pPr>
              <w:rPr>
                <w:sz w:val="20"/>
              </w:rPr>
            </w:pPr>
            <w:hyperlink r:id="rId584" w:history="1">
              <w:r w:rsidR="00970655" w:rsidRPr="00850822">
                <w:rPr>
                  <w:rStyle w:val="Hyperlink"/>
                  <w:color w:val="auto"/>
                  <w:sz w:val="20"/>
                </w:rPr>
                <w:t>20/1285r0</w:t>
              </w:r>
            </w:hyperlink>
            <w:r w:rsidR="00970655" w:rsidRPr="00850822">
              <w:rPr>
                <w:sz w:val="20"/>
              </w:rPr>
              <w:t xml:space="preserve"> and </w:t>
            </w:r>
            <w:hyperlink r:id="rId585" w:history="1">
              <w:r w:rsidR="00970655" w:rsidRPr="00850822">
                <w:rPr>
                  <w:rStyle w:val="Hyperlink"/>
                  <w:color w:val="auto"/>
                  <w:sz w:val="20"/>
                </w:rPr>
                <w:t>20/1286r0</w:t>
              </w:r>
            </w:hyperlink>
            <w:r w:rsidR="00970655" w:rsidRPr="00850822">
              <w:rPr>
                <w:sz w:val="20"/>
              </w:rPr>
              <w:t xml:space="preserve">, </w:t>
            </w:r>
            <w:r w:rsidR="00652040" w:rsidRPr="00850822">
              <w:rPr>
                <w:sz w:val="20"/>
              </w:rPr>
              <w:t>08/</w:t>
            </w:r>
            <w:r w:rsidR="00970655" w:rsidRPr="00850822">
              <w:rPr>
                <w:sz w:val="20"/>
              </w:rPr>
              <w:t>24</w:t>
            </w:r>
            <w:r w:rsidR="00652040" w:rsidRPr="00850822">
              <w:rPr>
                <w:sz w:val="20"/>
              </w:rPr>
              <w:t>/</w:t>
            </w:r>
            <w:r w:rsidR="00970655" w:rsidRPr="00850822">
              <w:rPr>
                <w:sz w:val="20"/>
              </w:rPr>
              <w:t>2020</w:t>
            </w:r>
          </w:p>
          <w:p w14:paraId="125E041E" w14:textId="77777777" w:rsidR="00652040" w:rsidRPr="00850822" w:rsidRDefault="00652040" w:rsidP="00652040">
            <w:pPr>
              <w:rPr>
                <w:sz w:val="20"/>
              </w:rPr>
            </w:pPr>
            <w:r w:rsidRPr="00850822">
              <w:rPr>
                <w:sz w:val="20"/>
              </w:rPr>
              <w:lastRenderedPageBreak/>
              <w:t>Presented:</w:t>
            </w:r>
          </w:p>
          <w:p w14:paraId="098EAE61" w14:textId="3D63A6FD" w:rsidR="00BD08EA" w:rsidRPr="00850822" w:rsidRDefault="001D1EBE" w:rsidP="00652040">
            <w:pPr>
              <w:rPr>
                <w:sz w:val="20"/>
              </w:rPr>
            </w:pPr>
            <w:hyperlink r:id="rId586" w:history="1">
              <w:r w:rsidR="00BD08EA" w:rsidRPr="00850822">
                <w:rPr>
                  <w:rStyle w:val="Hyperlink"/>
                  <w:color w:val="auto"/>
                  <w:sz w:val="20"/>
                </w:rPr>
                <w:t>20/1272r0</w:t>
              </w:r>
            </w:hyperlink>
            <w:r w:rsidR="00BD08EA" w:rsidRPr="00850822">
              <w:rPr>
                <w:sz w:val="20"/>
              </w:rPr>
              <w:t>, 08/27/2020</w:t>
            </w:r>
          </w:p>
          <w:p w14:paraId="6EFB03E8" w14:textId="2E731C20" w:rsidR="00467A40" w:rsidRPr="00850822" w:rsidRDefault="001D1EBE" w:rsidP="00467A40">
            <w:pPr>
              <w:rPr>
                <w:sz w:val="20"/>
              </w:rPr>
            </w:pPr>
            <w:hyperlink r:id="rId587" w:history="1">
              <w:r w:rsidR="00467A40" w:rsidRPr="00850822">
                <w:rPr>
                  <w:rStyle w:val="Hyperlink"/>
                  <w:color w:val="auto"/>
                  <w:sz w:val="20"/>
                </w:rPr>
                <w:t>20/1272r1</w:t>
              </w:r>
            </w:hyperlink>
            <w:r w:rsidR="00467A40" w:rsidRPr="00850822">
              <w:rPr>
                <w:sz w:val="20"/>
              </w:rPr>
              <w:t>, 09/02/2020</w:t>
            </w:r>
          </w:p>
          <w:p w14:paraId="3BD09D15" w14:textId="77777777" w:rsidR="00652040" w:rsidRPr="00850822" w:rsidRDefault="00652040" w:rsidP="00652040">
            <w:pPr>
              <w:rPr>
                <w:sz w:val="20"/>
              </w:rPr>
            </w:pPr>
          </w:p>
          <w:p w14:paraId="4D271295" w14:textId="77777777" w:rsidR="00652040" w:rsidRPr="00850822" w:rsidRDefault="00652040" w:rsidP="00652040">
            <w:pPr>
              <w:rPr>
                <w:sz w:val="20"/>
              </w:rPr>
            </w:pPr>
            <w:r w:rsidRPr="00850822">
              <w:rPr>
                <w:sz w:val="20"/>
              </w:rPr>
              <w:t>Straw Polled:</w:t>
            </w:r>
          </w:p>
          <w:p w14:paraId="63E238A1" w14:textId="77777777" w:rsidR="00467A40" w:rsidRPr="00850822" w:rsidRDefault="001D1EBE" w:rsidP="00467A40">
            <w:pPr>
              <w:rPr>
                <w:sz w:val="20"/>
              </w:rPr>
            </w:pPr>
            <w:hyperlink r:id="rId588" w:history="1">
              <w:r w:rsidR="00467A40" w:rsidRPr="00850822">
                <w:rPr>
                  <w:rStyle w:val="Hyperlink"/>
                  <w:color w:val="auto"/>
                  <w:sz w:val="20"/>
                </w:rPr>
                <w:t>20/1272r1</w:t>
              </w:r>
            </w:hyperlink>
            <w:r w:rsidR="00467A40" w:rsidRPr="00850822">
              <w:rPr>
                <w:sz w:val="20"/>
              </w:rPr>
              <w:t>, 09/02/2020</w:t>
            </w:r>
          </w:p>
          <w:p w14:paraId="4928CF6C" w14:textId="7D933DC2" w:rsidR="00652040" w:rsidRPr="00850822" w:rsidRDefault="00467A40" w:rsidP="00652040">
            <w:pPr>
              <w:rPr>
                <w:sz w:val="20"/>
              </w:rPr>
            </w:pPr>
            <w:r w:rsidRPr="00850822">
              <w:rPr>
                <w:sz w:val="20"/>
                <w:highlight w:val="green"/>
              </w:rPr>
              <w:t>(SP result:  Approved with unanimous consent)</w:t>
            </w:r>
          </w:p>
        </w:tc>
        <w:tc>
          <w:tcPr>
            <w:tcW w:w="2212" w:type="dxa"/>
          </w:tcPr>
          <w:p w14:paraId="7265611C" w14:textId="2E107A19" w:rsidR="00E7555D" w:rsidRPr="00E74230" w:rsidRDefault="00E7555D" w:rsidP="00112124">
            <w:pPr>
              <w:rPr>
                <w:color w:val="00B050"/>
                <w:sz w:val="20"/>
              </w:rPr>
            </w:pPr>
            <w:r w:rsidRPr="00E74230">
              <w:rPr>
                <w:color w:val="00B050"/>
                <w:sz w:val="20"/>
              </w:rPr>
              <w:lastRenderedPageBreak/>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C1254F">
        <w:trPr>
          <w:trHeight w:val="257"/>
        </w:trPr>
        <w:tc>
          <w:tcPr>
            <w:tcW w:w="1274" w:type="dxa"/>
          </w:tcPr>
          <w:p w14:paraId="4710DF07" w14:textId="3D4AB09B" w:rsidR="00E7555D" w:rsidRPr="00FE5AC0" w:rsidRDefault="00E7555D" w:rsidP="00112124">
            <w:pPr>
              <w:rPr>
                <w:color w:val="00B050"/>
                <w:sz w:val="20"/>
              </w:rPr>
            </w:pPr>
            <w:r w:rsidRPr="00FE5AC0">
              <w:rPr>
                <w:color w:val="00B050"/>
                <w:sz w:val="20"/>
              </w:rPr>
              <w:t>MAC</w:t>
            </w:r>
          </w:p>
        </w:tc>
        <w:tc>
          <w:tcPr>
            <w:tcW w:w="1968"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
          <w:p w14:paraId="59CDB0D1" w14:textId="77777777" w:rsidR="00652040" w:rsidRPr="00850822" w:rsidRDefault="00652040" w:rsidP="00112124">
            <w:pPr>
              <w:rPr>
                <w:rStyle w:val="Hyperlink"/>
                <w:color w:val="auto"/>
                <w:sz w:val="20"/>
                <w:u w:val="none"/>
              </w:rPr>
            </w:pPr>
            <w:r w:rsidRPr="00850822">
              <w:rPr>
                <w:rStyle w:val="Hyperlink"/>
                <w:color w:val="auto"/>
                <w:sz w:val="20"/>
                <w:u w:val="none"/>
              </w:rPr>
              <w:t>Uploaded:</w:t>
            </w:r>
          </w:p>
          <w:p w14:paraId="623D9472" w14:textId="058F52C4" w:rsidR="00FC6364" w:rsidRPr="00850822" w:rsidRDefault="001D1EBE" w:rsidP="00112124">
            <w:pPr>
              <w:rPr>
                <w:sz w:val="20"/>
              </w:rPr>
            </w:pPr>
            <w:hyperlink r:id="rId589" w:history="1">
              <w:r w:rsidR="009E1740" w:rsidRPr="00850822">
                <w:rPr>
                  <w:rStyle w:val="Hyperlink"/>
                  <w:color w:val="auto"/>
                  <w:sz w:val="20"/>
                </w:rPr>
                <w:t>20/1261r0</w:t>
              </w:r>
            </w:hyperlink>
            <w:r w:rsidR="009E1740" w:rsidRPr="00850822">
              <w:rPr>
                <w:sz w:val="20"/>
              </w:rPr>
              <w:t xml:space="preserve">, </w:t>
            </w:r>
            <w:r w:rsidR="00BD08EA" w:rsidRPr="00850822">
              <w:rPr>
                <w:sz w:val="20"/>
              </w:rPr>
              <w:t>08/25/</w:t>
            </w:r>
            <w:r w:rsidR="009E1740" w:rsidRPr="00850822">
              <w:rPr>
                <w:sz w:val="20"/>
              </w:rPr>
              <w:t>2020</w:t>
            </w:r>
          </w:p>
          <w:p w14:paraId="6F00C3CE" w14:textId="30FB72DA" w:rsidR="00722C8D" w:rsidRPr="00850822" w:rsidRDefault="001D1EBE" w:rsidP="00112124">
            <w:pPr>
              <w:rPr>
                <w:sz w:val="20"/>
              </w:rPr>
            </w:pPr>
            <w:hyperlink r:id="rId590" w:history="1">
              <w:r w:rsidR="00722C8D" w:rsidRPr="00850822">
                <w:rPr>
                  <w:rStyle w:val="Hyperlink"/>
                  <w:color w:val="auto"/>
                  <w:sz w:val="20"/>
                </w:rPr>
                <w:t>20/1261r1</w:t>
              </w:r>
            </w:hyperlink>
            <w:r w:rsidR="00722C8D" w:rsidRPr="00850822">
              <w:rPr>
                <w:sz w:val="20"/>
              </w:rPr>
              <w:t xml:space="preserve">, </w:t>
            </w:r>
            <w:r w:rsidR="00BD08EA" w:rsidRPr="00850822">
              <w:rPr>
                <w:sz w:val="20"/>
              </w:rPr>
              <w:t>08/28/</w:t>
            </w:r>
            <w:r w:rsidR="00722C8D" w:rsidRPr="00850822">
              <w:rPr>
                <w:sz w:val="20"/>
              </w:rPr>
              <w:t>2020</w:t>
            </w:r>
          </w:p>
          <w:p w14:paraId="0B64A256" w14:textId="77777777" w:rsidR="00652040" w:rsidRPr="00850822" w:rsidRDefault="00652040" w:rsidP="00112124">
            <w:pPr>
              <w:rPr>
                <w:sz w:val="20"/>
              </w:rPr>
            </w:pPr>
          </w:p>
          <w:p w14:paraId="2EB47152" w14:textId="77777777" w:rsidR="00652040" w:rsidRPr="00850822" w:rsidRDefault="00652040" w:rsidP="00652040">
            <w:pPr>
              <w:rPr>
                <w:sz w:val="20"/>
              </w:rPr>
            </w:pPr>
            <w:r w:rsidRPr="00850822">
              <w:rPr>
                <w:sz w:val="20"/>
              </w:rPr>
              <w:t>Presented:</w:t>
            </w:r>
          </w:p>
          <w:p w14:paraId="4FBA8063" w14:textId="5D5E9E43" w:rsidR="00F856D0" w:rsidRPr="00850822" w:rsidRDefault="001D1EBE" w:rsidP="00F856D0">
            <w:pPr>
              <w:rPr>
                <w:sz w:val="20"/>
              </w:rPr>
            </w:pPr>
            <w:hyperlink r:id="rId591" w:history="1">
              <w:r w:rsidR="00F856D0" w:rsidRPr="00850822">
                <w:rPr>
                  <w:rStyle w:val="Hyperlink"/>
                  <w:color w:val="auto"/>
                  <w:sz w:val="20"/>
                </w:rPr>
                <w:t>20/1261r0</w:t>
              </w:r>
            </w:hyperlink>
            <w:r w:rsidR="00F856D0" w:rsidRPr="00850822">
              <w:rPr>
                <w:sz w:val="20"/>
              </w:rPr>
              <w:t>, 08/27/2020</w:t>
            </w:r>
          </w:p>
          <w:p w14:paraId="1B933F02" w14:textId="0E24EEA2" w:rsidR="00467A40" w:rsidRPr="00850822" w:rsidRDefault="001D1EBE" w:rsidP="00467A40">
            <w:pPr>
              <w:rPr>
                <w:sz w:val="20"/>
              </w:rPr>
            </w:pPr>
            <w:hyperlink r:id="rId592" w:history="1">
              <w:r w:rsidR="00467A40" w:rsidRPr="00850822">
                <w:rPr>
                  <w:rStyle w:val="Hyperlink"/>
                  <w:color w:val="auto"/>
                  <w:sz w:val="20"/>
                </w:rPr>
                <w:t>20/1261r1</w:t>
              </w:r>
            </w:hyperlink>
            <w:r w:rsidR="00467A40" w:rsidRPr="00850822">
              <w:rPr>
                <w:sz w:val="20"/>
              </w:rPr>
              <w:t>, 09/02/2020</w:t>
            </w:r>
          </w:p>
          <w:p w14:paraId="200DE297" w14:textId="77777777" w:rsidR="00F856D0" w:rsidRPr="00850822" w:rsidRDefault="00F856D0" w:rsidP="00652040">
            <w:pPr>
              <w:rPr>
                <w:sz w:val="20"/>
              </w:rPr>
            </w:pPr>
          </w:p>
          <w:p w14:paraId="5C343477" w14:textId="77777777" w:rsidR="00652040" w:rsidRPr="00850822" w:rsidRDefault="00652040" w:rsidP="00652040">
            <w:pPr>
              <w:rPr>
                <w:sz w:val="20"/>
              </w:rPr>
            </w:pPr>
            <w:r w:rsidRPr="00850822">
              <w:rPr>
                <w:sz w:val="20"/>
              </w:rPr>
              <w:t>Straw Polled:</w:t>
            </w:r>
          </w:p>
          <w:p w14:paraId="1C61450F" w14:textId="05FF076B" w:rsidR="00652040" w:rsidRPr="00850822" w:rsidRDefault="001D1EBE" w:rsidP="00112124">
            <w:pPr>
              <w:rPr>
                <w:sz w:val="20"/>
              </w:rPr>
            </w:pPr>
            <w:hyperlink r:id="rId593" w:history="1">
              <w:r w:rsidR="00467A40" w:rsidRPr="00850822">
                <w:rPr>
                  <w:rStyle w:val="Hyperlink"/>
                  <w:color w:val="auto"/>
                  <w:sz w:val="20"/>
                </w:rPr>
                <w:t>20/1261r1</w:t>
              </w:r>
            </w:hyperlink>
            <w:r w:rsidR="00467A40" w:rsidRPr="00850822">
              <w:rPr>
                <w:sz w:val="20"/>
              </w:rPr>
              <w:t>, 09/02/2020</w:t>
            </w:r>
          </w:p>
          <w:p w14:paraId="47876E4C" w14:textId="7F158DD9" w:rsidR="00467A40" w:rsidRPr="00850822" w:rsidRDefault="00467A40" w:rsidP="00112124">
            <w:pPr>
              <w:rPr>
                <w:sz w:val="20"/>
              </w:rPr>
            </w:pPr>
            <w:r w:rsidRPr="00850822">
              <w:rPr>
                <w:sz w:val="20"/>
                <w:highlight w:val="green"/>
              </w:rPr>
              <w:t>(SP result:  Approved with unanimous consent)</w:t>
            </w:r>
          </w:p>
        </w:tc>
        <w:tc>
          <w:tcPr>
            <w:tcW w:w="2212"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C1254F">
        <w:trPr>
          <w:trHeight w:val="257"/>
        </w:trPr>
        <w:tc>
          <w:tcPr>
            <w:tcW w:w="1274" w:type="dxa"/>
          </w:tcPr>
          <w:p w14:paraId="2FA1DF96" w14:textId="60DD725C" w:rsidR="00CD3DEF" w:rsidRPr="00336498" w:rsidRDefault="00CD3DEF" w:rsidP="00112124">
            <w:pPr>
              <w:rPr>
                <w:color w:val="00B050"/>
                <w:sz w:val="20"/>
              </w:rPr>
            </w:pPr>
            <w:r w:rsidRPr="00336498">
              <w:rPr>
                <w:color w:val="00B050"/>
                <w:sz w:val="20"/>
              </w:rPr>
              <w:t>MAC</w:t>
            </w:r>
          </w:p>
        </w:tc>
        <w:tc>
          <w:tcPr>
            <w:tcW w:w="1968" w:type="dxa"/>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
          <w:p w14:paraId="698CB170" w14:textId="2D2E0AA6" w:rsidR="00CD3DEF" w:rsidRPr="00336498" w:rsidRDefault="00CD3DEF" w:rsidP="00112124">
            <w:pPr>
              <w:rPr>
                <w:color w:val="00B050"/>
                <w:sz w:val="20"/>
              </w:rPr>
            </w:pPr>
            <w:r w:rsidRPr="00336498">
              <w:rPr>
                <w:color w:val="00B050"/>
                <w:sz w:val="20"/>
              </w:rPr>
              <w:t>R1</w:t>
            </w:r>
          </w:p>
        </w:tc>
        <w:tc>
          <w:tcPr>
            <w:tcW w:w="2344" w:type="dxa"/>
          </w:tcPr>
          <w:p w14:paraId="63B1AFAE" w14:textId="77777777" w:rsidR="00CD3DEF" w:rsidRPr="00850822" w:rsidRDefault="00CD3DEF" w:rsidP="00CD3DEF">
            <w:pPr>
              <w:rPr>
                <w:sz w:val="20"/>
              </w:rPr>
            </w:pPr>
            <w:r w:rsidRPr="00850822">
              <w:rPr>
                <w:sz w:val="20"/>
              </w:rPr>
              <w:t>Uploaded:</w:t>
            </w:r>
          </w:p>
          <w:p w14:paraId="214CE0C3" w14:textId="32BA542F" w:rsidR="00D93C5E" w:rsidRPr="00850822" w:rsidRDefault="001D1EBE" w:rsidP="00CD3DEF">
            <w:pPr>
              <w:rPr>
                <w:sz w:val="20"/>
              </w:rPr>
            </w:pPr>
            <w:hyperlink r:id="rId594" w:history="1">
              <w:r w:rsidR="00D93C5E" w:rsidRPr="00850822">
                <w:rPr>
                  <w:rStyle w:val="Hyperlink"/>
                  <w:color w:val="auto"/>
                  <w:sz w:val="20"/>
                </w:rPr>
                <w:t>20/1440r0</w:t>
              </w:r>
            </w:hyperlink>
            <w:r w:rsidR="00D93C5E" w:rsidRPr="00850822">
              <w:rPr>
                <w:sz w:val="20"/>
              </w:rPr>
              <w:t>, 09/09/2020</w:t>
            </w:r>
          </w:p>
          <w:p w14:paraId="31DE1D2A" w14:textId="6CF08BD6" w:rsidR="00BE40B1" w:rsidRPr="00137D45" w:rsidRDefault="001D1EBE" w:rsidP="00CD3DEF">
            <w:pPr>
              <w:rPr>
                <w:sz w:val="20"/>
              </w:rPr>
            </w:pPr>
            <w:hyperlink r:id="rId595" w:history="1">
              <w:r w:rsidR="00BE40B1" w:rsidRPr="00F2417E">
                <w:rPr>
                  <w:rStyle w:val="Hyperlink"/>
                  <w:color w:val="auto"/>
                  <w:sz w:val="20"/>
                </w:rPr>
                <w:t>20/1440r1</w:t>
              </w:r>
            </w:hyperlink>
            <w:r w:rsidR="00BE40B1" w:rsidRPr="00137D45">
              <w:rPr>
                <w:sz w:val="20"/>
              </w:rPr>
              <w:t>, 09/11/2020</w:t>
            </w:r>
          </w:p>
          <w:p w14:paraId="58C0F5EB" w14:textId="469D3BA7" w:rsidR="007E0919" w:rsidRPr="00137D45" w:rsidRDefault="001D1EBE" w:rsidP="00CD3DEF">
            <w:pPr>
              <w:rPr>
                <w:sz w:val="20"/>
              </w:rPr>
            </w:pPr>
            <w:hyperlink r:id="rId596" w:history="1">
              <w:r w:rsidR="007E0919" w:rsidRPr="00137D45">
                <w:rPr>
                  <w:rStyle w:val="Hyperlink"/>
                  <w:color w:val="auto"/>
                  <w:sz w:val="20"/>
                </w:rPr>
                <w:t>20/1440r2</w:t>
              </w:r>
            </w:hyperlink>
            <w:r w:rsidR="007E0919" w:rsidRPr="00137D45">
              <w:rPr>
                <w:sz w:val="20"/>
              </w:rPr>
              <w:t>, 09/14/2020</w:t>
            </w:r>
          </w:p>
          <w:p w14:paraId="0EEC9428" w14:textId="3D93771D" w:rsidR="00A804EC" w:rsidRPr="00137D45" w:rsidRDefault="001D1EBE" w:rsidP="00CD3DEF">
            <w:pPr>
              <w:rPr>
                <w:sz w:val="20"/>
              </w:rPr>
            </w:pPr>
            <w:hyperlink r:id="rId597" w:history="1">
              <w:r w:rsidR="00A804EC" w:rsidRPr="00137D45">
                <w:rPr>
                  <w:rStyle w:val="Hyperlink"/>
                  <w:color w:val="auto"/>
                  <w:sz w:val="20"/>
                </w:rPr>
                <w:t>20/1440r3</w:t>
              </w:r>
            </w:hyperlink>
            <w:r w:rsidR="00A804EC" w:rsidRPr="00137D45">
              <w:rPr>
                <w:sz w:val="20"/>
              </w:rPr>
              <w:t>, 09/22/2020</w:t>
            </w:r>
          </w:p>
          <w:p w14:paraId="6180EE98" w14:textId="6E5EBA07" w:rsidR="00BE3C66" w:rsidRPr="00137D45" w:rsidRDefault="001D1EBE" w:rsidP="00CD3DEF">
            <w:pPr>
              <w:rPr>
                <w:sz w:val="20"/>
              </w:rPr>
            </w:pPr>
            <w:hyperlink r:id="rId598" w:history="1">
              <w:r w:rsidR="00BE3C66" w:rsidRPr="00137D45">
                <w:rPr>
                  <w:rStyle w:val="Hyperlink"/>
                  <w:color w:val="auto"/>
                  <w:sz w:val="20"/>
                </w:rPr>
                <w:t>20/1440r4</w:t>
              </w:r>
            </w:hyperlink>
            <w:r w:rsidR="00BE3C66" w:rsidRPr="00137D45">
              <w:rPr>
                <w:sz w:val="20"/>
              </w:rPr>
              <w:t>, 09/25/2020</w:t>
            </w:r>
          </w:p>
          <w:p w14:paraId="46374CC2" w14:textId="0FA5130F" w:rsidR="004B12B0" w:rsidRPr="00137D45" w:rsidRDefault="001D1EBE" w:rsidP="00CD3DEF">
            <w:pPr>
              <w:rPr>
                <w:sz w:val="20"/>
              </w:rPr>
            </w:pPr>
            <w:hyperlink r:id="rId599" w:history="1">
              <w:r w:rsidR="004B12B0" w:rsidRPr="00137D45">
                <w:rPr>
                  <w:rStyle w:val="Hyperlink"/>
                  <w:color w:val="auto"/>
                  <w:sz w:val="20"/>
                </w:rPr>
                <w:t>20/1440r5</w:t>
              </w:r>
            </w:hyperlink>
            <w:r w:rsidR="004B12B0" w:rsidRPr="00137D45">
              <w:rPr>
                <w:sz w:val="20"/>
              </w:rPr>
              <w:t>, 09/25/2020</w:t>
            </w:r>
          </w:p>
          <w:p w14:paraId="15A521BC" w14:textId="27633FF5" w:rsidR="00E263A6" w:rsidRPr="00137D45" w:rsidRDefault="001D1EBE" w:rsidP="00CD3DEF">
            <w:pPr>
              <w:rPr>
                <w:sz w:val="20"/>
              </w:rPr>
            </w:pPr>
            <w:hyperlink r:id="rId600" w:history="1">
              <w:r w:rsidR="00E263A6" w:rsidRPr="00137D45">
                <w:rPr>
                  <w:rStyle w:val="Hyperlink"/>
                  <w:color w:val="auto"/>
                  <w:sz w:val="20"/>
                </w:rPr>
                <w:t>20/1440r6</w:t>
              </w:r>
            </w:hyperlink>
            <w:r w:rsidR="00E263A6" w:rsidRPr="00137D45">
              <w:rPr>
                <w:sz w:val="20"/>
              </w:rPr>
              <w:t>, 09/28/2020</w:t>
            </w:r>
          </w:p>
          <w:p w14:paraId="48DB0164" w14:textId="507BB358" w:rsidR="00A524C3" w:rsidRPr="00137D45" w:rsidRDefault="001D1EBE" w:rsidP="00CD3DEF">
            <w:pPr>
              <w:rPr>
                <w:sz w:val="20"/>
              </w:rPr>
            </w:pPr>
            <w:hyperlink r:id="rId601" w:history="1">
              <w:r w:rsidR="00A524C3" w:rsidRPr="00137D45">
                <w:rPr>
                  <w:rStyle w:val="Hyperlink"/>
                  <w:color w:val="auto"/>
                  <w:sz w:val="20"/>
                </w:rPr>
                <w:t>20/1440r7</w:t>
              </w:r>
            </w:hyperlink>
            <w:r w:rsidR="00A524C3" w:rsidRPr="00137D45">
              <w:rPr>
                <w:sz w:val="20"/>
              </w:rPr>
              <w:t>, 09/28/2020</w:t>
            </w:r>
          </w:p>
          <w:p w14:paraId="32AD939B" w14:textId="77777777" w:rsidR="00CD3DEF" w:rsidRPr="00137D45" w:rsidRDefault="00CD3DEF" w:rsidP="00CD3DEF">
            <w:pPr>
              <w:rPr>
                <w:sz w:val="20"/>
              </w:rPr>
            </w:pPr>
          </w:p>
          <w:p w14:paraId="480482A4" w14:textId="77777777" w:rsidR="00CD3DEF" w:rsidRPr="00137D45" w:rsidRDefault="00CD3DEF" w:rsidP="00CD3DEF">
            <w:pPr>
              <w:rPr>
                <w:sz w:val="20"/>
              </w:rPr>
            </w:pPr>
            <w:r w:rsidRPr="00137D45">
              <w:rPr>
                <w:sz w:val="20"/>
              </w:rPr>
              <w:t>Presented:</w:t>
            </w:r>
          </w:p>
          <w:p w14:paraId="48F9162D" w14:textId="57FC897D" w:rsidR="00B02053" w:rsidRPr="00137D45" w:rsidRDefault="001D1EBE" w:rsidP="00CD3DEF">
            <w:pPr>
              <w:rPr>
                <w:sz w:val="20"/>
              </w:rPr>
            </w:pPr>
            <w:hyperlink r:id="rId602" w:history="1">
              <w:r w:rsidR="00B02053" w:rsidRPr="00137D45">
                <w:rPr>
                  <w:rStyle w:val="Hyperlink"/>
                  <w:color w:val="auto"/>
                  <w:sz w:val="20"/>
                </w:rPr>
                <w:t>20/1440r3</w:t>
              </w:r>
            </w:hyperlink>
            <w:r w:rsidR="00B02053" w:rsidRPr="00137D45">
              <w:rPr>
                <w:sz w:val="20"/>
              </w:rPr>
              <w:t>, 09/23/2020</w:t>
            </w:r>
          </w:p>
          <w:p w14:paraId="0FBC948B" w14:textId="77777777" w:rsidR="00676062" w:rsidRPr="00137D45" w:rsidRDefault="001D1EBE" w:rsidP="00676062">
            <w:pPr>
              <w:rPr>
                <w:sz w:val="20"/>
              </w:rPr>
            </w:pPr>
            <w:hyperlink r:id="rId603" w:history="1">
              <w:r w:rsidR="00676062" w:rsidRPr="00137D45">
                <w:rPr>
                  <w:rStyle w:val="Hyperlink"/>
                  <w:color w:val="auto"/>
                  <w:sz w:val="20"/>
                </w:rPr>
                <w:t>20/1440r6</w:t>
              </w:r>
            </w:hyperlink>
            <w:r w:rsidR="00676062" w:rsidRPr="00137D45">
              <w:rPr>
                <w:sz w:val="20"/>
              </w:rPr>
              <w:t>, 09/28/2020</w:t>
            </w:r>
          </w:p>
          <w:p w14:paraId="7014A58B" w14:textId="77777777" w:rsidR="00CD3DEF" w:rsidRPr="00137D45" w:rsidRDefault="00CD3DEF" w:rsidP="00CD3DEF">
            <w:pPr>
              <w:rPr>
                <w:sz w:val="20"/>
              </w:rPr>
            </w:pPr>
          </w:p>
          <w:p w14:paraId="631FA8C6" w14:textId="77777777" w:rsidR="00CD3DEF" w:rsidRPr="00137D45" w:rsidRDefault="00CD3DEF" w:rsidP="00CD3DEF">
            <w:pPr>
              <w:rPr>
                <w:sz w:val="20"/>
              </w:rPr>
            </w:pPr>
            <w:r w:rsidRPr="00137D45">
              <w:rPr>
                <w:sz w:val="20"/>
              </w:rPr>
              <w:t>Straw Polled:</w:t>
            </w:r>
          </w:p>
          <w:p w14:paraId="70AEB0F8" w14:textId="77777777" w:rsidR="00A524C3" w:rsidRDefault="001D1EBE" w:rsidP="00A524C3">
            <w:pPr>
              <w:rPr>
                <w:sz w:val="20"/>
              </w:rPr>
            </w:pPr>
            <w:hyperlink r:id="rId604" w:history="1">
              <w:r w:rsidR="00A524C3" w:rsidRPr="00137D45">
                <w:rPr>
                  <w:rStyle w:val="Hyperlink"/>
                  <w:color w:val="auto"/>
                  <w:sz w:val="20"/>
                </w:rPr>
                <w:t>20/1440r7</w:t>
              </w:r>
            </w:hyperlink>
            <w:r w:rsidR="00A524C3" w:rsidRPr="00137D45">
              <w:rPr>
                <w:sz w:val="20"/>
              </w:rPr>
              <w:t>, 0</w:t>
            </w:r>
            <w:r w:rsidR="00A524C3">
              <w:rPr>
                <w:sz w:val="20"/>
              </w:rPr>
              <w:t>9/28/2020</w:t>
            </w:r>
          </w:p>
          <w:p w14:paraId="5580136B" w14:textId="4D87CB9C" w:rsidR="00CD3DEF" w:rsidRPr="00850822" w:rsidRDefault="00A524C3" w:rsidP="002A52F7">
            <w:pPr>
              <w:rPr>
                <w:sz w:val="20"/>
              </w:rPr>
            </w:pPr>
            <w:r w:rsidRPr="00850822">
              <w:rPr>
                <w:sz w:val="20"/>
                <w:highlight w:val="green"/>
              </w:rPr>
              <w:t>(SP result:  Approved with unanimous consent)</w:t>
            </w:r>
          </w:p>
        </w:tc>
        <w:tc>
          <w:tcPr>
            <w:tcW w:w="2212" w:type="dxa"/>
          </w:tcPr>
          <w:p w14:paraId="4ECAAF28" w14:textId="5164EA23" w:rsidR="00CD3DEF" w:rsidRDefault="00CD3DEF" w:rsidP="00112124">
            <w:pPr>
              <w:rPr>
                <w:color w:val="00B050"/>
                <w:sz w:val="20"/>
              </w:rPr>
            </w:pPr>
            <w:r w:rsidRPr="00336498">
              <w:rPr>
                <w:color w:val="00B050"/>
                <w:sz w:val="20"/>
              </w:rPr>
              <w:t>Motion 124, #SP</w:t>
            </w:r>
            <w:r w:rsidR="007F7FB1" w:rsidRPr="00336498">
              <w:rPr>
                <w:color w:val="00B050"/>
                <w:sz w:val="20"/>
              </w:rPr>
              <w:t>1</w:t>
            </w:r>
            <w:r w:rsidRPr="00336498">
              <w:rPr>
                <w:color w:val="00B050"/>
                <w:sz w:val="20"/>
              </w:rPr>
              <w:t>87</w:t>
            </w:r>
          </w:p>
          <w:p w14:paraId="2D75C1C5" w14:textId="50AE7FAD" w:rsidR="00781179" w:rsidRPr="00336498" w:rsidRDefault="00781179" w:rsidP="00112124">
            <w:pPr>
              <w:rPr>
                <w:sz w:val="20"/>
              </w:rPr>
            </w:pPr>
            <w:r>
              <w:rPr>
                <w:color w:val="00B050"/>
                <w:sz w:val="20"/>
              </w:rPr>
              <w:t>Motion 119, #SP126</w:t>
            </w:r>
          </w:p>
        </w:tc>
      </w:tr>
      <w:tr w:rsidR="002A52F7" w14:paraId="6488DED5" w14:textId="77777777" w:rsidTr="00C1254F">
        <w:trPr>
          <w:trHeight w:val="257"/>
        </w:trPr>
        <w:tc>
          <w:tcPr>
            <w:tcW w:w="1274" w:type="dxa"/>
          </w:tcPr>
          <w:p w14:paraId="4683289D" w14:textId="776E648F" w:rsidR="00CD3DEF" w:rsidRPr="00336498" w:rsidRDefault="002A52F7" w:rsidP="00112124">
            <w:pPr>
              <w:rPr>
                <w:color w:val="00B050"/>
                <w:sz w:val="20"/>
              </w:rPr>
            </w:pPr>
            <w:r w:rsidRPr="00336498">
              <w:rPr>
                <w:color w:val="00B050"/>
                <w:sz w:val="20"/>
              </w:rPr>
              <w:t>MAC</w:t>
            </w:r>
          </w:p>
          <w:p w14:paraId="6114C42C" w14:textId="77777777" w:rsidR="002A52F7" w:rsidRPr="00336498" w:rsidRDefault="002A52F7" w:rsidP="00CD3DEF">
            <w:pPr>
              <w:rPr>
                <w:color w:val="00B050"/>
                <w:sz w:val="20"/>
              </w:rPr>
            </w:pPr>
          </w:p>
        </w:tc>
        <w:tc>
          <w:tcPr>
            <w:tcW w:w="1968" w:type="dxa"/>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xml:space="preserve">, Yonggang </w:t>
            </w:r>
            <w:r w:rsidR="00605B09" w:rsidRPr="00336498">
              <w:rPr>
                <w:color w:val="00B050"/>
                <w:sz w:val="20"/>
              </w:rPr>
              <w:lastRenderedPageBreak/>
              <w:t>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
          <w:p w14:paraId="080FE86C" w14:textId="686C5EBF" w:rsidR="002A52F7" w:rsidRPr="00336498" w:rsidRDefault="002A52F7" w:rsidP="00112124">
            <w:pPr>
              <w:rPr>
                <w:color w:val="00B050"/>
                <w:sz w:val="20"/>
              </w:rPr>
            </w:pPr>
            <w:r w:rsidRPr="00336498">
              <w:rPr>
                <w:color w:val="00B050"/>
                <w:sz w:val="20"/>
              </w:rPr>
              <w:lastRenderedPageBreak/>
              <w:t>R1</w:t>
            </w:r>
          </w:p>
        </w:tc>
        <w:tc>
          <w:tcPr>
            <w:tcW w:w="2344" w:type="dxa"/>
          </w:tcPr>
          <w:p w14:paraId="76EEEB6D" w14:textId="77777777" w:rsidR="002A52F7" w:rsidRPr="00D05A58" w:rsidRDefault="002A52F7" w:rsidP="002A52F7">
            <w:pPr>
              <w:rPr>
                <w:sz w:val="20"/>
              </w:rPr>
            </w:pPr>
            <w:r w:rsidRPr="00D05A58">
              <w:rPr>
                <w:sz w:val="20"/>
              </w:rPr>
              <w:t>Uploaded:</w:t>
            </w:r>
          </w:p>
          <w:p w14:paraId="02004A26" w14:textId="116798C0" w:rsidR="005A1719" w:rsidRPr="00D05A58" w:rsidRDefault="001D1EBE" w:rsidP="002A52F7">
            <w:pPr>
              <w:rPr>
                <w:sz w:val="20"/>
              </w:rPr>
            </w:pPr>
            <w:hyperlink r:id="rId605" w:history="1">
              <w:r w:rsidR="005A1719" w:rsidRPr="00D05A58">
                <w:rPr>
                  <w:rStyle w:val="Hyperlink"/>
                  <w:color w:val="auto"/>
                  <w:sz w:val="20"/>
                </w:rPr>
                <w:t>20/1407r0</w:t>
              </w:r>
            </w:hyperlink>
            <w:r w:rsidR="005A1719" w:rsidRPr="00D05A58">
              <w:rPr>
                <w:sz w:val="20"/>
              </w:rPr>
              <w:t>, 09/06/2020</w:t>
            </w:r>
          </w:p>
          <w:p w14:paraId="7623A03F" w14:textId="7AC7EDA1" w:rsidR="00E75D66" w:rsidRPr="00D05A58" w:rsidRDefault="001D1EBE" w:rsidP="002A52F7">
            <w:pPr>
              <w:rPr>
                <w:sz w:val="20"/>
              </w:rPr>
            </w:pPr>
            <w:hyperlink r:id="rId606" w:history="1">
              <w:r w:rsidR="00E75D66" w:rsidRPr="00D05A58">
                <w:rPr>
                  <w:rStyle w:val="Hyperlink"/>
                  <w:color w:val="auto"/>
                  <w:sz w:val="20"/>
                </w:rPr>
                <w:t>20/1407r1</w:t>
              </w:r>
            </w:hyperlink>
            <w:r w:rsidR="00E75D66" w:rsidRPr="00D05A58">
              <w:rPr>
                <w:sz w:val="20"/>
              </w:rPr>
              <w:t>, 09/08/2020</w:t>
            </w:r>
          </w:p>
          <w:p w14:paraId="4884ECCB" w14:textId="4D13404D" w:rsidR="000903E5" w:rsidRPr="00D05A58" w:rsidRDefault="001D1EBE" w:rsidP="002A52F7">
            <w:pPr>
              <w:rPr>
                <w:sz w:val="20"/>
              </w:rPr>
            </w:pPr>
            <w:hyperlink r:id="rId607" w:history="1">
              <w:r w:rsidR="000903E5" w:rsidRPr="00D05A58">
                <w:rPr>
                  <w:rStyle w:val="Hyperlink"/>
                  <w:color w:val="auto"/>
                  <w:sz w:val="20"/>
                </w:rPr>
                <w:t>20/1407r2</w:t>
              </w:r>
            </w:hyperlink>
            <w:r w:rsidR="000903E5" w:rsidRPr="00D05A58">
              <w:rPr>
                <w:sz w:val="20"/>
              </w:rPr>
              <w:t>, 09/09/2020</w:t>
            </w:r>
          </w:p>
          <w:p w14:paraId="46CAA7D6" w14:textId="16554731" w:rsidR="002A52F7" w:rsidRPr="00D05A58" w:rsidRDefault="001D1EBE" w:rsidP="002A52F7">
            <w:pPr>
              <w:rPr>
                <w:sz w:val="20"/>
              </w:rPr>
            </w:pPr>
            <w:hyperlink r:id="rId608" w:history="1">
              <w:r w:rsidR="008F4633" w:rsidRPr="00D05A58">
                <w:rPr>
                  <w:rStyle w:val="Hyperlink"/>
                  <w:color w:val="auto"/>
                  <w:sz w:val="20"/>
                </w:rPr>
                <w:t>20/1407r3</w:t>
              </w:r>
            </w:hyperlink>
            <w:r w:rsidR="008F4633" w:rsidRPr="00D05A58">
              <w:rPr>
                <w:sz w:val="20"/>
              </w:rPr>
              <w:t>, 09/10/2020</w:t>
            </w:r>
          </w:p>
          <w:p w14:paraId="715B5CDE" w14:textId="60BFE598" w:rsidR="00BB3178" w:rsidRPr="00D05A58" w:rsidRDefault="001D1EBE" w:rsidP="002A52F7">
            <w:pPr>
              <w:rPr>
                <w:sz w:val="20"/>
              </w:rPr>
            </w:pPr>
            <w:hyperlink r:id="rId609" w:history="1">
              <w:r w:rsidR="00BB3178" w:rsidRPr="00D05A58">
                <w:rPr>
                  <w:rStyle w:val="Hyperlink"/>
                  <w:color w:val="auto"/>
                  <w:sz w:val="20"/>
                </w:rPr>
                <w:t>20/1407r4</w:t>
              </w:r>
            </w:hyperlink>
            <w:r w:rsidR="00BB3178" w:rsidRPr="00D05A58">
              <w:rPr>
                <w:sz w:val="20"/>
              </w:rPr>
              <w:t>, 09/16/2020</w:t>
            </w:r>
          </w:p>
          <w:p w14:paraId="02EECCD5" w14:textId="4C198D69" w:rsidR="00406F60" w:rsidRPr="00D05A58" w:rsidRDefault="001D1EBE" w:rsidP="002A52F7">
            <w:pPr>
              <w:rPr>
                <w:sz w:val="20"/>
              </w:rPr>
            </w:pPr>
            <w:hyperlink r:id="rId610" w:history="1">
              <w:r w:rsidR="00406F60" w:rsidRPr="00D05A58">
                <w:rPr>
                  <w:rStyle w:val="Hyperlink"/>
                  <w:color w:val="auto"/>
                  <w:sz w:val="20"/>
                </w:rPr>
                <w:t>20/1407r5</w:t>
              </w:r>
            </w:hyperlink>
            <w:r w:rsidR="00406F60" w:rsidRPr="00D05A58">
              <w:rPr>
                <w:sz w:val="20"/>
              </w:rPr>
              <w:t>, 09/21/2020</w:t>
            </w:r>
          </w:p>
          <w:p w14:paraId="3B71FDEE" w14:textId="2BBF4606" w:rsidR="00690C9D" w:rsidRPr="00137D45" w:rsidRDefault="001D1EBE" w:rsidP="002A52F7">
            <w:pPr>
              <w:rPr>
                <w:sz w:val="20"/>
              </w:rPr>
            </w:pPr>
            <w:hyperlink r:id="rId611" w:history="1">
              <w:r w:rsidR="00690C9D" w:rsidRPr="00D05A58">
                <w:rPr>
                  <w:rStyle w:val="Hyperlink"/>
                  <w:color w:val="auto"/>
                  <w:sz w:val="20"/>
                </w:rPr>
                <w:t>20/1407r6</w:t>
              </w:r>
            </w:hyperlink>
            <w:r w:rsidR="00690C9D" w:rsidRPr="00D05A58">
              <w:rPr>
                <w:sz w:val="20"/>
              </w:rPr>
              <w:t>, 0</w:t>
            </w:r>
            <w:r w:rsidR="00690C9D" w:rsidRPr="00137D45">
              <w:rPr>
                <w:sz w:val="20"/>
              </w:rPr>
              <w:t>9/23/2020</w:t>
            </w:r>
          </w:p>
          <w:p w14:paraId="51BF27D9" w14:textId="370920A3" w:rsidR="0085061F" w:rsidRPr="00137D45" w:rsidRDefault="001D1EBE" w:rsidP="002A52F7">
            <w:pPr>
              <w:rPr>
                <w:sz w:val="20"/>
              </w:rPr>
            </w:pPr>
            <w:hyperlink r:id="rId612" w:history="1">
              <w:r w:rsidR="0085061F" w:rsidRPr="00137D45">
                <w:rPr>
                  <w:rStyle w:val="Hyperlink"/>
                  <w:color w:val="auto"/>
                  <w:sz w:val="20"/>
                </w:rPr>
                <w:t>20/1407r7</w:t>
              </w:r>
            </w:hyperlink>
            <w:r w:rsidR="0085061F" w:rsidRPr="00137D45">
              <w:rPr>
                <w:sz w:val="20"/>
              </w:rPr>
              <w:t>, 09/24/2020</w:t>
            </w:r>
          </w:p>
          <w:p w14:paraId="5CF6EF62" w14:textId="018CE786" w:rsidR="00D21644" w:rsidRPr="00137D45" w:rsidRDefault="001D1EBE" w:rsidP="002A52F7">
            <w:pPr>
              <w:rPr>
                <w:sz w:val="20"/>
              </w:rPr>
            </w:pPr>
            <w:hyperlink r:id="rId613" w:history="1">
              <w:r w:rsidR="00D21644" w:rsidRPr="00137D45">
                <w:rPr>
                  <w:rStyle w:val="Hyperlink"/>
                  <w:color w:val="auto"/>
                  <w:sz w:val="20"/>
                </w:rPr>
                <w:t>20/1407r8</w:t>
              </w:r>
            </w:hyperlink>
            <w:r w:rsidR="00D21644" w:rsidRPr="00137D45">
              <w:rPr>
                <w:sz w:val="20"/>
              </w:rPr>
              <w:t>, 09/24/2020</w:t>
            </w:r>
          </w:p>
          <w:p w14:paraId="38583BAE" w14:textId="2BF65A7A" w:rsidR="00001A10" w:rsidRPr="00137D45" w:rsidRDefault="001D1EBE" w:rsidP="002A52F7">
            <w:pPr>
              <w:rPr>
                <w:rStyle w:val="Hyperlink"/>
                <w:color w:val="auto"/>
                <w:sz w:val="20"/>
                <w:u w:val="none"/>
              </w:rPr>
            </w:pPr>
            <w:hyperlink r:id="rId614" w:history="1">
              <w:r w:rsidR="00001A10" w:rsidRPr="00137D45">
                <w:rPr>
                  <w:rStyle w:val="Hyperlink"/>
                  <w:color w:val="auto"/>
                  <w:sz w:val="20"/>
                </w:rPr>
                <w:t>20/1407r9</w:t>
              </w:r>
            </w:hyperlink>
            <w:r w:rsidR="00001A10" w:rsidRPr="00137D45">
              <w:rPr>
                <w:rStyle w:val="Hyperlink"/>
                <w:color w:val="auto"/>
                <w:sz w:val="20"/>
                <w:u w:val="none"/>
              </w:rPr>
              <w:t>, 09/24/2020</w:t>
            </w:r>
          </w:p>
          <w:p w14:paraId="46A481FC" w14:textId="7FC90AAC" w:rsidR="00ED30C9" w:rsidRPr="00137D45" w:rsidRDefault="001D1EBE" w:rsidP="002A52F7">
            <w:pPr>
              <w:rPr>
                <w:rStyle w:val="Hyperlink"/>
                <w:color w:val="auto"/>
                <w:sz w:val="20"/>
                <w:u w:val="none"/>
              </w:rPr>
            </w:pPr>
            <w:hyperlink r:id="rId615" w:history="1">
              <w:r w:rsidR="00ED30C9" w:rsidRPr="00137D45">
                <w:rPr>
                  <w:rStyle w:val="Hyperlink"/>
                  <w:color w:val="auto"/>
                  <w:sz w:val="20"/>
                </w:rPr>
                <w:t>20/1407r10</w:t>
              </w:r>
            </w:hyperlink>
            <w:r w:rsidR="00ED30C9" w:rsidRPr="00137D45">
              <w:rPr>
                <w:rStyle w:val="Hyperlink"/>
                <w:color w:val="auto"/>
                <w:sz w:val="20"/>
                <w:u w:val="none"/>
              </w:rPr>
              <w:t>, 09/27/2020</w:t>
            </w:r>
          </w:p>
          <w:p w14:paraId="626CFBF8" w14:textId="66764CB7" w:rsidR="00915144" w:rsidRPr="00137D45" w:rsidRDefault="001D1EBE" w:rsidP="002A52F7">
            <w:pPr>
              <w:rPr>
                <w:rStyle w:val="Hyperlink"/>
                <w:color w:val="auto"/>
                <w:sz w:val="20"/>
                <w:u w:val="none"/>
              </w:rPr>
            </w:pPr>
            <w:hyperlink r:id="rId616" w:history="1">
              <w:r w:rsidR="00915144" w:rsidRPr="00137D45">
                <w:rPr>
                  <w:rStyle w:val="Hyperlink"/>
                  <w:color w:val="auto"/>
                  <w:sz w:val="20"/>
                </w:rPr>
                <w:t>20/1407r11</w:t>
              </w:r>
            </w:hyperlink>
            <w:r w:rsidR="00915144" w:rsidRPr="00137D45">
              <w:rPr>
                <w:rStyle w:val="Hyperlink"/>
                <w:color w:val="auto"/>
                <w:sz w:val="20"/>
                <w:u w:val="none"/>
              </w:rPr>
              <w:t>, 09/28/2020</w:t>
            </w:r>
          </w:p>
          <w:p w14:paraId="48875E75" w14:textId="201DC1F3" w:rsidR="00EF348F" w:rsidRDefault="001D1EBE" w:rsidP="002A52F7">
            <w:pPr>
              <w:rPr>
                <w:rStyle w:val="Hyperlink"/>
                <w:color w:val="auto"/>
                <w:sz w:val="20"/>
                <w:u w:val="none"/>
              </w:rPr>
            </w:pPr>
            <w:hyperlink r:id="rId617" w:history="1">
              <w:r w:rsidR="00EF348F" w:rsidRPr="00137D45">
                <w:rPr>
                  <w:rStyle w:val="Hyperlink"/>
                  <w:color w:val="auto"/>
                  <w:sz w:val="20"/>
                </w:rPr>
                <w:t>20/1407r12</w:t>
              </w:r>
            </w:hyperlink>
            <w:r w:rsidR="00EF348F" w:rsidRPr="00137D45">
              <w:rPr>
                <w:rStyle w:val="Hyperlink"/>
                <w:color w:val="auto"/>
                <w:sz w:val="20"/>
                <w:u w:val="none"/>
              </w:rPr>
              <w:t>, 09/28/2020</w:t>
            </w:r>
          </w:p>
          <w:p w14:paraId="5F77F18F" w14:textId="2C7E39FD" w:rsidR="00887999" w:rsidRDefault="001D1EBE" w:rsidP="002A52F7">
            <w:pPr>
              <w:rPr>
                <w:ins w:id="145" w:author="Edward Au" w:date="2020-10-20T13:26:00Z"/>
                <w:rStyle w:val="Hyperlink"/>
                <w:color w:val="auto"/>
                <w:sz w:val="20"/>
                <w:u w:val="none"/>
              </w:rPr>
            </w:pPr>
            <w:hyperlink r:id="rId618" w:history="1">
              <w:r w:rsidR="00887999" w:rsidRPr="00B56724">
                <w:rPr>
                  <w:rStyle w:val="Hyperlink"/>
                  <w:color w:val="auto"/>
                  <w:sz w:val="20"/>
                </w:rPr>
                <w:t>20/1407r13</w:t>
              </w:r>
            </w:hyperlink>
            <w:r w:rsidR="00887999">
              <w:rPr>
                <w:rStyle w:val="Hyperlink"/>
                <w:color w:val="auto"/>
                <w:sz w:val="20"/>
                <w:u w:val="none"/>
              </w:rPr>
              <w:t>, 10/08/2020</w:t>
            </w:r>
          </w:p>
          <w:p w14:paraId="4864F39F" w14:textId="0F48240D" w:rsidR="00A803A9" w:rsidRPr="00137D45" w:rsidRDefault="00A803A9" w:rsidP="002A52F7">
            <w:pPr>
              <w:rPr>
                <w:sz w:val="20"/>
              </w:rPr>
            </w:pPr>
            <w:ins w:id="146" w:author="Edward Au" w:date="2020-10-20T13:27:00Z">
              <w:r>
                <w:rPr>
                  <w:rStyle w:val="Hyperlink"/>
                  <w:color w:val="auto"/>
                  <w:sz w:val="20"/>
                  <w:u w:val="none"/>
                </w:rPr>
                <w:fldChar w:fldCharType="begin"/>
              </w:r>
              <w:r>
                <w:rPr>
                  <w:rStyle w:val="Hyperlink"/>
                  <w:color w:val="auto"/>
                  <w:sz w:val="20"/>
                  <w:u w:val="none"/>
                </w:rPr>
                <w:instrText xml:space="preserve"> HYPERLINK "https://mentor.ieee.org/802.11/dcn/20/11-20-1407-14-00be-pdt-mac-mlo-soft-ap-mld-operation.docx" </w:instrText>
              </w:r>
              <w:r>
                <w:rPr>
                  <w:rStyle w:val="Hyperlink"/>
                  <w:color w:val="auto"/>
                  <w:sz w:val="20"/>
                  <w:u w:val="none"/>
                </w:rPr>
                <w:fldChar w:fldCharType="separate"/>
              </w:r>
              <w:r w:rsidRPr="00A803A9">
                <w:rPr>
                  <w:rStyle w:val="Hyperlink"/>
                  <w:sz w:val="20"/>
                </w:rPr>
                <w:t>20/1407r14</w:t>
              </w:r>
              <w:r>
                <w:rPr>
                  <w:rStyle w:val="Hyperlink"/>
                  <w:color w:val="auto"/>
                  <w:sz w:val="20"/>
                  <w:u w:val="none"/>
                </w:rPr>
                <w:fldChar w:fldCharType="end"/>
              </w:r>
            </w:ins>
            <w:ins w:id="147" w:author="Edward Au" w:date="2020-10-20T13:26:00Z">
              <w:r>
                <w:rPr>
                  <w:rStyle w:val="Hyperlink"/>
                  <w:color w:val="auto"/>
                  <w:sz w:val="20"/>
                  <w:u w:val="none"/>
                </w:rPr>
                <w:t>, 10/</w:t>
              </w:r>
            </w:ins>
            <w:ins w:id="148" w:author="Edward Au" w:date="2020-10-20T13:27:00Z">
              <w:r>
                <w:rPr>
                  <w:rStyle w:val="Hyperlink"/>
                  <w:color w:val="auto"/>
                  <w:sz w:val="20"/>
                  <w:u w:val="none"/>
                </w:rPr>
                <w:t>19/2020</w:t>
              </w:r>
            </w:ins>
          </w:p>
          <w:p w14:paraId="5906B75E" w14:textId="77777777" w:rsidR="00BB3178" w:rsidRPr="00137D45" w:rsidRDefault="00BB3178" w:rsidP="002A52F7">
            <w:pPr>
              <w:rPr>
                <w:sz w:val="20"/>
              </w:rPr>
            </w:pPr>
          </w:p>
          <w:p w14:paraId="6795A4AA" w14:textId="77777777" w:rsidR="002A52F7" w:rsidRPr="00137D45" w:rsidRDefault="002A52F7" w:rsidP="002A52F7">
            <w:pPr>
              <w:rPr>
                <w:sz w:val="20"/>
              </w:rPr>
            </w:pPr>
            <w:r w:rsidRPr="00137D45">
              <w:rPr>
                <w:sz w:val="20"/>
              </w:rPr>
              <w:t>Presented:</w:t>
            </w:r>
          </w:p>
          <w:p w14:paraId="08C17301" w14:textId="77777777" w:rsidR="004D4EEA" w:rsidRPr="00137D45" w:rsidRDefault="001D1EBE" w:rsidP="004D4EEA">
            <w:pPr>
              <w:rPr>
                <w:sz w:val="20"/>
              </w:rPr>
            </w:pPr>
            <w:hyperlink r:id="rId619" w:history="1">
              <w:r w:rsidR="004D4EEA" w:rsidRPr="00137D45">
                <w:rPr>
                  <w:rStyle w:val="Hyperlink"/>
                  <w:color w:val="auto"/>
                  <w:sz w:val="20"/>
                </w:rPr>
                <w:t>20/1407r5</w:t>
              </w:r>
            </w:hyperlink>
            <w:r w:rsidR="004D4EEA" w:rsidRPr="00137D45">
              <w:rPr>
                <w:sz w:val="20"/>
              </w:rPr>
              <w:t>, 09/21/2020</w:t>
            </w:r>
          </w:p>
          <w:p w14:paraId="4336FCB0" w14:textId="2AC52FBD" w:rsidR="008D0981" w:rsidRPr="00137D45" w:rsidRDefault="001D1EBE" w:rsidP="004D4EEA">
            <w:pPr>
              <w:rPr>
                <w:sz w:val="20"/>
              </w:rPr>
            </w:pPr>
            <w:hyperlink r:id="rId620" w:history="1">
              <w:r w:rsidR="008D0981" w:rsidRPr="00137D45">
                <w:rPr>
                  <w:rStyle w:val="Hyperlink"/>
                  <w:color w:val="auto"/>
                  <w:sz w:val="20"/>
                </w:rPr>
                <w:t>20/1407r6</w:t>
              </w:r>
            </w:hyperlink>
            <w:r w:rsidR="008D0981" w:rsidRPr="00137D45">
              <w:rPr>
                <w:sz w:val="20"/>
              </w:rPr>
              <w:t>, 09/23/2020</w:t>
            </w:r>
          </w:p>
          <w:p w14:paraId="1EF645DD" w14:textId="77777777" w:rsidR="00F96507" w:rsidRPr="00137D45" w:rsidRDefault="001D1EBE" w:rsidP="00F96507">
            <w:pPr>
              <w:rPr>
                <w:sz w:val="20"/>
              </w:rPr>
            </w:pPr>
            <w:hyperlink r:id="rId621" w:history="1">
              <w:r w:rsidR="00F96507" w:rsidRPr="00137D45">
                <w:rPr>
                  <w:rStyle w:val="Hyperlink"/>
                  <w:color w:val="auto"/>
                  <w:sz w:val="20"/>
                </w:rPr>
                <w:t>20/1407r8</w:t>
              </w:r>
            </w:hyperlink>
            <w:r w:rsidR="00F96507" w:rsidRPr="00137D45">
              <w:rPr>
                <w:sz w:val="20"/>
              </w:rPr>
              <w:t>, 09/24/2020</w:t>
            </w:r>
          </w:p>
          <w:p w14:paraId="24F9D31D" w14:textId="1F24BC61" w:rsidR="00001A10" w:rsidRPr="00137D45" w:rsidRDefault="001D1EBE" w:rsidP="00F96507">
            <w:pPr>
              <w:rPr>
                <w:rStyle w:val="Hyperlink"/>
                <w:color w:val="auto"/>
                <w:sz w:val="20"/>
                <w:u w:val="none"/>
              </w:rPr>
            </w:pPr>
            <w:hyperlink r:id="rId622" w:history="1">
              <w:r w:rsidR="00001A10" w:rsidRPr="00137D45">
                <w:rPr>
                  <w:rStyle w:val="Hyperlink"/>
                  <w:color w:val="auto"/>
                  <w:sz w:val="20"/>
                </w:rPr>
                <w:t>20/1407r9</w:t>
              </w:r>
            </w:hyperlink>
            <w:r w:rsidR="00001A10" w:rsidRPr="00137D45">
              <w:rPr>
                <w:rStyle w:val="Hyperlink"/>
                <w:color w:val="auto"/>
                <w:sz w:val="20"/>
                <w:u w:val="none"/>
              </w:rPr>
              <w:t>, 09/24/2020</w:t>
            </w:r>
          </w:p>
          <w:p w14:paraId="6B17244C" w14:textId="77777777" w:rsidR="00B93D58" w:rsidRPr="00137D45" w:rsidRDefault="001D1EBE" w:rsidP="00B93D58">
            <w:pPr>
              <w:rPr>
                <w:sz w:val="20"/>
              </w:rPr>
            </w:pPr>
            <w:hyperlink r:id="rId623" w:history="1">
              <w:r w:rsidR="00B93D58" w:rsidRPr="00137D45">
                <w:rPr>
                  <w:rStyle w:val="Hyperlink"/>
                  <w:color w:val="auto"/>
                  <w:sz w:val="20"/>
                </w:rPr>
                <w:t>20/1407r11</w:t>
              </w:r>
            </w:hyperlink>
            <w:r w:rsidR="00B93D58" w:rsidRPr="00137D45">
              <w:rPr>
                <w:rStyle w:val="Hyperlink"/>
                <w:color w:val="auto"/>
                <w:sz w:val="20"/>
                <w:u w:val="none"/>
              </w:rPr>
              <w:t>, 09/28/2020</w:t>
            </w:r>
          </w:p>
          <w:p w14:paraId="7E9D7ED6" w14:textId="5DA186A0" w:rsidR="00423154" w:rsidRPr="00137D45" w:rsidRDefault="00423154" w:rsidP="00423154">
            <w:pPr>
              <w:rPr>
                <w:ins w:id="149" w:author="Edward Au" w:date="2020-10-22T18:00:00Z"/>
                <w:sz w:val="20"/>
              </w:rPr>
            </w:pPr>
            <w:ins w:id="150" w:author="Edward Au" w:date="2020-10-22T18:00:00Z">
              <w:r>
                <w:rPr>
                  <w:rStyle w:val="Hyperlink"/>
                  <w:color w:val="auto"/>
                  <w:sz w:val="20"/>
                  <w:u w:val="none"/>
                </w:rPr>
                <w:fldChar w:fldCharType="begin"/>
              </w:r>
              <w:r>
                <w:rPr>
                  <w:rStyle w:val="Hyperlink"/>
                  <w:color w:val="auto"/>
                  <w:sz w:val="20"/>
                  <w:u w:val="none"/>
                </w:rPr>
                <w:instrText xml:space="preserve"> HYPERLINK "https://mentor.ieee.org/802.11/dcn/20/11-20-1407-14-00be-pdt-mac-mlo-soft-ap-mld-operation.docx" </w:instrText>
              </w:r>
              <w:r>
                <w:rPr>
                  <w:rStyle w:val="Hyperlink"/>
                  <w:color w:val="auto"/>
                  <w:sz w:val="20"/>
                  <w:u w:val="none"/>
                </w:rPr>
                <w:fldChar w:fldCharType="separate"/>
              </w:r>
              <w:r w:rsidRPr="00A803A9">
                <w:rPr>
                  <w:rStyle w:val="Hyperlink"/>
                  <w:sz w:val="20"/>
                </w:rPr>
                <w:t>20/1407r14</w:t>
              </w:r>
              <w:r>
                <w:rPr>
                  <w:rStyle w:val="Hyperlink"/>
                  <w:color w:val="auto"/>
                  <w:sz w:val="20"/>
                  <w:u w:val="none"/>
                </w:rPr>
                <w:fldChar w:fldCharType="end"/>
              </w:r>
              <w:r>
                <w:rPr>
                  <w:rStyle w:val="Hyperlink"/>
                  <w:color w:val="auto"/>
                  <w:sz w:val="20"/>
                  <w:u w:val="none"/>
                </w:rPr>
                <w:t>, 10/</w:t>
              </w:r>
              <w:r>
                <w:rPr>
                  <w:rStyle w:val="Hyperlink"/>
                  <w:color w:val="auto"/>
                  <w:sz w:val="20"/>
                  <w:u w:val="none"/>
                </w:rPr>
                <w:t>21</w:t>
              </w:r>
              <w:r>
                <w:rPr>
                  <w:rStyle w:val="Hyperlink"/>
                  <w:color w:val="auto"/>
                  <w:sz w:val="20"/>
                  <w:u w:val="none"/>
                </w:rPr>
                <w:t>/2020</w:t>
              </w:r>
            </w:ins>
          </w:p>
          <w:p w14:paraId="72DB0B7C" w14:textId="77777777" w:rsidR="002A52F7" w:rsidRPr="00137D45" w:rsidRDefault="002A52F7" w:rsidP="002A52F7">
            <w:pPr>
              <w:rPr>
                <w:sz w:val="20"/>
              </w:rPr>
            </w:pPr>
          </w:p>
          <w:p w14:paraId="58548C4E" w14:textId="77777777" w:rsidR="002A52F7" w:rsidRPr="00137D45" w:rsidRDefault="002A52F7" w:rsidP="002A52F7">
            <w:pPr>
              <w:rPr>
                <w:sz w:val="20"/>
              </w:rPr>
            </w:pPr>
            <w:r w:rsidRPr="00137D45">
              <w:rPr>
                <w:sz w:val="20"/>
              </w:rPr>
              <w:t>Straw Polled:</w:t>
            </w:r>
          </w:p>
          <w:p w14:paraId="1D025770" w14:textId="77777777" w:rsidR="00DE568C" w:rsidRPr="00137D45" w:rsidRDefault="001D1EBE" w:rsidP="00DE568C">
            <w:pPr>
              <w:rPr>
                <w:sz w:val="20"/>
              </w:rPr>
            </w:pPr>
            <w:hyperlink r:id="rId624" w:history="1">
              <w:r w:rsidR="00DE568C" w:rsidRPr="00137D45">
                <w:rPr>
                  <w:rStyle w:val="Hyperlink"/>
                  <w:color w:val="auto"/>
                  <w:sz w:val="20"/>
                </w:rPr>
                <w:t>20/1407r8</w:t>
              </w:r>
            </w:hyperlink>
            <w:r w:rsidR="00DE568C" w:rsidRPr="00137D45">
              <w:rPr>
                <w:sz w:val="20"/>
              </w:rPr>
              <w:t>, 09/24/2020</w:t>
            </w:r>
          </w:p>
          <w:p w14:paraId="2E539F0C" w14:textId="28A172FB" w:rsidR="002A52F7" w:rsidRPr="00137D45" w:rsidRDefault="00DE568C" w:rsidP="00112124">
            <w:pPr>
              <w:rPr>
                <w:rStyle w:val="Hyperlink"/>
                <w:color w:val="auto"/>
                <w:sz w:val="20"/>
                <w:u w:val="none"/>
              </w:rPr>
            </w:pPr>
            <w:r w:rsidRPr="00137D45">
              <w:rPr>
                <w:rStyle w:val="Hyperlink"/>
                <w:color w:val="auto"/>
                <w:sz w:val="20"/>
                <w:highlight w:val="red"/>
                <w:u w:val="none"/>
              </w:rPr>
              <w:t>(SP</w:t>
            </w:r>
            <w:r w:rsidR="00B63F00" w:rsidRPr="00137D45">
              <w:rPr>
                <w:rStyle w:val="Hyperlink"/>
                <w:color w:val="auto"/>
                <w:sz w:val="20"/>
                <w:highlight w:val="red"/>
                <w:u w:val="none"/>
              </w:rPr>
              <w:t>1</w:t>
            </w:r>
            <w:r w:rsidRPr="00137D45">
              <w:rPr>
                <w:rStyle w:val="Hyperlink"/>
                <w:color w:val="auto"/>
                <w:sz w:val="20"/>
                <w:highlight w:val="red"/>
                <w:u w:val="none"/>
              </w:rPr>
              <w:t xml:space="preserve"> result: 29Y, 20N, 2</w:t>
            </w:r>
            <w:r w:rsidR="0068235C" w:rsidRPr="00137D45">
              <w:rPr>
                <w:rStyle w:val="Hyperlink"/>
                <w:color w:val="auto"/>
                <w:sz w:val="20"/>
                <w:highlight w:val="red"/>
                <w:u w:val="none"/>
              </w:rPr>
              <w:t>7</w:t>
            </w:r>
            <w:r w:rsidRPr="00137D45">
              <w:rPr>
                <w:rStyle w:val="Hyperlink"/>
                <w:color w:val="auto"/>
                <w:sz w:val="20"/>
                <w:highlight w:val="red"/>
                <w:u w:val="none"/>
              </w:rPr>
              <w:t>A)</w:t>
            </w:r>
          </w:p>
          <w:p w14:paraId="12777E6D" w14:textId="77777777" w:rsidR="008E6920" w:rsidRPr="00137D45" w:rsidRDefault="001D1EBE" w:rsidP="00112124">
            <w:pPr>
              <w:rPr>
                <w:rStyle w:val="Hyperlink"/>
                <w:color w:val="auto"/>
                <w:sz w:val="20"/>
                <w:u w:val="none"/>
              </w:rPr>
            </w:pPr>
            <w:hyperlink r:id="rId625" w:history="1">
              <w:r w:rsidR="008E6920" w:rsidRPr="00137D45">
                <w:rPr>
                  <w:rStyle w:val="Hyperlink"/>
                  <w:color w:val="auto"/>
                  <w:sz w:val="20"/>
                </w:rPr>
                <w:t>20/1407r9</w:t>
              </w:r>
            </w:hyperlink>
            <w:r w:rsidR="008E6920" w:rsidRPr="00137D45">
              <w:rPr>
                <w:rStyle w:val="Hyperlink"/>
                <w:color w:val="auto"/>
                <w:sz w:val="20"/>
                <w:u w:val="none"/>
              </w:rPr>
              <w:t>, 09/24/2020</w:t>
            </w:r>
          </w:p>
          <w:p w14:paraId="2CCABD06" w14:textId="77777777" w:rsidR="0062584A" w:rsidRPr="00137D45" w:rsidRDefault="0062584A" w:rsidP="00112124">
            <w:pPr>
              <w:rPr>
                <w:rStyle w:val="Hyperlink"/>
                <w:color w:val="auto"/>
                <w:sz w:val="20"/>
                <w:u w:val="none"/>
              </w:rPr>
            </w:pPr>
            <w:r w:rsidRPr="00137D45">
              <w:rPr>
                <w:rStyle w:val="Hyperlink"/>
                <w:color w:val="auto"/>
                <w:sz w:val="20"/>
                <w:highlight w:val="red"/>
                <w:u w:val="none"/>
              </w:rPr>
              <w:t>(SP result: 30Y, 26N, 22A)</w:t>
            </w:r>
          </w:p>
          <w:p w14:paraId="5599F29C" w14:textId="77777777" w:rsidR="004930A2" w:rsidRDefault="001D1EBE" w:rsidP="00112124">
            <w:pPr>
              <w:rPr>
                <w:rStyle w:val="Hyperlink"/>
                <w:color w:val="auto"/>
                <w:sz w:val="20"/>
                <w:u w:val="none"/>
              </w:rPr>
            </w:pPr>
            <w:hyperlink r:id="rId626" w:history="1">
              <w:r w:rsidR="004930A2" w:rsidRPr="00137D45">
                <w:rPr>
                  <w:rStyle w:val="Hyperlink"/>
                  <w:color w:val="auto"/>
                  <w:sz w:val="20"/>
                </w:rPr>
                <w:t>20/1407r11</w:t>
              </w:r>
            </w:hyperlink>
            <w:r w:rsidR="004930A2" w:rsidRPr="00137D45">
              <w:rPr>
                <w:rStyle w:val="Hyperlink"/>
                <w:color w:val="auto"/>
                <w:sz w:val="20"/>
                <w:u w:val="none"/>
              </w:rPr>
              <w:t xml:space="preserve">, </w:t>
            </w:r>
            <w:r w:rsidR="004930A2">
              <w:rPr>
                <w:rStyle w:val="Hyperlink"/>
                <w:color w:val="auto"/>
                <w:sz w:val="20"/>
                <w:u w:val="none"/>
              </w:rPr>
              <w:t>09/28/2020</w:t>
            </w:r>
          </w:p>
          <w:p w14:paraId="18766EED" w14:textId="77777777" w:rsidR="004930A2" w:rsidRPr="00137D45" w:rsidRDefault="004930A2" w:rsidP="00112124">
            <w:pPr>
              <w:rPr>
                <w:rStyle w:val="Hyperlink"/>
                <w:color w:val="auto"/>
                <w:sz w:val="20"/>
                <w:u w:val="none"/>
              </w:rPr>
            </w:pPr>
            <w:r w:rsidRPr="00873D6D">
              <w:rPr>
                <w:rStyle w:val="Hyperlink"/>
                <w:color w:val="auto"/>
                <w:sz w:val="20"/>
                <w:highlight w:val="red"/>
                <w:u w:val="none"/>
              </w:rPr>
              <w:t>(SP resul</w:t>
            </w:r>
            <w:r w:rsidRPr="00137D45">
              <w:rPr>
                <w:rStyle w:val="Hyperlink"/>
                <w:color w:val="auto"/>
                <w:sz w:val="20"/>
                <w:highlight w:val="red"/>
                <w:u w:val="none"/>
              </w:rPr>
              <w:t>t for option 1: 50Y, 29N, 24A)</w:t>
            </w:r>
          </w:p>
          <w:p w14:paraId="128A3631" w14:textId="77777777" w:rsidR="00933D1D" w:rsidRPr="00137D45" w:rsidRDefault="001D1EBE" w:rsidP="00933D1D">
            <w:pPr>
              <w:rPr>
                <w:sz w:val="20"/>
              </w:rPr>
            </w:pPr>
            <w:hyperlink r:id="rId627" w:history="1">
              <w:r w:rsidR="00933D1D" w:rsidRPr="00137D45">
                <w:rPr>
                  <w:rStyle w:val="Hyperlink"/>
                  <w:color w:val="auto"/>
                  <w:sz w:val="20"/>
                </w:rPr>
                <w:t>20/1407r12</w:t>
              </w:r>
            </w:hyperlink>
            <w:r w:rsidR="00933D1D" w:rsidRPr="00137D45">
              <w:rPr>
                <w:rStyle w:val="Hyperlink"/>
                <w:color w:val="auto"/>
                <w:sz w:val="20"/>
                <w:u w:val="none"/>
              </w:rPr>
              <w:t>, 09/28/2020</w:t>
            </w:r>
          </w:p>
          <w:p w14:paraId="30C682D0" w14:textId="77777777" w:rsidR="00933D1D" w:rsidRDefault="005D1E3B" w:rsidP="00112124">
            <w:pPr>
              <w:rPr>
                <w:ins w:id="151" w:author="Edward Au" w:date="2020-10-22T18:00:00Z"/>
                <w:rStyle w:val="Hyperlink"/>
                <w:color w:val="auto"/>
                <w:sz w:val="20"/>
                <w:u w:val="none"/>
              </w:rPr>
            </w:pPr>
            <w:r w:rsidRPr="00137D45">
              <w:rPr>
                <w:rStyle w:val="Hyperlink"/>
                <w:color w:val="auto"/>
                <w:sz w:val="20"/>
                <w:highlight w:val="red"/>
                <w:u w:val="none"/>
              </w:rPr>
              <w:t>(SP result: 45Y, 27N, 18A)</w:t>
            </w:r>
          </w:p>
          <w:p w14:paraId="4A952A92" w14:textId="77777777" w:rsidR="00423154" w:rsidRPr="00137D45" w:rsidRDefault="00423154" w:rsidP="00423154">
            <w:pPr>
              <w:rPr>
                <w:ins w:id="152" w:author="Edward Au" w:date="2020-10-22T18:00:00Z"/>
                <w:sz w:val="20"/>
              </w:rPr>
            </w:pPr>
            <w:ins w:id="153" w:author="Edward Au" w:date="2020-10-22T18:00:00Z">
              <w:r>
                <w:rPr>
                  <w:rStyle w:val="Hyperlink"/>
                  <w:color w:val="auto"/>
                  <w:sz w:val="20"/>
                  <w:u w:val="none"/>
                </w:rPr>
                <w:fldChar w:fldCharType="begin"/>
              </w:r>
              <w:r>
                <w:rPr>
                  <w:rStyle w:val="Hyperlink"/>
                  <w:color w:val="auto"/>
                  <w:sz w:val="20"/>
                  <w:u w:val="none"/>
                </w:rPr>
                <w:instrText xml:space="preserve"> HYPERLINK "https://mentor.ieee.org/802.11/dcn/20/11-20-1407-14-00be-pdt-mac-mlo-soft-ap-mld-operation.docx" </w:instrText>
              </w:r>
              <w:r>
                <w:rPr>
                  <w:rStyle w:val="Hyperlink"/>
                  <w:color w:val="auto"/>
                  <w:sz w:val="20"/>
                  <w:u w:val="none"/>
                </w:rPr>
                <w:fldChar w:fldCharType="separate"/>
              </w:r>
              <w:r w:rsidRPr="00A803A9">
                <w:rPr>
                  <w:rStyle w:val="Hyperlink"/>
                  <w:sz w:val="20"/>
                </w:rPr>
                <w:t>20/1407r14</w:t>
              </w:r>
              <w:r>
                <w:rPr>
                  <w:rStyle w:val="Hyperlink"/>
                  <w:color w:val="auto"/>
                  <w:sz w:val="20"/>
                  <w:u w:val="none"/>
                </w:rPr>
                <w:fldChar w:fldCharType="end"/>
              </w:r>
              <w:r>
                <w:rPr>
                  <w:rStyle w:val="Hyperlink"/>
                  <w:color w:val="auto"/>
                  <w:sz w:val="20"/>
                  <w:u w:val="none"/>
                </w:rPr>
                <w:t>, 10/21/2020</w:t>
              </w:r>
            </w:ins>
          </w:p>
          <w:p w14:paraId="6554289C" w14:textId="296647F5" w:rsidR="00423154" w:rsidRPr="00D05A58" w:rsidRDefault="00423154" w:rsidP="00112124">
            <w:pPr>
              <w:rPr>
                <w:rStyle w:val="Hyperlink"/>
                <w:color w:val="auto"/>
                <w:sz w:val="20"/>
                <w:u w:val="none"/>
              </w:rPr>
            </w:pPr>
            <w:ins w:id="154" w:author="Edward Au" w:date="2020-10-22T18:00:00Z">
              <w:r w:rsidRPr="00DF75F7">
                <w:rPr>
                  <w:rStyle w:val="Hyperlink"/>
                  <w:color w:val="auto"/>
                  <w:sz w:val="20"/>
                  <w:highlight w:val="red"/>
                  <w:u w:val="none"/>
                </w:rPr>
                <w:t xml:space="preserve">(SP result: </w:t>
              </w:r>
            </w:ins>
            <w:ins w:id="155" w:author="Edward Au" w:date="2020-10-22T18:01:00Z">
              <w:r w:rsidR="006B1EF1" w:rsidRPr="00DF75F7">
                <w:rPr>
                  <w:rStyle w:val="Hyperlink"/>
                  <w:color w:val="auto"/>
                  <w:sz w:val="20"/>
                  <w:highlight w:val="red"/>
                  <w:u w:val="none"/>
                </w:rPr>
                <w:t>32Y, 32N, 22A)</w:t>
              </w:r>
            </w:ins>
          </w:p>
        </w:tc>
        <w:tc>
          <w:tcPr>
            <w:tcW w:w="2212" w:type="dxa"/>
          </w:tcPr>
          <w:p w14:paraId="68A6DD68" w14:textId="277715D6" w:rsidR="002A52F7" w:rsidRPr="00336498" w:rsidRDefault="002A52F7" w:rsidP="00112124">
            <w:pPr>
              <w:rPr>
                <w:sz w:val="20"/>
              </w:rPr>
            </w:pPr>
            <w:r w:rsidRPr="00336498">
              <w:rPr>
                <w:color w:val="00B050"/>
                <w:sz w:val="20"/>
              </w:rPr>
              <w:lastRenderedPageBreak/>
              <w:t>Motion 125</w:t>
            </w:r>
          </w:p>
        </w:tc>
      </w:tr>
      <w:tr w:rsidR="00E7555D" w14:paraId="6FA1F781" w14:textId="77777777" w:rsidTr="00C1254F">
        <w:trPr>
          <w:trHeight w:val="271"/>
        </w:trPr>
        <w:tc>
          <w:tcPr>
            <w:tcW w:w="1274" w:type="dxa"/>
          </w:tcPr>
          <w:p w14:paraId="6663EB20" w14:textId="71B581C3" w:rsidR="00E7555D" w:rsidRPr="00E74230" w:rsidRDefault="00E7555D" w:rsidP="00112124">
            <w:pPr>
              <w:rPr>
                <w:sz w:val="20"/>
                <w:highlight w:val="yellow"/>
              </w:rPr>
            </w:pPr>
            <w:r w:rsidRPr="00E74230">
              <w:rPr>
                <w:sz w:val="20"/>
                <w:highlight w:val="yellow"/>
              </w:rPr>
              <w:lastRenderedPageBreak/>
              <w:t>MAC</w:t>
            </w:r>
          </w:p>
        </w:tc>
        <w:tc>
          <w:tcPr>
            <w:tcW w:w="1968"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06"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
          <w:p w14:paraId="72F493B6" w14:textId="060556A8" w:rsidR="00E7555D" w:rsidRPr="00E74230" w:rsidRDefault="00E7555D" w:rsidP="00112124">
            <w:pPr>
              <w:rPr>
                <w:strike/>
                <w:sz w:val="20"/>
                <w:highlight w:val="yellow"/>
              </w:rPr>
            </w:pPr>
            <w:r w:rsidRPr="00E74230">
              <w:rPr>
                <w:sz w:val="20"/>
                <w:highlight w:val="yellow"/>
              </w:rPr>
              <w:t>ON HOLD</w:t>
            </w:r>
          </w:p>
        </w:tc>
        <w:tc>
          <w:tcPr>
            <w:tcW w:w="2344" w:type="dxa"/>
          </w:tcPr>
          <w:p w14:paraId="24C6D8D7" w14:textId="77777777" w:rsidR="00B97CBC" w:rsidRPr="00D05A58" w:rsidRDefault="00B97CBC" w:rsidP="00B97CBC">
            <w:pPr>
              <w:rPr>
                <w:sz w:val="20"/>
                <w:highlight w:val="yellow"/>
              </w:rPr>
            </w:pPr>
            <w:r w:rsidRPr="00D05A58">
              <w:rPr>
                <w:sz w:val="20"/>
                <w:highlight w:val="yellow"/>
              </w:rPr>
              <w:t>Uploaded:</w:t>
            </w:r>
          </w:p>
          <w:p w14:paraId="7B796646" w14:textId="77777777" w:rsidR="00B97CBC" w:rsidRPr="00D05A58" w:rsidRDefault="00B97CBC" w:rsidP="00B97CBC">
            <w:pPr>
              <w:rPr>
                <w:sz w:val="20"/>
                <w:highlight w:val="yellow"/>
              </w:rPr>
            </w:pPr>
          </w:p>
          <w:p w14:paraId="7B559824" w14:textId="77777777" w:rsidR="00B97CBC" w:rsidRPr="00D05A58" w:rsidRDefault="00B97CBC" w:rsidP="00B97CBC">
            <w:pPr>
              <w:rPr>
                <w:sz w:val="20"/>
                <w:highlight w:val="yellow"/>
              </w:rPr>
            </w:pPr>
            <w:r w:rsidRPr="00D05A58">
              <w:rPr>
                <w:sz w:val="20"/>
                <w:highlight w:val="yellow"/>
              </w:rPr>
              <w:t>Presented:</w:t>
            </w:r>
          </w:p>
          <w:p w14:paraId="1DBAA214" w14:textId="77777777" w:rsidR="00B97CBC" w:rsidRPr="00D05A58" w:rsidRDefault="00B97CBC" w:rsidP="00B97CBC">
            <w:pPr>
              <w:rPr>
                <w:sz w:val="20"/>
                <w:highlight w:val="yellow"/>
              </w:rPr>
            </w:pPr>
          </w:p>
          <w:p w14:paraId="1BE89CA1" w14:textId="77777777" w:rsidR="00B97CBC" w:rsidRPr="00D05A58" w:rsidRDefault="00B97CBC" w:rsidP="00B97CBC">
            <w:pPr>
              <w:rPr>
                <w:sz w:val="20"/>
                <w:highlight w:val="yellow"/>
              </w:rPr>
            </w:pPr>
            <w:r w:rsidRPr="00D05A58">
              <w:rPr>
                <w:sz w:val="20"/>
                <w:highlight w:val="yellow"/>
              </w:rPr>
              <w:t>Straw Polled:</w:t>
            </w:r>
          </w:p>
          <w:p w14:paraId="442C4CF3" w14:textId="77777777" w:rsidR="00E7555D" w:rsidRPr="00D05A58" w:rsidRDefault="00E7555D" w:rsidP="00112124">
            <w:pPr>
              <w:rPr>
                <w:sz w:val="20"/>
                <w:highlight w:val="yellow"/>
              </w:rPr>
            </w:pPr>
          </w:p>
        </w:tc>
        <w:tc>
          <w:tcPr>
            <w:tcW w:w="2212"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C1254F">
        <w:trPr>
          <w:trHeight w:val="257"/>
        </w:trPr>
        <w:tc>
          <w:tcPr>
            <w:tcW w:w="1274" w:type="dxa"/>
          </w:tcPr>
          <w:p w14:paraId="33A113E3" w14:textId="42C9BB12" w:rsidR="00E7555D" w:rsidRPr="00E74230" w:rsidRDefault="00E7555D" w:rsidP="00112124">
            <w:pPr>
              <w:rPr>
                <w:sz w:val="20"/>
                <w:highlight w:val="yellow"/>
              </w:rPr>
            </w:pPr>
            <w:r w:rsidRPr="00E74230">
              <w:rPr>
                <w:sz w:val="20"/>
                <w:highlight w:val="yellow"/>
              </w:rPr>
              <w:t>Joint</w:t>
            </w:r>
          </w:p>
        </w:tc>
        <w:tc>
          <w:tcPr>
            <w:tcW w:w="1968" w:type="dxa"/>
          </w:tcPr>
          <w:p w14:paraId="4584C767" w14:textId="4EF2E4CA" w:rsidR="00E7555D" w:rsidRPr="00E74230" w:rsidRDefault="00E7555D" w:rsidP="00112124">
            <w:pPr>
              <w:rPr>
                <w:sz w:val="20"/>
                <w:highlight w:val="yellow"/>
              </w:rPr>
            </w:pPr>
            <w:r w:rsidRPr="00E74230">
              <w:rPr>
                <w:sz w:val="20"/>
                <w:highlight w:val="yellow"/>
              </w:rPr>
              <w:t>Spatial stream and MIMO protocol enhancement-General</w:t>
            </w:r>
            <w:r w:rsidR="00E84C9E">
              <w:rPr>
                <w:sz w:val="20"/>
                <w:highlight w:val="yellow"/>
              </w:rPr>
              <w:t>, including frame formats for EHT MIMO Control field, EHT Compressed Beamforming Report field, and EHT MU Exclusive Beamforming Report field</w:t>
            </w:r>
          </w:p>
        </w:tc>
        <w:tc>
          <w:tcPr>
            <w:tcW w:w="1562" w:type="dxa"/>
          </w:tcPr>
          <w:p w14:paraId="11E28F64" w14:textId="290A959F" w:rsidR="00E7555D" w:rsidRPr="00E74230" w:rsidRDefault="00E7555D" w:rsidP="00112124">
            <w:pPr>
              <w:rPr>
                <w:strike/>
                <w:color w:val="FF0000"/>
                <w:sz w:val="20"/>
                <w:highlight w:val="yellow"/>
              </w:rPr>
            </w:pPr>
            <w:r w:rsidRPr="00E74230">
              <w:rPr>
                <w:sz w:val="20"/>
                <w:highlight w:val="yellow"/>
              </w:rPr>
              <w:t>Wook Bong Lee</w:t>
            </w:r>
          </w:p>
        </w:tc>
        <w:tc>
          <w:tcPr>
            <w:tcW w:w="2706" w:type="dxa"/>
          </w:tcPr>
          <w:p w14:paraId="39578FB7" w14:textId="77777777" w:rsidR="006A787C" w:rsidRPr="006A787C" w:rsidRDefault="00E7555D" w:rsidP="006A787C">
            <w:pPr>
              <w:rPr>
                <w:ins w:id="156" w:author="Edward Au" w:date="2020-10-20T13:46:00Z"/>
                <w:sz w:val="20"/>
              </w:rPr>
            </w:pPr>
            <w:r w:rsidRPr="00E74230">
              <w:rPr>
                <w:sz w:val="20"/>
                <w:highlight w:val="yellow"/>
              </w:rPr>
              <w:t>Minyoung Park, Yanjun Sun, Stephen McCann, Youhan Kim, Chenchen Liu</w:t>
            </w:r>
            <w:r w:rsidR="00D61080">
              <w:rPr>
                <w:sz w:val="20"/>
                <w:highlight w:val="yellow"/>
              </w:rPr>
              <w:t>, Sameer Vermani</w:t>
            </w:r>
            <w:r w:rsidR="00DC1E1A">
              <w:rPr>
                <w:sz w:val="20"/>
                <w:highlight w:val="yellow"/>
              </w:rPr>
              <w:t>, Jinyoung Chun</w:t>
            </w:r>
            <w:ins w:id="157" w:author="Edward Au" w:date="2020-10-20T13:46:00Z">
              <w:r w:rsidR="006A787C">
                <w:rPr>
                  <w:sz w:val="20"/>
                  <w:highlight w:val="yellow"/>
                </w:rPr>
                <w:t xml:space="preserve">, </w:t>
              </w:r>
            </w:ins>
          </w:p>
          <w:p w14:paraId="3BA3A20E" w14:textId="6F314096" w:rsidR="00E7555D" w:rsidRPr="00E74230" w:rsidRDefault="006A787C" w:rsidP="006A787C">
            <w:pPr>
              <w:rPr>
                <w:strike/>
                <w:color w:val="FF0000"/>
                <w:sz w:val="20"/>
                <w:highlight w:val="yellow"/>
              </w:rPr>
            </w:pPr>
            <w:ins w:id="158" w:author="Edward Au" w:date="2020-10-20T13:46:00Z">
              <w:r w:rsidRPr="006A787C">
                <w:rPr>
                  <w:sz w:val="20"/>
                </w:rPr>
                <w:t>Genadiy Tsodik</w:t>
              </w:r>
            </w:ins>
          </w:p>
        </w:tc>
        <w:tc>
          <w:tcPr>
            <w:tcW w:w="1594" w:type="dxa"/>
            <w:gridSpan w:val="2"/>
          </w:tcPr>
          <w:p w14:paraId="0F8CCBCE" w14:textId="18BAF74E" w:rsidR="00E7555D" w:rsidRPr="00E74230" w:rsidRDefault="00E7555D" w:rsidP="00112124">
            <w:pPr>
              <w:rPr>
                <w:strike/>
                <w:sz w:val="20"/>
                <w:highlight w:val="yellow"/>
              </w:rPr>
            </w:pPr>
            <w:r w:rsidRPr="00E74230">
              <w:rPr>
                <w:sz w:val="20"/>
                <w:highlight w:val="yellow"/>
              </w:rPr>
              <w:t>ON HOLD</w:t>
            </w:r>
          </w:p>
        </w:tc>
        <w:tc>
          <w:tcPr>
            <w:tcW w:w="2344" w:type="dxa"/>
          </w:tcPr>
          <w:p w14:paraId="45CD8B47" w14:textId="77777777" w:rsidR="00B97CBC" w:rsidRPr="00D05A58" w:rsidRDefault="00B97CBC" w:rsidP="00B97CBC">
            <w:pPr>
              <w:rPr>
                <w:sz w:val="20"/>
                <w:highlight w:val="yellow"/>
              </w:rPr>
            </w:pPr>
            <w:r w:rsidRPr="00D05A58">
              <w:rPr>
                <w:sz w:val="20"/>
                <w:highlight w:val="yellow"/>
              </w:rPr>
              <w:t>Uploaded:</w:t>
            </w:r>
          </w:p>
          <w:p w14:paraId="796504DF" w14:textId="77777777" w:rsidR="00B97CBC" w:rsidRPr="00D05A58" w:rsidRDefault="00B97CBC" w:rsidP="00B97CBC">
            <w:pPr>
              <w:rPr>
                <w:sz w:val="20"/>
                <w:highlight w:val="yellow"/>
              </w:rPr>
            </w:pPr>
          </w:p>
          <w:p w14:paraId="3378D64C" w14:textId="77777777" w:rsidR="00B97CBC" w:rsidRPr="00D05A58" w:rsidRDefault="00B97CBC" w:rsidP="00B97CBC">
            <w:pPr>
              <w:rPr>
                <w:sz w:val="20"/>
                <w:highlight w:val="yellow"/>
              </w:rPr>
            </w:pPr>
            <w:r w:rsidRPr="00D05A58">
              <w:rPr>
                <w:sz w:val="20"/>
                <w:highlight w:val="yellow"/>
              </w:rPr>
              <w:t>Presented:</w:t>
            </w:r>
          </w:p>
          <w:p w14:paraId="3DC2020B" w14:textId="77777777" w:rsidR="00B97CBC" w:rsidRPr="00D05A58" w:rsidRDefault="00B97CBC" w:rsidP="00B97CBC">
            <w:pPr>
              <w:rPr>
                <w:sz w:val="20"/>
                <w:highlight w:val="yellow"/>
              </w:rPr>
            </w:pPr>
          </w:p>
          <w:p w14:paraId="56D53111" w14:textId="77777777" w:rsidR="00B97CBC" w:rsidRPr="00D05A58" w:rsidRDefault="00B97CBC" w:rsidP="00B97CBC">
            <w:pPr>
              <w:rPr>
                <w:sz w:val="20"/>
                <w:highlight w:val="yellow"/>
              </w:rPr>
            </w:pPr>
            <w:r w:rsidRPr="00D05A58">
              <w:rPr>
                <w:sz w:val="20"/>
                <w:highlight w:val="yellow"/>
              </w:rPr>
              <w:t>Straw Polled:</w:t>
            </w:r>
          </w:p>
          <w:p w14:paraId="398E409B" w14:textId="77777777" w:rsidR="00E7555D" w:rsidRPr="00D05A58" w:rsidRDefault="00E7555D" w:rsidP="00112124">
            <w:pPr>
              <w:rPr>
                <w:sz w:val="20"/>
                <w:highlight w:val="yellow"/>
              </w:rPr>
            </w:pPr>
          </w:p>
        </w:tc>
        <w:tc>
          <w:tcPr>
            <w:tcW w:w="2212" w:type="dxa"/>
          </w:tcPr>
          <w:p w14:paraId="4F56C1CF" w14:textId="7290D6D3" w:rsidR="00E7555D" w:rsidRPr="00E74230" w:rsidRDefault="00E7555D" w:rsidP="00112124">
            <w:pPr>
              <w:rPr>
                <w:sz w:val="20"/>
                <w:highlight w:val="yellow"/>
              </w:rPr>
            </w:pPr>
            <w:r w:rsidRPr="00E74230">
              <w:rPr>
                <w:sz w:val="20"/>
                <w:highlight w:val="yellow"/>
              </w:rPr>
              <w:t>No motion</w:t>
            </w:r>
          </w:p>
          <w:p w14:paraId="277353B6" w14:textId="3496D872" w:rsidR="00E7555D" w:rsidRPr="00E74230" w:rsidRDefault="00E7555D" w:rsidP="00112124">
            <w:pPr>
              <w:rPr>
                <w:sz w:val="20"/>
                <w:highlight w:val="yellow"/>
              </w:rPr>
            </w:pPr>
          </w:p>
        </w:tc>
      </w:tr>
      <w:tr w:rsidR="00E7555D" w14:paraId="0A992145" w14:textId="77777777" w:rsidTr="00C1254F">
        <w:trPr>
          <w:trHeight w:val="271"/>
        </w:trPr>
        <w:tc>
          <w:tcPr>
            <w:tcW w:w="1274" w:type="dxa"/>
          </w:tcPr>
          <w:p w14:paraId="1C0865BA" w14:textId="77777777" w:rsidR="00E7555D" w:rsidRDefault="00E7555D" w:rsidP="00112124">
            <w:pPr>
              <w:rPr>
                <w:color w:val="00B050"/>
                <w:sz w:val="20"/>
              </w:rPr>
            </w:pPr>
            <w:r w:rsidRPr="002F5175">
              <w:rPr>
                <w:color w:val="00B050"/>
                <w:sz w:val="20"/>
              </w:rPr>
              <w:t>Joint</w:t>
            </w:r>
          </w:p>
          <w:p w14:paraId="75E4B12F" w14:textId="1A7B1FE8" w:rsidR="005F2363" w:rsidRPr="002F5175" w:rsidRDefault="005F2363" w:rsidP="00112124">
            <w:pPr>
              <w:rPr>
                <w:color w:val="00B050"/>
                <w:sz w:val="20"/>
              </w:rPr>
            </w:pPr>
          </w:p>
        </w:tc>
        <w:tc>
          <w:tcPr>
            <w:tcW w:w="1968" w:type="dxa"/>
          </w:tcPr>
          <w:p w14:paraId="616E58A6" w14:textId="30DF6E32" w:rsidR="00E7555D" w:rsidRPr="002F5175" w:rsidRDefault="00E7555D" w:rsidP="00112124">
            <w:pPr>
              <w:rPr>
                <w:color w:val="00B050"/>
                <w:sz w:val="20"/>
              </w:rPr>
            </w:pPr>
            <w:r w:rsidRPr="002F5175">
              <w:rPr>
                <w:color w:val="00B050"/>
                <w:sz w:val="20"/>
              </w:rPr>
              <w:t>Spatial stream and MIMO protocol enhancement-16 spatial stream operation</w:t>
            </w:r>
            <w:r w:rsidR="002F62A6">
              <w:rPr>
                <w:sz w:val="20"/>
                <w:highlight w:val="yellow"/>
              </w:rPr>
              <w:t>, including frame formats for EHT MIMO Control field, EHT Compressed Beamforming Report field, and EHT MU Exclusive Beamforming Report field</w:t>
            </w:r>
          </w:p>
        </w:tc>
        <w:tc>
          <w:tcPr>
            <w:tcW w:w="1562" w:type="dxa"/>
          </w:tcPr>
          <w:p w14:paraId="614BCCD1" w14:textId="6174A7FF" w:rsidR="00E7555D" w:rsidRPr="002F5175" w:rsidRDefault="00E7555D" w:rsidP="00112124">
            <w:pPr>
              <w:rPr>
                <w:color w:val="00B050"/>
                <w:sz w:val="20"/>
              </w:rPr>
            </w:pPr>
            <w:r w:rsidRPr="002F5175">
              <w:rPr>
                <w:color w:val="00B050"/>
                <w:sz w:val="20"/>
              </w:rPr>
              <w:t>Wook Bong Lee</w:t>
            </w:r>
          </w:p>
        </w:tc>
        <w:tc>
          <w:tcPr>
            <w:tcW w:w="2706" w:type="dxa"/>
          </w:tcPr>
          <w:p w14:paraId="440A3FFB" w14:textId="77777777" w:rsidR="006A787C" w:rsidRPr="006A787C" w:rsidRDefault="00E7555D" w:rsidP="006A787C">
            <w:pPr>
              <w:rPr>
                <w:ins w:id="159" w:author="Edward Au" w:date="2020-10-20T13:46:00Z"/>
                <w:color w:val="00B050"/>
                <w:sz w:val="20"/>
              </w:rPr>
            </w:pPr>
            <w:r w:rsidRPr="002F5175">
              <w:rPr>
                <w:color w:val="00B050"/>
                <w:sz w:val="20"/>
              </w:rPr>
              <w:t>Junghoon Suh, Yanjun Sun, Chenchen Liu</w:t>
            </w:r>
            <w:r w:rsidR="00DC1E1A">
              <w:rPr>
                <w:color w:val="00B050"/>
                <w:sz w:val="20"/>
              </w:rPr>
              <w:t>, Jinyoung Chun</w:t>
            </w:r>
            <w:r w:rsidR="00DF57E1">
              <w:rPr>
                <w:color w:val="00B050"/>
                <w:sz w:val="20"/>
              </w:rPr>
              <w:t>, Alice Li</w:t>
            </w:r>
            <w:ins w:id="160" w:author="Edward Au" w:date="2020-10-20T13:46:00Z">
              <w:r w:rsidR="006A787C">
                <w:rPr>
                  <w:color w:val="00B050"/>
                  <w:sz w:val="20"/>
                </w:rPr>
                <w:t xml:space="preserve">, </w:t>
              </w:r>
            </w:ins>
          </w:p>
          <w:p w14:paraId="33FD5913" w14:textId="584566C2" w:rsidR="00E7555D" w:rsidRPr="002F5175" w:rsidRDefault="006A787C" w:rsidP="006A787C">
            <w:pPr>
              <w:rPr>
                <w:color w:val="00B050"/>
                <w:sz w:val="20"/>
              </w:rPr>
            </w:pPr>
            <w:ins w:id="161" w:author="Edward Au" w:date="2020-10-20T13:46:00Z">
              <w:r w:rsidRPr="006A787C">
                <w:rPr>
                  <w:color w:val="00B050"/>
                  <w:sz w:val="20"/>
                </w:rPr>
                <w:t>Genadiy Tsodik</w:t>
              </w:r>
            </w:ins>
          </w:p>
        </w:tc>
        <w:tc>
          <w:tcPr>
            <w:tcW w:w="1594" w:type="dxa"/>
            <w:gridSpan w:val="2"/>
          </w:tcPr>
          <w:p w14:paraId="194EFE01" w14:textId="42060D00" w:rsidR="00E7555D" w:rsidRPr="002F5175" w:rsidRDefault="00E7555D" w:rsidP="00112124">
            <w:pPr>
              <w:rPr>
                <w:color w:val="00B050"/>
                <w:sz w:val="20"/>
              </w:rPr>
            </w:pPr>
            <w:r w:rsidRPr="002F5175">
              <w:rPr>
                <w:color w:val="00B050"/>
                <w:sz w:val="20"/>
              </w:rPr>
              <w:t>R2</w:t>
            </w:r>
          </w:p>
        </w:tc>
        <w:tc>
          <w:tcPr>
            <w:tcW w:w="2344" w:type="dxa"/>
          </w:tcPr>
          <w:p w14:paraId="4BC8478B" w14:textId="77777777" w:rsidR="00B97CBC" w:rsidRPr="00D05A58" w:rsidRDefault="00B97CBC" w:rsidP="00B97CBC">
            <w:pPr>
              <w:rPr>
                <w:sz w:val="20"/>
              </w:rPr>
            </w:pPr>
            <w:r w:rsidRPr="00D05A58">
              <w:rPr>
                <w:sz w:val="20"/>
              </w:rPr>
              <w:t>Uploaded:</w:t>
            </w:r>
          </w:p>
          <w:p w14:paraId="5D6D8EB0" w14:textId="77777777" w:rsidR="00B97CBC" w:rsidRPr="00D05A58" w:rsidRDefault="00B97CBC" w:rsidP="00B97CBC">
            <w:pPr>
              <w:rPr>
                <w:sz w:val="20"/>
              </w:rPr>
            </w:pPr>
          </w:p>
          <w:p w14:paraId="4F07E50E" w14:textId="77777777" w:rsidR="00B97CBC" w:rsidRPr="00D05A58" w:rsidRDefault="00B97CBC" w:rsidP="00B97CBC">
            <w:pPr>
              <w:rPr>
                <w:sz w:val="20"/>
              </w:rPr>
            </w:pPr>
            <w:r w:rsidRPr="00D05A58">
              <w:rPr>
                <w:sz w:val="20"/>
              </w:rPr>
              <w:t>Presented:</w:t>
            </w:r>
          </w:p>
          <w:p w14:paraId="7CEB323C" w14:textId="77777777" w:rsidR="00B97CBC" w:rsidRPr="00D05A58" w:rsidRDefault="00B97CBC" w:rsidP="00B97CBC">
            <w:pPr>
              <w:rPr>
                <w:sz w:val="20"/>
              </w:rPr>
            </w:pPr>
          </w:p>
          <w:p w14:paraId="65F31411" w14:textId="77777777" w:rsidR="00B97CBC" w:rsidRPr="00D05A58" w:rsidRDefault="00B97CBC" w:rsidP="00B97CBC">
            <w:pPr>
              <w:rPr>
                <w:sz w:val="20"/>
              </w:rPr>
            </w:pPr>
            <w:r w:rsidRPr="00D05A58">
              <w:rPr>
                <w:sz w:val="20"/>
              </w:rPr>
              <w:t>Straw Polled:</w:t>
            </w:r>
          </w:p>
          <w:p w14:paraId="49E1F2C9" w14:textId="77777777" w:rsidR="00E7555D" w:rsidRPr="00D05A58" w:rsidRDefault="00E7555D" w:rsidP="00112124">
            <w:pPr>
              <w:rPr>
                <w:sz w:val="20"/>
              </w:rPr>
            </w:pPr>
          </w:p>
        </w:tc>
        <w:tc>
          <w:tcPr>
            <w:tcW w:w="2212" w:type="dxa"/>
          </w:tcPr>
          <w:p w14:paraId="138786A0" w14:textId="21516023" w:rsidR="00E7555D" w:rsidRPr="002F5175" w:rsidRDefault="00E7555D" w:rsidP="00112124">
            <w:pPr>
              <w:rPr>
                <w:color w:val="00B050"/>
                <w:sz w:val="20"/>
              </w:rPr>
            </w:pPr>
            <w:r w:rsidRPr="002F5175">
              <w:rPr>
                <w:color w:val="00B050"/>
                <w:sz w:val="20"/>
              </w:rPr>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E12E1" w14:paraId="0C6260E9" w14:textId="77777777" w:rsidTr="00C1254F">
        <w:trPr>
          <w:trHeight w:val="271"/>
        </w:trPr>
        <w:tc>
          <w:tcPr>
            <w:tcW w:w="1274" w:type="dxa"/>
          </w:tcPr>
          <w:p w14:paraId="354670C1" w14:textId="4F2A839C" w:rsidR="00EE12E1" w:rsidRDefault="00EE12E1" w:rsidP="00112124">
            <w:pPr>
              <w:rPr>
                <w:sz w:val="20"/>
              </w:rPr>
            </w:pPr>
            <w:r w:rsidRPr="004D523F">
              <w:rPr>
                <w:color w:val="00B050"/>
                <w:sz w:val="20"/>
              </w:rPr>
              <w:t>Joint-MAP</w:t>
            </w:r>
          </w:p>
        </w:tc>
        <w:tc>
          <w:tcPr>
            <w:tcW w:w="12386" w:type="dxa"/>
            <w:gridSpan w:val="7"/>
          </w:tcPr>
          <w:p w14:paraId="70FAB23B" w14:textId="7C2BDB36" w:rsidR="00EE12E1" w:rsidRPr="00D05A58" w:rsidRDefault="00EE12E1" w:rsidP="00112124">
            <w:pPr>
              <w:rPr>
                <w:sz w:val="20"/>
              </w:rPr>
            </w:pPr>
            <w:r w:rsidRPr="00D05A58">
              <w:rPr>
                <w:sz w:val="20"/>
              </w:rPr>
              <w:t>SP4: Which option do you prefer:</w:t>
            </w:r>
          </w:p>
          <w:p w14:paraId="5C946E9A" w14:textId="25D0727F" w:rsidR="00EE12E1" w:rsidRPr="00D05A58" w:rsidRDefault="00EE12E1" w:rsidP="00112124">
            <w:pPr>
              <w:pStyle w:val="ListParagraph"/>
              <w:numPr>
                <w:ilvl w:val="0"/>
                <w:numId w:val="6"/>
              </w:numPr>
              <w:rPr>
                <w:sz w:val="20"/>
              </w:rPr>
            </w:pPr>
            <w:r w:rsidRPr="00D05A58">
              <w:rPr>
                <w:sz w:val="20"/>
              </w:rPr>
              <w:t>Option 1: All MAP features in R1 (unless those already decided to be in R2)</w:t>
            </w:r>
          </w:p>
          <w:p w14:paraId="4563FCCF" w14:textId="1B364B8D" w:rsidR="00EE12E1" w:rsidRPr="00D05A58" w:rsidRDefault="00EE12E1" w:rsidP="00112124">
            <w:pPr>
              <w:pStyle w:val="ListParagraph"/>
              <w:numPr>
                <w:ilvl w:val="0"/>
                <w:numId w:val="6"/>
              </w:numPr>
              <w:rPr>
                <w:sz w:val="20"/>
              </w:rPr>
            </w:pPr>
            <w:r w:rsidRPr="00D05A58">
              <w:rPr>
                <w:sz w:val="20"/>
              </w:rPr>
              <w:t>Option 2: All MAP features in R2</w:t>
            </w:r>
          </w:p>
          <w:p w14:paraId="27E67C80" w14:textId="6B737BD3" w:rsidR="00EE12E1" w:rsidRPr="00D05A58" w:rsidRDefault="00EE12E1" w:rsidP="00112124">
            <w:pPr>
              <w:pStyle w:val="ListParagraph"/>
              <w:numPr>
                <w:ilvl w:val="0"/>
                <w:numId w:val="6"/>
              </w:numPr>
              <w:rPr>
                <w:sz w:val="20"/>
              </w:rPr>
            </w:pPr>
            <w:r w:rsidRPr="00D05A58">
              <w:rPr>
                <w:sz w:val="20"/>
              </w:rPr>
              <w:t>Option 3: Abstain</w:t>
            </w:r>
          </w:p>
          <w:p w14:paraId="5042F22C" w14:textId="77777777" w:rsidR="00EE12E1" w:rsidRPr="00D05A58" w:rsidRDefault="00EE12E1" w:rsidP="00112124">
            <w:pPr>
              <w:rPr>
                <w:sz w:val="20"/>
              </w:rPr>
            </w:pPr>
          </w:p>
          <w:p w14:paraId="1BCFC26C" w14:textId="4BCB9B6A" w:rsidR="00EE12E1" w:rsidRPr="00D05A58" w:rsidRDefault="00EE12E1" w:rsidP="00112124">
            <w:pPr>
              <w:rPr>
                <w:sz w:val="20"/>
              </w:rPr>
            </w:pPr>
            <w:r w:rsidRPr="00D05A58">
              <w:rPr>
                <w:sz w:val="20"/>
              </w:rPr>
              <w:t>Result: 53 for Option 1, 58 for Option 2, 17 Abstain</w:t>
            </w:r>
          </w:p>
        </w:tc>
      </w:tr>
      <w:tr w:rsidR="00E7555D" w14:paraId="5F932D4A" w14:textId="77777777" w:rsidTr="00C1254F">
        <w:trPr>
          <w:trHeight w:val="271"/>
        </w:trPr>
        <w:tc>
          <w:tcPr>
            <w:tcW w:w="1274" w:type="dxa"/>
          </w:tcPr>
          <w:p w14:paraId="45267ED7" w14:textId="00188711" w:rsidR="005F2363" w:rsidRPr="00FC49AD" w:rsidRDefault="00E7555D" w:rsidP="00112124">
            <w:pPr>
              <w:rPr>
                <w:color w:val="00B050"/>
                <w:sz w:val="20"/>
              </w:rPr>
            </w:pPr>
            <w:r w:rsidRPr="00FC49AD">
              <w:rPr>
                <w:color w:val="00B050"/>
                <w:sz w:val="20"/>
              </w:rPr>
              <w:lastRenderedPageBreak/>
              <w:t>Joint</w:t>
            </w:r>
          </w:p>
        </w:tc>
        <w:tc>
          <w:tcPr>
            <w:tcW w:w="1968" w:type="dxa"/>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B97CBC" w:rsidRPr="00D05A58" w:rsidRDefault="00B97CBC" w:rsidP="00B97CBC">
            <w:pPr>
              <w:rPr>
                <w:sz w:val="20"/>
              </w:rPr>
            </w:pPr>
            <w:r w:rsidRPr="00D05A58">
              <w:rPr>
                <w:sz w:val="20"/>
              </w:rPr>
              <w:t>Uploaded:</w:t>
            </w:r>
          </w:p>
          <w:p w14:paraId="291FCDD4" w14:textId="77777777" w:rsidR="00B97CBC" w:rsidRPr="00D05A58" w:rsidRDefault="00B97CBC" w:rsidP="00B97CBC">
            <w:pPr>
              <w:rPr>
                <w:sz w:val="20"/>
              </w:rPr>
            </w:pPr>
          </w:p>
          <w:p w14:paraId="4428178E" w14:textId="77777777" w:rsidR="00B97CBC" w:rsidRPr="00D05A58" w:rsidRDefault="00B97CBC" w:rsidP="00B97CBC">
            <w:pPr>
              <w:rPr>
                <w:sz w:val="20"/>
              </w:rPr>
            </w:pPr>
            <w:r w:rsidRPr="00D05A58">
              <w:rPr>
                <w:sz w:val="20"/>
              </w:rPr>
              <w:t>Presented:</w:t>
            </w:r>
          </w:p>
          <w:p w14:paraId="511C7EBF" w14:textId="77777777" w:rsidR="00B97CBC" w:rsidRPr="00D05A58" w:rsidRDefault="00B97CBC" w:rsidP="00B97CBC">
            <w:pPr>
              <w:rPr>
                <w:sz w:val="20"/>
              </w:rPr>
            </w:pPr>
          </w:p>
          <w:p w14:paraId="4D374F43" w14:textId="77777777" w:rsidR="00B97CBC" w:rsidRPr="00D05A58" w:rsidRDefault="00B97CBC" w:rsidP="00B97CBC">
            <w:pPr>
              <w:rPr>
                <w:sz w:val="20"/>
              </w:rPr>
            </w:pPr>
            <w:r w:rsidRPr="00D05A58">
              <w:rPr>
                <w:sz w:val="20"/>
              </w:rPr>
              <w:t>Straw Polled:</w:t>
            </w:r>
          </w:p>
          <w:p w14:paraId="07309538" w14:textId="77777777" w:rsidR="00E7555D" w:rsidRPr="00D05A58" w:rsidRDefault="00E7555D" w:rsidP="00112124">
            <w:pPr>
              <w:rPr>
                <w:sz w:val="20"/>
              </w:rPr>
            </w:pPr>
          </w:p>
        </w:tc>
        <w:tc>
          <w:tcPr>
            <w:tcW w:w="2212" w:type="dxa"/>
          </w:tcPr>
          <w:p w14:paraId="7A385EA1" w14:textId="58DBE6C2" w:rsidR="00E7555D" w:rsidRPr="00FC49AD" w:rsidRDefault="00E7555D" w:rsidP="00112124">
            <w:pPr>
              <w:rPr>
                <w:color w:val="00B050"/>
                <w:sz w:val="20"/>
              </w:rPr>
            </w:pPr>
          </w:p>
        </w:tc>
      </w:tr>
      <w:tr w:rsidR="00E7555D" w14:paraId="4A5EBBF1" w14:textId="77777777" w:rsidTr="00C1254F">
        <w:trPr>
          <w:trHeight w:val="271"/>
        </w:trPr>
        <w:tc>
          <w:tcPr>
            <w:tcW w:w="1274" w:type="dxa"/>
          </w:tcPr>
          <w:p w14:paraId="6C91D46F" w14:textId="5CEBCBD8" w:rsidR="00E7555D" w:rsidRPr="00FC49AD" w:rsidRDefault="00E7555D" w:rsidP="00112124">
            <w:pPr>
              <w:rPr>
                <w:color w:val="00B050"/>
                <w:sz w:val="20"/>
              </w:rPr>
            </w:pPr>
            <w:r w:rsidRPr="00FC49AD">
              <w:rPr>
                <w:color w:val="00B050"/>
                <w:sz w:val="20"/>
              </w:rPr>
              <w:t>Joint</w:t>
            </w:r>
          </w:p>
        </w:tc>
        <w:tc>
          <w:tcPr>
            <w:tcW w:w="1968"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B97CBC" w:rsidRPr="00850822" w:rsidRDefault="00B97CBC" w:rsidP="00B97CBC">
            <w:pPr>
              <w:rPr>
                <w:sz w:val="20"/>
              </w:rPr>
            </w:pPr>
            <w:r w:rsidRPr="00850822">
              <w:rPr>
                <w:sz w:val="20"/>
              </w:rPr>
              <w:t>Uploaded:</w:t>
            </w:r>
          </w:p>
          <w:p w14:paraId="3D058804" w14:textId="77777777" w:rsidR="00B97CBC" w:rsidRPr="00850822" w:rsidRDefault="00B97CBC" w:rsidP="00B97CBC">
            <w:pPr>
              <w:rPr>
                <w:sz w:val="20"/>
              </w:rPr>
            </w:pPr>
          </w:p>
          <w:p w14:paraId="183FD321" w14:textId="77777777" w:rsidR="00B97CBC" w:rsidRPr="00850822" w:rsidRDefault="00B97CBC" w:rsidP="00B97CBC">
            <w:pPr>
              <w:rPr>
                <w:sz w:val="20"/>
              </w:rPr>
            </w:pPr>
            <w:r w:rsidRPr="00850822">
              <w:rPr>
                <w:sz w:val="20"/>
              </w:rPr>
              <w:t>Presented:</w:t>
            </w:r>
          </w:p>
          <w:p w14:paraId="63934C03" w14:textId="77777777" w:rsidR="00B97CBC" w:rsidRPr="00850822" w:rsidRDefault="00B97CBC" w:rsidP="00B97CBC">
            <w:pPr>
              <w:rPr>
                <w:sz w:val="20"/>
              </w:rPr>
            </w:pPr>
          </w:p>
          <w:p w14:paraId="24D803AE" w14:textId="77777777" w:rsidR="00B97CBC" w:rsidRPr="00850822" w:rsidRDefault="00B97CBC" w:rsidP="00B97CBC">
            <w:pPr>
              <w:rPr>
                <w:sz w:val="20"/>
              </w:rPr>
            </w:pPr>
            <w:r w:rsidRPr="00850822">
              <w:rPr>
                <w:sz w:val="20"/>
              </w:rPr>
              <w:t>Straw Polled:</w:t>
            </w:r>
          </w:p>
          <w:p w14:paraId="415FE238" w14:textId="77777777" w:rsidR="00E7555D" w:rsidRPr="00850822" w:rsidRDefault="00E7555D" w:rsidP="00112124">
            <w:pPr>
              <w:rPr>
                <w:sz w:val="20"/>
              </w:rPr>
            </w:pPr>
          </w:p>
        </w:tc>
        <w:tc>
          <w:tcPr>
            <w:tcW w:w="2212" w:type="dxa"/>
          </w:tcPr>
          <w:p w14:paraId="5E3C4CE4" w14:textId="6DD938AB" w:rsidR="00E7555D" w:rsidRPr="00FC49AD" w:rsidRDefault="00E7555D" w:rsidP="00112124">
            <w:pPr>
              <w:rPr>
                <w:color w:val="00B050"/>
                <w:sz w:val="20"/>
              </w:rPr>
            </w:pPr>
          </w:p>
        </w:tc>
      </w:tr>
      <w:tr w:rsidR="00E7555D" w14:paraId="6AFDFF8B" w14:textId="77777777" w:rsidTr="00C1254F">
        <w:trPr>
          <w:trHeight w:val="271"/>
        </w:trPr>
        <w:tc>
          <w:tcPr>
            <w:tcW w:w="1274" w:type="dxa"/>
          </w:tcPr>
          <w:p w14:paraId="792CFFDC" w14:textId="0C4680BB" w:rsidR="00E7555D" w:rsidRPr="00FC49AD" w:rsidRDefault="00E7555D" w:rsidP="00112124">
            <w:pPr>
              <w:rPr>
                <w:color w:val="00B050"/>
                <w:sz w:val="20"/>
              </w:rPr>
            </w:pPr>
            <w:r w:rsidRPr="00FC49AD">
              <w:rPr>
                <w:color w:val="00B050"/>
                <w:sz w:val="20"/>
              </w:rPr>
              <w:t>Joint</w:t>
            </w:r>
          </w:p>
        </w:tc>
        <w:tc>
          <w:tcPr>
            <w:tcW w:w="1968"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B97CBC" w:rsidRPr="00850822" w:rsidRDefault="00B97CBC" w:rsidP="00B97CBC">
            <w:pPr>
              <w:rPr>
                <w:sz w:val="20"/>
              </w:rPr>
            </w:pPr>
            <w:r w:rsidRPr="00850822">
              <w:rPr>
                <w:sz w:val="20"/>
              </w:rPr>
              <w:t>Uploaded:</w:t>
            </w:r>
          </w:p>
          <w:p w14:paraId="6215D0B5" w14:textId="77777777" w:rsidR="00B97CBC" w:rsidRPr="00850822" w:rsidRDefault="00B97CBC" w:rsidP="00B97CBC">
            <w:pPr>
              <w:rPr>
                <w:sz w:val="20"/>
              </w:rPr>
            </w:pPr>
          </w:p>
          <w:p w14:paraId="79F490A2" w14:textId="77777777" w:rsidR="00B97CBC" w:rsidRPr="00850822" w:rsidRDefault="00B97CBC" w:rsidP="00B97CBC">
            <w:pPr>
              <w:rPr>
                <w:sz w:val="20"/>
              </w:rPr>
            </w:pPr>
            <w:r w:rsidRPr="00850822">
              <w:rPr>
                <w:sz w:val="20"/>
              </w:rPr>
              <w:t>Presented:</w:t>
            </w:r>
          </w:p>
          <w:p w14:paraId="365D91BC" w14:textId="77777777" w:rsidR="00B97CBC" w:rsidRPr="00850822" w:rsidRDefault="00B97CBC" w:rsidP="00B97CBC">
            <w:pPr>
              <w:rPr>
                <w:sz w:val="20"/>
              </w:rPr>
            </w:pPr>
          </w:p>
          <w:p w14:paraId="3EACAEF1" w14:textId="77777777" w:rsidR="00B97CBC" w:rsidRPr="00850822" w:rsidRDefault="00B97CBC" w:rsidP="00B97CBC">
            <w:pPr>
              <w:rPr>
                <w:sz w:val="20"/>
              </w:rPr>
            </w:pPr>
            <w:r w:rsidRPr="00850822">
              <w:rPr>
                <w:sz w:val="20"/>
              </w:rPr>
              <w:t>Straw Polled:</w:t>
            </w:r>
          </w:p>
          <w:p w14:paraId="564CC74C" w14:textId="77777777" w:rsidR="00E7555D" w:rsidRPr="00850822" w:rsidRDefault="00E7555D" w:rsidP="00112124">
            <w:pPr>
              <w:rPr>
                <w:sz w:val="20"/>
              </w:rPr>
            </w:pPr>
          </w:p>
        </w:tc>
        <w:tc>
          <w:tcPr>
            <w:tcW w:w="2212"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C1254F">
        <w:trPr>
          <w:trHeight w:val="257"/>
        </w:trPr>
        <w:tc>
          <w:tcPr>
            <w:tcW w:w="1274" w:type="dxa"/>
          </w:tcPr>
          <w:p w14:paraId="2C3D51D1" w14:textId="6B16ABE9" w:rsidR="00E7555D" w:rsidRPr="00C471C0" w:rsidRDefault="00E7555D" w:rsidP="00112124">
            <w:pPr>
              <w:rPr>
                <w:color w:val="00B050"/>
                <w:sz w:val="20"/>
              </w:rPr>
            </w:pPr>
            <w:r w:rsidRPr="00C471C0">
              <w:rPr>
                <w:color w:val="00B050"/>
                <w:sz w:val="20"/>
              </w:rPr>
              <w:t>Joint</w:t>
            </w:r>
          </w:p>
        </w:tc>
        <w:tc>
          <w:tcPr>
            <w:tcW w:w="1968" w:type="dxa"/>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
          <w:p w14:paraId="68A50A1C" w14:textId="09E14043" w:rsidR="00E7555D" w:rsidRPr="00C471C0" w:rsidRDefault="00E7555D" w:rsidP="00112124">
            <w:pPr>
              <w:rPr>
                <w:color w:val="00B050"/>
                <w:sz w:val="20"/>
              </w:rPr>
            </w:pPr>
            <w:r w:rsidRPr="00C471C0">
              <w:rPr>
                <w:color w:val="00B050"/>
                <w:sz w:val="20"/>
              </w:rPr>
              <w:t xml:space="preserve"> Lei Huang, Kosuke Aio, Stephen McCann, Matthew Fischer, Myeongjin Kim</w:t>
            </w:r>
            <w:r w:rsidR="00DF57E1">
              <w:rPr>
                <w:color w:val="00B050"/>
                <w:sz w:val="20"/>
              </w:rPr>
              <w:t>, Jinyoung Chun</w:t>
            </w:r>
          </w:p>
        </w:tc>
        <w:tc>
          <w:tcPr>
            <w:tcW w:w="1594" w:type="dxa"/>
            <w:gridSpan w:val="2"/>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344" w:type="dxa"/>
          </w:tcPr>
          <w:p w14:paraId="22BE1668" w14:textId="77777777" w:rsidR="00B97CBC" w:rsidRPr="00850822" w:rsidRDefault="00B97CBC" w:rsidP="00112124">
            <w:pPr>
              <w:rPr>
                <w:rStyle w:val="Hyperlink"/>
                <w:color w:val="auto"/>
                <w:sz w:val="20"/>
                <w:u w:val="none"/>
              </w:rPr>
            </w:pPr>
            <w:r w:rsidRPr="00850822">
              <w:rPr>
                <w:rStyle w:val="Hyperlink"/>
                <w:color w:val="auto"/>
                <w:sz w:val="20"/>
                <w:u w:val="none"/>
              </w:rPr>
              <w:t>Uploaded:</w:t>
            </w:r>
          </w:p>
          <w:p w14:paraId="251D1692" w14:textId="1DFC86A1" w:rsidR="00E7555D" w:rsidRPr="00850822" w:rsidRDefault="001D1EBE" w:rsidP="00112124">
            <w:pPr>
              <w:rPr>
                <w:sz w:val="20"/>
              </w:rPr>
            </w:pPr>
            <w:hyperlink r:id="rId628" w:history="1">
              <w:r w:rsidR="00933E05" w:rsidRPr="00850822">
                <w:rPr>
                  <w:rStyle w:val="Hyperlink"/>
                  <w:color w:val="auto"/>
                  <w:sz w:val="20"/>
                </w:rPr>
                <w:t>20/1348r0</w:t>
              </w:r>
            </w:hyperlink>
            <w:r w:rsidR="00C471C0" w:rsidRPr="00850822">
              <w:rPr>
                <w:sz w:val="20"/>
              </w:rPr>
              <w:t>, 08/28/202</w:t>
            </w:r>
            <w:r w:rsidR="00933E05" w:rsidRPr="00850822">
              <w:rPr>
                <w:sz w:val="20"/>
              </w:rPr>
              <w:t>0</w:t>
            </w:r>
          </w:p>
          <w:p w14:paraId="67F7B401" w14:textId="77777777" w:rsidR="00B97CBC" w:rsidRPr="00850822" w:rsidRDefault="00B97CBC" w:rsidP="00112124">
            <w:pPr>
              <w:rPr>
                <w:sz w:val="20"/>
              </w:rPr>
            </w:pPr>
          </w:p>
          <w:p w14:paraId="24C189D1" w14:textId="77777777" w:rsidR="00B97CBC" w:rsidRPr="00850822" w:rsidRDefault="00B97CBC" w:rsidP="00B97CBC">
            <w:pPr>
              <w:rPr>
                <w:sz w:val="20"/>
              </w:rPr>
            </w:pPr>
            <w:r w:rsidRPr="00850822">
              <w:rPr>
                <w:sz w:val="20"/>
              </w:rPr>
              <w:t>Presented:</w:t>
            </w:r>
          </w:p>
          <w:p w14:paraId="2FD0EFA4" w14:textId="77777777" w:rsidR="00B97CBC" w:rsidRPr="00850822" w:rsidRDefault="00B97CBC" w:rsidP="00B97CBC">
            <w:pPr>
              <w:rPr>
                <w:sz w:val="20"/>
              </w:rPr>
            </w:pPr>
          </w:p>
          <w:p w14:paraId="7D8642D0" w14:textId="77777777" w:rsidR="00B97CBC" w:rsidRPr="00850822" w:rsidRDefault="00B97CBC" w:rsidP="00B97CBC">
            <w:pPr>
              <w:rPr>
                <w:sz w:val="20"/>
              </w:rPr>
            </w:pPr>
            <w:r w:rsidRPr="00850822">
              <w:rPr>
                <w:sz w:val="20"/>
              </w:rPr>
              <w:t>Straw Polled:</w:t>
            </w:r>
          </w:p>
          <w:p w14:paraId="751F419A" w14:textId="609ABB17" w:rsidR="00B97CBC" w:rsidRPr="00850822" w:rsidRDefault="00B97CBC" w:rsidP="00112124">
            <w:pPr>
              <w:rPr>
                <w:sz w:val="20"/>
              </w:rPr>
            </w:pPr>
          </w:p>
        </w:tc>
        <w:tc>
          <w:tcPr>
            <w:tcW w:w="2212"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C1254F">
        <w:trPr>
          <w:trHeight w:val="271"/>
        </w:trPr>
        <w:tc>
          <w:tcPr>
            <w:tcW w:w="1274" w:type="dxa"/>
          </w:tcPr>
          <w:p w14:paraId="0CD4445B" w14:textId="716E5C89" w:rsidR="00E7555D" w:rsidRPr="00C471C0" w:rsidRDefault="00E7555D" w:rsidP="00112124">
            <w:pPr>
              <w:rPr>
                <w:color w:val="00B050"/>
                <w:sz w:val="20"/>
              </w:rPr>
            </w:pPr>
            <w:r w:rsidRPr="00C471C0">
              <w:rPr>
                <w:color w:val="00B050"/>
                <w:sz w:val="20"/>
              </w:rPr>
              <w:t>Joint</w:t>
            </w:r>
          </w:p>
        </w:tc>
        <w:tc>
          <w:tcPr>
            <w:tcW w:w="1968" w:type="dxa"/>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 xml:space="preserve">Chen Cheng, Stephen McCann, Po-kai Huang, Yongho Seok, Taewon </w:t>
            </w:r>
            <w:r w:rsidRPr="00C471C0">
              <w:rPr>
                <w:color w:val="00B050"/>
                <w:sz w:val="20"/>
              </w:rPr>
              <w:lastRenderedPageBreak/>
              <w:t>Song, Matthew Fischer, Yonggang Fang, Liuming Lu</w:t>
            </w:r>
          </w:p>
        </w:tc>
        <w:tc>
          <w:tcPr>
            <w:tcW w:w="1594" w:type="dxa"/>
            <w:gridSpan w:val="2"/>
          </w:tcPr>
          <w:p w14:paraId="4C3C1BED" w14:textId="142FAD4B" w:rsidR="00E7555D" w:rsidRPr="00C471C0" w:rsidRDefault="00F03F2C" w:rsidP="00ED5186">
            <w:pPr>
              <w:rPr>
                <w:color w:val="00B050"/>
                <w:sz w:val="20"/>
              </w:rPr>
            </w:pPr>
            <w:r w:rsidRPr="00C471C0">
              <w:rPr>
                <w:color w:val="00B050"/>
                <w:sz w:val="20"/>
              </w:rPr>
              <w:lastRenderedPageBreak/>
              <w:t>R2</w:t>
            </w:r>
          </w:p>
        </w:tc>
        <w:tc>
          <w:tcPr>
            <w:tcW w:w="2344" w:type="dxa"/>
          </w:tcPr>
          <w:p w14:paraId="01C01EA2" w14:textId="77777777" w:rsidR="00B97CBC" w:rsidRPr="00850822" w:rsidRDefault="00B97CBC" w:rsidP="00B97CBC">
            <w:pPr>
              <w:rPr>
                <w:sz w:val="20"/>
              </w:rPr>
            </w:pPr>
            <w:r w:rsidRPr="00850822">
              <w:rPr>
                <w:sz w:val="20"/>
              </w:rPr>
              <w:t>Uploaded:</w:t>
            </w:r>
          </w:p>
          <w:p w14:paraId="4263E07A" w14:textId="77777777" w:rsidR="00B97CBC" w:rsidRPr="00850822" w:rsidRDefault="00B97CBC" w:rsidP="00B97CBC">
            <w:pPr>
              <w:rPr>
                <w:sz w:val="20"/>
              </w:rPr>
            </w:pPr>
          </w:p>
          <w:p w14:paraId="0CA787EF" w14:textId="77777777" w:rsidR="00B97CBC" w:rsidRPr="00850822" w:rsidRDefault="00B97CBC" w:rsidP="00B97CBC">
            <w:pPr>
              <w:rPr>
                <w:sz w:val="20"/>
              </w:rPr>
            </w:pPr>
            <w:r w:rsidRPr="00850822">
              <w:rPr>
                <w:sz w:val="20"/>
              </w:rPr>
              <w:t>Presented:</w:t>
            </w:r>
          </w:p>
          <w:p w14:paraId="12169D9D" w14:textId="77777777" w:rsidR="00B97CBC" w:rsidRPr="00850822" w:rsidRDefault="00B97CBC" w:rsidP="00B97CBC">
            <w:pPr>
              <w:rPr>
                <w:sz w:val="20"/>
              </w:rPr>
            </w:pPr>
          </w:p>
          <w:p w14:paraId="08A955F2" w14:textId="77777777" w:rsidR="00B97CBC" w:rsidRPr="00850822" w:rsidRDefault="00B97CBC" w:rsidP="00B97CBC">
            <w:pPr>
              <w:rPr>
                <w:sz w:val="20"/>
              </w:rPr>
            </w:pPr>
            <w:r w:rsidRPr="00850822">
              <w:rPr>
                <w:sz w:val="20"/>
              </w:rPr>
              <w:t>Straw Polled:</w:t>
            </w:r>
          </w:p>
          <w:p w14:paraId="5A2B4ADC" w14:textId="77777777" w:rsidR="00E7555D" w:rsidRPr="00850822" w:rsidRDefault="00E7555D" w:rsidP="00112124">
            <w:pPr>
              <w:rPr>
                <w:sz w:val="20"/>
                <w:highlight w:val="yellow"/>
              </w:rPr>
            </w:pPr>
          </w:p>
        </w:tc>
        <w:tc>
          <w:tcPr>
            <w:tcW w:w="2212" w:type="dxa"/>
          </w:tcPr>
          <w:p w14:paraId="39082C30" w14:textId="4B24B472" w:rsidR="00E7555D" w:rsidRPr="00FC49AD" w:rsidRDefault="00E7555D" w:rsidP="00112124">
            <w:pPr>
              <w:rPr>
                <w:sz w:val="20"/>
                <w:highlight w:val="yellow"/>
              </w:rPr>
            </w:pPr>
          </w:p>
        </w:tc>
      </w:tr>
      <w:tr w:rsidR="00E7555D" w:rsidRPr="00C471C0" w14:paraId="7134DD95" w14:textId="77777777" w:rsidTr="00C1254F">
        <w:trPr>
          <w:trHeight w:val="257"/>
        </w:trPr>
        <w:tc>
          <w:tcPr>
            <w:tcW w:w="1274" w:type="dxa"/>
          </w:tcPr>
          <w:p w14:paraId="0EBCE268" w14:textId="7D9C042A" w:rsidR="00E7555D" w:rsidRPr="00C471C0" w:rsidRDefault="00E7555D" w:rsidP="00112124">
            <w:pPr>
              <w:rPr>
                <w:color w:val="00B050"/>
                <w:sz w:val="20"/>
              </w:rPr>
            </w:pPr>
            <w:r w:rsidRPr="00C471C0">
              <w:rPr>
                <w:color w:val="00B050"/>
                <w:sz w:val="20"/>
              </w:rPr>
              <w:t>Joint</w:t>
            </w:r>
          </w:p>
        </w:tc>
        <w:tc>
          <w:tcPr>
            <w:tcW w:w="1968" w:type="dxa"/>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E7555D" w:rsidRPr="00C471C0" w:rsidRDefault="00ED5186" w:rsidP="00112124">
            <w:pPr>
              <w:rPr>
                <w:color w:val="00B050"/>
                <w:sz w:val="20"/>
              </w:rPr>
            </w:pPr>
            <w:r w:rsidRPr="00C471C0">
              <w:rPr>
                <w:color w:val="00B050"/>
                <w:sz w:val="20"/>
              </w:rPr>
              <w:t>R2</w:t>
            </w:r>
          </w:p>
        </w:tc>
        <w:tc>
          <w:tcPr>
            <w:tcW w:w="2344" w:type="dxa"/>
          </w:tcPr>
          <w:p w14:paraId="6E377691" w14:textId="77777777" w:rsidR="008E5056" w:rsidRPr="00850822" w:rsidRDefault="008E5056" w:rsidP="008E5056">
            <w:pPr>
              <w:rPr>
                <w:sz w:val="20"/>
              </w:rPr>
            </w:pPr>
            <w:r w:rsidRPr="00850822">
              <w:rPr>
                <w:sz w:val="20"/>
              </w:rPr>
              <w:t>Uploaded:</w:t>
            </w:r>
          </w:p>
          <w:p w14:paraId="60CC9355" w14:textId="77777777" w:rsidR="008E5056" w:rsidRPr="00850822" w:rsidRDefault="008E5056" w:rsidP="008E5056">
            <w:pPr>
              <w:rPr>
                <w:sz w:val="20"/>
              </w:rPr>
            </w:pPr>
          </w:p>
          <w:p w14:paraId="233D0B0F" w14:textId="77777777" w:rsidR="008E5056" w:rsidRPr="00850822" w:rsidRDefault="008E5056" w:rsidP="008E5056">
            <w:pPr>
              <w:rPr>
                <w:sz w:val="20"/>
              </w:rPr>
            </w:pPr>
            <w:r w:rsidRPr="00850822">
              <w:rPr>
                <w:sz w:val="20"/>
              </w:rPr>
              <w:t>Presented:</w:t>
            </w:r>
          </w:p>
          <w:p w14:paraId="77DDF67E" w14:textId="77777777" w:rsidR="008E5056" w:rsidRPr="00850822" w:rsidRDefault="008E5056" w:rsidP="008E5056">
            <w:pPr>
              <w:rPr>
                <w:sz w:val="20"/>
              </w:rPr>
            </w:pPr>
          </w:p>
          <w:p w14:paraId="19463AE2" w14:textId="77777777" w:rsidR="008E5056" w:rsidRPr="00850822" w:rsidRDefault="008E5056" w:rsidP="008E5056">
            <w:pPr>
              <w:rPr>
                <w:sz w:val="20"/>
              </w:rPr>
            </w:pPr>
            <w:r w:rsidRPr="00850822">
              <w:rPr>
                <w:sz w:val="20"/>
              </w:rPr>
              <w:t>Straw Polled:</w:t>
            </w:r>
          </w:p>
          <w:p w14:paraId="42009428" w14:textId="77777777" w:rsidR="00E7555D" w:rsidRPr="00850822" w:rsidRDefault="00E7555D" w:rsidP="00112124">
            <w:pPr>
              <w:rPr>
                <w:sz w:val="20"/>
              </w:rPr>
            </w:pPr>
          </w:p>
        </w:tc>
        <w:tc>
          <w:tcPr>
            <w:tcW w:w="2212"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C1254F">
        <w:trPr>
          <w:trHeight w:val="257"/>
        </w:trPr>
        <w:tc>
          <w:tcPr>
            <w:tcW w:w="1274" w:type="dxa"/>
          </w:tcPr>
          <w:p w14:paraId="4E897392" w14:textId="6558C694" w:rsidR="00E7555D" w:rsidRPr="00FC49AD" w:rsidRDefault="00E7555D" w:rsidP="00112124">
            <w:pPr>
              <w:rPr>
                <w:color w:val="00B050"/>
                <w:sz w:val="20"/>
              </w:rPr>
            </w:pPr>
            <w:r w:rsidRPr="00FC49AD">
              <w:rPr>
                <w:color w:val="00B050"/>
                <w:sz w:val="20"/>
              </w:rPr>
              <w:t>Joint</w:t>
            </w:r>
          </w:p>
        </w:tc>
        <w:tc>
          <w:tcPr>
            <w:tcW w:w="1968"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06"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E7555D" w:rsidRPr="00FC49AD" w:rsidRDefault="00E7555D" w:rsidP="00E81C9E">
            <w:pPr>
              <w:rPr>
                <w:color w:val="00B050"/>
                <w:sz w:val="20"/>
              </w:rPr>
            </w:pPr>
            <w:r w:rsidRPr="00FC49AD">
              <w:rPr>
                <w:color w:val="00B050"/>
                <w:sz w:val="20"/>
              </w:rPr>
              <w:t>R2</w:t>
            </w:r>
          </w:p>
        </w:tc>
        <w:tc>
          <w:tcPr>
            <w:tcW w:w="2344" w:type="dxa"/>
          </w:tcPr>
          <w:p w14:paraId="364DB45D" w14:textId="77777777" w:rsidR="008E5056" w:rsidRPr="00850822" w:rsidRDefault="008E5056" w:rsidP="008E5056">
            <w:pPr>
              <w:rPr>
                <w:sz w:val="20"/>
              </w:rPr>
            </w:pPr>
            <w:r w:rsidRPr="00850822">
              <w:rPr>
                <w:sz w:val="20"/>
              </w:rPr>
              <w:t>Uploaded:</w:t>
            </w:r>
          </w:p>
          <w:p w14:paraId="5E0D1978" w14:textId="77777777" w:rsidR="008E5056" w:rsidRPr="00850822" w:rsidRDefault="008E5056" w:rsidP="008E5056">
            <w:pPr>
              <w:rPr>
                <w:sz w:val="20"/>
              </w:rPr>
            </w:pPr>
          </w:p>
          <w:p w14:paraId="3796E796" w14:textId="77777777" w:rsidR="008E5056" w:rsidRPr="00850822" w:rsidRDefault="008E5056" w:rsidP="008E5056">
            <w:pPr>
              <w:rPr>
                <w:sz w:val="20"/>
              </w:rPr>
            </w:pPr>
            <w:r w:rsidRPr="00850822">
              <w:rPr>
                <w:sz w:val="20"/>
              </w:rPr>
              <w:t>Presented:</w:t>
            </w:r>
          </w:p>
          <w:p w14:paraId="333F3AE9" w14:textId="77777777" w:rsidR="008E5056" w:rsidRPr="00850822" w:rsidRDefault="008E5056" w:rsidP="008E5056">
            <w:pPr>
              <w:rPr>
                <w:sz w:val="20"/>
              </w:rPr>
            </w:pPr>
          </w:p>
          <w:p w14:paraId="1BC3D92F" w14:textId="77777777" w:rsidR="008E5056" w:rsidRPr="00850822" w:rsidRDefault="008E5056" w:rsidP="008E5056">
            <w:pPr>
              <w:rPr>
                <w:sz w:val="20"/>
              </w:rPr>
            </w:pPr>
            <w:r w:rsidRPr="00850822">
              <w:rPr>
                <w:sz w:val="20"/>
              </w:rPr>
              <w:t>Straw Polled:</w:t>
            </w:r>
          </w:p>
          <w:p w14:paraId="6674346F" w14:textId="77777777" w:rsidR="00E7555D" w:rsidRPr="00850822" w:rsidRDefault="00E7555D" w:rsidP="00112124">
            <w:pPr>
              <w:rPr>
                <w:sz w:val="20"/>
              </w:rPr>
            </w:pPr>
          </w:p>
        </w:tc>
        <w:tc>
          <w:tcPr>
            <w:tcW w:w="2212"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C1254F">
        <w:trPr>
          <w:trHeight w:val="257"/>
        </w:trPr>
        <w:tc>
          <w:tcPr>
            <w:tcW w:w="1274" w:type="dxa"/>
          </w:tcPr>
          <w:p w14:paraId="5EC82E74" w14:textId="129DBFF4" w:rsidR="00E7555D" w:rsidRPr="00FC49AD" w:rsidRDefault="00E7555D" w:rsidP="00112124">
            <w:pPr>
              <w:rPr>
                <w:color w:val="00B050"/>
                <w:sz w:val="20"/>
              </w:rPr>
            </w:pPr>
            <w:r w:rsidRPr="00FC49AD">
              <w:rPr>
                <w:color w:val="00B050"/>
                <w:sz w:val="20"/>
              </w:rPr>
              <w:t>Joint</w:t>
            </w:r>
          </w:p>
        </w:tc>
        <w:tc>
          <w:tcPr>
            <w:tcW w:w="1968"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7484BE66" w:rsidR="00E7555D" w:rsidRPr="00FC49AD" w:rsidRDefault="00C776EC" w:rsidP="00112124">
            <w:pPr>
              <w:rPr>
                <w:color w:val="00B050"/>
                <w:sz w:val="20"/>
              </w:rPr>
            </w:pPr>
            <w:r>
              <w:rPr>
                <w:color w:val="00B050"/>
                <w:sz w:val="20"/>
              </w:rPr>
              <w:t>Jason Yuchen Guo</w:t>
            </w:r>
            <w:r w:rsidR="00E7555D" w:rsidRPr="00FC49AD">
              <w:rPr>
                <w:color w:val="00B050"/>
                <w:sz w:val="20"/>
              </w:rPr>
              <w:t xml:space="preserve"> </w:t>
            </w:r>
          </w:p>
        </w:tc>
        <w:tc>
          <w:tcPr>
            <w:tcW w:w="2706"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E7555D" w:rsidRPr="00FC49AD" w:rsidRDefault="00E7555D" w:rsidP="00E81C9E">
            <w:pPr>
              <w:rPr>
                <w:color w:val="00B050"/>
                <w:sz w:val="20"/>
              </w:rPr>
            </w:pPr>
            <w:r w:rsidRPr="00FC49AD">
              <w:rPr>
                <w:color w:val="00B050"/>
                <w:sz w:val="20"/>
              </w:rPr>
              <w:t>R2</w:t>
            </w:r>
          </w:p>
        </w:tc>
        <w:tc>
          <w:tcPr>
            <w:tcW w:w="2344" w:type="dxa"/>
          </w:tcPr>
          <w:p w14:paraId="436FA010" w14:textId="77777777" w:rsidR="008E5056" w:rsidRPr="00850822" w:rsidRDefault="008E5056" w:rsidP="008E5056">
            <w:pPr>
              <w:rPr>
                <w:sz w:val="20"/>
              </w:rPr>
            </w:pPr>
            <w:r w:rsidRPr="00850822">
              <w:rPr>
                <w:sz w:val="20"/>
              </w:rPr>
              <w:t>Uploaded:</w:t>
            </w:r>
          </w:p>
          <w:p w14:paraId="2C5C644C" w14:textId="77777777" w:rsidR="008E5056" w:rsidRPr="00850822" w:rsidRDefault="008E5056" w:rsidP="008E5056">
            <w:pPr>
              <w:rPr>
                <w:sz w:val="20"/>
              </w:rPr>
            </w:pPr>
          </w:p>
          <w:p w14:paraId="6F809352" w14:textId="77777777" w:rsidR="008E5056" w:rsidRPr="00850822" w:rsidRDefault="008E5056" w:rsidP="008E5056">
            <w:pPr>
              <w:rPr>
                <w:sz w:val="20"/>
              </w:rPr>
            </w:pPr>
            <w:r w:rsidRPr="00850822">
              <w:rPr>
                <w:sz w:val="20"/>
              </w:rPr>
              <w:t>Presented:</w:t>
            </w:r>
          </w:p>
          <w:p w14:paraId="32A09738" w14:textId="77777777" w:rsidR="008E5056" w:rsidRPr="00850822" w:rsidRDefault="008E5056" w:rsidP="008E5056">
            <w:pPr>
              <w:rPr>
                <w:sz w:val="20"/>
              </w:rPr>
            </w:pPr>
          </w:p>
          <w:p w14:paraId="55D5FE82" w14:textId="77777777" w:rsidR="008E5056" w:rsidRPr="00850822" w:rsidRDefault="008E5056" w:rsidP="008E5056">
            <w:pPr>
              <w:rPr>
                <w:sz w:val="20"/>
              </w:rPr>
            </w:pPr>
            <w:r w:rsidRPr="00850822">
              <w:rPr>
                <w:sz w:val="20"/>
              </w:rPr>
              <w:t>Straw Polled:</w:t>
            </w:r>
          </w:p>
          <w:p w14:paraId="6163E84B" w14:textId="77777777" w:rsidR="00E7555D" w:rsidRPr="00850822" w:rsidRDefault="00E7555D" w:rsidP="00112124">
            <w:pPr>
              <w:rPr>
                <w:sz w:val="20"/>
              </w:rPr>
            </w:pPr>
          </w:p>
        </w:tc>
        <w:tc>
          <w:tcPr>
            <w:tcW w:w="2212" w:type="dxa"/>
          </w:tcPr>
          <w:p w14:paraId="64D4F3CD" w14:textId="130C7EAA" w:rsidR="00E7555D" w:rsidRPr="00FC49AD" w:rsidRDefault="00E7555D" w:rsidP="00112124">
            <w:pPr>
              <w:rPr>
                <w:color w:val="00B050"/>
                <w:sz w:val="20"/>
              </w:rPr>
            </w:pPr>
            <w:r w:rsidRPr="00FC49AD">
              <w:rPr>
                <w:color w:val="00B050"/>
                <w:sz w:val="20"/>
              </w:rPr>
              <w:t>Motion 112, #SP17</w:t>
            </w:r>
          </w:p>
        </w:tc>
      </w:tr>
      <w:tr w:rsidR="002731CB" w:rsidRPr="00F41D76" w14:paraId="54976F76" w14:textId="77777777" w:rsidTr="00C1254F">
        <w:trPr>
          <w:trHeight w:val="257"/>
        </w:trPr>
        <w:tc>
          <w:tcPr>
            <w:tcW w:w="1274" w:type="dxa"/>
          </w:tcPr>
          <w:p w14:paraId="68F59F62" w14:textId="77777777" w:rsidR="002731CB" w:rsidRPr="008F59DD" w:rsidRDefault="002731CB" w:rsidP="003505BE">
            <w:pPr>
              <w:rPr>
                <w:color w:val="00B050"/>
                <w:sz w:val="20"/>
              </w:rPr>
            </w:pPr>
            <w:r w:rsidRPr="008F59DD">
              <w:rPr>
                <w:color w:val="00B050"/>
                <w:sz w:val="20"/>
              </w:rPr>
              <w:t>Layer management</w:t>
            </w:r>
          </w:p>
          <w:p w14:paraId="7BF4117F" w14:textId="1033E8D3" w:rsidR="005F2363" w:rsidRPr="008F59DD" w:rsidRDefault="005F2363" w:rsidP="003505BE">
            <w:pPr>
              <w:rPr>
                <w:color w:val="00B050"/>
                <w:sz w:val="20"/>
              </w:rPr>
            </w:pPr>
          </w:p>
        </w:tc>
        <w:tc>
          <w:tcPr>
            <w:tcW w:w="1968" w:type="dxa"/>
          </w:tcPr>
          <w:p w14:paraId="5D50218E" w14:textId="32779D47" w:rsidR="002731CB" w:rsidRPr="008F59DD" w:rsidRDefault="002731CB" w:rsidP="003505BE">
            <w:pPr>
              <w:rPr>
                <w:color w:val="00B050"/>
                <w:sz w:val="20"/>
              </w:rPr>
            </w:pPr>
            <w:r w:rsidRPr="008F59DD">
              <w:rPr>
                <w:color w:val="00B050"/>
                <w:sz w:val="20"/>
              </w:rPr>
              <w:t>MLME SAP interface</w:t>
            </w:r>
          </w:p>
        </w:tc>
        <w:tc>
          <w:tcPr>
            <w:tcW w:w="1562" w:type="dxa"/>
            <w:shd w:val="clear" w:color="auto" w:fill="auto"/>
          </w:tcPr>
          <w:p w14:paraId="68318570" w14:textId="77777777" w:rsidR="002731CB" w:rsidRDefault="002731CB" w:rsidP="003505BE">
            <w:pPr>
              <w:rPr>
                <w:ins w:id="162" w:author="Edward Au" w:date="2020-10-19T18:56:00Z"/>
                <w:color w:val="00B050"/>
                <w:sz w:val="20"/>
              </w:rPr>
            </w:pPr>
            <w:del w:id="163" w:author="Edward Au" w:date="2020-10-19T18:56:00Z">
              <w:r w:rsidRPr="008F59DD" w:rsidDel="00E05456">
                <w:rPr>
                  <w:color w:val="00B050"/>
                  <w:sz w:val="20"/>
                </w:rPr>
                <w:delText>Yonggang Fang</w:delText>
              </w:r>
            </w:del>
          </w:p>
          <w:p w14:paraId="66243E7E" w14:textId="4ED8F639" w:rsidR="00E05456" w:rsidRPr="008F59DD" w:rsidRDefault="00E05456" w:rsidP="003505BE">
            <w:pPr>
              <w:rPr>
                <w:color w:val="00B050"/>
                <w:sz w:val="20"/>
              </w:rPr>
            </w:pPr>
            <w:ins w:id="164" w:author="Edward Au" w:date="2020-10-19T18:56:00Z">
              <w:r w:rsidRPr="0070656C">
                <w:rPr>
                  <w:color w:val="00B050"/>
                  <w:sz w:val="20"/>
                </w:rPr>
                <w:t>Zhiqiang Han</w:t>
              </w:r>
            </w:ins>
          </w:p>
        </w:tc>
        <w:tc>
          <w:tcPr>
            <w:tcW w:w="2716" w:type="dxa"/>
            <w:gridSpan w:val="2"/>
            <w:shd w:val="clear" w:color="auto" w:fill="auto"/>
          </w:tcPr>
          <w:p w14:paraId="13DB67AC" w14:textId="3C254137" w:rsidR="00EE373A" w:rsidRPr="008F59DD" w:rsidRDefault="00E05456" w:rsidP="00EE373A">
            <w:pPr>
              <w:rPr>
                <w:color w:val="00B050"/>
                <w:sz w:val="20"/>
              </w:rPr>
            </w:pPr>
            <w:ins w:id="165" w:author="Edward Au" w:date="2020-10-19T18:56:00Z">
              <w:r w:rsidRPr="008F59DD">
                <w:rPr>
                  <w:color w:val="00B050"/>
                  <w:sz w:val="20"/>
                </w:rPr>
                <w:t xml:space="preserve">Yonggang Fang </w:t>
              </w:r>
              <w:r>
                <w:rPr>
                  <w:color w:val="00B050"/>
                  <w:sz w:val="20"/>
                </w:rPr>
                <w:t xml:space="preserve">, </w:t>
              </w:r>
            </w:ins>
            <w:r w:rsidR="00666B2C" w:rsidRPr="008F59DD">
              <w:rPr>
                <w:color w:val="00B050"/>
                <w:sz w:val="20"/>
              </w:rPr>
              <w:t>Po-Kai Huang</w:t>
            </w:r>
            <w:r w:rsidR="00D97E55" w:rsidRPr="008F59DD">
              <w:rPr>
                <w:color w:val="00B050"/>
                <w:sz w:val="20"/>
              </w:rPr>
              <w:t>, Rojan Chitrakar</w:t>
            </w:r>
            <w:r w:rsidR="00DD0BDD" w:rsidRPr="008F59DD">
              <w:rPr>
                <w:color w:val="00B050"/>
                <w:sz w:val="20"/>
              </w:rPr>
              <w:t>,</w:t>
            </w:r>
            <w:r w:rsidR="008F56D6" w:rsidRPr="008F59DD">
              <w:rPr>
                <w:color w:val="00B050"/>
                <w:sz w:val="20"/>
              </w:rPr>
              <w:t xml:space="preserve"> Abhishek Patil,</w:t>
            </w:r>
            <w:r w:rsidR="00DD0BDD" w:rsidRPr="008F59DD">
              <w:rPr>
                <w:color w:val="00B050"/>
                <w:sz w:val="20"/>
              </w:rPr>
              <w:t xml:space="preserve"> Jay Yang, </w:t>
            </w:r>
            <w:r w:rsidR="009E5DBA" w:rsidRPr="008F59DD">
              <w:rPr>
                <w:color w:val="00B050"/>
                <w:sz w:val="20"/>
              </w:rPr>
              <w:t>Xiandong Dong</w:t>
            </w:r>
            <w:r w:rsidR="00EE373A" w:rsidRPr="008F59DD">
              <w:rPr>
                <w:color w:val="00B050"/>
                <w:sz w:val="20"/>
              </w:rPr>
              <w:t xml:space="preserve">, </w:t>
            </w:r>
          </w:p>
          <w:p w14:paraId="177E55EC" w14:textId="61ABBC9C" w:rsidR="002731CB" w:rsidRPr="008F59DD" w:rsidRDefault="00EE373A" w:rsidP="00E05456">
            <w:pPr>
              <w:rPr>
                <w:color w:val="00B050"/>
                <w:sz w:val="20"/>
              </w:rPr>
            </w:pPr>
            <w:r w:rsidRPr="008F59DD">
              <w:rPr>
                <w:color w:val="00B050"/>
                <w:sz w:val="20"/>
              </w:rPr>
              <w:t>Subir Das</w:t>
            </w:r>
            <w:del w:id="166" w:author="Edward Au" w:date="2020-10-19T18:56:00Z">
              <w:r w:rsidR="006D4885" w:rsidDel="00E05456">
                <w:rPr>
                  <w:color w:val="00B050"/>
                  <w:sz w:val="20"/>
                </w:rPr>
                <w:delText>,</w:delText>
              </w:r>
            </w:del>
            <w:ins w:id="167" w:author="Edward Au" w:date="2020-10-19T18:56:00Z">
              <w:r w:rsidR="00E05456" w:rsidDel="00E05456">
                <w:rPr>
                  <w:color w:val="00B050"/>
                  <w:sz w:val="20"/>
                </w:rPr>
                <w:t xml:space="preserve"> </w:t>
              </w:r>
            </w:ins>
            <w:del w:id="168" w:author="Edward Au" w:date="2020-10-19T18:56:00Z">
              <w:r w:rsidR="006D4885" w:rsidDel="00E05456">
                <w:rPr>
                  <w:color w:val="00B050"/>
                  <w:sz w:val="20"/>
                </w:rPr>
                <w:delText xml:space="preserve"> </w:delText>
              </w:r>
              <w:r w:rsidR="006D4885" w:rsidRPr="0070656C" w:rsidDel="00E05456">
                <w:rPr>
                  <w:color w:val="00B050"/>
                  <w:sz w:val="20"/>
                </w:rPr>
                <w:delText>Zhiqiang Han</w:delText>
              </w:r>
            </w:del>
            <w:r w:rsidR="00431CAE">
              <w:rPr>
                <w:color w:val="00B050"/>
                <w:sz w:val="20"/>
              </w:rPr>
              <w:t>, Liuming Lu</w:t>
            </w:r>
          </w:p>
        </w:tc>
        <w:tc>
          <w:tcPr>
            <w:tcW w:w="1584" w:type="dxa"/>
          </w:tcPr>
          <w:p w14:paraId="64B2F2A8" w14:textId="3905695F" w:rsidR="002731CB" w:rsidRPr="008F59DD" w:rsidRDefault="00666B2C" w:rsidP="003505BE">
            <w:pPr>
              <w:rPr>
                <w:color w:val="00B050"/>
                <w:sz w:val="20"/>
              </w:rPr>
            </w:pPr>
            <w:r w:rsidRPr="008F59DD">
              <w:rPr>
                <w:color w:val="00B050"/>
                <w:sz w:val="20"/>
              </w:rPr>
              <w:t>Basics (R1)</w:t>
            </w:r>
          </w:p>
        </w:tc>
        <w:tc>
          <w:tcPr>
            <w:tcW w:w="2344" w:type="dxa"/>
          </w:tcPr>
          <w:p w14:paraId="40141283" w14:textId="77777777" w:rsidR="002731CB" w:rsidRDefault="002731CB" w:rsidP="003505BE">
            <w:pPr>
              <w:rPr>
                <w:sz w:val="20"/>
              </w:rPr>
            </w:pPr>
            <w:r w:rsidRPr="001C05DC">
              <w:rPr>
                <w:sz w:val="20"/>
              </w:rPr>
              <w:t>Uploaded:</w:t>
            </w:r>
          </w:p>
          <w:p w14:paraId="754E177C" w14:textId="77777777" w:rsidR="00BC6BF5" w:rsidRPr="00661652" w:rsidRDefault="00BC6BF5" w:rsidP="003505BE">
            <w:pPr>
              <w:rPr>
                <w:sz w:val="20"/>
              </w:rPr>
            </w:pPr>
            <w:r w:rsidRPr="00661652">
              <w:rPr>
                <w:sz w:val="20"/>
              </w:rPr>
              <w:t>Authentication:</w:t>
            </w:r>
          </w:p>
          <w:p w14:paraId="4FE7DD5E" w14:textId="545115DA" w:rsidR="00BC6BF5" w:rsidRPr="00B87B93" w:rsidRDefault="001D1EBE" w:rsidP="003505BE">
            <w:pPr>
              <w:rPr>
                <w:sz w:val="20"/>
              </w:rPr>
            </w:pPr>
            <w:hyperlink r:id="rId629" w:history="1">
              <w:r w:rsidR="00BC6BF5" w:rsidRPr="00B87B93">
                <w:rPr>
                  <w:rStyle w:val="Hyperlink"/>
                  <w:color w:val="auto"/>
                  <w:sz w:val="20"/>
                </w:rPr>
                <w:t>20/1610r0</w:t>
              </w:r>
            </w:hyperlink>
            <w:r w:rsidR="00BC6BF5" w:rsidRPr="00B87B93">
              <w:rPr>
                <w:sz w:val="20"/>
              </w:rPr>
              <w:t>, 10/10/2020</w:t>
            </w:r>
          </w:p>
          <w:p w14:paraId="15422A02" w14:textId="7BA600C9" w:rsidR="00B96488" w:rsidRPr="00B87B93" w:rsidRDefault="001D1EBE" w:rsidP="003505BE">
            <w:pPr>
              <w:rPr>
                <w:sz w:val="20"/>
              </w:rPr>
            </w:pPr>
            <w:hyperlink r:id="rId630" w:history="1">
              <w:r w:rsidR="00B96488" w:rsidRPr="00B87B93">
                <w:rPr>
                  <w:rStyle w:val="Hyperlink"/>
                  <w:color w:val="auto"/>
                  <w:sz w:val="20"/>
                </w:rPr>
                <w:t>20/1610r1</w:t>
              </w:r>
            </w:hyperlink>
            <w:r w:rsidR="00B96488" w:rsidRPr="00B87B93">
              <w:rPr>
                <w:sz w:val="20"/>
              </w:rPr>
              <w:t>, 10/12/2020</w:t>
            </w:r>
          </w:p>
          <w:p w14:paraId="0B71334E" w14:textId="10C9E605" w:rsidR="00EC4259" w:rsidRPr="00B87B93" w:rsidRDefault="00EC4259" w:rsidP="003505BE">
            <w:pPr>
              <w:rPr>
                <w:sz w:val="20"/>
              </w:rPr>
            </w:pPr>
            <w:r w:rsidRPr="00B87B93">
              <w:rPr>
                <w:sz w:val="20"/>
              </w:rPr>
              <w:t>Association:</w:t>
            </w:r>
          </w:p>
          <w:p w14:paraId="45C0243C" w14:textId="7333520B" w:rsidR="00BC6BF5" w:rsidRPr="00B87B93" w:rsidRDefault="001D1EBE" w:rsidP="003505BE">
            <w:pPr>
              <w:rPr>
                <w:sz w:val="20"/>
              </w:rPr>
            </w:pPr>
            <w:hyperlink r:id="rId631" w:history="1">
              <w:r w:rsidR="00BC6BF5" w:rsidRPr="00B87B93">
                <w:rPr>
                  <w:rStyle w:val="Hyperlink"/>
                  <w:color w:val="auto"/>
                  <w:sz w:val="20"/>
                </w:rPr>
                <w:t>20/1611r0</w:t>
              </w:r>
            </w:hyperlink>
            <w:r w:rsidR="00BC6BF5" w:rsidRPr="00B87B93">
              <w:rPr>
                <w:sz w:val="20"/>
              </w:rPr>
              <w:t>, 10/10/2020</w:t>
            </w:r>
          </w:p>
          <w:p w14:paraId="202A5B0B" w14:textId="5C9F60CB" w:rsidR="00DC4AC8" w:rsidRPr="003531FC" w:rsidRDefault="001D1EBE" w:rsidP="003505BE">
            <w:pPr>
              <w:rPr>
                <w:sz w:val="20"/>
              </w:rPr>
            </w:pPr>
            <w:hyperlink r:id="rId632" w:history="1">
              <w:r w:rsidR="00DC4AC8" w:rsidRPr="003531FC">
                <w:rPr>
                  <w:rStyle w:val="Hyperlink"/>
                  <w:color w:val="auto"/>
                  <w:sz w:val="20"/>
                </w:rPr>
                <w:t>20/1611r1</w:t>
              </w:r>
            </w:hyperlink>
            <w:r w:rsidR="00DC4AC8" w:rsidRPr="003531FC">
              <w:rPr>
                <w:sz w:val="20"/>
              </w:rPr>
              <w:t>, 10/12/2020</w:t>
            </w:r>
          </w:p>
          <w:p w14:paraId="5632B63E" w14:textId="729EBDCD" w:rsidR="00AD6B4E" w:rsidRPr="003531FC" w:rsidRDefault="001D1EBE" w:rsidP="003505BE">
            <w:pPr>
              <w:rPr>
                <w:sz w:val="20"/>
              </w:rPr>
            </w:pPr>
            <w:hyperlink r:id="rId633" w:history="1">
              <w:r w:rsidR="00AD6B4E" w:rsidRPr="003531FC">
                <w:rPr>
                  <w:rStyle w:val="Hyperlink"/>
                  <w:color w:val="auto"/>
                  <w:sz w:val="20"/>
                </w:rPr>
                <w:t>20/1659r0</w:t>
              </w:r>
            </w:hyperlink>
            <w:r w:rsidR="00AD6B4E" w:rsidRPr="003531FC">
              <w:rPr>
                <w:sz w:val="20"/>
              </w:rPr>
              <w:t>, 10/14/2020</w:t>
            </w:r>
          </w:p>
          <w:p w14:paraId="52C49989" w14:textId="77777777" w:rsidR="005B7D16" w:rsidRPr="00B87B93" w:rsidRDefault="005B7D16" w:rsidP="005B7D16">
            <w:pPr>
              <w:rPr>
                <w:ins w:id="169" w:author="Edward Au" w:date="2020-10-20T13:34:00Z"/>
                <w:sz w:val="20"/>
              </w:rPr>
            </w:pPr>
            <w:ins w:id="170" w:author="Edward Au" w:date="2020-10-20T13:34:00Z">
              <w:r>
                <w:rPr>
                  <w:rStyle w:val="Hyperlink"/>
                  <w:color w:val="auto"/>
                  <w:sz w:val="20"/>
                </w:rPr>
                <w:fldChar w:fldCharType="begin"/>
              </w:r>
              <w:r>
                <w:rPr>
                  <w:rStyle w:val="Hyperlink"/>
                  <w:color w:val="auto"/>
                  <w:sz w:val="20"/>
                </w:rPr>
                <w:instrText xml:space="preserve"> HYPERLINK "https://mentor.ieee.org/802.11/dcn/20/11-20-1659-01-00be-pdt-mac-mlo-6-3-7-to-6-3-9-association-1.docx" </w:instrText>
              </w:r>
              <w:r>
                <w:rPr>
                  <w:rStyle w:val="Hyperlink"/>
                  <w:color w:val="auto"/>
                  <w:sz w:val="20"/>
                </w:rPr>
                <w:fldChar w:fldCharType="separate"/>
              </w:r>
              <w:r w:rsidRPr="005B7D16">
                <w:rPr>
                  <w:rStyle w:val="Hyperlink"/>
                  <w:sz w:val="20"/>
                </w:rPr>
                <w:t>20/1659r1</w:t>
              </w:r>
              <w:r>
                <w:rPr>
                  <w:rStyle w:val="Hyperlink"/>
                  <w:color w:val="auto"/>
                  <w:sz w:val="20"/>
                </w:rPr>
                <w:fldChar w:fldCharType="end"/>
              </w:r>
              <w:r>
                <w:rPr>
                  <w:sz w:val="20"/>
                </w:rPr>
                <w:t>, 10/19</w:t>
              </w:r>
              <w:r w:rsidRPr="003531FC">
                <w:rPr>
                  <w:sz w:val="20"/>
                </w:rPr>
                <w:t>/2020</w:t>
              </w:r>
            </w:ins>
          </w:p>
          <w:p w14:paraId="5D17129D" w14:textId="77777777" w:rsidR="002731CB" w:rsidRPr="003531FC" w:rsidRDefault="002731CB" w:rsidP="003505BE">
            <w:pPr>
              <w:rPr>
                <w:sz w:val="20"/>
              </w:rPr>
            </w:pPr>
          </w:p>
          <w:p w14:paraId="593207DF" w14:textId="77777777" w:rsidR="002731CB" w:rsidRPr="003531FC" w:rsidRDefault="002731CB" w:rsidP="003505BE">
            <w:pPr>
              <w:rPr>
                <w:sz w:val="20"/>
              </w:rPr>
            </w:pPr>
            <w:r w:rsidRPr="003531FC">
              <w:rPr>
                <w:sz w:val="20"/>
              </w:rPr>
              <w:t>Presented:</w:t>
            </w:r>
          </w:p>
          <w:p w14:paraId="1A712A55" w14:textId="614102CB" w:rsidR="002408CA" w:rsidRPr="00B87B93" w:rsidRDefault="001D1EBE" w:rsidP="002408CA">
            <w:pPr>
              <w:rPr>
                <w:sz w:val="20"/>
              </w:rPr>
            </w:pPr>
            <w:hyperlink r:id="rId634" w:history="1">
              <w:r w:rsidR="002408CA" w:rsidRPr="00B87B93">
                <w:rPr>
                  <w:rStyle w:val="Hyperlink"/>
                  <w:color w:val="auto"/>
                  <w:sz w:val="20"/>
                </w:rPr>
                <w:t>20/1610r0</w:t>
              </w:r>
            </w:hyperlink>
            <w:r w:rsidR="002408CA" w:rsidRPr="00B87B93">
              <w:rPr>
                <w:sz w:val="20"/>
              </w:rPr>
              <w:t>, 10/12/2020</w:t>
            </w:r>
          </w:p>
          <w:p w14:paraId="4321922E" w14:textId="492C577A" w:rsidR="002408CA" w:rsidRDefault="001D1EBE" w:rsidP="002408CA">
            <w:pPr>
              <w:rPr>
                <w:sz w:val="20"/>
              </w:rPr>
            </w:pPr>
            <w:hyperlink r:id="rId635" w:history="1">
              <w:r w:rsidR="002408CA" w:rsidRPr="00B87B93">
                <w:rPr>
                  <w:rStyle w:val="Hyperlink"/>
                  <w:color w:val="auto"/>
                  <w:sz w:val="20"/>
                </w:rPr>
                <w:t>20/1611r0</w:t>
              </w:r>
            </w:hyperlink>
            <w:r w:rsidR="002408CA" w:rsidRPr="00B87B93">
              <w:rPr>
                <w:sz w:val="20"/>
              </w:rPr>
              <w:t>, 10/12/2020</w:t>
            </w:r>
          </w:p>
          <w:p w14:paraId="57E09EC2" w14:textId="71A54D5B" w:rsidR="00B733A2" w:rsidRPr="00B87B93" w:rsidRDefault="001D1EBE" w:rsidP="002408CA">
            <w:pPr>
              <w:rPr>
                <w:sz w:val="20"/>
              </w:rPr>
            </w:pPr>
            <w:hyperlink r:id="rId636" w:history="1">
              <w:r w:rsidR="00B733A2" w:rsidRPr="003531FC">
                <w:rPr>
                  <w:rStyle w:val="Hyperlink"/>
                  <w:color w:val="auto"/>
                  <w:sz w:val="20"/>
                </w:rPr>
                <w:t>20/1659r0</w:t>
              </w:r>
            </w:hyperlink>
            <w:r w:rsidR="00B733A2">
              <w:rPr>
                <w:sz w:val="20"/>
              </w:rPr>
              <w:t>, 10/19</w:t>
            </w:r>
            <w:r w:rsidR="00B733A2" w:rsidRPr="003531FC">
              <w:rPr>
                <w:sz w:val="20"/>
              </w:rPr>
              <w:t>/2020</w:t>
            </w:r>
          </w:p>
          <w:p w14:paraId="6F64D2FF" w14:textId="77777777" w:rsidR="002731CB" w:rsidRPr="00B87B93" w:rsidRDefault="002731CB" w:rsidP="003505BE">
            <w:pPr>
              <w:rPr>
                <w:sz w:val="20"/>
              </w:rPr>
            </w:pPr>
          </w:p>
          <w:p w14:paraId="09FF6A70" w14:textId="77777777" w:rsidR="002731CB" w:rsidRPr="00B87B93" w:rsidRDefault="002731CB" w:rsidP="003505BE">
            <w:pPr>
              <w:rPr>
                <w:sz w:val="20"/>
              </w:rPr>
            </w:pPr>
            <w:r w:rsidRPr="00B87B93">
              <w:rPr>
                <w:sz w:val="20"/>
              </w:rPr>
              <w:t>Straw Polled:</w:t>
            </w:r>
          </w:p>
          <w:p w14:paraId="5A5A233F" w14:textId="77777777" w:rsidR="002408CA" w:rsidRPr="00B87B93" w:rsidRDefault="001D1EBE" w:rsidP="002408CA">
            <w:pPr>
              <w:rPr>
                <w:sz w:val="20"/>
              </w:rPr>
            </w:pPr>
            <w:hyperlink r:id="rId637" w:history="1">
              <w:r w:rsidR="002408CA" w:rsidRPr="00B87B93">
                <w:rPr>
                  <w:rStyle w:val="Hyperlink"/>
                  <w:color w:val="auto"/>
                  <w:sz w:val="20"/>
                </w:rPr>
                <w:t>20/1610r1</w:t>
              </w:r>
            </w:hyperlink>
            <w:r w:rsidR="002408CA" w:rsidRPr="00B87B93">
              <w:rPr>
                <w:sz w:val="20"/>
              </w:rPr>
              <w:t>, 10/12/2020</w:t>
            </w:r>
          </w:p>
          <w:p w14:paraId="2DD0AAF5" w14:textId="393B468E" w:rsidR="00877848" w:rsidRPr="00B87B93" w:rsidRDefault="00877848" w:rsidP="002408CA">
            <w:pPr>
              <w:rPr>
                <w:sz w:val="20"/>
              </w:rPr>
            </w:pPr>
            <w:r w:rsidRPr="00B87B93">
              <w:rPr>
                <w:sz w:val="20"/>
                <w:highlight w:val="green"/>
              </w:rPr>
              <w:t>(SP result: 30Y, 2N, 37A)</w:t>
            </w:r>
          </w:p>
          <w:p w14:paraId="5F3B1BCE" w14:textId="77777777" w:rsidR="002408CA" w:rsidRPr="00B87B93" w:rsidRDefault="001D1EBE" w:rsidP="002408CA">
            <w:pPr>
              <w:rPr>
                <w:sz w:val="20"/>
              </w:rPr>
            </w:pPr>
            <w:hyperlink r:id="rId638" w:history="1">
              <w:r w:rsidR="002408CA" w:rsidRPr="00B87B93">
                <w:rPr>
                  <w:rStyle w:val="Hyperlink"/>
                  <w:color w:val="auto"/>
                  <w:sz w:val="20"/>
                </w:rPr>
                <w:t>20/1611r1</w:t>
              </w:r>
            </w:hyperlink>
            <w:r w:rsidR="002408CA" w:rsidRPr="00B87B93">
              <w:rPr>
                <w:sz w:val="20"/>
              </w:rPr>
              <w:t>, 10/12/2020</w:t>
            </w:r>
          </w:p>
          <w:p w14:paraId="1C7C4BFD" w14:textId="77777777" w:rsidR="002731CB" w:rsidRDefault="00C758C3" w:rsidP="003505BE">
            <w:pPr>
              <w:rPr>
                <w:sz w:val="20"/>
              </w:rPr>
            </w:pPr>
            <w:r w:rsidRPr="00850822">
              <w:rPr>
                <w:sz w:val="20"/>
                <w:highlight w:val="green"/>
              </w:rPr>
              <w:lastRenderedPageBreak/>
              <w:t>(SP result:  Approved with unanimous consent)</w:t>
            </w:r>
          </w:p>
          <w:p w14:paraId="677BE094" w14:textId="645E4A25" w:rsidR="00B733A2" w:rsidRPr="00B87B93" w:rsidRDefault="005B7D16" w:rsidP="00B733A2">
            <w:pPr>
              <w:rPr>
                <w:sz w:val="20"/>
              </w:rPr>
            </w:pPr>
            <w:ins w:id="171" w:author="Edward Au" w:date="2020-10-20T13:34:00Z">
              <w:r>
                <w:rPr>
                  <w:rStyle w:val="Hyperlink"/>
                  <w:color w:val="auto"/>
                  <w:sz w:val="20"/>
                </w:rPr>
                <w:fldChar w:fldCharType="begin"/>
              </w:r>
              <w:r>
                <w:rPr>
                  <w:rStyle w:val="Hyperlink"/>
                  <w:color w:val="auto"/>
                  <w:sz w:val="20"/>
                </w:rPr>
                <w:instrText xml:space="preserve"> HYPERLINK "https://mentor.ieee.org/802.11/dcn/20/11-20-1659-01-00be-pdt-mac-mlo-6-3-7-to-6-3-9-association-1.docx" </w:instrText>
              </w:r>
              <w:r>
                <w:rPr>
                  <w:rStyle w:val="Hyperlink"/>
                  <w:color w:val="auto"/>
                  <w:sz w:val="20"/>
                </w:rPr>
                <w:fldChar w:fldCharType="separate"/>
              </w:r>
              <w:r w:rsidRPr="005B7D16">
                <w:rPr>
                  <w:rStyle w:val="Hyperlink"/>
                  <w:sz w:val="20"/>
                </w:rPr>
                <w:t>20/1659r1</w:t>
              </w:r>
              <w:r>
                <w:rPr>
                  <w:rStyle w:val="Hyperlink"/>
                  <w:color w:val="auto"/>
                  <w:sz w:val="20"/>
                </w:rPr>
                <w:fldChar w:fldCharType="end"/>
              </w:r>
            </w:ins>
            <w:r w:rsidR="00B733A2">
              <w:rPr>
                <w:sz w:val="20"/>
              </w:rPr>
              <w:t>, 10/19</w:t>
            </w:r>
            <w:r w:rsidR="00B733A2" w:rsidRPr="003531FC">
              <w:rPr>
                <w:sz w:val="20"/>
              </w:rPr>
              <w:t>/2020</w:t>
            </w:r>
          </w:p>
          <w:p w14:paraId="26A31073" w14:textId="22106CE4" w:rsidR="00B733A2" w:rsidRPr="001C05DC" w:rsidRDefault="00B733A2" w:rsidP="003505BE">
            <w:pPr>
              <w:rPr>
                <w:sz w:val="20"/>
              </w:rPr>
            </w:pPr>
            <w:r w:rsidRPr="00850822">
              <w:rPr>
                <w:sz w:val="20"/>
                <w:highlight w:val="green"/>
              </w:rPr>
              <w:t>(SP result:  Approved with unanimous consent)</w:t>
            </w:r>
          </w:p>
        </w:tc>
        <w:tc>
          <w:tcPr>
            <w:tcW w:w="2212" w:type="dxa"/>
          </w:tcPr>
          <w:p w14:paraId="58BAC35F" w14:textId="77777777" w:rsidR="002731CB" w:rsidRPr="008F59DD" w:rsidRDefault="002731CB" w:rsidP="003505BE">
            <w:pPr>
              <w:rPr>
                <w:color w:val="00B050"/>
                <w:sz w:val="20"/>
              </w:rPr>
            </w:pPr>
            <w:r w:rsidRPr="008F59DD">
              <w:rPr>
                <w:color w:val="00B050"/>
                <w:sz w:val="20"/>
              </w:rPr>
              <w:lastRenderedPageBreak/>
              <w:t>Authentication procedure:</w:t>
            </w:r>
          </w:p>
          <w:p w14:paraId="0FE60B2D" w14:textId="77777777" w:rsidR="002731CB" w:rsidRPr="008F59DD" w:rsidRDefault="002731CB" w:rsidP="003505BE">
            <w:pPr>
              <w:rPr>
                <w:color w:val="00B050"/>
                <w:sz w:val="20"/>
              </w:rPr>
            </w:pPr>
            <w:r w:rsidRPr="008F59DD">
              <w:rPr>
                <w:color w:val="00B050"/>
                <w:sz w:val="20"/>
              </w:rPr>
              <w:t>Motion 115, #SP88</w:t>
            </w:r>
          </w:p>
          <w:p w14:paraId="074773E6" w14:textId="77777777" w:rsidR="002731CB" w:rsidRPr="008F59DD" w:rsidRDefault="002731CB" w:rsidP="003505BE">
            <w:pPr>
              <w:rPr>
                <w:color w:val="00B050"/>
                <w:sz w:val="20"/>
              </w:rPr>
            </w:pPr>
            <w:r w:rsidRPr="008F59DD">
              <w:rPr>
                <w:color w:val="00B050"/>
                <w:sz w:val="20"/>
              </w:rPr>
              <w:t>Motion 115, #SP91</w:t>
            </w:r>
          </w:p>
          <w:p w14:paraId="5B35FB05" w14:textId="77777777" w:rsidR="002731CB" w:rsidRPr="008F59DD" w:rsidRDefault="002731CB" w:rsidP="003505BE">
            <w:pPr>
              <w:rPr>
                <w:color w:val="00B050"/>
                <w:sz w:val="20"/>
              </w:rPr>
            </w:pPr>
            <w:r w:rsidRPr="008F59DD">
              <w:rPr>
                <w:color w:val="00B050"/>
                <w:sz w:val="20"/>
              </w:rPr>
              <w:t>Motion 115, #SP89</w:t>
            </w:r>
          </w:p>
          <w:p w14:paraId="40EBDF0F" w14:textId="77777777" w:rsidR="002731CB" w:rsidRPr="008F59DD" w:rsidRDefault="002731CB" w:rsidP="003505BE">
            <w:pPr>
              <w:rPr>
                <w:color w:val="00B050"/>
                <w:sz w:val="20"/>
              </w:rPr>
            </w:pPr>
          </w:p>
          <w:p w14:paraId="33D92009" w14:textId="77777777" w:rsidR="002731CB" w:rsidRPr="008F59DD" w:rsidRDefault="002731CB" w:rsidP="003505BE">
            <w:pPr>
              <w:rPr>
                <w:color w:val="00B050"/>
                <w:sz w:val="20"/>
              </w:rPr>
            </w:pPr>
            <w:r w:rsidRPr="008F59DD">
              <w:rPr>
                <w:color w:val="00B050"/>
                <w:sz w:val="20"/>
              </w:rPr>
              <w:t>Association, deassociation and reassociation in the ML setup:</w:t>
            </w:r>
          </w:p>
          <w:p w14:paraId="2BAECE17" w14:textId="77777777" w:rsidR="002731CB" w:rsidRPr="008F59DD" w:rsidRDefault="002731CB" w:rsidP="003505BE">
            <w:pPr>
              <w:rPr>
                <w:color w:val="00B050"/>
                <w:sz w:val="20"/>
              </w:rPr>
            </w:pPr>
            <w:r w:rsidRPr="008F59DD">
              <w:rPr>
                <w:color w:val="00B050"/>
                <w:sz w:val="20"/>
              </w:rPr>
              <w:t>Motion 25</w:t>
            </w:r>
          </w:p>
          <w:p w14:paraId="6C251382" w14:textId="77777777" w:rsidR="002731CB" w:rsidRPr="008F59DD" w:rsidRDefault="002731CB" w:rsidP="003505BE">
            <w:pPr>
              <w:rPr>
                <w:color w:val="00B050"/>
                <w:sz w:val="20"/>
              </w:rPr>
            </w:pPr>
            <w:r w:rsidRPr="008F59DD">
              <w:rPr>
                <w:color w:val="00B050"/>
                <w:sz w:val="20"/>
              </w:rPr>
              <w:t>Motion 115, #SP76</w:t>
            </w:r>
          </w:p>
          <w:p w14:paraId="656A432F" w14:textId="77777777" w:rsidR="002731CB" w:rsidRPr="008F59DD" w:rsidRDefault="002731CB" w:rsidP="003505BE">
            <w:pPr>
              <w:rPr>
                <w:color w:val="00B050"/>
                <w:sz w:val="20"/>
              </w:rPr>
            </w:pPr>
            <w:r w:rsidRPr="008F59DD">
              <w:rPr>
                <w:color w:val="00B050"/>
                <w:sz w:val="20"/>
              </w:rPr>
              <w:t>Motion 115, #SP88</w:t>
            </w:r>
          </w:p>
          <w:p w14:paraId="38A03DB6" w14:textId="77777777" w:rsidR="002731CB" w:rsidRPr="008F59DD" w:rsidRDefault="002731CB" w:rsidP="003505BE">
            <w:pPr>
              <w:rPr>
                <w:color w:val="00B050"/>
                <w:sz w:val="20"/>
              </w:rPr>
            </w:pPr>
            <w:r w:rsidRPr="008F59DD">
              <w:rPr>
                <w:color w:val="00B050"/>
                <w:sz w:val="20"/>
              </w:rPr>
              <w:t>Motion 115, #SP86</w:t>
            </w:r>
          </w:p>
          <w:p w14:paraId="766C4E93" w14:textId="77777777" w:rsidR="002731CB" w:rsidRPr="008F59DD" w:rsidRDefault="002731CB" w:rsidP="003505BE">
            <w:pPr>
              <w:rPr>
                <w:color w:val="00B050"/>
                <w:sz w:val="20"/>
              </w:rPr>
            </w:pPr>
            <w:r w:rsidRPr="008F59DD">
              <w:rPr>
                <w:color w:val="00B050"/>
                <w:sz w:val="20"/>
              </w:rPr>
              <w:t>Motion 115, #SP87</w:t>
            </w:r>
          </w:p>
          <w:p w14:paraId="340F46FA" w14:textId="77777777" w:rsidR="002731CB" w:rsidRPr="008F59DD" w:rsidRDefault="002731CB" w:rsidP="003505BE">
            <w:pPr>
              <w:rPr>
                <w:color w:val="00B050"/>
                <w:sz w:val="20"/>
              </w:rPr>
            </w:pPr>
            <w:r w:rsidRPr="008F59DD">
              <w:rPr>
                <w:color w:val="00B050"/>
                <w:sz w:val="20"/>
              </w:rPr>
              <w:t>Motion 115, #SP94</w:t>
            </w:r>
          </w:p>
          <w:p w14:paraId="4922BC1D" w14:textId="77777777" w:rsidR="002731CB" w:rsidRPr="001C05DC" w:rsidRDefault="002731CB" w:rsidP="003505BE">
            <w:pPr>
              <w:rPr>
                <w:sz w:val="20"/>
              </w:rPr>
            </w:pPr>
            <w:r w:rsidRPr="00203106">
              <w:rPr>
                <w:sz w:val="20"/>
              </w:rPr>
              <w:t xml:space="preserve"> </w:t>
            </w:r>
          </w:p>
        </w:tc>
      </w:tr>
      <w:tr w:rsidR="00B816A8" w:rsidRPr="00F41D76" w14:paraId="392BCA84" w14:textId="77777777" w:rsidTr="00C1254F">
        <w:trPr>
          <w:trHeight w:val="257"/>
        </w:trPr>
        <w:tc>
          <w:tcPr>
            <w:tcW w:w="1274" w:type="dxa"/>
          </w:tcPr>
          <w:p w14:paraId="10F1C7A2" w14:textId="6004FF38" w:rsidR="00B816A8" w:rsidRPr="008F59DD" w:rsidRDefault="00B816A8" w:rsidP="003505BE">
            <w:pPr>
              <w:rPr>
                <w:color w:val="00B050"/>
                <w:sz w:val="20"/>
              </w:rPr>
            </w:pPr>
            <w:r>
              <w:rPr>
                <w:color w:val="00B050"/>
                <w:sz w:val="20"/>
              </w:rPr>
              <w:t>Frame format</w:t>
            </w:r>
          </w:p>
        </w:tc>
        <w:tc>
          <w:tcPr>
            <w:tcW w:w="1968" w:type="dxa"/>
          </w:tcPr>
          <w:p w14:paraId="268443E8" w14:textId="1F55589E" w:rsidR="00B816A8" w:rsidRPr="008F59DD" w:rsidRDefault="00B816A8" w:rsidP="003505BE">
            <w:pPr>
              <w:rPr>
                <w:color w:val="00B050"/>
                <w:sz w:val="20"/>
              </w:rPr>
            </w:pPr>
            <w:r w:rsidRPr="00B816A8">
              <w:rPr>
                <w:color w:val="00B050"/>
                <w:sz w:val="20"/>
              </w:rPr>
              <w:t>EHT PHY Capabilities Information field</w:t>
            </w:r>
          </w:p>
        </w:tc>
        <w:tc>
          <w:tcPr>
            <w:tcW w:w="1562" w:type="dxa"/>
            <w:shd w:val="clear" w:color="auto" w:fill="auto"/>
          </w:tcPr>
          <w:p w14:paraId="3B2DDBA5" w14:textId="219F5B0D" w:rsidR="00B816A8" w:rsidRPr="008F59DD" w:rsidRDefault="00B816A8" w:rsidP="003505BE">
            <w:pPr>
              <w:rPr>
                <w:color w:val="00B050"/>
                <w:sz w:val="20"/>
              </w:rPr>
            </w:pPr>
            <w:r>
              <w:rPr>
                <w:color w:val="00B050"/>
                <w:sz w:val="20"/>
              </w:rPr>
              <w:t>Steve Shellhammer</w:t>
            </w:r>
          </w:p>
        </w:tc>
        <w:tc>
          <w:tcPr>
            <w:tcW w:w="2716" w:type="dxa"/>
            <w:gridSpan w:val="2"/>
            <w:shd w:val="clear" w:color="auto" w:fill="auto"/>
          </w:tcPr>
          <w:p w14:paraId="695023E7" w14:textId="77777777" w:rsidR="00B816A8" w:rsidRPr="008F59DD" w:rsidRDefault="00B816A8" w:rsidP="00EE373A">
            <w:pPr>
              <w:rPr>
                <w:color w:val="00B050"/>
                <w:sz w:val="20"/>
              </w:rPr>
            </w:pPr>
          </w:p>
        </w:tc>
        <w:tc>
          <w:tcPr>
            <w:tcW w:w="1584" w:type="dxa"/>
          </w:tcPr>
          <w:p w14:paraId="427E4263" w14:textId="77777777" w:rsidR="00B816A8" w:rsidRPr="008F59DD" w:rsidRDefault="00B816A8" w:rsidP="003505BE">
            <w:pPr>
              <w:rPr>
                <w:color w:val="00B050"/>
                <w:sz w:val="20"/>
              </w:rPr>
            </w:pPr>
          </w:p>
        </w:tc>
        <w:tc>
          <w:tcPr>
            <w:tcW w:w="2344" w:type="dxa"/>
          </w:tcPr>
          <w:p w14:paraId="7974B4BF" w14:textId="77777777" w:rsidR="00B816A8" w:rsidRDefault="00B816A8" w:rsidP="003505BE">
            <w:pPr>
              <w:rPr>
                <w:sz w:val="20"/>
              </w:rPr>
            </w:pPr>
            <w:r>
              <w:rPr>
                <w:sz w:val="20"/>
              </w:rPr>
              <w:t>Uploaded:</w:t>
            </w:r>
          </w:p>
          <w:p w14:paraId="76A3FD92" w14:textId="77777777" w:rsidR="00B816A8" w:rsidRDefault="00B816A8" w:rsidP="003505BE">
            <w:pPr>
              <w:rPr>
                <w:sz w:val="20"/>
              </w:rPr>
            </w:pPr>
          </w:p>
          <w:p w14:paraId="0C43BC62" w14:textId="77777777" w:rsidR="00B816A8" w:rsidRDefault="00B816A8" w:rsidP="003505BE">
            <w:pPr>
              <w:rPr>
                <w:sz w:val="20"/>
              </w:rPr>
            </w:pPr>
            <w:r>
              <w:rPr>
                <w:sz w:val="20"/>
              </w:rPr>
              <w:t>Presented:</w:t>
            </w:r>
          </w:p>
          <w:p w14:paraId="6CC35785" w14:textId="77777777" w:rsidR="00B816A8" w:rsidRDefault="00B816A8" w:rsidP="003505BE">
            <w:pPr>
              <w:rPr>
                <w:sz w:val="20"/>
              </w:rPr>
            </w:pPr>
          </w:p>
          <w:p w14:paraId="1D017D15" w14:textId="77777777" w:rsidR="00B816A8" w:rsidRDefault="00B816A8" w:rsidP="003505BE">
            <w:pPr>
              <w:rPr>
                <w:sz w:val="20"/>
              </w:rPr>
            </w:pPr>
            <w:r>
              <w:rPr>
                <w:sz w:val="20"/>
              </w:rPr>
              <w:t>Straw Polled:</w:t>
            </w:r>
          </w:p>
          <w:p w14:paraId="00C5B845" w14:textId="77777777" w:rsidR="00B816A8" w:rsidRPr="001C05DC" w:rsidRDefault="00B816A8" w:rsidP="003505BE">
            <w:pPr>
              <w:rPr>
                <w:sz w:val="20"/>
              </w:rPr>
            </w:pPr>
          </w:p>
        </w:tc>
        <w:tc>
          <w:tcPr>
            <w:tcW w:w="2212" w:type="dxa"/>
          </w:tcPr>
          <w:p w14:paraId="3C3ADC8C" w14:textId="0F0AC04F" w:rsidR="00B816A8" w:rsidRPr="008F59DD" w:rsidRDefault="00B816A8" w:rsidP="003505BE">
            <w:pPr>
              <w:rPr>
                <w:color w:val="00B050"/>
                <w:sz w:val="20"/>
              </w:rPr>
            </w:pPr>
            <w:r>
              <w:rPr>
                <w:color w:val="00B050"/>
                <w:sz w:val="20"/>
              </w:rPr>
              <w:t>It is a placeholder subclause in D0.1.</w:t>
            </w:r>
          </w:p>
        </w:tc>
      </w:tr>
      <w:tr w:rsidR="003531FC" w14:paraId="15263570" w14:textId="77777777" w:rsidTr="00431CAE">
        <w:trPr>
          <w:trHeight w:val="257"/>
        </w:trPr>
        <w:tc>
          <w:tcPr>
            <w:tcW w:w="13660" w:type="dxa"/>
            <w:gridSpan w:val="8"/>
          </w:tcPr>
          <w:p w14:paraId="4FCA0B74" w14:textId="77777777" w:rsidR="003531FC" w:rsidRPr="00F41D76" w:rsidRDefault="003531FC" w:rsidP="00431CAE">
            <w:pPr>
              <w:rPr>
                <w:color w:val="FF0000"/>
                <w:sz w:val="20"/>
              </w:rPr>
            </w:pPr>
            <w:r>
              <w:rPr>
                <w:color w:val="FF0000"/>
                <w:sz w:val="20"/>
              </w:rPr>
              <w:t>Note – Even though a particular topic is listed as Release 1 it does not necessarily mean that all underlying motions are in Release 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660" w:type="dxa"/>
        <w:tblInd w:w="-705" w:type="dxa"/>
        <w:tblLayout w:type="fixed"/>
        <w:tblLook w:val="04A0" w:firstRow="1" w:lastRow="0" w:firstColumn="1" w:lastColumn="0" w:noHBand="0" w:noVBand="1"/>
      </w:tblPr>
      <w:tblGrid>
        <w:gridCol w:w="1240"/>
        <w:gridCol w:w="1980"/>
        <w:gridCol w:w="1620"/>
        <w:gridCol w:w="2700"/>
        <w:gridCol w:w="1530"/>
        <w:gridCol w:w="2430"/>
        <w:gridCol w:w="2160"/>
      </w:tblGrid>
      <w:tr w:rsidR="00C376E8" w:rsidRPr="00F41D76" w14:paraId="24F670CE" w14:textId="77777777" w:rsidTr="003531FC">
        <w:trPr>
          <w:trHeight w:val="257"/>
        </w:trPr>
        <w:tc>
          <w:tcPr>
            <w:tcW w:w="1240" w:type="dxa"/>
          </w:tcPr>
          <w:p w14:paraId="09E38901" w14:textId="77777777" w:rsidR="00C376E8" w:rsidRDefault="00C376E8" w:rsidP="00694849">
            <w:pPr>
              <w:rPr>
                <w:sz w:val="20"/>
                <w:highlight w:val="yellow"/>
              </w:rPr>
            </w:pPr>
            <w:r w:rsidRPr="000E01BF">
              <w:rPr>
                <w:sz w:val="20"/>
                <w:highlight w:val="yellow"/>
              </w:rPr>
              <w:t>MAC</w:t>
            </w:r>
          </w:p>
          <w:p w14:paraId="35868B99" w14:textId="31D9703B" w:rsidR="005F2363" w:rsidRPr="000E01BF" w:rsidRDefault="005F2363" w:rsidP="00694849">
            <w:pPr>
              <w:rPr>
                <w:sz w:val="20"/>
                <w:highlight w:val="yellow"/>
              </w:rPr>
            </w:pPr>
          </w:p>
        </w:tc>
        <w:tc>
          <w:tcPr>
            <w:tcW w:w="1980" w:type="dxa"/>
          </w:tcPr>
          <w:p w14:paraId="05A64F57" w14:textId="62A52EC2"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0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 Yonggang Fang</w:t>
            </w:r>
          </w:p>
        </w:tc>
        <w:tc>
          <w:tcPr>
            <w:tcW w:w="1530" w:type="dxa"/>
          </w:tcPr>
          <w:p w14:paraId="7CEE43D6" w14:textId="01B9344D" w:rsidR="00C376E8" w:rsidRPr="000E01BF" w:rsidRDefault="00C376E8" w:rsidP="00694849">
            <w:pPr>
              <w:rPr>
                <w:sz w:val="20"/>
                <w:highlight w:val="yellow"/>
              </w:rPr>
            </w:pPr>
            <w:r w:rsidRPr="000E01BF">
              <w:rPr>
                <w:sz w:val="20"/>
                <w:highlight w:val="yellow"/>
              </w:rPr>
              <w:t>ON HOLD (INCLUDING POCs)</w:t>
            </w:r>
          </w:p>
        </w:tc>
        <w:tc>
          <w:tcPr>
            <w:tcW w:w="243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160"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3531FC">
        <w:trPr>
          <w:trHeight w:val="257"/>
        </w:trPr>
        <w:tc>
          <w:tcPr>
            <w:tcW w:w="1240"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00" w:type="dxa"/>
            <w:tcBorders>
              <w:bottom w:val="single" w:sz="4" w:space="0" w:color="auto"/>
            </w:tcBorders>
          </w:tcPr>
          <w:p w14:paraId="0811B43E" w14:textId="52DCA195" w:rsidR="00C376E8" w:rsidRPr="000E01BF" w:rsidRDefault="00C376E8" w:rsidP="00216CE0">
            <w:pPr>
              <w:rPr>
                <w:sz w:val="20"/>
                <w:highlight w:val="yellow"/>
              </w:rPr>
            </w:pPr>
            <w:r w:rsidRPr="000E01BF">
              <w:rPr>
                <w:sz w:val="20"/>
                <w:highlight w:val="yellow"/>
              </w:rPr>
              <w:t>Akira Kishida, Xin Zuo, Dibakar Das</w:t>
            </w:r>
            <w:r w:rsidR="002E4EB0">
              <w:rPr>
                <w:sz w:val="20"/>
                <w:highlight w:val="yellow"/>
              </w:rPr>
              <w:t>, Liuming Lu</w:t>
            </w:r>
          </w:p>
        </w:tc>
        <w:tc>
          <w:tcPr>
            <w:tcW w:w="153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43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639"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1D1EBE" w:rsidP="00216CE0">
            <w:pPr>
              <w:rPr>
                <w:sz w:val="20"/>
                <w:highlight w:val="yellow"/>
              </w:rPr>
            </w:pPr>
            <w:hyperlink r:id="rId640"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160"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3531FC">
        <w:trPr>
          <w:trHeight w:val="257"/>
        </w:trPr>
        <w:tc>
          <w:tcPr>
            <w:tcW w:w="13660"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72" w:name="_Ref44303898"/>
      <w:r>
        <w:rPr>
          <w:lang w:val="en-US"/>
        </w:rPr>
        <w:t>Guideline-Spec Text Drafting for TGbe D0.1</w:t>
      </w:r>
      <w:bookmarkEnd w:id="172"/>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lastRenderedPageBreak/>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lastRenderedPageBreak/>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641"/>
      <w:footerReference w:type="default" r:id="rId642"/>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6A5C92" w14:textId="77777777" w:rsidR="001D1EBE" w:rsidRDefault="001D1EBE">
      <w:r>
        <w:separator/>
      </w:r>
    </w:p>
  </w:endnote>
  <w:endnote w:type="continuationSeparator" w:id="0">
    <w:p w14:paraId="571848ED" w14:textId="77777777" w:rsidR="001D1EBE" w:rsidRDefault="001D1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DC1E1A" w:rsidRDefault="00DC1E1A"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641FA7">
      <w:rPr>
        <w:noProof/>
      </w:rPr>
      <w:t>3</w:t>
    </w:r>
    <w:r>
      <w:fldChar w:fldCharType="end"/>
    </w:r>
    <w:r>
      <w:tab/>
      <w:t>Alfred Asterjadhi, Qualcomm Inc.</w:t>
    </w:r>
  </w:p>
  <w:p w14:paraId="4787BCD3" w14:textId="77777777" w:rsidR="00DC1E1A" w:rsidRDefault="00DC1E1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4FA349" w14:textId="77777777" w:rsidR="001D1EBE" w:rsidRDefault="001D1EBE">
      <w:r>
        <w:separator/>
      </w:r>
    </w:p>
  </w:footnote>
  <w:footnote w:type="continuationSeparator" w:id="0">
    <w:p w14:paraId="3C2FCD73" w14:textId="77777777" w:rsidR="001D1EBE" w:rsidRDefault="001D1E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5F4AA8BE" w:rsidR="00DC1E1A" w:rsidRDefault="00DC1E1A" w:rsidP="00D87A90">
    <w:pPr>
      <w:pStyle w:val="Header"/>
      <w:tabs>
        <w:tab w:val="clear" w:pos="6480"/>
        <w:tab w:val="center" w:pos="4680"/>
      </w:tabs>
    </w:pPr>
    <w:r>
      <w:t>October 2020</w:t>
    </w:r>
    <w:r>
      <w:tab/>
    </w:r>
    <w:r>
      <w:tab/>
    </w:r>
    <w:fldSimple w:instr=" TITLE  \* MERGEFORMAT ">
      <w:r>
        <w:t>doc.: IEEE 802.11-20/0</w:t>
      </w:r>
      <w:r w:rsidRPr="00674025">
        <w:t>997</w:t>
      </w:r>
      <w:r>
        <w:t>r</w:t>
      </w:r>
    </w:fldSimple>
    <w:r>
      <w:t>5</w:t>
    </w:r>
    <w:r w:rsidR="00437F53">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47"/>
    <w:rsid w:val="000278CD"/>
    <w:rsid w:val="000278E6"/>
    <w:rsid w:val="00030551"/>
    <w:rsid w:val="000319A2"/>
    <w:rsid w:val="00031ECA"/>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196"/>
    <w:rsid w:val="00040316"/>
    <w:rsid w:val="00040361"/>
    <w:rsid w:val="0004051A"/>
    <w:rsid w:val="000407EB"/>
    <w:rsid w:val="00040860"/>
    <w:rsid w:val="00040BE3"/>
    <w:rsid w:val="00040C54"/>
    <w:rsid w:val="00040FCD"/>
    <w:rsid w:val="000416CA"/>
    <w:rsid w:val="000416D7"/>
    <w:rsid w:val="000417BC"/>
    <w:rsid w:val="00041D4D"/>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3F7"/>
    <w:rsid w:val="0004680A"/>
    <w:rsid w:val="00046CC0"/>
    <w:rsid w:val="000476FD"/>
    <w:rsid w:val="00047AE0"/>
    <w:rsid w:val="00047DC4"/>
    <w:rsid w:val="0005020D"/>
    <w:rsid w:val="00050450"/>
    <w:rsid w:val="00050513"/>
    <w:rsid w:val="000507FB"/>
    <w:rsid w:val="00050E40"/>
    <w:rsid w:val="0005152A"/>
    <w:rsid w:val="000519D4"/>
    <w:rsid w:val="00051DA6"/>
    <w:rsid w:val="0005242B"/>
    <w:rsid w:val="000525EC"/>
    <w:rsid w:val="00052D94"/>
    <w:rsid w:val="00052FD0"/>
    <w:rsid w:val="000538E0"/>
    <w:rsid w:val="00053FA5"/>
    <w:rsid w:val="0005403D"/>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AE3"/>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7029E"/>
    <w:rsid w:val="0007047C"/>
    <w:rsid w:val="00070B7E"/>
    <w:rsid w:val="00071713"/>
    <w:rsid w:val="0007196D"/>
    <w:rsid w:val="00071B8B"/>
    <w:rsid w:val="00071DAE"/>
    <w:rsid w:val="000723A1"/>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6A5E"/>
    <w:rsid w:val="00097586"/>
    <w:rsid w:val="000A0030"/>
    <w:rsid w:val="000A0971"/>
    <w:rsid w:val="000A09F0"/>
    <w:rsid w:val="000A0CA3"/>
    <w:rsid w:val="000A0E65"/>
    <w:rsid w:val="000A156C"/>
    <w:rsid w:val="000A186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268"/>
    <w:rsid w:val="000B746B"/>
    <w:rsid w:val="000B75D1"/>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ADD"/>
    <w:rsid w:val="000D1529"/>
    <w:rsid w:val="000D17FE"/>
    <w:rsid w:val="000D1AE6"/>
    <w:rsid w:val="000D1FCD"/>
    <w:rsid w:val="000D21DA"/>
    <w:rsid w:val="000D22F2"/>
    <w:rsid w:val="000D2B3C"/>
    <w:rsid w:val="000D368E"/>
    <w:rsid w:val="000D3A65"/>
    <w:rsid w:val="000D3B68"/>
    <w:rsid w:val="000D3D95"/>
    <w:rsid w:val="000D3EFC"/>
    <w:rsid w:val="000D40A9"/>
    <w:rsid w:val="000D40BD"/>
    <w:rsid w:val="000D43CE"/>
    <w:rsid w:val="000D457C"/>
    <w:rsid w:val="000D4AF1"/>
    <w:rsid w:val="000D61DB"/>
    <w:rsid w:val="000D6648"/>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8A"/>
    <w:rsid w:val="000E5B8D"/>
    <w:rsid w:val="000E6392"/>
    <w:rsid w:val="000E65F1"/>
    <w:rsid w:val="000E6F1D"/>
    <w:rsid w:val="000E6F69"/>
    <w:rsid w:val="000E72A1"/>
    <w:rsid w:val="000E7482"/>
    <w:rsid w:val="000E766C"/>
    <w:rsid w:val="000F018F"/>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127B"/>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3F0"/>
    <w:rsid w:val="001074CC"/>
    <w:rsid w:val="00107962"/>
    <w:rsid w:val="001106FA"/>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80"/>
    <w:rsid w:val="00116CC9"/>
    <w:rsid w:val="00117093"/>
    <w:rsid w:val="001174D8"/>
    <w:rsid w:val="00120339"/>
    <w:rsid w:val="00120EAB"/>
    <w:rsid w:val="001211BD"/>
    <w:rsid w:val="001211DF"/>
    <w:rsid w:val="00121219"/>
    <w:rsid w:val="00121251"/>
    <w:rsid w:val="00122127"/>
    <w:rsid w:val="001222F2"/>
    <w:rsid w:val="001223A2"/>
    <w:rsid w:val="00123025"/>
    <w:rsid w:val="001230DA"/>
    <w:rsid w:val="0012392E"/>
    <w:rsid w:val="00123D3F"/>
    <w:rsid w:val="00124438"/>
    <w:rsid w:val="00124AD0"/>
    <w:rsid w:val="00124D65"/>
    <w:rsid w:val="00124D99"/>
    <w:rsid w:val="00125518"/>
    <w:rsid w:val="00125705"/>
    <w:rsid w:val="0012595A"/>
    <w:rsid w:val="00125E27"/>
    <w:rsid w:val="00126165"/>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79F"/>
    <w:rsid w:val="00135AA3"/>
    <w:rsid w:val="00135BB8"/>
    <w:rsid w:val="0013667B"/>
    <w:rsid w:val="00136826"/>
    <w:rsid w:val="001369A5"/>
    <w:rsid w:val="00136A06"/>
    <w:rsid w:val="00136FD5"/>
    <w:rsid w:val="00137340"/>
    <w:rsid w:val="001373A1"/>
    <w:rsid w:val="00137483"/>
    <w:rsid w:val="00137C71"/>
    <w:rsid w:val="00137D45"/>
    <w:rsid w:val="00137F48"/>
    <w:rsid w:val="00137FA2"/>
    <w:rsid w:val="00140521"/>
    <w:rsid w:val="00140527"/>
    <w:rsid w:val="00140C96"/>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5F81"/>
    <w:rsid w:val="00146565"/>
    <w:rsid w:val="00146897"/>
    <w:rsid w:val="00147155"/>
    <w:rsid w:val="001471EA"/>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BF"/>
    <w:rsid w:val="001543F5"/>
    <w:rsid w:val="00154AB5"/>
    <w:rsid w:val="00154EE0"/>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468"/>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3BB"/>
    <w:rsid w:val="00193472"/>
    <w:rsid w:val="00193AD8"/>
    <w:rsid w:val="001944B5"/>
    <w:rsid w:val="00194723"/>
    <w:rsid w:val="001947CF"/>
    <w:rsid w:val="00194DEC"/>
    <w:rsid w:val="0019512F"/>
    <w:rsid w:val="00195348"/>
    <w:rsid w:val="0019572B"/>
    <w:rsid w:val="0019584B"/>
    <w:rsid w:val="00195ADC"/>
    <w:rsid w:val="00195E6A"/>
    <w:rsid w:val="00195E85"/>
    <w:rsid w:val="00195EC5"/>
    <w:rsid w:val="0019606B"/>
    <w:rsid w:val="00196267"/>
    <w:rsid w:val="001963A7"/>
    <w:rsid w:val="00196592"/>
    <w:rsid w:val="00196AD6"/>
    <w:rsid w:val="00196B64"/>
    <w:rsid w:val="00196F63"/>
    <w:rsid w:val="0019735A"/>
    <w:rsid w:val="0019788D"/>
    <w:rsid w:val="00197910"/>
    <w:rsid w:val="00197D44"/>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F00B9"/>
    <w:rsid w:val="001F01D1"/>
    <w:rsid w:val="001F0357"/>
    <w:rsid w:val="001F039B"/>
    <w:rsid w:val="001F05C8"/>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89F"/>
    <w:rsid w:val="002029E9"/>
    <w:rsid w:val="00203106"/>
    <w:rsid w:val="00203AD2"/>
    <w:rsid w:val="00203CCE"/>
    <w:rsid w:val="00203F1B"/>
    <w:rsid w:val="002040FB"/>
    <w:rsid w:val="00204566"/>
    <w:rsid w:val="00204782"/>
    <w:rsid w:val="00205068"/>
    <w:rsid w:val="002051D2"/>
    <w:rsid w:val="002052F7"/>
    <w:rsid w:val="0020570D"/>
    <w:rsid w:val="00205B32"/>
    <w:rsid w:val="00205E2B"/>
    <w:rsid w:val="002067E3"/>
    <w:rsid w:val="0020690D"/>
    <w:rsid w:val="00206F80"/>
    <w:rsid w:val="00207473"/>
    <w:rsid w:val="0021011A"/>
    <w:rsid w:val="00210153"/>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208"/>
    <w:rsid w:val="002142F4"/>
    <w:rsid w:val="002144A3"/>
    <w:rsid w:val="0021478A"/>
    <w:rsid w:val="00214F9B"/>
    <w:rsid w:val="00215248"/>
    <w:rsid w:val="002152EC"/>
    <w:rsid w:val="00215F52"/>
    <w:rsid w:val="002164C5"/>
    <w:rsid w:val="00216517"/>
    <w:rsid w:val="00216A9F"/>
    <w:rsid w:val="00216CE0"/>
    <w:rsid w:val="00216D97"/>
    <w:rsid w:val="0021704A"/>
    <w:rsid w:val="002171B9"/>
    <w:rsid w:val="002171DF"/>
    <w:rsid w:val="0021731D"/>
    <w:rsid w:val="002200C3"/>
    <w:rsid w:val="00220739"/>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CBA"/>
    <w:rsid w:val="00225E4D"/>
    <w:rsid w:val="002261CA"/>
    <w:rsid w:val="00226354"/>
    <w:rsid w:val="00227836"/>
    <w:rsid w:val="002300C1"/>
    <w:rsid w:val="002309BB"/>
    <w:rsid w:val="00231039"/>
    <w:rsid w:val="002311F4"/>
    <w:rsid w:val="0023130C"/>
    <w:rsid w:val="00232381"/>
    <w:rsid w:val="0023290B"/>
    <w:rsid w:val="00232D02"/>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898"/>
    <w:rsid w:val="00265BFC"/>
    <w:rsid w:val="002667CF"/>
    <w:rsid w:val="002669D3"/>
    <w:rsid w:val="00266C24"/>
    <w:rsid w:val="00266F19"/>
    <w:rsid w:val="00267847"/>
    <w:rsid w:val="00267935"/>
    <w:rsid w:val="002704AB"/>
    <w:rsid w:val="00270671"/>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6B05"/>
    <w:rsid w:val="00286C69"/>
    <w:rsid w:val="002871CC"/>
    <w:rsid w:val="002873A9"/>
    <w:rsid w:val="002875D6"/>
    <w:rsid w:val="0028765E"/>
    <w:rsid w:val="00287FBE"/>
    <w:rsid w:val="0029020B"/>
    <w:rsid w:val="002902A5"/>
    <w:rsid w:val="00290F9E"/>
    <w:rsid w:val="002913B2"/>
    <w:rsid w:val="0029161B"/>
    <w:rsid w:val="00291747"/>
    <w:rsid w:val="002924EA"/>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6B"/>
    <w:rsid w:val="002A6201"/>
    <w:rsid w:val="002A63B7"/>
    <w:rsid w:val="002A64CC"/>
    <w:rsid w:val="002A6581"/>
    <w:rsid w:val="002A65D8"/>
    <w:rsid w:val="002A68C8"/>
    <w:rsid w:val="002B0075"/>
    <w:rsid w:val="002B03FA"/>
    <w:rsid w:val="002B0C51"/>
    <w:rsid w:val="002B0DF0"/>
    <w:rsid w:val="002B17ED"/>
    <w:rsid w:val="002B1A90"/>
    <w:rsid w:val="002B1DD9"/>
    <w:rsid w:val="002B2988"/>
    <w:rsid w:val="002B29D7"/>
    <w:rsid w:val="002B30BE"/>
    <w:rsid w:val="002B31AB"/>
    <w:rsid w:val="002B3316"/>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AE5"/>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97F"/>
    <w:rsid w:val="002F4B82"/>
    <w:rsid w:val="002F4B9E"/>
    <w:rsid w:val="002F5175"/>
    <w:rsid w:val="002F571F"/>
    <w:rsid w:val="002F58DD"/>
    <w:rsid w:val="002F5E9E"/>
    <w:rsid w:val="002F62A6"/>
    <w:rsid w:val="002F67CC"/>
    <w:rsid w:val="002F71F1"/>
    <w:rsid w:val="002F7229"/>
    <w:rsid w:val="002F73E3"/>
    <w:rsid w:val="002F7CCC"/>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4346"/>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BCF"/>
    <w:rsid w:val="00320DB4"/>
    <w:rsid w:val="00320EBE"/>
    <w:rsid w:val="0032179D"/>
    <w:rsid w:val="00321928"/>
    <w:rsid w:val="00321958"/>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C9"/>
    <w:rsid w:val="00347E32"/>
    <w:rsid w:val="00347E66"/>
    <w:rsid w:val="0035002F"/>
    <w:rsid w:val="0035017E"/>
    <w:rsid w:val="003502F2"/>
    <w:rsid w:val="003505BE"/>
    <w:rsid w:val="0035083D"/>
    <w:rsid w:val="00350B62"/>
    <w:rsid w:val="00350C89"/>
    <w:rsid w:val="00350CBC"/>
    <w:rsid w:val="00351768"/>
    <w:rsid w:val="003527FA"/>
    <w:rsid w:val="00352910"/>
    <w:rsid w:val="003531FC"/>
    <w:rsid w:val="00353350"/>
    <w:rsid w:val="003534CC"/>
    <w:rsid w:val="00353989"/>
    <w:rsid w:val="00353B75"/>
    <w:rsid w:val="00353CAB"/>
    <w:rsid w:val="00353D4D"/>
    <w:rsid w:val="00353E2D"/>
    <w:rsid w:val="00353EE4"/>
    <w:rsid w:val="00354249"/>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ECC"/>
    <w:rsid w:val="003630BF"/>
    <w:rsid w:val="00363210"/>
    <w:rsid w:val="003638DF"/>
    <w:rsid w:val="00363BB3"/>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BB5"/>
    <w:rsid w:val="00372FE3"/>
    <w:rsid w:val="00373220"/>
    <w:rsid w:val="0037322D"/>
    <w:rsid w:val="003732F0"/>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F51"/>
    <w:rsid w:val="003B0029"/>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D28"/>
    <w:rsid w:val="003B5E3E"/>
    <w:rsid w:val="003B6079"/>
    <w:rsid w:val="003B6662"/>
    <w:rsid w:val="003B7CA4"/>
    <w:rsid w:val="003B7CC9"/>
    <w:rsid w:val="003B7D1A"/>
    <w:rsid w:val="003C0AAD"/>
    <w:rsid w:val="003C0CFF"/>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B50"/>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F4B"/>
    <w:rsid w:val="0041124E"/>
    <w:rsid w:val="0041152C"/>
    <w:rsid w:val="004115FA"/>
    <w:rsid w:val="00411723"/>
    <w:rsid w:val="00411A98"/>
    <w:rsid w:val="00411C84"/>
    <w:rsid w:val="00411FFE"/>
    <w:rsid w:val="00412666"/>
    <w:rsid w:val="004129A3"/>
    <w:rsid w:val="00412C96"/>
    <w:rsid w:val="00412ECB"/>
    <w:rsid w:val="00413281"/>
    <w:rsid w:val="004132A4"/>
    <w:rsid w:val="0041372D"/>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BD6"/>
    <w:rsid w:val="00421DC0"/>
    <w:rsid w:val="00421FDD"/>
    <w:rsid w:val="00422176"/>
    <w:rsid w:val="00422E5F"/>
    <w:rsid w:val="00422F51"/>
    <w:rsid w:val="00422FA4"/>
    <w:rsid w:val="0042304A"/>
    <w:rsid w:val="00423066"/>
    <w:rsid w:val="00423154"/>
    <w:rsid w:val="00423355"/>
    <w:rsid w:val="00423443"/>
    <w:rsid w:val="00423AFD"/>
    <w:rsid w:val="004243E0"/>
    <w:rsid w:val="004245BB"/>
    <w:rsid w:val="004245E1"/>
    <w:rsid w:val="0042466A"/>
    <w:rsid w:val="00425125"/>
    <w:rsid w:val="0042524B"/>
    <w:rsid w:val="0042542D"/>
    <w:rsid w:val="00425637"/>
    <w:rsid w:val="00425849"/>
    <w:rsid w:val="00425B19"/>
    <w:rsid w:val="00426024"/>
    <w:rsid w:val="00426270"/>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37F53"/>
    <w:rsid w:val="00440040"/>
    <w:rsid w:val="0044004C"/>
    <w:rsid w:val="0044058E"/>
    <w:rsid w:val="004407FA"/>
    <w:rsid w:val="00440B44"/>
    <w:rsid w:val="004412F5"/>
    <w:rsid w:val="0044185A"/>
    <w:rsid w:val="00441927"/>
    <w:rsid w:val="004419DA"/>
    <w:rsid w:val="00441C1C"/>
    <w:rsid w:val="00442037"/>
    <w:rsid w:val="0044278A"/>
    <w:rsid w:val="00442909"/>
    <w:rsid w:val="00443230"/>
    <w:rsid w:val="00443B4D"/>
    <w:rsid w:val="00443BCD"/>
    <w:rsid w:val="00443E04"/>
    <w:rsid w:val="0044413E"/>
    <w:rsid w:val="004441DE"/>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202"/>
    <w:rsid w:val="004659F5"/>
    <w:rsid w:val="00465DCF"/>
    <w:rsid w:val="00465F77"/>
    <w:rsid w:val="00466087"/>
    <w:rsid w:val="0046688C"/>
    <w:rsid w:val="00466C3F"/>
    <w:rsid w:val="0046755C"/>
    <w:rsid w:val="00467810"/>
    <w:rsid w:val="00467A40"/>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2AB"/>
    <w:rsid w:val="004734B1"/>
    <w:rsid w:val="004737B8"/>
    <w:rsid w:val="004737BC"/>
    <w:rsid w:val="00473FD6"/>
    <w:rsid w:val="00474616"/>
    <w:rsid w:val="00474721"/>
    <w:rsid w:val="004748AF"/>
    <w:rsid w:val="00474E3E"/>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B14"/>
    <w:rsid w:val="004930A2"/>
    <w:rsid w:val="00493141"/>
    <w:rsid w:val="0049398B"/>
    <w:rsid w:val="00493ED7"/>
    <w:rsid w:val="004940D1"/>
    <w:rsid w:val="0049443C"/>
    <w:rsid w:val="00494517"/>
    <w:rsid w:val="004950B5"/>
    <w:rsid w:val="00495175"/>
    <w:rsid w:val="004959C6"/>
    <w:rsid w:val="00495DE5"/>
    <w:rsid w:val="004968FC"/>
    <w:rsid w:val="00496B37"/>
    <w:rsid w:val="00496B91"/>
    <w:rsid w:val="004974A1"/>
    <w:rsid w:val="00497B23"/>
    <w:rsid w:val="00497E69"/>
    <w:rsid w:val="004A03C6"/>
    <w:rsid w:val="004A083E"/>
    <w:rsid w:val="004A106A"/>
    <w:rsid w:val="004A1A25"/>
    <w:rsid w:val="004A21E2"/>
    <w:rsid w:val="004A2AC9"/>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6E9"/>
    <w:rsid w:val="004A7738"/>
    <w:rsid w:val="004A79C7"/>
    <w:rsid w:val="004A7F42"/>
    <w:rsid w:val="004B0148"/>
    <w:rsid w:val="004B034E"/>
    <w:rsid w:val="004B064B"/>
    <w:rsid w:val="004B07F0"/>
    <w:rsid w:val="004B1032"/>
    <w:rsid w:val="004B10BC"/>
    <w:rsid w:val="004B12B0"/>
    <w:rsid w:val="004B1B60"/>
    <w:rsid w:val="004B1BA8"/>
    <w:rsid w:val="004B1C79"/>
    <w:rsid w:val="004B1DD9"/>
    <w:rsid w:val="004B1FB3"/>
    <w:rsid w:val="004B229C"/>
    <w:rsid w:val="004B23B0"/>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23F"/>
    <w:rsid w:val="004D5646"/>
    <w:rsid w:val="004D5E8A"/>
    <w:rsid w:val="004D5ECD"/>
    <w:rsid w:val="004D61A2"/>
    <w:rsid w:val="004D62C5"/>
    <w:rsid w:val="004D678A"/>
    <w:rsid w:val="004D67E6"/>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22B2"/>
    <w:rsid w:val="004F2529"/>
    <w:rsid w:val="004F288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CD3"/>
    <w:rsid w:val="00500483"/>
    <w:rsid w:val="00500950"/>
    <w:rsid w:val="00500BFE"/>
    <w:rsid w:val="00500E2F"/>
    <w:rsid w:val="005011E0"/>
    <w:rsid w:val="005012F5"/>
    <w:rsid w:val="00501674"/>
    <w:rsid w:val="005016F2"/>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103B0"/>
    <w:rsid w:val="00510489"/>
    <w:rsid w:val="00510FE0"/>
    <w:rsid w:val="0051106C"/>
    <w:rsid w:val="00511142"/>
    <w:rsid w:val="005111BC"/>
    <w:rsid w:val="00511398"/>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5BE"/>
    <w:rsid w:val="0053291D"/>
    <w:rsid w:val="00532AE4"/>
    <w:rsid w:val="00533397"/>
    <w:rsid w:val="00533B4A"/>
    <w:rsid w:val="00533DF2"/>
    <w:rsid w:val="0053406D"/>
    <w:rsid w:val="00534A57"/>
    <w:rsid w:val="00534D25"/>
    <w:rsid w:val="00534E01"/>
    <w:rsid w:val="00534F94"/>
    <w:rsid w:val="0053559E"/>
    <w:rsid w:val="00535ED3"/>
    <w:rsid w:val="00535FE9"/>
    <w:rsid w:val="00536650"/>
    <w:rsid w:val="005368CC"/>
    <w:rsid w:val="00536A0D"/>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7C"/>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A01"/>
    <w:rsid w:val="00590DF0"/>
    <w:rsid w:val="00591504"/>
    <w:rsid w:val="00591D1B"/>
    <w:rsid w:val="00591E27"/>
    <w:rsid w:val="0059208E"/>
    <w:rsid w:val="00592512"/>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2FAF"/>
    <w:rsid w:val="005A3068"/>
    <w:rsid w:val="005A3539"/>
    <w:rsid w:val="005A3A47"/>
    <w:rsid w:val="005A42FD"/>
    <w:rsid w:val="005A459D"/>
    <w:rsid w:val="005A476B"/>
    <w:rsid w:val="005A4C98"/>
    <w:rsid w:val="005A5049"/>
    <w:rsid w:val="005A5B26"/>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B772B"/>
    <w:rsid w:val="005B7D16"/>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5754"/>
    <w:rsid w:val="005C599F"/>
    <w:rsid w:val="005C5AAD"/>
    <w:rsid w:val="005C5B47"/>
    <w:rsid w:val="005C5D92"/>
    <w:rsid w:val="005C6554"/>
    <w:rsid w:val="005C6670"/>
    <w:rsid w:val="005C67D0"/>
    <w:rsid w:val="005C6BCB"/>
    <w:rsid w:val="005C76C2"/>
    <w:rsid w:val="005D09FC"/>
    <w:rsid w:val="005D0D97"/>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C82"/>
    <w:rsid w:val="005E60E7"/>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EFF"/>
    <w:rsid w:val="00606238"/>
    <w:rsid w:val="006063DE"/>
    <w:rsid w:val="006064EC"/>
    <w:rsid w:val="00606663"/>
    <w:rsid w:val="0060677E"/>
    <w:rsid w:val="00606851"/>
    <w:rsid w:val="00606A17"/>
    <w:rsid w:val="00606EBB"/>
    <w:rsid w:val="006071CD"/>
    <w:rsid w:val="00607229"/>
    <w:rsid w:val="00607DD6"/>
    <w:rsid w:val="00607E56"/>
    <w:rsid w:val="006110B8"/>
    <w:rsid w:val="006112D0"/>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84A"/>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1FA7"/>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58D"/>
    <w:rsid w:val="00666652"/>
    <w:rsid w:val="0066675A"/>
    <w:rsid w:val="00666B2C"/>
    <w:rsid w:val="00666E58"/>
    <w:rsid w:val="00666E83"/>
    <w:rsid w:val="00666FDE"/>
    <w:rsid w:val="00667552"/>
    <w:rsid w:val="006676FA"/>
    <w:rsid w:val="00667C68"/>
    <w:rsid w:val="00670379"/>
    <w:rsid w:val="00671655"/>
    <w:rsid w:val="00671A2F"/>
    <w:rsid w:val="00671BA3"/>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861"/>
    <w:rsid w:val="00681C91"/>
    <w:rsid w:val="00681D02"/>
    <w:rsid w:val="0068234F"/>
    <w:rsid w:val="0068235C"/>
    <w:rsid w:val="00682D17"/>
    <w:rsid w:val="006833F2"/>
    <w:rsid w:val="0068358A"/>
    <w:rsid w:val="00683988"/>
    <w:rsid w:val="0068409A"/>
    <w:rsid w:val="0068422B"/>
    <w:rsid w:val="00684A4C"/>
    <w:rsid w:val="00684D1A"/>
    <w:rsid w:val="00685483"/>
    <w:rsid w:val="006856A9"/>
    <w:rsid w:val="00686CE4"/>
    <w:rsid w:val="006874F0"/>
    <w:rsid w:val="00687F56"/>
    <w:rsid w:val="006901E0"/>
    <w:rsid w:val="006906DF"/>
    <w:rsid w:val="006909F0"/>
    <w:rsid w:val="00690C06"/>
    <w:rsid w:val="00690C9D"/>
    <w:rsid w:val="00690FA4"/>
    <w:rsid w:val="006913F4"/>
    <w:rsid w:val="00692413"/>
    <w:rsid w:val="00692B78"/>
    <w:rsid w:val="00692C65"/>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981"/>
    <w:rsid w:val="00697C59"/>
    <w:rsid w:val="006A0179"/>
    <w:rsid w:val="006A04ED"/>
    <w:rsid w:val="006A0765"/>
    <w:rsid w:val="006A1360"/>
    <w:rsid w:val="006A19F2"/>
    <w:rsid w:val="006A1A12"/>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4C2"/>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891"/>
    <w:rsid w:val="006E4B00"/>
    <w:rsid w:val="006E4B60"/>
    <w:rsid w:val="006E4D88"/>
    <w:rsid w:val="006E52DF"/>
    <w:rsid w:val="006E5810"/>
    <w:rsid w:val="006E5A47"/>
    <w:rsid w:val="006E61F6"/>
    <w:rsid w:val="006E621A"/>
    <w:rsid w:val="006E6957"/>
    <w:rsid w:val="006E6CE7"/>
    <w:rsid w:val="006E6D98"/>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7C0"/>
    <w:rsid w:val="00701877"/>
    <w:rsid w:val="00702407"/>
    <w:rsid w:val="00702612"/>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70B1"/>
    <w:rsid w:val="00707166"/>
    <w:rsid w:val="00707323"/>
    <w:rsid w:val="00707845"/>
    <w:rsid w:val="00707BCD"/>
    <w:rsid w:val="00707E28"/>
    <w:rsid w:val="00710084"/>
    <w:rsid w:val="007108A2"/>
    <w:rsid w:val="00711014"/>
    <w:rsid w:val="00711A78"/>
    <w:rsid w:val="00711AA1"/>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4A2"/>
    <w:rsid w:val="0072585A"/>
    <w:rsid w:val="00725C27"/>
    <w:rsid w:val="00725CA4"/>
    <w:rsid w:val="00726A1C"/>
    <w:rsid w:val="00726A5C"/>
    <w:rsid w:val="00726F8C"/>
    <w:rsid w:val="0072726D"/>
    <w:rsid w:val="0072782A"/>
    <w:rsid w:val="00727830"/>
    <w:rsid w:val="0072783C"/>
    <w:rsid w:val="00727877"/>
    <w:rsid w:val="00727B88"/>
    <w:rsid w:val="007306EB"/>
    <w:rsid w:val="00730A6B"/>
    <w:rsid w:val="00730BE9"/>
    <w:rsid w:val="00730CC9"/>
    <w:rsid w:val="00730CCB"/>
    <w:rsid w:val="007315A2"/>
    <w:rsid w:val="007320ED"/>
    <w:rsid w:val="007321AF"/>
    <w:rsid w:val="007329DE"/>
    <w:rsid w:val="007329FE"/>
    <w:rsid w:val="00732E6E"/>
    <w:rsid w:val="007333C3"/>
    <w:rsid w:val="00733437"/>
    <w:rsid w:val="0073351A"/>
    <w:rsid w:val="007339F1"/>
    <w:rsid w:val="00733C70"/>
    <w:rsid w:val="00734061"/>
    <w:rsid w:val="007341F2"/>
    <w:rsid w:val="007341FF"/>
    <w:rsid w:val="00734241"/>
    <w:rsid w:val="00735C97"/>
    <w:rsid w:val="0073626D"/>
    <w:rsid w:val="00736AA8"/>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701C"/>
    <w:rsid w:val="007474DD"/>
    <w:rsid w:val="0074761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60685"/>
    <w:rsid w:val="00760A2E"/>
    <w:rsid w:val="0076131F"/>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BEE"/>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3A9"/>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6099B"/>
    <w:rsid w:val="00860A1A"/>
    <w:rsid w:val="00861495"/>
    <w:rsid w:val="008616B8"/>
    <w:rsid w:val="00861A7E"/>
    <w:rsid w:val="00861CAA"/>
    <w:rsid w:val="008621AC"/>
    <w:rsid w:val="00862A28"/>
    <w:rsid w:val="00862B14"/>
    <w:rsid w:val="00862C46"/>
    <w:rsid w:val="00862E31"/>
    <w:rsid w:val="00862FD2"/>
    <w:rsid w:val="00863501"/>
    <w:rsid w:val="00863D86"/>
    <w:rsid w:val="00863F56"/>
    <w:rsid w:val="0086419D"/>
    <w:rsid w:val="0086432D"/>
    <w:rsid w:val="0086439B"/>
    <w:rsid w:val="008646C9"/>
    <w:rsid w:val="00865368"/>
    <w:rsid w:val="00865A61"/>
    <w:rsid w:val="00865D40"/>
    <w:rsid w:val="00865DE0"/>
    <w:rsid w:val="00865FF7"/>
    <w:rsid w:val="008662AE"/>
    <w:rsid w:val="0086662E"/>
    <w:rsid w:val="0086679B"/>
    <w:rsid w:val="00866D0F"/>
    <w:rsid w:val="00866F16"/>
    <w:rsid w:val="00867316"/>
    <w:rsid w:val="00867741"/>
    <w:rsid w:val="008678D4"/>
    <w:rsid w:val="00867AC8"/>
    <w:rsid w:val="0087010C"/>
    <w:rsid w:val="00870D8A"/>
    <w:rsid w:val="00870E40"/>
    <w:rsid w:val="008710E5"/>
    <w:rsid w:val="0087112E"/>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49"/>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A68"/>
    <w:rsid w:val="00896DDB"/>
    <w:rsid w:val="00896E33"/>
    <w:rsid w:val="0089722E"/>
    <w:rsid w:val="008974C9"/>
    <w:rsid w:val="008978BD"/>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67B0"/>
    <w:rsid w:val="008B6A3B"/>
    <w:rsid w:val="008B6DE9"/>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E8D"/>
    <w:rsid w:val="008C3FC1"/>
    <w:rsid w:val="008C4149"/>
    <w:rsid w:val="008C47E9"/>
    <w:rsid w:val="008C4848"/>
    <w:rsid w:val="008C4D63"/>
    <w:rsid w:val="008C4ED8"/>
    <w:rsid w:val="008C5156"/>
    <w:rsid w:val="008C565E"/>
    <w:rsid w:val="008C5A70"/>
    <w:rsid w:val="008C6703"/>
    <w:rsid w:val="008C6BCF"/>
    <w:rsid w:val="008C7116"/>
    <w:rsid w:val="008C72FD"/>
    <w:rsid w:val="008C7C0F"/>
    <w:rsid w:val="008C7D7D"/>
    <w:rsid w:val="008D094F"/>
    <w:rsid w:val="008D0981"/>
    <w:rsid w:val="008D09B3"/>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3BE0"/>
    <w:rsid w:val="008E41FA"/>
    <w:rsid w:val="008E4321"/>
    <w:rsid w:val="008E4461"/>
    <w:rsid w:val="008E490E"/>
    <w:rsid w:val="008E4A58"/>
    <w:rsid w:val="008E5056"/>
    <w:rsid w:val="008E58A1"/>
    <w:rsid w:val="008E5980"/>
    <w:rsid w:val="008E5BDB"/>
    <w:rsid w:val="008E5CB2"/>
    <w:rsid w:val="008E60D0"/>
    <w:rsid w:val="008E61D0"/>
    <w:rsid w:val="008E64A3"/>
    <w:rsid w:val="008E669D"/>
    <w:rsid w:val="008E6920"/>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6D6"/>
    <w:rsid w:val="008F59DD"/>
    <w:rsid w:val="008F5F23"/>
    <w:rsid w:val="008F633E"/>
    <w:rsid w:val="008F6A08"/>
    <w:rsid w:val="008F6BC7"/>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B33"/>
    <w:rsid w:val="00923FCE"/>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46B8"/>
    <w:rsid w:val="009348BF"/>
    <w:rsid w:val="009350B3"/>
    <w:rsid w:val="009355F3"/>
    <w:rsid w:val="00935B5A"/>
    <w:rsid w:val="00935C5D"/>
    <w:rsid w:val="00935D59"/>
    <w:rsid w:val="009363F3"/>
    <w:rsid w:val="0093684B"/>
    <w:rsid w:val="009369D7"/>
    <w:rsid w:val="00936A47"/>
    <w:rsid w:val="00936D49"/>
    <w:rsid w:val="00936DE6"/>
    <w:rsid w:val="00936E36"/>
    <w:rsid w:val="009373F5"/>
    <w:rsid w:val="00937CBC"/>
    <w:rsid w:val="00937D3D"/>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4C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1CF"/>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EC5"/>
    <w:rsid w:val="009A01ED"/>
    <w:rsid w:val="009A02A4"/>
    <w:rsid w:val="009A0513"/>
    <w:rsid w:val="009A08D4"/>
    <w:rsid w:val="009A0BE0"/>
    <w:rsid w:val="009A0C20"/>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F84"/>
    <w:rsid w:val="009B41E2"/>
    <w:rsid w:val="009B4F12"/>
    <w:rsid w:val="009B5249"/>
    <w:rsid w:val="009B52FC"/>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443"/>
    <w:rsid w:val="009E5547"/>
    <w:rsid w:val="009E5CC3"/>
    <w:rsid w:val="009E5DBA"/>
    <w:rsid w:val="009E60A7"/>
    <w:rsid w:val="009E6476"/>
    <w:rsid w:val="009E65E0"/>
    <w:rsid w:val="009E6751"/>
    <w:rsid w:val="009E68A4"/>
    <w:rsid w:val="009E77CC"/>
    <w:rsid w:val="009E7FF6"/>
    <w:rsid w:val="009F01A9"/>
    <w:rsid w:val="009F01B0"/>
    <w:rsid w:val="009F0AA6"/>
    <w:rsid w:val="009F0ADD"/>
    <w:rsid w:val="009F0C62"/>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7D8"/>
    <w:rsid w:val="009F58E4"/>
    <w:rsid w:val="009F5DB5"/>
    <w:rsid w:val="009F63DF"/>
    <w:rsid w:val="009F6667"/>
    <w:rsid w:val="009F6A67"/>
    <w:rsid w:val="009F6CA2"/>
    <w:rsid w:val="009F70A4"/>
    <w:rsid w:val="009F7438"/>
    <w:rsid w:val="009F7467"/>
    <w:rsid w:val="009F7470"/>
    <w:rsid w:val="009F7494"/>
    <w:rsid w:val="009F7726"/>
    <w:rsid w:val="009F77B2"/>
    <w:rsid w:val="009F7ACE"/>
    <w:rsid w:val="009F7B6F"/>
    <w:rsid w:val="009F7D76"/>
    <w:rsid w:val="00A00A64"/>
    <w:rsid w:val="00A00E6E"/>
    <w:rsid w:val="00A015B2"/>
    <w:rsid w:val="00A0166F"/>
    <w:rsid w:val="00A01816"/>
    <w:rsid w:val="00A018C4"/>
    <w:rsid w:val="00A018FB"/>
    <w:rsid w:val="00A0271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19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6107"/>
    <w:rsid w:val="00A36357"/>
    <w:rsid w:val="00A36959"/>
    <w:rsid w:val="00A3731B"/>
    <w:rsid w:val="00A376B4"/>
    <w:rsid w:val="00A3779A"/>
    <w:rsid w:val="00A37AD1"/>
    <w:rsid w:val="00A40098"/>
    <w:rsid w:val="00A4072D"/>
    <w:rsid w:val="00A40770"/>
    <w:rsid w:val="00A40D23"/>
    <w:rsid w:val="00A41414"/>
    <w:rsid w:val="00A41686"/>
    <w:rsid w:val="00A41816"/>
    <w:rsid w:val="00A41A0B"/>
    <w:rsid w:val="00A41DC5"/>
    <w:rsid w:val="00A42566"/>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4C3"/>
    <w:rsid w:val="00A5250B"/>
    <w:rsid w:val="00A525AA"/>
    <w:rsid w:val="00A52669"/>
    <w:rsid w:val="00A526B4"/>
    <w:rsid w:val="00A52C9E"/>
    <w:rsid w:val="00A530ED"/>
    <w:rsid w:val="00A537FA"/>
    <w:rsid w:val="00A55024"/>
    <w:rsid w:val="00A5510C"/>
    <w:rsid w:val="00A554FE"/>
    <w:rsid w:val="00A55948"/>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3A9"/>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633"/>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0E58"/>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67E"/>
    <w:rsid w:val="00B57857"/>
    <w:rsid w:val="00B57F5A"/>
    <w:rsid w:val="00B6056E"/>
    <w:rsid w:val="00B615A7"/>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EF"/>
    <w:rsid w:val="00B865E4"/>
    <w:rsid w:val="00B86725"/>
    <w:rsid w:val="00B86C3D"/>
    <w:rsid w:val="00B87574"/>
    <w:rsid w:val="00B87597"/>
    <w:rsid w:val="00B875DB"/>
    <w:rsid w:val="00B876B8"/>
    <w:rsid w:val="00B8798F"/>
    <w:rsid w:val="00B87B93"/>
    <w:rsid w:val="00B87E0D"/>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7EB"/>
    <w:rsid w:val="00B95DAE"/>
    <w:rsid w:val="00B95FEA"/>
    <w:rsid w:val="00B961A7"/>
    <w:rsid w:val="00B9631D"/>
    <w:rsid w:val="00B96364"/>
    <w:rsid w:val="00B96488"/>
    <w:rsid w:val="00B967DA"/>
    <w:rsid w:val="00B96EE3"/>
    <w:rsid w:val="00B9729C"/>
    <w:rsid w:val="00B97846"/>
    <w:rsid w:val="00B97CBC"/>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BB"/>
    <w:rsid w:val="00BC698F"/>
    <w:rsid w:val="00BC6A20"/>
    <w:rsid w:val="00BC6B57"/>
    <w:rsid w:val="00BC6BF5"/>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552E"/>
    <w:rsid w:val="00BF5C55"/>
    <w:rsid w:val="00BF65A6"/>
    <w:rsid w:val="00BF65D1"/>
    <w:rsid w:val="00BF6C3E"/>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44C3"/>
    <w:rsid w:val="00C14B64"/>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1821"/>
    <w:rsid w:val="00C225BF"/>
    <w:rsid w:val="00C22A45"/>
    <w:rsid w:val="00C22DA2"/>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42E"/>
    <w:rsid w:val="00C60763"/>
    <w:rsid w:val="00C609BA"/>
    <w:rsid w:val="00C60F6F"/>
    <w:rsid w:val="00C61201"/>
    <w:rsid w:val="00C612B1"/>
    <w:rsid w:val="00C61813"/>
    <w:rsid w:val="00C61A6F"/>
    <w:rsid w:val="00C61AF7"/>
    <w:rsid w:val="00C61C77"/>
    <w:rsid w:val="00C62036"/>
    <w:rsid w:val="00C620D8"/>
    <w:rsid w:val="00C62B2D"/>
    <w:rsid w:val="00C62E03"/>
    <w:rsid w:val="00C62E55"/>
    <w:rsid w:val="00C630DB"/>
    <w:rsid w:val="00C636E6"/>
    <w:rsid w:val="00C638F2"/>
    <w:rsid w:val="00C63B56"/>
    <w:rsid w:val="00C63BB8"/>
    <w:rsid w:val="00C63F73"/>
    <w:rsid w:val="00C64155"/>
    <w:rsid w:val="00C64390"/>
    <w:rsid w:val="00C64507"/>
    <w:rsid w:val="00C6450A"/>
    <w:rsid w:val="00C65002"/>
    <w:rsid w:val="00C65350"/>
    <w:rsid w:val="00C65B19"/>
    <w:rsid w:val="00C65B9E"/>
    <w:rsid w:val="00C65C56"/>
    <w:rsid w:val="00C65EA8"/>
    <w:rsid w:val="00C6630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1D72"/>
    <w:rsid w:val="00C7203E"/>
    <w:rsid w:val="00C73ABD"/>
    <w:rsid w:val="00C73CB7"/>
    <w:rsid w:val="00C742D1"/>
    <w:rsid w:val="00C74567"/>
    <w:rsid w:val="00C74984"/>
    <w:rsid w:val="00C74FEC"/>
    <w:rsid w:val="00C758C3"/>
    <w:rsid w:val="00C75D00"/>
    <w:rsid w:val="00C762C0"/>
    <w:rsid w:val="00C76AF1"/>
    <w:rsid w:val="00C76B74"/>
    <w:rsid w:val="00C76B9A"/>
    <w:rsid w:val="00C77129"/>
    <w:rsid w:val="00C775A5"/>
    <w:rsid w:val="00C776EC"/>
    <w:rsid w:val="00C777BD"/>
    <w:rsid w:val="00C77848"/>
    <w:rsid w:val="00C77CD6"/>
    <w:rsid w:val="00C80F4D"/>
    <w:rsid w:val="00C81502"/>
    <w:rsid w:val="00C81AD8"/>
    <w:rsid w:val="00C83620"/>
    <w:rsid w:val="00C83E5D"/>
    <w:rsid w:val="00C83F42"/>
    <w:rsid w:val="00C83F9B"/>
    <w:rsid w:val="00C8418E"/>
    <w:rsid w:val="00C84696"/>
    <w:rsid w:val="00C84B62"/>
    <w:rsid w:val="00C84E34"/>
    <w:rsid w:val="00C84EDA"/>
    <w:rsid w:val="00C85086"/>
    <w:rsid w:val="00C850FE"/>
    <w:rsid w:val="00C85235"/>
    <w:rsid w:val="00C85967"/>
    <w:rsid w:val="00C85E81"/>
    <w:rsid w:val="00C86409"/>
    <w:rsid w:val="00C86653"/>
    <w:rsid w:val="00C8694D"/>
    <w:rsid w:val="00C873F9"/>
    <w:rsid w:val="00C87487"/>
    <w:rsid w:val="00C87E5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66ED"/>
    <w:rsid w:val="00C96951"/>
    <w:rsid w:val="00C96A28"/>
    <w:rsid w:val="00C96A98"/>
    <w:rsid w:val="00C9703F"/>
    <w:rsid w:val="00C9756B"/>
    <w:rsid w:val="00C9791D"/>
    <w:rsid w:val="00C979C9"/>
    <w:rsid w:val="00C97D5D"/>
    <w:rsid w:val="00CA0102"/>
    <w:rsid w:val="00CA033F"/>
    <w:rsid w:val="00CA041A"/>
    <w:rsid w:val="00CA09B2"/>
    <w:rsid w:val="00CA112D"/>
    <w:rsid w:val="00CA17BE"/>
    <w:rsid w:val="00CA214A"/>
    <w:rsid w:val="00CA24C1"/>
    <w:rsid w:val="00CA2577"/>
    <w:rsid w:val="00CA25A9"/>
    <w:rsid w:val="00CA2993"/>
    <w:rsid w:val="00CA2DB6"/>
    <w:rsid w:val="00CA2E8E"/>
    <w:rsid w:val="00CA43D1"/>
    <w:rsid w:val="00CA4864"/>
    <w:rsid w:val="00CA52D8"/>
    <w:rsid w:val="00CA5BAC"/>
    <w:rsid w:val="00CA654E"/>
    <w:rsid w:val="00CA6796"/>
    <w:rsid w:val="00CA7027"/>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C63"/>
    <w:rsid w:val="00CC43C0"/>
    <w:rsid w:val="00CC4457"/>
    <w:rsid w:val="00CC48BF"/>
    <w:rsid w:val="00CC49F1"/>
    <w:rsid w:val="00CC4F51"/>
    <w:rsid w:val="00CC6055"/>
    <w:rsid w:val="00CC64E1"/>
    <w:rsid w:val="00CC6AF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5FA"/>
    <w:rsid w:val="00CF77AE"/>
    <w:rsid w:val="00CF7D37"/>
    <w:rsid w:val="00D0038F"/>
    <w:rsid w:val="00D008D3"/>
    <w:rsid w:val="00D00B00"/>
    <w:rsid w:val="00D00C25"/>
    <w:rsid w:val="00D01039"/>
    <w:rsid w:val="00D012C4"/>
    <w:rsid w:val="00D01A22"/>
    <w:rsid w:val="00D020DC"/>
    <w:rsid w:val="00D02318"/>
    <w:rsid w:val="00D023C6"/>
    <w:rsid w:val="00D0251A"/>
    <w:rsid w:val="00D02FB0"/>
    <w:rsid w:val="00D03509"/>
    <w:rsid w:val="00D0378B"/>
    <w:rsid w:val="00D03885"/>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5779"/>
    <w:rsid w:val="00D2591D"/>
    <w:rsid w:val="00D25AB2"/>
    <w:rsid w:val="00D25D57"/>
    <w:rsid w:val="00D27743"/>
    <w:rsid w:val="00D2787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CAF"/>
    <w:rsid w:val="00D34037"/>
    <w:rsid w:val="00D34516"/>
    <w:rsid w:val="00D3453E"/>
    <w:rsid w:val="00D34725"/>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2FD"/>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A90"/>
    <w:rsid w:val="00D87CC4"/>
    <w:rsid w:val="00D87F32"/>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1A"/>
    <w:rsid w:val="00DC1E24"/>
    <w:rsid w:val="00DC2415"/>
    <w:rsid w:val="00DC2F22"/>
    <w:rsid w:val="00DC3526"/>
    <w:rsid w:val="00DC358C"/>
    <w:rsid w:val="00DC3BF3"/>
    <w:rsid w:val="00DC3EDA"/>
    <w:rsid w:val="00DC4067"/>
    <w:rsid w:val="00DC4A48"/>
    <w:rsid w:val="00DC4AC8"/>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BDD"/>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4E06"/>
    <w:rsid w:val="00DD5627"/>
    <w:rsid w:val="00DD5C9D"/>
    <w:rsid w:val="00DD679B"/>
    <w:rsid w:val="00DD67F4"/>
    <w:rsid w:val="00DD6AE8"/>
    <w:rsid w:val="00DD737E"/>
    <w:rsid w:val="00DD75E8"/>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891"/>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DD"/>
    <w:rsid w:val="00DE7FAD"/>
    <w:rsid w:val="00DF06FE"/>
    <w:rsid w:val="00DF072A"/>
    <w:rsid w:val="00DF0A3C"/>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51BA"/>
    <w:rsid w:val="00DF5394"/>
    <w:rsid w:val="00DF57E1"/>
    <w:rsid w:val="00DF5A92"/>
    <w:rsid w:val="00DF646D"/>
    <w:rsid w:val="00DF64E3"/>
    <w:rsid w:val="00DF64E7"/>
    <w:rsid w:val="00DF65CB"/>
    <w:rsid w:val="00DF6AB4"/>
    <w:rsid w:val="00DF75F7"/>
    <w:rsid w:val="00DF77A4"/>
    <w:rsid w:val="00DF79AD"/>
    <w:rsid w:val="00DF7AB1"/>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43C8"/>
    <w:rsid w:val="00E0489F"/>
    <w:rsid w:val="00E04FE6"/>
    <w:rsid w:val="00E0538D"/>
    <w:rsid w:val="00E05456"/>
    <w:rsid w:val="00E061AE"/>
    <w:rsid w:val="00E062A5"/>
    <w:rsid w:val="00E06A98"/>
    <w:rsid w:val="00E06B09"/>
    <w:rsid w:val="00E07914"/>
    <w:rsid w:val="00E07A7C"/>
    <w:rsid w:val="00E07ADA"/>
    <w:rsid w:val="00E07C31"/>
    <w:rsid w:val="00E07C43"/>
    <w:rsid w:val="00E1017D"/>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44B"/>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66"/>
    <w:rsid w:val="00E75DE5"/>
    <w:rsid w:val="00E7647C"/>
    <w:rsid w:val="00E76BCD"/>
    <w:rsid w:val="00E76F94"/>
    <w:rsid w:val="00E77EBB"/>
    <w:rsid w:val="00E8035A"/>
    <w:rsid w:val="00E806A9"/>
    <w:rsid w:val="00E807E5"/>
    <w:rsid w:val="00E8083E"/>
    <w:rsid w:val="00E80BF3"/>
    <w:rsid w:val="00E80F07"/>
    <w:rsid w:val="00E810C3"/>
    <w:rsid w:val="00E81C9E"/>
    <w:rsid w:val="00E82077"/>
    <w:rsid w:val="00E820DF"/>
    <w:rsid w:val="00E82A77"/>
    <w:rsid w:val="00E8341F"/>
    <w:rsid w:val="00E83D3A"/>
    <w:rsid w:val="00E83F71"/>
    <w:rsid w:val="00E84131"/>
    <w:rsid w:val="00E84C9E"/>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CAA"/>
    <w:rsid w:val="00E96176"/>
    <w:rsid w:val="00E9693C"/>
    <w:rsid w:val="00E96A3D"/>
    <w:rsid w:val="00E96C24"/>
    <w:rsid w:val="00E96FD5"/>
    <w:rsid w:val="00E973C8"/>
    <w:rsid w:val="00E974D3"/>
    <w:rsid w:val="00E977D8"/>
    <w:rsid w:val="00E97BE6"/>
    <w:rsid w:val="00EA02C8"/>
    <w:rsid w:val="00EA041A"/>
    <w:rsid w:val="00EA04BA"/>
    <w:rsid w:val="00EA0887"/>
    <w:rsid w:val="00EA0F10"/>
    <w:rsid w:val="00EA137E"/>
    <w:rsid w:val="00EA18C8"/>
    <w:rsid w:val="00EA1AC9"/>
    <w:rsid w:val="00EA20C8"/>
    <w:rsid w:val="00EA2F28"/>
    <w:rsid w:val="00EA3129"/>
    <w:rsid w:val="00EA3143"/>
    <w:rsid w:val="00EA32FA"/>
    <w:rsid w:val="00EA333C"/>
    <w:rsid w:val="00EA3E32"/>
    <w:rsid w:val="00EA41B9"/>
    <w:rsid w:val="00EA429E"/>
    <w:rsid w:val="00EA457E"/>
    <w:rsid w:val="00EA4ABC"/>
    <w:rsid w:val="00EA4E00"/>
    <w:rsid w:val="00EA4F83"/>
    <w:rsid w:val="00EA529A"/>
    <w:rsid w:val="00EA5C70"/>
    <w:rsid w:val="00EA6203"/>
    <w:rsid w:val="00EA665A"/>
    <w:rsid w:val="00EA66AD"/>
    <w:rsid w:val="00EA6E85"/>
    <w:rsid w:val="00EA79A8"/>
    <w:rsid w:val="00EA7D1E"/>
    <w:rsid w:val="00EA7F87"/>
    <w:rsid w:val="00EB04D8"/>
    <w:rsid w:val="00EB055B"/>
    <w:rsid w:val="00EB0617"/>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D03B6"/>
    <w:rsid w:val="00ED04E3"/>
    <w:rsid w:val="00ED0A54"/>
    <w:rsid w:val="00ED14C3"/>
    <w:rsid w:val="00ED1778"/>
    <w:rsid w:val="00ED193C"/>
    <w:rsid w:val="00ED289A"/>
    <w:rsid w:val="00ED2A0C"/>
    <w:rsid w:val="00ED30C9"/>
    <w:rsid w:val="00ED3271"/>
    <w:rsid w:val="00ED339F"/>
    <w:rsid w:val="00ED36AA"/>
    <w:rsid w:val="00ED38CF"/>
    <w:rsid w:val="00ED3970"/>
    <w:rsid w:val="00ED5186"/>
    <w:rsid w:val="00ED5AFC"/>
    <w:rsid w:val="00ED6012"/>
    <w:rsid w:val="00ED6B27"/>
    <w:rsid w:val="00ED732C"/>
    <w:rsid w:val="00ED73D8"/>
    <w:rsid w:val="00ED7729"/>
    <w:rsid w:val="00ED7A60"/>
    <w:rsid w:val="00ED7AD8"/>
    <w:rsid w:val="00ED7BD6"/>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6C"/>
    <w:rsid w:val="00EE32F1"/>
    <w:rsid w:val="00EE334F"/>
    <w:rsid w:val="00EE34DA"/>
    <w:rsid w:val="00EE35A1"/>
    <w:rsid w:val="00EE373A"/>
    <w:rsid w:val="00EE3746"/>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6065"/>
    <w:rsid w:val="00F060A4"/>
    <w:rsid w:val="00F06ED7"/>
    <w:rsid w:val="00F0741B"/>
    <w:rsid w:val="00F07495"/>
    <w:rsid w:val="00F07B34"/>
    <w:rsid w:val="00F1006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C3D"/>
    <w:rsid w:val="00F33CDB"/>
    <w:rsid w:val="00F35098"/>
    <w:rsid w:val="00F355B0"/>
    <w:rsid w:val="00F357AC"/>
    <w:rsid w:val="00F35821"/>
    <w:rsid w:val="00F359A6"/>
    <w:rsid w:val="00F35A97"/>
    <w:rsid w:val="00F35B38"/>
    <w:rsid w:val="00F35BC8"/>
    <w:rsid w:val="00F35F9E"/>
    <w:rsid w:val="00F364B0"/>
    <w:rsid w:val="00F37147"/>
    <w:rsid w:val="00F37C84"/>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BF8"/>
    <w:rsid w:val="00F4729E"/>
    <w:rsid w:val="00F47368"/>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A54"/>
    <w:rsid w:val="00F52C57"/>
    <w:rsid w:val="00F53077"/>
    <w:rsid w:val="00F53080"/>
    <w:rsid w:val="00F538FE"/>
    <w:rsid w:val="00F54405"/>
    <w:rsid w:val="00F5574C"/>
    <w:rsid w:val="00F56190"/>
    <w:rsid w:val="00F56548"/>
    <w:rsid w:val="00F5695C"/>
    <w:rsid w:val="00F56D86"/>
    <w:rsid w:val="00F56EE1"/>
    <w:rsid w:val="00F5701C"/>
    <w:rsid w:val="00F577F4"/>
    <w:rsid w:val="00F5796F"/>
    <w:rsid w:val="00F57A35"/>
    <w:rsid w:val="00F57B20"/>
    <w:rsid w:val="00F57F25"/>
    <w:rsid w:val="00F6043C"/>
    <w:rsid w:val="00F60769"/>
    <w:rsid w:val="00F6099E"/>
    <w:rsid w:val="00F60DA5"/>
    <w:rsid w:val="00F60F43"/>
    <w:rsid w:val="00F61521"/>
    <w:rsid w:val="00F6159C"/>
    <w:rsid w:val="00F61D4E"/>
    <w:rsid w:val="00F61D54"/>
    <w:rsid w:val="00F61D81"/>
    <w:rsid w:val="00F62167"/>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E69"/>
    <w:rsid w:val="00F7620E"/>
    <w:rsid w:val="00F76342"/>
    <w:rsid w:val="00F764FD"/>
    <w:rsid w:val="00F7655A"/>
    <w:rsid w:val="00F76981"/>
    <w:rsid w:val="00F76DAE"/>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A23"/>
    <w:rsid w:val="00F96A98"/>
    <w:rsid w:val="00F97093"/>
    <w:rsid w:val="00F9742A"/>
    <w:rsid w:val="00F97BF4"/>
    <w:rsid w:val="00FA0238"/>
    <w:rsid w:val="00FA0AA3"/>
    <w:rsid w:val="00FA1744"/>
    <w:rsid w:val="00FA19DD"/>
    <w:rsid w:val="00FA1A85"/>
    <w:rsid w:val="00FA22C7"/>
    <w:rsid w:val="00FA2302"/>
    <w:rsid w:val="00FA26C5"/>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1C4"/>
    <w:rsid w:val="00FB1429"/>
    <w:rsid w:val="00FB15A5"/>
    <w:rsid w:val="00FB23A7"/>
    <w:rsid w:val="00FB2567"/>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717"/>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29-00-00be-pdt-eht-preamble-l-stf-l-ltf-l-sig-and-rl-sig.docx" TargetMode="External"/><Relationship Id="rId299" Type="http://schemas.openxmlformats.org/officeDocument/2006/relationships/hyperlink" Target="https://mentor.ieee.org/802.11/dcn/20/11-20-1359-04-00be-pdt-mac-eht-operation-element.docx" TargetMode="External"/><Relationship Id="rId21" Type="http://schemas.openxmlformats.org/officeDocument/2006/relationships/hyperlink" Target="https://mentor.ieee.org/802.11/dcn/20/11-20-1293-00-00be-pdt-phy-scope-and-eht-phy-functions.docx" TargetMode="External"/><Relationship Id="rId63" Type="http://schemas.openxmlformats.org/officeDocument/2006/relationships/hyperlink" Target="https://mentor.ieee.org/802.11/dcn/20/11-20-1447-01-00be-pdt-subcarriers-and-resource-allocation-for-multiple-rus.docx" TargetMode="External"/><Relationship Id="rId159" Type="http://schemas.openxmlformats.org/officeDocument/2006/relationships/hyperlink" Target="https://mentor.ieee.org/802.11/dcn/20/11-20-1495-03-00be-pdt-of-eht-ltf-sequences.docx" TargetMode="External"/><Relationship Id="rId324" Type="http://schemas.openxmlformats.org/officeDocument/2006/relationships/hyperlink" Target="https://mentor.ieee.org/802.11/dcn/20/11-20-1434-01-00be-pdt-for-ns-ep-priority-access.docx" TargetMode="External"/><Relationship Id="rId366" Type="http://schemas.openxmlformats.org/officeDocument/2006/relationships/hyperlink" Target="https://mentor.ieee.org/802.11/dcn/20/11-20-1300-08-00be-pdt-mac-mlo-multi-link-setup-usage-and-rules-of-ml-ie.docx" TargetMode="External"/><Relationship Id="rId531" Type="http://schemas.openxmlformats.org/officeDocument/2006/relationships/hyperlink" Target="https://mentor.ieee.org/802.11/dcn/20/11-20-1409-01-00be-pdt-mac-sta-id.docx" TargetMode="External"/><Relationship Id="rId573" Type="http://schemas.openxmlformats.org/officeDocument/2006/relationships/hyperlink" Target="https://mentor.ieee.org/802.11/dcn/20/11-20-1274-09-00be-mac-pdt-mlo-ml-ie-structure.docx" TargetMode="External"/><Relationship Id="rId629" Type="http://schemas.openxmlformats.org/officeDocument/2006/relationships/hyperlink" Target="https://mentor.ieee.org/802.11/dcn/20/11-20-1610-00-00be-pdt-mac-mlo-6-3-5-and-6-authentication.docx" TargetMode="External"/><Relationship Id="rId170" Type="http://schemas.openxmlformats.org/officeDocument/2006/relationships/hyperlink" Target="https://mentor.ieee.org/802.11/dcn/20/11-20-1494-04-00be-pdt-of-eht-phy-data-scrambler-and-descrambler.docx" TargetMode="External"/><Relationship Id="rId226" Type="http://schemas.openxmlformats.org/officeDocument/2006/relationships/hyperlink" Target="https://mentor.ieee.org/802.11/dcn/20/11-20-1466-00-00be-pdt-phy-eht-sounding-ndp.docx" TargetMode="External"/><Relationship Id="rId433" Type="http://schemas.openxmlformats.org/officeDocument/2006/relationships/hyperlink" Target="https://mentor.ieee.org/802.11/dcn/20/11-20-1270-02-00be-pdt-mac-mlo-power-save-procedures.docx" TargetMode="External"/><Relationship Id="rId268" Type="http://schemas.openxmlformats.org/officeDocument/2006/relationships/hyperlink" Target="https://mentor.ieee.org/802.11/dcn/20/11-20-1229-03-00be-pdt-phy-channel-numbering-and-channelization.docx" TargetMode="External"/><Relationship Id="rId475" Type="http://schemas.openxmlformats.org/officeDocument/2006/relationships/hyperlink" Target="https://mentor.ieee.org/802.11/dcn/20/11-20-1305-00-00be-visio-file-for-figure-33-x-channel-access-of-str-mld.vsdx" TargetMode="External"/><Relationship Id="rId640" Type="http://schemas.openxmlformats.org/officeDocument/2006/relationships/hyperlink" Target="https://mentor.ieee.org/802.11/dcn/20/11-20-1267-01-00be-pdt-mac-link-latency-measurement-and-report-in-mlo.docx" TargetMode="External"/><Relationship Id="rId32" Type="http://schemas.openxmlformats.org/officeDocument/2006/relationships/hyperlink" Target="https://mentor.ieee.org/802.11/dcn/20/11-20-1404-00-00be-pdt-phy-support-for-non-ht-ht-vht-he-format-and-regulatory.doc" TargetMode="External"/><Relationship Id="rId74" Type="http://schemas.openxmlformats.org/officeDocument/2006/relationships/hyperlink" Target="https://mentor.ieee.org/802.11/dcn/20/11-20-1160-03-00be-pdt-phy-mu-mimo.docx" TargetMode="External"/><Relationship Id="rId128" Type="http://schemas.openxmlformats.org/officeDocument/2006/relationships/hyperlink" Target="https://mentor.ieee.org/802.11/dcn/20/11-20-1464-02-00be-pdt-phy-u-sig.docx" TargetMode="External"/><Relationship Id="rId335" Type="http://schemas.openxmlformats.org/officeDocument/2006/relationships/hyperlink" Target="https://mentor.ieee.org/802.11/dcn/20/11-20-1309-01-00be-proposed-draft-specification-for-ml-general-mld-authentication-mld-association-and-ml-setup.docx" TargetMode="External"/><Relationship Id="rId377" Type="http://schemas.openxmlformats.org/officeDocument/2006/relationships/hyperlink" Target="https://mentor.ieee.org/802.11/dcn/20/11-20-1256-03-00be-pdt-mac-mlo-tid-mapping-link-management-default-mode-and-enablement.docx" TargetMode="External"/><Relationship Id="rId500" Type="http://schemas.openxmlformats.org/officeDocument/2006/relationships/hyperlink" Target="https://mentor.ieee.org/802.11/dcn/20/11-20-1395-12-00be-pdt-mac-mlo-multi-link-channel-access-general-non-str.docx" TargetMode="External"/><Relationship Id="rId542" Type="http://schemas.openxmlformats.org/officeDocument/2006/relationships/hyperlink" Target="https://mentor.ieee.org/802.11/dcn/20/11-20-1651-00-00be-pdt-tbds-mac-mlo-discovery-discovery-procedures-including-probing-and-rnr.docx" TargetMode="External"/><Relationship Id="rId584" Type="http://schemas.openxmlformats.org/officeDocument/2006/relationships/hyperlink" Target="https://mentor.ieee.org/802.11/dcn/20/11-20-1285-00-00be-visio-file-for-figure-aa6.vsd" TargetMode="External"/><Relationship Id="rId5" Type="http://schemas.openxmlformats.org/officeDocument/2006/relationships/numbering" Target="numbering.xml"/><Relationship Id="rId181" Type="http://schemas.openxmlformats.org/officeDocument/2006/relationships/hyperlink" Target="https://mentor.ieee.org/802.11/dcn/20/11-20-1339-05-00be-pdt-phy-data-field-coding.docx" TargetMode="External"/><Relationship Id="rId237" Type="http://schemas.openxmlformats.org/officeDocument/2006/relationships/hyperlink" Target="https://mentor.ieee.org/802.11/dcn/20/11-20-1252-00-00be-pdt-phy-frequency-tolerance.docx" TargetMode="External"/><Relationship Id="rId402" Type="http://schemas.openxmlformats.org/officeDocument/2006/relationships/hyperlink" Target="https://mentor.ieee.org/802.11/dcn/20/11-20-1336-05-00be-11be-spec-text-for-mlo-ba-share-and-extension-of-sn-space.docx" TargetMode="External"/><Relationship Id="rId279" Type="http://schemas.openxmlformats.org/officeDocument/2006/relationships/hyperlink" Target="https://mentor.ieee.org/802.11/dcn/20/11-20-1294-04-00be-pdt-phy-eht-plme.docx" TargetMode="External"/><Relationship Id="rId444" Type="http://schemas.openxmlformats.org/officeDocument/2006/relationships/hyperlink" Target="https://mentor.ieee.org/802.11/dcn/20/11-20-1291-03-00be-pdt-mac-mlo-enhanced-multi-link-single-radio-operation.docx" TargetMode="External"/><Relationship Id="rId486" Type="http://schemas.openxmlformats.org/officeDocument/2006/relationships/hyperlink" Target="https://mentor.ieee.org/802.11/dcn/20/11-20-1395-06-00be-pdt-mac-mlo-multi-link-channel-access-general-non-str.docx" TargetMode="External"/><Relationship Id="rId43" Type="http://schemas.openxmlformats.org/officeDocument/2006/relationships/hyperlink" Target="https://mentor.ieee.org/802.11/dcn/20/11-20-1314-00-00be-draft-text-for-wideband-and-noncontiguous-spectrum-utilization.docx" TargetMode="External"/><Relationship Id="rId139" Type="http://schemas.openxmlformats.org/officeDocument/2006/relationships/hyperlink" Target="https://mentor.ieee.org/802.11/dcn/20/11-20-1612-01-00be-pdt-phy-spatial-configuration-table-typo-fixed.docx" TargetMode="External"/><Relationship Id="rId290" Type="http://schemas.openxmlformats.org/officeDocument/2006/relationships/hyperlink" Target="https://mentor.ieee.org/802.11/dcn/20/11-20-1290-03-00be-pdt-phy-parameters-for-eht-mcss.docx" TargetMode="External"/><Relationship Id="rId304" Type="http://schemas.openxmlformats.org/officeDocument/2006/relationships/hyperlink" Target="https://mentor.ieee.org/802.11/dcn/20/11-20-1353-04-00be-pdt-mac-eht-bss-operation.docx" TargetMode="External"/><Relationship Id="rId346" Type="http://schemas.openxmlformats.org/officeDocument/2006/relationships/hyperlink" Target="https://mentor.ieee.org/802.11/dcn/20/11-20-1309-05-00be-proposed-draft-specification-for-ml-general-mld-authentication-mld-association-and-ml-setup.docx" TargetMode="External"/><Relationship Id="rId388" Type="http://schemas.openxmlformats.org/officeDocument/2006/relationships/hyperlink" Target="https://mentor.ieee.org/802.11/dcn/20/11-20-1431-06-00be-proposed-draft-specification-for-individual-addressed-data-delivery-without-ba-negotiation.docx" TargetMode="External"/><Relationship Id="rId511" Type="http://schemas.openxmlformats.org/officeDocument/2006/relationships/hyperlink" Target="https://mentor.ieee.org/802.11/dcn/20/11-20-1320-09-00be-pdt-mac-mlo-multi-link-channel-access-capability-signaling.docx" TargetMode="External"/><Relationship Id="rId553" Type="http://schemas.openxmlformats.org/officeDocument/2006/relationships/hyperlink" Target="https://mentor.ieee.org/802.11/dcn/20/11-20-1274-05-00be-mac-pdt-mlo-ml-ie-structure.docx" TargetMode="External"/><Relationship Id="rId609" Type="http://schemas.openxmlformats.org/officeDocument/2006/relationships/hyperlink" Target="https://mentor.ieee.org/802.11/dcn/20/11-20-1407-04-00be-pdt-mac-mlo-soft-ap-mld-operation.docx" TargetMode="External"/><Relationship Id="rId85" Type="http://schemas.openxmlformats.org/officeDocument/2006/relationships/hyperlink" Target="https://mentor.ieee.org/802.11/dcn/20/11-20-1327-01-00be-pdt-eht-ppdu-format.docx" TargetMode="External"/><Relationship Id="rId150" Type="http://schemas.openxmlformats.org/officeDocument/2006/relationships/hyperlink" Target="https://mentor.ieee.org/802.11/dcn/20/11-20-1260-04-00be-pdt-phy-eht-stf.docx" TargetMode="External"/><Relationship Id="rId192" Type="http://schemas.openxmlformats.org/officeDocument/2006/relationships/hyperlink" Target="https://mentor.ieee.org/802.11/dcn/20/11-20-1448-04-00be-pdt-resource-unit-interleaving-for-rus-and-multipe-rus.docx" TargetMode="External"/><Relationship Id="rId206" Type="http://schemas.openxmlformats.org/officeDocument/2006/relationships/hyperlink" Target="https://mentor.ieee.org/802.11/dcn/20/11-20-1349-00-00be-pdt-constellation-mapping.docx" TargetMode="External"/><Relationship Id="rId413" Type="http://schemas.openxmlformats.org/officeDocument/2006/relationships/hyperlink" Target="https://mentor.ieee.org/802.11/dcn/20/11-20-1292-05-00be-pdt-mac-mlo-power-save-traffic-indication.docx" TargetMode="External"/><Relationship Id="rId595" Type="http://schemas.openxmlformats.org/officeDocument/2006/relationships/hyperlink" Target="https://mentor.ieee.org/802.11/dcn/20/11-20-1440-01-00be-pdt-mac-mlo-enhanced-multi-link-operation-mode.docx" TargetMode="External"/><Relationship Id="rId248" Type="http://schemas.openxmlformats.org/officeDocument/2006/relationships/hyperlink" Target="https://mentor.ieee.org/802.11/dcn/20/11-20-1252-02-00be-pdt-phy-frequency-tolerance.docx" TargetMode="External"/><Relationship Id="rId455" Type="http://schemas.openxmlformats.org/officeDocument/2006/relationships/hyperlink" Target="https://mentor.ieee.org/802.11/dcn/20/11-20-1291-12-00be-pdt-mac-mlo-enhanced-multi-link-single-radio-operation.docx" TargetMode="External"/><Relationship Id="rId497" Type="http://schemas.openxmlformats.org/officeDocument/2006/relationships/hyperlink" Target="https://mentor.ieee.org/802.11/dcn/20/11-20-1395-09-00be-pdt-mac-mlo-multi-link-channel-access-general-non-str.docx" TargetMode="External"/><Relationship Id="rId620" Type="http://schemas.openxmlformats.org/officeDocument/2006/relationships/hyperlink" Target="https://mentor.ieee.org/802.11/dcn/20/11-20-1407-06-00be-pdt-mac-mlo-soft-ap-mld-operation.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153-01-00be-pdt-phy-timing-related-parameters.docx" TargetMode="External"/><Relationship Id="rId315" Type="http://schemas.openxmlformats.org/officeDocument/2006/relationships/hyperlink" Target="https://mentor.ieee.org/802.11/dcn/20/11-20-1281-02-00be-pdt-mac-txop-bandwidth-signaling.docx" TargetMode="External"/><Relationship Id="rId357" Type="http://schemas.openxmlformats.org/officeDocument/2006/relationships/hyperlink" Target="https://mentor.ieee.org/802.11/dcn/20/11-20-1445-06-00be-pdt-mac-mlo-setup-security.docx" TargetMode="External"/><Relationship Id="rId522" Type="http://schemas.openxmlformats.org/officeDocument/2006/relationships/hyperlink" Target="https://mentor.ieee.org/802.11/dcn/20/11-20-1271-06-00be-pdt-mac-mlo-multi-link-channel-access-end-ppdu-alignment.docx" TargetMode="External"/><Relationship Id="rId54" Type="http://schemas.openxmlformats.org/officeDocument/2006/relationships/hyperlink" Target="https://mentor.ieee.org/802.11/dcn/20/11-20-1315-06-00be-draft-text-for-support-for-large-bandwidth.docx" TargetMode="External"/><Relationship Id="rId96" Type="http://schemas.openxmlformats.org/officeDocument/2006/relationships/hyperlink" Target="https://mentor.ieee.org/802.11/dcn/20/11-20-1338-01-00be-pdt-phy-eht-modulation-and-coding-eht-mcss.docx" TargetMode="External"/><Relationship Id="rId161" Type="http://schemas.openxmlformats.org/officeDocument/2006/relationships/hyperlink" Target="https://mentor.ieee.org/802.11/dcn/20/11-20-1319-01-00be-pdt-phy-preamble-puncture.docx" TargetMode="External"/><Relationship Id="rId217" Type="http://schemas.openxmlformats.org/officeDocument/2006/relationships/hyperlink" Target="https://mentor.ieee.org/802.11/dcn/20/11-20-1340-02-00be-pdt-phy-packet-extension.docx" TargetMode="External"/><Relationship Id="rId399" Type="http://schemas.openxmlformats.org/officeDocument/2006/relationships/hyperlink" Target="https://mentor.ieee.org/802.11/dcn/20/11-20-1336-02-00be-11be-spec-text-for-mlo-ba-share-and-extension-of-sn-space.docx" TargetMode="External"/><Relationship Id="rId564" Type="http://schemas.openxmlformats.org/officeDocument/2006/relationships/hyperlink" Target="https://mentor.ieee.org/802.11/dcn/20/11-20-1592-00-00be-ml-ie-in-authentication-frame.docx" TargetMode="External"/><Relationship Id="rId259" Type="http://schemas.openxmlformats.org/officeDocument/2006/relationships/hyperlink" Target="https://mentor.ieee.org/802.11/dcn/20/11-20-1254-06-00be-pdt-phy-receive-specification-general-and-receiver-minimum-input-sensitivity-and-channel-rejection.docx" TargetMode="External"/><Relationship Id="rId424" Type="http://schemas.openxmlformats.org/officeDocument/2006/relationships/hyperlink" Target="https://mentor.ieee.org/802.11/dcn/20/11-20-1332-06-00be-pdt-mac-mlo-bss-parameter-update.docx" TargetMode="External"/><Relationship Id="rId466" Type="http://schemas.openxmlformats.org/officeDocument/2006/relationships/hyperlink" Target="https://mentor.ieee.org/802.11/dcn/20/11-20-1411-04-00be-pdt-mac-mlo-group-addressed-data-frame.docx" TargetMode="External"/><Relationship Id="rId631" Type="http://schemas.openxmlformats.org/officeDocument/2006/relationships/hyperlink" Target="https://mentor.ieee.org/802.11/dcn/20/11-20-1611-00-00be-pdt-mac-mlo-6-3-7-to-9-association.docx" TargetMode="External"/><Relationship Id="rId23" Type="http://schemas.openxmlformats.org/officeDocument/2006/relationships/hyperlink" Target="https://mentor.ieee.org/802.11/dcn/20/11-20-1293-01-00be-pdt-phy-scope-and-eht-phy-functions.docx" TargetMode="External"/><Relationship Id="rId119" Type="http://schemas.openxmlformats.org/officeDocument/2006/relationships/hyperlink" Target="https://mentor.ieee.org/802.11/dcn/20/11-20-1329-02-00be-pdt-eht-preamble-l-stf-l-ltf-l-sig-and-rl-sig.docx" TargetMode="External"/><Relationship Id="rId270" Type="http://schemas.openxmlformats.org/officeDocument/2006/relationships/hyperlink" Target="https://mentor.ieee.org/802.11/dcn/20/11-20-1404-00-00be-pdt-phy-support-for-non-ht-ht-vht-he-format-and-regulatory.doc" TargetMode="External"/><Relationship Id="rId326" Type="http://schemas.openxmlformats.org/officeDocument/2006/relationships/hyperlink" Target="https://mentor.ieee.org/802.11/dcn/20/11-20-1434-03-00be-pdt-for-ns-ep-priority-access.docx" TargetMode="External"/><Relationship Id="rId533" Type="http://schemas.openxmlformats.org/officeDocument/2006/relationships/hyperlink" Target="https://mentor.ieee.org/802.11/dcn/20/11-20-1409-03-00be-pdt-mac-sta-id.docx" TargetMode="External"/><Relationship Id="rId65" Type="http://schemas.openxmlformats.org/officeDocument/2006/relationships/hyperlink" Target="https://mentor.ieee.org/802.11/dcn/20/11-20-1447-03-00be-pdt-subcarriers-and-resource-allocation-for-multiple-rus.docx" TargetMode="External"/><Relationship Id="rId130" Type="http://schemas.openxmlformats.org/officeDocument/2006/relationships/hyperlink" Target="https://mentor.ieee.org/802.11/dcn/20/11-20-1276-01-00be-pdt-phy-eht-preamble-eht-sig.docx" TargetMode="External"/><Relationship Id="rId368" Type="http://schemas.openxmlformats.org/officeDocument/2006/relationships/hyperlink" Target="https://mentor.ieee.org/802.11/dcn/20/11-20-1300-05-00be-pdt-mac-mlo-multi-link-setup-usage-and-rules-of-ml-ie.docx" TargetMode="External"/><Relationship Id="rId575" Type="http://schemas.openxmlformats.org/officeDocument/2006/relationships/hyperlink" Target="https://mentor.ieee.org/802.11/dcn/20/11-20-1592-00-00be-ml-ie-in-authentication-frame.docx" TargetMode="External"/><Relationship Id="rId172" Type="http://schemas.openxmlformats.org/officeDocument/2006/relationships/hyperlink" Target="https://mentor.ieee.org/802.11/dcn/20/11-20-1494-03-00be-pdt-of-eht-phy-data-scrambler-and-descrambler.docx" TargetMode="External"/><Relationship Id="rId228" Type="http://schemas.openxmlformats.org/officeDocument/2006/relationships/hyperlink" Target="https://mentor.ieee.org/802.11/dcn/20/11-20-1462-00-00be-pdt-phy-tx-mask.docx" TargetMode="External"/><Relationship Id="rId435" Type="http://schemas.openxmlformats.org/officeDocument/2006/relationships/hyperlink" Target="https://mentor.ieee.org/802.11/dcn/20/11-20-1270-04-00be-pdt-mac-mlo-power-save-procedures.docx" TargetMode="External"/><Relationship Id="rId477" Type="http://schemas.openxmlformats.org/officeDocument/2006/relationships/hyperlink" Target="https://mentor.ieee.org/802.11/dcn/20/11-20-1299-04-00be-pdt-mac-mlo-multi-link-channel-access-str.docx" TargetMode="External"/><Relationship Id="rId600" Type="http://schemas.openxmlformats.org/officeDocument/2006/relationships/hyperlink" Target="https://mentor.ieee.org/802.11/dcn/20/11-20-1440-06-00be-pdt-mac-mlo-enhanced-multi-link-operation-mode.docx" TargetMode="External"/><Relationship Id="rId642" Type="http://schemas.openxmlformats.org/officeDocument/2006/relationships/footer" Target="footer1.xml"/><Relationship Id="rId281" Type="http://schemas.openxmlformats.org/officeDocument/2006/relationships/hyperlink" Target="https://mentor.ieee.org/802.11/dcn/20/11-20-1294-04-00be-pdt-phy-eht-plme.docx" TargetMode="External"/><Relationship Id="rId337" Type="http://schemas.openxmlformats.org/officeDocument/2006/relationships/hyperlink" Target="https://mentor.ieee.org/802.11/dcn/20/11-20-1309-03-00be-proposed-draft-specification-for-ml-general-mld-authentication-mld-association-and-ml-setup.docx" TargetMode="External"/><Relationship Id="rId502" Type="http://schemas.openxmlformats.org/officeDocument/2006/relationships/hyperlink" Target="https://mentor.ieee.org/802.11/dcn/20/11-20-1320-00-00be-pdt-mac-mlo-multi-link-channel-access-capability-signaling.docx" TargetMode="External"/><Relationship Id="rId34" Type="http://schemas.openxmlformats.org/officeDocument/2006/relationships/hyperlink" Target="https://mentor.ieee.org/802.11/dcn/20/11-20-1404-02-00be-pdt-phy-support-for-non-ht-ht-vht-he-format-and-regulatory.doc" TargetMode="External"/><Relationship Id="rId76" Type="http://schemas.openxmlformats.org/officeDocument/2006/relationships/hyperlink" Target="https://mentor.ieee.org/802.11/dcn/20/11-20-1160-05-00be-pdt-phy-mu-mimo.docx" TargetMode="External"/><Relationship Id="rId141" Type="http://schemas.openxmlformats.org/officeDocument/2006/relationships/hyperlink" Target="https://mentor.ieee.org/802.11/dcn/20/11-20-1276-04-00be-pdt-phy-eht-preamble-eht-sig.docx" TargetMode="External"/><Relationship Id="rId379" Type="http://schemas.openxmlformats.org/officeDocument/2006/relationships/hyperlink" Target="https://mentor.ieee.org/802.11/dcn/20/11-20-1431-00-00be-proposed-draft-specification-for-individual-addressed-data-delivery-without-ba-negotiation.docx" TargetMode="External"/><Relationship Id="rId544" Type="http://schemas.openxmlformats.org/officeDocument/2006/relationships/hyperlink" Target="https://mentor.ieee.org/802.11/dcn/20/11-20-1255-03-00be-pdt-mac-mlo-discovery-discovery-procedures-including-probing-and-rnr.docx" TargetMode="External"/><Relationship Id="rId586" Type="http://schemas.openxmlformats.org/officeDocument/2006/relationships/hyperlink" Target="https://mentor.ieee.org/802.11/dcn/20/11-20-1272-00-00be-pdt-mac-mlo-multiple-bssid-procedure.docx" TargetMode="External"/><Relationship Id="rId7" Type="http://schemas.openxmlformats.org/officeDocument/2006/relationships/settings" Target="settings.xml"/><Relationship Id="rId183" Type="http://schemas.openxmlformats.org/officeDocument/2006/relationships/hyperlink" Target="https://mentor.ieee.org/802.11/dcn/20/11-20-1452-01-00be-pdt-segment-parser.docx" TargetMode="External"/><Relationship Id="rId239" Type="http://schemas.openxmlformats.org/officeDocument/2006/relationships/hyperlink" Target="https://mentor.ieee.org/802.11/dcn/20/11-20-1252-02-00be-pdt-phy-frequency-tolerance.docx" TargetMode="External"/><Relationship Id="rId390" Type="http://schemas.openxmlformats.org/officeDocument/2006/relationships/hyperlink" Target="https://mentor.ieee.org/802.11/dcn/20/11-20-1275-01-00be-mac-pdt-mlo-ba-procedure.docx" TargetMode="External"/><Relationship Id="rId404" Type="http://schemas.openxmlformats.org/officeDocument/2006/relationships/hyperlink" Target="https://mentor.ieee.org/802.11/dcn/20/11-20-1336-03-00be-11be-spec-text-for-mlo-ba-share-and-extension-of-sn-space.docx" TargetMode="External"/><Relationship Id="rId446" Type="http://schemas.openxmlformats.org/officeDocument/2006/relationships/hyperlink" Target="https://mentor.ieee.org/802.11/dcn/20/11-20-1291-05-00be-pdt-mac-mlo-enhanced-multi-link-single-radio-operation.docx" TargetMode="External"/><Relationship Id="rId611" Type="http://schemas.openxmlformats.org/officeDocument/2006/relationships/hyperlink" Target="https://mentor.ieee.org/802.11/dcn/20/11-20-1407-06-00be-pdt-mac-mlo-soft-ap-mld-operation.docx" TargetMode="External"/><Relationship Id="rId250" Type="http://schemas.openxmlformats.org/officeDocument/2006/relationships/hyperlink" Target="https://mentor.ieee.org/802.11/dcn/20/11-20-1253-06-00be-pdt-phy-modulation-accuracy.docx" TargetMode="External"/><Relationship Id="rId292" Type="http://schemas.openxmlformats.org/officeDocument/2006/relationships/hyperlink" Target="https://mentor.ieee.org/802.11/dcn/20/11-20-1359-01-00be-pdt-mac-eht-operation-element.docx" TargetMode="External"/><Relationship Id="rId306" Type="http://schemas.openxmlformats.org/officeDocument/2006/relationships/hyperlink" Target="https://mentor.ieee.org/802.11/dcn/20/11-20-1353-01-00be-pdt-mac-eht-bss-operation.docx" TargetMode="External"/><Relationship Id="rId488" Type="http://schemas.openxmlformats.org/officeDocument/2006/relationships/hyperlink" Target="https://mentor.ieee.org/802.11/dcn/20/11-20-1395-08-00be-pdt-mac-mlo-multi-link-channel-access-general-non-str.docx" TargetMode="External"/><Relationship Id="rId45" Type="http://schemas.openxmlformats.org/officeDocument/2006/relationships/hyperlink" Target="https://mentor.ieee.org/802.11/dcn/20/11-20-1371-03-00be-pdt-phy-subcarriers-and-resource-allocation-for-wideband.docx" TargetMode="External"/><Relationship Id="rId87" Type="http://schemas.openxmlformats.org/officeDocument/2006/relationships/hyperlink" Target="https://mentor.ieee.org/802.11/dcn/20/11-20-1479-01-00be-pdt-phy-t-block.docx" TargetMode="External"/><Relationship Id="rId110" Type="http://schemas.openxmlformats.org/officeDocument/2006/relationships/hyperlink" Target="https://mentor.ieee.org/802.11/dcn/20/11-20-1153-03-00be-pdt-phy-timing-related-parameters.docx" TargetMode="External"/><Relationship Id="rId348" Type="http://schemas.openxmlformats.org/officeDocument/2006/relationships/hyperlink" Target="https://mentor.ieee.org/802.11/dcn/20/11-20-1445-00-00be-pdt-mac-mlo-setup-security.docx" TargetMode="External"/><Relationship Id="rId513" Type="http://schemas.openxmlformats.org/officeDocument/2006/relationships/hyperlink" Target="https://mentor.ieee.org/802.11/dcn/20/11-20-1320-06-00be-pdt-mac-mlo-multi-link-channel-access-capability-signaling.docx" TargetMode="External"/><Relationship Id="rId555" Type="http://schemas.openxmlformats.org/officeDocument/2006/relationships/hyperlink" Target="https://mentor.ieee.org/802.11/dcn/20/11-20-1274-07-00be-mac-pdt-mlo-ml-ie-structure.docx" TargetMode="External"/><Relationship Id="rId597" Type="http://schemas.openxmlformats.org/officeDocument/2006/relationships/hyperlink" Target="https://mentor.ieee.org/802.11/dcn/20/11-20-1440-03-00be-pdt-mac-mlo-enhanced-multi-link-operation-mode.docx" TargetMode="External"/><Relationship Id="rId152" Type="http://schemas.openxmlformats.org/officeDocument/2006/relationships/hyperlink" Target="https://mentor.ieee.org/802.11/dcn/20/11-20-1260-03-00be-pdt-phy-eht-stf.docx" TargetMode="External"/><Relationship Id="rId194" Type="http://schemas.openxmlformats.org/officeDocument/2006/relationships/hyperlink" Target="https://mentor.ieee.org/802.11/dcn/20/11-20-1448-06-00be-pdt-resource-unit-interleaving-for-rus-and-multipe-rus.docx" TargetMode="External"/><Relationship Id="rId208" Type="http://schemas.openxmlformats.org/officeDocument/2006/relationships/hyperlink" Target="https://mentor.ieee.org/802.11/dcn/20/11-20-1349-02-00be-pdt-constellation-mapping.docx" TargetMode="External"/><Relationship Id="rId415" Type="http://schemas.openxmlformats.org/officeDocument/2006/relationships/hyperlink" Target="https://mentor.ieee.org/802.11/dcn/20/11-20-1292-03-00be-pdt-mac-mlo-power-save-traffic-indication.docx" TargetMode="External"/><Relationship Id="rId457" Type="http://schemas.openxmlformats.org/officeDocument/2006/relationships/hyperlink" Target="https://mentor.ieee.org/802.11/dcn/20/11-20-1291-12-00be-pdt-mac-mlo-enhanced-multi-link-single-radio-operation.docx" TargetMode="External"/><Relationship Id="rId622" Type="http://schemas.openxmlformats.org/officeDocument/2006/relationships/hyperlink" Target="https://mentor.ieee.org/802.11/dcn/20/11-20-1407-09-00be-pdt-mac-mlo-soft-ap-mld-operation.docx" TargetMode="External"/><Relationship Id="rId261" Type="http://schemas.openxmlformats.org/officeDocument/2006/relationships/hyperlink" Target="https://mentor.ieee.org/802.11/dcn/20/11-20-1254-05-00be-pdt-phy-receive-specification-general-and-receiver-minimum-input-sensitivity-and-channel-rejection.docx" TargetMode="External"/><Relationship Id="rId499" Type="http://schemas.openxmlformats.org/officeDocument/2006/relationships/hyperlink" Target="https://mentor.ieee.org/802.11/dcn/20/11-20-1395-12-00be-pdt-mac-mlo-multi-link-channel-access-general-non-str.docx" TargetMode="External"/><Relationship Id="rId14" Type="http://schemas.openxmlformats.org/officeDocument/2006/relationships/hyperlink" Target="https://mentor.ieee.org/802.11/dcn/20/11-20-1307-03-00be-pdt-phy-introduction-to-eht-phy.docx" TargetMode="External"/><Relationship Id="rId56" Type="http://schemas.openxmlformats.org/officeDocument/2006/relationships/hyperlink" Target="https://mentor.ieee.org/802.11/dcn/20/11-20-1315-04-00be-draft-text-for-support-for-large-bandwidth.docx" TargetMode="External"/><Relationship Id="rId317" Type="http://schemas.openxmlformats.org/officeDocument/2006/relationships/hyperlink" Target="https://mentor.ieee.org/802.11/dcn/20/11-20-1281-04-00be-pdt-mac-txop-bandwidth-signaling.docx" TargetMode="External"/><Relationship Id="rId359" Type="http://schemas.openxmlformats.org/officeDocument/2006/relationships/hyperlink" Target="https://mentor.ieee.org/802.11/dcn/20/11-20-1300-01-00be-pdt-mac-mlo-multi-link-setup-usage-and-rules-of-ml-ie.docx" TargetMode="External"/><Relationship Id="rId524" Type="http://schemas.openxmlformats.org/officeDocument/2006/relationships/hyperlink" Target="https://mentor.ieee.org/802.11/dcn/20/11-20-1271-08-00be-pdt-mac-mlo-multi-link-channel-access-end-ppdu-alignment.docx" TargetMode="External"/><Relationship Id="rId566" Type="http://schemas.openxmlformats.org/officeDocument/2006/relationships/hyperlink" Target="https://mentor.ieee.org/802.11/dcn/20/11-20-1274-06-00be-mac-pdt-mlo-ml-ie-structure.docx" TargetMode="External"/><Relationship Id="rId98" Type="http://schemas.openxmlformats.org/officeDocument/2006/relationships/hyperlink" Target="https://mentor.ieee.org/802.11/dcn/20/11-20-1338-03-00be-pdt-phy-eht-modulation-and-coding-eht-mcss.docx" TargetMode="External"/><Relationship Id="rId121" Type="http://schemas.openxmlformats.org/officeDocument/2006/relationships/hyperlink" Target="https://mentor.ieee.org/802.11/dcn/20/11-20-1329-01-00be-pdt-eht-preamble-l-stf-l-ltf-l-sig-and-rl-sig.docx" TargetMode="External"/><Relationship Id="rId163" Type="http://schemas.openxmlformats.org/officeDocument/2006/relationships/hyperlink" Target="https://mentor.ieee.org/802.11/dcn/20/11-20-1319-03-00be-pdt-phy-preamble-puncture.docx" TargetMode="External"/><Relationship Id="rId219" Type="http://schemas.openxmlformats.org/officeDocument/2006/relationships/hyperlink" Target="https://mentor.ieee.org/802.11/dcn/20/11-20-1231-01-00be-pdt-phy-beamforming.docx" TargetMode="External"/><Relationship Id="rId370" Type="http://schemas.openxmlformats.org/officeDocument/2006/relationships/hyperlink" Target="https://mentor.ieee.org/802.11/dcn/20/11-20-1300-08-00be-pdt-mac-mlo-multi-link-setup-usage-and-rules-of-ml-ie.docx" TargetMode="External"/><Relationship Id="rId426" Type="http://schemas.openxmlformats.org/officeDocument/2006/relationships/hyperlink" Target="https://mentor.ieee.org/802.11/dcn/20/11-20-1332-03-00be-pdt-mac-mlo-bss-parameter-update.docx" TargetMode="External"/><Relationship Id="rId633" Type="http://schemas.openxmlformats.org/officeDocument/2006/relationships/hyperlink" Target="https://mentor.ieee.org/802.11/dcn/20/11-20-1659-00-00be-pdt-mac-mlo-6-3-7-to-6-3-9-association-1.docx" TargetMode="External"/><Relationship Id="rId230" Type="http://schemas.openxmlformats.org/officeDocument/2006/relationships/hyperlink" Target="https://mentor.ieee.org/802.11/dcn/20/11-20-1462-02-00be-pdt-phy-tx-mask.docx" TargetMode="External"/><Relationship Id="rId468" Type="http://schemas.openxmlformats.org/officeDocument/2006/relationships/hyperlink" Target="https://mentor.ieee.org/802.11/dcn/20/11-20-1299-00-00be-pdt-mac-mlo-multi-link-channel-access-str.docx" TargetMode="External"/><Relationship Id="rId25" Type="http://schemas.openxmlformats.org/officeDocument/2006/relationships/hyperlink" Target="https://mentor.ieee.org/802.11/dcn/20/11-20-1403-00-00be-pdt-phy-txvector-rxvector-trigvector-config-vector.doc" TargetMode="External"/><Relationship Id="rId67" Type="http://schemas.openxmlformats.org/officeDocument/2006/relationships/hyperlink" Target="https://mentor.ieee.org/802.11/dcn/20/11-20-1447-05-00be-pdt-subcarriers-and-resource-allocation-for-multiple-rus.docx" TargetMode="External"/><Relationship Id="rId272" Type="http://schemas.openxmlformats.org/officeDocument/2006/relationships/hyperlink" Target="https://mentor.ieee.org/802.11/dcn/20/11-20-1404-02-00be-pdt-phy-support-for-non-ht-ht-vht-he-format-and-regulatory.doc" TargetMode="External"/><Relationship Id="rId328" Type="http://schemas.openxmlformats.org/officeDocument/2006/relationships/hyperlink" Target="https://mentor.ieee.org/802.11/dcn/20/11-20-1434-05-00be-pdt-for-ns-ep-priority-access.docx" TargetMode="External"/><Relationship Id="rId535" Type="http://schemas.openxmlformats.org/officeDocument/2006/relationships/hyperlink" Target="https://mentor.ieee.org/802.11/dcn/20/11-20-1409-03-00be-pdt-mac-sta-id.docx" TargetMode="External"/><Relationship Id="rId577" Type="http://schemas.openxmlformats.org/officeDocument/2006/relationships/hyperlink" Target="https://mentor.ieee.org/802.11/dcn/20/11-20-1333-01-00be-pdt-mac-mlo-discovery-ml-ie-usage-rules-in-the-context-of-discovery.docx" TargetMode="External"/><Relationship Id="rId132" Type="http://schemas.openxmlformats.org/officeDocument/2006/relationships/hyperlink" Target="https://mentor.ieee.org/802.11/dcn/20/11-20-1276-03-00be-pdt-phy-eht-preamble-eht-sig.docx" TargetMode="External"/><Relationship Id="rId174" Type="http://schemas.openxmlformats.org/officeDocument/2006/relationships/hyperlink" Target="https://mentor.ieee.org/802.11/dcn/20/11-20-1339-00-00be-pdt-phy-data-field-coding.docx" TargetMode="External"/><Relationship Id="rId381" Type="http://schemas.openxmlformats.org/officeDocument/2006/relationships/hyperlink" Target="https://mentor.ieee.org/802.11/dcn/20/11-20-1431-02-00be-proposed-draft-specification-for-individual-addressed-data-delivery-without-ba-negotiation.docx" TargetMode="External"/><Relationship Id="rId602" Type="http://schemas.openxmlformats.org/officeDocument/2006/relationships/hyperlink" Target="https://mentor.ieee.org/802.11/dcn/20/11-20-1440-03-00be-pdt-mac-mlo-enhanced-multi-link-operation-mode.docx" TargetMode="External"/><Relationship Id="rId241" Type="http://schemas.openxmlformats.org/officeDocument/2006/relationships/hyperlink" Target="https://mentor.ieee.org/802.11/dcn/20/11-20-1253-01-00be-pdt-phy-modulation-accuracy.docx" TargetMode="External"/><Relationship Id="rId437" Type="http://schemas.openxmlformats.org/officeDocument/2006/relationships/hyperlink" Target="https://mentor.ieee.org/802.11/dcn/20/11-20-1289-01-00be-visio-file-for-figure-33-xx-mlo-per-sta-independent-power-state.vsd" TargetMode="External"/><Relationship Id="rId479" Type="http://schemas.openxmlformats.org/officeDocument/2006/relationships/hyperlink" Target="https://mentor.ieee.org/802.11/dcn/20/11-20-1299-06-00be-pdt-mac-mlo-multi-link-channel-access-str.docx" TargetMode="External"/><Relationship Id="rId644" Type="http://schemas.microsoft.com/office/2011/relationships/people" Target="people.xml"/><Relationship Id="rId36" Type="http://schemas.openxmlformats.org/officeDocument/2006/relationships/hyperlink" Target="https://mentor.ieee.org/802.11/dcn/20/11-20-1404-02-00be-pdt-phy-support-for-non-ht-ht-vht-he-format-and-regulatory.doc" TargetMode="External"/><Relationship Id="rId283" Type="http://schemas.openxmlformats.org/officeDocument/2006/relationships/hyperlink" Target="https://mentor.ieee.org/802.11/dcn/20/11-20-1290-00-00be-pdt-phy-parameters-for-eht-mcss.docx" TargetMode="External"/><Relationship Id="rId339" Type="http://schemas.openxmlformats.org/officeDocument/2006/relationships/hyperlink" Target="https://mentor.ieee.org/802.11/dcn/20/11-20-1309-05-00be-proposed-draft-specification-for-ml-general-mld-authentication-mld-association-and-ml-setup.docx" TargetMode="External"/><Relationship Id="rId490" Type="http://schemas.openxmlformats.org/officeDocument/2006/relationships/hyperlink" Target="https://mentor.ieee.org/802.11/dcn/20/11-20-1395-10-00be-pdt-mac-mlo-multi-link-channel-access-general-non-str.docx" TargetMode="External"/><Relationship Id="rId504" Type="http://schemas.openxmlformats.org/officeDocument/2006/relationships/hyperlink" Target="https://mentor.ieee.org/802.11/dcn/20/11-20-1320-02-00be-pdt-mac-mlo-multi-link-channel-access-capability-signaling.docx" TargetMode="External"/><Relationship Id="rId546" Type="http://schemas.openxmlformats.org/officeDocument/2006/relationships/hyperlink" Target="https://mentor.ieee.org/802.11/dcn/20/11-20-1255-04-00be-pdt-mac-mlo-discovery-discovery-procedures-including-probing-and-rnr.docx" TargetMode="External"/><Relationship Id="rId78" Type="http://schemas.openxmlformats.org/officeDocument/2006/relationships/hyperlink" Target="https://mentor.ieee.org/802.11/dcn/20/11-20-1160-01-00be-pdt-phy-mu-mimo.docx" TargetMode="External"/><Relationship Id="rId101" Type="http://schemas.openxmlformats.org/officeDocument/2006/relationships/hyperlink" Target="https://mentor.ieee.org/802.11/dcn/20/11-20-1338-06-00be-pdt-phy-eht-modulation-and-coding-eht-mcss.docx" TargetMode="External"/><Relationship Id="rId143" Type="http://schemas.openxmlformats.org/officeDocument/2006/relationships/hyperlink" Target="https://mentor.ieee.org/802.11/dcn/20/11-20-1612-00-00be-pdt-phy-spatial-configuration-table-typo-fixed.docx" TargetMode="External"/><Relationship Id="rId185" Type="http://schemas.openxmlformats.org/officeDocument/2006/relationships/hyperlink" Target="https://mentor.ieee.org/802.11/dcn/20/11-20-1452-03-00be-pdt-segment-parser.docx" TargetMode="External"/><Relationship Id="rId350" Type="http://schemas.openxmlformats.org/officeDocument/2006/relationships/hyperlink" Target="https://mentor.ieee.org/802.11/dcn/20/11-20-1445-02-00be-pdt-mac-mlo-setup-security.docx" TargetMode="External"/><Relationship Id="rId406" Type="http://schemas.openxmlformats.org/officeDocument/2006/relationships/hyperlink" Target="https://mentor.ieee.org/802.11/dcn/20/11-20-1336-05-00be-11be-spec-text-for-mlo-ba-share-and-extension-of-sn-space.docx" TargetMode="External"/><Relationship Id="rId588" Type="http://schemas.openxmlformats.org/officeDocument/2006/relationships/hyperlink" Target="https://mentor.ieee.org/802.11/dcn/20/11-20-1272-01-00be-pdt-mac-mlo-multiple-bssid-procedure.docx" TargetMode="External"/><Relationship Id="rId9" Type="http://schemas.openxmlformats.org/officeDocument/2006/relationships/footnotes" Target="footnotes.xml"/><Relationship Id="rId210" Type="http://schemas.openxmlformats.org/officeDocument/2006/relationships/hyperlink" Target="https://mentor.ieee.org/802.11/dcn/20/11-20-1349-00-00be-pdt-constellation-mapping.docx" TargetMode="External"/><Relationship Id="rId392" Type="http://schemas.openxmlformats.org/officeDocument/2006/relationships/hyperlink" Target="https://mentor.ieee.org/802.11/dcn/20/11-20-1275-03-00be-mac-pdt-mlo-ba-procedure.docx" TargetMode="External"/><Relationship Id="rId448" Type="http://schemas.openxmlformats.org/officeDocument/2006/relationships/hyperlink" Target="https://mentor.ieee.org/802.11/dcn/20/11-20-1291-07-00be-pdt-mac-mlo-enhanced-multi-link-single-radio-operation.docx" TargetMode="External"/><Relationship Id="rId613" Type="http://schemas.openxmlformats.org/officeDocument/2006/relationships/hyperlink" Target="https://mentor.ieee.org/802.11/dcn/20/11-20-1407-08-00be-pdt-mac-mlo-soft-ap-mld-operation.docx" TargetMode="External"/><Relationship Id="rId252" Type="http://schemas.openxmlformats.org/officeDocument/2006/relationships/hyperlink" Target="https://mentor.ieee.org/802.11/dcn/20/11-20-1253-06-00be-pdt-phy-modulation-accuracy.docx" TargetMode="External"/><Relationship Id="rId294" Type="http://schemas.openxmlformats.org/officeDocument/2006/relationships/hyperlink" Target="https://mentor.ieee.org/802.11/dcn/20/11-20-1359-03-00be-pdt-mac-eht-operation-element.docx" TargetMode="External"/><Relationship Id="rId308" Type="http://schemas.openxmlformats.org/officeDocument/2006/relationships/hyperlink" Target="https://mentor.ieee.org/802.11/dcn/20/11-20-1353-04-00be-pdt-mac-eht-bss-operation.docx" TargetMode="External"/><Relationship Id="rId515" Type="http://schemas.openxmlformats.org/officeDocument/2006/relationships/hyperlink" Target="https://mentor.ieee.org/802.11/dcn/20/11-20-1320-09-00be-pdt-mac-mlo-multi-link-channel-access-capability-signaling.docx" TargetMode="External"/><Relationship Id="rId47" Type="http://schemas.openxmlformats.org/officeDocument/2006/relationships/hyperlink" Target="https://mentor.ieee.org/802.11/dcn/20/11-20-1371-04-00be-pdt-phy-subcarriers-and-resource-allocation-for-wideband.docx" TargetMode="External"/><Relationship Id="rId89" Type="http://schemas.openxmlformats.org/officeDocument/2006/relationships/hyperlink" Target="https://mentor.ieee.org/802.11/dcn/20/11-20-1479-01-00be-pdt-phy-t-block.docx" TargetMode="External"/><Relationship Id="rId112" Type="http://schemas.openxmlformats.org/officeDocument/2006/relationships/hyperlink" Target="https://mentor.ieee.org/802.11/dcn/20/11-20-1337-01-00be-pdt-phy-mathematical-description-of-signals.docx" TargetMode="External"/><Relationship Id="rId154" Type="http://schemas.openxmlformats.org/officeDocument/2006/relationships/hyperlink" Target="https://mentor.ieee.org/802.11/dcn/20/11-20-1495-00-00be-pdt-of-eht-ltf-sequences.docx" TargetMode="External"/><Relationship Id="rId361" Type="http://schemas.openxmlformats.org/officeDocument/2006/relationships/hyperlink" Target="https://mentor.ieee.org/802.11/dcn/20/11-20-1300-03-00be-pdt-mac-mlo-multi-link-setup-usage-and-rules-of-ml-ie.docx" TargetMode="External"/><Relationship Id="rId557" Type="http://schemas.openxmlformats.org/officeDocument/2006/relationships/hyperlink" Target="https://mentor.ieee.org/802.11/dcn/20/11-20-1274-09-00be-mac-pdt-mlo-ml-ie-structure.docx" TargetMode="External"/><Relationship Id="rId599" Type="http://schemas.openxmlformats.org/officeDocument/2006/relationships/hyperlink" Target="https://mentor.ieee.org/802.11/dcn/20/11-20-1440-05-00be-pdt-mac-mlo-enhanced-multi-link-operation-mode.docx" TargetMode="External"/><Relationship Id="rId196" Type="http://schemas.openxmlformats.org/officeDocument/2006/relationships/hyperlink" Target="https://mentor.ieee.org/802.11/dcn/20/11-20-1448-06-00be-pdt-resource-unit-interleaving-for-rus-and-multipe-rus.docx" TargetMode="External"/><Relationship Id="rId417" Type="http://schemas.openxmlformats.org/officeDocument/2006/relationships/hyperlink" Target="https://mentor.ieee.org/802.11/dcn/20/11-20-1292-06-00be-pdt-mac-mlo-power-save-traffic-indication.docx" TargetMode="External"/><Relationship Id="rId459" Type="http://schemas.openxmlformats.org/officeDocument/2006/relationships/hyperlink" Target="https://mentor.ieee.org/802.11/dcn/20/11-20-1488-01-00be-pdt-mac-mlo-group-addressed-frame-beacon.docx" TargetMode="External"/><Relationship Id="rId624" Type="http://schemas.openxmlformats.org/officeDocument/2006/relationships/hyperlink" Target="https://mentor.ieee.org/802.11/dcn/20/11-20-1407-08-00be-pdt-mac-mlo-soft-ap-mld-operation.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231-03-00be-pdt-phy-beamforming.docx" TargetMode="External"/><Relationship Id="rId263" Type="http://schemas.openxmlformats.org/officeDocument/2006/relationships/hyperlink" Target="https://mentor.ieee.org/802.11/dcn/20/11-20-1229-00-00be-pdt-phy-channel-numbering-and-channelization.docx" TargetMode="External"/><Relationship Id="rId319" Type="http://schemas.openxmlformats.org/officeDocument/2006/relationships/hyperlink" Target="https://mentor.ieee.org/802.11/dcn/20/11-20-1408-01-00be-pdt-mac-txop-preamble-puncturing.docx" TargetMode="External"/><Relationship Id="rId470" Type="http://schemas.openxmlformats.org/officeDocument/2006/relationships/hyperlink" Target="https://mentor.ieee.org/802.11/dcn/20/11-20-1299-02-00be-pdt-mac-mlo-multi-link-channel-access-str.docx" TargetMode="External"/><Relationship Id="rId526" Type="http://schemas.openxmlformats.org/officeDocument/2006/relationships/hyperlink" Target="https://mentor.ieee.org/802.11/dcn/20/11-20-1271-05-00be-pdt-mac-mlo-multi-link-channel-access-end-ppdu-alignment.docx" TargetMode="External"/><Relationship Id="rId58" Type="http://schemas.openxmlformats.org/officeDocument/2006/relationships/hyperlink" Target="https://mentor.ieee.org/802.11/dcn/20/11-20-1315-06-00be-draft-text-for-support-for-large-bandwidth.docx" TargetMode="External"/><Relationship Id="rId123" Type="http://schemas.openxmlformats.org/officeDocument/2006/relationships/hyperlink" Target="https://mentor.ieee.org/802.11/dcn/20/11-20-1329-02-00be-pdt-eht-preamble-l-stf-l-ltf-l-sig-and-rl-sig.docx" TargetMode="External"/><Relationship Id="rId330" Type="http://schemas.openxmlformats.org/officeDocument/2006/relationships/hyperlink" Target="https://mentor.ieee.org/802.11/dcn/20/11-20-1434-03-00be-pdt-for-ns-ep-priority-access.docx" TargetMode="External"/><Relationship Id="rId568" Type="http://schemas.openxmlformats.org/officeDocument/2006/relationships/hyperlink" Target="https://mentor.ieee.org/802.11/dcn/20/11-20-1582-00-00be-ml-ie-complete-profile-indication.docx" TargetMode="External"/><Relationship Id="rId165" Type="http://schemas.openxmlformats.org/officeDocument/2006/relationships/hyperlink" Target="https://mentor.ieee.org/802.11/dcn/20/11-20-1319-03-00be-pdt-phy-preamble-puncture.docx" TargetMode="External"/><Relationship Id="rId372" Type="http://schemas.openxmlformats.org/officeDocument/2006/relationships/hyperlink" Target="https://mentor.ieee.org/802.11/dcn/20/11-20-1256-00-00be-pdt-mac-mlo-tid-mapping-link-management-default-mode-and-enablement.docx" TargetMode="External"/><Relationship Id="rId428" Type="http://schemas.openxmlformats.org/officeDocument/2006/relationships/hyperlink" Target="https://mentor.ieee.org/802.11/dcn/20/11-20-1332-05-00be-pdt-mac-mlo-bss-parameter-update.docx" TargetMode="External"/><Relationship Id="rId635" Type="http://schemas.openxmlformats.org/officeDocument/2006/relationships/hyperlink" Target="https://mentor.ieee.org/802.11/dcn/20/11-20-1611-00-00be-pdt-mac-mlo-6-3-7-to-9-association.docx" TargetMode="External"/><Relationship Id="rId232" Type="http://schemas.openxmlformats.org/officeDocument/2006/relationships/hyperlink" Target="https://mentor.ieee.org/802.11/dcn/20/11-20-1480-01-00be-pdt-phy-s-flatness.docx" TargetMode="External"/><Relationship Id="rId274" Type="http://schemas.openxmlformats.org/officeDocument/2006/relationships/hyperlink" Target="https://mentor.ieee.org/802.11/dcn/20/11-20-1404-02-00be-pdt-phy-support-for-non-ht-ht-vht-he-format-and-regulatory.doc" TargetMode="External"/><Relationship Id="rId481" Type="http://schemas.openxmlformats.org/officeDocument/2006/relationships/hyperlink" Target="https://mentor.ieee.org/802.11/dcn/20/11-20-1395-01-00be-pdt-mac-mlo-multi-link-channel-access-general-non-str.docx" TargetMode="External"/><Relationship Id="rId27" Type="http://schemas.openxmlformats.org/officeDocument/2006/relationships/hyperlink" Target="https://mentor.ieee.org/802.11/dcn/20/11-20-1403-02-00be-pdt-phy-txvector-rxvector-trigvector-config-vector.doc" TargetMode="External"/><Relationship Id="rId69" Type="http://schemas.openxmlformats.org/officeDocument/2006/relationships/hyperlink" Target="https://mentor.ieee.org/802.11/dcn/20/11-20-1447-05-00be-pdt-subcarriers-and-resource-allocation-for-multiple-rus.docx" TargetMode="External"/><Relationship Id="rId134" Type="http://schemas.openxmlformats.org/officeDocument/2006/relationships/hyperlink" Target="https://mentor.ieee.org/802.11/dcn/20/11-20-1276-05-00be-pdt-phy-eht-preamble-eht-sig.docx" TargetMode="External"/><Relationship Id="rId537" Type="http://schemas.openxmlformats.org/officeDocument/2006/relationships/hyperlink" Target="https://mentor.ieee.org/802.11/dcn/20/11-20-1255-01-00be-pdt-mac-mlo-discovery-discovery-procedures-including-probing-and-rnr.docx" TargetMode="External"/><Relationship Id="rId579" Type="http://schemas.openxmlformats.org/officeDocument/2006/relationships/hyperlink" Target="https://mentor.ieee.org/802.11/dcn/20/11-20-1333-01-00be-pdt-mac-mlo-discovery-ml-ie-usage-rules-in-the-context-of-discovery.docx" TargetMode="External"/><Relationship Id="rId80" Type="http://schemas.openxmlformats.org/officeDocument/2006/relationships/hyperlink" Target="https://mentor.ieee.org/802.11/dcn/20/11-20-1160-04-00be-pdt-phy-mu-mimo.docx" TargetMode="External"/><Relationship Id="rId176" Type="http://schemas.openxmlformats.org/officeDocument/2006/relationships/hyperlink" Target="https://mentor.ieee.org/802.11/dcn/20/11-20-1339-02-00be-pdt-phy-data-field-coding.docx" TargetMode="External"/><Relationship Id="rId341" Type="http://schemas.openxmlformats.org/officeDocument/2006/relationships/hyperlink" Target="https://mentor.ieee.org/802.11/dcn/20/11-20-1309-01-00be-proposed-draft-specification-for-ml-general-mld-authentication-mld-association-and-ml-setup.docx" TargetMode="External"/><Relationship Id="rId383" Type="http://schemas.openxmlformats.org/officeDocument/2006/relationships/hyperlink" Target="https://mentor.ieee.org/802.11/dcn/20/11-20-1431-04-00be-proposed-draft-specification-for-individual-addressed-data-delivery-without-ba-negotiation.docx" TargetMode="External"/><Relationship Id="rId439" Type="http://schemas.openxmlformats.org/officeDocument/2006/relationships/hyperlink" Target="https://mentor.ieee.org/802.11/dcn/20/11-20-1270-03-00be-pdt-mac-mlo-power-save-procedures.docx" TargetMode="External"/><Relationship Id="rId590" Type="http://schemas.openxmlformats.org/officeDocument/2006/relationships/hyperlink" Target="https://mentor.ieee.org/802.11/dcn/20/11-20-1261-01-00be-pdt-mac-mlo-retransmissions.docx" TargetMode="External"/><Relationship Id="rId604" Type="http://schemas.openxmlformats.org/officeDocument/2006/relationships/hyperlink" Target="https://mentor.ieee.org/802.11/dcn/20/11-20-1440-07-00be-pdt-mac-mlo-enhanced-multi-link-operation-mode.docx" TargetMode="External"/><Relationship Id="rId201" Type="http://schemas.openxmlformats.org/officeDocument/2006/relationships/hyperlink" Target="https://mentor.ieee.org/802.11/dcn/20/11-20-1351-03-00be-pdt-phy-pilot.docx" TargetMode="External"/><Relationship Id="rId243" Type="http://schemas.openxmlformats.org/officeDocument/2006/relationships/hyperlink" Target="https://mentor.ieee.org/802.11/dcn/20/11-20-1253-03-00be-pdt-phy-modulation-accuracy.docx" TargetMode="External"/><Relationship Id="rId285" Type="http://schemas.openxmlformats.org/officeDocument/2006/relationships/hyperlink" Target="https://mentor.ieee.org/802.11/dcn/20/11-20-1290-02-00be-pdt-phy-parameters-for-eht-mcss.docx" TargetMode="External"/><Relationship Id="rId450" Type="http://schemas.openxmlformats.org/officeDocument/2006/relationships/hyperlink" Target="https://mentor.ieee.org/802.11/dcn/20/11-20-1291-09-00be-pdt-mac-mlo-enhanced-multi-link-single-radio-operation.docx" TargetMode="External"/><Relationship Id="rId506" Type="http://schemas.openxmlformats.org/officeDocument/2006/relationships/hyperlink" Target="https://mentor.ieee.org/802.11/dcn/20/11-20-1320-04-00be-pdt-mac-mlo-multi-link-channel-access-capability-signaling.docx" TargetMode="External"/><Relationship Id="rId38" Type="http://schemas.openxmlformats.org/officeDocument/2006/relationships/hyperlink" Target="https://mentor.ieee.org/802.11/dcn/20/11-20-1371-00-00be-pdt-phy-subcarriers-and-resource-allocation-for-wideband.docx" TargetMode="External"/><Relationship Id="rId103" Type="http://schemas.openxmlformats.org/officeDocument/2006/relationships/hyperlink" Target="https://mentor.ieee.org/802.11/dcn/20/11-20-1338-06-00be-pdt-phy-eht-modulation-and-coding-eht-mcss.docx" TargetMode="External"/><Relationship Id="rId310" Type="http://schemas.openxmlformats.org/officeDocument/2006/relationships/hyperlink" Target="https://mentor.ieee.org/802.11/dcn/20/11-20-1281-00-00be-pdt-mac-txop-bandwidth-signaling.docx" TargetMode="External"/><Relationship Id="rId492" Type="http://schemas.openxmlformats.org/officeDocument/2006/relationships/hyperlink" Target="https://mentor.ieee.org/802.11/dcn/20/11-20-1395-12-00be-pdt-mac-mlo-multi-link-channel-access-general-non-str.docx" TargetMode="External"/><Relationship Id="rId548" Type="http://schemas.openxmlformats.org/officeDocument/2006/relationships/hyperlink" Target="https://mentor.ieee.org/802.11/dcn/20/11-20-1274-00-00be-mac-pdt-mlo-ml-ie-structure.docx" TargetMode="External"/><Relationship Id="rId91" Type="http://schemas.openxmlformats.org/officeDocument/2006/relationships/hyperlink" Target="https://mentor.ieee.org/802.11/dcn/20/11-20-1295-00-00be-pdt-phy-overview-of-the-ppdu-enconding-process.docx" TargetMode="External"/><Relationship Id="rId145" Type="http://schemas.openxmlformats.org/officeDocument/2006/relationships/hyperlink" Target="https://mentor.ieee.org/802.11/dcn/20/11-20-1612-00-00be-pdt-phy-spatial-configuration-table-typo-fixed.docx" TargetMode="External"/><Relationship Id="rId187" Type="http://schemas.openxmlformats.org/officeDocument/2006/relationships/hyperlink" Target="https://mentor.ieee.org/802.11/dcn/20/11-20-1452-03-00be-pdt-segment-parser.docx" TargetMode="External"/><Relationship Id="rId352" Type="http://schemas.openxmlformats.org/officeDocument/2006/relationships/hyperlink" Target="https://mentor.ieee.org/802.11/dcn/20/11-20-1445-04-00be-pdt-mac-mlo-setup-security.docx" TargetMode="External"/><Relationship Id="rId394" Type="http://schemas.openxmlformats.org/officeDocument/2006/relationships/hyperlink" Target="https://mentor.ieee.org/802.11/dcn/20/11-20-1275-01-00be-mac-pdt-mlo-ba-procedure.docx" TargetMode="External"/><Relationship Id="rId408" Type="http://schemas.openxmlformats.org/officeDocument/2006/relationships/hyperlink" Target="https://mentor.ieee.org/802.11/dcn/20/11-20-1292-00-00be-pdt-mac-mlo-power-save-traffic-indication.docx" TargetMode="External"/><Relationship Id="rId615" Type="http://schemas.openxmlformats.org/officeDocument/2006/relationships/hyperlink" Target="https://mentor.ieee.org/802.11/dcn/20/11-20-1407-10-00be-pdt-mac-mlo-soft-ap-mld-operation.docx" TargetMode="External"/><Relationship Id="rId1" Type="http://schemas.openxmlformats.org/officeDocument/2006/relationships/customXml" Target="../customXml/item1.xml"/><Relationship Id="rId212" Type="http://schemas.openxmlformats.org/officeDocument/2006/relationships/hyperlink" Target="https://mentor.ieee.org/802.11/dcn/20/11-20-1349-03-00be-pdt-constellation-mapping.docx" TargetMode="External"/><Relationship Id="rId233" Type="http://schemas.openxmlformats.org/officeDocument/2006/relationships/hyperlink" Target="https://mentor.ieee.org/802.11/dcn/20/11-20-1462-01-00be-pdt-phy-tx-mask.docx" TargetMode="External"/><Relationship Id="rId254" Type="http://schemas.openxmlformats.org/officeDocument/2006/relationships/hyperlink" Target="https://mentor.ieee.org/802.11/dcn/20/11-20-1254-01-00be-pdt-phy-receive-specification-general-and-receiver-minimum-input-sensitivity-and-channel-rejection.docx" TargetMode="External"/><Relationship Id="rId440" Type="http://schemas.openxmlformats.org/officeDocument/2006/relationships/hyperlink" Target="https://mentor.ieee.org/802.11/dcn/20/11-20-1270-04-00be-pdt-mac-mlo-power-save-procedures.docx" TargetMode="External"/><Relationship Id="rId28" Type="http://schemas.openxmlformats.org/officeDocument/2006/relationships/hyperlink" Target="https://mentor.ieee.org/802.11/dcn/20/11-20-1403-03-00be-pdt-phy-txvector-rxvector-trigvector-config-vector.doc" TargetMode="External"/><Relationship Id="rId49" Type="http://schemas.openxmlformats.org/officeDocument/2006/relationships/hyperlink" Target="https://mentor.ieee.org/802.11/dcn/20/11-20-1315-01-00be-draft-text-for-support-for-large-bandwidth.docx" TargetMode="External"/><Relationship Id="rId114" Type="http://schemas.openxmlformats.org/officeDocument/2006/relationships/hyperlink" Target="https://mentor.ieee.org/802.11/dcn/20/11-20-1337-03-00be-pdt-phy-mathematical-description-of-signals.docx" TargetMode="External"/><Relationship Id="rId275" Type="http://schemas.openxmlformats.org/officeDocument/2006/relationships/hyperlink" Target="https://mentor.ieee.org/802.11/dcn/20/11-20-1294-00-00be-pdt-phy-eht-plme.docx" TargetMode="External"/><Relationship Id="rId296" Type="http://schemas.openxmlformats.org/officeDocument/2006/relationships/hyperlink" Target="https://mentor.ieee.org/802.11/dcn/20/11-20-1359-01-00be-pdt-mac-eht-operation-element.docx" TargetMode="External"/><Relationship Id="rId300" Type="http://schemas.openxmlformats.org/officeDocument/2006/relationships/hyperlink" Target="https://mentor.ieee.org/802.11/dcn/20/11-20-1353-00-00be-pdt-mac-eht-bss-operation.docx" TargetMode="External"/><Relationship Id="rId461" Type="http://schemas.openxmlformats.org/officeDocument/2006/relationships/hyperlink" Target="https://mentor.ieee.org/802.11/dcn/20/11-20-1411-01-00be-pdt-mac-mlo-group-addressed-data-frame.docx" TargetMode="External"/><Relationship Id="rId482" Type="http://schemas.openxmlformats.org/officeDocument/2006/relationships/hyperlink" Target="https://mentor.ieee.org/802.11/dcn/20/11-20-1395-02-00be-pdt-mac-mlo-multi-link-channel-access-general-non-str.docx" TargetMode="External"/><Relationship Id="rId517" Type="http://schemas.openxmlformats.org/officeDocument/2006/relationships/hyperlink" Target="https://mentor.ieee.org/802.11/dcn/20/11-20-1271-01-00be-pdt-mac-mlo-multi-link-channel-access-end-ppdu-alignment.docx" TargetMode="External"/><Relationship Id="rId538" Type="http://schemas.openxmlformats.org/officeDocument/2006/relationships/hyperlink" Target="https://mentor.ieee.org/802.11/dcn/20/11-20-1255-02-00be-pdt-mac-mlo-discovery-discovery-procedures-including-probing-and-rnr.docx" TargetMode="External"/><Relationship Id="rId559" Type="http://schemas.openxmlformats.org/officeDocument/2006/relationships/hyperlink" Target="https://mentor.ieee.org/802.11/dcn/20/11-20-1288-01-00be-visio-file-for-figure-33-xx-figure-33-xxx-illustration-of-multi-link-element-carrying-per-sta-profile-subelements.vsd" TargetMode="External"/><Relationship Id="rId60" Type="http://schemas.openxmlformats.org/officeDocument/2006/relationships/hyperlink" Target="https://mentor.ieee.org/802.11/dcn/20/11-20-1316-01-00be-draft-text-for-subcarriers-and-resource-allocation-for-single-ru.docx" TargetMode="External"/><Relationship Id="rId81" Type="http://schemas.openxmlformats.org/officeDocument/2006/relationships/hyperlink" Target="https://mentor.ieee.org/802.11/dcn/20/11-20-1160-06-00be-pdt-phy-mu-mimo.docx" TargetMode="External"/><Relationship Id="rId135" Type="http://schemas.openxmlformats.org/officeDocument/2006/relationships/hyperlink" Target="https://mentor.ieee.org/802.11/dcn/20/11-20-1276-06-00be-pdt-phy-eht-preamble-eht-sig.docx" TargetMode="External"/><Relationship Id="rId156" Type="http://schemas.openxmlformats.org/officeDocument/2006/relationships/hyperlink" Target="https://mentor.ieee.org/802.11/dcn/20/11-20-1495-02-00be-pdt-of-eht-ltf-sequences.docx" TargetMode="External"/><Relationship Id="rId177" Type="http://schemas.openxmlformats.org/officeDocument/2006/relationships/hyperlink" Target="https://mentor.ieee.org/802.11/dcn/20/11-20-1339-03-00be-pdt-phy-data-field-coding.docx" TargetMode="External"/><Relationship Id="rId198" Type="http://schemas.openxmlformats.org/officeDocument/2006/relationships/hyperlink" Target="https://mentor.ieee.org/802.11/dcn/20/11-20-1351-00-00be-pdt-phy-pilot.docx" TargetMode="External"/><Relationship Id="rId321" Type="http://schemas.openxmlformats.org/officeDocument/2006/relationships/hyperlink" Target="https://mentor.ieee.org/802.11/dcn/20/11-20-1408-00-00be-pdt-mac-txop-preamble-puncturing.docx" TargetMode="External"/><Relationship Id="rId342" Type="http://schemas.openxmlformats.org/officeDocument/2006/relationships/hyperlink" Target="https://mentor.ieee.org/802.11/dcn/20/11-20-1309-03-00be-proposed-draft-specification-for-ml-general-mld-authentication-mld-association-and-ml-setup.docx" TargetMode="External"/><Relationship Id="rId363" Type="http://schemas.openxmlformats.org/officeDocument/2006/relationships/hyperlink" Target="https://mentor.ieee.org/802.11/dcn/20/11-20-1300-05-00be-pdt-mac-mlo-multi-link-setup-usage-and-rules-of-ml-ie.docx" TargetMode="External"/><Relationship Id="rId384" Type="http://schemas.openxmlformats.org/officeDocument/2006/relationships/hyperlink" Target="https://mentor.ieee.org/802.11/dcn/20/11-20-1431-05-00be-proposed-draft-specification-for-individual-addressed-data-delivery-without-ba-negotiation.docx" TargetMode="External"/><Relationship Id="rId419" Type="http://schemas.openxmlformats.org/officeDocument/2006/relationships/hyperlink" Target="https://mentor.ieee.org/802.11/dcn/20/11-20-1332-01-00be-pdt-mac-mlo-bss-parameter-update.docx" TargetMode="External"/><Relationship Id="rId570" Type="http://schemas.openxmlformats.org/officeDocument/2006/relationships/hyperlink" Target="https://mentor.ieee.org/802.11/dcn/20/11-20-1582-01-00be-ml-ie-complete-profile-indication.docx" TargetMode="External"/><Relationship Id="rId591" Type="http://schemas.openxmlformats.org/officeDocument/2006/relationships/hyperlink" Target="https://mentor.ieee.org/802.11/dcn/20/11-20-1261-00-00be-pdt-mac-mlo-retransmissions.docx" TargetMode="External"/><Relationship Id="rId605" Type="http://schemas.openxmlformats.org/officeDocument/2006/relationships/hyperlink" Target="https://mentor.ieee.org/802.11/dcn/20/11-20-1407-00-00be-pdt-mac-mlo-soft-ap-mld-operation.docx" TargetMode="External"/><Relationship Id="rId626" Type="http://schemas.openxmlformats.org/officeDocument/2006/relationships/hyperlink" Target="https://mentor.ieee.org/802.11/dcn/20/11-20-1407-11-00be-pdt-mac-mlo-soft-ap-mld-operation.docx" TargetMode="External"/><Relationship Id="rId202" Type="http://schemas.openxmlformats.org/officeDocument/2006/relationships/hyperlink" Target="https://mentor.ieee.org/802.11/dcn/20/11-20-1351-04-00be-pdt-phy-pilot.docx" TargetMode="External"/><Relationship Id="rId223" Type="http://schemas.openxmlformats.org/officeDocument/2006/relationships/hyperlink" Target="https://mentor.ieee.org/802.11/dcn/20/11-20-1231-03-00be-pdt-phy-beamforming.docx" TargetMode="External"/><Relationship Id="rId244" Type="http://schemas.openxmlformats.org/officeDocument/2006/relationships/hyperlink" Target="https://mentor.ieee.org/802.11/dcn/20/11-20-1253-04-00be-pdt-phy-modulation-accuracy.docx" TargetMode="External"/><Relationship Id="rId430" Type="http://schemas.openxmlformats.org/officeDocument/2006/relationships/hyperlink" Target="https://mentor.ieee.org/802.11/dcn/20/11-20-1332-06-00be-pdt-mac-mlo-bss-parameter-update.docx" TargetMode="External"/><Relationship Id="rId18" Type="http://schemas.openxmlformats.org/officeDocument/2006/relationships/hyperlink" Target="https://mentor.ieee.org/802.11/dcn/20/11-20-1307-04-00be-pdt-phy-introduction-to-eht-phy.docx" TargetMode="External"/><Relationship Id="rId39" Type="http://schemas.openxmlformats.org/officeDocument/2006/relationships/hyperlink" Target="https://mentor.ieee.org/802.11/dcn/20/11-20-1371-01-00be-pdt-phy-subcarriers-and-resource-allocation-for-wideband.docx" TargetMode="External"/><Relationship Id="rId265" Type="http://schemas.openxmlformats.org/officeDocument/2006/relationships/hyperlink" Target="https://mentor.ieee.org/802.11/dcn/20/11-20-1229-02-00be-pdt-phy-channel-numbering-and-channelization.docx" TargetMode="External"/><Relationship Id="rId286" Type="http://schemas.openxmlformats.org/officeDocument/2006/relationships/hyperlink" Target="https://mentor.ieee.org/802.11/dcn/20/11-20-1290-03-00be-pdt-phy-parameters-for-eht-mcss.docx" TargetMode="External"/><Relationship Id="rId451" Type="http://schemas.openxmlformats.org/officeDocument/2006/relationships/hyperlink" Target="https://mentor.ieee.org/802.11/dcn/20/11-20-1291-10-00be-pdt-mac-mlo-enhanced-multi-link-single-radio-operation.docx" TargetMode="External"/><Relationship Id="rId472" Type="http://schemas.openxmlformats.org/officeDocument/2006/relationships/hyperlink" Target="https://mentor.ieee.org/802.11/dcn/20/11-20-1299-04-00be-pdt-mac-mlo-multi-link-channel-access-str.docx" TargetMode="External"/><Relationship Id="rId493" Type="http://schemas.openxmlformats.org/officeDocument/2006/relationships/hyperlink" Target="https://mentor.ieee.org/802.11/dcn/20/11-20-1395-13-00be-pdt-mac-mlo-multi-link-channel-access-general-non-str.docx" TargetMode="External"/><Relationship Id="rId507" Type="http://schemas.openxmlformats.org/officeDocument/2006/relationships/hyperlink" Target="https://mentor.ieee.org/802.11/dcn/20/11-20-1320-05-00be-pdt-mac-mlo-multi-link-channel-access-capability-signaling.docx" TargetMode="External"/><Relationship Id="rId528" Type="http://schemas.openxmlformats.org/officeDocument/2006/relationships/hyperlink" Target="https://mentor.ieee.org/802.11/dcn/20/11-20-1271-05-00be-pdt-mac-mlo-multi-link-channel-access-end-ppdu-alignment.docx" TargetMode="External"/><Relationship Id="rId549" Type="http://schemas.openxmlformats.org/officeDocument/2006/relationships/hyperlink" Target="https://mentor.ieee.org/802.11/dcn/20/11-20-1274-01-00be-mac-pdt-mlo-ml-ie-structure.docx" TargetMode="External"/><Relationship Id="rId50" Type="http://schemas.openxmlformats.org/officeDocument/2006/relationships/hyperlink" Target="https://mentor.ieee.org/802.11/dcn/20/11-20-1315-02-00be-draft-text-for-support-for-large-bandwidth.docx" TargetMode="External"/><Relationship Id="rId104" Type="http://schemas.openxmlformats.org/officeDocument/2006/relationships/hyperlink" Target="https://mentor.ieee.org/802.11/dcn/20/11-20-1153-00-00be-pdt-phy-timing-related-parameters.docx" TargetMode="External"/><Relationship Id="rId125" Type="http://schemas.openxmlformats.org/officeDocument/2006/relationships/hyperlink" Target="https://mentor.ieee.org/802.11/dcn/20/11-20-1464-01-00be-pdt-phy-u-sig.docx" TargetMode="External"/><Relationship Id="rId146" Type="http://schemas.openxmlformats.org/officeDocument/2006/relationships/hyperlink" Target="https://mentor.ieee.org/802.11/dcn/20/11-20-1260-00-00be-pdt-phy-eht-stf.docx" TargetMode="External"/><Relationship Id="rId167" Type="http://schemas.openxmlformats.org/officeDocument/2006/relationships/hyperlink" Target="https://mentor.ieee.org/802.11/dcn/20/11-20-1494-01-00be-pdt-of-eht-phy-data-scrambler-and-descrambler.docx" TargetMode="External"/><Relationship Id="rId188" Type="http://schemas.openxmlformats.org/officeDocument/2006/relationships/hyperlink" Target="https://mentor.ieee.org/802.11/dcn/20/11-20-1448-00-00be-pdt-resource-unit-interleaving-for-rus-and-multipe-rus.docx" TargetMode="External"/><Relationship Id="rId311" Type="http://schemas.openxmlformats.org/officeDocument/2006/relationships/hyperlink" Target="https://mentor.ieee.org/802.11/dcn/20/11-20-1281-01-00be-pdt-mac-txop-bandwidth-signaling.docx" TargetMode="External"/><Relationship Id="rId332" Type="http://schemas.openxmlformats.org/officeDocument/2006/relationships/hyperlink" Target="https://mentor.ieee.org/802.11/dcn/20/11-20-1434-05-00be-pdt-for-ns-ep-priority-access.docx" TargetMode="External"/><Relationship Id="rId353" Type="http://schemas.openxmlformats.org/officeDocument/2006/relationships/hyperlink" Target="https://mentor.ieee.org/802.11/dcn/20/11-20-1445-05-00be-pdt-mac-mlo-setup-security.docx" TargetMode="External"/><Relationship Id="rId374" Type="http://schemas.openxmlformats.org/officeDocument/2006/relationships/hyperlink" Target="https://mentor.ieee.org/802.11/dcn/20/11-20-1256-02-00be-pdt-mac-mlo-tid-mapping-link-management-default-mode-and-enablement.docx" TargetMode="External"/><Relationship Id="rId395" Type="http://schemas.openxmlformats.org/officeDocument/2006/relationships/hyperlink" Target="https://mentor.ieee.org/802.11/dcn/20/11-20-1275-04-00be-mac-pdt-mlo-ba-procedure.docx" TargetMode="External"/><Relationship Id="rId409" Type="http://schemas.openxmlformats.org/officeDocument/2006/relationships/hyperlink" Target="https://mentor.ieee.org/802.11/dcn/20/11-20-1292-01-00be-pdt-mac-mlo-power-save-traffic-indication.docx" TargetMode="External"/><Relationship Id="rId560" Type="http://schemas.openxmlformats.org/officeDocument/2006/relationships/hyperlink" Target="https://mentor.ieee.org/802.11/dcn/20/11-20-1288-02-00be-visio-file-for-figure-33-xx-figure-33-xxx-illustration-of-multi-link-element-carrying-per-sta-profile-subelements.vsd" TargetMode="External"/><Relationship Id="rId581" Type="http://schemas.openxmlformats.org/officeDocument/2006/relationships/hyperlink" Target="https://mentor.ieee.org/802.11/dcn/20/11-20-1333-02-00be-pdt-mac-mlo-discovery-ml-ie-usage-rules-in-the-context-of-discovery.docx" TargetMode="External"/><Relationship Id="rId71" Type="http://schemas.openxmlformats.org/officeDocument/2006/relationships/hyperlink" Target="https://mentor.ieee.org/802.11/dcn/20/11-20-1160-00-00be-pdt-phy-mu-mimo.docx" TargetMode="External"/><Relationship Id="rId92" Type="http://schemas.openxmlformats.org/officeDocument/2006/relationships/hyperlink" Target="https://mentor.ieee.org/802.11/dcn/20/11-20-1295-01-00be-pdt-phy-overview-of-the-ppdu-enconding-process.docx" TargetMode="External"/><Relationship Id="rId213" Type="http://schemas.openxmlformats.org/officeDocument/2006/relationships/hyperlink" Target="https://mentor.ieee.org/802.11/dcn/20/11-20-1340-00-00be-pdt-phy-packet-extension.docx" TargetMode="External"/><Relationship Id="rId234" Type="http://schemas.openxmlformats.org/officeDocument/2006/relationships/hyperlink" Target="https://mentor.ieee.org/802.11/dcn/20/11-20-1480-00-00be-pdt-phy-s-flatness.docx" TargetMode="External"/><Relationship Id="rId420" Type="http://schemas.openxmlformats.org/officeDocument/2006/relationships/hyperlink" Target="https://mentor.ieee.org/802.11/dcn/20/11-20-1332-02-00be-pdt-mac-mlo-bss-parameter-update.docx" TargetMode="External"/><Relationship Id="rId616" Type="http://schemas.openxmlformats.org/officeDocument/2006/relationships/hyperlink" Target="https://mentor.ieee.org/802.11/dcn/20/11-20-1407-11-00be-pdt-mac-mlo-soft-ap-mld-operation.docx" TargetMode="External"/><Relationship Id="rId637" Type="http://schemas.openxmlformats.org/officeDocument/2006/relationships/hyperlink" Target="file:///C:\Users\Edward\Documents\Standards\Wi-Fi\802.11\TGbe\Meeting%20Materials\Official%20documents\Proposed%20resolution%20for%20CIDs%207072,%207048,%207047,%207013,%207006,%207005" TargetMode="External"/><Relationship Id="rId2" Type="http://schemas.openxmlformats.org/officeDocument/2006/relationships/customXml" Target="../customXml/item2.xml"/><Relationship Id="rId29" Type="http://schemas.openxmlformats.org/officeDocument/2006/relationships/hyperlink" Target="https://mentor.ieee.org/802.11/dcn/20/11-20-1403-04-00be-pdt-phy-txvector-rxvector-trigvector-config-vector.doc" TargetMode="External"/><Relationship Id="rId255" Type="http://schemas.openxmlformats.org/officeDocument/2006/relationships/hyperlink" Target="https://mentor.ieee.org/802.11/dcn/20/11-20-1254-02-00be-pdt-phy-receive-specification-general-and-receiver-minimum-input-sensitivity-and-channel-rejection.docx" TargetMode="External"/><Relationship Id="rId276" Type="http://schemas.openxmlformats.org/officeDocument/2006/relationships/hyperlink" Target="https://mentor.ieee.org/802.11/dcn/20/11-20-1294-01-00be-pdt-phy-eht-plme.docx" TargetMode="External"/><Relationship Id="rId297" Type="http://schemas.openxmlformats.org/officeDocument/2006/relationships/hyperlink" Target="https://mentor.ieee.org/802.11/dcn/20/11-20-1359-02-00be-pdt-mac-eht-operation-element.docx" TargetMode="External"/><Relationship Id="rId441" Type="http://schemas.openxmlformats.org/officeDocument/2006/relationships/hyperlink" Target="https://mentor.ieee.org/802.11/dcn/20/11-20-1291-00-00be-pdt-mac-mlo-enhanced-multi-link-single-radio-operation.docx" TargetMode="External"/><Relationship Id="rId462" Type="http://schemas.openxmlformats.org/officeDocument/2006/relationships/hyperlink" Target="https://mentor.ieee.org/802.11/dcn/20/11-20-1411-02-00be-pdt-mac-mlo-group-addressed-data-frame.docx" TargetMode="External"/><Relationship Id="rId483" Type="http://schemas.openxmlformats.org/officeDocument/2006/relationships/hyperlink" Target="https://mentor.ieee.org/802.11/dcn/20/11-20-1395-03-00be-pdt-mac-mlo-multi-link-channel-access-general-non-str.docx" TargetMode="External"/><Relationship Id="rId518" Type="http://schemas.openxmlformats.org/officeDocument/2006/relationships/hyperlink" Target="https://mentor.ieee.org/802.11/dcn/20/11-20-1271-02-00be-pdt-mac-mlo-multi-link-channel-access-end-ppdu-alignment.docx" TargetMode="External"/><Relationship Id="rId539" Type="http://schemas.openxmlformats.org/officeDocument/2006/relationships/hyperlink" Target="https://mentor.ieee.org/802.11/dcn/20/11-20-1255-03-00be-pdt-mac-mlo-discovery-discovery-procedures-including-probing-and-rnr.docx" TargetMode="External"/><Relationship Id="rId40" Type="http://schemas.openxmlformats.org/officeDocument/2006/relationships/hyperlink" Target="https://mentor.ieee.org/802.11/dcn/20/11-20-1371-02-00be-pdt-phy-subcarriers-and-resource-allocation-for-wideband.docx" TargetMode="External"/><Relationship Id="rId115" Type="http://schemas.openxmlformats.org/officeDocument/2006/relationships/hyperlink" Target="https://mentor.ieee.org/802.11/dcn/20/11-20-1337-02-00be-pdt-phy-mathematical-description-of-signals.docx" TargetMode="External"/><Relationship Id="rId136" Type="http://schemas.openxmlformats.org/officeDocument/2006/relationships/hyperlink" Target="https://mentor.ieee.org/802.11/dcn/20/11-20-1276-07-00be-pdt-phy-eht-preamble-eht-sig.docx" TargetMode="External"/><Relationship Id="rId157" Type="http://schemas.openxmlformats.org/officeDocument/2006/relationships/hyperlink" Target="https://mentor.ieee.org/802.11/dcn/20/11-20-1495-03-00be-pdt-of-eht-ltf-sequences.docx" TargetMode="External"/><Relationship Id="rId178" Type="http://schemas.openxmlformats.org/officeDocument/2006/relationships/hyperlink" Target="https://mentor.ieee.org/802.11/dcn/20/11-20-1339-04-00be-pdt-phy-data-field-coding.docx" TargetMode="External"/><Relationship Id="rId301" Type="http://schemas.openxmlformats.org/officeDocument/2006/relationships/hyperlink" Target="https://mentor.ieee.org/802.11/dcn/20/11-20-1353-01-00be-pdt-mac-eht-bss-operation.docx" TargetMode="External"/><Relationship Id="rId322" Type="http://schemas.openxmlformats.org/officeDocument/2006/relationships/hyperlink" Target="https://mentor.ieee.org/802.11/dcn/20/11-20-1408-02-00be-pdt-mac-txop-preamble-puncturing.docx" TargetMode="External"/><Relationship Id="rId343" Type="http://schemas.openxmlformats.org/officeDocument/2006/relationships/hyperlink" Target="https://mentor.ieee.org/802.11/dcn/20/11-20-1309-04-00be-proposed-draft-specification-for-ml-general-mld-authentication-mld-association-and-ml-setup.docx" TargetMode="External"/><Relationship Id="rId364" Type="http://schemas.openxmlformats.org/officeDocument/2006/relationships/hyperlink" Target="https://mentor.ieee.org/802.11/dcn/20/11-20-1300-06-00be-pdt-mac-mlo-multi-link-setup-usage-and-rules-of-ml-ie.docx" TargetMode="External"/><Relationship Id="rId550" Type="http://schemas.openxmlformats.org/officeDocument/2006/relationships/hyperlink" Target="https://mentor.ieee.org/802.11/dcn/20/11-20-1274-02-00be-mac-pdt-mlo-ml-ie-structure.docx" TargetMode="External"/><Relationship Id="rId61" Type="http://schemas.openxmlformats.org/officeDocument/2006/relationships/hyperlink" Target="https://mentor.ieee.org/802.11/dcn/20/11-20-1316-01-00be-draft-text-for-subcarriers-and-resource-allocation-for-single-ru.docx" TargetMode="External"/><Relationship Id="rId82" Type="http://schemas.openxmlformats.org/officeDocument/2006/relationships/hyperlink" Target="https://mentor.ieee.org/802.11/dcn/20/11-20-1327-00-00be-pdt-eht-ppdu-format.docx" TargetMode="External"/><Relationship Id="rId199" Type="http://schemas.openxmlformats.org/officeDocument/2006/relationships/hyperlink" Target="https://mentor.ieee.org/802.11/dcn/20/11-20-1351-01-00be-pdt-phy-pilot.docx" TargetMode="External"/><Relationship Id="rId203" Type="http://schemas.openxmlformats.org/officeDocument/2006/relationships/hyperlink" Target="https://mentor.ieee.org/802.11/dcn/20/11-20-1351-05-00be-pdt-phy-pilot.docx" TargetMode="External"/><Relationship Id="rId385" Type="http://schemas.openxmlformats.org/officeDocument/2006/relationships/hyperlink" Target="https://mentor.ieee.org/802.11/dcn/20/11-20-1431-06-00be-proposed-draft-specification-for-individual-addressed-data-delivery-without-ba-negotiation.docx" TargetMode="External"/><Relationship Id="rId571" Type="http://schemas.openxmlformats.org/officeDocument/2006/relationships/hyperlink" Target="https://mentor.ieee.org/802.11/dcn/20/11-20-1592-00-00be-ml-ie-in-authentication-frame.docx" TargetMode="External"/><Relationship Id="rId592" Type="http://schemas.openxmlformats.org/officeDocument/2006/relationships/hyperlink" Target="https://mentor.ieee.org/802.11/dcn/20/11-20-1261-01-00be-pdt-mac-mlo-retransmissions.docx" TargetMode="External"/><Relationship Id="rId606" Type="http://schemas.openxmlformats.org/officeDocument/2006/relationships/hyperlink" Target="https://mentor.ieee.org/802.11/dcn/20/11-20-1407-01-00be-pdt-mac-mlo-soft-ap-mld-operation.docx" TargetMode="External"/><Relationship Id="rId627" Type="http://schemas.openxmlformats.org/officeDocument/2006/relationships/hyperlink" Target="https://mentor.ieee.org/802.11/dcn/20/11-20-1407-12-00be-pdt-mac-mlo-soft-ap-mld-operation.docx" TargetMode="External"/><Relationship Id="rId19" Type="http://schemas.openxmlformats.org/officeDocument/2006/relationships/hyperlink" Target="https://mentor.ieee.org/802.11/dcn/20/11-20-1307-02-00be-pdt-phy-introduction-to-eht-phy.docx" TargetMode="External"/><Relationship Id="rId224" Type="http://schemas.openxmlformats.org/officeDocument/2006/relationships/hyperlink" Target="https://mentor.ieee.org/802.11/dcn/20/11-20-1231-03-00be-pdt-phy-beamforming.docx" TargetMode="External"/><Relationship Id="rId245" Type="http://schemas.openxmlformats.org/officeDocument/2006/relationships/hyperlink" Target="https://mentor.ieee.org/802.11/dcn/20/11-20-1253-05-00be-pdt-phy-modulation-accuracy.docx" TargetMode="External"/><Relationship Id="rId266" Type="http://schemas.openxmlformats.org/officeDocument/2006/relationships/hyperlink" Target="https://mentor.ieee.org/802.11/dcn/20/11-20-1229-03-00be-pdt-phy-channel-numbering-and-channelization.docx" TargetMode="External"/><Relationship Id="rId287" Type="http://schemas.openxmlformats.org/officeDocument/2006/relationships/hyperlink" Target="https://mentor.ieee.org/802.11/dcn/20/11-20-1290-01-00be-pdt-phy-parameters-for-eht-mcss.docx" TargetMode="External"/><Relationship Id="rId410" Type="http://schemas.openxmlformats.org/officeDocument/2006/relationships/hyperlink" Target="https://mentor.ieee.org/802.11/dcn/20/11-20-1292-02-00be-pdt-mac-mlo-power-save-traffic-indication.docx" TargetMode="External"/><Relationship Id="rId431" Type="http://schemas.openxmlformats.org/officeDocument/2006/relationships/hyperlink" Target="https://mentor.ieee.org/802.11/dcn/20/11-20-1270-00-00be-pdt-mac-mlo-power-save-procedures.docx" TargetMode="External"/><Relationship Id="rId452" Type="http://schemas.openxmlformats.org/officeDocument/2006/relationships/hyperlink" Target="https://mentor.ieee.org/802.11/dcn/20/11-20-1291-11-00be-pdt-mac-mlo-enhanced-multi-link-single-radio-operation.docx" TargetMode="External"/><Relationship Id="rId473" Type="http://schemas.openxmlformats.org/officeDocument/2006/relationships/hyperlink" Target="https://mentor.ieee.org/802.11/dcn/20/11-20-1299-05-00be-pdt-mac-mlo-multi-link-channel-access-str.docx" TargetMode="External"/><Relationship Id="rId494" Type="http://schemas.openxmlformats.org/officeDocument/2006/relationships/hyperlink" Target="https://mentor.ieee.org/802.11/dcn/20/11-20-1395-14-00be-pdt-mac-mlo-multi-link-channel-access-general-non-str.docx" TargetMode="External"/><Relationship Id="rId508" Type="http://schemas.openxmlformats.org/officeDocument/2006/relationships/hyperlink" Target="https://mentor.ieee.org/802.11/dcn/20/11-20-1320-06-00be-pdt-mac-mlo-multi-link-channel-access-capability-signaling.docx" TargetMode="External"/><Relationship Id="rId529" Type="http://schemas.openxmlformats.org/officeDocument/2006/relationships/hyperlink" Target="https://mentor.ieee.org/802.11/dcn/20/11-20-1271-07-00be-pdt-mac-mlo-multi-link-channel-access-end-ppdu-alignment.docx" TargetMode="External"/><Relationship Id="rId30" Type="http://schemas.openxmlformats.org/officeDocument/2006/relationships/hyperlink" Target="https://mentor.ieee.org/802.11/dcn/20/11-20-1403-03-00be-pdt-phy-txvector-rxvector-trigvector-config-vector.doc" TargetMode="External"/><Relationship Id="rId105" Type="http://schemas.openxmlformats.org/officeDocument/2006/relationships/hyperlink" Target="https://mentor.ieee.org/802.11/dcn/20/11-20-1153-01-00be-pdt-phy-timing-related-parameters.docx" TargetMode="External"/><Relationship Id="rId126" Type="http://schemas.openxmlformats.org/officeDocument/2006/relationships/hyperlink" Target="https://mentor.ieee.org/802.11/dcn/20/11-20-1464-02-00be-pdt-phy-u-sig.docx" TargetMode="External"/><Relationship Id="rId147" Type="http://schemas.openxmlformats.org/officeDocument/2006/relationships/hyperlink" Target="https://mentor.ieee.org/802.11/dcn/20/11-20-1260-01-00be-pdt-phy-eht-stf.docx" TargetMode="External"/><Relationship Id="rId168" Type="http://schemas.openxmlformats.org/officeDocument/2006/relationships/hyperlink" Target="https://mentor.ieee.org/802.11/dcn/20/11-20-1494-02-00be-pdt-of-eht-phy-data-scrambler-and-descrambler.docx" TargetMode="External"/><Relationship Id="rId312" Type="http://schemas.openxmlformats.org/officeDocument/2006/relationships/hyperlink" Target="https://mentor.ieee.org/802.11/dcn/20/11-20-1281-02-00be-pdt-mac-txop-bandwidth-signaling.docx" TargetMode="External"/><Relationship Id="rId333" Type="http://schemas.openxmlformats.org/officeDocument/2006/relationships/hyperlink" Target="https://mentor.ieee.org/802.11/dcn/20/11-20-1434-06-00be-pdt-for-ns-ep-priority-access.docx" TargetMode="External"/><Relationship Id="rId354" Type="http://schemas.openxmlformats.org/officeDocument/2006/relationships/hyperlink" Target="https://mentor.ieee.org/802.11/dcn/20/11-20-1445-06-00be-pdt-mac-mlo-setup-security.docx" TargetMode="External"/><Relationship Id="rId540" Type="http://schemas.openxmlformats.org/officeDocument/2006/relationships/hyperlink" Target="https://mentor.ieee.org/802.11/dcn/20/11-20-1255-04-00be-pdt-mac-mlo-discovery-discovery-procedures-including-probing-and-rnr.docx" TargetMode="External"/><Relationship Id="rId51" Type="http://schemas.openxmlformats.org/officeDocument/2006/relationships/hyperlink" Target="https://mentor.ieee.org/802.11/dcn/20/11-20-1315-03-00be-draft-text-for-support-for-large-bandwidth.docx" TargetMode="External"/><Relationship Id="rId72" Type="http://schemas.openxmlformats.org/officeDocument/2006/relationships/hyperlink" Target="https://mentor.ieee.org/802.11/dcn/20/11-20-1160-01-00be-pdt-phy-mu-mimo.docx" TargetMode="External"/><Relationship Id="rId93" Type="http://schemas.openxmlformats.org/officeDocument/2006/relationships/hyperlink" Target="https://mentor.ieee.org/802.11/dcn/20/11-20-1295-01-00be-pdt-phy-overview-of-the-ppdu-enconding-process.docx" TargetMode="External"/><Relationship Id="rId189" Type="http://schemas.openxmlformats.org/officeDocument/2006/relationships/hyperlink" Target="https://mentor.ieee.org/802.11/dcn/20/11-20-1448-01-00be-pdt-resource-unit-interleaving-for-rus-and-multipe-rus.docx" TargetMode="External"/><Relationship Id="rId375" Type="http://schemas.openxmlformats.org/officeDocument/2006/relationships/hyperlink" Target="https://mentor.ieee.org/802.11/dcn/20/11-20-1256-03-00be-pdt-mac-mlo-tid-mapping-link-management-default-mode-and-enablement.docx" TargetMode="External"/><Relationship Id="rId396" Type="http://schemas.openxmlformats.org/officeDocument/2006/relationships/hyperlink" Target="https://mentor.ieee.org/802.11/dcn/20/11-20-1275-04-00be-mac-pdt-mlo-ba-procedure.docx" TargetMode="External"/><Relationship Id="rId561" Type="http://schemas.openxmlformats.org/officeDocument/2006/relationships/hyperlink" Target="https://mentor.ieee.org/802.11/dcn/20/11-20-1288-03-00be-visio-file-for-figure-33-xx-figure-33-xxx-illustration-of-multi-link-element-carrying-per-sta-profile-subelements.vsd" TargetMode="External"/><Relationship Id="rId582" Type="http://schemas.openxmlformats.org/officeDocument/2006/relationships/hyperlink" Target="https://mentor.ieee.org/802.11/dcn/20/11-20-1272-00-00be-pdt-mac-mlo-multiple-bssid-procedure.docx" TargetMode="External"/><Relationship Id="rId617" Type="http://schemas.openxmlformats.org/officeDocument/2006/relationships/hyperlink" Target="https://mentor.ieee.org/802.11/dcn/20/11-20-1407-12-00be-pdt-mac-mlo-soft-ap-mld-operation.docx" TargetMode="External"/><Relationship Id="rId638" Type="http://schemas.openxmlformats.org/officeDocument/2006/relationships/hyperlink" Target="https://mentor.ieee.org/802.11/dcn/20/11-20-1611-01-00be-pdt-mac-mlo-6-3-7-to-9-association.docx" TargetMode="External"/><Relationship Id="rId3" Type="http://schemas.openxmlformats.org/officeDocument/2006/relationships/customXml" Target="../customXml/item3.xml"/><Relationship Id="rId214" Type="http://schemas.openxmlformats.org/officeDocument/2006/relationships/hyperlink" Target="https://mentor.ieee.org/802.11/dcn/20/11-20-1340-01-00be-pdt-phy-packet-extension.docx" TargetMode="External"/><Relationship Id="rId235" Type="http://schemas.openxmlformats.org/officeDocument/2006/relationships/hyperlink" Target="https://mentor.ieee.org/802.11/dcn/20/11-20-1462-02-00be-pdt-phy-tx-mask.docx" TargetMode="External"/><Relationship Id="rId256" Type="http://schemas.openxmlformats.org/officeDocument/2006/relationships/hyperlink" Target="https://mentor.ieee.org/802.11/dcn/20/11-20-1254-03-00be-pdt-phy-receive-specification-general-and-receiver-minimum-input-sensitivity-and-channel-rejection.docx" TargetMode="External"/><Relationship Id="rId277" Type="http://schemas.openxmlformats.org/officeDocument/2006/relationships/hyperlink" Target="https://mentor.ieee.org/802.11/dcn/20/11-20-1294-02-00be-pdt-phy-eht-plme.docx" TargetMode="External"/><Relationship Id="rId298" Type="http://schemas.openxmlformats.org/officeDocument/2006/relationships/hyperlink" Target="https://mentor.ieee.org/802.11/dcn/20/11-20-1359-03-00be-pdt-mac-eht-operation-element.docx" TargetMode="External"/><Relationship Id="rId400" Type="http://schemas.openxmlformats.org/officeDocument/2006/relationships/hyperlink" Target="https://mentor.ieee.org/802.11/dcn/20/11-20-1336-03-00be-11be-spec-text-for-mlo-ba-share-and-extension-of-sn-space.docx" TargetMode="External"/><Relationship Id="rId421" Type="http://schemas.openxmlformats.org/officeDocument/2006/relationships/hyperlink" Target="https://mentor.ieee.org/802.11/dcn/20/11-20-1332-03-00be-pdt-mac-mlo-bss-parameter-update.docx" TargetMode="External"/><Relationship Id="rId442" Type="http://schemas.openxmlformats.org/officeDocument/2006/relationships/hyperlink" Target="https://mentor.ieee.org/802.11/dcn/20/11-20-1291-01-00be-pdt-mac-mlo-enhanced-multi-link-single-radio-operation.docx" TargetMode="External"/><Relationship Id="rId463" Type="http://schemas.openxmlformats.org/officeDocument/2006/relationships/hyperlink" Target="https://mentor.ieee.org/802.11/dcn/20/11-20-1411-03-00be-pdt-mac-mlo-group-addressed-data-frame.docx" TargetMode="External"/><Relationship Id="rId484" Type="http://schemas.openxmlformats.org/officeDocument/2006/relationships/hyperlink" Target="https://mentor.ieee.org/802.11/dcn/20/11-20-1395-04-00be-pdt-mac-mlo-multi-link-channel-access-general-non-str.docx" TargetMode="External"/><Relationship Id="rId519" Type="http://schemas.openxmlformats.org/officeDocument/2006/relationships/hyperlink" Target="https://mentor.ieee.org/802.11/dcn/20/11-20-1271-03-00be-pdt-mac-mlo-multi-link-channel-access-end-ppdu-alignment.docx" TargetMode="External"/><Relationship Id="rId116" Type="http://schemas.openxmlformats.org/officeDocument/2006/relationships/hyperlink" Target="https://mentor.ieee.org/802.11/dcn/20/11-20-1337-03-00be-pdt-phy-mathematical-description-of-signals.docx" TargetMode="External"/><Relationship Id="rId137" Type="http://schemas.openxmlformats.org/officeDocument/2006/relationships/hyperlink" Target="https://mentor.ieee.org/802.11/dcn/20/11-20-1276-08-00be-pdt-phy-eht-preamble-eht-sig.docx" TargetMode="External"/><Relationship Id="rId158" Type="http://schemas.openxmlformats.org/officeDocument/2006/relationships/hyperlink" Target="https://mentor.ieee.org/802.11/dcn/20/11-20-1495-03-00be-pdt-of-eht-ltf-sequences.docx" TargetMode="External"/><Relationship Id="rId302" Type="http://schemas.openxmlformats.org/officeDocument/2006/relationships/hyperlink" Target="https://mentor.ieee.org/802.11/dcn/20/11-20-1353-02-00be-pdt-mac-eht-bss-operation.docx" TargetMode="External"/><Relationship Id="rId323" Type="http://schemas.openxmlformats.org/officeDocument/2006/relationships/hyperlink" Target="https://mentor.ieee.org/802.11/dcn/20/11-20-1434-00-00be-pdt-for-ns-ep-priority-access.docx" TargetMode="External"/><Relationship Id="rId344" Type="http://schemas.openxmlformats.org/officeDocument/2006/relationships/hyperlink" Target="https://mentor.ieee.org/802.11/dcn/20/11-20-1309-05-00be-proposed-draft-specification-for-ml-general-mld-authentication-mld-association-and-ml-setup.docx" TargetMode="External"/><Relationship Id="rId530" Type="http://schemas.openxmlformats.org/officeDocument/2006/relationships/hyperlink" Target="https://mentor.ieee.org/802.11/dcn/20/11-20-1409-00-00be-pdt-mac-sta-id.docx" TargetMode="External"/><Relationship Id="rId20" Type="http://schemas.openxmlformats.org/officeDocument/2006/relationships/hyperlink" Target="https://mentor.ieee.org/802.11/dcn/20/11-20-1307-04-00be-pdt-phy-introduction-to-eht-phy.docx" TargetMode="External"/><Relationship Id="rId41" Type="http://schemas.openxmlformats.org/officeDocument/2006/relationships/hyperlink" Target="https://mentor.ieee.org/802.11/dcn/20/11-20-1371-03-00be-pdt-phy-subcarriers-and-resource-allocation-for-wideband.docx" TargetMode="External"/><Relationship Id="rId62" Type="http://schemas.openxmlformats.org/officeDocument/2006/relationships/hyperlink" Target="https://mentor.ieee.org/802.11/dcn/20/11-20-1447-00-00be-pdt-subcarriers-and-resource-allocation-for-multiple-rus.docx" TargetMode="External"/><Relationship Id="rId83" Type="http://schemas.openxmlformats.org/officeDocument/2006/relationships/hyperlink" Target="https://mentor.ieee.org/802.11/dcn/20/11-20-1327-01-00be-pdt-eht-ppdu-format.docx" TargetMode="External"/><Relationship Id="rId179" Type="http://schemas.openxmlformats.org/officeDocument/2006/relationships/hyperlink" Target="https://mentor.ieee.org/802.11/dcn/20/11-20-1339-05-00be-pdt-phy-data-field-coding.docx" TargetMode="External"/><Relationship Id="rId365" Type="http://schemas.openxmlformats.org/officeDocument/2006/relationships/hyperlink" Target="https://mentor.ieee.org/802.11/dcn/20/11-20-1300-07-00be-pdt-mac-mlo-multi-link-setup-usage-and-rules-of-ml-ie.docx" TargetMode="External"/><Relationship Id="rId386" Type="http://schemas.openxmlformats.org/officeDocument/2006/relationships/hyperlink" Target="https://mentor.ieee.org/802.11/dcn/20/11-20-1431-01-00be-proposed-draft-specification-for-individual-addressed-data-delivery-without-ba-negotiation.docx" TargetMode="External"/><Relationship Id="rId551" Type="http://schemas.openxmlformats.org/officeDocument/2006/relationships/hyperlink" Target="https://mentor.ieee.org/802.11/dcn/20/11-20-1274-03-00be-mac-pdt-mlo-ml-ie-structure.docx" TargetMode="External"/><Relationship Id="rId572" Type="http://schemas.openxmlformats.org/officeDocument/2006/relationships/hyperlink" Target="https://mentor.ieee.org/802.11/dcn/20/11-20-1274-07-00be-mac-pdt-mlo-ml-ie-structure.docx" TargetMode="External"/><Relationship Id="rId593" Type="http://schemas.openxmlformats.org/officeDocument/2006/relationships/hyperlink" Target="https://mentor.ieee.org/802.11/dcn/20/11-20-1261-01-00be-pdt-mac-mlo-retransmissions.docx" TargetMode="External"/><Relationship Id="rId607" Type="http://schemas.openxmlformats.org/officeDocument/2006/relationships/hyperlink" Target="https://mentor.ieee.org/802.11/dcn/20/11-20-1407-02-00be-pdt-mac-mlo-soft-ap-mld-operation.docx" TargetMode="External"/><Relationship Id="rId628" Type="http://schemas.openxmlformats.org/officeDocument/2006/relationships/hyperlink" Target="https://mentor.ieee.org/802.11/dcn/20/11-20-1348-00-00be-pdt-joint-map-sounding.docx" TargetMode="External"/><Relationship Id="rId190" Type="http://schemas.openxmlformats.org/officeDocument/2006/relationships/hyperlink" Target="https://mentor.ieee.org/802.11/dcn/20/11-20-1448-02-00be-pdt-resource-unit-interleaving-for-rus-and-multipe-rus.docx" TargetMode="External"/><Relationship Id="rId204" Type="http://schemas.openxmlformats.org/officeDocument/2006/relationships/hyperlink" Target="https://mentor.ieee.org/802.11/dcn/20/11-20-1351-04-00be-pdt-phy-pilot.docx" TargetMode="External"/><Relationship Id="rId225" Type="http://schemas.openxmlformats.org/officeDocument/2006/relationships/hyperlink" Target="https://mentor.ieee.org/802.11/dcn/20/11-20-1466-00-00be-pdt-phy-eht-sounding-ndp.docx" TargetMode="External"/><Relationship Id="rId246" Type="http://schemas.openxmlformats.org/officeDocument/2006/relationships/hyperlink" Target="https://mentor.ieee.org/802.11/dcn/20/11-20-1253-06-00be-pdt-phy-modulation-accuracy.docx" TargetMode="External"/><Relationship Id="rId267" Type="http://schemas.openxmlformats.org/officeDocument/2006/relationships/hyperlink" Target="https://mentor.ieee.org/802.11/dcn/20/11-20-1229-03-00be-pdt-phy-channel-numbering-and-channelization.docx" TargetMode="External"/><Relationship Id="rId288" Type="http://schemas.openxmlformats.org/officeDocument/2006/relationships/hyperlink" Target="https://mentor.ieee.org/802.11/dcn/20/11-20-1290-02-00be-pdt-phy-parameters-for-eht-mcss.docx" TargetMode="External"/><Relationship Id="rId411" Type="http://schemas.openxmlformats.org/officeDocument/2006/relationships/hyperlink" Target="https://mentor.ieee.org/802.11/dcn/20/11-20-1292-03-00be-pdt-mac-mlo-power-save-traffic-indication.docx" TargetMode="External"/><Relationship Id="rId432" Type="http://schemas.openxmlformats.org/officeDocument/2006/relationships/hyperlink" Target="https://mentor.ieee.org/802.11/dcn/20/11-20-1270-01-00be-pdt-mac-mlo-power-save-procedures.docx" TargetMode="External"/><Relationship Id="rId453" Type="http://schemas.openxmlformats.org/officeDocument/2006/relationships/hyperlink" Target="https://mentor.ieee.org/802.11/dcn/20/11-20-1291-12-00be-pdt-mac-mlo-enhanced-multi-link-single-radio-operation.docx" TargetMode="External"/><Relationship Id="rId474" Type="http://schemas.openxmlformats.org/officeDocument/2006/relationships/hyperlink" Target="https://mentor.ieee.org/802.11/dcn/20/11-20-1299-06-00be-pdt-mac-mlo-multi-link-channel-access-str.docx" TargetMode="External"/><Relationship Id="rId509" Type="http://schemas.openxmlformats.org/officeDocument/2006/relationships/hyperlink" Target="https://mentor.ieee.org/802.11/dcn/20/11-20-1320-07-00be-pdt-mac-mlo-multi-link-channel-access-capability-signaling.docx" TargetMode="External"/><Relationship Id="rId106" Type="http://schemas.openxmlformats.org/officeDocument/2006/relationships/hyperlink" Target="https://mentor.ieee.org/802.11/dcn/20/11-20-1153-02-00be-pdt-phy-timing-related-parameters.docx" TargetMode="External"/><Relationship Id="rId127" Type="http://schemas.openxmlformats.org/officeDocument/2006/relationships/hyperlink" Target="https://mentor.ieee.org/802.11/dcn/20/11-20-1464-01-00be-pdt-phy-u-sig.docx" TargetMode="External"/><Relationship Id="rId313" Type="http://schemas.openxmlformats.org/officeDocument/2006/relationships/hyperlink" Target="https://mentor.ieee.org/802.11/dcn/20/11-20-1281-03-00be-pdt-mac-txop-bandwidth-signaling.docx" TargetMode="External"/><Relationship Id="rId495" Type="http://schemas.openxmlformats.org/officeDocument/2006/relationships/hyperlink" Target="https://mentor.ieee.org/802.11/dcn/20/11-20-1395-06-00be-pdt-mac-mlo-multi-link-channel-access-general-non-str.docx" TargetMode="External"/><Relationship Id="rId10" Type="http://schemas.openxmlformats.org/officeDocument/2006/relationships/endnotes" Target="endnotes.xml"/><Relationship Id="rId31" Type="http://schemas.openxmlformats.org/officeDocument/2006/relationships/hyperlink" Target="https://mentor.ieee.org/802.11/dcn/20/11-20-1403-04-00be-pdt-phy-txvector-rxvector-trigvector-config-vector.doc" TargetMode="External"/><Relationship Id="rId52" Type="http://schemas.openxmlformats.org/officeDocument/2006/relationships/hyperlink" Target="https://mentor.ieee.org/802.11/dcn/20/11-20-1315-04-00be-draft-text-for-support-for-large-bandwidth.docx" TargetMode="External"/><Relationship Id="rId73" Type="http://schemas.openxmlformats.org/officeDocument/2006/relationships/hyperlink" Target="https://mentor.ieee.org/802.11/dcn/20/11-20-1160-02-00be-pdt-phy-mu-mimo.docx" TargetMode="External"/><Relationship Id="rId94" Type="http://schemas.openxmlformats.org/officeDocument/2006/relationships/hyperlink" Target="https://mentor.ieee.org/802.11/dcn/20/11-20-1295-01-00be-pdt-phy-overview-of-the-ppdu-enconding-process.docx" TargetMode="External"/><Relationship Id="rId148" Type="http://schemas.openxmlformats.org/officeDocument/2006/relationships/hyperlink" Target="https://mentor.ieee.org/802.11/dcn/20/11-20-1260-02-00be-pdt-phy-eht-stf.docx" TargetMode="External"/><Relationship Id="rId169" Type="http://schemas.openxmlformats.org/officeDocument/2006/relationships/hyperlink" Target="https://mentor.ieee.org/802.11/dcn/20/11-20-1494-03-00be-pdt-of-eht-phy-data-scrambler-and-descrambler.docx" TargetMode="External"/><Relationship Id="rId334" Type="http://schemas.openxmlformats.org/officeDocument/2006/relationships/hyperlink" Target="https://mentor.ieee.org/802.11/dcn/20/11-20-1309-00-00be-proposed-draft-specification-for-ml-general-mld-authentication-mld-association-and-ml-setup.docx" TargetMode="External"/><Relationship Id="rId355" Type="http://schemas.openxmlformats.org/officeDocument/2006/relationships/hyperlink" Target="https://mentor.ieee.org/802.11/dcn/20/11-20-1445-02-00be-pdt-mac-mlo-setup-security.docx" TargetMode="External"/><Relationship Id="rId376" Type="http://schemas.openxmlformats.org/officeDocument/2006/relationships/hyperlink" Target="https://mentor.ieee.org/802.11/dcn/20/11-20-1256-00-00be-pdt-mac-mlo-tid-mapping-link-management-default-mode-and-enablement.docx" TargetMode="External"/><Relationship Id="rId397" Type="http://schemas.openxmlformats.org/officeDocument/2006/relationships/hyperlink" Target="https://mentor.ieee.org/802.11/dcn/20/11-20-1336-00-00be-11be-spec-text-for-mlo-ba-share-and-extension-of-sn-space.docx" TargetMode="External"/><Relationship Id="rId520" Type="http://schemas.openxmlformats.org/officeDocument/2006/relationships/hyperlink" Target="https://mentor.ieee.org/802.11/dcn/20/11-20-1271-04-00be-pdt-mac-mlo-multi-link-channel-access-end-ppdu-alignment.docx" TargetMode="External"/><Relationship Id="rId541" Type="http://schemas.openxmlformats.org/officeDocument/2006/relationships/hyperlink" Target="https://mentor.ieee.org/802.11/dcn/20/11-20-1255-05-00be-pdt-mac-mlo-discovery-discovery-procedures-including-probing-and-rnr.docx" TargetMode="External"/><Relationship Id="rId562" Type="http://schemas.openxmlformats.org/officeDocument/2006/relationships/hyperlink" Target="https://mentor.ieee.org/802.11/dcn/20/11-20-1582-00-00be-ml-ie-complete-profile-indication.docx" TargetMode="External"/><Relationship Id="rId583" Type="http://schemas.openxmlformats.org/officeDocument/2006/relationships/hyperlink" Target="https://mentor.ieee.org/802.11/dcn/20/11-20-1272-01-00be-pdt-mac-mlo-multiple-bssid-procedure.docx" TargetMode="External"/><Relationship Id="rId618" Type="http://schemas.openxmlformats.org/officeDocument/2006/relationships/hyperlink" Target="https://mentor.ieee.org/802.11/dcn/20/11-20-1407-13-00be-pdt-mac-mlo-soft-ap-mld-operation.docx" TargetMode="External"/><Relationship Id="rId639" Type="http://schemas.openxmlformats.org/officeDocument/2006/relationships/hyperlink" Target="https://mentor.ieee.org/802.11/dcn/20/11-20-1267-00-00be-pdt-mac-link-latency-measurement-and-report-in-mlo.docx" TargetMode="External"/><Relationship Id="rId4" Type="http://schemas.openxmlformats.org/officeDocument/2006/relationships/customXml" Target="../customXml/item4.xml"/><Relationship Id="rId180" Type="http://schemas.openxmlformats.org/officeDocument/2006/relationships/hyperlink" Target="https://mentor.ieee.org/802.11/dcn/20/11-20-1339-04-00be-pdt-phy-data-field-coding.docx" TargetMode="External"/><Relationship Id="rId215" Type="http://schemas.openxmlformats.org/officeDocument/2006/relationships/hyperlink" Target="https://mentor.ieee.org/802.11/dcn/20/11-20-1340-02-00be-pdt-phy-packet-extension.docx" TargetMode="External"/><Relationship Id="rId236" Type="http://schemas.openxmlformats.org/officeDocument/2006/relationships/hyperlink" Target="https://mentor.ieee.org/802.11/dcn/20/11-20-1480-01-00be-pdt-phy-s-flatness.docx" TargetMode="External"/><Relationship Id="rId257" Type="http://schemas.openxmlformats.org/officeDocument/2006/relationships/hyperlink" Target="https://mentor.ieee.org/802.11/dcn/20/11-20-1254-04-00be-pdt-phy-receive-specification-general-and-receiver-minimum-input-sensitivity-and-channel-rejection.docx" TargetMode="External"/><Relationship Id="rId278" Type="http://schemas.openxmlformats.org/officeDocument/2006/relationships/hyperlink" Target="https://mentor.ieee.org/802.11/dcn/20/11-20-1294-03-00be-pdt-phy-eht-plme.docx" TargetMode="External"/><Relationship Id="rId401" Type="http://schemas.openxmlformats.org/officeDocument/2006/relationships/hyperlink" Target="https://mentor.ieee.org/802.11/dcn/20/11-20-1336-04-00be-11be-spec-text-for-mlo-ba-share-and-extension-of-sn-space.docx" TargetMode="External"/><Relationship Id="rId422" Type="http://schemas.openxmlformats.org/officeDocument/2006/relationships/hyperlink" Target="https://mentor.ieee.org/802.11/dcn/20/11-20-1332-04-00be-pdt-mac-mlo-bss-parameter-update.docx" TargetMode="External"/><Relationship Id="rId443" Type="http://schemas.openxmlformats.org/officeDocument/2006/relationships/hyperlink" Target="https://mentor.ieee.org/802.11/dcn/20/11-20-1291-03-00be-pdt-mac-mlo-enhanced-multi-link-single-radio-operation.docx" TargetMode="External"/><Relationship Id="rId464" Type="http://schemas.openxmlformats.org/officeDocument/2006/relationships/hyperlink" Target="https://mentor.ieee.org/802.11/dcn/20/11-20-1411-04-00be-pdt-mac-mlo-group-addressed-data-frame.docx" TargetMode="External"/><Relationship Id="rId303" Type="http://schemas.openxmlformats.org/officeDocument/2006/relationships/hyperlink" Target="https://mentor.ieee.org/802.11/dcn/20/11-20-1353-03-00be-pdt-mac-eht-bss-operation.docx" TargetMode="External"/><Relationship Id="rId485" Type="http://schemas.openxmlformats.org/officeDocument/2006/relationships/hyperlink" Target="https://mentor.ieee.org/802.11/dcn/20/11-20-1395-05-00be-pdt-mac-mlo-multi-link-channel-access-general-non-str.docx" TargetMode="External"/><Relationship Id="rId42" Type="http://schemas.openxmlformats.org/officeDocument/2006/relationships/hyperlink" Target="https://mentor.ieee.org/802.11/dcn/20/11-20-1371-04-00be-pdt-phy-subcarriers-and-resource-allocation-for-wideband.docx" TargetMode="External"/><Relationship Id="rId84" Type="http://schemas.openxmlformats.org/officeDocument/2006/relationships/hyperlink" Target="https://mentor.ieee.org/802.11/dcn/20/11-20-1327-00-00be-pdt-eht-ppdu-format.docx" TargetMode="External"/><Relationship Id="rId138" Type="http://schemas.openxmlformats.org/officeDocument/2006/relationships/hyperlink" Target="https://mentor.ieee.org/802.11/dcn/20/11-20-1612-00-00be-pdt-phy-spatial-configuration-table-typo-fixed.docx" TargetMode="External"/><Relationship Id="rId345" Type="http://schemas.openxmlformats.org/officeDocument/2006/relationships/hyperlink" Target="https://mentor.ieee.org/802.11/dcn/20/11-20-1309-04-00be-proposed-draft-specification-for-ml-general-mld-authentication-mld-association-and-ml-setup.docx" TargetMode="External"/><Relationship Id="rId387" Type="http://schemas.openxmlformats.org/officeDocument/2006/relationships/hyperlink" Target="https://mentor.ieee.org/802.11/dcn/20/11-20-1431-05-00be-proposed-draft-specification-for-individual-addressed-data-delivery-without-ba-negotiation.docx" TargetMode="External"/><Relationship Id="rId510" Type="http://schemas.openxmlformats.org/officeDocument/2006/relationships/hyperlink" Target="https://mentor.ieee.org/802.11/dcn/20/11-20-1320-08-00be-pdt-mac-mlo-multi-link-channel-access-capability-signaling.docx" TargetMode="External"/><Relationship Id="rId552" Type="http://schemas.openxmlformats.org/officeDocument/2006/relationships/hyperlink" Target="https://mentor.ieee.org/802.11/dcn/20/11-20-1274-04-00be-mac-pdt-mlo-ml-ie-structure.docx" TargetMode="External"/><Relationship Id="rId594" Type="http://schemas.openxmlformats.org/officeDocument/2006/relationships/hyperlink" Target="https://mentor.ieee.org/802.11/dcn/20/11-20-1440-00-00be-pdt-mac-mlo-enhanced-multi-link-operation-mode.docx" TargetMode="External"/><Relationship Id="rId608" Type="http://schemas.openxmlformats.org/officeDocument/2006/relationships/hyperlink" Target="https://mentor.ieee.org/802.11/dcn/20/11-20-1407-03-00be-pdt-mac-mlo-soft-ap-mld-operation.docx" TargetMode="External"/><Relationship Id="rId191" Type="http://schemas.openxmlformats.org/officeDocument/2006/relationships/hyperlink" Target="https://mentor.ieee.org/802.11/dcn/20/11-20-1448-03-00be-pdt-resource-unit-interleaving-for-rus-and-multipe-rus.docx" TargetMode="External"/><Relationship Id="rId205" Type="http://schemas.openxmlformats.org/officeDocument/2006/relationships/hyperlink" Target="https://mentor.ieee.org/802.11/dcn/20/11-20-1351-05-00be-pdt-phy-pilot.docx" TargetMode="External"/><Relationship Id="rId247" Type="http://schemas.openxmlformats.org/officeDocument/2006/relationships/hyperlink" Target="https://mentor.ieee.org/802.11/dcn/20/11-20-1252-00-00be-pdt-phy-frequency-tolerance.docx" TargetMode="External"/><Relationship Id="rId412" Type="http://schemas.openxmlformats.org/officeDocument/2006/relationships/hyperlink" Target="https://mentor.ieee.org/802.11/dcn/20/11-20-1292-04-00be-pdt-mac-mlo-power-save-traffic-indication.docx" TargetMode="External"/><Relationship Id="rId107" Type="http://schemas.openxmlformats.org/officeDocument/2006/relationships/hyperlink" Target="https://mentor.ieee.org/802.11/dcn/20/11-20-1153-03-00be-pdt-phy-timing-related-parameters.docx" TargetMode="External"/><Relationship Id="rId289" Type="http://schemas.openxmlformats.org/officeDocument/2006/relationships/hyperlink" Target="https://mentor.ieee.org/802.11/dcn/20/11-20-1290-03-00be-pdt-phy-parameters-for-eht-mcss.docx" TargetMode="External"/><Relationship Id="rId454" Type="http://schemas.openxmlformats.org/officeDocument/2006/relationships/hyperlink" Target="https://mentor.ieee.org/802.11/dcn/20/11-20-1291-04-00be-pdt-mac-mlo-enhanced-multi-link-single-radio-operation.docx" TargetMode="External"/><Relationship Id="rId496" Type="http://schemas.openxmlformats.org/officeDocument/2006/relationships/hyperlink" Target="https://mentor.ieee.org/802.11/dcn/20/11-20-1395-08-00be-pdt-mac-mlo-multi-link-channel-access-general-non-str.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15-05-00be-draft-text-for-support-for-large-bandwidth.docx" TargetMode="External"/><Relationship Id="rId149" Type="http://schemas.openxmlformats.org/officeDocument/2006/relationships/hyperlink" Target="https://mentor.ieee.org/802.11/dcn/20/11-20-1260-03-00be-pdt-phy-eht-stf.docx" TargetMode="External"/><Relationship Id="rId314" Type="http://schemas.openxmlformats.org/officeDocument/2006/relationships/hyperlink" Target="https://mentor.ieee.org/802.11/dcn/20/11-20-1281-04-00be-pdt-mac-txop-bandwidth-signaling.docx" TargetMode="External"/><Relationship Id="rId356" Type="http://schemas.openxmlformats.org/officeDocument/2006/relationships/hyperlink" Target="https://mentor.ieee.org/802.11/dcn/20/11-20-1445-05-00be-pdt-mac-mlo-setup-security.docx" TargetMode="External"/><Relationship Id="rId398" Type="http://schemas.openxmlformats.org/officeDocument/2006/relationships/hyperlink" Target="https://mentor.ieee.org/802.11/dcn/20/11-20-1336-01-00be-11be-spec-text-for-mlo-ba-share-and-extension-of-sn-space.docx" TargetMode="External"/><Relationship Id="rId521" Type="http://schemas.openxmlformats.org/officeDocument/2006/relationships/hyperlink" Target="https://mentor.ieee.org/802.11/dcn/20/11-20-1271-05-00be-pdt-mac-mlo-multi-link-channel-access-end-ppdu-alignment.docx" TargetMode="External"/><Relationship Id="rId563" Type="http://schemas.openxmlformats.org/officeDocument/2006/relationships/hyperlink" Target="https://mentor.ieee.org/802.11/dcn/20/11-20-1582-01-00be-ml-ie-complete-profile-indication.docx" TargetMode="External"/><Relationship Id="rId619" Type="http://schemas.openxmlformats.org/officeDocument/2006/relationships/hyperlink" Target="https://mentor.ieee.org/802.11/dcn/20/11-20-1407-05-00be-pdt-mac-mlo-soft-ap-mld-operation.docx" TargetMode="External"/><Relationship Id="rId95" Type="http://schemas.openxmlformats.org/officeDocument/2006/relationships/hyperlink" Target="https://mentor.ieee.org/802.11/dcn/20/11-20-1338-00-00be-pdt-phy-eht-modulation-and-coding-eht-mcss.docx" TargetMode="External"/><Relationship Id="rId160" Type="http://schemas.openxmlformats.org/officeDocument/2006/relationships/hyperlink" Target="https://mentor.ieee.org/802.11/dcn/20/11-20-1319-00-00be-pdt-phy-preamble-puncture.docx" TargetMode="External"/><Relationship Id="rId216" Type="http://schemas.openxmlformats.org/officeDocument/2006/relationships/hyperlink" Target="https://mentor.ieee.org/802.11/dcn/20/11-20-1340-01-00be-pdt-phy-packet-extension.docx" TargetMode="External"/><Relationship Id="rId423" Type="http://schemas.openxmlformats.org/officeDocument/2006/relationships/hyperlink" Target="https://mentor.ieee.org/802.11/dcn/20/11-20-1332-05-00be-pdt-mac-mlo-bss-parameter-update.docx" TargetMode="External"/><Relationship Id="rId258" Type="http://schemas.openxmlformats.org/officeDocument/2006/relationships/hyperlink" Target="https://mentor.ieee.org/802.11/dcn/20/11-20-1254-05-00be-pdt-phy-receive-specification-general-and-receiver-minimum-input-sensitivity-and-channel-rejection.docx" TargetMode="External"/><Relationship Id="rId465" Type="http://schemas.openxmlformats.org/officeDocument/2006/relationships/hyperlink" Target="https://mentor.ieee.org/802.11/dcn/20/11-20-1411-02-00be-pdt-mac-mlo-group-addressed-data-frame.docx" TargetMode="External"/><Relationship Id="rId630" Type="http://schemas.openxmlformats.org/officeDocument/2006/relationships/hyperlink" Target="Proposed%20resolution%20for%20CIDs%207072,%207048,%207047,%207013,%207006,%207005" TargetMode="External"/><Relationship Id="rId22" Type="http://schemas.openxmlformats.org/officeDocument/2006/relationships/hyperlink" Target="https://mentor.ieee.org/802.11/dcn/20/11-20-1293-01-00be-pdt-phy-scope-and-eht-phy-functions.docx" TargetMode="External"/><Relationship Id="rId64" Type="http://schemas.openxmlformats.org/officeDocument/2006/relationships/hyperlink" Target="https://mentor.ieee.org/802.11/dcn/20/11-20-1447-02-00be-pdt-subcarriers-and-resource-allocation-for-multiple-rus.docx" TargetMode="External"/><Relationship Id="rId118" Type="http://schemas.openxmlformats.org/officeDocument/2006/relationships/hyperlink" Target="https://mentor.ieee.org/802.11/dcn/20/11-20-1329-01-00be-pdt-eht-preamble-l-stf-l-ltf-l-sig-and-rl-sig.docx" TargetMode="External"/><Relationship Id="rId325" Type="http://schemas.openxmlformats.org/officeDocument/2006/relationships/hyperlink" Target="https://mentor.ieee.org/802.11/dcn/20/11-20-1434-02-00be-pdt-for-ns-ep-priority-access.docx" TargetMode="External"/><Relationship Id="rId367" Type="http://schemas.openxmlformats.org/officeDocument/2006/relationships/hyperlink" Target="https://mentor.ieee.org/802.11/dcn/20/11-20-1300-02-00be-pdt-mac-mlo-multi-link-setup-usage-and-rules-of-ml-ie.docx" TargetMode="External"/><Relationship Id="rId532" Type="http://schemas.openxmlformats.org/officeDocument/2006/relationships/hyperlink" Target="https://mentor.ieee.org/802.11/dcn/20/11-20-1409-02-00be-pdt-mac-sta-id.docx" TargetMode="External"/><Relationship Id="rId574" Type="http://schemas.openxmlformats.org/officeDocument/2006/relationships/hyperlink" Target="https://mentor.ieee.org/802.11/dcn/20/11-20-1582-01-00be-ml-ie-complete-profile-indication.docx" TargetMode="External"/><Relationship Id="rId171" Type="http://schemas.openxmlformats.org/officeDocument/2006/relationships/hyperlink" Target="https://mentor.ieee.org/802.11/dcn/20/11-20-1494-03-00be-pdt-of-eht-phy-data-scrambler-and-descrambler.docx" TargetMode="External"/><Relationship Id="rId227" Type="http://schemas.openxmlformats.org/officeDocument/2006/relationships/hyperlink" Target="https://mentor.ieee.org/802.11/dcn/20/11-20-1466-00-00be-pdt-phy-eht-sounding-ndp.docx" TargetMode="External"/><Relationship Id="rId269" Type="http://schemas.openxmlformats.org/officeDocument/2006/relationships/hyperlink" Target="https://mentor.ieee.org/802.11/dcn/20/11-20-1229-03-00be-pdt-phy-channel-numbering-and-channelization.docx" TargetMode="External"/><Relationship Id="rId434" Type="http://schemas.openxmlformats.org/officeDocument/2006/relationships/hyperlink" Target="https://mentor.ieee.org/802.11/dcn/20/11-20-1270-03-00be-pdt-mac-mlo-power-save-procedures.docx" TargetMode="External"/><Relationship Id="rId476" Type="http://schemas.openxmlformats.org/officeDocument/2006/relationships/hyperlink" Target="https://mentor.ieee.org/802.11/dcn/20/11-20-1299-02-00be-pdt-mac-mlo-multi-link-channel-access-str.docx" TargetMode="External"/><Relationship Id="rId641" Type="http://schemas.openxmlformats.org/officeDocument/2006/relationships/header" Target="header1.xml"/><Relationship Id="rId33" Type="http://schemas.openxmlformats.org/officeDocument/2006/relationships/hyperlink" Target="https://mentor.ieee.org/802.11/dcn/20/11-20-1404-01-00be-pdt-phy-support-for-non-ht-ht-vht-he-format-and-regulatory.doc" TargetMode="External"/><Relationship Id="rId129" Type="http://schemas.openxmlformats.org/officeDocument/2006/relationships/hyperlink" Target="https://mentor.ieee.org/802.11/dcn/20/11-20-1276-00-00be-pdt-phy-eht-preamble-eht-sig.docx" TargetMode="External"/><Relationship Id="rId280" Type="http://schemas.openxmlformats.org/officeDocument/2006/relationships/hyperlink" Target="https://mentor.ieee.org/802.11/dcn/20/11-20-1294-01-00be-pdt-phy-eht-plme.docx" TargetMode="External"/><Relationship Id="rId336" Type="http://schemas.openxmlformats.org/officeDocument/2006/relationships/hyperlink" Target="https://mentor.ieee.org/802.11/dcn/20/11-20-1309-02-00be-proposed-draft-specification-for-ml-general-mld-authentication-mld-association-and-ml-setup.docx" TargetMode="External"/><Relationship Id="rId501" Type="http://schemas.openxmlformats.org/officeDocument/2006/relationships/hyperlink" Target="https://mentor.ieee.org/802.11/dcn/20/11-20-1395-14-00be-pdt-mac-mlo-multi-link-channel-access-general-non-str.docx" TargetMode="External"/><Relationship Id="rId543" Type="http://schemas.openxmlformats.org/officeDocument/2006/relationships/hyperlink" Target="https://mentor.ieee.org/802.11/dcn/20/11-20-1255-00-00be-pdt-mac-mlo-discovery-discovery-procedures-including-probing-and-rnr.docx" TargetMode="External"/><Relationship Id="rId75" Type="http://schemas.openxmlformats.org/officeDocument/2006/relationships/hyperlink" Target="https://mentor.ieee.org/802.11/dcn/20/11-20-1160-04-00be-pdt-phy-mu-mimo.docx" TargetMode="External"/><Relationship Id="rId140" Type="http://schemas.openxmlformats.org/officeDocument/2006/relationships/hyperlink" Target="https://mentor.ieee.org/802.11/dcn/20/11-20-1276-00-00be-pdt-phy-eht-preamble-eht-sig.docx" TargetMode="External"/><Relationship Id="rId182" Type="http://schemas.openxmlformats.org/officeDocument/2006/relationships/hyperlink" Target="https://mentor.ieee.org/802.11/dcn/20/11-20-1452-00-00be-pdt-segment-parser.docx" TargetMode="External"/><Relationship Id="rId378" Type="http://schemas.openxmlformats.org/officeDocument/2006/relationships/hyperlink" Target="https://mentor.ieee.org/802.11/dcn/20/11-20-1256-03-00be-pdt-mac-mlo-tid-mapping-link-management-default-mode-and-enablement.docx" TargetMode="External"/><Relationship Id="rId403" Type="http://schemas.openxmlformats.org/officeDocument/2006/relationships/hyperlink" Target="https://mentor.ieee.org/802.11/dcn/20/11-20-1336-02-00be-11be-spec-text-for-mlo-ba-share-and-extension-of-sn-space.docx" TargetMode="External"/><Relationship Id="rId585" Type="http://schemas.openxmlformats.org/officeDocument/2006/relationships/hyperlink" Target="https://mentor.ieee.org/802.11/dcn/20/11-20-1286-00-00be-visio-file-for-aa7.vsd" TargetMode="External"/><Relationship Id="rId6" Type="http://schemas.openxmlformats.org/officeDocument/2006/relationships/styles" Target="styles.xml"/><Relationship Id="rId238" Type="http://schemas.openxmlformats.org/officeDocument/2006/relationships/hyperlink" Target="https://mentor.ieee.org/802.11/dcn/20/11-20-1252-01-00be-pdt-phy-frequency-tolerance.docx" TargetMode="External"/><Relationship Id="rId445" Type="http://schemas.openxmlformats.org/officeDocument/2006/relationships/hyperlink" Target="https://mentor.ieee.org/802.11/dcn/20/11-20-1291-04-00be-pdt-mac-mlo-enhanced-multi-link-single-radio-operation.docx" TargetMode="External"/><Relationship Id="rId487" Type="http://schemas.openxmlformats.org/officeDocument/2006/relationships/hyperlink" Target="https://mentor.ieee.org/802.11/dcn/20/11-20-1395-07-00be-pdt-mac-mlo-multi-link-channel-access-general-non-str.docx" TargetMode="External"/><Relationship Id="rId610" Type="http://schemas.openxmlformats.org/officeDocument/2006/relationships/hyperlink" Target="https://mentor.ieee.org/802.11/dcn/20/11-20-1407-05-00be-pdt-mac-mlo-soft-ap-mld-operation.docx" TargetMode="External"/><Relationship Id="rId291" Type="http://schemas.openxmlformats.org/officeDocument/2006/relationships/hyperlink" Target="https://mentor.ieee.org/802.11/dcn/20/11-20-1359-00-00be-pdt-mac-eht-operation-element.docx" TargetMode="External"/><Relationship Id="rId305" Type="http://schemas.openxmlformats.org/officeDocument/2006/relationships/hyperlink" Target="https://mentor.ieee.org/802.11/dcn/20/11-20-1353-05-00be-pdt-mac-eht-bss-operation.docx" TargetMode="External"/><Relationship Id="rId347" Type="http://schemas.openxmlformats.org/officeDocument/2006/relationships/hyperlink" Target="https://mentor.ieee.org/802.11/dcn/20/11-20-1309-06-00be-proposed-draft-specification-for-ml-general-mld-authentication-mld-association-and-ml-setup.docx" TargetMode="External"/><Relationship Id="rId512" Type="http://schemas.openxmlformats.org/officeDocument/2006/relationships/hyperlink" Target="https://mentor.ieee.org/802.11/dcn/20/11-20-1320-05-00be-pdt-mac-mlo-multi-link-channel-access-capability-signaling.docx" TargetMode="External"/><Relationship Id="rId44" Type="http://schemas.openxmlformats.org/officeDocument/2006/relationships/hyperlink" Target="https://mentor.ieee.org/802.11/dcn/20/11-20-1371-00-00be-pdt-phy-subcarriers-and-resource-allocation-for-wideband.docx" TargetMode="External"/><Relationship Id="rId86" Type="http://schemas.openxmlformats.org/officeDocument/2006/relationships/hyperlink" Target="https://mentor.ieee.org/802.11/dcn/20/11-20-1479-00-00be-pdt-phy-t-block.docx" TargetMode="External"/><Relationship Id="rId151" Type="http://schemas.openxmlformats.org/officeDocument/2006/relationships/hyperlink" Target="https://mentor.ieee.org/802.11/dcn/20/11-20-1260-01-00be-pdt-phy-eht-stf.docx" TargetMode="External"/><Relationship Id="rId389" Type="http://schemas.openxmlformats.org/officeDocument/2006/relationships/hyperlink" Target="https://mentor.ieee.org/802.11/dcn/20/11-20-1275-00-00be-mac-pdt-mlo-ba-procedure.docx" TargetMode="External"/><Relationship Id="rId554" Type="http://schemas.openxmlformats.org/officeDocument/2006/relationships/hyperlink" Target="https://mentor.ieee.org/802.11/dcn/20/11-20-1274-06-00be-mac-pdt-mlo-ml-ie-structure.docx" TargetMode="External"/><Relationship Id="rId596" Type="http://schemas.openxmlformats.org/officeDocument/2006/relationships/hyperlink" Target="https://mentor.ieee.org/802.11/dcn/20/11-20-1440-02-00be-pdt-mac-mlo-enhanced-multi-link-operation-mode.docx" TargetMode="External"/><Relationship Id="rId193" Type="http://schemas.openxmlformats.org/officeDocument/2006/relationships/hyperlink" Target="https://mentor.ieee.org/802.11/dcn/20/11-20-1448-05-00be-pdt-resource-unit-interleaving-for-rus-and-multipe-rus.docx" TargetMode="External"/><Relationship Id="rId207" Type="http://schemas.openxmlformats.org/officeDocument/2006/relationships/hyperlink" Target="https://mentor.ieee.org/802.11/dcn/20/11-20-1349-01-00be-pdt-constellation-mapping.docx" TargetMode="External"/><Relationship Id="rId249" Type="http://schemas.openxmlformats.org/officeDocument/2006/relationships/hyperlink" Target="https://mentor.ieee.org/802.11/dcn/20/11-20-1253-03-00be-pdt-phy-modulation-accuracy.docx" TargetMode="External"/><Relationship Id="rId414" Type="http://schemas.openxmlformats.org/officeDocument/2006/relationships/hyperlink" Target="https://mentor.ieee.org/802.11/dcn/20/11-20-1292-06-00be-pdt-mac-mlo-power-save-traffic-indication.docx" TargetMode="External"/><Relationship Id="rId456" Type="http://schemas.openxmlformats.org/officeDocument/2006/relationships/hyperlink" Target="https://mentor.ieee.org/802.11/dcn/20/11-20-1291-10-00be-pdt-mac-mlo-enhanced-multi-link-single-radio-operation.docx" TargetMode="External"/><Relationship Id="rId498" Type="http://schemas.openxmlformats.org/officeDocument/2006/relationships/hyperlink" Target="https://mentor.ieee.org/802.11/dcn/20/11-20-1395-10-00be-pdt-mac-mlo-multi-link-channel-access-general-non-str.docx" TargetMode="External"/><Relationship Id="rId621" Type="http://schemas.openxmlformats.org/officeDocument/2006/relationships/hyperlink" Target="https://mentor.ieee.org/802.11/dcn/20/11-20-1407-08-00be-pdt-mac-mlo-soft-ap-mld-operation.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153-03-00be-pdt-phy-timing-related-parameters.docx" TargetMode="External"/><Relationship Id="rId260" Type="http://schemas.openxmlformats.org/officeDocument/2006/relationships/hyperlink" Target="https://mentor.ieee.org/802.11/dcn/20/11-20-1254-01-00be-pdt-phy-receive-specification-general-and-receiver-minimum-input-sensitivity-and-channel-rejection.docx" TargetMode="External"/><Relationship Id="rId316" Type="http://schemas.openxmlformats.org/officeDocument/2006/relationships/hyperlink" Target="https://mentor.ieee.org/802.11/dcn/20/11-20-1281-03-00be-pdt-mac-txop-bandwidth-signaling.docx" TargetMode="External"/><Relationship Id="rId523" Type="http://schemas.openxmlformats.org/officeDocument/2006/relationships/hyperlink" Target="https://mentor.ieee.org/802.11/dcn/20/11-20-1271-07-00be-pdt-mac-mlo-multi-link-channel-access-end-ppdu-alignment.docx" TargetMode="External"/><Relationship Id="rId55" Type="http://schemas.openxmlformats.org/officeDocument/2006/relationships/hyperlink" Target="https://mentor.ieee.org/802.11/dcn/20/11-20-1315-01-00be-draft-text-for-support-for-large-bandwidth.docx" TargetMode="External"/><Relationship Id="rId97" Type="http://schemas.openxmlformats.org/officeDocument/2006/relationships/hyperlink" Target="https://mentor.ieee.org/802.11/dcn/20/11-20-1338-02-00be-pdt-phy-eht-modulation-and-coding-eht-mcss.docx" TargetMode="External"/><Relationship Id="rId120" Type="http://schemas.openxmlformats.org/officeDocument/2006/relationships/hyperlink" Target="https://mentor.ieee.org/802.11/dcn/20/11-20-1329-00-00be-pdt-eht-preamble-l-stf-l-ltf-l-sig-and-rl-sig.docx" TargetMode="External"/><Relationship Id="rId358" Type="http://schemas.openxmlformats.org/officeDocument/2006/relationships/hyperlink" Target="https://mentor.ieee.org/802.11/dcn/20/11-20-1300-00-00be-pdt-mac-mlo-multi-link-setup-usage-and-rules-of-ml-ie.docx" TargetMode="External"/><Relationship Id="rId565" Type="http://schemas.openxmlformats.org/officeDocument/2006/relationships/hyperlink" Target="https://mentor.ieee.org/802.11/dcn/20/11-20-1274-05-00be-mac-pdt-mlo-ml-ie-structure.docx" TargetMode="External"/><Relationship Id="rId162" Type="http://schemas.openxmlformats.org/officeDocument/2006/relationships/hyperlink" Target="https://mentor.ieee.org/802.11/dcn/20/11-20-1319-02-00be-pdt-phy-preamble-puncture.docx" TargetMode="External"/><Relationship Id="rId218" Type="http://schemas.openxmlformats.org/officeDocument/2006/relationships/hyperlink" Target="https://mentor.ieee.org/802.11/dcn/20/11-20-1231-00-00be-pdt-phy-beamforming.docx" TargetMode="External"/><Relationship Id="rId425" Type="http://schemas.openxmlformats.org/officeDocument/2006/relationships/hyperlink" Target="https://mentor.ieee.org/802.11/dcn/20/11-20-1332-02-00be-pdt-mac-mlo-bss-parameter-update.docx" TargetMode="External"/><Relationship Id="rId467" Type="http://schemas.openxmlformats.org/officeDocument/2006/relationships/hyperlink" Target="https://mentor.ieee.org/802.11/dcn/20/11-20-1411-04-00be-pdt-mac-mlo-group-addressed-data-frame.docx" TargetMode="External"/><Relationship Id="rId632" Type="http://schemas.openxmlformats.org/officeDocument/2006/relationships/hyperlink" Target="https://mentor.ieee.org/802.11/dcn/20/11-20-1611-01-00be-pdt-mac-mlo-6-3-7-to-9-association.docx" TargetMode="External"/><Relationship Id="rId271" Type="http://schemas.openxmlformats.org/officeDocument/2006/relationships/hyperlink" Target="https://mentor.ieee.org/802.11/dcn/20/11-20-1404-01-00be-pdt-phy-support-for-non-ht-ht-vht-he-format-and-regulatory.doc" TargetMode="External"/><Relationship Id="rId24" Type="http://schemas.openxmlformats.org/officeDocument/2006/relationships/hyperlink" Target="https://mentor.ieee.org/802.11/dcn/20/11-20-1293-01-00be-pdt-phy-scope-and-eht-phy-functions.docx" TargetMode="External"/><Relationship Id="rId66" Type="http://schemas.openxmlformats.org/officeDocument/2006/relationships/hyperlink" Target="https://mentor.ieee.org/802.11/dcn/20/11-20-1447-04-00be-pdt-subcarriers-and-resource-allocation-for-multiple-rus.docx" TargetMode="External"/><Relationship Id="rId131" Type="http://schemas.openxmlformats.org/officeDocument/2006/relationships/hyperlink" Target="https://mentor.ieee.org/802.11/dcn/20/11-20-1276-02-00be-pdt-phy-eht-preamble-eht-sig.docx" TargetMode="External"/><Relationship Id="rId327" Type="http://schemas.openxmlformats.org/officeDocument/2006/relationships/hyperlink" Target="https://mentor.ieee.org/802.11/dcn/20/11-20-1434-04-00be-pdt-for-ns-ep-priority-access.docx" TargetMode="External"/><Relationship Id="rId369" Type="http://schemas.openxmlformats.org/officeDocument/2006/relationships/hyperlink" Target="https://mentor.ieee.org/802.11/dcn/20/11-20-1300-08-00be-pdt-mac-mlo-multi-link-setup-usage-and-rules-of-ml-ie.docx" TargetMode="External"/><Relationship Id="rId534" Type="http://schemas.openxmlformats.org/officeDocument/2006/relationships/hyperlink" Target="https://mentor.ieee.org/802.11/dcn/20/11-20-1409-02-00be-pdt-mac-sta-id.docx" TargetMode="External"/><Relationship Id="rId576" Type="http://schemas.openxmlformats.org/officeDocument/2006/relationships/hyperlink" Target="https://mentor.ieee.org/802.11/dcn/20/11-20-1333-00-00be-pdt-mac-mlo-discovery-ml-ie-usage-rules-in-the-context-of-discovery.docx" TargetMode="External"/><Relationship Id="rId173" Type="http://schemas.openxmlformats.org/officeDocument/2006/relationships/hyperlink" Target="https://mentor.ieee.org/802.11/dcn/20/11-20-1494-04-00be-pdt-of-eht-phy-data-scrambler-and-descrambler.docx" TargetMode="External"/><Relationship Id="rId229" Type="http://schemas.openxmlformats.org/officeDocument/2006/relationships/hyperlink" Target="https://mentor.ieee.org/802.11/dcn/20/11-20-1462-01-00be-pdt-phy-tx-mask.docx" TargetMode="External"/><Relationship Id="rId380" Type="http://schemas.openxmlformats.org/officeDocument/2006/relationships/hyperlink" Target="https://mentor.ieee.org/802.11/dcn/20/11-20-1431-01-00be-proposed-draft-specification-for-individual-addressed-data-delivery-without-ba-negotiation.docx" TargetMode="External"/><Relationship Id="rId436" Type="http://schemas.openxmlformats.org/officeDocument/2006/relationships/hyperlink" Target="https://mentor.ieee.org/802.11/dcn/20/11-20-1289-00-00be-visio-file-for-figure-33-xx-mlo-per-sta-independent-power-state.vsd" TargetMode="External"/><Relationship Id="rId601" Type="http://schemas.openxmlformats.org/officeDocument/2006/relationships/hyperlink" Target="https://mentor.ieee.org/802.11/dcn/20/11-20-1440-07-00be-pdt-mac-mlo-enhanced-multi-link-operation-mode.docx" TargetMode="External"/><Relationship Id="rId643" Type="http://schemas.openxmlformats.org/officeDocument/2006/relationships/fontTable" Target="fontTable.xml"/><Relationship Id="rId240" Type="http://schemas.openxmlformats.org/officeDocument/2006/relationships/hyperlink" Target="https://mentor.ieee.org/802.11/dcn/20/11-20-1253-00-00be-pdt-phy-modulation-accuracy.docx" TargetMode="External"/><Relationship Id="rId478" Type="http://schemas.openxmlformats.org/officeDocument/2006/relationships/hyperlink" Target="https://mentor.ieee.org/802.11/dcn/20/11-20-1299-05-00be-pdt-mac-mlo-multi-link-channel-access-str.docx" TargetMode="External"/><Relationship Id="rId35" Type="http://schemas.openxmlformats.org/officeDocument/2006/relationships/hyperlink" Target="https://mentor.ieee.org/802.11/dcn/20/11-20-1404-02-00be-pdt-phy-support-for-non-ht-ht-vht-he-format-and-regulatory.doc" TargetMode="External"/><Relationship Id="rId77" Type="http://schemas.openxmlformats.org/officeDocument/2006/relationships/hyperlink" Target="https://mentor.ieee.org/802.11/dcn/20/11-20-1160-06-00be-pdt-phy-mu-mimo.docx" TargetMode="External"/><Relationship Id="rId100" Type="http://schemas.openxmlformats.org/officeDocument/2006/relationships/hyperlink" Target="https://mentor.ieee.org/802.11/dcn/20/11-20-1338-05-00be-pdt-phy-eht-modulation-and-coding-eht-mcss.docx" TargetMode="External"/><Relationship Id="rId282" Type="http://schemas.openxmlformats.org/officeDocument/2006/relationships/hyperlink" Target="https://mentor.ieee.org/802.11/dcn/20/11-20-1294-04-00be-pdt-phy-eht-plme.docx" TargetMode="External"/><Relationship Id="rId338" Type="http://schemas.openxmlformats.org/officeDocument/2006/relationships/hyperlink" Target="https://mentor.ieee.org/802.11/dcn/20/11-20-1309-04-00be-proposed-draft-specification-for-ml-general-mld-authentication-mld-association-and-ml-setup.docx" TargetMode="External"/><Relationship Id="rId503" Type="http://schemas.openxmlformats.org/officeDocument/2006/relationships/hyperlink" Target="https://mentor.ieee.org/802.11/dcn/20/11-20-1320-01-00be-pdt-mac-mlo-multi-link-channel-access-capability-signaling.docx" TargetMode="External"/><Relationship Id="rId545" Type="http://schemas.openxmlformats.org/officeDocument/2006/relationships/hyperlink" Target="https://mentor.ieee.org/802.11/dcn/20/11-20-1255-05-00be-pdt-mac-mlo-discovery-discovery-procedures-including-probing-and-rnr.docx" TargetMode="External"/><Relationship Id="rId587" Type="http://schemas.openxmlformats.org/officeDocument/2006/relationships/hyperlink" Target="https://mentor.ieee.org/802.11/dcn/20/11-20-1272-01-00be-pdt-mac-mlo-multiple-bssid-procedure.docx" TargetMode="External"/><Relationship Id="rId8" Type="http://schemas.openxmlformats.org/officeDocument/2006/relationships/webSettings" Target="webSettings.xml"/><Relationship Id="rId142" Type="http://schemas.openxmlformats.org/officeDocument/2006/relationships/hyperlink" Target="https://mentor.ieee.org/802.11/dcn/20/11-20-1276-06-00be-pdt-phy-eht-preamble-eht-sig.docx" TargetMode="External"/><Relationship Id="rId184" Type="http://schemas.openxmlformats.org/officeDocument/2006/relationships/hyperlink" Target="https://mentor.ieee.org/802.11/dcn/20/11-20-1452-02-00be-pdt-segment-parser.docx" TargetMode="External"/><Relationship Id="rId391" Type="http://schemas.openxmlformats.org/officeDocument/2006/relationships/hyperlink" Target="https://mentor.ieee.org/802.11/dcn/20/11-20-1275-02-00be-mac-pdt-mlo-ba-procedure.docx" TargetMode="External"/><Relationship Id="rId405" Type="http://schemas.openxmlformats.org/officeDocument/2006/relationships/hyperlink" Target="https://mentor.ieee.org/802.11/dcn/20/11-20-1336-04-00be-11be-spec-text-for-mlo-ba-share-and-extension-of-sn-space.docx" TargetMode="External"/><Relationship Id="rId447" Type="http://schemas.openxmlformats.org/officeDocument/2006/relationships/hyperlink" Target="https://mentor.ieee.org/802.11/dcn/20/11-20-1291-06-00be-pdt-mac-mlo-enhanced-multi-link-single-radio-operation.docx" TargetMode="External"/><Relationship Id="rId612" Type="http://schemas.openxmlformats.org/officeDocument/2006/relationships/hyperlink" Target="https://mentor.ieee.org/802.11/dcn/20/11-20-1407-07-00be-pdt-mac-mlo-soft-ap-mld-operation.docx" TargetMode="External"/><Relationship Id="rId251" Type="http://schemas.openxmlformats.org/officeDocument/2006/relationships/hyperlink" Target="https://mentor.ieee.org/802.11/dcn/20/11-20-1252-02-00be-pdt-phy-frequency-tolerance.docx" TargetMode="External"/><Relationship Id="rId489" Type="http://schemas.openxmlformats.org/officeDocument/2006/relationships/hyperlink" Target="https://mentor.ieee.org/802.11/dcn/20/11-20-1395-09-00be-pdt-mac-mlo-multi-link-channel-access-general-non-str.docx" TargetMode="External"/><Relationship Id="rId46" Type="http://schemas.openxmlformats.org/officeDocument/2006/relationships/hyperlink" Target="https://mentor.ieee.org/802.11/dcn/20/11-20-1371-04-00be-pdt-phy-subcarriers-and-resource-allocation-for-wideband.docx" TargetMode="External"/><Relationship Id="rId293" Type="http://schemas.openxmlformats.org/officeDocument/2006/relationships/hyperlink" Target="https://mentor.ieee.org/802.11/dcn/20/11-20-1359-02-00be-pdt-mac-eht-operation-element.docx" TargetMode="External"/><Relationship Id="rId307" Type="http://schemas.openxmlformats.org/officeDocument/2006/relationships/hyperlink" Target="https://mentor.ieee.org/802.11/dcn/20/11-20-1353-02-00be-pdt-mac-eht-bss-operation.docx" TargetMode="External"/><Relationship Id="rId349" Type="http://schemas.openxmlformats.org/officeDocument/2006/relationships/hyperlink" Target="https://mentor.ieee.org/802.11/dcn/20/11-20-1445-01-00be-pdt-mac-mlo-setup-security.docx" TargetMode="External"/><Relationship Id="rId514" Type="http://schemas.openxmlformats.org/officeDocument/2006/relationships/hyperlink" Target="https://mentor.ieee.org/802.11/dcn/20/11-20-1320-08-00be-pdt-mac-mlo-multi-link-channel-access-capability-signaling.docx" TargetMode="External"/><Relationship Id="rId556" Type="http://schemas.openxmlformats.org/officeDocument/2006/relationships/hyperlink" Target="https://mentor.ieee.org/802.11/dcn/20/11-20-1274-08-00be-mac-pdt-mlo-ml-ie-structure.docx" TargetMode="External"/><Relationship Id="rId88" Type="http://schemas.openxmlformats.org/officeDocument/2006/relationships/hyperlink" Target="https://mentor.ieee.org/802.11/dcn/20/11-20-1479-02-00be-pdt-phy-t-block.docx" TargetMode="External"/><Relationship Id="rId111" Type="http://schemas.openxmlformats.org/officeDocument/2006/relationships/hyperlink" Target="https://mentor.ieee.org/802.11/dcn/20/11-20-1337-00-00be-pdt-phy-mathematical-description-of-signals.docx" TargetMode="External"/><Relationship Id="rId153" Type="http://schemas.openxmlformats.org/officeDocument/2006/relationships/hyperlink" Target="https://mentor.ieee.org/802.11/dcn/20/11-20-1260-04-00be-pdt-phy-eht-stf.docx" TargetMode="External"/><Relationship Id="rId195" Type="http://schemas.openxmlformats.org/officeDocument/2006/relationships/hyperlink" Target="https://mentor.ieee.org/802.11/dcn/20/11-20-1448-07-00be-pdt-resource-unit-interleaving-for-rus-and-multipe-rus.docx" TargetMode="External"/><Relationship Id="rId209" Type="http://schemas.openxmlformats.org/officeDocument/2006/relationships/hyperlink" Target="https://mentor.ieee.org/802.11/dcn/20/11-20-1349-03-00be-pdt-constellation-mapping.docx" TargetMode="External"/><Relationship Id="rId360" Type="http://schemas.openxmlformats.org/officeDocument/2006/relationships/hyperlink" Target="https://mentor.ieee.org/802.11/dcn/20/11-20-1300-02-00be-pdt-mac-mlo-multi-link-setup-usage-and-rules-of-ml-ie.docx" TargetMode="External"/><Relationship Id="rId416" Type="http://schemas.openxmlformats.org/officeDocument/2006/relationships/hyperlink" Target="https://mentor.ieee.org/802.11/dcn/20/11-20-1292-06-00be-pdt-mac-mlo-power-save-traffic-indication.docx" TargetMode="External"/><Relationship Id="rId598" Type="http://schemas.openxmlformats.org/officeDocument/2006/relationships/hyperlink" Target="https://mentor.ieee.org/802.11/dcn/20/11-20-1440-04-00be-pdt-mac-mlo-enhanced-multi-link-operation-mode.docx" TargetMode="External"/><Relationship Id="rId220" Type="http://schemas.openxmlformats.org/officeDocument/2006/relationships/hyperlink" Target="https://mentor.ieee.org/802.11/dcn/20/11-20-1231-02-00be-pdt-phy-beamforming.docx" TargetMode="External"/><Relationship Id="rId458" Type="http://schemas.openxmlformats.org/officeDocument/2006/relationships/hyperlink" Target="https://mentor.ieee.org/802.11/dcn/20/11-20-1488-00-00be-pdt-mac-mlo-group-addressed-frame-beacon.docx" TargetMode="External"/><Relationship Id="rId623" Type="http://schemas.openxmlformats.org/officeDocument/2006/relationships/hyperlink" Target="https://mentor.ieee.org/802.11/dcn/20/11-20-1407-11-00be-pdt-mac-mlo-soft-ap-mld-operation.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15-06-00be-draft-text-for-support-for-large-bandwidth.docx" TargetMode="External"/><Relationship Id="rId262" Type="http://schemas.openxmlformats.org/officeDocument/2006/relationships/hyperlink" Target="https://mentor.ieee.org/802.11/dcn/20/11-20-1254-06-00be-pdt-phy-receive-specification-general-and-receiver-minimum-input-sensitivity-and-channel-rejection.docx" TargetMode="External"/><Relationship Id="rId318" Type="http://schemas.openxmlformats.org/officeDocument/2006/relationships/hyperlink" Target="https://mentor.ieee.org/802.11/dcn/20/11-20-1408-00-00be-pdt-mac-txop-preamble-puncturing.docx" TargetMode="External"/><Relationship Id="rId525" Type="http://schemas.openxmlformats.org/officeDocument/2006/relationships/hyperlink" Target="https://mentor.ieee.org/802.11/dcn/20/11-20-1271-01-00be-pdt-mac-mlo-multi-link-channel-access-end-ppdu-alignment.docx" TargetMode="External"/><Relationship Id="rId567" Type="http://schemas.openxmlformats.org/officeDocument/2006/relationships/hyperlink" Target="https://mentor.ieee.org/802.11/dcn/20/11-20-1274-08-00be-mac-pdt-mlo-ml-ie-structure.docx" TargetMode="External"/><Relationship Id="rId99" Type="http://schemas.openxmlformats.org/officeDocument/2006/relationships/hyperlink" Target="https://mentor.ieee.org/802.11/dcn/20/11-20-1338-04-00be-pdt-phy-eht-modulation-and-coding-eht-mcss.docx" TargetMode="External"/><Relationship Id="rId122" Type="http://schemas.openxmlformats.org/officeDocument/2006/relationships/hyperlink" Target="https://mentor.ieee.org/802.11/dcn/20/11-20-1329-02-00be-pdt-eht-preamble-l-stf-l-ltf-l-sig-and-rl-sig.docx" TargetMode="External"/><Relationship Id="rId164" Type="http://schemas.openxmlformats.org/officeDocument/2006/relationships/hyperlink" Target="https://mentor.ieee.org/802.11/dcn/20/11-20-1319-02-00be-pdt-phy-preamble-puncture.docx" TargetMode="External"/><Relationship Id="rId371" Type="http://schemas.openxmlformats.org/officeDocument/2006/relationships/hyperlink" Target="https://mentor.ieee.org/802.11/dcn/20/11-20-1667-00-00be-pdt-mac-mlo-discovery-information-request.docx" TargetMode="External"/><Relationship Id="rId427" Type="http://schemas.openxmlformats.org/officeDocument/2006/relationships/hyperlink" Target="https://mentor.ieee.org/802.11/dcn/20/11-20-1332-04-00be-pdt-mac-mlo-bss-parameter-update.docx" TargetMode="External"/><Relationship Id="rId469" Type="http://schemas.openxmlformats.org/officeDocument/2006/relationships/hyperlink" Target="https://mentor.ieee.org/802.11/dcn/20/11-20-1299-01-00be-pdt-mac-mlo-multi-link-channel-access-str.docx" TargetMode="External"/><Relationship Id="rId634" Type="http://schemas.openxmlformats.org/officeDocument/2006/relationships/hyperlink" Target="https://mentor.ieee.org/802.11/dcn/20/11-20-1610-00-00be-pdt-mac-mlo-6-3-5-and-6-authentication.docx" TargetMode="External"/><Relationship Id="rId26" Type="http://schemas.openxmlformats.org/officeDocument/2006/relationships/hyperlink" Target="https://mentor.ieee.org/802.11/dcn/20/11-20-1403-01-00be-pdt-phy-txvector-rxvector-trigvector-config-vector.doc" TargetMode="External"/><Relationship Id="rId231" Type="http://schemas.openxmlformats.org/officeDocument/2006/relationships/hyperlink" Target="https://mentor.ieee.org/802.11/dcn/20/11-20-1480-00-00be-pdt-phy-s-flatness.docx" TargetMode="External"/><Relationship Id="rId273" Type="http://schemas.openxmlformats.org/officeDocument/2006/relationships/hyperlink" Target="https://mentor.ieee.org/802.11/dcn/20/11-20-1404-02-00be-pdt-phy-support-for-non-ht-ht-vht-he-format-and-regulatory.doc" TargetMode="External"/><Relationship Id="rId329" Type="http://schemas.openxmlformats.org/officeDocument/2006/relationships/hyperlink" Target="https://mentor.ieee.org/802.11/dcn/20/11-20-1434-06-00be-pdt-for-ns-ep-priority-access.docx" TargetMode="External"/><Relationship Id="rId480" Type="http://schemas.openxmlformats.org/officeDocument/2006/relationships/hyperlink" Target="https://mentor.ieee.org/802.11/dcn/20/11-20-1395-00-00be-pdt-mac-mlo-multi-link-channel-access-general-non-str.docx" TargetMode="External"/><Relationship Id="rId536" Type="http://schemas.openxmlformats.org/officeDocument/2006/relationships/hyperlink" Target="https://mentor.ieee.org/802.11/dcn/20/11-20-1255-00-00be-pdt-mac-mlo-discovery-discovery-procedures-including-probing-and-rnr.docx" TargetMode="External"/><Relationship Id="rId68" Type="http://schemas.openxmlformats.org/officeDocument/2006/relationships/hyperlink" Target="https://mentor.ieee.org/802.11/dcn/20/11-20-1447-06-00be-pdt-subcarriers-and-resource-allocation-for-multiple-rus.docx" TargetMode="External"/><Relationship Id="rId133" Type="http://schemas.openxmlformats.org/officeDocument/2006/relationships/hyperlink" Target="https://mentor.ieee.org/802.11/dcn/20/11-20-1276-04-00be-pdt-phy-eht-preamble-eht-sig.docx" TargetMode="External"/><Relationship Id="rId175" Type="http://schemas.openxmlformats.org/officeDocument/2006/relationships/hyperlink" Target="https://mentor.ieee.org/802.11/dcn/20/11-20-1339-01-00be-pdt-phy-data-field-coding.docx" TargetMode="External"/><Relationship Id="rId340" Type="http://schemas.openxmlformats.org/officeDocument/2006/relationships/hyperlink" Target="https://mentor.ieee.org/802.11/dcn/20/11-20-1309-06-00be-proposed-draft-specification-for-ml-general-mld-authentication-mld-association-and-ml-setup.docx" TargetMode="External"/><Relationship Id="rId578" Type="http://schemas.openxmlformats.org/officeDocument/2006/relationships/hyperlink" Target="https://mentor.ieee.org/802.11/dcn/20/11-20-1333-02-00be-pdt-mac-mlo-discovery-ml-ie-usage-rules-in-the-context-of-discovery.docx" TargetMode="External"/><Relationship Id="rId200" Type="http://schemas.openxmlformats.org/officeDocument/2006/relationships/hyperlink" Target="https://mentor.ieee.org/802.11/dcn/20/11-20-1351-02-00be-pdt-phy-pilot.docx" TargetMode="External"/><Relationship Id="rId382" Type="http://schemas.openxmlformats.org/officeDocument/2006/relationships/hyperlink" Target="https://mentor.ieee.org/802.11/dcn/20/11-20-1431-03-00be-proposed-draft-specification-for-individual-addressed-data-delivery-without-ba-negotiation.docx" TargetMode="External"/><Relationship Id="rId438" Type="http://schemas.openxmlformats.org/officeDocument/2006/relationships/hyperlink" Target="https://mentor.ieee.org/802.11/dcn/20/11-20-1270-01-00be-pdt-mac-mlo-power-save-procedures.docx" TargetMode="External"/><Relationship Id="rId603" Type="http://schemas.openxmlformats.org/officeDocument/2006/relationships/hyperlink" Target="https://mentor.ieee.org/802.11/dcn/20/11-20-1440-06-00be-pdt-mac-mlo-enhanced-multi-link-operation-mode.docx" TargetMode="External"/><Relationship Id="rId645" Type="http://schemas.openxmlformats.org/officeDocument/2006/relationships/theme" Target="theme/theme1.xml"/><Relationship Id="rId242" Type="http://schemas.openxmlformats.org/officeDocument/2006/relationships/hyperlink" Target="https://mentor.ieee.org/802.11/dcn/20/11-20-1253-02-00be-pdt-phy-modulation-accuracy.docx" TargetMode="External"/><Relationship Id="rId284" Type="http://schemas.openxmlformats.org/officeDocument/2006/relationships/hyperlink" Target="https://mentor.ieee.org/802.11/dcn/20/11-20-1290-01-00be-pdt-phy-parameters-for-eht-mcss.docx" TargetMode="External"/><Relationship Id="rId491" Type="http://schemas.openxmlformats.org/officeDocument/2006/relationships/hyperlink" Target="https://mentor.ieee.org/802.11/dcn/20/11-20-1395-11-00be-pdt-mac-mlo-multi-link-channel-access-general-non-str.docx" TargetMode="External"/><Relationship Id="rId505" Type="http://schemas.openxmlformats.org/officeDocument/2006/relationships/hyperlink" Target="https://mentor.ieee.org/802.11/dcn/20/11-20-1320-03-00be-pdt-mac-mlo-multi-link-channel-access-capability-signaling.docx" TargetMode="External"/><Relationship Id="rId37" Type="http://schemas.openxmlformats.org/officeDocument/2006/relationships/hyperlink" Target="https://mentor.ieee.org/802.11/dcn/20/11-20-1314-00-00be-draft-text-for-wideband-and-noncontiguous-spectrum-utilization.docx" TargetMode="External"/><Relationship Id="rId79" Type="http://schemas.openxmlformats.org/officeDocument/2006/relationships/hyperlink" Target="https://mentor.ieee.org/802.11/dcn/20/11-20-1160-04-00be-pdt-phy-mu-mimo.docx" TargetMode="External"/><Relationship Id="rId102" Type="http://schemas.openxmlformats.org/officeDocument/2006/relationships/hyperlink" Target="https://mentor.ieee.org/802.11/dcn/20/11-20-1338-05-00be-pdt-phy-eht-modulation-and-coding-eht-mcss.docx" TargetMode="External"/><Relationship Id="rId144" Type="http://schemas.openxmlformats.org/officeDocument/2006/relationships/hyperlink" Target="https://mentor.ieee.org/802.11/dcn/20/11-20-1276-07-00be-pdt-phy-eht-preamble-eht-sig.docx" TargetMode="External"/><Relationship Id="rId547" Type="http://schemas.openxmlformats.org/officeDocument/2006/relationships/hyperlink" Target="https://mentor.ieee.org/802.11/dcn/20/11-20-1255-05-00be-pdt-mac-mlo-discovery-discovery-procedures-including-probing-and-rnr.docx" TargetMode="External"/><Relationship Id="rId589" Type="http://schemas.openxmlformats.org/officeDocument/2006/relationships/hyperlink" Target="https://mentor.ieee.org/802.11/dcn/20/11-20-1261-00-00be-pdt-mac-mlo-retransmissions.docx" TargetMode="External"/><Relationship Id="rId90" Type="http://schemas.openxmlformats.org/officeDocument/2006/relationships/hyperlink" Target="https://mentor.ieee.org/802.11/dcn/20/11-20-1479-02-00be-pdt-phy-t-block.docx" TargetMode="External"/><Relationship Id="rId186" Type="http://schemas.openxmlformats.org/officeDocument/2006/relationships/hyperlink" Target="https://mentor.ieee.org/802.11/dcn/20/11-20-1452-02-00be-pdt-segment-parser.docx" TargetMode="External"/><Relationship Id="rId351" Type="http://schemas.openxmlformats.org/officeDocument/2006/relationships/hyperlink" Target="https://mentor.ieee.org/802.11/dcn/20/11-20-1445-03-00be-pdt-mac-mlo-setup-security.docx" TargetMode="External"/><Relationship Id="rId393" Type="http://schemas.openxmlformats.org/officeDocument/2006/relationships/hyperlink" Target="https://mentor.ieee.org/802.11/dcn/20/11-20-1275-04-00be-mac-pdt-mlo-ba-procedure.docx" TargetMode="External"/><Relationship Id="rId407" Type="http://schemas.openxmlformats.org/officeDocument/2006/relationships/hyperlink" Target="https://mentor.ieee.org/802.11/dcn/20/11-20-1336-05-00be-11be-spec-text-for-mlo-ba-share-and-extension-of-sn-space.docx" TargetMode="External"/><Relationship Id="rId449" Type="http://schemas.openxmlformats.org/officeDocument/2006/relationships/hyperlink" Target="https://mentor.ieee.org/802.11/dcn/20/11-20-1291-08-00be-pdt-mac-mlo-enhanced-multi-link-single-radio-operation.docx" TargetMode="External"/><Relationship Id="rId614" Type="http://schemas.openxmlformats.org/officeDocument/2006/relationships/hyperlink" Target="https://mentor.ieee.org/802.11/dcn/20/11-20-1407-09-00be-pdt-mac-mlo-soft-ap-mld-operation.docx" TargetMode="External"/><Relationship Id="rId211" Type="http://schemas.openxmlformats.org/officeDocument/2006/relationships/hyperlink" Target="https://mentor.ieee.org/802.11/dcn/20/11-20-1349-02-00be-pdt-constellation-mapping.docx" TargetMode="External"/><Relationship Id="rId253" Type="http://schemas.openxmlformats.org/officeDocument/2006/relationships/hyperlink" Target="https://mentor.ieee.org/802.11/dcn/20/11-20-1254-00-00be-pdt-phy-receive-specification-general-and-receiver-minimum-input-sensitivity-and-channel-rejection.docx" TargetMode="External"/><Relationship Id="rId295" Type="http://schemas.openxmlformats.org/officeDocument/2006/relationships/hyperlink" Target="https://mentor.ieee.org/802.11/dcn/20/11-20-1359-04-00be-pdt-mac-eht-operation-element.docx" TargetMode="External"/><Relationship Id="rId309" Type="http://schemas.openxmlformats.org/officeDocument/2006/relationships/hyperlink" Target="https://mentor.ieee.org/802.11/dcn/20/11-20-1353-05-00be-pdt-mac-eht-bss-operation.docx" TargetMode="External"/><Relationship Id="rId460" Type="http://schemas.openxmlformats.org/officeDocument/2006/relationships/hyperlink" Target="https://mentor.ieee.org/802.11/dcn/20/11-20-1411-00-00be-pdt-mac-mlo-group-addressed-data-frame.docx" TargetMode="External"/><Relationship Id="rId516" Type="http://schemas.openxmlformats.org/officeDocument/2006/relationships/hyperlink" Target="https://mentor.ieee.org/802.11/dcn/20/11-20-1271-00-00be-pdt-mac-mlo-multi-link-channel-access-end-ppdu-alignment.docx" TargetMode="External"/><Relationship Id="rId48" Type="http://schemas.openxmlformats.org/officeDocument/2006/relationships/hyperlink" Target="https://mentor.ieee.org/802.11/dcn/20/11-20-1315-00-00be-draft-text-for-support-for-large-bandwidth.docx" TargetMode="External"/><Relationship Id="rId113" Type="http://schemas.openxmlformats.org/officeDocument/2006/relationships/hyperlink" Target="https://mentor.ieee.org/802.11/dcn/20/11-20-1337-02-00be-pdt-phy-mathematical-description-of-signals.docx" TargetMode="External"/><Relationship Id="rId320" Type="http://schemas.openxmlformats.org/officeDocument/2006/relationships/hyperlink" Target="https://mentor.ieee.org/802.11/dcn/20/11-20-1408-02-00be-pdt-mac-txop-preamble-puncturing.docx" TargetMode="External"/><Relationship Id="rId558" Type="http://schemas.openxmlformats.org/officeDocument/2006/relationships/hyperlink" Target="https://mentor.ieee.org/802.11/dcn/20/11-20-1288-00-00be-visio-file-for-figure-33-xx-figure-33-xxx-illustration-of-multi-link-element-carrying-per-sta-profile-subelements.vsd" TargetMode="External"/><Relationship Id="rId155" Type="http://schemas.openxmlformats.org/officeDocument/2006/relationships/hyperlink" Target="https://mentor.ieee.org/802.11/dcn/20/11-20-1495-01-00be-pdt-of-eht-ltf-sequences.docx" TargetMode="External"/><Relationship Id="rId197" Type="http://schemas.openxmlformats.org/officeDocument/2006/relationships/hyperlink" Target="https://mentor.ieee.org/802.11/dcn/20/11-20-1448-07-00be-pdt-resource-unit-interleaving-for-rus-and-multipe-rus.docx" TargetMode="External"/><Relationship Id="rId362" Type="http://schemas.openxmlformats.org/officeDocument/2006/relationships/hyperlink" Target="https://mentor.ieee.org/802.11/dcn/20/11-20-1300-04-00be-pdt-mac-mlo-multi-link-setup-usage-and-rules-of-ml-ie.docx" TargetMode="External"/><Relationship Id="rId418" Type="http://schemas.openxmlformats.org/officeDocument/2006/relationships/hyperlink" Target="https://mentor.ieee.org/802.11/dcn/20/11-20-1332-00-00be-pdt-mac-mlo-bss-parameter-update.docx" TargetMode="External"/><Relationship Id="rId625" Type="http://schemas.openxmlformats.org/officeDocument/2006/relationships/hyperlink" Target="https://mentor.ieee.org/802.11/dcn/20/11-20-1407-09-00be-pdt-mac-mlo-soft-ap-mld-operation.docx" TargetMode="External"/><Relationship Id="rId222" Type="http://schemas.openxmlformats.org/officeDocument/2006/relationships/hyperlink" Target="https://mentor.ieee.org/802.11/dcn/20/11-20-1231-01-00be-pdt-phy-beamforming.docx" TargetMode="External"/><Relationship Id="rId264" Type="http://schemas.openxmlformats.org/officeDocument/2006/relationships/hyperlink" Target="https://mentor.ieee.org/802.11/dcn/20/11-20-1229-01-00be-pdt-phy-channel-numbering-and-channelization.docx" TargetMode="External"/><Relationship Id="rId471" Type="http://schemas.openxmlformats.org/officeDocument/2006/relationships/hyperlink" Target="https://mentor.ieee.org/802.11/dcn/20/11-20-1299-03-00be-pdt-mac-mlo-multi-link-channel-access-str.docx" TargetMode="External"/><Relationship Id="rId17" Type="http://schemas.openxmlformats.org/officeDocument/2006/relationships/hyperlink" Target="https://mentor.ieee.org/802.11/dcn/20/11-20-1307-01-00be-pdt-phy-introduction-to-eht-phy.docx" TargetMode="External"/><Relationship Id="rId59" Type="http://schemas.openxmlformats.org/officeDocument/2006/relationships/hyperlink" Target="https://mentor.ieee.org/802.11/dcn/20/11-20-1316-00-00be-draft-text-for-subcarriers-and-resource-allocation-for-single-ru.docx" TargetMode="External"/><Relationship Id="rId124" Type="http://schemas.openxmlformats.org/officeDocument/2006/relationships/hyperlink" Target="https://mentor.ieee.org/802.11/dcn/20/11-20-1464-00-00be-pdt-phy-u-sig.docx" TargetMode="External"/><Relationship Id="rId527" Type="http://schemas.openxmlformats.org/officeDocument/2006/relationships/hyperlink" Target="https://mentor.ieee.org/802.11/dcn/20/11-20-1271-07-00be-pdt-mac-mlo-multi-link-channel-access-end-ppdu-alignment.docx" TargetMode="External"/><Relationship Id="rId569" Type="http://schemas.openxmlformats.org/officeDocument/2006/relationships/hyperlink" Target="https://mentor.ieee.org/802.11/dcn/20/11-20-1592-00-00be-ml-ie-in-authentication-frame.docx" TargetMode="External"/><Relationship Id="rId70" Type="http://schemas.openxmlformats.org/officeDocument/2006/relationships/hyperlink" Target="https://mentor.ieee.org/802.11/dcn/20/11-20-1447-06-00be-pdt-subcarriers-and-resource-allocation-for-multiple-rus.docx" TargetMode="External"/><Relationship Id="rId166" Type="http://schemas.openxmlformats.org/officeDocument/2006/relationships/hyperlink" Target="https://mentor.ieee.org/802.11/dcn/20/11-20-1494-00-00be-pdt-of-eht-phy-data-scrambler-and-descrambler.docx" TargetMode="External"/><Relationship Id="rId331" Type="http://schemas.openxmlformats.org/officeDocument/2006/relationships/hyperlink" Target="https://mentor.ieee.org/802.11/dcn/20/11-20-1434-04-00be-pdt-for-ns-ep-priority-access.docx" TargetMode="External"/><Relationship Id="rId373" Type="http://schemas.openxmlformats.org/officeDocument/2006/relationships/hyperlink" Target="https://mentor.ieee.org/802.11/dcn/20/11-20-1256-01-00be-pdt-mac-mlo-tid-mapping-link-management-default-mode-and-enablement.docx" TargetMode="External"/><Relationship Id="rId429" Type="http://schemas.openxmlformats.org/officeDocument/2006/relationships/hyperlink" Target="https://mentor.ieee.org/802.11/dcn/20/11-20-1332-04-00be-pdt-mac-mlo-bss-parameter-update.docx" TargetMode="External"/><Relationship Id="rId580" Type="http://schemas.openxmlformats.org/officeDocument/2006/relationships/hyperlink" Target="https://mentor.ieee.org/802.11/dcn/20/11-20-1333-02-00be-pdt-mac-mlo-discovery-ml-ie-usage-rules-in-the-context-of-discovery.docx" TargetMode="External"/><Relationship Id="rId636" Type="http://schemas.openxmlformats.org/officeDocument/2006/relationships/hyperlink" Target="https://mentor.ieee.org/802.11/dcn/20/11-20-1659-00-00be-pdt-mac-mlo-6-3-7-to-6-3-9-association-1.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F1477237-23D3-4E98-B9D8-D38BEAA11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2070</TotalTime>
  <Pages>45</Pages>
  <Words>20346</Words>
  <Characters>115975</Characters>
  <Application>Microsoft Office Word</Application>
  <DocSecurity>0</DocSecurity>
  <Lines>966</Lines>
  <Paragraphs>272</Paragraphs>
  <ScaleCrop>false</ScaleCrop>
  <HeadingPairs>
    <vt:vector size="2" baseType="variant">
      <vt:variant>
        <vt:lpstr>Title</vt:lpstr>
      </vt:variant>
      <vt:variant>
        <vt:i4>1</vt:i4>
      </vt:variant>
    </vt:vector>
  </HeadingPairs>
  <TitlesOfParts>
    <vt:vector size="1" baseType="lpstr">
      <vt:lpstr>doc.: IEEE 802.11-20/0997r56</vt:lpstr>
    </vt:vector>
  </TitlesOfParts>
  <Company>Qualcomm Inc.</Company>
  <LinksUpToDate>false</LinksUpToDate>
  <CharactersWithSpaces>136049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802.11-20/0997r56</dc:title>
  <dc:subject>Agenda</dc:subject>
  <dc:creator>Alfred Asterjadhi</dc:creator>
  <cp:keywords>Volunteer and Status</cp:keywords>
  <dc:description/>
  <cp:lastModifiedBy>Edward Au</cp:lastModifiedBy>
  <cp:revision>1368</cp:revision>
  <cp:lastPrinted>2020-07-07T16:13:00Z</cp:lastPrinted>
  <dcterms:created xsi:type="dcterms:W3CDTF">2020-07-30T22:19:00Z</dcterms:created>
  <dcterms:modified xsi:type="dcterms:W3CDTF">2020-10-22T22:01:00Z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