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66771247" w:rsidR="00CA09B2" w:rsidRDefault="00CA09B2" w:rsidP="00BB6D00">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10-</w:t>
            </w:r>
            <w:r w:rsidR="00593188">
              <w:rPr>
                <w:b w:val="0"/>
                <w:sz w:val="20"/>
              </w:rPr>
              <w:t>1</w:t>
            </w:r>
            <w:r w:rsidR="004A76E9">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B299E" w:rsidRDefault="001B299E">
                            <w:pPr>
                              <w:pStyle w:val="T1"/>
                              <w:spacing w:after="120"/>
                            </w:pPr>
                            <w:r>
                              <w:t>Abstract</w:t>
                            </w:r>
                          </w:p>
                          <w:p w14:paraId="30292F72" w14:textId="69724688" w:rsidR="001B299E" w:rsidRDefault="001B299E">
                            <w:pPr>
                              <w:jc w:val="both"/>
                            </w:pPr>
                            <w:r>
                              <w:t>This document contains a table with the spec text volunteers and status updates for TGbe D0.1</w:t>
                            </w:r>
                            <w:r w:rsidR="00757ED3">
                              <w:t xml:space="preserve"> and D0.2</w:t>
                            </w:r>
                            <w:r>
                              <w:t>.</w:t>
                            </w:r>
                          </w:p>
                          <w:p w14:paraId="370DF1EB" w14:textId="77777777" w:rsidR="001B299E" w:rsidRDefault="001B299E">
                            <w:pPr>
                              <w:jc w:val="both"/>
                            </w:pPr>
                          </w:p>
                          <w:p w14:paraId="2E83F19A" w14:textId="16D85E04" w:rsidR="001B299E" w:rsidRDefault="001B299E" w:rsidP="00935D59">
                            <w:pPr>
                              <w:jc w:val="both"/>
                            </w:pPr>
                          </w:p>
                          <w:p w14:paraId="059B745B" w14:textId="37CB83AD" w:rsidR="001B299E" w:rsidRDefault="001B299E" w:rsidP="00935D59">
                            <w:pPr>
                              <w:jc w:val="both"/>
                            </w:pPr>
                          </w:p>
                          <w:p w14:paraId="15875BAB" w14:textId="04D45E1B" w:rsidR="001B299E" w:rsidRDefault="001B299E" w:rsidP="00935D59">
                            <w:pPr>
                              <w:jc w:val="both"/>
                            </w:pPr>
                          </w:p>
                          <w:p w14:paraId="622AE103" w14:textId="22071A91" w:rsidR="001B299E" w:rsidRDefault="001B299E" w:rsidP="00935D59">
                            <w:pPr>
                              <w:jc w:val="both"/>
                            </w:pPr>
                          </w:p>
                          <w:p w14:paraId="0592E46D" w14:textId="6F51E277" w:rsidR="001B299E" w:rsidRDefault="001B299E" w:rsidP="00935D59">
                            <w:pPr>
                              <w:jc w:val="both"/>
                            </w:pPr>
                          </w:p>
                          <w:p w14:paraId="3369EA44" w14:textId="014CF013" w:rsidR="001B299E" w:rsidRDefault="001B299E" w:rsidP="00935D59">
                            <w:pPr>
                              <w:jc w:val="both"/>
                            </w:pPr>
                          </w:p>
                          <w:p w14:paraId="7FA2B34F" w14:textId="1FC5D690" w:rsidR="001B299E" w:rsidRDefault="001B299E" w:rsidP="00935D59">
                            <w:pPr>
                              <w:jc w:val="both"/>
                            </w:pPr>
                          </w:p>
                          <w:p w14:paraId="03C510E2" w14:textId="3A2554EA" w:rsidR="001B299E" w:rsidRDefault="001B299E" w:rsidP="00935D59">
                            <w:pPr>
                              <w:jc w:val="both"/>
                            </w:pPr>
                          </w:p>
                          <w:p w14:paraId="4537724B" w14:textId="7B28868D" w:rsidR="001B299E" w:rsidRDefault="001B299E" w:rsidP="00935D59">
                            <w:pPr>
                              <w:jc w:val="both"/>
                            </w:pPr>
                          </w:p>
                          <w:p w14:paraId="5CBED139" w14:textId="1F6D573E" w:rsidR="001B299E" w:rsidRDefault="001B299E" w:rsidP="00935D59">
                            <w:pPr>
                              <w:jc w:val="both"/>
                            </w:pPr>
                          </w:p>
                          <w:p w14:paraId="40B8AFB4" w14:textId="08395F7D" w:rsidR="001B299E" w:rsidRDefault="001B299E" w:rsidP="00935D59">
                            <w:pPr>
                              <w:jc w:val="both"/>
                            </w:pPr>
                          </w:p>
                          <w:p w14:paraId="1C1102BF" w14:textId="53A3260A" w:rsidR="001B299E" w:rsidRDefault="001B299E" w:rsidP="00935D59">
                            <w:pPr>
                              <w:jc w:val="both"/>
                            </w:pPr>
                          </w:p>
                          <w:p w14:paraId="34F72081" w14:textId="07A6CAA9" w:rsidR="001B299E" w:rsidRDefault="001B299E" w:rsidP="00935D59">
                            <w:pPr>
                              <w:jc w:val="both"/>
                            </w:pPr>
                          </w:p>
                          <w:p w14:paraId="24B9680C" w14:textId="77D9661A" w:rsidR="001B299E" w:rsidRDefault="001B299E" w:rsidP="00935D59">
                            <w:pPr>
                              <w:jc w:val="both"/>
                            </w:pPr>
                          </w:p>
                          <w:p w14:paraId="6A2EFA2A" w14:textId="27400DE0" w:rsidR="001B299E" w:rsidRDefault="001B299E" w:rsidP="00935D59">
                            <w:pPr>
                              <w:jc w:val="both"/>
                            </w:pPr>
                          </w:p>
                          <w:p w14:paraId="5F612470" w14:textId="2CBFC344" w:rsidR="001B299E" w:rsidRDefault="001B299E" w:rsidP="00935D59">
                            <w:pPr>
                              <w:jc w:val="both"/>
                            </w:pPr>
                          </w:p>
                          <w:p w14:paraId="53B2D4BB" w14:textId="0E97D949" w:rsidR="001B299E" w:rsidRDefault="001B299E" w:rsidP="00935D59">
                            <w:pPr>
                              <w:jc w:val="both"/>
                            </w:pPr>
                          </w:p>
                          <w:p w14:paraId="727786B4" w14:textId="6E77A8A4" w:rsidR="001B299E" w:rsidRDefault="001B299E" w:rsidP="00935D59">
                            <w:pPr>
                              <w:jc w:val="both"/>
                            </w:pPr>
                          </w:p>
                          <w:p w14:paraId="7F8D8227" w14:textId="72C705A1" w:rsidR="001B299E" w:rsidRDefault="001B299E" w:rsidP="00935D59">
                            <w:pPr>
                              <w:jc w:val="both"/>
                            </w:pPr>
                          </w:p>
                          <w:p w14:paraId="582FEE3E" w14:textId="41D3AAFF" w:rsidR="001B299E" w:rsidRDefault="001B299E" w:rsidP="00935D59">
                            <w:pPr>
                              <w:jc w:val="both"/>
                            </w:pPr>
                          </w:p>
                          <w:p w14:paraId="7053D6BE" w14:textId="5B623C9F" w:rsidR="001B299E" w:rsidRDefault="001B299E" w:rsidP="00935D59">
                            <w:pPr>
                              <w:jc w:val="both"/>
                            </w:pPr>
                          </w:p>
                          <w:p w14:paraId="62BC7481" w14:textId="72CE6369" w:rsidR="001B299E" w:rsidRDefault="001B299E" w:rsidP="00935D59">
                            <w:pPr>
                              <w:jc w:val="both"/>
                            </w:pPr>
                          </w:p>
                          <w:p w14:paraId="72C89838" w14:textId="14849DE6" w:rsidR="001B299E" w:rsidRDefault="001B299E" w:rsidP="00935D59">
                            <w:pPr>
                              <w:jc w:val="both"/>
                            </w:pPr>
                          </w:p>
                          <w:p w14:paraId="3EAA3647" w14:textId="22F124B3" w:rsidR="001B299E" w:rsidRDefault="001B299E" w:rsidP="00935D59">
                            <w:pPr>
                              <w:jc w:val="both"/>
                            </w:pPr>
                          </w:p>
                          <w:p w14:paraId="1819B7E1" w14:textId="2DAFE5D7" w:rsidR="001B299E" w:rsidRDefault="001B299E" w:rsidP="00935D59">
                            <w:pPr>
                              <w:jc w:val="both"/>
                            </w:pPr>
                          </w:p>
                          <w:p w14:paraId="50113E4C" w14:textId="408FD79B" w:rsidR="001B299E" w:rsidRDefault="001B299E" w:rsidP="00935D59">
                            <w:pPr>
                              <w:jc w:val="both"/>
                            </w:pPr>
                          </w:p>
                          <w:p w14:paraId="694F21A9" w14:textId="1BCB2DC2" w:rsidR="001B299E" w:rsidRDefault="001B299E" w:rsidP="00935D59">
                            <w:pPr>
                              <w:jc w:val="both"/>
                            </w:pPr>
                          </w:p>
                          <w:p w14:paraId="5CA72B64" w14:textId="143872D9" w:rsidR="001B299E" w:rsidRDefault="001B299E" w:rsidP="00935D59">
                            <w:pPr>
                              <w:jc w:val="both"/>
                            </w:pPr>
                          </w:p>
                          <w:p w14:paraId="549AA84D" w14:textId="77777777" w:rsidR="001B299E" w:rsidRPr="00935D59" w:rsidRDefault="001B299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1B299E" w:rsidRDefault="001B299E">
                      <w:pPr>
                        <w:pStyle w:val="T1"/>
                        <w:spacing w:after="120"/>
                      </w:pPr>
                      <w:r>
                        <w:t>Abstract</w:t>
                      </w:r>
                    </w:p>
                    <w:p w14:paraId="30292F72" w14:textId="69724688" w:rsidR="001B299E" w:rsidRDefault="001B299E">
                      <w:pPr>
                        <w:jc w:val="both"/>
                      </w:pPr>
                      <w:r>
                        <w:t>This document contains a table with the spec text volunteers and status updates for TGbe D0.1</w:t>
                      </w:r>
                      <w:r w:rsidR="00757ED3">
                        <w:t xml:space="preserve"> and D0.2</w:t>
                      </w:r>
                      <w:r>
                        <w:t>.</w:t>
                      </w:r>
                    </w:p>
                    <w:p w14:paraId="370DF1EB" w14:textId="77777777" w:rsidR="001B299E" w:rsidRDefault="001B299E">
                      <w:pPr>
                        <w:jc w:val="both"/>
                      </w:pPr>
                    </w:p>
                    <w:p w14:paraId="2E83F19A" w14:textId="16D85E04" w:rsidR="001B299E" w:rsidRDefault="001B299E" w:rsidP="00935D59">
                      <w:pPr>
                        <w:jc w:val="both"/>
                      </w:pPr>
                    </w:p>
                    <w:p w14:paraId="059B745B" w14:textId="37CB83AD" w:rsidR="001B299E" w:rsidRDefault="001B299E" w:rsidP="00935D59">
                      <w:pPr>
                        <w:jc w:val="both"/>
                      </w:pPr>
                    </w:p>
                    <w:p w14:paraId="15875BAB" w14:textId="04D45E1B" w:rsidR="001B299E" w:rsidRDefault="001B299E" w:rsidP="00935D59">
                      <w:pPr>
                        <w:jc w:val="both"/>
                      </w:pPr>
                    </w:p>
                    <w:p w14:paraId="622AE103" w14:textId="22071A91" w:rsidR="001B299E" w:rsidRDefault="001B299E" w:rsidP="00935D59">
                      <w:pPr>
                        <w:jc w:val="both"/>
                      </w:pPr>
                    </w:p>
                    <w:p w14:paraId="0592E46D" w14:textId="6F51E277" w:rsidR="001B299E" w:rsidRDefault="001B299E" w:rsidP="00935D59">
                      <w:pPr>
                        <w:jc w:val="both"/>
                      </w:pPr>
                    </w:p>
                    <w:p w14:paraId="3369EA44" w14:textId="014CF013" w:rsidR="001B299E" w:rsidRDefault="001B299E" w:rsidP="00935D59">
                      <w:pPr>
                        <w:jc w:val="both"/>
                      </w:pPr>
                    </w:p>
                    <w:p w14:paraId="7FA2B34F" w14:textId="1FC5D690" w:rsidR="001B299E" w:rsidRDefault="001B299E" w:rsidP="00935D59">
                      <w:pPr>
                        <w:jc w:val="both"/>
                      </w:pPr>
                    </w:p>
                    <w:p w14:paraId="03C510E2" w14:textId="3A2554EA" w:rsidR="001B299E" w:rsidRDefault="001B299E" w:rsidP="00935D59">
                      <w:pPr>
                        <w:jc w:val="both"/>
                      </w:pPr>
                    </w:p>
                    <w:p w14:paraId="4537724B" w14:textId="7B28868D" w:rsidR="001B299E" w:rsidRDefault="001B299E" w:rsidP="00935D59">
                      <w:pPr>
                        <w:jc w:val="both"/>
                      </w:pPr>
                    </w:p>
                    <w:p w14:paraId="5CBED139" w14:textId="1F6D573E" w:rsidR="001B299E" w:rsidRDefault="001B299E" w:rsidP="00935D59">
                      <w:pPr>
                        <w:jc w:val="both"/>
                      </w:pPr>
                    </w:p>
                    <w:p w14:paraId="40B8AFB4" w14:textId="08395F7D" w:rsidR="001B299E" w:rsidRDefault="001B299E" w:rsidP="00935D59">
                      <w:pPr>
                        <w:jc w:val="both"/>
                      </w:pPr>
                    </w:p>
                    <w:p w14:paraId="1C1102BF" w14:textId="53A3260A" w:rsidR="001B299E" w:rsidRDefault="001B299E" w:rsidP="00935D59">
                      <w:pPr>
                        <w:jc w:val="both"/>
                      </w:pPr>
                    </w:p>
                    <w:p w14:paraId="34F72081" w14:textId="07A6CAA9" w:rsidR="001B299E" w:rsidRDefault="001B299E" w:rsidP="00935D59">
                      <w:pPr>
                        <w:jc w:val="both"/>
                      </w:pPr>
                    </w:p>
                    <w:p w14:paraId="24B9680C" w14:textId="77D9661A" w:rsidR="001B299E" w:rsidRDefault="001B299E" w:rsidP="00935D59">
                      <w:pPr>
                        <w:jc w:val="both"/>
                      </w:pPr>
                    </w:p>
                    <w:p w14:paraId="6A2EFA2A" w14:textId="27400DE0" w:rsidR="001B299E" w:rsidRDefault="001B299E" w:rsidP="00935D59">
                      <w:pPr>
                        <w:jc w:val="both"/>
                      </w:pPr>
                    </w:p>
                    <w:p w14:paraId="5F612470" w14:textId="2CBFC344" w:rsidR="001B299E" w:rsidRDefault="001B299E" w:rsidP="00935D59">
                      <w:pPr>
                        <w:jc w:val="both"/>
                      </w:pPr>
                    </w:p>
                    <w:p w14:paraId="53B2D4BB" w14:textId="0E97D949" w:rsidR="001B299E" w:rsidRDefault="001B299E" w:rsidP="00935D59">
                      <w:pPr>
                        <w:jc w:val="both"/>
                      </w:pPr>
                    </w:p>
                    <w:p w14:paraId="727786B4" w14:textId="6E77A8A4" w:rsidR="001B299E" w:rsidRDefault="001B299E" w:rsidP="00935D59">
                      <w:pPr>
                        <w:jc w:val="both"/>
                      </w:pPr>
                    </w:p>
                    <w:p w14:paraId="7F8D8227" w14:textId="72C705A1" w:rsidR="001B299E" w:rsidRDefault="001B299E" w:rsidP="00935D59">
                      <w:pPr>
                        <w:jc w:val="both"/>
                      </w:pPr>
                    </w:p>
                    <w:p w14:paraId="582FEE3E" w14:textId="41D3AAFF" w:rsidR="001B299E" w:rsidRDefault="001B299E" w:rsidP="00935D59">
                      <w:pPr>
                        <w:jc w:val="both"/>
                      </w:pPr>
                    </w:p>
                    <w:p w14:paraId="7053D6BE" w14:textId="5B623C9F" w:rsidR="001B299E" w:rsidRDefault="001B299E" w:rsidP="00935D59">
                      <w:pPr>
                        <w:jc w:val="both"/>
                      </w:pPr>
                    </w:p>
                    <w:p w14:paraId="62BC7481" w14:textId="72CE6369" w:rsidR="001B299E" w:rsidRDefault="001B299E" w:rsidP="00935D59">
                      <w:pPr>
                        <w:jc w:val="both"/>
                      </w:pPr>
                    </w:p>
                    <w:p w14:paraId="72C89838" w14:textId="14849DE6" w:rsidR="001B299E" w:rsidRDefault="001B299E" w:rsidP="00935D59">
                      <w:pPr>
                        <w:jc w:val="both"/>
                      </w:pPr>
                    </w:p>
                    <w:p w14:paraId="3EAA3647" w14:textId="22F124B3" w:rsidR="001B299E" w:rsidRDefault="001B299E" w:rsidP="00935D59">
                      <w:pPr>
                        <w:jc w:val="both"/>
                      </w:pPr>
                    </w:p>
                    <w:p w14:paraId="1819B7E1" w14:textId="2DAFE5D7" w:rsidR="001B299E" w:rsidRDefault="001B299E" w:rsidP="00935D59">
                      <w:pPr>
                        <w:jc w:val="both"/>
                      </w:pPr>
                    </w:p>
                    <w:p w14:paraId="50113E4C" w14:textId="408FD79B" w:rsidR="001B299E" w:rsidRDefault="001B299E" w:rsidP="00935D59">
                      <w:pPr>
                        <w:jc w:val="both"/>
                      </w:pPr>
                    </w:p>
                    <w:p w14:paraId="694F21A9" w14:textId="1BCB2DC2" w:rsidR="001B299E" w:rsidRDefault="001B299E" w:rsidP="00935D59">
                      <w:pPr>
                        <w:jc w:val="both"/>
                      </w:pPr>
                    </w:p>
                    <w:p w14:paraId="5CA72B64" w14:textId="143872D9" w:rsidR="001B299E" w:rsidRDefault="001B299E" w:rsidP="00935D59">
                      <w:pPr>
                        <w:jc w:val="both"/>
                      </w:pPr>
                    </w:p>
                    <w:p w14:paraId="549AA84D" w14:textId="77777777" w:rsidR="001B299E" w:rsidRPr="00935D59" w:rsidRDefault="001B299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1DBAAFCF" w:rsidR="009179B9" w:rsidRPr="0046113E" w:rsidRDefault="009179B9" w:rsidP="0046113E">
      <w:pPr>
        <w:pStyle w:val="ListParagraph"/>
        <w:numPr>
          <w:ilvl w:val="0"/>
          <w:numId w:val="1"/>
        </w:numPr>
        <w:jc w:val="both"/>
        <w:rPr>
          <w:sz w:val="22"/>
        </w:rPr>
      </w:pPr>
      <w:r>
        <w:rPr>
          <w:sz w:val="22"/>
        </w:rPr>
        <w:t>Rev 39</w:t>
      </w:r>
      <w:r w:rsidR="004F6B3E">
        <w:rPr>
          <w:sz w:val="22"/>
        </w:rPr>
        <w:t>-5</w:t>
      </w:r>
      <w:r w:rsidR="00CE07F9">
        <w:rPr>
          <w:sz w:val="22"/>
        </w:rPr>
        <w:t>2</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04D23D58" w14:textId="56F7FB45" w:rsidR="005D1F0A" w:rsidRPr="002731CB" w:rsidRDefault="005D1F0A" w:rsidP="008E3BE0">
            <w:pPr>
              <w:pStyle w:val="NormalWeb"/>
              <w:shd w:val="clear" w:color="auto" w:fill="FFFFFF"/>
              <w:spacing w:before="0" w:beforeAutospacing="0" w:after="0" w:afterAutospacing="0"/>
              <w:rPr>
                <w:color w:val="000000"/>
                <w:sz w:val="20"/>
                <w:szCs w:val="20"/>
              </w:rPr>
            </w:pPr>
            <w:del w:id="0" w:author="Edward Au" w:date="2020-10-14T12:02:00Z">
              <w:r w:rsidDel="00964959">
                <w:rPr>
                  <w:color w:val="000000"/>
                  <w:sz w:val="20"/>
                  <w:szCs w:val="20"/>
                </w:rPr>
                <w:delText>Motion 131, #SP190</w:delText>
              </w:r>
              <w:r w:rsidR="005F7AAA" w:rsidDel="00964959">
                <w:rPr>
                  <w:color w:val="000000"/>
                  <w:sz w:val="20"/>
                  <w:szCs w:val="20"/>
                </w:rPr>
                <w:delText xml:space="preserve">,   </w:delText>
              </w:r>
            </w:del>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Change w:id="1" w:author="Edward Au" w:date="2020-10-15T09:53:00Z">
          <w:tblPr>
            <w:tblStyle w:val="TableGrid"/>
            <w:tblW w:w="13660" w:type="dxa"/>
            <w:tblInd w:w="-705" w:type="dxa"/>
            <w:tblLook w:val="04A0" w:firstRow="1" w:lastRow="0" w:firstColumn="1" w:lastColumn="0" w:noHBand="0" w:noVBand="1"/>
          </w:tblPr>
        </w:tblPrChange>
      </w:tblPr>
      <w:tblGrid>
        <w:gridCol w:w="1274"/>
        <w:gridCol w:w="1968"/>
        <w:gridCol w:w="1562"/>
        <w:gridCol w:w="2706"/>
        <w:gridCol w:w="10"/>
        <w:gridCol w:w="1584"/>
        <w:gridCol w:w="2344"/>
        <w:gridCol w:w="2212"/>
        <w:tblGridChange w:id="2">
          <w:tblGrid>
            <w:gridCol w:w="1238"/>
            <w:gridCol w:w="36"/>
            <w:gridCol w:w="1920"/>
            <w:gridCol w:w="48"/>
            <w:gridCol w:w="1562"/>
            <w:gridCol w:w="2706"/>
            <w:gridCol w:w="10"/>
            <w:gridCol w:w="1584"/>
            <w:gridCol w:w="2344"/>
            <w:gridCol w:w="2212"/>
          </w:tblGrid>
        </w:tblGridChange>
      </w:tblGrid>
      <w:tr w:rsidR="00E7555D" w14:paraId="2520A289" w14:textId="77777777" w:rsidTr="00AD6B4E">
        <w:trPr>
          <w:trHeight w:val="271"/>
          <w:tblHeader/>
          <w:trPrChange w:id="3" w:author="Edward Au" w:date="2020-10-15T09:53:00Z">
            <w:trPr>
              <w:trHeight w:val="271"/>
              <w:tblHeader/>
            </w:trPr>
          </w:trPrChange>
        </w:trPr>
        <w:tc>
          <w:tcPr>
            <w:tcW w:w="1274" w:type="dxa"/>
            <w:tcPrChange w:id="4" w:author="Edward Au" w:date="2020-10-15T09:53:00Z">
              <w:tcPr>
                <w:tcW w:w="1274" w:type="dxa"/>
                <w:gridSpan w:val="2"/>
              </w:tcPr>
            </w:tcPrChange>
          </w:tcPr>
          <w:p w14:paraId="60744CFD" w14:textId="77777777" w:rsidR="00E7555D" w:rsidRPr="00772E4C" w:rsidRDefault="00E7555D" w:rsidP="00E07A7C">
            <w:pPr>
              <w:jc w:val="center"/>
              <w:rPr>
                <w:b/>
                <w:bCs/>
                <w:sz w:val="20"/>
              </w:rPr>
            </w:pPr>
            <w:r w:rsidRPr="00772E4C">
              <w:rPr>
                <w:b/>
                <w:bCs/>
                <w:sz w:val="20"/>
              </w:rPr>
              <w:t>Layer</w:t>
            </w:r>
          </w:p>
        </w:tc>
        <w:tc>
          <w:tcPr>
            <w:tcW w:w="1968" w:type="dxa"/>
            <w:tcPrChange w:id="5" w:author="Edward Au" w:date="2020-10-15T09:53:00Z">
              <w:tcPr>
                <w:tcW w:w="1968" w:type="dxa"/>
                <w:gridSpan w:val="2"/>
              </w:tcPr>
            </w:tcPrChange>
          </w:tcPr>
          <w:p w14:paraId="68BA5E53" w14:textId="77777777" w:rsidR="00E7555D" w:rsidRPr="00772E4C" w:rsidRDefault="00E7555D" w:rsidP="00E07A7C">
            <w:pPr>
              <w:jc w:val="center"/>
              <w:rPr>
                <w:b/>
                <w:bCs/>
                <w:sz w:val="20"/>
              </w:rPr>
            </w:pPr>
            <w:r w:rsidRPr="00772E4C">
              <w:rPr>
                <w:b/>
                <w:bCs/>
                <w:sz w:val="20"/>
              </w:rPr>
              <w:t>SFD Topic</w:t>
            </w:r>
          </w:p>
        </w:tc>
        <w:tc>
          <w:tcPr>
            <w:tcW w:w="1562" w:type="dxa"/>
            <w:tcPrChange w:id="6" w:author="Edward Au" w:date="2020-10-15T09:53:00Z">
              <w:tcPr>
                <w:tcW w:w="1562" w:type="dxa"/>
              </w:tcPr>
            </w:tcPrChange>
          </w:tcPr>
          <w:p w14:paraId="50C17CE1" w14:textId="77777777" w:rsidR="00E7555D" w:rsidRPr="00772E4C" w:rsidRDefault="00E7555D" w:rsidP="00E07A7C">
            <w:pPr>
              <w:jc w:val="center"/>
              <w:rPr>
                <w:b/>
                <w:bCs/>
                <w:sz w:val="20"/>
              </w:rPr>
            </w:pPr>
            <w:r w:rsidRPr="00772E4C">
              <w:rPr>
                <w:b/>
                <w:bCs/>
                <w:sz w:val="20"/>
              </w:rPr>
              <w:t>POC</w:t>
            </w:r>
          </w:p>
        </w:tc>
        <w:tc>
          <w:tcPr>
            <w:tcW w:w="2706" w:type="dxa"/>
            <w:tcPrChange w:id="7" w:author="Edward Au" w:date="2020-10-15T09:53:00Z">
              <w:tcPr>
                <w:tcW w:w="2706" w:type="dxa"/>
              </w:tcPr>
            </w:tcPrChange>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Change w:id="8" w:author="Edward Au" w:date="2020-10-15T09:53:00Z">
              <w:tcPr>
                <w:tcW w:w="1594" w:type="dxa"/>
                <w:gridSpan w:val="2"/>
              </w:tcPr>
            </w:tcPrChange>
          </w:tcPr>
          <w:p w14:paraId="29352680" w14:textId="31FA0B36" w:rsidR="00E7555D" w:rsidRPr="00772E4C" w:rsidRDefault="00E7555D" w:rsidP="00E07A7C">
            <w:pPr>
              <w:jc w:val="center"/>
              <w:rPr>
                <w:sz w:val="20"/>
              </w:rPr>
            </w:pPr>
            <w:r>
              <w:rPr>
                <w:b/>
                <w:bCs/>
                <w:sz w:val="20"/>
              </w:rPr>
              <w:t>R1/R2</w:t>
            </w:r>
          </w:p>
        </w:tc>
        <w:tc>
          <w:tcPr>
            <w:tcW w:w="2344" w:type="dxa"/>
            <w:tcPrChange w:id="9" w:author="Edward Au" w:date="2020-10-15T09:53:00Z">
              <w:tcPr>
                <w:tcW w:w="2344" w:type="dxa"/>
              </w:tcPr>
            </w:tcPrChange>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Change w:id="10" w:author="Edward Au" w:date="2020-10-15T09:53:00Z">
              <w:tcPr>
                <w:tcW w:w="2212" w:type="dxa"/>
              </w:tcPr>
            </w:tcPrChange>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AD6B4E">
        <w:trPr>
          <w:trHeight w:val="257"/>
          <w:trPrChange w:id="11" w:author="Edward Au" w:date="2020-10-15T09:53:00Z">
            <w:trPr>
              <w:trHeight w:val="257"/>
            </w:trPr>
          </w:trPrChange>
        </w:trPr>
        <w:tc>
          <w:tcPr>
            <w:tcW w:w="1274" w:type="dxa"/>
            <w:tcPrChange w:id="12" w:author="Edward Au" w:date="2020-10-15T09:53:00Z">
              <w:tcPr>
                <w:tcW w:w="1274" w:type="dxa"/>
                <w:gridSpan w:val="2"/>
              </w:tcPr>
            </w:tcPrChange>
          </w:tcPr>
          <w:p w14:paraId="0FB8F312" w14:textId="2EF6E103" w:rsidR="00E7555D" w:rsidRPr="00815C7F" w:rsidRDefault="00E7555D" w:rsidP="006656CF">
            <w:pPr>
              <w:rPr>
                <w:color w:val="00B050"/>
                <w:sz w:val="20"/>
              </w:rPr>
            </w:pPr>
            <w:r w:rsidRPr="00815C7F">
              <w:rPr>
                <w:color w:val="00B050"/>
                <w:sz w:val="20"/>
              </w:rPr>
              <w:t>PHY</w:t>
            </w:r>
          </w:p>
        </w:tc>
        <w:tc>
          <w:tcPr>
            <w:tcW w:w="1968" w:type="dxa"/>
            <w:tcPrChange w:id="13" w:author="Edward Au" w:date="2020-10-15T09:53:00Z">
              <w:tcPr>
                <w:tcW w:w="1968" w:type="dxa"/>
                <w:gridSpan w:val="2"/>
              </w:tcPr>
            </w:tcPrChange>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Change w:id="14" w:author="Edward Au" w:date="2020-10-15T09:53:00Z">
              <w:tcPr>
                <w:tcW w:w="1562" w:type="dxa"/>
                <w:shd w:val="clear" w:color="auto" w:fill="auto"/>
              </w:tcPr>
            </w:tcPrChange>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Change w:id="15" w:author="Edward Au" w:date="2020-10-15T09:53:00Z">
              <w:tcPr>
                <w:tcW w:w="2706" w:type="dxa"/>
              </w:tcPr>
            </w:tcPrChange>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Change w:id="16" w:author="Edward Au" w:date="2020-10-15T09:53:00Z">
              <w:tcPr>
                <w:tcW w:w="1594" w:type="dxa"/>
                <w:gridSpan w:val="2"/>
              </w:tcPr>
            </w:tcPrChange>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Change w:id="17" w:author="Edward Au" w:date="2020-10-15T09:53:00Z">
              <w:tcPr>
                <w:tcW w:w="2344" w:type="dxa"/>
              </w:tcPr>
            </w:tcPrChange>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"https://mentor.ieee.org/802.11/dcn/20/11-20-1307-00-00be-pdt-phy-introduction-to-eht-phy.docx" </w:instrText>
            </w:r>
            <w:r>
              <w:rPr>
                <w:rStyle w:val="Hyperlink"/>
                <w:color w:val="auto"/>
                <w:sz w:val="20"/>
              </w:rPr>
              <w:fldChar w:fldCharType="separate"/>
            </w:r>
            <w:r w:rsidR="00E132B4" w:rsidRPr="00912C30">
              <w:rPr>
                <w:rStyle w:val="Hyperlink"/>
                <w:color w:val="auto"/>
                <w:sz w:val="20"/>
              </w:rPr>
              <w:t>20/1307</w:t>
            </w:r>
            <w:r w:rsidR="00D046C2" w:rsidRPr="00912C30">
              <w:rPr>
                <w:rStyle w:val="Hyperlink"/>
                <w:color w:val="auto"/>
                <w:sz w:val="20"/>
              </w:rPr>
              <w:t>r0</w:t>
            </w:r>
            <w:r>
              <w:rPr>
                <w:rStyle w:val="Hyperlink"/>
                <w:color w:val="auto"/>
                <w:sz w:val="20"/>
              </w:rPr>
              <w:fldChar w:fldCharType="end"/>
            </w:r>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"https://mentor.ieee.org/802.11/dcn/20/11-20-1307-01-00be-pdt-phy-introduction-to-eht-phy.docx" </w:instrText>
            </w:r>
            <w:r>
              <w:rPr>
                <w:rStyle w:val="Hyperlink"/>
                <w:color w:val="auto"/>
                <w:sz w:val="20"/>
              </w:rPr>
              <w:fldChar w:fldCharType="separate"/>
            </w:r>
            <w:r w:rsidR="00B158F8" w:rsidRPr="00F2417E">
              <w:rPr>
                <w:rStyle w:val="Hyperlink"/>
                <w:color w:val="auto"/>
                <w:sz w:val="20"/>
              </w:rPr>
              <w:t>20/1307r1</w:t>
            </w:r>
            <w:r>
              <w:rPr>
                <w:rStyle w:val="Hyperlink"/>
                <w:color w:val="auto"/>
                <w:sz w:val="20"/>
              </w:rPr>
              <w:fldChar w:fldCharType="end"/>
            </w:r>
            <w:r w:rsidR="00B158F8" w:rsidRPr="00F2417E">
              <w:rPr>
                <w:sz w:val="20"/>
              </w:rPr>
              <w:t>, 09/15/2020</w:t>
            </w:r>
          </w:p>
          <w:p w14:paraId="39CB9438" w14:textId="078A17EB" w:rsidR="00942064" w:rsidRPr="00F2417E"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"https://mentor.ieee.org/802.11/dcn/20/11-20-1307-02-00be-pdt-phy-introduction-to-eht-phy.docx" </w:instrText>
            </w:r>
            <w:r>
              <w:rPr>
                <w:rStyle w:val="Hyperlink"/>
                <w:color w:val="auto"/>
                <w:sz w:val="20"/>
              </w:rPr>
              <w:fldChar w:fldCharType="separate"/>
            </w:r>
            <w:r w:rsidR="00942064" w:rsidRPr="00F2417E">
              <w:rPr>
                <w:rStyle w:val="Hyperlink"/>
                <w:color w:val="auto"/>
                <w:sz w:val="20"/>
              </w:rPr>
              <w:t>20/1307r2</w:t>
            </w:r>
            <w:r>
              <w:rPr>
                <w:rStyle w:val="Hyperlink"/>
                <w:color w:val="auto"/>
                <w:sz w:val="20"/>
              </w:rPr>
              <w:fldChar w:fldCharType="end"/>
            </w:r>
            <w:r w:rsidR="00942064" w:rsidRPr="00F2417E">
              <w:rPr>
                <w:sz w:val="20"/>
              </w:rPr>
              <w:t>, 09/21/2020</w:t>
            </w:r>
          </w:p>
          <w:p w14:paraId="0938E6A6" w14:textId="1CA7CAD1" w:rsidR="002A46FC" w:rsidRPr="00F2417E"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"https://mentor.ieee.org/802.11/dcn/20/11-20-1307-03-00be-pdt-phy-introduction-to-eht-phy.docx" </w:instrText>
            </w:r>
            <w:r>
              <w:rPr>
                <w:rStyle w:val="Hyperlink"/>
                <w:color w:val="auto"/>
                <w:sz w:val="20"/>
              </w:rPr>
              <w:fldChar w:fldCharType="separate"/>
            </w:r>
            <w:r w:rsidR="002A46FC" w:rsidRPr="00F2417E">
              <w:rPr>
                <w:rStyle w:val="Hyperlink"/>
                <w:color w:val="auto"/>
                <w:sz w:val="20"/>
              </w:rPr>
              <w:t>20/1307r3</w:t>
            </w:r>
            <w:r>
              <w:rPr>
                <w:rStyle w:val="Hyperlink"/>
                <w:color w:val="auto"/>
                <w:sz w:val="20"/>
              </w:rPr>
              <w:fldChar w:fldCharType="end"/>
            </w:r>
            <w:r w:rsidR="002A46FC" w:rsidRPr="00F2417E">
              <w:rPr>
                <w:sz w:val="20"/>
              </w:rPr>
              <w:t>, 09/22/2020</w:t>
            </w:r>
          </w:p>
          <w:p w14:paraId="7E837DDA" w14:textId="4DCCD947" w:rsidR="0065436E" w:rsidRPr="00912C30"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"https://mentor.ieee.org/802.11/dcn/20/11-20-1307-04-00be-pdt-phy-introduction-to-eht-phy.docx" </w:instrText>
            </w:r>
            <w:r>
              <w:rPr>
                <w:rStyle w:val="Hyperlink"/>
                <w:color w:val="auto"/>
                <w:sz w:val="20"/>
              </w:rPr>
              <w:fldChar w:fldCharType="separate"/>
            </w:r>
            <w:r w:rsidR="0065436E" w:rsidRPr="00F2417E">
              <w:rPr>
                <w:rStyle w:val="Hyperlink"/>
                <w:color w:val="auto"/>
                <w:sz w:val="20"/>
              </w:rPr>
              <w:t>20/1307r4</w:t>
            </w:r>
            <w:r>
              <w:rPr>
                <w:rStyle w:val="Hyperlink"/>
                <w:color w:val="auto"/>
                <w:sz w:val="20"/>
              </w:rPr>
              <w:fldChar w:fldCharType="end"/>
            </w:r>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"https://mentor.ieee.org/802.11/dcn/20/11-20-1584-00-00be-resolving-tbd-in-sect</w:instrText>
            </w:r>
            <w:r>
              <w:rPr>
                <w:rStyle w:val="Hyperlink"/>
                <w:color w:val="auto"/>
                <w:sz w:val="20"/>
              </w:rPr>
              <w:instrText xml:space="preserve">ion-36-1.docx" </w:instrText>
            </w:r>
            <w:r>
              <w:rPr>
                <w:rStyle w:val="Hyperlink"/>
                <w:color w:val="auto"/>
                <w:sz w:val="20"/>
              </w:rPr>
              <w:fldChar w:fldCharType="separate"/>
            </w:r>
            <w:r w:rsidR="002A606B" w:rsidRPr="005325BE">
              <w:rPr>
                <w:rStyle w:val="Hyperlink"/>
                <w:color w:val="auto"/>
                <w:sz w:val="20"/>
              </w:rPr>
              <w:t>20/1584r0</w:t>
            </w:r>
            <w:r>
              <w:rPr>
                <w:rStyle w:val="Hyperlink"/>
                <w:color w:val="auto"/>
                <w:sz w:val="20"/>
              </w:rPr>
              <w:fldChar w:fldCharType="end"/>
            </w:r>
            <w:r w:rsidR="00CE1BBD">
              <w:rPr>
                <w:sz w:val="20"/>
              </w:rPr>
              <w:t>, 10/07</w:t>
            </w:r>
            <w:r w:rsidR="002A606B" w:rsidRPr="005325BE">
              <w:rPr>
                <w:sz w:val="20"/>
              </w:rPr>
              <w:t>/</w:t>
            </w:r>
            <w:r w:rsidR="002A606B">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585FAA" w:rsidP="001A15A5">
            <w:pPr>
              <w:rPr>
                <w:sz w:val="20"/>
              </w:rPr>
            </w:pPr>
            <w:r>
              <w:rPr>
                <w:rStyle w:val="Hyperlink"/>
                <w:color w:val="auto"/>
                <w:sz w:val="20"/>
              </w:rPr>
              <w:fldChar w:fldCharType="begin"/>
            </w:r>
            <w:r>
              <w:rPr>
                <w:rStyle w:val="Hyperlink"/>
                <w:color w:val="auto"/>
                <w:sz w:val="20"/>
              </w:rPr>
              <w:instrText xml:space="preserve"> HYPERLINK "https://mentor.ieee.org/802.11/dcn/20/11-20-1307-01-00be-pdt-phy-introduction-to-eht-phy.docx" </w:instrText>
            </w:r>
            <w:r>
              <w:rPr>
                <w:rStyle w:val="Hyperlink"/>
                <w:color w:val="auto"/>
                <w:sz w:val="20"/>
              </w:rPr>
              <w:fldChar w:fldCharType="separate"/>
            </w:r>
            <w:r w:rsidR="001A15A5" w:rsidRPr="00912C30">
              <w:rPr>
                <w:rStyle w:val="Hyperlink"/>
                <w:color w:val="auto"/>
                <w:sz w:val="20"/>
              </w:rPr>
              <w:t>20/1307r1</w:t>
            </w:r>
            <w:r>
              <w:rPr>
                <w:rStyle w:val="Hyperlink"/>
                <w:color w:val="auto"/>
                <w:sz w:val="20"/>
              </w:rPr>
              <w:fldChar w:fldCharType="end"/>
            </w:r>
            <w:r w:rsidR="001A15A5" w:rsidRPr="00912C30">
              <w:rPr>
                <w:sz w:val="20"/>
              </w:rPr>
              <w:t>, 09/</w:t>
            </w:r>
            <w:r w:rsidR="001A15A5">
              <w:rPr>
                <w:sz w:val="20"/>
              </w:rPr>
              <w:t>21/</w:t>
            </w:r>
            <w:r w:rsidR="001A15A5" w:rsidRPr="00912C30">
              <w:rPr>
                <w:sz w:val="20"/>
              </w:rPr>
              <w:t>2020</w:t>
            </w:r>
          </w:p>
          <w:p w14:paraId="532F8FE9" w14:textId="1FD6FCEC" w:rsidR="00AC699D" w:rsidRPr="00912C30" w:rsidRDefault="00585FAA" w:rsidP="00AC699D">
            <w:pPr>
              <w:rPr>
                <w:sz w:val="20"/>
              </w:rPr>
            </w:pPr>
            <w:r>
              <w:rPr>
                <w:rStyle w:val="Hyperlink"/>
                <w:color w:val="auto"/>
                <w:sz w:val="20"/>
              </w:rPr>
              <w:fldChar w:fldCharType="begin"/>
            </w:r>
            <w:r>
              <w:rPr>
                <w:rStyle w:val="Hyperlink"/>
                <w:color w:val="auto"/>
                <w:sz w:val="20"/>
              </w:rPr>
              <w:instrText xml:space="preserve"> HYPERLINK "https://mentor.ieee.org/802.11/dcn/20/11-20-1307-04-00be-pdt-phy-introduction-to-eht-phy.docx" </w:instrText>
            </w:r>
            <w:r>
              <w:rPr>
                <w:rStyle w:val="Hyperlink"/>
                <w:color w:val="auto"/>
                <w:sz w:val="20"/>
              </w:rPr>
              <w:fldChar w:fldCharType="separate"/>
            </w:r>
            <w:r w:rsidR="00AC699D" w:rsidRPr="00F2417E">
              <w:rPr>
                <w:rStyle w:val="Hyperlink"/>
                <w:color w:val="auto"/>
                <w:sz w:val="20"/>
              </w:rPr>
              <w:t>20/1307r4</w:t>
            </w:r>
            <w:r>
              <w:rPr>
                <w:rStyle w:val="Hyperlink"/>
                <w:color w:val="auto"/>
                <w:sz w:val="20"/>
              </w:rPr>
              <w:fldChar w:fldCharType="end"/>
            </w:r>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585FAA" w:rsidP="00493141">
            <w:pPr>
              <w:rPr>
                <w:sz w:val="20"/>
              </w:rPr>
            </w:pPr>
            <w:r>
              <w:rPr>
                <w:rStyle w:val="Hyperlink"/>
                <w:color w:val="auto"/>
                <w:sz w:val="20"/>
              </w:rPr>
              <w:fldChar w:fldCharType="begin"/>
            </w:r>
            <w:r>
              <w:rPr>
                <w:rStyle w:val="Hyperlink"/>
                <w:color w:val="auto"/>
                <w:sz w:val="20"/>
              </w:rPr>
              <w:instrText xml:space="preserve"> HYPERLINK "https://mentor.ieee.org/802.11/dcn/20/11-20-1307-02-00be-pdt-phy-introduction</w:instrText>
            </w:r>
            <w:r>
              <w:rPr>
                <w:rStyle w:val="Hyperlink"/>
                <w:color w:val="auto"/>
                <w:sz w:val="20"/>
              </w:rPr>
              <w:instrText xml:space="preserve">-to-eht-phy.docx" </w:instrText>
            </w:r>
            <w:r>
              <w:rPr>
                <w:rStyle w:val="Hyperlink"/>
                <w:color w:val="auto"/>
                <w:sz w:val="20"/>
              </w:rPr>
              <w:fldChar w:fldCharType="separate"/>
            </w:r>
            <w:r w:rsidR="00493141" w:rsidRPr="00077B19">
              <w:rPr>
                <w:rStyle w:val="Hyperlink"/>
                <w:color w:val="auto"/>
                <w:sz w:val="20"/>
              </w:rPr>
              <w:t>20/1307r2</w:t>
            </w:r>
            <w:r>
              <w:rPr>
                <w:rStyle w:val="Hyperlink"/>
                <w:color w:val="auto"/>
                <w:sz w:val="20"/>
              </w:rPr>
              <w:fldChar w:fldCharType="end"/>
            </w:r>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585FAA" w:rsidP="00AC699D">
            <w:pPr>
              <w:rPr>
                <w:sz w:val="20"/>
              </w:rPr>
            </w:pPr>
            <w:r>
              <w:rPr>
                <w:rStyle w:val="Hyperlink"/>
                <w:color w:val="auto"/>
                <w:sz w:val="20"/>
              </w:rPr>
              <w:fldChar w:fldCharType="begin"/>
            </w:r>
            <w:r>
              <w:rPr>
                <w:rStyle w:val="Hyperlink"/>
                <w:color w:val="auto"/>
                <w:sz w:val="20"/>
              </w:rPr>
              <w:instrText xml:space="preserve"> HYPERLINK "https://mentor.ieee.org/802.11/dcn/20/11-20-1307-04-00be-pdt-phy-introduction-to-eht-phy.docx" </w:instrText>
            </w:r>
            <w:r>
              <w:rPr>
                <w:rStyle w:val="Hyperlink"/>
                <w:color w:val="auto"/>
                <w:sz w:val="20"/>
              </w:rPr>
              <w:fldChar w:fldCharType="separate"/>
            </w:r>
            <w:r w:rsidR="00AC699D" w:rsidRPr="00F2417E">
              <w:rPr>
                <w:rStyle w:val="Hyperlink"/>
                <w:color w:val="auto"/>
                <w:sz w:val="20"/>
              </w:rPr>
              <w:t>20/1307r4</w:t>
            </w:r>
            <w:r>
              <w:rPr>
                <w:rStyle w:val="Hyperlink"/>
                <w:color w:val="auto"/>
                <w:sz w:val="20"/>
              </w:rPr>
              <w:fldChar w:fldCharType="end"/>
            </w:r>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Change w:id="18" w:author="Edward Au" w:date="2020-10-15T09:53:00Z">
              <w:tcPr>
                <w:tcW w:w="2212" w:type="dxa"/>
              </w:tcPr>
            </w:tcPrChange>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AD6B4E">
        <w:trPr>
          <w:trHeight w:val="257"/>
          <w:trPrChange w:id="19" w:author="Edward Au" w:date="2020-10-15T09:53:00Z">
            <w:trPr>
              <w:trHeight w:val="257"/>
            </w:trPr>
          </w:trPrChange>
        </w:trPr>
        <w:tc>
          <w:tcPr>
            <w:tcW w:w="1274" w:type="dxa"/>
            <w:tcPrChange w:id="20" w:author="Edward Au" w:date="2020-10-15T09:53:00Z">
              <w:tcPr>
                <w:tcW w:w="1274" w:type="dxa"/>
                <w:gridSpan w:val="2"/>
              </w:tcPr>
            </w:tcPrChange>
          </w:tcPr>
          <w:p w14:paraId="598B34CA" w14:textId="7EFE0C12" w:rsidR="00E7555D" w:rsidRPr="00D41344" w:rsidRDefault="00E7555D" w:rsidP="006656CF">
            <w:pPr>
              <w:rPr>
                <w:color w:val="00B050"/>
                <w:sz w:val="20"/>
              </w:rPr>
            </w:pPr>
            <w:r w:rsidRPr="00D41344">
              <w:rPr>
                <w:color w:val="00B050"/>
                <w:sz w:val="20"/>
              </w:rPr>
              <w:t>PHY</w:t>
            </w:r>
          </w:p>
        </w:tc>
        <w:tc>
          <w:tcPr>
            <w:tcW w:w="1968" w:type="dxa"/>
            <w:tcPrChange w:id="21" w:author="Edward Au" w:date="2020-10-15T09:53:00Z">
              <w:tcPr>
                <w:tcW w:w="1968" w:type="dxa"/>
                <w:gridSpan w:val="2"/>
              </w:tcPr>
            </w:tcPrChange>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Change w:id="22" w:author="Edward Au" w:date="2020-10-15T09:53:00Z">
              <w:tcPr>
                <w:tcW w:w="1562" w:type="dxa"/>
                <w:shd w:val="clear" w:color="auto" w:fill="auto"/>
              </w:tcPr>
            </w:tcPrChange>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Change w:id="23" w:author="Edward Au" w:date="2020-10-15T09:53:00Z">
              <w:tcPr>
                <w:tcW w:w="2706" w:type="dxa"/>
              </w:tcPr>
            </w:tcPrChange>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Change w:id="24" w:author="Edward Au" w:date="2020-10-15T09:53:00Z">
              <w:tcPr>
                <w:tcW w:w="1594" w:type="dxa"/>
                <w:gridSpan w:val="2"/>
              </w:tcPr>
            </w:tcPrChange>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Change w:id="25" w:author="Edward Au" w:date="2020-10-15T09:53:00Z">
              <w:tcPr>
                <w:tcW w:w="2344" w:type="dxa"/>
              </w:tcPr>
            </w:tcPrChange>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"https://mentor.ieee.org/802.11/dcn/20/11-20-1293-00-00be-pdt-phy-scope-and-eht-phy-functions.docx" </w:instrText>
            </w:r>
            <w:r>
              <w:rPr>
                <w:rStyle w:val="Hyperlink"/>
                <w:color w:val="auto"/>
                <w:sz w:val="20"/>
              </w:rPr>
              <w:fldChar w:fldCharType="separate"/>
            </w:r>
            <w:r w:rsidR="0068358A" w:rsidRPr="00850822">
              <w:rPr>
                <w:rStyle w:val="Hyperlink"/>
                <w:color w:val="auto"/>
                <w:sz w:val="20"/>
              </w:rPr>
              <w:t>20/1293r0</w:t>
            </w:r>
            <w:r>
              <w:rPr>
                <w:rStyle w:val="Hyperlink"/>
                <w:color w:val="auto"/>
                <w:sz w:val="20"/>
              </w:rPr>
              <w:fldChar w:fldCharType="end"/>
            </w:r>
            <w:r w:rsidR="0068358A" w:rsidRPr="00850822">
              <w:rPr>
                <w:sz w:val="20"/>
              </w:rPr>
              <w:t xml:space="preserve">, </w:t>
            </w:r>
            <w:r w:rsidR="00D4718E" w:rsidRPr="00850822">
              <w:rPr>
                <w:sz w:val="20"/>
              </w:rPr>
              <w:t>08/25/2020</w:t>
            </w:r>
          </w:p>
          <w:p w14:paraId="66B01C34" w14:textId="44C8B118" w:rsidR="00583ECE"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"https://mentor.ieee.org/802.11/dcn/20/11-20-1293-01-00be-pdt-phy-scope-and-eht-phy-functions.docx" </w:instrText>
            </w:r>
            <w:r>
              <w:rPr>
                <w:rStyle w:val="Hyperlink"/>
                <w:color w:val="auto"/>
                <w:sz w:val="20"/>
              </w:rPr>
              <w:fldChar w:fldCharType="separate"/>
            </w:r>
            <w:r w:rsidR="00583ECE" w:rsidRPr="00850822">
              <w:rPr>
                <w:rStyle w:val="Hyperlink"/>
                <w:color w:val="auto"/>
                <w:sz w:val="20"/>
              </w:rPr>
              <w:t>20/1293r1</w:t>
            </w:r>
            <w:r>
              <w:rPr>
                <w:rStyle w:val="Hyperlink"/>
                <w:color w:val="auto"/>
                <w:sz w:val="20"/>
              </w:rPr>
              <w:fldChar w:fldCharType="end"/>
            </w:r>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585FAA" w:rsidP="00D4718E">
            <w:pPr>
              <w:rPr>
                <w:sz w:val="20"/>
              </w:rPr>
            </w:pPr>
            <w:r>
              <w:rPr>
                <w:rStyle w:val="Hyperlink"/>
                <w:color w:val="auto"/>
                <w:sz w:val="20"/>
              </w:rPr>
              <w:fldChar w:fldCharType="begin"/>
            </w:r>
            <w:r>
              <w:rPr>
                <w:rStyle w:val="Hyperlink"/>
                <w:color w:val="auto"/>
                <w:sz w:val="20"/>
              </w:rPr>
              <w:instrText xml:space="preserve"> HYPERLINK "https://mentor.ieee.org/802.11/dcn/20/11-20-1293-01-00be-pdt-phy-scope-and-eht-phy-functions.docx" </w:instrText>
            </w:r>
            <w:r>
              <w:rPr>
                <w:rStyle w:val="Hyperlink"/>
                <w:color w:val="auto"/>
                <w:sz w:val="20"/>
              </w:rPr>
              <w:fldChar w:fldCharType="separate"/>
            </w:r>
            <w:r w:rsidR="00D4718E" w:rsidRPr="00850822">
              <w:rPr>
                <w:rStyle w:val="Hyperlink"/>
                <w:color w:val="auto"/>
                <w:sz w:val="20"/>
              </w:rPr>
              <w:t>20/1293r1</w:t>
            </w:r>
            <w:r>
              <w:rPr>
                <w:rStyle w:val="Hyperlink"/>
                <w:color w:val="auto"/>
                <w:sz w:val="20"/>
              </w:rPr>
              <w:fldChar w:fldCharType="end"/>
            </w:r>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585FAA" w:rsidP="0086419D">
            <w:pPr>
              <w:rPr>
                <w:sz w:val="20"/>
              </w:rPr>
            </w:pPr>
            <w:r>
              <w:rPr>
                <w:rStyle w:val="Hyperlink"/>
                <w:color w:val="auto"/>
                <w:sz w:val="20"/>
              </w:rPr>
              <w:fldChar w:fldCharType="begin"/>
            </w:r>
            <w:r>
              <w:rPr>
                <w:rStyle w:val="Hyperlink"/>
                <w:color w:val="auto"/>
                <w:sz w:val="20"/>
              </w:rPr>
              <w:instrText xml:space="preserve"> HYPERLINK "https://mentor.ieee.org/802.11/dcn/20/11-20-1293-01-00be-pdt-phy-scope-and-eht-phy-functions.docx" </w:instrText>
            </w:r>
            <w:r>
              <w:rPr>
                <w:rStyle w:val="Hyperlink"/>
                <w:color w:val="auto"/>
                <w:sz w:val="20"/>
              </w:rPr>
              <w:fldChar w:fldCharType="separate"/>
            </w:r>
            <w:r w:rsidR="0086419D" w:rsidRPr="00850822">
              <w:rPr>
                <w:rStyle w:val="Hyperlink"/>
                <w:color w:val="auto"/>
                <w:sz w:val="20"/>
              </w:rPr>
              <w:t>20/1293r1</w:t>
            </w:r>
            <w:r>
              <w:rPr>
                <w:rStyle w:val="Hyperlink"/>
                <w:color w:val="auto"/>
                <w:sz w:val="20"/>
              </w:rPr>
              <w:fldChar w:fldCharType="end"/>
            </w:r>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Change w:id="26" w:author="Edward Au" w:date="2020-10-15T09:53:00Z">
              <w:tcPr>
                <w:tcW w:w="2212" w:type="dxa"/>
              </w:tcPr>
            </w:tcPrChange>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AD6B4E">
        <w:trPr>
          <w:trHeight w:val="257"/>
          <w:trPrChange w:id="27" w:author="Edward Au" w:date="2020-10-15T09:53:00Z">
            <w:trPr>
              <w:trHeight w:val="257"/>
            </w:trPr>
          </w:trPrChange>
        </w:trPr>
        <w:tc>
          <w:tcPr>
            <w:tcW w:w="1274" w:type="dxa"/>
            <w:tcPrChange w:id="28" w:author="Edward Au" w:date="2020-10-15T09:53:00Z">
              <w:tcPr>
                <w:tcW w:w="1274" w:type="dxa"/>
                <w:gridSpan w:val="2"/>
              </w:tcPr>
            </w:tcPrChange>
          </w:tcPr>
          <w:p w14:paraId="41DDF31B" w14:textId="50230D73" w:rsidR="00E7555D" w:rsidRPr="002D7C61" w:rsidRDefault="00E7555D" w:rsidP="006656CF">
            <w:pPr>
              <w:rPr>
                <w:color w:val="00B050"/>
                <w:sz w:val="20"/>
              </w:rPr>
            </w:pPr>
            <w:r w:rsidRPr="002D7C61">
              <w:rPr>
                <w:color w:val="00B050"/>
                <w:sz w:val="20"/>
              </w:rPr>
              <w:t>PHY</w:t>
            </w:r>
          </w:p>
        </w:tc>
        <w:tc>
          <w:tcPr>
            <w:tcW w:w="1968" w:type="dxa"/>
            <w:tcPrChange w:id="29" w:author="Edward Au" w:date="2020-10-15T09:53:00Z">
              <w:tcPr>
                <w:tcW w:w="1968" w:type="dxa"/>
                <w:gridSpan w:val="2"/>
              </w:tcPr>
            </w:tcPrChange>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Change w:id="30" w:author="Edward Au" w:date="2020-10-15T09:53:00Z">
              <w:tcPr>
                <w:tcW w:w="1562" w:type="dxa"/>
                <w:shd w:val="clear" w:color="auto" w:fill="auto"/>
              </w:tcPr>
            </w:tcPrChange>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Change w:id="31" w:author="Edward Au" w:date="2020-10-15T09:53:00Z">
              <w:tcPr>
                <w:tcW w:w="2706" w:type="dxa"/>
              </w:tcPr>
            </w:tcPrChange>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Change w:id="32" w:author="Edward Au" w:date="2020-10-15T09:53:00Z">
              <w:tcPr>
                <w:tcW w:w="1594" w:type="dxa"/>
                <w:gridSpan w:val="2"/>
              </w:tcPr>
            </w:tcPrChange>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Change w:id="33" w:author="Edward Au" w:date="2020-10-15T09:53:00Z">
              <w:tcPr>
                <w:tcW w:w="2344" w:type="dxa"/>
              </w:tcPr>
            </w:tcPrChange>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585FAA" w:rsidP="00421279">
            <w:pPr>
              <w:rPr>
                <w:sz w:val="20"/>
              </w:rPr>
            </w:pPr>
            <w:r>
              <w:rPr>
                <w:rStyle w:val="Hyperlink"/>
                <w:color w:val="auto"/>
                <w:sz w:val="20"/>
              </w:rPr>
              <w:fldChar w:fldCharType="begin"/>
            </w:r>
            <w:r>
              <w:rPr>
                <w:rStyle w:val="Hyperlink"/>
                <w:color w:val="auto"/>
                <w:sz w:val="20"/>
              </w:rPr>
              <w:instrText xml:space="preserve"> HYPERLINK "https://mentor.ieee.org/802.11/dcn/20/11-20-1403-00-00be-pdt-phy-txvector-rxvector-trigvector-config-vector.doc" </w:instrText>
            </w:r>
            <w:r>
              <w:rPr>
                <w:rStyle w:val="Hyperlink"/>
                <w:color w:val="auto"/>
                <w:sz w:val="20"/>
              </w:rPr>
              <w:fldChar w:fldCharType="separate"/>
            </w:r>
            <w:r w:rsidR="00E97BE6" w:rsidRPr="00850822">
              <w:rPr>
                <w:rStyle w:val="Hyperlink"/>
                <w:color w:val="auto"/>
                <w:sz w:val="20"/>
              </w:rPr>
              <w:t>20/1403r0</w:t>
            </w:r>
            <w:r>
              <w:rPr>
                <w:rStyle w:val="Hyperlink"/>
                <w:color w:val="auto"/>
                <w:sz w:val="20"/>
              </w:rPr>
              <w:fldChar w:fldCharType="end"/>
            </w:r>
            <w:r w:rsidR="00E97BE6" w:rsidRPr="00850822">
              <w:rPr>
                <w:sz w:val="20"/>
              </w:rPr>
              <w:t>, 09/06/2020</w:t>
            </w:r>
          </w:p>
          <w:p w14:paraId="3272C9A4" w14:textId="4C97DC86" w:rsidR="00702612" w:rsidRPr="00850822" w:rsidRDefault="00585FAA" w:rsidP="00421279">
            <w:pPr>
              <w:rPr>
                <w:sz w:val="20"/>
              </w:rPr>
            </w:pPr>
            <w:r>
              <w:rPr>
                <w:rStyle w:val="Hyperlink"/>
                <w:color w:val="auto"/>
                <w:sz w:val="20"/>
              </w:rPr>
              <w:fldChar w:fldCharType="begin"/>
            </w:r>
            <w:r>
              <w:rPr>
                <w:rStyle w:val="Hyperlink"/>
                <w:color w:val="auto"/>
                <w:sz w:val="20"/>
              </w:rPr>
              <w:instrText xml:space="preserve"> HYPERLINK "https://mentor.ieee.org/802.11/dcn/20/11-20-1403-01-00be-pdt-phy-txvector-rxvector-trigvector-config-vector.doc" </w:instrText>
            </w:r>
            <w:r>
              <w:rPr>
                <w:rStyle w:val="Hyperlink"/>
                <w:color w:val="auto"/>
                <w:sz w:val="20"/>
              </w:rPr>
              <w:fldChar w:fldCharType="separate"/>
            </w:r>
            <w:r w:rsidR="00702612" w:rsidRPr="00850822">
              <w:rPr>
                <w:rStyle w:val="Hyperlink"/>
                <w:color w:val="auto"/>
                <w:sz w:val="20"/>
              </w:rPr>
              <w:t>20/1403r1</w:t>
            </w:r>
            <w:r>
              <w:rPr>
                <w:rStyle w:val="Hyperlink"/>
                <w:color w:val="auto"/>
                <w:sz w:val="20"/>
              </w:rPr>
              <w:fldChar w:fldCharType="end"/>
            </w:r>
            <w:r w:rsidR="00702612" w:rsidRPr="00850822">
              <w:rPr>
                <w:sz w:val="20"/>
              </w:rPr>
              <w:t>, 09/10/2020</w:t>
            </w:r>
          </w:p>
          <w:p w14:paraId="6F52E175" w14:textId="6969520E" w:rsidR="002849A5" w:rsidRPr="00850822" w:rsidRDefault="00585FAA" w:rsidP="00421279">
            <w:pPr>
              <w:rPr>
                <w:sz w:val="20"/>
              </w:rPr>
            </w:pPr>
            <w:r>
              <w:rPr>
                <w:rStyle w:val="Hyperlink"/>
                <w:color w:val="auto"/>
                <w:sz w:val="20"/>
              </w:rPr>
              <w:fldChar w:fldCharType="begin"/>
            </w:r>
            <w:r>
              <w:rPr>
                <w:rStyle w:val="Hyperlink"/>
                <w:color w:val="auto"/>
                <w:sz w:val="20"/>
              </w:rPr>
              <w:instrText xml:space="preserve"> HYPERLINK "https://mentor.ieee.org/802.11/dcn/20/11-20-1403-02-00be-pdt-phy-txvector-rxvector-trigvector-</w:instrText>
            </w:r>
            <w:r>
              <w:rPr>
                <w:rStyle w:val="Hyperlink"/>
                <w:color w:val="auto"/>
                <w:sz w:val="20"/>
              </w:rPr>
              <w:instrText xml:space="preserve">config-vector.doc" </w:instrText>
            </w:r>
            <w:r>
              <w:rPr>
                <w:rStyle w:val="Hyperlink"/>
                <w:color w:val="auto"/>
                <w:sz w:val="20"/>
              </w:rPr>
              <w:fldChar w:fldCharType="separate"/>
            </w:r>
            <w:r w:rsidR="002849A5" w:rsidRPr="00850822">
              <w:rPr>
                <w:rStyle w:val="Hyperlink"/>
                <w:color w:val="auto"/>
                <w:sz w:val="20"/>
              </w:rPr>
              <w:t>20/1403r2</w:t>
            </w:r>
            <w:r>
              <w:rPr>
                <w:rStyle w:val="Hyperlink"/>
                <w:color w:val="auto"/>
                <w:sz w:val="20"/>
              </w:rPr>
              <w:fldChar w:fldCharType="end"/>
            </w:r>
            <w:r w:rsidR="002849A5" w:rsidRPr="00850822">
              <w:rPr>
                <w:sz w:val="20"/>
              </w:rPr>
              <w:t>, 09/14/2020</w:t>
            </w:r>
          </w:p>
          <w:p w14:paraId="3F58E5A5" w14:textId="67558A8F" w:rsidR="000020BD" w:rsidRPr="00850822" w:rsidRDefault="00585FAA" w:rsidP="00421279">
            <w:pPr>
              <w:rPr>
                <w:sz w:val="20"/>
              </w:rPr>
            </w:pPr>
            <w:r>
              <w:rPr>
                <w:rStyle w:val="Hyperlink"/>
                <w:color w:val="auto"/>
                <w:sz w:val="20"/>
              </w:rPr>
              <w:fldChar w:fldCharType="begin"/>
            </w:r>
            <w:r>
              <w:rPr>
                <w:rStyle w:val="Hyperlink"/>
                <w:color w:val="auto"/>
                <w:sz w:val="20"/>
              </w:rPr>
              <w:instrText xml:space="preserve"> HYPERLINK "https://mentor.ieee.org/802.11/dcn/20/11-20-1403-03-00be-pdt-phy-txvector-rxvector-trigvector-config-vector.doc" </w:instrText>
            </w:r>
            <w:r>
              <w:rPr>
                <w:rStyle w:val="Hyperlink"/>
                <w:color w:val="auto"/>
                <w:sz w:val="20"/>
              </w:rPr>
              <w:fldChar w:fldCharType="separate"/>
            </w:r>
            <w:r w:rsidR="000020BD" w:rsidRPr="00850822">
              <w:rPr>
                <w:rStyle w:val="Hyperlink"/>
                <w:color w:val="auto"/>
                <w:sz w:val="20"/>
              </w:rPr>
              <w:t>20/1403r3</w:t>
            </w:r>
            <w:r>
              <w:rPr>
                <w:rStyle w:val="Hyperlink"/>
                <w:color w:val="auto"/>
                <w:sz w:val="20"/>
              </w:rPr>
              <w:fldChar w:fldCharType="end"/>
            </w:r>
            <w:r w:rsidR="000020BD" w:rsidRPr="00850822">
              <w:rPr>
                <w:sz w:val="20"/>
              </w:rPr>
              <w:t>, 09/14/2020</w:t>
            </w:r>
          </w:p>
          <w:p w14:paraId="5ACD6F91" w14:textId="5FD4BEA1" w:rsidR="00426D9C" w:rsidRPr="00850822" w:rsidRDefault="00585FAA" w:rsidP="00421279">
            <w:pPr>
              <w:rPr>
                <w:sz w:val="20"/>
              </w:rPr>
            </w:pPr>
            <w:r>
              <w:rPr>
                <w:rStyle w:val="Hyperlink"/>
                <w:color w:val="auto"/>
                <w:sz w:val="20"/>
              </w:rPr>
              <w:fldChar w:fldCharType="begin"/>
            </w:r>
            <w:r>
              <w:rPr>
                <w:rStyle w:val="Hyperlink"/>
                <w:color w:val="auto"/>
                <w:sz w:val="20"/>
              </w:rPr>
              <w:instrText xml:space="preserve"> HYPERLINK "https://mentor.ieee.org/802.11/dcn/20/11-20-1403-0</w:instrText>
            </w:r>
            <w:r>
              <w:rPr>
                <w:rStyle w:val="Hyperlink"/>
                <w:color w:val="auto"/>
                <w:sz w:val="20"/>
              </w:rPr>
              <w:instrText xml:space="preserve">4-00be-pdt-phy-txvector-rxvector-trigvector-config-vector.doc" </w:instrText>
            </w:r>
            <w:r>
              <w:rPr>
                <w:rStyle w:val="Hyperlink"/>
                <w:color w:val="auto"/>
                <w:sz w:val="20"/>
              </w:rPr>
              <w:fldChar w:fldCharType="separate"/>
            </w:r>
            <w:r w:rsidR="00426D9C" w:rsidRPr="00850822">
              <w:rPr>
                <w:rStyle w:val="Hyperlink"/>
                <w:color w:val="auto"/>
                <w:sz w:val="20"/>
              </w:rPr>
              <w:t>20/1403r4</w:t>
            </w:r>
            <w:r>
              <w:rPr>
                <w:rStyle w:val="Hyperlink"/>
                <w:color w:val="auto"/>
                <w:sz w:val="20"/>
              </w:rPr>
              <w:fldChar w:fldCharType="end"/>
            </w:r>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585FAA" w:rsidP="007D3EE3">
            <w:pPr>
              <w:rPr>
                <w:sz w:val="20"/>
              </w:rPr>
            </w:pPr>
            <w:r>
              <w:rPr>
                <w:rStyle w:val="Hyperlink"/>
                <w:color w:val="auto"/>
                <w:sz w:val="20"/>
              </w:rPr>
              <w:fldChar w:fldCharType="begin"/>
            </w:r>
            <w:r>
              <w:rPr>
                <w:rStyle w:val="Hyperlink"/>
                <w:color w:val="auto"/>
                <w:sz w:val="20"/>
              </w:rPr>
              <w:instrText xml:space="preserve"> HYPERLINK "https://mentor.ieee.org/802.11/dcn/20/11-20-1403-03-00be-pdt-phy-txvector-rxvector-trigvector-config-vector.doc" </w:instrText>
            </w:r>
            <w:r>
              <w:rPr>
                <w:rStyle w:val="Hyperlink"/>
                <w:color w:val="auto"/>
                <w:sz w:val="20"/>
              </w:rPr>
              <w:fldChar w:fldCharType="separate"/>
            </w:r>
            <w:r w:rsidR="007D3EE3" w:rsidRPr="00850822">
              <w:rPr>
                <w:rStyle w:val="Hyperlink"/>
                <w:color w:val="auto"/>
                <w:sz w:val="20"/>
              </w:rPr>
              <w:t>20/1403r3</w:t>
            </w:r>
            <w:r>
              <w:rPr>
                <w:rStyle w:val="Hyperlink"/>
                <w:color w:val="auto"/>
                <w:sz w:val="20"/>
              </w:rPr>
              <w:fldChar w:fldCharType="end"/>
            </w:r>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585FAA" w:rsidP="00260E56">
            <w:pPr>
              <w:rPr>
                <w:sz w:val="20"/>
              </w:rPr>
            </w:pPr>
            <w:r>
              <w:rPr>
                <w:rStyle w:val="Hyperlink"/>
                <w:color w:val="auto"/>
                <w:sz w:val="20"/>
              </w:rPr>
              <w:fldChar w:fldCharType="begin"/>
            </w:r>
            <w:r>
              <w:rPr>
                <w:rStyle w:val="Hyperlink"/>
                <w:color w:val="auto"/>
                <w:sz w:val="20"/>
              </w:rPr>
              <w:instrText xml:space="preserve"> HYPERLINK "https://mentor.ieee.org/802.11/dcn/20/11-20-1403-04-00be-pdt-phy-txvector-rxvector-trigvector-config-vector.doc" </w:instrText>
            </w:r>
            <w:r>
              <w:rPr>
                <w:rStyle w:val="Hyperlink"/>
                <w:color w:val="auto"/>
                <w:sz w:val="20"/>
              </w:rPr>
              <w:fldChar w:fldCharType="separate"/>
            </w:r>
            <w:r w:rsidR="00F67A48" w:rsidRPr="00850822">
              <w:rPr>
                <w:rStyle w:val="Hyperlink"/>
                <w:color w:val="auto"/>
                <w:sz w:val="20"/>
              </w:rPr>
              <w:t>20/1403r4</w:t>
            </w:r>
            <w:r>
              <w:rPr>
                <w:rStyle w:val="Hyperlink"/>
                <w:color w:val="auto"/>
                <w:sz w:val="20"/>
              </w:rPr>
              <w:fldChar w:fldCharType="end"/>
            </w:r>
            <w:r w:rsidR="00F67A48" w:rsidRPr="00850822">
              <w:rPr>
                <w:sz w:val="20"/>
              </w:rPr>
              <w:t>, 09/21/2020</w:t>
            </w:r>
          </w:p>
          <w:p w14:paraId="501DFF3C" w14:textId="7F25E981" w:rsidR="00F67A48" w:rsidRPr="00850822" w:rsidRDefault="00F67A48" w:rsidP="00260E56">
            <w:pPr>
              <w:rPr>
                <w:sz w:val="20"/>
              </w:rPr>
            </w:pPr>
            <w:r w:rsidRPr="00850822">
              <w:rPr>
                <w:sz w:val="20"/>
                <w:highlight w:val="green"/>
              </w:rPr>
              <w:lastRenderedPageBreak/>
              <w:t>(SP result:  Approved with unanimous consent)</w:t>
            </w:r>
          </w:p>
        </w:tc>
        <w:tc>
          <w:tcPr>
            <w:tcW w:w="2212" w:type="dxa"/>
            <w:tcPrChange w:id="34" w:author="Edward Au" w:date="2020-10-15T09:53:00Z">
              <w:tcPr>
                <w:tcW w:w="2212" w:type="dxa"/>
              </w:tcPr>
            </w:tcPrChange>
          </w:tcPr>
          <w:p w14:paraId="61E1787A" w14:textId="1005F894" w:rsidR="00E7555D" w:rsidRPr="002D7C61" w:rsidRDefault="00E7555D" w:rsidP="00260E56">
            <w:pPr>
              <w:rPr>
                <w:color w:val="00B050"/>
                <w:sz w:val="20"/>
              </w:rPr>
            </w:pPr>
            <w:r>
              <w:rPr>
                <w:color w:val="00B050"/>
                <w:sz w:val="20"/>
              </w:rPr>
              <w:lastRenderedPageBreak/>
              <w:t>Related to most PHY motions</w:t>
            </w:r>
          </w:p>
        </w:tc>
      </w:tr>
      <w:tr w:rsidR="00E7555D" w14:paraId="16965976" w14:textId="77777777" w:rsidTr="00AD6B4E">
        <w:trPr>
          <w:trHeight w:val="257"/>
          <w:trPrChange w:id="35" w:author="Edward Au" w:date="2020-10-15T09:53:00Z">
            <w:trPr>
              <w:trHeight w:val="257"/>
            </w:trPr>
          </w:trPrChange>
        </w:trPr>
        <w:tc>
          <w:tcPr>
            <w:tcW w:w="1274" w:type="dxa"/>
            <w:tcPrChange w:id="36" w:author="Edward Au" w:date="2020-10-15T09:53:00Z">
              <w:tcPr>
                <w:tcW w:w="1274" w:type="dxa"/>
                <w:gridSpan w:val="2"/>
              </w:tcPr>
            </w:tcPrChange>
          </w:tcPr>
          <w:p w14:paraId="5A4B0289" w14:textId="6BC7DB0D" w:rsidR="00E7555D" w:rsidRPr="00CB226F" w:rsidRDefault="00E7555D" w:rsidP="006656CF">
            <w:pPr>
              <w:rPr>
                <w:color w:val="00B050"/>
                <w:sz w:val="20"/>
              </w:rPr>
            </w:pPr>
            <w:r w:rsidRPr="00CB226F">
              <w:rPr>
                <w:color w:val="00B050"/>
                <w:sz w:val="20"/>
              </w:rPr>
              <w:t>PHY</w:t>
            </w:r>
          </w:p>
        </w:tc>
        <w:tc>
          <w:tcPr>
            <w:tcW w:w="1968" w:type="dxa"/>
            <w:tcPrChange w:id="37" w:author="Edward Au" w:date="2020-10-15T09:53:00Z">
              <w:tcPr>
                <w:tcW w:w="1968" w:type="dxa"/>
                <w:gridSpan w:val="2"/>
              </w:tcPr>
            </w:tcPrChange>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Change w:id="38" w:author="Edward Au" w:date="2020-10-15T09:53:00Z">
              <w:tcPr>
                <w:tcW w:w="1562" w:type="dxa"/>
                <w:shd w:val="clear" w:color="auto" w:fill="auto"/>
              </w:tcPr>
            </w:tcPrChange>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Change w:id="39" w:author="Edward Au" w:date="2020-10-15T09:53:00Z">
              <w:tcPr>
                <w:tcW w:w="2706" w:type="dxa"/>
              </w:tcPr>
            </w:tcPrChange>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Change w:id="40" w:author="Edward Au" w:date="2020-10-15T09:53:00Z">
              <w:tcPr>
                <w:tcW w:w="1594" w:type="dxa"/>
                <w:gridSpan w:val="2"/>
              </w:tcPr>
            </w:tcPrChange>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Change w:id="41" w:author="Edward Au" w:date="2020-10-15T09:53:00Z">
              <w:tcPr>
                <w:tcW w:w="2344" w:type="dxa"/>
              </w:tcPr>
            </w:tcPrChange>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585FAA" w:rsidP="001C74E8">
            <w:pPr>
              <w:rPr>
                <w:sz w:val="20"/>
              </w:rPr>
            </w:pPr>
            <w:r>
              <w:rPr>
                <w:rStyle w:val="Hyperlink"/>
                <w:color w:val="auto"/>
                <w:sz w:val="20"/>
              </w:rPr>
              <w:fldChar w:fldCharType="begin"/>
            </w:r>
            <w:r>
              <w:rPr>
                <w:rStyle w:val="Hyperlink"/>
                <w:color w:val="auto"/>
                <w:sz w:val="20"/>
              </w:rPr>
              <w:instrText xml:space="preserve"> HYPERLINK "https://mentor.ieee.org/802.11/dcn/20/11-20-1404-00-00be-pdt-phy-support-for-non-ht-ht-vht-he-format-and-regulatory.doc" </w:instrText>
            </w:r>
            <w:r>
              <w:rPr>
                <w:rStyle w:val="Hyperlink"/>
                <w:color w:val="auto"/>
                <w:sz w:val="20"/>
              </w:rPr>
              <w:fldChar w:fldCharType="separate"/>
            </w:r>
            <w:r w:rsidR="001C74E8" w:rsidRPr="00850822">
              <w:rPr>
                <w:rStyle w:val="Hyperlink"/>
                <w:color w:val="auto"/>
                <w:sz w:val="20"/>
              </w:rPr>
              <w:t>20/1404r0</w:t>
            </w:r>
            <w:r>
              <w:rPr>
                <w:rStyle w:val="Hyperlink"/>
                <w:color w:val="auto"/>
                <w:sz w:val="20"/>
              </w:rPr>
              <w:fldChar w:fldCharType="end"/>
            </w:r>
            <w:r w:rsidR="001C74E8" w:rsidRPr="00850822">
              <w:rPr>
                <w:sz w:val="20"/>
              </w:rPr>
              <w:t>, 09/06/2020</w:t>
            </w:r>
          </w:p>
          <w:p w14:paraId="6F2C43AB" w14:textId="170810E1" w:rsidR="00E66BF2" w:rsidRPr="00850822" w:rsidRDefault="00585FAA" w:rsidP="001C74E8">
            <w:pPr>
              <w:rPr>
                <w:sz w:val="20"/>
              </w:rPr>
            </w:pPr>
            <w:r>
              <w:rPr>
                <w:rStyle w:val="Hyperlink"/>
                <w:color w:val="auto"/>
                <w:sz w:val="20"/>
              </w:rPr>
              <w:fldChar w:fldCharType="begin"/>
            </w:r>
            <w:r>
              <w:rPr>
                <w:rStyle w:val="Hyperlink"/>
                <w:color w:val="auto"/>
                <w:sz w:val="20"/>
              </w:rPr>
              <w:instrText xml:space="preserve"> HYPERLINK "https://men</w:instrText>
            </w:r>
            <w:r>
              <w:rPr>
                <w:rStyle w:val="Hyperlink"/>
                <w:color w:val="auto"/>
                <w:sz w:val="20"/>
              </w:rPr>
              <w:instrText xml:space="preserve">tor.ieee.org/802.11/dcn/20/11-20-1404-01-00be-pdt-phy-support-for-non-ht-ht-vht-he-format-and-regulatory.doc" </w:instrText>
            </w:r>
            <w:r>
              <w:rPr>
                <w:rStyle w:val="Hyperlink"/>
                <w:color w:val="auto"/>
                <w:sz w:val="20"/>
              </w:rPr>
              <w:fldChar w:fldCharType="separate"/>
            </w:r>
            <w:r w:rsidR="00E66BF2" w:rsidRPr="00850822">
              <w:rPr>
                <w:rStyle w:val="Hyperlink"/>
                <w:color w:val="auto"/>
                <w:sz w:val="20"/>
              </w:rPr>
              <w:t>20/1404r1</w:t>
            </w:r>
            <w:r>
              <w:rPr>
                <w:rStyle w:val="Hyperlink"/>
                <w:color w:val="auto"/>
                <w:sz w:val="20"/>
              </w:rPr>
              <w:fldChar w:fldCharType="end"/>
            </w:r>
            <w:r w:rsidR="00E66BF2" w:rsidRPr="00850822">
              <w:rPr>
                <w:sz w:val="20"/>
              </w:rPr>
              <w:t>, 09/10/2020</w:t>
            </w:r>
          </w:p>
          <w:p w14:paraId="57B17B8C" w14:textId="308A3D19" w:rsidR="000020BD" w:rsidRPr="00850822" w:rsidRDefault="00585FAA" w:rsidP="001C74E8">
            <w:pPr>
              <w:rPr>
                <w:sz w:val="20"/>
              </w:rPr>
            </w:pPr>
            <w:r>
              <w:rPr>
                <w:rStyle w:val="Hyperlink"/>
                <w:color w:val="auto"/>
                <w:sz w:val="20"/>
              </w:rPr>
              <w:fldChar w:fldCharType="begin"/>
            </w:r>
            <w:r>
              <w:rPr>
                <w:rStyle w:val="Hyperlink"/>
                <w:color w:val="auto"/>
                <w:sz w:val="20"/>
              </w:rPr>
              <w:instrText xml:space="preserve"> HYPERLINK "https://mentor.ieee.org/802.11/dcn/20/11-20-1404-02-00be-pdt-phy-support-for-non-ht-ht-vht-he-format-and-regulatory.doc" </w:instrText>
            </w:r>
            <w:r>
              <w:rPr>
                <w:rStyle w:val="Hyperlink"/>
                <w:color w:val="auto"/>
                <w:sz w:val="20"/>
              </w:rPr>
              <w:fldChar w:fldCharType="separate"/>
            </w:r>
            <w:r w:rsidR="000020BD" w:rsidRPr="00850822">
              <w:rPr>
                <w:rStyle w:val="Hyperlink"/>
                <w:color w:val="auto"/>
                <w:sz w:val="20"/>
              </w:rPr>
              <w:t>20/1404r2</w:t>
            </w:r>
            <w:r>
              <w:rPr>
                <w:rStyle w:val="Hyperlink"/>
                <w:color w:val="auto"/>
                <w:sz w:val="20"/>
              </w:rPr>
              <w:fldChar w:fldCharType="end"/>
            </w:r>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585FAA" w:rsidP="00B546B2">
            <w:pPr>
              <w:rPr>
                <w:sz w:val="20"/>
              </w:rPr>
            </w:pPr>
            <w:r>
              <w:rPr>
                <w:rStyle w:val="Hyperlink"/>
                <w:color w:val="auto"/>
                <w:sz w:val="20"/>
              </w:rPr>
              <w:fldChar w:fldCharType="begin"/>
            </w:r>
            <w:r>
              <w:rPr>
                <w:rStyle w:val="Hyperlink"/>
                <w:color w:val="auto"/>
                <w:sz w:val="20"/>
              </w:rPr>
              <w:instrText xml:space="preserve"> HYPERLINK "https://mentor.ieee.org/802.11/dcn/20/11-20-1404-02-00be-pdt-phy-support-for-non-ht-ht-vht-he-format-and-regulatory.doc" </w:instrText>
            </w:r>
            <w:r>
              <w:rPr>
                <w:rStyle w:val="Hyperlink"/>
                <w:color w:val="auto"/>
                <w:sz w:val="20"/>
              </w:rPr>
              <w:fldChar w:fldCharType="separate"/>
            </w:r>
            <w:r w:rsidR="00B546B2" w:rsidRPr="00850822">
              <w:rPr>
                <w:rStyle w:val="Hyperlink"/>
                <w:color w:val="auto"/>
                <w:sz w:val="20"/>
              </w:rPr>
              <w:t>20/1404r2</w:t>
            </w:r>
            <w:r>
              <w:rPr>
                <w:rStyle w:val="Hyperlink"/>
                <w:color w:val="auto"/>
                <w:sz w:val="20"/>
              </w:rPr>
              <w:fldChar w:fldCharType="end"/>
            </w:r>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585FAA" w:rsidP="00F503CB">
            <w:pPr>
              <w:rPr>
                <w:sz w:val="20"/>
              </w:rPr>
            </w:pPr>
            <w:r>
              <w:rPr>
                <w:rStyle w:val="Hyperlink"/>
                <w:color w:val="auto"/>
                <w:sz w:val="20"/>
              </w:rPr>
              <w:fldChar w:fldCharType="begin"/>
            </w:r>
            <w:r>
              <w:rPr>
                <w:rStyle w:val="Hyperlink"/>
                <w:color w:val="auto"/>
                <w:sz w:val="20"/>
              </w:rPr>
              <w:instrText xml:space="preserve"> HYPERLINK "https://mentor.ieee.org/802.11/dcn/20/11-20-1404-02-00be-pdt-phy-suppor</w:instrText>
            </w:r>
            <w:r>
              <w:rPr>
                <w:rStyle w:val="Hyperlink"/>
                <w:color w:val="auto"/>
                <w:sz w:val="20"/>
              </w:rPr>
              <w:instrText xml:space="preserve">t-for-non-ht-ht-vht-he-format-and-regulatory.doc" </w:instrText>
            </w:r>
            <w:r>
              <w:rPr>
                <w:rStyle w:val="Hyperlink"/>
                <w:color w:val="auto"/>
                <w:sz w:val="20"/>
              </w:rPr>
              <w:fldChar w:fldCharType="separate"/>
            </w:r>
            <w:r w:rsidR="00F503CB" w:rsidRPr="00850822">
              <w:rPr>
                <w:rStyle w:val="Hyperlink"/>
                <w:color w:val="auto"/>
                <w:sz w:val="20"/>
              </w:rPr>
              <w:t>20/1404r2</w:t>
            </w:r>
            <w:r>
              <w:rPr>
                <w:rStyle w:val="Hyperlink"/>
                <w:color w:val="auto"/>
                <w:sz w:val="20"/>
              </w:rPr>
              <w:fldChar w:fldCharType="end"/>
            </w:r>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Change w:id="42" w:author="Edward Au" w:date="2020-10-15T09:53:00Z">
              <w:tcPr>
                <w:tcW w:w="2212" w:type="dxa"/>
              </w:tcPr>
            </w:tcPrChange>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AD6B4E">
        <w:trPr>
          <w:trHeight w:val="257"/>
          <w:trPrChange w:id="43" w:author="Edward Au" w:date="2020-10-15T09:53:00Z">
            <w:trPr>
              <w:trHeight w:val="257"/>
            </w:trPr>
          </w:trPrChange>
        </w:trPr>
        <w:tc>
          <w:tcPr>
            <w:tcW w:w="1274" w:type="dxa"/>
            <w:tcPrChange w:id="44" w:author="Edward Au" w:date="2020-10-15T09:53:00Z">
              <w:tcPr>
                <w:tcW w:w="1274" w:type="dxa"/>
                <w:gridSpan w:val="2"/>
              </w:tcPr>
            </w:tcPrChange>
          </w:tcPr>
          <w:p w14:paraId="6646E774" w14:textId="4E5D11E5" w:rsidR="00E7555D" w:rsidRPr="001B5BA3" w:rsidRDefault="00E7555D" w:rsidP="006656CF">
            <w:pPr>
              <w:rPr>
                <w:color w:val="00B050"/>
                <w:sz w:val="20"/>
              </w:rPr>
            </w:pPr>
            <w:r w:rsidRPr="001B5BA3">
              <w:rPr>
                <w:color w:val="00B050"/>
                <w:sz w:val="20"/>
              </w:rPr>
              <w:t>PHY</w:t>
            </w:r>
          </w:p>
        </w:tc>
        <w:tc>
          <w:tcPr>
            <w:tcW w:w="1968" w:type="dxa"/>
            <w:tcPrChange w:id="45" w:author="Edward Au" w:date="2020-10-15T09:53:00Z">
              <w:tcPr>
                <w:tcW w:w="1968" w:type="dxa"/>
                <w:gridSpan w:val="2"/>
              </w:tcPr>
            </w:tcPrChange>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Change w:id="46" w:author="Edward Au" w:date="2020-10-15T09:53:00Z">
              <w:tcPr>
                <w:tcW w:w="1562" w:type="dxa"/>
                <w:vMerge w:val="restart"/>
                <w:shd w:val="clear" w:color="auto" w:fill="auto"/>
              </w:tcPr>
            </w:tcPrChange>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Change w:id="47" w:author="Edward Au" w:date="2020-10-15T09:53:00Z">
              <w:tcPr>
                <w:tcW w:w="2706" w:type="dxa"/>
                <w:vMerge w:val="restart"/>
              </w:tcPr>
            </w:tcPrChange>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Change w:id="48" w:author="Edward Au" w:date="2020-10-15T09:53:00Z">
              <w:tcPr>
                <w:tcW w:w="1594" w:type="dxa"/>
                <w:gridSpan w:val="2"/>
                <w:vMerge w:val="restart"/>
              </w:tcPr>
            </w:tcPrChange>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Change w:id="49" w:author="Edward Au" w:date="2020-10-15T09:53:00Z">
              <w:tcPr>
                <w:tcW w:w="2344" w:type="dxa"/>
              </w:tcPr>
            </w:tcPrChange>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585FAA" w:rsidP="00BE6F7F">
            <w:pPr>
              <w:rPr>
                <w:sz w:val="20"/>
              </w:rPr>
            </w:pPr>
            <w:r>
              <w:rPr>
                <w:rStyle w:val="Hyperlink"/>
                <w:color w:val="auto"/>
                <w:sz w:val="20"/>
              </w:rPr>
              <w:fldChar w:fldCharType="begin"/>
            </w:r>
            <w:r>
              <w:rPr>
                <w:rStyle w:val="Hyperlink"/>
                <w:color w:val="auto"/>
                <w:sz w:val="20"/>
              </w:rPr>
              <w:instrText xml:space="preserve"> HYPERLINK "https://mentor.ieee.org/802.11/dcn/20/11-20-1314-00-00be-draft-text-for-wideband-and-noncontiguous-spectrum-utilization.docx" </w:instrText>
            </w:r>
            <w:r>
              <w:rPr>
                <w:rStyle w:val="Hyperlink"/>
                <w:color w:val="auto"/>
                <w:sz w:val="20"/>
              </w:rPr>
              <w:fldChar w:fldCharType="separate"/>
            </w:r>
            <w:r w:rsidR="00FA760E" w:rsidRPr="00850822">
              <w:rPr>
                <w:rStyle w:val="Hyperlink"/>
                <w:color w:val="auto"/>
                <w:sz w:val="20"/>
              </w:rPr>
              <w:t>20/1314r0</w:t>
            </w:r>
            <w:r>
              <w:rPr>
                <w:rStyle w:val="Hyperlink"/>
                <w:color w:val="auto"/>
                <w:sz w:val="20"/>
              </w:rPr>
              <w:fldChar w:fldCharType="end"/>
            </w:r>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585FAA" w:rsidP="00BE6F7F">
            <w:pPr>
              <w:rPr>
                <w:sz w:val="20"/>
              </w:rPr>
            </w:pPr>
            <w:r>
              <w:rPr>
                <w:rStyle w:val="Hyperlink"/>
                <w:color w:val="auto"/>
                <w:sz w:val="20"/>
              </w:rPr>
              <w:fldChar w:fldCharType="begin"/>
            </w:r>
            <w:r>
              <w:rPr>
                <w:rStyle w:val="Hyperlink"/>
                <w:color w:val="auto"/>
                <w:sz w:val="20"/>
              </w:rPr>
              <w:instrText xml:space="preserve"> HYPERLINK "https://mentor.ieee.org/802.11/dcn/20/11-20-1371-00-00be-pdt-phy-subcarriers-and-</w:instrText>
            </w:r>
            <w:r>
              <w:rPr>
                <w:rStyle w:val="Hyperlink"/>
                <w:color w:val="auto"/>
                <w:sz w:val="20"/>
              </w:rPr>
              <w:instrText xml:space="preserve">resource-allocation-for-wideband.docx" </w:instrText>
            </w:r>
            <w:r>
              <w:rPr>
                <w:rStyle w:val="Hyperlink"/>
                <w:color w:val="auto"/>
                <w:sz w:val="20"/>
              </w:rPr>
              <w:fldChar w:fldCharType="separate"/>
            </w:r>
            <w:r w:rsidR="00090EEF" w:rsidRPr="00850822">
              <w:rPr>
                <w:rStyle w:val="Hyperlink"/>
                <w:color w:val="auto"/>
                <w:sz w:val="20"/>
              </w:rPr>
              <w:t>20/1371r0</w:t>
            </w:r>
            <w:r>
              <w:rPr>
                <w:rStyle w:val="Hyperlink"/>
                <w:color w:val="auto"/>
                <w:sz w:val="20"/>
              </w:rPr>
              <w:fldChar w:fldCharType="end"/>
            </w:r>
            <w:r w:rsidR="000B1DAE" w:rsidRPr="00850822">
              <w:rPr>
                <w:sz w:val="20"/>
              </w:rPr>
              <w:t>, 08/31/2020</w:t>
            </w:r>
          </w:p>
          <w:p w14:paraId="51E8468A" w14:textId="2216913A" w:rsidR="0068234F" w:rsidRPr="00850822" w:rsidRDefault="00585FAA" w:rsidP="00BE6F7F">
            <w:pPr>
              <w:rPr>
                <w:sz w:val="20"/>
              </w:rPr>
            </w:pPr>
            <w:r>
              <w:rPr>
                <w:rStyle w:val="Hyperlink"/>
                <w:color w:val="auto"/>
                <w:sz w:val="20"/>
              </w:rPr>
              <w:fldChar w:fldCharType="begin"/>
            </w:r>
            <w:r>
              <w:rPr>
                <w:rStyle w:val="Hyperlink"/>
                <w:color w:val="auto"/>
                <w:sz w:val="20"/>
              </w:rPr>
              <w:instrText xml:space="preserve"> HYPERLINK "https://mentor.ieee.org/802.11/dcn/20/11-20-1371-01-00be-pdt-phy-subcarriers-and-resource-allocation-for-wideband.docx" </w:instrText>
            </w:r>
            <w:r>
              <w:rPr>
                <w:rStyle w:val="Hyperlink"/>
                <w:color w:val="auto"/>
                <w:sz w:val="20"/>
              </w:rPr>
              <w:fldChar w:fldCharType="separate"/>
            </w:r>
            <w:r w:rsidR="0068234F" w:rsidRPr="00850822">
              <w:rPr>
                <w:rStyle w:val="Hyperlink"/>
                <w:color w:val="auto"/>
                <w:sz w:val="20"/>
              </w:rPr>
              <w:t>20/1371r1</w:t>
            </w:r>
            <w:r>
              <w:rPr>
                <w:rStyle w:val="Hyperlink"/>
                <w:color w:val="auto"/>
                <w:sz w:val="20"/>
              </w:rPr>
              <w:fldChar w:fldCharType="end"/>
            </w:r>
            <w:r w:rsidR="0068234F" w:rsidRPr="00850822">
              <w:rPr>
                <w:sz w:val="20"/>
              </w:rPr>
              <w:t>, 09/10/2020</w:t>
            </w:r>
          </w:p>
          <w:p w14:paraId="549ED818" w14:textId="35ADEC10" w:rsidR="00796235" w:rsidRPr="00850822" w:rsidRDefault="00585FAA" w:rsidP="00BE6F7F">
            <w:pPr>
              <w:rPr>
                <w:sz w:val="20"/>
              </w:rPr>
            </w:pPr>
            <w:r>
              <w:rPr>
                <w:rStyle w:val="Hyperlink"/>
                <w:color w:val="auto"/>
                <w:sz w:val="20"/>
              </w:rPr>
              <w:fldChar w:fldCharType="begin"/>
            </w:r>
            <w:r>
              <w:rPr>
                <w:rStyle w:val="Hyperlink"/>
                <w:color w:val="auto"/>
                <w:sz w:val="20"/>
              </w:rPr>
              <w:instrText xml:space="preserve"> HYPERLINK "https://mentor.ieee.org</w:instrText>
            </w:r>
            <w:r>
              <w:rPr>
                <w:rStyle w:val="Hyperlink"/>
                <w:color w:val="auto"/>
                <w:sz w:val="20"/>
              </w:rPr>
              <w:instrText xml:space="preserve">/802.11/dcn/20/11-20-1371-02-00be-pdt-phy-subcarriers-and-resource-allocation-for-wideband.docx" </w:instrText>
            </w:r>
            <w:r>
              <w:rPr>
                <w:rStyle w:val="Hyperlink"/>
                <w:color w:val="auto"/>
                <w:sz w:val="20"/>
              </w:rPr>
              <w:fldChar w:fldCharType="separate"/>
            </w:r>
            <w:r w:rsidR="00796235" w:rsidRPr="00850822">
              <w:rPr>
                <w:rStyle w:val="Hyperlink"/>
                <w:color w:val="auto"/>
                <w:sz w:val="20"/>
              </w:rPr>
              <w:t>20/1371r2</w:t>
            </w:r>
            <w:r>
              <w:rPr>
                <w:rStyle w:val="Hyperlink"/>
                <w:color w:val="auto"/>
                <w:sz w:val="20"/>
              </w:rPr>
              <w:fldChar w:fldCharType="end"/>
            </w:r>
            <w:r w:rsidR="00796235" w:rsidRPr="00850822">
              <w:rPr>
                <w:sz w:val="20"/>
              </w:rPr>
              <w:t>, 09/10/2020</w:t>
            </w:r>
          </w:p>
          <w:p w14:paraId="05145C49" w14:textId="667CFEE2" w:rsidR="00DE0BEF" w:rsidRPr="00850822" w:rsidRDefault="00585FAA" w:rsidP="00BE6F7F">
            <w:pPr>
              <w:rPr>
                <w:sz w:val="20"/>
              </w:rPr>
            </w:pPr>
            <w:r>
              <w:rPr>
                <w:rStyle w:val="Hyperlink"/>
                <w:color w:val="auto"/>
                <w:sz w:val="20"/>
              </w:rPr>
              <w:fldChar w:fldCharType="begin"/>
            </w:r>
            <w:r>
              <w:rPr>
                <w:rStyle w:val="Hyperlink"/>
                <w:color w:val="auto"/>
                <w:sz w:val="20"/>
              </w:rPr>
              <w:instrText xml:space="preserve"> HYPERLINK "https://mentor.ieee.org/802.11/dcn/20/11-20-1371-03-00be-pdt-phy-subcarriers-and-resource-allocation-for-wideband.docx" </w:instrText>
            </w:r>
            <w:r>
              <w:rPr>
                <w:rStyle w:val="Hyperlink"/>
                <w:color w:val="auto"/>
                <w:sz w:val="20"/>
              </w:rPr>
              <w:fldChar w:fldCharType="separate"/>
            </w:r>
            <w:r w:rsidR="00DE0BEF" w:rsidRPr="00850822">
              <w:rPr>
                <w:rStyle w:val="Hyperlink"/>
                <w:color w:val="auto"/>
                <w:sz w:val="20"/>
              </w:rPr>
              <w:t>20/1371r3</w:t>
            </w:r>
            <w:r>
              <w:rPr>
                <w:rStyle w:val="Hyperlink"/>
                <w:color w:val="auto"/>
                <w:sz w:val="20"/>
              </w:rPr>
              <w:fldChar w:fldCharType="end"/>
            </w:r>
            <w:r w:rsidR="00DE0BEF" w:rsidRPr="00850822">
              <w:rPr>
                <w:sz w:val="20"/>
              </w:rPr>
              <w:t>, 09/10/2020</w:t>
            </w:r>
          </w:p>
          <w:p w14:paraId="1423069D" w14:textId="74B5F84A" w:rsidR="00872F26" w:rsidRPr="00850822" w:rsidRDefault="00585FAA" w:rsidP="00BE6F7F">
            <w:pPr>
              <w:rPr>
                <w:sz w:val="20"/>
              </w:rPr>
            </w:pPr>
            <w:r>
              <w:rPr>
                <w:rStyle w:val="Hyperlink"/>
                <w:color w:val="auto"/>
                <w:sz w:val="20"/>
              </w:rPr>
              <w:fldChar w:fldCharType="begin"/>
            </w:r>
            <w:r>
              <w:rPr>
                <w:rStyle w:val="Hyperlink"/>
                <w:color w:val="auto"/>
                <w:sz w:val="20"/>
              </w:rPr>
              <w:instrText xml:space="preserve"> HYPERLINK "https://mentor.ieee.org/802.11/dcn/20/11-20-1371-04-00be-pdt-phy-subcarriers-and-resource-allocation-for-wideband.docx" </w:instrText>
            </w:r>
            <w:r>
              <w:rPr>
                <w:rStyle w:val="Hyperlink"/>
                <w:color w:val="auto"/>
                <w:sz w:val="20"/>
              </w:rPr>
              <w:fldChar w:fldCharType="separate"/>
            </w:r>
            <w:r w:rsidR="00872F26" w:rsidRPr="00850822">
              <w:rPr>
                <w:rStyle w:val="Hyperlink"/>
                <w:color w:val="auto"/>
                <w:sz w:val="20"/>
              </w:rPr>
              <w:t>20/1371r4</w:t>
            </w:r>
            <w:r>
              <w:rPr>
                <w:rStyle w:val="Hyperlink"/>
                <w:color w:val="auto"/>
                <w:sz w:val="20"/>
              </w:rPr>
              <w:fldChar w:fldCharType="end"/>
            </w:r>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585FAA" w:rsidP="00D542BC">
            <w:pPr>
              <w:rPr>
                <w:sz w:val="20"/>
              </w:rPr>
            </w:pPr>
            <w:r>
              <w:rPr>
                <w:rStyle w:val="Hyperlink"/>
                <w:color w:val="auto"/>
                <w:sz w:val="20"/>
              </w:rPr>
              <w:fldChar w:fldCharType="begin"/>
            </w:r>
            <w:r>
              <w:rPr>
                <w:rStyle w:val="Hyperlink"/>
                <w:color w:val="auto"/>
                <w:sz w:val="20"/>
              </w:rPr>
              <w:instrText xml:space="preserve"> HYPERLINK "https://mentor.ieee.org/802.11/dcn/20/11-20-1314-00-00be-draft-text-for-wideband-and-noncontiguous-spectrum-utilization.docx" </w:instrText>
            </w:r>
            <w:r>
              <w:rPr>
                <w:rStyle w:val="Hyperlink"/>
                <w:color w:val="auto"/>
                <w:sz w:val="20"/>
              </w:rPr>
              <w:fldChar w:fldCharType="separate"/>
            </w:r>
            <w:r w:rsidR="00D542BC" w:rsidRPr="00850822">
              <w:rPr>
                <w:rStyle w:val="Hyperlink"/>
                <w:color w:val="auto"/>
                <w:sz w:val="20"/>
              </w:rPr>
              <w:t>20/1314r0</w:t>
            </w:r>
            <w:r>
              <w:rPr>
                <w:rStyle w:val="Hyperlink"/>
                <w:color w:val="auto"/>
                <w:sz w:val="20"/>
              </w:rPr>
              <w:fldChar w:fldCharType="end"/>
            </w:r>
            <w:r w:rsidR="00D542BC" w:rsidRPr="00850822">
              <w:rPr>
                <w:sz w:val="20"/>
              </w:rPr>
              <w:t>, 08/27/2020</w:t>
            </w:r>
          </w:p>
          <w:p w14:paraId="51BAC36A" w14:textId="77777777" w:rsidR="00D02FB0" w:rsidRPr="00850822" w:rsidRDefault="00585FAA" w:rsidP="00D02FB0">
            <w:pPr>
              <w:rPr>
                <w:sz w:val="20"/>
              </w:rPr>
            </w:pPr>
            <w:r>
              <w:rPr>
                <w:rStyle w:val="Hyperlink"/>
                <w:color w:val="auto"/>
                <w:sz w:val="20"/>
              </w:rPr>
              <w:fldChar w:fldCharType="begin"/>
            </w:r>
            <w:r>
              <w:rPr>
                <w:rStyle w:val="Hyperlink"/>
                <w:color w:val="auto"/>
                <w:sz w:val="20"/>
              </w:rPr>
              <w:instrText xml:space="preserve"> HYPERLINK "https://mentor.ieee.org/802.11/dcn/20/11-20-1371-00-00be-pdt-phy-subcarriers-and-</w:instrText>
            </w:r>
            <w:r>
              <w:rPr>
                <w:rStyle w:val="Hyperlink"/>
                <w:color w:val="auto"/>
                <w:sz w:val="20"/>
              </w:rPr>
              <w:instrText xml:space="preserve">resource-allocation-for-wideband.docx" </w:instrText>
            </w:r>
            <w:r>
              <w:rPr>
                <w:rStyle w:val="Hyperlink"/>
                <w:color w:val="auto"/>
                <w:sz w:val="20"/>
              </w:rPr>
              <w:fldChar w:fldCharType="separate"/>
            </w:r>
            <w:r w:rsidR="00D02FB0" w:rsidRPr="00850822">
              <w:rPr>
                <w:rStyle w:val="Hyperlink"/>
                <w:color w:val="auto"/>
                <w:sz w:val="20"/>
              </w:rPr>
              <w:t>20/1371r0</w:t>
            </w:r>
            <w:r>
              <w:rPr>
                <w:rStyle w:val="Hyperlink"/>
                <w:color w:val="auto"/>
                <w:sz w:val="20"/>
              </w:rPr>
              <w:fldChar w:fldCharType="end"/>
            </w:r>
            <w:r w:rsidR="00D02FB0" w:rsidRPr="00850822">
              <w:rPr>
                <w:sz w:val="20"/>
              </w:rPr>
              <w:t>, 08/31/2020</w:t>
            </w:r>
          </w:p>
          <w:p w14:paraId="37EB99A0" w14:textId="6EEC4CC4" w:rsidR="00603D50" w:rsidRPr="00850822" w:rsidRDefault="00585FAA" w:rsidP="00D02FB0">
            <w:pPr>
              <w:rPr>
                <w:sz w:val="20"/>
              </w:rPr>
            </w:pPr>
            <w:r>
              <w:rPr>
                <w:rStyle w:val="Hyperlink"/>
                <w:color w:val="auto"/>
                <w:sz w:val="20"/>
              </w:rPr>
              <w:fldChar w:fldCharType="begin"/>
            </w:r>
            <w:r>
              <w:rPr>
                <w:rStyle w:val="Hyperlink"/>
                <w:color w:val="auto"/>
                <w:sz w:val="20"/>
              </w:rPr>
              <w:instrText xml:space="preserve"> HYPERLINK "https://mentor.ieee.org/802.11/dcn/20/11-20-1371-03-00be-pdt-phy-subcarriers-and-resource-allocation-for-wideband.docx" </w:instrText>
            </w:r>
            <w:r>
              <w:rPr>
                <w:rStyle w:val="Hyperlink"/>
                <w:color w:val="auto"/>
                <w:sz w:val="20"/>
              </w:rPr>
              <w:fldChar w:fldCharType="separate"/>
            </w:r>
            <w:r w:rsidR="00603D50" w:rsidRPr="00850822">
              <w:rPr>
                <w:rStyle w:val="Hyperlink"/>
                <w:color w:val="auto"/>
                <w:sz w:val="20"/>
              </w:rPr>
              <w:t>20/1371r3</w:t>
            </w:r>
            <w:r>
              <w:rPr>
                <w:rStyle w:val="Hyperlink"/>
                <w:color w:val="auto"/>
                <w:sz w:val="20"/>
              </w:rPr>
              <w:fldChar w:fldCharType="end"/>
            </w:r>
            <w:r w:rsidR="00603D50" w:rsidRPr="00850822">
              <w:rPr>
                <w:sz w:val="20"/>
              </w:rPr>
              <w:t>, 09/10/2020</w:t>
            </w:r>
          </w:p>
          <w:p w14:paraId="69352BCA" w14:textId="77777777" w:rsidR="00272F6A" w:rsidRPr="00850822" w:rsidRDefault="00585FAA" w:rsidP="00272F6A">
            <w:pPr>
              <w:rPr>
                <w:sz w:val="20"/>
              </w:rPr>
            </w:pPr>
            <w:r>
              <w:rPr>
                <w:rStyle w:val="Hyperlink"/>
                <w:color w:val="auto"/>
                <w:sz w:val="20"/>
              </w:rPr>
              <w:fldChar w:fldCharType="begin"/>
            </w:r>
            <w:r>
              <w:rPr>
                <w:rStyle w:val="Hyperlink"/>
                <w:color w:val="auto"/>
                <w:sz w:val="20"/>
              </w:rPr>
              <w:instrText xml:space="preserve"> HYPERLINK "https://mentor.ieee.org</w:instrText>
            </w:r>
            <w:r>
              <w:rPr>
                <w:rStyle w:val="Hyperlink"/>
                <w:color w:val="auto"/>
                <w:sz w:val="20"/>
              </w:rPr>
              <w:instrText xml:space="preserve">/802.11/dcn/20/11-20-1371-04-00be-pdt-phy-subcarriers-and-resource-allocation-for-wideband.docx" </w:instrText>
            </w:r>
            <w:r>
              <w:rPr>
                <w:rStyle w:val="Hyperlink"/>
                <w:color w:val="auto"/>
                <w:sz w:val="20"/>
              </w:rPr>
              <w:fldChar w:fldCharType="separate"/>
            </w:r>
            <w:r w:rsidR="00272F6A" w:rsidRPr="00850822">
              <w:rPr>
                <w:rStyle w:val="Hyperlink"/>
                <w:color w:val="auto"/>
                <w:sz w:val="20"/>
              </w:rPr>
              <w:t>20/1371r4</w:t>
            </w:r>
            <w:r>
              <w:rPr>
                <w:rStyle w:val="Hyperlink"/>
                <w:color w:val="auto"/>
                <w:sz w:val="20"/>
              </w:rPr>
              <w:fldChar w:fldCharType="end"/>
            </w:r>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585FAA" w:rsidP="00421279">
            <w:pPr>
              <w:rPr>
                <w:sz w:val="20"/>
              </w:rPr>
            </w:pPr>
            <w:r>
              <w:rPr>
                <w:rStyle w:val="Hyperlink"/>
                <w:color w:val="auto"/>
                <w:sz w:val="20"/>
              </w:rPr>
              <w:fldChar w:fldCharType="begin"/>
            </w:r>
            <w:r>
              <w:rPr>
                <w:rStyle w:val="Hyperlink"/>
                <w:color w:val="auto"/>
                <w:sz w:val="20"/>
              </w:rPr>
              <w:instrText xml:space="preserve"> HYPERLINK "https://mentor.ieee.org/802.11/dcn/20/11-20-1371-04-00be-pdt-phy-subcarriers-and-resource-allocation-for-wideband.docx" </w:instrText>
            </w:r>
            <w:r>
              <w:rPr>
                <w:rStyle w:val="Hyperlink"/>
                <w:color w:val="auto"/>
                <w:sz w:val="20"/>
              </w:rPr>
              <w:fldChar w:fldCharType="separate"/>
            </w:r>
            <w:r w:rsidR="009D49D4" w:rsidRPr="00850822">
              <w:rPr>
                <w:rStyle w:val="Hyperlink"/>
                <w:color w:val="auto"/>
                <w:sz w:val="20"/>
              </w:rPr>
              <w:t>20/1371r4</w:t>
            </w:r>
            <w:r>
              <w:rPr>
                <w:rStyle w:val="Hyperlink"/>
                <w:color w:val="auto"/>
                <w:sz w:val="20"/>
              </w:rPr>
              <w:fldChar w:fldCharType="end"/>
            </w:r>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Change w:id="50" w:author="Edward Au" w:date="2020-10-15T09:53:00Z">
              <w:tcPr>
                <w:tcW w:w="2212" w:type="dxa"/>
              </w:tcPr>
            </w:tcPrChange>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AD6B4E">
        <w:trPr>
          <w:trHeight w:val="257"/>
          <w:trPrChange w:id="51" w:author="Edward Au" w:date="2020-10-15T09:53:00Z">
            <w:trPr>
              <w:trHeight w:val="257"/>
            </w:trPr>
          </w:trPrChange>
        </w:trPr>
        <w:tc>
          <w:tcPr>
            <w:tcW w:w="1274" w:type="dxa"/>
            <w:tcPrChange w:id="52" w:author="Edward Au" w:date="2020-10-15T09:53:00Z">
              <w:tcPr>
                <w:tcW w:w="1274" w:type="dxa"/>
                <w:gridSpan w:val="2"/>
              </w:tcPr>
            </w:tcPrChange>
          </w:tcPr>
          <w:p w14:paraId="3E741FF0" w14:textId="36A47200" w:rsidR="00E7555D" w:rsidRPr="001B5BA3" w:rsidRDefault="00E7555D" w:rsidP="006656CF">
            <w:pPr>
              <w:rPr>
                <w:color w:val="00B050"/>
                <w:sz w:val="20"/>
              </w:rPr>
            </w:pPr>
            <w:r w:rsidRPr="001B5BA3">
              <w:rPr>
                <w:color w:val="00B050"/>
                <w:sz w:val="20"/>
              </w:rPr>
              <w:t>PHY</w:t>
            </w:r>
          </w:p>
        </w:tc>
        <w:tc>
          <w:tcPr>
            <w:tcW w:w="1968" w:type="dxa"/>
            <w:tcPrChange w:id="53" w:author="Edward Au" w:date="2020-10-15T09:53:00Z">
              <w:tcPr>
                <w:tcW w:w="1968" w:type="dxa"/>
                <w:gridSpan w:val="2"/>
              </w:tcPr>
            </w:tcPrChange>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Change w:id="54" w:author="Edward Au" w:date="2020-10-15T09:53:00Z">
              <w:tcPr>
                <w:tcW w:w="1562" w:type="dxa"/>
                <w:vMerge/>
                <w:shd w:val="clear" w:color="auto" w:fill="auto"/>
              </w:tcPr>
            </w:tcPrChange>
          </w:tcPr>
          <w:p w14:paraId="2012DFE4" w14:textId="77777777" w:rsidR="00E7555D" w:rsidRPr="001B5BA3" w:rsidRDefault="00E7555D" w:rsidP="006656CF">
            <w:pPr>
              <w:rPr>
                <w:color w:val="00B050"/>
                <w:sz w:val="20"/>
              </w:rPr>
            </w:pPr>
          </w:p>
        </w:tc>
        <w:tc>
          <w:tcPr>
            <w:tcW w:w="2706" w:type="dxa"/>
            <w:vMerge/>
            <w:tcPrChange w:id="55" w:author="Edward Au" w:date="2020-10-15T09:53:00Z">
              <w:tcPr>
                <w:tcW w:w="2706" w:type="dxa"/>
                <w:vMerge/>
              </w:tcPr>
            </w:tcPrChange>
          </w:tcPr>
          <w:p w14:paraId="0F23E368" w14:textId="336EA1F0" w:rsidR="00E7555D" w:rsidRPr="001B5BA3" w:rsidRDefault="00E7555D" w:rsidP="006656CF">
            <w:pPr>
              <w:rPr>
                <w:color w:val="00B050"/>
                <w:sz w:val="20"/>
              </w:rPr>
            </w:pPr>
          </w:p>
        </w:tc>
        <w:tc>
          <w:tcPr>
            <w:tcW w:w="1594" w:type="dxa"/>
            <w:gridSpan w:val="2"/>
            <w:vMerge/>
            <w:tcPrChange w:id="56" w:author="Edward Au" w:date="2020-10-15T09:53:00Z">
              <w:tcPr>
                <w:tcW w:w="1594" w:type="dxa"/>
                <w:gridSpan w:val="2"/>
                <w:vMerge/>
              </w:tcPr>
            </w:tcPrChange>
          </w:tcPr>
          <w:p w14:paraId="6ED7BB62" w14:textId="77777777" w:rsidR="00E7555D" w:rsidRPr="001B5BA3" w:rsidRDefault="00E7555D" w:rsidP="006656CF">
            <w:pPr>
              <w:rPr>
                <w:color w:val="00B050"/>
                <w:sz w:val="20"/>
              </w:rPr>
            </w:pPr>
          </w:p>
        </w:tc>
        <w:tc>
          <w:tcPr>
            <w:tcW w:w="2344" w:type="dxa"/>
            <w:tcPrChange w:id="57" w:author="Edward Au" w:date="2020-10-15T09:53:00Z">
              <w:tcPr>
                <w:tcW w:w="2344" w:type="dxa"/>
              </w:tcPr>
            </w:tcPrChange>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585FAA" w:rsidP="00D542BC">
            <w:pPr>
              <w:rPr>
                <w:sz w:val="20"/>
              </w:rPr>
            </w:pPr>
            <w:r>
              <w:rPr>
                <w:rStyle w:val="Hyperlink"/>
                <w:color w:val="auto"/>
                <w:sz w:val="20"/>
              </w:rPr>
              <w:fldChar w:fldCharType="begin"/>
            </w:r>
            <w:r>
              <w:rPr>
                <w:rStyle w:val="Hyperlink"/>
                <w:color w:val="auto"/>
                <w:sz w:val="20"/>
              </w:rPr>
              <w:instrText xml:space="preserve"> HYPERLINK "https://mentor.ieee.org/802.11/dcn/20/11-20-1315-00-00be-draft-text-for-support-for-large-bandwidth.docx" </w:instrText>
            </w:r>
            <w:r>
              <w:rPr>
                <w:rStyle w:val="Hyperlink"/>
                <w:color w:val="auto"/>
                <w:sz w:val="20"/>
              </w:rPr>
              <w:fldChar w:fldCharType="separate"/>
            </w:r>
            <w:r w:rsidR="00D536E5" w:rsidRPr="00850822">
              <w:rPr>
                <w:rStyle w:val="Hyperlink"/>
                <w:color w:val="auto"/>
                <w:sz w:val="20"/>
              </w:rPr>
              <w:t>20/1315r0</w:t>
            </w:r>
            <w:r>
              <w:rPr>
                <w:rStyle w:val="Hyperlink"/>
                <w:color w:val="auto"/>
                <w:sz w:val="20"/>
              </w:rPr>
              <w:fldChar w:fldCharType="end"/>
            </w:r>
            <w:r w:rsidR="00D542BC" w:rsidRPr="00850822">
              <w:rPr>
                <w:sz w:val="20"/>
              </w:rPr>
              <w:t>, 08/25/2020</w:t>
            </w:r>
          </w:p>
          <w:p w14:paraId="5894B44D" w14:textId="108870A4" w:rsidR="000D68FF" w:rsidRPr="00850822" w:rsidRDefault="00585FAA" w:rsidP="00D542BC">
            <w:pPr>
              <w:rPr>
                <w:sz w:val="20"/>
              </w:rPr>
            </w:pPr>
            <w:r>
              <w:rPr>
                <w:rStyle w:val="Hyperlink"/>
                <w:color w:val="auto"/>
                <w:sz w:val="20"/>
              </w:rPr>
              <w:fldChar w:fldCharType="begin"/>
            </w:r>
            <w:r>
              <w:rPr>
                <w:rStyle w:val="Hyperlink"/>
                <w:color w:val="auto"/>
                <w:sz w:val="20"/>
              </w:rPr>
              <w:instrText xml:space="preserve"> HYPERLINK "https://mentor.ieee.org/802.11/dcn/20/11-20-1315-01-00be-draft-text-for-support-for-large-bandwidth.docx" </w:instrText>
            </w:r>
            <w:r>
              <w:rPr>
                <w:rStyle w:val="Hyperlink"/>
                <w:color w:val="auto"/>
                <w:sz w:val="20"/>
              </w:rPr>
              <w:fldChar w:fldCharType="separate"/>
            </w:r>
            <w:r w:rsidR="000D68FF" w:rsidRPr="00850822">
              <w:rPr>
                <w:rStyle w:val="Hyperlink"/>
                <w:color w:val="auto"/>
                <w:sz w:val="20"/>
              </w:rPr>
              <w:t>20/1315r1</w:t>
            </w:r>
            <w:r>
              <w:rPr>
                <w:rStyle w:val="Hyperlink"/>
                <w:color w:val="auto"/>
                <w:sz w:val="20"/>
              </w:rPr>
              <w:fldChar w:fldCharType="end"/>
            </w:r>
            <w:r w:rsidR="000D68FF" w:rsidRPr="00850822">
              <w:rPr>
                <w:sz w:val="20"/>
              </w:rPr>
              <w:t>, 08/31/2020</w:t>
            </w:r>
          </w:p>
          <w:p w14:paraId="0E09FF95" w14:textId="38B51DE7" w:rsidR="00E63F53" w:rsidRPr="00850822" w:rsidRDefault="00585FAA" w:rsidP="00D542BC">
            <w:pPr>
              <w:rPr>
                <w:sz w:val="20"/>
              </w:rPr>
            </w:pPr>
            <w:r>
              <w:rPr>
                <w:rStyle w:val="Hyperlink"/>
                <w:color w:val="auto"/>
                <w:sz w:val="20"/>
              </w:rPr>
              <w:fldChar w:fldCharType="begin"/>
            </w:r>
            <w:r>
              <w:rPr>
                <w:rStyle w:val="Hyperlink"/>
                <w:color w:val="auto"/>
                <w:sz w:val="20"/>
              </w:rPr>
              <w:instrText xml:space="preserve"> HYPERLINK "https://mentor.ieee.org/802.11/dcn/20/11-20-1315-02-00be-draft-text-for-support-for-larg</w:instrText>
            </w:r>
            <w:r>
              <w:rPr>
                <w:rStyle w:val="Hyperlink"/>
                <w:color w:val="auto"/>
                <w:sz w:val="20"/>
              </w:rPr>
              <w:instrText xml:space="preserve">e-bandwidth.docx" </w:instrText>
            </w:r>
            <w:r>
              <w:rPr>
                <w:rStyle w:val="Hyperlink"/>
                <w:color w:val="auto"/>
                <w:sz w:val="20"/>
              </w:rPr>
              <w:fldChar w:fldCharType="separate"/>
            </w:r>
            <w:r w:rsidR="00E63F53" w:rsidRPr="00850822">
              <w:rPr>
                <w:rStyle w:val="Hyperlink"/>
                <w:color w:val="auto"/>
                <w:sz w:val="20"/>
              </w:rPr>
              <w:t>20/1315r2</w:t>
            </w:r>
            <w:r>
              <w:rPr>
                <w:rStyle w:val="Hyperlink"/>
                <w:color w:val="auto"/>
                <w:sz w:val="20"/>
              </w:rPr>
              <w:fldChar w:fldCharType="end"/>
            </w:r>
            <w:r w:rsidR="00E63F53" w:rsidRPr="00850822">
              <w:rPr>
                <w:sz w:val="20"/>
              </w:rPr>
              <w:t>, 09/13/2020</w:t>
            </w:r>
          </w:p>
          <w:p w14:paraId="2A08F667" w14:textId="45C7DA9B" w:rsidR="00EF41CB" w:rsidRPr="00850822" w:rsidRDefault="00585FAA" w:rsidP="00D542BC">
            <w:pPr>
              <w:rPr>
                <w:sz w:val="20"/>
              </w:rPr>
            </w:pPr>
            <w:r>
              <w:rPr>
                <w:rStyle w:val="Hyperlink"/>
                <w:color w:val="auto"/>
                <w:sz w:val="20"/>
              </w:rPr>
              <w:fldChar w:fldCharType="begin"/>
            </w:r>
            <w:r>
              <w:rPr>
                <w:rStyle w:val="Hyperlink"/>
                <w:color w:val="auto"/>
                <w:sz w:val="20"/>
              </w:rPr>
              <w:instrText xml:space="preserve"> HYPERLINK "https://mentor.ieee.org/802.11/dcn/20/11-20-1315-03-00be-draft-text-for-support-for-large-bandwidth.docx" </w:instrText>
            </w:r>
            <w:r>
              <w:rPr>
                <w:rStyle w:val="Hyperlink"/>
                <w:color w:val="auto"/>
                <w:sz w:val="20"/>
              </w:rPr>
              <w:fldChar w:fldCharType="separate"/>
            </w:r>
            <w:r w:rsidR="00EF41CB" w:rsidRPr="00850822">
              <w:rPr>
                <w:rStyle w:val="Hyperlink"/>
                <w:color w:val="auto"/>
                <w:sz w:val="20"/>
              </w:rPr>
              <w:t>20/1315r3</w:t>
            </w:r>
            <w:r>
              <w:rPr>
                <w:rStyle w:val="Hyperlink"/>
                <w:color w:val="auto"/>
                <w:sz w:val="20"/>
              </w:rPr>
              <w:fldChar w:fldCharType="end"/>
            </w:r>
            <w:r w:rsidR="00EF41CB" w:rsidRPr="00850822">
              <w:rPr>
                <w:sz w:val="20"/>
              </w:rPr>
              <w:t>, 09/14/2020</w:t>
            </w:r>
          </w:p>
          <w:p w14:paraId="2FAFA3D7" w14:textId="3C2F7B9E" w:rsidR="00CE6B7C" w:rsidRPr="00850822" w:rsidRDefault="00585FAA" w:rsidP="00D542BC">
            <w:pPr>
              <w:rPr>
                <w:sz w:val="20"/>
              </w:rPr>
            </w:pPr>
            <w:r>
              <w:rPr>
                <w:rStyle w:val="Hyperlink"/>
                <w:color w:val="auto"/>
                <w:sz w:val="20"/>
              </w:rPr>
              <w:fldChar w:fldCharType="begin"/>
            </w:r>
            <w:r>
              <w:rPr>
                <w:rStyle w:val="Hyperlink"/>
                <w:color w:val="auto"/>
                <w:sz w:val="20"/>
              </w:rPr>
              <w:instrText xml:space="preserve"> HYPERLINK "https://mentor.ieee.org/802.11/dcn/20/11-20-1315-04-00be-d</w:instrText>
            </w:r>
            <w:r>
              <w:rPr>
                <w:rStyle w:val="Hyperlink"/>
                <w:color w:val="auto"/>
                <w:sz w:val="20"/>
              </w:rPr>
              <w:instrText xml:space="preserve">raft-text-for-support-for-large-bandwidth.docx" </w:instrText>
            </w:r>
            <w:r>
              <w:rPr>
                <w:rStyle w:val="Hyperlink"/>
                <w:color w:val="auto"/>
                <w:sz w:val="20"/>
              </w:rPr>
              <w:fldChar w:fldCharType="separate"/>
            </w:r>
            <w:r w:rsidR="00CE6B7C" w:rsidRPr="00850822">
              <w:rPr>
                <w:rStyle w:val="Hyperlink"/>
                <w:color w:val="auto"/>
                <w:sz w:val="20"/>
              </w:rPr>
              <w:t>20/1315r4</w:t>
            </w:r>
            <w:r>
              <w:rPr>
                <w:rStyle w:val="Hyperlink"/>
                <w:color w:val="auto"/>
                <w:sz w:val="20"/>
              </w:rPr>
              <w:fldChar w:fldCharType="end"/>
            </w:r>
            <w:r w:rsidR="00CE6B7C" w:rsidRPr="00850822">
              <w:rPr>
                <w:sz w:val="20"/>
              </w:rPr>
              <w:t>, 09/14/2020</w:t>
            </w:r>
          </w:p>
          <w:p w14:paraId="7741F511" w14:textId="008C9DCC" w:rsidR="00B2574D" w:rsidRPr="00850822" w:rsidRDefault="00585FAA" w:rsidP="00D542BC">
            <w:pPr>
              <w:rPr>
                <w:sz w:val="20"/>
              </w:rPr>
            </w:pPr>
            <w:r>
              <w:rPr>
                <w:rStyle w:val="Hyperlink"/>
                <w:color w:val="auto"/>
                <w:sz w:val="20"/>
              </w:rPr>
              <w:fldChar w:fldCharType="begin"/>
            </w:r>
            <w:r>
              <w:rPr>
                <w:rStyle w:val="Hyperlink"/>
                <w:color w:val="auto"/>
                <w:sz w:val="20"/>
              </w:rPr>
              <w:instrText xml:space="preserve"> HYPERLINK "https://mentor.ieee.org/802.11/dcn/20/11-20-1315-05-00be-draft-text-for-support-for-large-bandwidth.docx" </w:instrText>
            </w:r>
            <w:r>
              <w:rPr>
                <w:rStyle w:val="Hyperlink"/>
                <w:color w:val="auto"/>
                <w:sz w:val="20"/>
              </w:rPr>
              <w:fldChar w:fldCharType="separate"/>
            </w:r>
            <w:r w:rsidR="00B2574D" w:rsidRPr="00850822">
              <w:rPr>
                <w:rStyle w:val="Hyperlink"/>
                <w:color w:val="auto"/>
                <w:sz w:val="20"/>
              </w:rPr>
              <w:t>20/1315r5</w:t>
            </w:r>
            <w:r>
              <w:rPr>
                <w:rStyle w:val="Hyperlink"/>
                <w:color w:val="auto"/>
                <w:sz w:val="20"/>
              </w:rPr>
              <w:fldChar w:fldCharType="end"/>
            </w:r>
            <w:r w:rsidR="00B2574D" w:rsidRPr="00850822">
              <w:rPr>
                <w:sz w:val="20"/>
              </w:rPr>
              <w:t>, 09/17/2020</w:t>
            </w:r>
          </w:p>
          <w:p w14:paraId="3112B704" w14:textId="3CA48904" w:rsidR="00E672A1" w:rsidRPr="00850822" w:rsidRDefault="00585FAA" w:rsidP="00D542BC">
            <w:pPr>
              <w:rPr>
                <w:sz w:val="20"/>
              </w:rPr>
            </w:pPr>
            <w:r>
              <w:rPr>
                <w:rStyle w:val="Hyperlink"/>
                <w:color w:val="auto"/>
                <w:sz w:val="20"/>
              </w:rPr>
              <w:fldChar w:fldCharType="begin"/>
            </w:r>
            <w:r>
              <w:rPr>
                <w:rStyle w:val="Hyperlink"/>
                <w:color w:val="auto"/>
                <w:sz w:val="20"/>
              </w:rPr>
              <w:instrText xml:space="preserve"> HYPERLINK "https://mentor.ieee.org/802.11/dcn/20/11-20-1315-06-00be-draft-text-for-support-for-large-bandwidth.docx" </w:instrText>
            </w:r>
            <w:r>
              <w:rPr>
                <w:rStyle w:val="Hyperlink"/>
                <w:color w:val="auto"/>
                <w:sz w:val="20"/>
              </w:rPr>
              <w:fldChar w:fldCharType="separate"/>
            </w:r>
            <w:r w:rsidR="00E672A1" w:rsidRPr="00850822">
              <w:rPr>
                <w:rStyle w:val="Hyperlink"/>
                <w:color w:val="auto"/>
                <w:sz w:val="20"/>
              </w:rPr>
              <w:t>20/1315r6</w:t>
            </w:r>
            <w:r>
              <w:rPr>
                <w:rStyle w:val="Hyperlink"/>
                <w:color w:val="auto"/>
                <w:sz w:val="20"/>
              </w:rPr>
              <w:fldChar w:fldCharType="end"/>
            </w:r>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585FAA" w:rsidP="00D542BC">
            <w:pPr>
              <w:rPr>
                <w:sz w:val="20"/>
              </w:rPr>
            </w:pPr>
            <w:r>
              <w:rPr>
                <w:rStyle w:val="Hyperlink"/>
                <w:color w:val="auto"/>
                <w:sz w:val="20"/>
              </w:rPr>
              <w:fldChar w:fldCharType="begin"/>
            </w:r>
            <w:r>
              <w:rPr>
                <w:rStyle w:val="Hyperlink"/>
                <w:color w:val="auto"/>
                <w:sz w:val="20"/>
              </w:rPr>
              <w:instrText xml:space="preserve"> HYPERLINK "https://mentor.ieee.org/802.11/dcn/20/11-20-1315-01-00be-draft-text-for-support-for-large</w:instrText>
            </w:r>
            <w:r>
              <w:rPr>
                <w:rStyle w:val="Hyperlink"/>
                <w:color w:val="auto"/>
                <w:sz w:val="20"/>
              </w:rPr>
              <w:instrText xml:space="preserve">-bandwidth.docx" </w:instrText>
            </w:r>
            <w:r>
              <w:rPr>
                <w:rStyle w:val="Hyperlink"/>
                <w:color w:val="auto"/>
                <w:sz w:val="20"/>
              </w:rPr>
              <w:fldChar w:fldCharType="separate"/>
            </w:r>
            <w:r w:rsidR="00E03C46" w:rsidRPr="00850822">
              <w:rPr>
                <w:rStyle w:val="Hyperlink"/>
                <w:color w:val="auto"/>
                <w:sz w:val="20"/>
              </w:rPr>
              <w:t>20/1315r1</w:t>
            </w:r>
            <w:r>
              <w:rPr>
                <w:rStyle w:val="Hyperlink"/>
                <w:color w:val="auto"/>
                <w:sz w:val="20"/>
              </w:rPr>
              <w:fldChar w:fldCharType="end"/>
            </w:r>
            <w:r w:rsidR="00E03C46" w:rsidRPr="00850822">
              <w:rPr>
                <w:sz w:val="20"/>
              </w:rPr>
              <w:t>, 08/31/2020</w:t>
            </w:r>
          </w:p>
          <w:p w14:paraId="782910B6" w14:textId="77777777" w:rsidR="00D054A9" w:rsidRPr="00850822" w:rsidRDefault="00585FAA" w:rsidP="00D054A9">
            <w:pPr>
              <w:rPr>
                <w:sz w:val="20"/>
              </w:rPr>
            </w:pPr>
            <w:r>
              <w:rPr>
                <w:rStyle w:val="Hyperlink"/>
                <w:color w:val="auto"/>
                <w:sz w:val="20"/>
              </w:rPr>
              <w:fldChar w:fldCharType="begin"/>
            </w:r>
            <w:r>
              <w:rPr>
                <w:rStyle w:val="Hyperlink"/>
                <w:color w:val="auto"/>
                <w:sz w:val="20"/>
              </w:rPr>
              <w:instrText xml:space="preserve"> HYPERLINK "https://mentor.ieee.org/802.11/dcn/20/11-20-1315-04-00be-draft-text-for-support-for-large-bandwidth.docx" </w:instrText>
            </w:r>
            <w:r>
              <w:rPr>
                <w:rStyle w:val="Hyperlink"/>
                <w:color w:val="auto"/>
                <w:sz w:val="20"/>
              </w:rPr>
              <w:fldChar w:fldCharType="separate"/>
            </w:r>
            <w:r w:rsidR="00D054A9" w:rsidRPr="00850822">
              <w:rPr>
                <w:rStyle w:val="Hyperlink"/>
                <w:color w:val="auto"/>
                <w:sz w:val="20"/>
              </w:rPr>
              <w:t>20/1315r4</w:t>
            </w:r>
            <w:r>
              <w:rPr>
                <w:rStyle w:val="Hyperlink"/>
                <w:color w:val="auto"/>
                <w:sz w:val="20"/>
              </w:rPr>
              <w:fldChar w:fldCharType="end"/>
            </w:r>
            <w:r w:rsidR="00D054A9" w:rsidRPr="00850822">
              <w:rPr>
                <w:sz w:val="20"/>
              </w:rPr>
              <w:t>, 09/14/2020</w:t>
            </w:r>
          </w:p>
          <w:p w14:paraId="11C052E4" w14:textId="0E7A5D86" w:rsidR="001B2B02" w:rsidRPr="00850822" w:rsidRDefault="00585FAA" w:rsidP="001B2B02">
            <w:pPr>
              <w:rPr>
                <w:sz w:val="20"/>
              </w:rPr>
            </w:pPr>
            <w:r>
              <w:rPr>
                <w:rStyle w:val="Hyperlink"/>
                <w:color w:val="auto"/>
                <w:sz w:val="20"/>
              </w:rPr>
              <w:fldChar w:fldCharType="begin"/>
            </w:r>
            <w:r>
              <w:rPr>
                <w:rStyle w:val="Hyperlink"/>
                <w:color w:val="auto"/>
                <w:sz w:val="20"/>
              </w:rPr>
              <w:instrText xml:space="preserve"> HYPERLINK "https://mentor.ieee.org/802.11/dcn/20/11-20-1315-06-00be-dr</w:instrText>
            </w:r>
            <w:r>
              <w:rPr>
                <w:rStyle w:val="Hyperlink"/>
                <w:color w:val="auto"/>
                <w:sz w:val="20"/>
              </w:rPr>
              <w:instrText xml:space="preserve">aft-text-for-support-for-large-bandwidth.docx" </w:instrText>
            </w:r>
            <w:r>
              <w:rPr>
                <w:rStyle w:val="Hyperlink"/>
                <w:color w:val="auto"/>
                <w:sz w:val="20"/>
              </w:rPr>
              <w:fldChar w:fldCharType="separate"/>
            </w:r>
            <w:r w:rsidR="001B2B02" w:rsidRPr="00850822">
              <w:rPr>
                <w:rStyle w:val="Hyperlink"/>
                <w:color w:val="auto"/>
                <w:sz w:val="20"/>
              </w:rPr>
              <w:t>20/1315r6</w:t>
            </w:r>
            <w:r>
              <w:rPr>
                <w:rStyle w:val="Hyperlink"/>
                <w:color w:val="auto"/>
                <w:sz w:val="20"/>
              </w:rPr>
              <w:fldChar w:fldCharType="end"/>
            </w:r>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585FAA" w:rsidP="00DB6F7F">
            <w:pPr>
              <w:rPr>
                <w:sz w:val="20"/>
              </w:rPr>
            </w:pPr>
            <w:r>
              <w:rPr>
                <w:rStyle w:val="Hyperlink"/>
                <w:color w:val="auto"/>
                <w:sz w:val="20"/>
              </w:rPr>
              <w:fldChar w:fldCharType="begin"/>
            </w:r>
            <w:r>
              <w:rPr>
                <w:rStyle w:val="Hyperlink"/>
                <w:color w:val="auto"/>
                <w:sz w:val="20"/>
              </w:rPr>
              <w:instrText xml:space="preserve"> HYPERLINK "https://mentor.ieee.org/802.11/dcn/20/11-20-1315-06-00be-draft-text-for-support-for-large-bandwidth.docx" </w:instrText>
            </w:r>
            <w:r>
              <w:rPr>
                <w:rStyle w:val="Hyperlink"/>
                <w:color w:val="auto"/>
                <w:sz w:val="20"/>
              </w:rPr>
              <w:fldChar w:fldCharType="separate"/>
            </w:r>
            <w:r w:rsidR="00DB6F7F" w:rsidRPr="00850822">
              <w:rPr>
                <w:rStyle w:val="Hyperlink"/>
                <w:color w:val="auto"/>
                <w:sz w:val="20"/>
              </w:rPr>
              <w:t>20/1315r6</w:t>
            </w:r>
            <w:r>
              <w:rPr>
                <w:rStyle w:val="Hyperlink"/>
                <w:color w:val="auto"/>
                <w:sz w:val="20"/>
              </w:rPr>
              <w:fldChar w:fldCharType="end"/>
            </w:r>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Change w:id="58" w:author="Edward Au" w:date="2020-10-15T09:53:00Z">
              <w:tcPr>
                <w:tcW w:w="2212" w:type="dxa"/>
              </w:tcPr>
            </w:tcPrChange>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AD6B4E">
        <w:trPr>
          <w:trHeight w:val="257"/>
          <w:trPrChange w:id="59" w:author="Edward Au" w:date="2020-10-15T09:53:00Z">
            <w:trPr>
              <w:trHeight w:val="257"/>
            </w:trPr>
          </w:trPrChange>
        </w:trPr>
        <w:tc>
          <w:tcPr>
            <w:tcW w:w="1274" w:type="dxa"/>
            <w:tcPrChange w:id="60" w:author="Edward Au" w:date="2020-10-15T09:53:00Z">
              <w:tcPr>
                <w:tcW w:w="1274" w:type="dxa"/>
                <w:gridSpan w:val="2"/>
              </w:tcPr>
            </w:tcPrChange>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Change w:id="61" w:author="Edward Au" w:date="2020-10-15T09:53:00Z">
              <w:tcPr>
                <w:tcW w:w="1968" w:type="dxa"/>
                <w:gridSpan w:val="2"/>
              </w:tcPr>
            </w:tcPrChange>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Change w:id="62" w:author="Edward Au" w:date="2020-10-15T09:53:00Z">
              <w:tcPr>
                <w:tcW w:w="1562" w:type="dxa"/>
                <w:vMerge/>
                <w:shd w:val="clear" w:color="auto" w:fill="auto"/>
              </w:tcPr>
            </w:tcPrChange>
          </w:tcPr>
          <w:p w14:paraId="23D8BF94" w14:textId="77777777" w:rsidR="00E7555D" w:rsidRPr="001B5BA3" w:rsidRDefault="00E7555D" w:rsidP="006656CF">
            <w:pPr>
              <w:rPr>
                <w:color w:val="00B050"/>
                <w:sz w:val="20"/>
              </w:rPr>
            </w:pPr>
          </w:p>
        </w:tc>
        <w:tc>
          <w:tcPr>
            <w:tcW w:w="2706" w:type="dxa"/>
            <w:vMerge/>
            <w:tcPrChange w:id="63" w:author="Edward Au" w:date="2020-10-15T09:53:00Z">
              <w:tcPr>
                <w:tcW w:w="2706" w:type="dxa"/>
                <w:vMerge/>
              </w:tcPr>
            </w:tcPrChange>
          </w:tcPr>
          <w:p w14:paraId="4D3A4357" w14:textId="321EE793" w:rsidR="00E7555D" w:rsidRPr="001B5BA3" w:rsidRDefault="00E7555D" w:rsidP="006656CF">
            <w:pPr>
              <w:rPr>
                <w:color w:val="00B050"/>
                <w:sz w:val="20"/>
              </w:rPr>
            </w:pPr>
          </w:p>
        </w:tc>
        <w:tc>
          <w:tcPr>
            <w:tcW w:w="1594" w:type="dxa"/>
            <w:gridSpan w:val="2"/>
            <w:vMerge/>
            <w:tcPrChange w:id="64" w:author="Edward Au" w:date="2020-10-15T09:53:00Z">
              <w:tcPr>
                <w:tcW w:w="1594" w:type="dxa"/>
                <w:gridSpan w:val="2"/>
                <w:vMerge/>
              </w:tcPr>
            </w:tcPrChange>
          </w:tcPr>
          <w:p w14:paraId="4F3651BF" w14:textId="77777777" w:rsidR="00E7555D" w:rsidRPr="001B5BA3" w:rsidRDefault="00E7555D" w:rsidP="006656CF">
            <w:pPr>
              <w:rPr>
                <w:color w:val="00B050"/>
                <w:sz w:val="20"/>
              </w:rPr>
            </w:pPr>
          </w:p>
        </w:tc>
        <w:tc>
          <w:tcPr>
            <w:tcW w:w="2344" w:type="dxa"/>
            <w:tcPrChange w:id="65" w:author="Edward Au" w:date="2020-10-15T09:53:00Z">
              <w:tcPr>
                <w:tcW w:w="2344" w:type="dxa"/>
              </w:tcPr>
            </w:tcPrChange>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585FAA" w:rsidP="006656CF">
            <w:pPr>
              <w:rPr>
                <w:strike/>
                <w:sz w:val="20"/>
              </w:rPr>
            </w:pPr>
            <w:r>
              <w:rPr>
                <w:rStyle w:val="Hyperlink"/>
                <w:strike/>
                <w:color w:val="auto"/>
                <w:sz w:val="20"/>
              </w:rPr>
              <w:fldChar w:fldCharType="begin"/>
            </w:r>
            <w:r>
              <w:rPr>
                <w:rStyle w:val="Hyperlink"/>
                <w:strike/>
                <w:color w:val="auto"/>
                <w:sz w:val="20"/>
              </w:rPr>
              <w:instrText xml:space="preserve"> HYPERLINK "https://mentor.ieee.org/802.11/dcn/20/11-20-1316-00-00be-draft-text-for-subcarriers-and-resource-allocation-for-single-ru.docx" </w:instrText>
            </w:r>
            <w:r>
              <w:rPr>
                <w:rStyle w:val="Hyperlink"/>
                <w:strike/>
                <w:color w:val="auto"/>
                <w:sz w:val="20"/>
              </w:rPr>
              <w:fldChar w:fldCharType="separate"/>
            </w:r>
            <w:r w:rsidR="002D2454" w:rsidRPr="00DE41E0">
              <w:rPr>
                <w:rStyle w:val="Hyperlink"/>
                <w:strike/>
                <w:color w:val="auto"/>
                <w:sz w:val="20"/>
              </w:rPr>
              <w:t>20/1316r0</w:t>
            </w:r>
            <w:r>
              <w:rPr>
                <w:rStyle w:val="Hyperlink"/>
                <w:strike/>
                <w:color w:val="auto"/>
                <w:sz w:val="20"/>
              </w:rPr>
              <w:fldChar w:fldCharType="end"/>
            </w:r>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585FAA" w:rsidP="006656CF">
            <w:pPr>
              <w:rPr>
                <w:strike/>
                <w:sz w:val="20"/>
              </w:rPr>
            </w:pPr>
            <w:r>
              <w:rPr>
                <w:rStyle w:val="Hyperlink"/>
                <w:strike/>
                <w:color w:val="auto"/>
                <w:sz w:val="20"/>
              </w:rPr>
              <w:fldChar w:fldCharType="begin"/>
            </w:r>
            <w:r>
              <w:rPr>
                <w:rStyle w:val="Hyperlink"/>
                <w:strike/>
                <w:color w:val="auto"/>
                <w:sz w:val="20"/>
              </w:rPr>
              <w:instrText xml:space="preserve"> HYPERLINK "https://mentor.ieee.org/802.11/dcn/20/11-20-1316-01-00be-draft-text-for-subcarriers-and-resource-allocation-for-single-ru.docx" </w:instrText>
            </w:r>
            <w:r>
              <w:rPr>
                <w:rStyle w:val="Hyperlink"/>
                <w:strike/>
                <w:color w:val="auto"/>
                <w:sz w:val="20"/>
              </w:rPr>
              <w:fldChar w:fldCharType="separate"/>
            </w:r>
            <w:r w:rsidR="00766852" w:rsidRPr="00DE41E0">
              <w:rPr>
                <w:rStyle w:val="Hyperlink"/>
                <w:strike/>
                <w:color w:val="auto"/>
                <w:sz w:val="20"/>
              </w:rPr>
              <w:t>20/1316r1</w:t>
            </w:r>
            <w:r>
              <w:rPr>
                <w:rStyle w:val="Hyperlink"/>
                <w:strike/>
                <w:color w:val="auto"/>
                <w:sz w:val="20"/>
              </w:rPr>
              <w:fldChar w:fldCharType="end"/>
            </w:r>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585FAA" w:rsidP="00E13E45">
            <w:pPr>
              <w:rPr>
                <w:strike/>
                <w:sz w:val="20"/>
              </w:rPr>
            </w:pPr>
            <w:r>
              <w:rPr>
                <w:rStyle w:val="Hyperlink"/>
                <w:strike/>
                <w:color w:val="auto"/>
                <w:sz w:val="20"/>
              </w:rPr>
              <w:fldChar w:fldCharType="begin"/>
            </w:r>
            <w:r>
              <w:rPr>
                <w:rStyle w:val="Hyperlink"/>
                <w:strike/>
                <w:color w:val="auto"/>
                <w:sz w:val="20"/>
              </w:rPr>
              <w:instrText xml:space="preserve"> HYPERLINK "https://mentor.ieee.org/802.11/dcn/20/11-20-1316-01-00be-draft-text-for-subcarriers-and-resource-allocation-for-single-ru.docx" </w:instrText>
            </w:r>
            <w:r>
              <w:rPr>
                <w:rStyle w:val="Hyperlink"/>
                <w:strike/>
                <w:color w:val="auto"/>
                <w:sz w:val="20"/>
              </w:rPr>
              <w:fldChar w:fldCharType="separate"/>
            </w:r>
            <w:r w:rsidR="009E2F9F" w:rsidRPr="00DE41E0">
              <w:rPr>
                <w:rStyle w:val="Hyperlink"/>
                <w:strike/>
                <w:color w:val="auto"/>
                <w:sz w:val="20"/>
              </w:rPr>
              <w:t>20/1316r1</w:t>
            </w:r>
            <w:r>
              <w:rPr>
                <w:rStyle w:val="Hyperlink"/>
                <w:strike/>
                <w:color w:val="auto"/>
                <w:sz w:val="20"/>
              </w:rPr>
              <w:fldChar w:fldCharType="end"/>
            </w:r>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Change w:id="66" w:author="Edward Au" w:date="2020-10-15T09:53:00Z">
              <w:tcPr>
                <w:tcW w:w="2212" w:type="dxa"/>
              </w:tcPr>
            </w:tcPrChange>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AD6B4E">
        <w:trPr>
          <w:trHeight w:val="271"/>
          <w:trPrChange w:id="67" w:author="Edward Au" w:date="2020-10-15T09:53:00Z">
            <w:trPr>
              <w:trHeight w:val="271"/>
            </w:trPr>
          </w:trPrChange>
        </w:trPr>
        <w:tc>
          <w:tcPr>
            <w:tcW w:w="1274" w:type="dxa"/>
            <w:tcPrChange w:id="68" w:author="Edward Au" w:date="2020-10-15T09:53:00Z">
              <w:tcPr>
                <w:tcW w:w="1274" w:type="dxa"/>
                <w:gridSpan w:val="2"/>
              </w:tcPr>
            </w:tcPrChange>
          </w:tcPr>
          <w:p w14:paraId="4590DEE3" w14:textId="77777777" w:rsidR="00E7555D" w:rsidRPr="00AB59FC" w:rsidRDefault="00E7555D" w:rsidP="006656CF">
            <w:pPr>
              <w:rPr>
                <w:color w:val="00B050"/>
                <w:sz w:val="20"/>
              </w:rPr>
            </w:pPr>
            <w:r w:rsidRPr="00AB59FC">
              <w:rPr>
                <w:color w:val="00B050"/>
                <w:sz w:val="20"/>
              </w:rPr>
              <w:t>PHY</w:t>
            </w:r>
          </w:p>
        </w:tc>
        <w:tc>
          <w:tcPr>
            <w:tcW w:w="1968" w:type="dxa"/>
            <w:tcPrChange w:id="69" w:author="Edward Au" w:date="2020-10-15T09:53:00Z">
              <w:tcPr>
                <w:tcW w:w="1968" w:type="dxa"/>
                <w:gridSpan w:val="2"/>
              </w:tcPr>
            </w:tcPrChange>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Change w:id="70" w:author="Edward Au" w:date="2020-10-15T09:53:00Z">
              <w:tcPr>
                <w:tcW w:w="1562" w:type="dxa"/>
                <w:shd w:val="clear" w:color="auto" w:fill="auto"/>
              </w:tcPr>
            </w:tcPrChange>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Change w:id="71" w:author="Edward Au" w:date="2020-10-15T09:53:00Z">
              <w:tcPr>
                <w:tcW w:w="2706" w:type="dxa"/>
              </w:tcPr>
            </w:tcPrChange>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Change w:id="72" w:author="Edward Au" w:date="2020-10-15T09:53:00Z">
              <w:tcPr>
                <w:tcW w:w="1594" w:type="dxa"/>
                <w:gridSpan w:val="2"/>
              </w:tcPr>
            </w:tcPrChange>
          </w:tcPr>
          <w:p w14:paraId="407739D8" w14:textId="619114DF" w:rsidR="00E7555D" w:rsidRPr="00AB59FC" w:rsidRDefault="00E7555D" w:rsidP="006656CF">
            <w:pPr>
              <w:rPr>
                <w:color w:val="00B050"/>
                <w:sz w:val="20"/>
              </w:rPr>
            </w:pPr>
            <w:r w:rsidRPr="00AB59FC">
              <w:rPr>
                <w:color w:val="00B050"/>
                <w:sz w:val="20"/>
              </w:rPr>
              <w:t>R1</w:t>
            </w:r>
          </w:p>
        </w:tc>
        <w:tc>
          <w:tcPr>
            <w:tcW w:w="2344" w:type="dxa"/>
            <w:tcPrChange w:id="73" w:author="Edward Au" w:date="2020-10-15T09:53:00Z">
              <w:tcPr>
                <w:tcW w:w="2344" w:type="dxa"/>
              </w:tcPr>
            </w:tcPrChange>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585FAA" w:rsidP="00222706">
            <w:pPr>
              <w:rPr>
                <w:sz w:val="20"/>
              </w:rPr>
            </w:pPr>
            <w:r>
              <w:rPr>
                <w:rStyle w:val="Hyperlink"/>
                <w:color w:val="auto"/>
                <w:sz w:val="20"/>
              </w:rPr>
              <w:fldChar w:fldCharType="begin"/>
            </w:r>
            <w:r>
              <w:rPr>
                <w:rStyle w:val="Hyperlink"/>
                <w:color w:val="auto"/>
                <w:sz w:val="20"/>
              </w:rPr>
              <w:instrText xml:space="preserve"> HYPERLINK "https://mentor.ieee.org/802.11/dcn/20/11-20-1447-00-00be-pdt-subcarriers-and-resource-allocation-for-multiple-rus.docx" </w:instrText>
            </w:r>
            <w:r>
              <w:rPr>
                <w:rStyle w:val="Hyperlink"/>
                <w:color w:val="auto"/>
                <w:sz w:val="20"/>
              </w:rPr>
              <w:fldChar w:fldCharType="separate"/>
            </w:r>
            <w:r w:rsidR="0011329C" w:rsidRPr="00850822">
              <w:rPr>
                <w:rStyle w:val="Hyperlink"/>
                <w:color w:val="auto"/>
                <w:sz w:val="20"/>
              </w:rPr>
              <w:t>20/1447r0</w:t>
            </w:r>
            <w:r>
              <w:rPr>
                <w:rStyle w:val="Hyperlink"/>
                <w:color w:val="auto"/>
                <w:sz w:val="20"/>
              </w:rPr>
              <w:fldChar w:fldCharType="end"/>
            </w:r>
            <w:r w:rsidR="0011329C" w:rsidRPr="00850822">
              <w:rPr>
                <w:sz w:val="20"/>
              </w:rPr>
              <w:t>, 09/10/2020</w:t>
            </w:r>
          </w:p>
          <w:p w14:paraId="4C078524" w14:textId="24DEC639" w:rsidR="006B4E29" w:rsidRPr="00850822" w:rsidRDefault="00585FAA" w:rsidP="00222706">
            <w:pPr>
              <w:rPr>
                <w:sz w:val="20"/>
              </w:rPr>
            </w:pPr>
            <w:r>
              <w:rPr>
                <w:rStyle w:val="Hyperlink"/>
                <w:color w:val="auto"/>
                <w:sz w:val="20"/>
              </w:rPr>
              <w:fldChar w:fldCharType="begin"/>
            </w:r>
            <w:r>
              <w:rPr>
                <w:rStyle w:val="Hyperlink"/>
                <w:color w:val="auto"/>
                <w:sz w:val="20"/>
              </w:rPr>
              <w:instrText xml:space="preserve"> HYPERLINK "https://mentor.ieee.org/802.11/dcn/20/11-20-1447-01-00be-pdt-subcarriers-and-resource-allocation-for-multiple-rus.docx" </w:instrText>
            </w:r>
            <w:r>
              <w:rPr>
                <w:rStyle w:val="Hyperlink"/>
                <w:color w:val="auto"/>
                <w:sz w:val="20"/>
              </w:rPr>
              <w:fldChar w:fldCharType="separate"/>
            </w:r>
            <w:r w:rsidR="006B4E29" w:rsidRPr="00850822">
              <w:rPr>
                <w:rStyle w:val="Hyperlink"/>
                <w:color w:val="auto"/>
                <w:sz w:val="20"/>
              </w:rPr>
              <w:t>20/1447r1</w:t>
            </w:r>
            <w:r>
              <w:rPr>
                <w:rStyle w:val="Hyperlink"/>
                <w:color w:val="auto"/>
                <w:sz w:val="20"/>
              </w:rPr>
              <w:fldChar w:fldCharType="end"/>
            </w:r>
            <w:r w:rsidR="006B4E29" w:rsidRPr="00850822">
              <w:rPr>
                <w:sz w:val="20"/>
              </w:rPr>
              <w:t>, 09/11/2020</w:t>
            </w:r>
          </w:p>
          <w:p w14:paraId="09968F26" w14:textId="28E838C0" w:rsidR="00541BF7" w:rsidRPr="00850822" w:rsidRDefault="00585FAA" w:rsidP="00222706">
            <w:pPr>
              <w:rPr>
                <w:sz w:val="20"/>
              </w:rPr>
            </w:pPr>
            <w:r>
              <w:rPr>
                <w:rStyle w:val="Hyperlink"/>
                <w:color w:val="auto"/>
                <w:sz w:val="20"/>
              </w:rPr>
              <w:fldChar w:fldCharType="begin"/>
            </w:r>
            <w:r>
              <w:rPr>
                <w:rStyle w:val="Hyperlink"/>
                <w:color w:val="auto"/>
                <w:sz w:val="20"/>
              </w:rPr>
              <w:instrText xml:space="preserve"> HYPERLINK "https://mentor.ieee.org/802.11/dcn/20/11-20-1447-02-00be-pdt-subcarriers-</w:instrText>
            </w:r>
            <w:r>
              <w:rPr>
                <w:rStyle w:val="Hyperlink"/>
                <w:color w:val="auto"/>
                <w:sz w:val="20"/>
              </w:rPr>
              <w:instrText xml:space="preserve">and-resource-allocation-for-multiple-rus.docx" </w:instrText>
            </w:r>
            <w:r>
              <w:rPr>
                <w:rStyle w:val="Hyperlink"/>
                <w:color w:val="auto"/>
                <w:sz w:val="20"/>
              </w:rPr>
              <w:fldChar w:fldCharType="separate"/>
            </w:r>
            <w:r w:rsidR="00541BF7" w:rsidRPr="00850822">
              <w:rPr>
                <w:rStyle w:val="Hyperlink"/>
                <w:color w:val="auto"/>
                <w:sz w:val="20"/>
              </w:rPr>
              <w:t>20/1447r2</w:t>
            </w:r>
            <w:r>
              <w:rPr>
                <w:rStyle w:val="Hyperlink"/>
                <w:color w:val="auto"/>
                <w:sz w:val="20"/>
              </w:rPr>
              <w:fldChar w:fldCharType="end"/>
            </w:r>
            <w:r w:rsidR="00541BF7" w:rsidRPr="00850822">
              <w:rPr>
                <w:sz w:val="20"/>
              </w:rPr>
              <w:t>, 09/17/2020</w:t>
            </w:r>
          </w:p>
          <w:p w14:paraId="5B19AE70" w14:textId="5D8B34AF" w:rsidR="00140C96" w:rsidRPr="00850822" w:rsidRDefault="00585FAA" w:rsidP="00222706">
            <w:pPr>
              <w:rPr>
                <w:sz w:val="20"/>
              </w:rPr>
            </w:pPr>
            <w:r>
              <w:rPr>
                <w:rStyle w:val="Hyperlink"/>
                <w:color w:val="auto"/>
                <w:sz w:val="20"/>
              </w:rPr>
              <w:fldChar w:fldCharType="begin"/>
            </w:r>
            <w:r>
              <w:rPr>
                <w:rStyle w:val="Hyperlink"/>
                <w:color w:val="auto"/>
                <w:sz w:val="20"/>
              </w:rPr>
              <w:instrText xml:space="preserve"> HYPERLINK "https://mentor.ieee.org/802.11/dcn/20/11-20-1447-03-00be-pdt-subcarriers-and-resource-allocation-for-multiple-rus.docx" </w:instrText>
            </w:r>
            <w:r>
              <w:rPr>
                <w:rStyle w:val="Hyperlink"/>
                <w:color w:val="auto"/>
                <w:sz w:val="20"/>
              </w:rPr>
              <w:fldChar w:fldCharType="separate"/>
            </w:r>
            <w:r w:rsidR="00140C96" w:rsidRPr="00850822">
              <w:rPr>
                <w:rStyle w:val="Hyperlink"/>
                <w:color w:val="auto"/>
                <w:sz w:val="20"/>
              </w:rPr>
              <w:t>20/1447r3</w:t>
            </w:r>
            <w:r>
              <w:rPr>
                <w:rStyle w:val="Hyperlink"/>
                <w:color w:val="auto"/>
                <w:sz w:val="20"/>
              </w:rPr>
              <w:fldChar w:fldCharType="end"/>
            </w:r>
            <w:r w:rsidR="00140C96" w:rsidRPr="00850822">
              <w:rPr>
                <w:sz w:val="20"/>
              </w:rPr>
              <w:t>, 09/18/2020</w:t>
            </w:r>
          </w:p>
          <w:p w14:paraId="639C4A4D" w14:textId="0AF24C9B" w:rsidR="00912C30" w:rsidRPr="00850822" w:rsidRDefault="00585FAA" w:rsidP="00222706">
            <w:pPr>
              <w:rPr>
                <w:sz w:val="20"/>
              </w:rPr>
            </w:pPr>
            <w:r>
              <w:rPr>
                <w:rStyle w:val="Hyperlink"/>
                <w:color w:val="auto"/>
                <w:sz w:val="20"/>
              </w:rPr>
              <w:fldChar w:fldCharType="begin"/>
            </w:r>
            <w:r>
              <w:rPr>
                <w:rStyle w:val="Hyperlink"/>
                <w:color w:val="auto"/>
                <w:sz w:val="20"/>
              </w:rPr>
              <w:instrText xml:space="preserve"> HYPERLINK "https://mentor.</w:instrText>
            </w:r>
            <w:r>
              <w:rPr>
                <w:rStyle w:val="Hyperlink"/>
                <w:color w:val="auto"/>
                <w:sz w:val="20"/>
              </w:rPr>
              <w:instrText xml:space="preserve">ieee.org/802.11/dcn/20/11-20-1447-04-00be-pdt-subcarriers-and-resource-allocation-for-multiple-rus.docx" </w:instrText>
            </w:r>
            <w:r>
              <w:rPr>
                <w:rStyle w:val="Hyperlink"/>
                <w:color w:val="auto"/>
                <w:sz w:val="20"/>
              </w:rPr>
              <w:fldChar w:fldCharType="separate"/>
            </w:r>
            <w:r w:rsidR="00912C30" w:rsidRPr="00850822">
              <w:rPr>
                <w:rStyle w:val="Hyperlink"/>
                <w:color w:val="auto"/>
                <w:sz w:val="20"/>
              </w:rPr>
              <w:t>20/1447r4</w:t>
            </w:r>
            <w:r>
              <w:rPr>
                <w:rStyle w:val="Hyperlink"/>
                <w:color w:val="auto"/>
                <w:sz w:val="20"/>
              </w:rPr>
              <w:fldChar w:fldCharType="end"/>
            </w:r>
            <w:r w:rsidR="00912C30" w:rsidRPr="00850822">
              <w:rPr>
                <w:sz w:val="20"/>
              </w:rPr>
              <w:t>, 09/20/2020</w:t>
            </w:r>
          </w:p>
          <w:p w14:paraId="3F53C24B" w14:textId="195E7994" w:rsidR="0011329C" w:rsidRPr="00850822" w:rsidRDefault="00585FAA" w:rsidP="00222706">
            <w:pPr>
              <w:rPr>
                <w:sz w:val="20"/>
              </w:rPr>
            </w:pPr>
            <w:r>
              <w:rPr>
                <w:rStyle w:val="Hyperlink"/>
                <w:color w:val="auto"/>
                <w:sz w:val="20"/>
              </w:rPr>
              <w:fldChar w:fldCharType="begin"/>
            </w:r>
            <w:r>
              <w:rPr>
                <w:rStyle w:val="Hyperlink"/>
                <w:color w:val="auto"/>
                <w:sz w:val="20"/>
              </w:rPr>
              <w:instrText xml:space="preserve"> HYPERLINK "https://mentor.ieee.org/802.11/dcn/20/11-20-1447-05-00be-pdt-subcarriers-and-resource-allocation-for-multiple-rus.</w:instrText>
            </w:r>
            <w:r>
              <w:rPr>
                <w:rStyle w:val="Hyperlink"/>
                <w:color w:val="auto"/>
                <w:sz w:val="20"/>
              </w:rPr>
              <w:instrText xml:space="preserve">docx" </w:instrText>
            </w:r>
            <w:r>
              <w:rPr>
                <w:rStyle w:val="Hyperlink"/>
                <w:color w:val="auto"/>
                <w:sz w:val="20"/>
              </w:rPr>
              <w:fldChar w:fldCharType="separate"/>
            </w:r>
            <w:r w:rsidR="00063383" w:rsidRPr="00850822">
              <w:rPr>
                <w:rStyle w:val="Hyperlink"/>
                <w:color w:val="auto"/>
                <w:sz w:val="20"/>
              </w:rPr>
              <w:t>20/1447r5</w:t>
            </w:r>
            <w:r>
              <w:rPr>
                <w:rStyle w:val="Hyperlink"/>
                <w:color w:val="auto"/>
                <w:sz w:val="20"/>
              </w:rPr>
              <w:fldChar w:fldCharType="end"/>
            </w:r>
            <w:r w:rsidR="00063383" w:rsidRPr="00850822">
              <w:rPr>
                <w:sz w:val="20"/>
              </w:rPr>
              <w:t>, 09/21/2020</w:t>
            </w:r>
          </w:p>
          <w:p w14:paraId="3D559414" w14:textId="566E3EA8" w:rsidR="008027D4" w:rsidRPr="00850822" w:rsidRDefault="00585FAA" w:rsidP="00222706">
            <w:pPr>
              <w:rPr>
                <w:sz w:val="20"/>
              </w:rPr>
            </w:pPr>
            <w:r>
              <w:rPr>
                <w:rStyle w:val="Hyperlink"/>
                <w:color w:val="auto"/>
                <w:sz w:val="20"/>
              </w:rPr>
              <w:fldChar w:fldCharType="begin"/>
            </w:r>
            <w:r>
              <w:rPr>
                <w:rStyle w:val="Hyperlink"/>
                <w:color w:val="auto"/>
                <w:sz w:val="20"/>
              </w:rPr>
              <w:instrText xml:space="preserve"> HYPERLINK "https://mentor.ieee.org/802.11/dcn/20/11-20-1447-06-00be-pdt-subcarriers-and-resource-allocation-for-multiple-rus.docx" </w:instrText>
            </w:r>
            <w:r>
              <w:rPr>
                <w:rStyle w:val="Hyperlink"/>
                <w:color w:val="auto"/>
                <w:sz w:val="20"/>
              </w:rPr>
              <w:fldChar w:fldCharType="separate"/>
            </w:r>
            <w:r w:rsidR="008027D4" w:rsidRPr="00850822">
              <w:rPr>
                <w:rStyle w:val="Hyperlink"/>
                <w:color w:val="auto"/>
                <w:sz w:val="20"/>
              </w:rPr>
              <w:t>20/1447r6</w:t>
            </w:r>
            <w:r>
              <w:rPr>
                <w:rStyle w:val="Hyperlink"/>
                <w:color w:val="auto"/>
                <w:sz w:val="20"/>
              </w:rPr>
              <w:fldChar w:fldCharType="end"/>
            </w:r>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585FAA" w:rsidP="00063383">
            <w:pPr>
              <w:rPr>
                <w:sz w:val="20"/>
              </w:rPr>
            </w:pPr>
            <w:r>
              <w:rPr>
                <w:rStyle w:val="Hyperlink"/>
                <w:color w:val="auto"/>
                <w:sz w:val="20"/>
              </w:rPr>
              <w:fldChar w:fldCharType="begin"/>
            </w:r>
            <w:r>
              <w:rPr>
                <w:rStyle w:val="Hyperlink"/>
                <w:color w:val="auto"/>
                <w:sz w:val="20"/>
              </w:rPr>
              <w:instrText xml:space="preserve"> HYPERLINK "https://mentor.ieee.org/802.11/dcn/20/11-20-1447-05-00be-pdt-subcarriers-and-resource-allocation-for-multiple-rus.docx" </w:instrText>
            </w:r>
            <w:r>
              <w:rPr>
                <w:rStyle w:val="Hyperlink"/>
                <w:color w:val="auto"/>
                <w:sz w:val="20"/>
              </w:rPr>
              <w:fldChar w:fldCharType="separate"/>
            </w:r>
            <w:r w:rsidR="00063383" w:rsidRPr="00850822">
              <w:rPr>
                <w:rStyle w:val="Hyperlink"/>
                <w:color w:val="auto"/>
                <w:sz w:val="20"/>
              </w:rPr>
              <w:t>20/1447r5</w:t>
            </w:r>
            <w:r>
              <w:rPr>
                <w:rStyle w:val="Hyperlink"/>
                <w:color w:val="auto"/>
                <w:sz w:val="20"/>
              </w:rPr>
              <w:fldChar w:fldCharType="end"/>
            </w:r>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585FAA" w:rsidP="008027D4">
            <w:pPr>
              <w:rPr>
                <w:sz w:val="20"/>
              </w:rPr>
            </w:pPr>
            <w:r>
              <w:rPr>
                <w:rStyle w:val="Hyperlink"/>
                <w:color w:val="auto"/>
                <w:sz w:val="20"/>
              </w:rPr>
              <w:fldChar w:fldCharType="begin"/>
            </w:r>
            <w:r>
              <w:rPr>
                <w:rStyle w:val="Hyperlink"/>
                <w:color w:val="auto"/>
                <w:sz w:val="20"/>
              </w:rPr>
              <w:instrText xml:space="preserve"> HYPERLINK "https://mentor.ieee.org/802.11/dcn/20/11-20-1447-06-00be-pdt-subcarriers</w:instrText>
            </w:r>
            <w:r>
              <w:rPr>
                <w:rStyle w:val="Hyperlink"/>
                <w:color w:val="auto"/>
                <w:sz w:val="20"/>
              </w:rPr>
              <w:instrText xml:space="preserve">-and-resource-allocation-for-multiple-rus.docx" </w:instrText>
            </w:r>
            <w:r>
              <w:rPr>
                <w:rStyle w:val="Hyperlink"/>
                <w:color w:val="auto"/>
                <w:sz w:val="20"/>
              </w:rPr>
              <w:fldChar w:fldCharType="separate"/>
            </w:r>
            <w:r w:rsidR="008027D4" w:rsidRPr="00850822">
              <w:rPr>
                <w:rStyle w:val="Hyperlink"/>
                <w:color w:val="auto"/>
                <w:sz w:val="20"/>
              </w:rPr>
              <w:t>20/1447r6</w:t>
            </w:r>
            <w:r>
              <w:rPr>
                <w:rStyle w:val="Hyperlink"/>
                <w:color w:val="auto"/>
                <w:sz w:val="20"/>
              </w:rPr>
              <w:fldChar w:fldCharType="end"/>
            </w:r>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Change w:id="74" w:author="Edward Au" w:date="2020-10-15T09:53:00Z">
              <w:tcPr>
                <w:tcW w:w="2212" w:type="dxa"/>
              </w:tcPr>
            </w:tcPrChange>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lastRenderedPageBreak/>
              <w:t>Motion 96</w:t>
            </w:r>
          </w:p>
        </w:tc>
      </w:tr>
      <w:tr w:rsidR="00E31C72" w14:paraId="261B8B7D" w14:textId="77777777" w:rsidTr="00AD6B4E">
        <w:trPr>
          <w:trHeight w:val="257"/>
          <w:trPrChange w:id="75" w:author="Edward Au" w:date="2020-10-15T09:53:00Z">
            <w:trPr>
              <w:trHeight w:val="257"/>
            </w:trPr>
          </w:trPrChange>
        </w:trPr>
        <w:tc>
          <w:tcPr>
            <w:tcW w:w="1274" w:type="dxa"/>
            <w:tcPrChange w:id="76" w:author="Edward Au" w:date="2020-10-15T09:53:00Z">
              <w:tcPr>
                <w:tcW w:w="1274" w:type="dxa"/>
                <w:gridSpan w:val="2"/>
              </w:tcPr>
            </w:tcPrChange>
          </w:tcPr>
          <w:p w14:paraId="034B20D6" w14:textId="77777777" w:rsidR="00E31C72" w:rsidRPr="00316A0B" w:rsidRDefault="00E31C72" w:rsidP="00EC757C">
            <w:pPr>
              <w:rPr>
                <w:color w:val="00B050"/>
                <w:sz w:val="20"/>
              </w:rPr>
            </w:pPr>
            <w:r w:rsidRPr="00316A0B">
              <w:rPr>
                <w:color w:val="00B050"/>
                <w:sz w:val="20"/>
              </w:rPr>
              <w:lastRenderedPageBreak/>
              <w:t>PHY</w:t>
            </w:r>
          </w:p>
        </w:tc>
        <w:tc>
          <w:tcPr>
            <w:tcW w:w="1968" w:type="dxa"/>
            <w:tcPrChange w:id="77" w:author="Edward Au" w:date="2020-10-15T09:53:00Z">
              <w:tcPr>
                <w:tcW w:w="1968" w:type="dxa"/>
                <w:gridSpan w:val="2"/>
              </w:tcPr>
            </w:tcPrChange>
          </w:tcPr>
          <w:p w14:paraId="743774A6" w14:textId="4577F168" w:rsidR="00E31C72" w:rsidRPr="00316A0B" w:rsidRDefault="00215248" w:rsidP="00EC757C">
            <w:pPr>
              <w:rPr>
                <w:color w:val="00B050"/>
                <w:sz w:val="20"/>
              </w:rPr>
            </w:pPr>
            <w:r w:rsidRPr="00215248">
              <w:rPr>
                <w:color w:val="00B050"/>
                <w:sz w:val="20"/>
              </w:rPr>
              <w:t>RU/MRU restrictions for 20 MHz operation</w:t>
            </w:r>
          </w:p>
        </w:tc>
        <w:tc>
          <w:tcPr>
            <w:tcW w:w="1562" w:type="dxa"/>
            <w:shd w:val="clear" w:color="auto" w:fill="auto"/>
            <w:tcPrChange w:id="78" w:author="Edward Au" w:date="2020-10-15T09:53:00Z">
              <w:tcPr>
                <w:tcW w:w="1562" w:type="dxa"/>
                <w:shd w:val="clear" w:color="auto" w:fill="auto"/>
              </w:tcPr>
            </w:tcPrChange>
          </w:tcPr>
          <w:p w14:paraId="547EAA65" w14:textId="2574FB46" w:rsidR="00E31C72" w:rsidRPr="00316A0B" w:rsidRDefault="00215248" w:rsidP="00EC757C">
            <w:pPr>
              <w:rPr>
                <w:color w:val="00B050"/>
                <w:sz w:val="20"/>
              </w:rPr>
            </w:pPr>
            <w:r>
              <w:rPr>
                <w:color w:val="00B050"/>
                <w:sz w:val="20"/>
              </w:rPr>
              <w:t>Eunsung Park</w:t>
            </w:r>
          </w:p>
        </w:tc>
        <w:tc>
          <w:tcPr>
            <w:tcW w:w="2706" w:type="dxa"/>
            <w:tcPrChange w:id="79" w:author="Edward Au" w:date="2020-10-15T09:53:00Z">
              <w:tcPr>
                <w:tcW w:w="2706" w:type="dxa"/>
              </w:tcPr>
            </w:tcPrChange>
          </w:tcPr>
          <w:p w14:paraId="1A5BD7A2" w14:textId="427257F1" w:rsidR="00E31C72" w:rsidRPr="00316A0B" w:rsidRDefault="00B816A8" w:rsidP="00EC757C">
            <w:pPr>
              <w:rPr>
                <w:color w:val="00B050"/>
                <w:sz w:val="20"/>
              </w:rPr>
            </w:pPr>
            <w:r w:rsidRPr="00B816A8">
              <w:rPr>
                <w:color w:val="00B050"/>
                <w:sz w:val="20"/>
              </w:rPr>
              <w:t>Steve Shellhammer</w:t>
            </w:r>
          </w:p>
        </w:tc>
        <w:tc>
          <w:tcPr>
            <w:tcW w:w="1594" w:type="dxa"/>
            <w:gridSpan w:val="2"/>
            <w:tcPrChange w:id="80" w:author="Edward Au" w:date="2020-10-15T09:53:00Z">
              <w:tcPr>
                <w:tcW w:w="1594" w:type="dxa"/>
                <w:gridSpan w:val="2"/>
              </w:tcPr>
            </w:tcPrChange>
          </w:tcPr>
          <w:p w14:paraId="506C2DC1" w14:textId="12108C30" w:rsidR="00E31C72" w:rsidRPr="00316A0B" w:rsidRDefault="00E31C72" w:rsidP="00EC757C">
            <w:pPr>
              <w:rPr>
                <w:color w:val="00B050"/>
                <w:sz w:val="20"/>
              </w:rPr>
            </w:pPr>
          </w:p>
        </w:tc>
        <w:tc>
          <w:tcPr>
            <w:tcW w:w="2344" w:type="dxa"/>
            <w:tcPrChange w:id="81" w:author="Edward Au" w:date="2020-10-15T09:53:00Z">
              <w:tcPr>
                <w:tcW w:w="2344" w:type="dxa"/>
              </w:tcPr>
            </w:tcPrChange>
          </w:tcPr>
          <w:p w14:paraId="61241F07" w14:textId="77777777" w:rsidR="00E31C72" w:rsidRPr="00850822" w:rsidRDefault="00E31C72" w:rsidP="00EC757C">
            <w:pPr>
              <w:rPr>
                <w:rStyle w:val="Hyperlink"/>
                <w:color w:val="auto"/>
                <w:sz w:val="20"/>
                <w:u w:val="none"/>
              </w:rPr>
            </w:pPr>
            <w:r w:rsidRPr="00850822">
              <w:rPr>
                <w:sz w:val="20"/>
              </w:rPr>
              <w:t>Uploaded:</w:t>
            </w:r>
          </w:p>
          <w:p w14:paraId="671101AD" w14:textId="77777777" w:rsidR="00E31C72" w:rsidRPr="00D05A58" w:rsidRDefault="00E31C72" w:rsidP="00EC757C">
            <w:pPr>
              <w:rPr>
                <w:color w:val="000000" w:themeColor="text1"/>
                <w:sz w:val="20"/>
              </w:rPr>
            </w:pPr>
          </w:p>
          <w:p w14:paraId="127A29C2" w14:textId="77777777" w:rsidR="00E31C72" w:rsidRPr="00D05A58" w:rsidRDefault="00E31C72" w:rsidP="00EC757C">
            <w:pPr>
              <w:rPr>
                <w:color w:val="000000" w:themeColor="text1"/>
                <w:sz w:val="20"/>
              </w:rPr>
            </w:pPr>
            <w:r w:rsidRPr="00D05A58">
              <w:rPr>
                <w:color w:val="000000" w:themeColor="text1"/>
                <w:sz w:val="20"/>
              </w:rPr>
              <w:t>Presented:</w:t>
            </w:r>
          </w:p>
          <w:p w14:paraId="53A6CE9C" w14:textId="77777777" w:rsidR="00E31C72" w:rsidRPr="00D05A58" w:rsidRDefault="00E31C72" w:rsidP="00EC757C">
            <w:pPr>
              <w:rPr>
                <w:color w:val="000000" w:themeColor="text1"/>
                <w:sz w:val="20"/>
              </w:rPr>
            </w:pPr>
          </w:p>
          <w:p w14:paraId="41512617" w14:textId="77777777" w:rsidR="00E31C72" w:rsidRPr="00D05A58" w:rsidRDefault="00E31C72" w:rsidP="00EC757C">
            <w:pPr>
              <w:rPr>
                <w:color w:val="000000" w:themeColor="text1"/>
                <w:sz w:val="20"/>
              </w:rPr>
            </w:pPr>
            <w:r w:rsidRPr="00D05A58">
              <w:rPr>
                <w:color w:val="000000" w:themeColor="text1"/>
                <w:sz w:val="20"/>
              </w:rPr>
              <w:t>Straw Polled:</w:t>
            </w:r>
          </w:p>
          <w:p w14:paraId="1FF9C8EC" w14:textId="22A20B01" w:rsidR="00E31C72" w:rsidRPr="00850822" w:rsidRDefault="00E31C72" w:rsidP="00EC757C">
            <w:pPr>
              <w:rPr>
                <w:sz w:val="20"/>
              </w:rPr>
            </w:pPr>
          </w:p>
        </w:tc>
        <w:tc>
          <w:tcPr>
            <w:tcW w:w="2212" w:type="dxa"/>
            <w:tcPrChange w:id="82" w:author="Edward Au" w:date="2020-10-15T09:53:00Z">
              <w:tcPr>
                <w:tcW w:w="2212" w:type="dxa"/>
              </w:tcPr>
            </w:tcPrChange>
          </w:tcPr>
          <w:p w14:paraId="4EA8358F" w14:textId="13D873C4" w:rsidR="00E31C72" w:rsidRPr="00316A0B" w:rsidRDefault="00215248" w:rsidP="00EC757C">
            <w:pPr>
              <w:rPr>
                <w:color w:val="00B050"/>
                <w:sz w:val="20"/>
              </w:rPr>
            </w:pPr>
            <w:r>
              <w:rPr>
                <w:color w:val="00B050"/>
                <w:sz w:val="20"/>
              </w:rPr>
              <w:t>It is a placeholder subclause in D0.1.</w:t>
            </w:r>
          </w:p>
        </w:tc>
      </w:tr>
      <w:tr w:rsidR="00E7555D" w14:paraId="4689C3F0" w14:textId="77777777" w:rsidTr="00AD6B4E">
        <w:trPr>
          <w:trHeight w:val="257"/>
          <w:trPrChange w:id="83" w:author="Edward Au" w:date="2020-10-15T09:53:00Z">
            <w:trPr>
              <w:trHeight w:val="257"/>
            </w:trPr>
          </w:trPrChange>
        </w:trPr>
        <w:tc>
          <w:tcPr>
            <w:tcW w:w="1274" w:type="dxa"/>
            <w:tcPrChange w:id="84" w:author="Edward Au" w:date="2020-10-15T09:53:00Z">
              <w:tcPr>
                <w:tcW w:w="1274" w:type="dxa"/>
                <w:gridSpan w:val="2"/>
              </w:tcPr>
            </w:tcPrChange>
          </w:tcPr>
          <w:p w14:paraId="189F1AA3" w14:textId="1047B8EF" w:rsidR="00E7555D" w:rsidRPr="00316A0B" w:rsidRDefault="00E7555D" w:rsidP="006656CF">
            <w:pPr>
              <w:rPr>
                <w:color w:val="00B050"/>
                <w:sz w:val="20"/>
              </w:rPr>
            </w:pPr>
            <w:r w:rsidRPr="00316A0B">
              <w:rPr>
                <w:color w:val="00B050"/>
                <w:sz w:val="20"/>
              </w:rPr>
              <w:t>PHY</w:t>
            </w:r>
          </w:p>
        </w:tc>
        <w:tc>
          <w:tcPr>
            <w:tcW w:w="1968" w:type="dxa"/>
            <w:tcPrChange w:id="85" w:author="Edward Au" w:date="2020-10-15T09:53:00Z">
              <w:tcPr>
                <w:tcW w:w="1968" w:type="dxa"/>
                <w:gridSpan w:val="2"/>
              </w:tcPr>
            </w:tcPrChange>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Change w:id="86" w:author="Edward Au" w:date="2020-10-15T09:53:00Z">
              <w:tcPr>
                <w:tcW w:w="1562" w:type="dxa"/>
                <w:shd w:val="clear" w:color="auto" w:fill="auto"/>
              </w:tcPr>
            </w:tcPrChange>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Change w:id="87" w:author="Edward Au" w:date="2020-10-15T09:53:00Z">
              <w:tcPr>
                <w:tcW w:w="2706" w:type="dxa"/>
              </w:tcPr>
            </w:tcPrChange>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Change w:id="88" w:author="Edward Au" w:date="2020-10-15T09:53:00Z">
              <w:tcPr>
                <w:tcW w:w="1594" w:type="dxa"/>
                <w:gridSpan w:val="2"/>
              </w:tcPr>
            </w:tcPrChange>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Change w:id="89" w:author="Edward Au" w:date="2020-10-15T09:53:00Z">
              <w:tcPr>
                <w:tcW w:w="2344" w:type="dxa"/>
              </w:tcPr>
            </w:tcPrChange>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585FAA" w:rsidP="007321AF">
            <w:pPr>
              <w:rPr>
                <w:sz w:val="20"/>
              </w:rPr>
            </w:pPr>
            <w:r>
              <w:rPr>
                <w:rStyle w:val="Hyperlink"/>
                <w:color w:val="auto"/>
                <w:sz w:val="20"/>
              </w:rPr>
              <w:fldChar w:fldCharType="begin"/>
            </w:r>
            <w:r>
              <w:rPr>
                <w:rStyle w:val="Hyperlink"/>
                <w:color w:val="auto"/>
                <w:sz w:val="20"/>
              </w:rPr>
              <w:instrText xml:space="preserve"> HYPERLINK "https://mentor.ieee.org/802.11/dcn/20/11-20-1160-00-00be-pdt-phy-mu-mimo.docx" </w:instrText>
            </w:r>
            <w:r>
              <w:rPr>
                <w:rStyle w:val="Hyperlink"/>
                <w:color w:val="auto"/>
                <w:sz w:val="20"/>
              </w:rPr>
              <w:fldChar w:fldCharType="separate"/>
            </w:r>
            <w:r w:rsidR="00720D05" w:rsidRPr="00850822">
              <w:rPr>
                <w:rStyle w:val="Hyperlink"/>
                <w:color w:val="auto"/>
                <w:sz w:val="20"/>
              </w:rPr>
              <w:t>20/1160r0</w:t>
            </w:r>
            <w:r>
              <w:rPr>
                <w:rStyle w:val="Hyperlink"/>
                <w:color w:val="auto"/>
                <w:sz w:val="20"/>
              </w:rPr>
              <w:fldChar w:fldCharType="end"/>
            </w:r>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585FAA" w:rsidP="007321AF">
            <w:pPr>
              <w:rPr>
                <w:sz w:val="20"/>
              </w:rPr>
            </w:pPr>
            <w:r>
              <w:rPr>
                <w:rStyle w:val="Hyperlink"/>
                <w:color w:val="auto"/>
                <w:sz w:val="20"/>
              </w:rPr>
              <w:fldChar w:fldCharType="begin"/>
            </w:r>
            <w:r>
              <w:rPr>
                <w:rStyle w:val="Hyperlink"/>
                <w:color w:val="auto"/>
                <w:sz w:val="20"/>
              </w:rPr>
              <w:instrText xml:space="preserve"> HYPERLINK "https://mentor.ieee.org/802.11/dcn/20/11-20-1160-01-00be-pdt-phy-mu-mimo.docx" </w:instrText>
            </w:r>
            <w:r>
              <w:rPr>
                <w:rStyle w:val="Hyperlink"/>
                <w:color w:val="auto"/>
                <w:sz w:val="20"/>
              </w:rPr>
              <w:fldChar w:fldCharType="separate"/>
            </w:r>
            <w:r w:rsidR="0033208E" w:rsidRPr="00850822">
              <w:rPr>
                <w:rStyle w:val="Hyperlink"/>
                <w:color w:val="auto"/>
                <w:sz w:val="20"/>
              </w:rPr>
              <w:t>20/1160r1</w:t>
            </w:r>
            <w:r>
              <w:rPr>
                <w:rStyle w:val="Hyperlink"/>
                <w:color w:val="auto"/>
                <w:sz w:val="20"/>
              </w:rPr>
              <w:fldChar w:fldCharType="end"/>
            </w:r>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585FAA" w:rsidP="007321AF">
            <w:pPr>
              <w:rPr>
                <w:sz w:val="20"/>
              </w:rPr>
            </w:pPr>
            <w:r>
              <w:rPr>
                <w:rStyle w:val="Hyperlink"/>
                <w:color w:val="auto"/>
                <w:sz w:val="20"/>
              </w:rPr>
              <w:fldChar w:fldCharType="begin"/>
            </w:r>
            <w:r>
              <w:rPr>
                <w:rStyle w:val="Hyperlink"/>
                <w:color w:val="auto"/>
                <w:sz w:val="20"/>
              </w:rPr>
              <w:instrText xml:space="preserve"> HYPERLINK "https://mentor.ieee.org/802.11/dcn/20/11-20-1160-02-00be-pdt-phy-mu-mimo.docx" </w:instrText>
            </w:r>
            <w:r>
              <w:rPr>
                <w:rStyle w:val="Hyperlink"/>
                <w:color w:val="auto"/>
                <w:sz w:val="20"/>
              </w:rPr>
              <w:fldChar w:fldCharType="separate"/>
            </w:r>
            <w:r w:rsidR="0036182B" w:rsidRPr="00850822">
              <w:rPr>
                <w:rStyle w:val="Hyperlink"/>
                <w:color w:val="auto"/>
                <w:sz w:val="20"/>
              </w:rPr>
              <w:t>20/1160r2</w:t>
            </w:r>
            <w:r>
              <w:rPr>
                <w:rStyle w:val="Hyperlink"/>
                <w:color w:val="auto"/>
                <w:sz w:val="20"/>
              </w:rPr>
              <w:fldChar w:fldCharType="end"/>
            </w:r>
            <w:r w:rsidR="0036182B" w:rsidRPr="00850822">
              <w:rPr>
                <w:sz w:val="20"/>
              </w:rPr>
              <w:t>, 09/02/2020</w:t>
            </w:r>
          </w:p>
          <w:p w14:paraId="76052A23" w14:textId="4336BB01" w:rsidR="0036182B" w:rsidRPr="00850822" w:rsidRDefault="00585FAA" w:rsidP="007321AF">
            <w:pPr>
              <w:rPr>
                <w:sz w:val="20"/>
              </w:rPr>
            </w:pPr>
            <w:r>
              <w:rPr>
                <w:rStyle w:val="Hyperlink"/>
                <w:color w:val="auto"/>
                <w:sz w:val="20"/>
              </w:rPr>
              <w:fldChar w:fldCharType="begin"/>
            </w:r>
            <w:r>
              <w:rPr>
                <w:rStyle w:val="Hyperlink"/>
                <w:color w:val="auto"/>
                <w:sz w:val="20"/>
              </w:rPr>
              <w:instrText xml:space="preserve"> HYPERLINK "https://mentor.ieee.org/802.11/dcn/20/11-20-1160-03-00be-pdt-phy-mu-mimo.docx" </w:instrText>
            </w:r>
            <w:r>
              <w:rPr>
                <w:rStyle w:val="Hyperlink"/>
                <w:color w:val="auto"/>
                <w:sz w:val="20"/>
              </w:rPr>
              <w:fldChar w:fldCharType="separate"/>
            </w:r>
            <w:r w:rsidR="0036182B" w:rsidRPr="00850822">
              <w:rPr>
                <w:rStyle w:val="Hyperlink"/>
                <w:color w:val="auto"/>
                <w:sz w:val="20"/>
              </w:rPr>
              <w:t>20/1160r3</w:t>
            </w:r>
            <w:r>
              <w:rPr>
                <w:rStyle w:val="Hyperlink"/>
                <w:color w:val="auto"/>
                <w:sz w:val="20"/>
              </w:rPr>
              <w:fldChar w:fldCharType="end"/>
            </w:r>
            <w:r w:rsidR="0036182B" w:rsidRPr="00850822">
              <w:rPr>
                <w:sz w:val="20"/>
              </w:rPr>
              <w:t>, 09/02/2020</w:t>
            </w:r>
          </w:p>
          <w:p w14:paraId="4D576F6B" w14:textId="4C2125B3" w:rsidR="00995D57" w:rsidRPr="00850822" w:rsidRDefault="00585FAA" w:rsidP="007321AF">
            <w:pPr>
              <w:rPr>
                <w:sz w:val="20"/>
              </w:rPr>
            </w:pPr>
            <w:r>
              <w:rPr>
                <w:rStyle w:val="Hyperlink"/>
                <w:color w:val="auto"/>
                <w:sz w:val="20"/>
              </w:rPr>
              <w:fldChar w:fldCharType="begin"/>
            </w:r>
            <w:r>
              <w:rPr>
                <w:rStyle w:val="Hyperlink"/>
                <w:color w:val="auto"/>
                <w:sz w:val="20"/>
              </w:rPr>
              <w:instrText xml:space="preserve"> HYPERLINK "https://mentor.ieee.org/802.11/dcn/20/11-20-1160-04-00be-pdt-phy-mu-mimo.docx" </w:instrText>
            </w:r>
            <w:r>
              <w:rPr>
                <w:rStyle w:val="Hyperlink"/>
                <w:color w:val="auto"/>
                <w:sz w:val="20"/>
              </w:rPr>
              <w:fldChar w:fldCharType="separate"/>
            </w:r>
            <w:r w:rsidR="00995D57" w:rsidRPr="00850822">
              <w:rPr>
                <w:rStyle w:val="Hyperlink"/>
                <w:color w:val="auto"/>
                <w:sz w:val="20"/>
              </w:rPr>
              <w:t>20/1160r4</w:t>
            </w:r>
            <w:r>
              <w:rPr>
                <w:rStyle w:val="Hyperlink"/>
                <w:color w:val="auto"/>
                <w:sz w:val="20"/>
              </w:rPr>
              <w:fldChar w:fldCharType="end"/>
            </w:r>
            <w:r w:rsidR="00995D57" w:rsidRPr="00850822">
              <w:rPr>
                <w:sz w:val="20"/>
              </w:rPr>
              <w:t>, 09/08/2020</w:t>
            </w:r>
          </w:p>
          <w:p w14:paraId="3FAB77FB" w14:textId="45558596" w:rsidR="004F3E67" w:rsidRDefault="00585FAA" w:rsidP="007321AF">
            <w:pPr>
              <w:rPr>
                <w:sz w:val="20"/>
              </w:rPr>
            </w:pPr>
            <w:r>
              <w:rPr>
                <w:rStyle w:val="Hyperlink"/>
                <w:color w:val="auto"/>
                <w:sz w:val="20"/>
              </w:rPr>
              <w:fldChar w:fldCharType="begin"/>
            </w:r>
            <w:r>
              <w:rPr>
                <w:rStyle w:val="Hyperlink"/>
                <w:color w:val="auto"/>
                <w:sz w:val="20"/>
              </w:rPr>
              <w:instrText xml:space="preserve"> HYPERLINK "https://ment</w:instrText>
            </w:r>
            <w:r>
              <w:rPr>
                <w:rStyle w:val="Hyperlink"/>
                <w:color w:val="auto"/>
                <w:sz w:val="20"/>
              </w:rPr>
              <w:instrText xml:space="preserve">or.ieee.org/802.11/dcn/20/11-20-1160-05-00be-pdt-phy-mu-mimo.docx" </w:instrText>
            </w:r>
            <w:r>
              <w:rPr>
                <w:rStyle w:val="Hyperlink"/>
                <w:color w:val="auto"/>
                <w:sz w:val="20"/>
              </w:rPr>
              <w:fldChar w:fldCharType="separate"/>
            </w:r>
            <w:r w:rsidR="004F3E67" w:rsidRPr="00850822">
              <w:rPr>
                <w:rStyle w:val="Hyperlink"/>
                <w:color w:val="auto"/>
                <w:sz w:val="20"/>
              </w:rPr>
              <w:t>20/1160r5</w:t>
            </w:r>
            <w:r>
              <w:rPr>
                <w:rStyle w:val="Hyperlink"/>
                <w:color w:val="auto"/>
                <w:sz w:val="20"/>
              </w:rPr>
              <w:fldChar w:fldCharType="end"/>
            </w:r>
            <w:r w:rsidR="004F3E67" w:rsidRPr="00850822">
              <w:rPr>
                <w:sz w:val="20"/>
              </w:rPr>
              <w:t>, 09/17/2020</w:t>
            </w:r>
          </w:p>
          <w:p w14:paraId="3C6443B6" w14:textId="6AF43A81" w:rsidR="00B9631D" w:rsidRPr="00D05A58" w:rsidRDefault="00585FAA" w:rsidP="007321AF">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"https://mentor.ieee.org/802.11/dcn/20/11-20-1160-06-00be-pdt-phy-mu-mimo.docx" </w:instrText>
            </w:r>
            <w:r>
              <w:rPr>
                <w:rStyle w:val="Hyperlink"/>
                <w:color w:val="000000" w:themeColor="text1"/>
                <w:sz w:val="20"/>
              </w:rPr>
              <w:fldChar w:fldCharType="separate"/>
            </w:r>
            <w:r w:rsidR="00B9631D" w:rsidRPr="00D05A58">
              <w:rPr>
                <w:rStyle w:val="Hyperlink"/>
                <w:color w:val="000000" w:themeColor="text1"/>
                <w:sz w:val="20"/>
              </w:rPr>
              <w:t>20/1160r6</w:t>
            </w:r>
            <w:r>
              <w:rPr>
                <w:rStyle w:val="Hyperlink"/>
                <w:color w:val="000000" w:themeColor="text1"/>
                <w:sz w:val="20"/>
              </w:rPr>
              <w:fldChar w:fldCharType="end"/>
            </w:r>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585FAA" w:rsidP="00F50234">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w:instrText>
            </w:r>
            <w:r>
              <w:rPr>
                <w:rStyle w:val="Hyperlink"/>
                <w:color w:val="000000" w:themeColor="text1"/>
                <w:sz w:val="20"/>
              </w:rPr>
              <w:instrText xml:space="preserve">802.11/dcn/20/11-20-1160-01-00be-pdt-phy-mu-mimo.docx" </w:instrText>
            </w:r>
            <w:r>
              <w:rPr>
                <w:rStyle w:val="Hyperlink"/>
                <w:color w:val="000000" w:themeColor="text1"/>
                <w:sz w:val="20"/>
              </w:rPr>
              <w:fldChar w:fldCharType="separate"/>
            </w:r>
            <w:r w:rsidR="00F50234" w:rsidRPr="00D05A58">
              <w:rPr>
                <w:rStyle w:val="Hyperlink"/>
                <w:color w:val="000000" w:themeColor="text1"/>
                <w:sz w:val="20"/>
              </w:rPr>
              <w:t>20/1160r1</w:t>
            </w:r>
            <w:r>
              <w:rPr>
                <w:rStyle w:val="Hyperlink"/>
                <w:color w:val="000000" w:themeColor="text1"/>
                <w:sz w:val="20"/>
              </w:rPr>
              <w:fldChar w:fldCharType="end"/>
            </w:r>
            <w:r w:rsidR="00F50234" w:rsidRPr="00D05A58">
              <w:rPr>
                <w:color w:val="000000" w:themeColor="text1"/>
                <w:sz w:val="20"/>
              </w:rPr>
              <w:t>, 08/31/2020</w:t>
            </w:r>
          </w:p>
          <w:p w14:paraId="6B8CF56C" w14:textId="0201C6A6" w:rsidR="00157012" w:rsidRPr="00D05A58" w:rsidRDefault="00585FAA" w:rsidP="00F50234">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"https://mentor.ieee.org/802.11/dcn/20/11-20-1160-04-00be-pdt-phy-mu-mimo.docx" </w:instrText>
            </w:r>
            <w:r>
              <w:rPr>
                <w:rStyle w:val="Hyperlink"/>
                <w:color w:val="000000" w:themeColor="text1"/>
                <w:sz w:val="20"/>
              </w:rPr>
              <w:fldChar w:fldCharType="separate"/>
            </w:r>
            <w:r w:rsidR="00157012" w:rsidRPr="00D05A58">
              <w:rPr>
                <w:rStyle w:val="Hyperlink"/>
                <w:color w:val="000000" w:themeColor="text1"/>
                <w:sz w:val="20"/>
              </w:rPr>
              <w:t>20/1160r4</w:t>
            </w:r>
            <w:r>
              <w:rPr>
                <w:rStyle w:val="Hyperlink"/>
                <w:color w:val="000000" w:themeColor="text1"/>
                <w:sz w:val="20"/>
              </w:rPr>
              <w:fldChar w:fldCharType="end"/>
            </w:r>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585FAA" w:rsidP="00752445">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"https://mentor.ieee.org/802.11/dcn/20/11-20-1160-04-00be-pdt-phy-mu-mimo.docx" </w:instrText>
            </w:r>
            <w:r>
              <w:rPr>
                <w:rStyle w:val="Hyperlink"/>
                <w:color w:val="000000" w:themeColor="text1"/>
                <w:sz w:val="20"/>
              </w:rPr>
              <w:fldChar w:fldCharType="separate"/>
            </w:r>
            <w:r w:rsidR="00752445" w:rsidRPr="00D05A58">
              <w:rPr>
                <w:rStyle w:val="Hyperlink"/>
                <w:color w:val="000000" w:themeColor="text1"/>
                <w:sz w:val="20"/>
              </w:rPr>
              <w:t>20/1160r4</w:t>
            </w:r>
            <w:r>
              <w:rPr>
                <w:rStyle w:val="Hyperlink"/>
                <w:color w:val="000000" w:themeColor="text1"/>
                <w:sz w:val="20"/>
              </w:rPr>
              <w:fldChar w:fldCharType="end"/>
            </w:r>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585FAA" w:rsidP="00B9631D">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"https://mentor.ieee.org/802.11/dcn/20/11-20-1160-06-00be-pdt-phy-mu-mimo.docx" </w:instrText>
            </w:r>
            <w:r>
              <w:rPr>
                <w:rStyle w:val="Hyperlink"/>
                <w:color w:val="000000" w:themeColor="text1"/>
                <w:sz w:val="20"/>
              </w:rPr>
              <w:fldChar w:fldCharType="separate"/>
            </w:r>
            <w:r w:rsidR="00B9631D" w:rsidRPr="00D05A58">
              <w:rPr>
                <w:rStyle w:val="Hyperlink"/>
                <w:color w:val="000000" w:themeColor="text1"/>
                <w:sz w:val="20"/>
              </w:rPr>
              <w:t>20/1160r6</w:t>
            </w:r>
            <w:r>
              <w:rPr>
                <w:rStyle w:val="Hyperlink"/>
                <w:color w:val="000000" w:themeColor="text1"/>
                <w:sz w:val="20"/>
              </w:rPr>
              <w:fldChar w:fldCharType="end"/>
            </w:r>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Change w:id="90" w:author="Edward Au" w:date="2020-10-15T09:53:00Z">
              <w:tcPr>
                <w:tcW w:w="2212" w:type="dxa"/>
              </w:tcPr>
            </w:tcPrChange>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AD6B4E">
        <w:trPr>
          <w:trHeight w:val="257"/>
          <w:trPrChange w:id="91" w:author="Edward Au" w:date="2020-10-15T09:53:00Z">
            <w:trPr>
              <w:trHeight w:val="257"/>
            </w:trPr>
          </w:trPrChange>
        </w:trPr>
        <w:tc>
          <w:tcPr>
            <w:tcW w:w="1274" w:type="dxa"/>
            <w:tcPrChange w:id="92" w:author="Edward Au" w:date="2020-10-15T09:53:00Z">
              <w:tcPr>
                <w:tcW w:w="1274" w:type="dxa"/>
                <w:gridSpan w:val="2"/>
              </w:tcPr>
            </w:tcPrChange>
          </w:tcPr>
          <w:p w14:paraId="276DE7C8" w14:textId="3F2E6C16" w:rsidR="00E7555D" w:rsidRPr="008466CE" w:rsidRDefault="00E7555D" w:rsidP="006656CF">
            <w:pPr>
              <w:rPr>
                <w:color w:val="00B050"/>
                <w:sz w:val="20"/>
              </w:rPr>
            </w:pPr>
            <w:r w:rsidRPr="008466CE">
              <w:rPr>
                <w:color w:val="00B050"/>
                <w:sz w:val="20"/>
              </w:rPr>
              <w:t>PHY</w:t>
            </w:r>
          </w:p>
        </w:tc>
        <w:tc>
          <w:tcPr>
            <w:tcW w:w="1968" w:type="dxa"/>
            <w:tcPrChange w:id="93" w:author="Edward Au" w:date="2020-10-15T09:53:00Z">
              <w:tcPr>
                <w:tcW w:w="1968" w:type="dxa"/>
                <w:gridSpan w:val="2"/>
              </w:tcPr>
            </w:tcPrChange>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Change w:id="94" w:author="Edward Au" w:date="2020-10-15T09:53:00Z">
              <w:tcPr>
                <w:tcW w:w="1562" w:type="dxa"/>
              </w:tcPr>
            </w:tcPrChange>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Change w:id="95" w:author="Edward Au" w:date="2020-10-15T09:53:00Z">
              <w:tcPr>
                <w:tcW w:w="2706" w:type="dxa"/>
              </w:tcPr>
            </w:tcPrChange>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Change w:id="96" w:author="Edward Au" w:date="2020-10-15T09:53:00Z">
              <w:tcPr>
                <w:tcW w:w="1594" w:type="dxa"/>
                <w:gridSpan w:val="2"/>
              </w:tcPr>
            </w:tcPrChange>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Change w:id="97" w:author="Edward Au" w:date="2020-10-15T09:53:00Z">
              <w:tcPr>
                <w:tcW w:w="2344" w:type="dxa"/>
              </w:tcPr>
            </w:tcPrChange>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585FAA" w:rsidP="00210153">
            <w:pPr>
              <w:rPr>
                <w:sz w:val="20"/>
              </w:rPr>
            </w:pPr>
            <w:r>
              <w:rPr>
                <w:rStyle w:val="Hyperlink"/>
                <w:color w:val="auto"/>
                <w:sz w:val="20"/>
              </w:rPr>
              <w:fldChar w:fldCharType="begin"/>
            </w:r>
            <w:r>
              <w:rPr>
                <w:rStyle w:val="Hyperlink"/>
                <w:color w:val="auto"/>
                <w:sz w:val="20"/>
              </w:rPr>
              <w:instrText xml:space="preserve"> HYPERLINK "https://mentor.ieee.org/802.11/dcn/20/11-20-1327-00-00be-pdt-eht-ppdu-format.docx" </w:instrText>
            </w:r>
            <w:r>
              <w:rPr>
                <w:rStyle w:val="Hyperlink"/>
                <w:color w:val="auto"/>
                <w:sz w:val="20"/>
              </w:rPr>
              <w:fldChar w:fldCharType="separate"/>
            </w:r>
            <w:r w:rsidR="000B3FC3" w:rsidRPr="00850822">
              <w:rPr>
                <w:rStyle w:val="Hyperlink"/>
                <w:color w:val="auto"/>
                <w:sz w:val="20"/>
              </w:rPr>
              <w:t>20/1327r0</w:t>
            </w:r>
            <w:r>
              <w:rPr>
                <w:rStyle w:val="Hyperlink"/>
                <w:color w:val="auto"/>
                <w:sz w:val="20"/>
              </w:rPr>
              <w:fldChar w:fldCharType="end"/>
            </w:r>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585FAA" w:rsidP="00210153">
            <w:pPr>
              <w:rPr>
                <w:sz w:val="20"/>
              </w:rPr>
            </w:pPr>
            <w:r>
              <w:rPr>
                <w:rStyle w:val="Hyperlink"/>
                <w:color w:val="auto"/>
                <w:sz w:val="20"/>
              </w:rPr>
              <w:fldChar w:fldCharType="begin"/>
            </w:r>
            <w:r>
              <w:rPr>
                <w:rStyle w:val="Hyperlink"/>
                <w:color w:val="auto"/>
                <w:sz w:val="20"/>
              </w:rPr>
              <w:instrText xml:space="preserve"> HYPERLINK "https://mentor.ieee.org/802.11/dcn/20/11-20-1327-01-00be-pdt-eht-ppdu-format.docx" </w:instrText>
            </w:r>
            <w:r>
              <w:rPr>
                <w:rStyle w:val="Hyperlink"/>
                <w:color w:val="auto"/>
                <w:sz w:val="20"/>
              </w:rPr>
              <w:fldChar w:fldCharType="separate"/>
            </w:r>
            <w:r w:rsidR="00773CF2" w:rsidRPr="00850822">
              <w:rPr>
                <w:rStyle w:val="Hyperlink"/>
                <w:color w:val="auto"/>
                <w:sz w:val="20"/>
              </w:rPr>
              <w:t>20/1327r1</w:t>
            </w:r>
            <w:r>
              <w:rPr>
                <w:rStyle w:val="Hyperlink"/>
                <w:color w:val="auto"/>
                <w:sz w:val="20"/>
              </w:rPr>
              <w:fldChar w:fldCharType="end"/>
            </w:r>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585FAA" w:rsidP="00222706">
            <w:pPr>
              <w:rPr>
                <w:sz w:val="20"/>
              </w:rPr>
            </w:pPr>
            <w:r>
              <w:rPr>
                <w:rStyle w:val="Hyperlink"/>
                <w:color w:val="auto"/>
                <w:sz w:val="20"/>
              </w:rPr>
              <w:fldChar w:fldCharType="begin"/>
            </w:r>
            <w:r>
              <w:rPr>
                <w:rStyle w:val="Hyperlink"/>
                <w:color w:val="auto"/>
                <w:sz w:val="20"/>
              </w:rPr>
              <w:instrText xml:space="preserve"> HYP</w:instrText>
            </w:r>
            <w:r>
              <w:rPr>
                <w:rStyle w:val="Hyperlink"/>
                <w:color w:val="auto"/>
                <w:sz w:val="20"/>
              </w:rPr>
              <w:instrText xml:space="preserve">ERLINK "https://mentor.ieee.org/802.11/dcn/20/11-20-1327-00-00be-pdt-eht-ppdu-format.docx" </w:instrText>
            </w:r>
            <w:r>
              <w:rPr>
                <w:rStyle w:val="Hyperlink"/>
                <w:color w:val="auto"/>
                <w:sz w:val="20"/>
              </w:rPr>
              <w:fldChar w:fldCharType="separate"/>
            </w:r>
            <w:r w:rsidR="00AD7DB6" w:rsidRPr="00850822">
              <w:rPr>
                <w:rStyle w:val="Hyperlink"/>
                <w:color w:val="auto"/>
                <w:sz w:val="20"/>
              </w:rPr>
              <w:t>20/1327r0</w:t>
            </w:r>
            <w:r>
              <w:rPr>
                <w:rStyle w:val="Hyperlink"/>
                <w:color w:val="auto"/>
                <w:sz w:val="20"/>
              </w:rPr>
              <w:fldChar w:fldCharType="end"/>
            </w:r>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585FAA" w:rsidP="0035002F">
            <w:pPr>
              <w:rPr>
                <w:sz w:val="20"/>
              </w:rPr>
            </w:pPr>
            <w:r>
              <w:rPr>
                <w:rStyle w:val="Hyperlink"/>
                <w:color w:val="auto"/>
                <w:sz w:val="20"/>
              </w:rPr>
              <w:fldChar w:fldCharType="begin"/>
            </w:r>
            <w:r>
              <w:rPr>
                <w:rStyle w:val="Hyperlink"/>
                <w:color w:val="auto"/>
                <w:sz w:val="20"/>
              </w:rPr>
              <w:instrText xml:space="preserve"> HYPERLINK "https://mentor.ieee.org/802.11/dcn/20/11-20-1327-01-00be-pdt-eht-ppdu-format.docx" </w:instrText>
            </w:r>
            <w:r>
              <w:rPr>
                <w:rStyle w:val="Hyperlink"/>
                <w:color w:val="auto"/>
                <w:sz w:val="20"/>
              </w:rPr>
              <w:fldChar w:fldCharType="separate"/>
            </w:r>
            <w:r w:rsidR="0035002F" w:rsidRPr="00850822">
              <w:rPr>
                <w:rStyle w:val="Hyperlink"/>
                <w:color w:val="auto"/>
                <w:sz w:val="20"/>
              </w:rPr>
              <w:t>20/1327r1</w:t>
            </w:r>
            <w:r>
              <w:rPr>
                <w:rStyle w:val="Hyperlink"/>
                <w:color w:val="auto"/>
                <w:sz w:val="20"/>
              </w:rPr>
              <w:fldChar w:fldCharType="end"/>
            </w:r>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Change w:id="98" w:author="Edward Au" w:date="2020-10-15T09:53:00Z">
              <w:tcPr>
                <w:tcW w:w="2212" w:type="dxa"/>
              </w:tcPr>
            </w:tcPrChange>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AD6B4E">
        <w:trPr>
          <w:trHeight w:val="257"/>
          <w:trPrChange w:id="99" w:author="Edward Au" w:date="2020-10-15T09:53:00Z">
            <w:trPr>
              <w:trHeight w:val="257"/>
            </w:trPr>
          </w:trPrChange>
        </w:trPr>
        <w:tc>
          <w:tcPr>
            <w:tcW w:w="1274" w:type="dxa"/>
            <w:tcPrChange w:id="100" w:author="Edward Au" w:date="2020-10-15T09:53:00Z">
              <w:tcPr>
                <w:tcW w:w="1274" w:type="dxa"/>
                <w:gridSpan w:val="2"/>
              </w:tcPr>
            </w:tcPrChange>
          </w:tcPr>
          <w:p w14:paraId="200517A7" w14:textId="5CAD8979" w:rsidR="00E7555D" w:rsidRPr="00632539" w:rsidRDefault="00E7555D" w:rsidP="006656CF">
            <w:pPr>
              <w:rPr>
                <w:color w:val="00B050"/>
                <w:sz w:val="20"/>
              </w:rPr>
            </w:pPr>
            <w:r w:rsidRPr="00632539">
              <w:rPr>
                <w:color w:val="00B050"/>
                <w:sz w:val="20"/>
              </w:rPr>
              <w:t>PHY</w:t>
            </w:r>
          </w:p>
        </w:tc>
        <w:tc>
          <w:tcPr>
            <w:tcW w:w="1968" w:type="dxa"/>
            <w:tcPrChange w:id="101" w:author="Edward Au" w:date="2020-10-15T09:53:00Z">
              <w:tcPr>
                <w:tcW w:w="1968" w:type="dxa"/>
                <w:gridSpan w:val="2"/>
              </w:tcPr>
            </w:tcPrChange>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Change w:id="102" w:author="Edward Au" w:date="2020-10-15T09:53:00Z">
              <w:tcPr>
                <w:tcW w:w="1562" w:type="dxa"/>
                <w:shd w:val="clear" w:color="auto" w:fill="auto"/>
              </w:tcPr>
            </w:tcPrChange>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Change w:id="103" w:author="Edward Au" w:date="2020-10-15T09:53:00Z">
              <w:tcPr>
                <w:tcW w:w="2706" w:type="dxa"/>
              </w:tcPr>
            </w:tcPrChange>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Change w:id="104" w:author="Edward Au" w:date="2020-10-15T09:53:00Z">
              <w:tcPr>
                <w:tcW w:w="1594" w:type="dxa"/>
                <w:gridSpan w:val="2"/>
              </w:tcPr>
            </w:tcPrChange>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Change w:id="105" w:author="Edward Au" w:date="2020-10-15T09:53:00Z">
              <w:tcPr>
                <w:tcW w:w="2344" w:type="dxa"/>
              </w:tcPr>
            </w:tcPrChange>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585FAA" w:rsidP="00255EAD">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"https://mentor.ieee.org/802.11/dcn/20/11-20-1479-00-00be-pdt-phy-t-block.docx" </w:instrText>
            </w:r>
            <w:r>
              <w:rPr>
                <w:rStyle w:val="Hyperlink"/>
                <w:color w:val="000000" w:themeColor="text1"/>
                <w:sz w:val="20"/>
              </w:rPr>
              <w:fldChar w:fldCharType="separate"/>
            </w:r>
            <w:r w:rsidR="00255EAD" w:rsidRPr="00D05A58">
              <w:rPr>
                <w:rStyle w:val="Hyperlink"/>
                <w:color w:val="000000" w:themeColor="text1"/>
                <w:sz w:val="20"/>
              </w:rPr>
              <w:t>20/1479r0</w:t>
            </w:r>
            <w:r>
              <w:rPr>
                <w:rStyle w:val="Hyperlink"/>
                <w:color w:val="000000" w:themeColor="text1"/>
                <w:sz w:val="20"/>
              </w:rPr>
              <w:fldChar w:fldCharType="end"/>
            </w:r>
            <w:r w:rsidR="00255EAD" w:rsidRPr="00D05A58">
              <w:rPr>
                <w:color w:val="000000" w:themeColor="text1"/>
                <w:sz w:val="20"/>
              </w:rPr>
              <w:t>, 09/15/2020</w:t>
            </w:r>
          </w:p>
          <w:p w14:paraId="12DB2EA1" w14:textId="307A0EE2" w:rsidR="00852CA6" w:rsidRPr="00D05A58" w:rsidRDefault="00585FAA" w:rsidP="00255EAD">
            <w:pPr>
              <w:rPr>
                <w:color w:val="000000" w:themeColor="text1"/>
                <w:sz w:val="20"/>
              </w:rPr>
            </w:pPr>
            <w:r>
              <w:rPr>
                <w:rStyle w:val="Hyperlink"/>
                <w:color w:val="000000" w:themeColor="text1"/>
                <w:sz w:val="20"/>
              </w:rPr>
              <w:lastRenderedPageBreak/>
              <w:fldChar w:fldCharType="begin"/>
            </w:r>
            <w:r>
              <w:rPr>
                <w:rStyle w:val="Hyperlink"/>
                <w:color w:val="000000" w:themeColor="text1"/>
                <w:sz w:val="20"/>
              </w:rPr>
              <w:instrText xml:space="preserve"> HYPERLINK "https://mentor.ieee.org/802.11/dcn/20/11-20-1479-01-00be-pdt-phy-t-block.docx" </w:instrText>
            </w:r>
            <w:r>
              <w:rPr>
                <w:rStyle w:val="Hyperlink"/>
                <w:color w:val="000000" w:themeColor="text1"/>
                <w:sz w:val="20"/>
              </w:rPr>
              <w:fldChar w:fldCharType="separate"/>
            </w:r>
            <w:r w:rsidR="00852CA6" w:rsidRPr="00D05A58">
              <w:rPr>
                <w:rStyle w:val="Hyperlink"/>
                <w:color w:val="000000" w:themeColor="text1"/>
                <w:sz w:val="20"/>
              </w:rPr>
              <w:t>20/1479r1</w:t>
            </w:r>
            <w:r>
              <w:rPr>
                <w:rStyle w:val="Hyperlink"/>
                <w:color w:val="000000" w:themeColor="text1"/>
                <w:sz w:val="20"/>
              </w:rPr>
              <w:fldChar w:fldCharType="end"/>
            </w:r>
            <w:r w:rsidR="00852CA6" w:rsidRPr="00D05A58">
              <w:rPr>
                <w:color w:val="000000" w:themeColor="text1"/>
                <w:sz w:val="20"/>
              </w:rPr>
              <w:t>, 09/24/2020</w:t>
            </w:r>
          </w:p>
          <w:p w14:paraId="41387321" w14:textId="04FED52C" w:rsidR="00EA3143" w:rsidRPr="00D05A58" w:rsidRDefault="00585FAA" w:rsidP="006656CF">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"https://mentor.ieee.org/802.11/dcn/20/11-20-1479-02-00be-pdt-phy-t-block.docx" </w:instrText>
            </w:r>
            <w:r>
              <w:rPr>
                <w:rStyle w:val="Hyperlink"/>
                <w:color w:val="000000" w:themeColor="text1"/>
                <w:sz w:val="20"/>
              </w:rPr>
              <w:fldChar w:fldCharType="separate"/>
            </w:r>
            <w:r w:rsidR="006909F0" w:rsidRPr="00D05A58">
              <w:rPr>
                <w:rStyle w:val="Hyperlink"/>
                <w:color w:val="000000" w:themeColor="text1"/>
                <w:sz w:val="20"/>
              </w:rPr>
              <w:t>20/1479r2</w:t>
            </w:r>
            <w:r>
              <w:rPr>
                <w:rStyle w:val="Hyperlink"/>
                <w:color w:val="000000" w:themeColor="text1"/>
                <w:sz w:val="20"/>
              </w:rPr>
              <w:fldChar w:fldCharType="end"/>
            </w:r>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585FAA" w:rsidP="00D6303A">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"https://mentor.ieee.org/802.11/dcn/20/11-20-1479-01-00be-pdt-phy-t-block.docx" </w:instrText>
            </w:r>
            <w:r>
              <w:rPr>
                <w:rStyle w:val="Hyperlink"/>
                <w:color w:val="000000" w:themeColor="text1"/>
                <w:sz w:val="20"/>
              </w:rPr>
              <w:fldChar w:fldCharType="separate"/>
            </w:r>
            <w:r w:rsidR="00D6303A" w:rsidRPr="00D05A58">
              <w:rPr>
                <w:rStyle w:val="Hyperlink"/>
                <w:color w:val="000000" w:themeColor="text1"/>
                <w:sz w:val="20"/>
              </w:rPr>
              <w:t>20/1479r1</w:t>
            </w:r>
            <w:r>
              <w:rPr>
                <w:rStyle w:val="Hyperlink"/>
                <w:color w:val="000000" w:themeColor="text1"/>
                <w:sz w:val="20"/>
              </w:rPr>
              <w:fldChar w:fldCharType="end"/>
            </w:r>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585FAA" w:rsidP="006909F0">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"https://mentor.ieee.org/802.11/dcn/20/11-20-1479-02-00be-pdt-phy-t-block.docx" </w:instrText>
            </w:r>
            <w:r>
              <w:rPr>
                <w:rStyle w:val="Hyperlink"/>
                <w:color w:val="000000" w:themeColor="text1"/>
                <w:sz w:val="20"/>
              </w:rPr>
              <w:fldChar w:fldCharType="separate"/>
            </w:r>
            <w:r w:rsidR="006909F0" w:rsidRPr="00D05A58">
              <w:rPr>
                <w:rStyle w:val="Hyperlink"/>
                <w:color w:val="000000" w:themeColor="text1"/>
                <w:sz w:val="20"/>
              </w:rPr>
              <w:t>20/1479r2</w:t>
            </w:r>
            <w:r>
              <w:rPr>
                <w:rStyle w:val="Hyperlink"/>
                <w:color w:val="000000" w:themeColor="text1"/>
                <w:sz w:val="20"/>
              </w:rPr>
              <w:fldChar w:fldCharType="end"/>
            </w:r>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Change w:id="106" w:author="Edward Au" w:date="2020-10-15T09:53:00Z">
              <w:tcPr>
                <w:tcW w:w="2212" w:type="dxa"/>
              </w:tcPr>
            </w:tcPrChange>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AD6B4E">
        <w:trPr>
          <w:trHeight w:val="257"/>
          <w:trPrChange w:id="107" w:author="Edward Au" w:date="2020-10-15T09:53:00Z">
            <w:trPr>
              <w:trHeight w:val="257"/>
            </w:trPr>
          </w:trPrChange>
        </w:trPr>
        <w:tc>
          <w:tcPr>
            <w:tcW w:w="1274" w:type="dxa"/>
            <w:tcPrChange w:id="108" w:author="Edward Au" w:date="2020-10-15T09:53:00Z">
              <w:tcPr>
                <w:tcW w:w="1274" w:type="dxa"/>
                <w:gridSpan w:val="2"/>
              </w:tcPr>
            </w:tcPrChange>
          </w:tcPr>
          <w:p w14:paraId="0EB8E714" w14:textId="562AC0EF" w:rsidR="00E7555D" w:rsidRPr="00632539" w:rsidRDefault="00E7555D" w:rsidP="006656CF">
            <w:pPr>
              <w:rPr>
                <w:color w:val="00B050"/>
                <w:sz w:val="20"/>
              </w:rPr>
            </w:pPr>
            <w:r w:rsidRPr="00632539">
              <w:rPr>
                <w:color w:val="00B050"/>
                <w:sz w:val="20"/>
              </w:rPr>
              <w:t>PHY</w:t>
            </w:r>
          </w:p>
        </w:tc>
        <w:tc>
          <w:tcPr>
            <w:tcW w:w="1968" w:type="dxa"/>
            <w:tcPrChange w:id="109" w:author="Edward Au" w:date="2020-10-15T09:53:00Z">
              <w:tcPr>
                <w:tcW w:w="1968" w:type="dxa"/>
                <w:gridSpan w:val="2"/>
              </w:tcPr>
            </w:tcPrChange>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Change w:id="110" w:author="Edward Au" w:date="2020-10-15T09:53:00Z">
              <w:tcPr>
                <w:tcW w:w="1562" w:type="dxa"/>
                <w:shd w:val="clear" w:color="auto" w:fill="auto"/>
              </w:tcPr>
            </w:tcPrChange>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Change w:id="111" w:author="Edward Au" w:date="2020-10-15T09:53:00Z">
              <w:tcPr>
                <w:tcW w:w="2706" w:type="dxa"/>
              </w:tcPr>
            </w:tcPrChange>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Change w:id="112" w:author="Edward Au" w:date="2020-10-15T09:53:00Z">
              <w:tcPr>
                <w:tcW w:w="1594" w:type="dxa"/>
                <w:gridSpan w:val="2"/>
              </w:tcPr>
            </w:tcPrChange>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Change w:id="113" w:author="Edward Au" w:date="2020-10-15T09:53:00Z">
              <w:tcPr>
                <w:tcW w:w="2344" w:type="dxa"/>
              </w:tcPr>
            </w:tcPrChange>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"https://mentor.ieee.org/802.11/dcn/20/11-20-1295-00-00be-pdt-phy-overview-of-the-ppdu-enconding-process.docx" </w:instrText>
            </w:r>
            <w:r>
              <w:rPr>
                <w:rStyle w:val="Hyperlink"/>
                <w:color w:val="auto"/>
                <w:sz w:val="20"/>
              </w:rPr>
              <w:fldChar w:fldCharType="separate"/>
            </w:r>
            <w:r w:rsidR="001D4735" w:rsidRPr="00850822">
              <w:rPr>
                <w:rStyle w:val="Hyperlink"/>
                <w:color w:val="auto"/>
                <w:sz w:val="20"/>
              </w:rPr>
              <w:t>20/1295r0</w:t>
            </w:r>
            <w:r>
              <w:rPr>
                <w:rStyle w:val="Hyperlink"/>
                <w:color w:val="auto"/>
                <w:sz w:val="20"/>
              </w:rPr>
              <w:fldChar w:fldCharType="end"/>
            </w:r>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585FAA" w:rsidP="00EA3143">
            <w:pPr>
              <w:rPr>
                <w:sz w:val="20"/>
              </w:rPr>
            </w:pPr>
            <w:r>
              <w:rPr>
                <w:rStyle w:val="Hyperlink"/>
                <w:color w:val="auto"/>
                <w:sz w:val="20"/>
              </w:rPr>
              <w:fldChar w:fldCharType="begin"/>
            </w:r>
            <w:r>
              <w:rPr>
                <w:rStyle w:val="Hyperlink"/>
                <w:color w:val="auto"/>
                <w:sz w:val="20"/>
              </w:rPr>
              <w:instrText xml:space="preserve"> HYPERLINK "https://mentor.ieee.org/802.11/dcn/20/11-20-1295-01-00be-pdt-phy-overview-of-the</w:instrText>
            </w:r>
            <w:r>
              <w:rPr>
                <w:rStyle w:val="Hyperlink"/>
                <w:color w:val="auto"/>
                <w:sz w:val="20"/>
              </w:rPr>
              <w:instrText xml:space="preserve">-ppdu-enconding-process.docx" </w:instrText>
            </w:r>
            <w:r>
              <w:rPr>
                <w:rStyle w:val="Hyperlink"/>
                <w:color w:val="auto"/>
                <w:sz w:val="20"/>
              </w:rPr>
              <w:fldChar w:fldCharType="separate"/>
            </w:r>
            <w:r w:rsidR="004169C6" w:rsidRPr="00850822">
              <w:rPr>
                <w:rStyle w:val="Hyperlink"/>
                <w:color w:val="auto"/>
                <w:sz w:val="20"/>
              </w:rPr>
              <w:t>20/1295r1</w:t>
            </w:r>
            <w:r>
              <w:rPr>
                <w:rStyle w:val="Hyperlink"/>
                <w:color w:val="auto"/>
                <w:sz w:val="20"/>
              </w:rPr>
              <w:fldChar w:fldCharType="end"/>
            </w:r>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585FAA" w:rsidP="00EA3143">
            <w:pPr>
              <w:rPr>
                <w:sz w:val="20"/>
              </w:rPr>
            </w:pPr>
            <w:r>
              <w:rPr>
                <w:rStyle w:val="Hyperlink"/>
                <w:color w:val="auto"/>
                <w:sz w:val="20"/>
              </w:rPr>
              <w:fldChar w:fldCharType="begin"/>
            </w:r>
            <w:r>
              <w:rPr>
                <w:rStyle w:val="Hyperlink"/>
                <w:color w:val="auto"/>
                <w:sz w:val="20"/>
              </w:rPr>
              <w:instrText xml:space="preserve"> HYPERLINK "https://mentor.ieee.org/802.11/dcn/20/11-20-1295-01-00be-pdt-phy-overview-of-the-ppdu-enconding-process.docx" </w:instrText>
            </w:r>
            <w:r>
              <w:rPr>
                <w:rStyle w:val="Hyperlink"/>
                <w:color w:val="auto"/>
                <w:sz w:val="20"/>
              </w:rPr>
              <w:fldChar w:fldCharType="separate"/>
            </w:r>
            <w:r w:rsidR="002B2988" w:rsidRPr="00850822">
              <w:rPr>
                <w:rStyle w:val="Hyperlink"/>
                <w:color w:val="auto"/>
                <w:sz w:val="20"/>
              </w:rPr>
              <w:t>20/1295r1</w:t>
            </w:r>
            <w:r>
              <w:rPr>
                <w:rStyle w:val="Hyperlink"/>
                <w:color w:val="auto"/>
                <w:sz w:val="20"/>
              </w:rPr>
              <w:fldChar w:fldCharType="end"/>
            </w:r>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585FAA" w:rsidP="007474DD">
            <w:pPr>
              <w:rPr>
                <w:sz w:val="20"/>
              </w:rPr>
            </w:pPr>
            <w:r>
              <w:rPr>
                <w:rStyle w:val="Hyperlink"/>
                <w:color w:val="auto"/>
                <w:sz w:val="20"/>
              </w:rPr>
              <w:fldChar w:fldCharType="begin"/>
            </w:r>
            <w:r>
              <w:rPr>
                <w:rStyle w:val="Hyperlink"/>
                <w:color w:val="auto"/>
                <w:sz w:val="20"/>
              </w:rPr>
              <w:instrText xml:space="preserve"> HYPERLINK "https://mentor.ieee.org/802.11/dcn/20/11-20-1295-01-00be-pdt-phy-overview-of-the-ppdu-enconding-process.docx" </w:instrText>
            </w:r>
            <w:r>
              <w:rPr>
                <w:rStyle w:val="Hyperlink"/>
                <w:color w:val="auto"/>
                <w:sz w:val="20"/>
              </w:rPr>
              <w:fldChar w:fldCharType="separate"/>
            </w:r>
            <w:r w:rsidR="007474DD" w:rsidRPr="00850822">
              <w:rPr>
                <w:rStyle w:val="Hyperlink"/>
                <w:color w:val="auto"/>
                <w:sz w:val="20"/>
              </w:rPr>
              <w:t>20/1295r1</w:t>
            </w:r>
            <w:r>
              <w:rPr>
                <w:rStyle w:val="Hyperlink"/>
                <w:color w:val="auto"/>
                <w:sz w:val="20"/>
              </w:rPr>
              <w:fldChar w:fldCharType="end"/>
            </w:r>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Change w:id="114" w:author="Edward Au" w:date="2020-10-15T09:53:00Z">
              <w:tcPr>
                <w:tcW w:w="2212" w:type="dxa"/>
              </w:tcPr>
            </w:tcPrChange>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AD6B4E">
        <w:trPr>
          <w:trHeight w:val="257"/>
          <w:trPrChange w:id="115" w:author="Edward Au" w:date="2020-10-15T09:53:00Z">
            <w:trPr>
              <w:trHeight w:val="257"/>
            </w:trPr>
          </w:trPrChange>
        </w:trPr>
        <w:tc>
          <w:tcPr>
            <w:tcW w:w="1274" w:type="dxa"/>
            <w:tcPrChange w:id="116" w:author="Edward Au" w:date="2020-10-15T09:53:00Z">
              <w:tcPr>
                <w:tcW w:w="1274" w:type="dxa"/>
                <w:gridSpan w:val="2"/>
              </w:tcPr>
            </w:tcPrChange>
          </w:tcPr>
          <w:p w14:paraId="62FAD7F5" w14:textId="09249281" w:rsidR="00E7555D" w:rsidRPr="006F0E37" w:rsidRDefault="00E7555D" w:rsidP="006656CF">
            <w:pPr>
              <w:rPr>
                <w:color w:val="00B050"/>
                <w:sz w:val="20"/>
              </w:rPr>
            </w:pPr>
            <w:r w:rsidRPr="006F0E37">
              <w:rPr>
                <w:color w:val="00B050"/>
                <w:sz w:val="20"/>
              </w:rPr>
              <w:t>PHY</w:t>
            </w:r>
          </w:p>
        </w:tc>
        <w:tc>
          <w:tcPr>
            <w:tcW w:w="1968" w:type="dxa"/>
            <w:tcPrChange w:id="117" w:author="Edward Au" w:date="2020-10-15T09:53:00Z">
              <w:tcPr>
                <w:tcW w:w="1968" w:type="dxa"/>
                <w:gridSpan w:val="2"/>
              </w:tcPr>
            </w:tcPrChange>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Change w:id="118" w:author="Edward Au" w:date="2020-10-15T09:53:00Z">
              <w:tcPr>
                <w:tcW w:w="1562" w:type="dxa"/>
                <w:shd w:val="clear" w:color="auto" w:fill="auto"/>
              </w:tcPr>
            </w:tcPrChange>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Change w:id="119" w:author="Edward Au" w:date="2020-10-15T09:53:00Z">
              <w:tcPr>
                <w:tcW w:w="2706" w:type="dxa"/>
              </w:tcPr>
            </w:tcPrChange>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Change w:id="120" w:author="Edward Au" w:date="2020-10-15T09:53:00Z">
              <w:tcPr>
                <w:tcW w:w="1594" w:type="dxa"/>
                <w:gridSpan w:val="2"/>
              </w:tcPr>
            </w:tcPrChange>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Change w:id="121" w:author="Edward Au" w:date="2020-10-15T09:53:00Z">
              <w:tcPr>
                <w:tcW w:w="2344" w:type="dxa"/>
              </w:tcPr>
            </w:tcPrChange>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"https://mentor.ieee.org/802.11/dcn/20/11-20-1338-00-00be-pdt-phy-eht-modulation-and-coding-eht-mcss.docx" </w:instrText>
            </w:r>
            <w:r>
              <w:rPr>
                <w:rStyle w:val="Hyperlink"/>
                <w:color w:val="auto"/>
                <w:sz w:val="20"/>
              </w:rPr>
              <w:fldChar w:fldCharType="separate"/>
            </w:r>
            <w:r w:rsidR="003D5B50" w:rsidRPr="00850822">
              <w:rPr>
                <w:rStyle w:val="Hyperlink"/>
                <w:color w:val="auto"/>
                <w:sz w:val="20"/>
              </w:rPr>
              <w:t>20/1338r0</w:t>
            </w:r>
            <w:r>
              <w:rPr>
                <w:rStyle w:val="Hyperlink"/>
                <w:color w:val="auto"/>
                <w:sz w:val="20"/>
              </w:rPr>
              <w:fldChar w:fldCharType="end"/>
            </w:r>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w:instrText>
            </w:r>
            <w:r>
              <w:rPr>
                <w:rStyle w:val="Hyperlink"/>
                <w:color w:val="auto"/>
                <w:sz w:val="20"/>
              </w:rPr>
              <w:instrText xml:space="preserve">802.11/dcn/20/11-20-1338-01-00be-pdt-phy-eht-modulation-and-coding-eht-mcss.docx" </w:instrText>
            </w:r>
            <w:r>
              <w:rPr>
                <w:rStyle w:val="Hyperlink"/>
                <w:color w:val="auto"/>
                <w:sz w:val="20"/>
              </w:rPr>
              <w:fldChar w:fldCharType="separate"/>
            </w:r>
            <w:r w:rsidR="003B3127" w:rsidRPr="00850822">
              <w:rPr>
                <w:rStyle w:val="Hyperlink"/>
                <w:color w:val="auto"/>
                <w:sz w:val="20"/>
              </w:rPr>
              <w:t>20/1338r1</w:t>
            </w:r>
            <w:r>
              <w:rPr>
                <w:rStyle w:val="Hyperlink"/>
                <w:color w:val="auto"/>
                <w:sz w:val="20"/>
              </w:rPr>
              <w:fldChar w:fldCharType="end"/>
            </w:r>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"https://mentor.ieee.org/802.11/dcn/20/11-20-1338-02-00be-pdt-phy-eht-modulation-and-coding-eht-mcss.docx" </w:instrText>
            </w:r>
            <w:r>
              <w:rPr>
                <w:rStyle w:val="Hyperlink"/>
                <w:color w:val="auto"/>
                <w:sz w:val="20"/>
              </w:rPr>
              <w:fldChar w:fldCharType="separate"/>
            </w:r>
            <w:r w:rsidR="00606EBB" w:rsidRPr="00850822">
              <w:rPr>
                <w:rStyle w:val="Hyperlink"/>
                <w:color w:val="auto"/>
                <w:sz w:val="20"/>
              </w:rPr>
              <w:t>20/1338r2</w:t>
            </w:r>
            <w:r>
              <w:rPr>
                <w:rStyle w:val="Hyperlink"/>
                <w:color w:val="auto"/>
                <w:sz w:val="20"/>
              </w:rPr>
              <w:fldChar w:fldCharType="end"/>
            </w:r>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585FAA" w:rsidP="00A530ED">
            <w:pPr>
              <w:rPr>
                <w:sz w:val="20"/>
              </w:rPr>
            </w:pPr>
            <w:r>
              <w:rPr>
                <w:rStyle w:val="Hyperlink"/>
                <w:color w:val="auto"/>
                <w:sz w:val="20"/>
              </w:rPr>
              <w:fldChar w:fldCharType="begin"/>
            </w:r>
            <w:r>
              <w:rPr>
                <w:rStyle w:val="Hyperlink"/>
                <w:color w:val="auto"/>
                <w:sz w:val="20"/>
              </w:rPr>
              <w:instrText xml:space="preserve"> HYPERLINK "https://mentor.ieee.org/802.11/dcn/20/11-20-1338-03-00be-pdt-phy-eht-modulation-and-coding-eht-mcss.docx" </w:instrText>
            </w:r>
            <w:r>
              <w:rPr>
                <w:rStyle w:val="Hyperlink"/>
                <w:color w:val="auto"/>
                <w:sz w:val="20"/>
              </w:rPr>
              <w:fldChar w:fldCharType="separate"/>
            </w:r>
            <w:r w:rsidR="00A530ED" w:rsidRPr="00850822">
              <w:rPr>
                <w:rStyle w:val="Hyperlink"/>
                <w:color w:val="auto"/>
                <w:sz w:val="20"/>
              </w:rPr>
              <w:t>20/1338r3</w:t>
            </w:r>
            <w:r>
              <w:rPr>
                <w:rStyle w:val="Hyperlink"/>
                <w:color w:val="auto"/>
                <w:sz w:val="20"/>
              </w:rPr>
              <w:fldChar w:fldCharType="end"/>
            </w:r>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585FAA" w:rsidP="002B2988">
            <w:pPr>
              <w:rPr>
                <w:sz w:val="20"/>
              </w:rPr>
            </w:pPr>
            <w:r>
              <w:rPr>
                <w:rStyle w:val="Hyperlink"/>
                <w:color w:val="auto"/>
                <w:sz w:val="20"/>
              </w:rPr>
              <w:fldChar w:fldCharType="begin"/>
            </w:r>
            <w:r>
              <w:rPr>
                <w:rStyle w:val="Hyperlink"/>
                <w:color w:val="auto"/>
                <w:sz w:val="20"/>
              </w:rPr>
              <w:instrText xml:space="preserve"> HYPERLINK "https://mentor.ieee.org/802.11/dcn/20/11-20-1338-04-00be-pdt-phy-eht-modulation-and-coding-eht-mcss.docx" </w:instrText>
            </w:r>
            <w:r>
              <w:rPr>
                <w:rStyle w:val="Hyperlink"/>
                <w:color w:val="auto"/>
                <w:sz w:val="20"/>
              </w:rPr>
              <w:fldChar w:fldCharType="separate"/>
            </w:r>
            <w:r w:rsidR="00B16CD9" w:rsidRPr="00850822">
              <w:rPr>
                <w:rStyle w:val="Hyperlink"/>
                <w:color w:val="auto"/>
                <w:sz w:val="20"/>
              </w:rPr>
              <w:t>20/1338r4</w:t>
            </w:r>
            <w:r>
              <w:rPr>
                <w:rStyle w:val="Hyperlink"/>
                <w:color w:val="auto"/>
                <w:sz w:val="20"/>
              </w:rPr>
              <w:fldChar w:fldCharType="end"/>
            </w:r>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585FAA" w:rsidP="002B2988">
            <w:pPr>
              <w:rPr>
                <w:sz w:val="20"/>
              </w:rPr>
            </w:pPr>
            <w:r>
              <w:rPr>
                <w:rStyle w:val="Hyperlink"/>
                <w:color w:val="auto"/>
                <w:sz w:val="20"/>
              </w:rPr>
              <w:fldChar w:fldCharType="begin"/>
            </w:r>
            <w:r>
              <w:rPr>
                <w:rStyle w:val="Hyperlink"/>
                <w:color w:val="auto"/>
                <w:sz w:val="20"/>
              </w:rPr>
              <w:instrText xml:space="preserve"> HYPERLINK "https://mentor.ieee.org/802.11/dcn/20/11-20-1338-05-00be-pdt-phy-eht-modulation-and-coding-eht-mcss.d</w:instrText>
            </w:r>
            <w:r>
              <w:rPr>
                <w:rStyle w:val="Hyperlink"/>
                <w:color w:val="auto"/>
                <w:sz w:val="20"/>
              </w:rPr>
              <w:instrText xml:space="preserve">ocx" </w:instrText>
            </w:r>
            <w:r>
              <w:rPr>
                <w:rStyle w:val="Hyperlink"/>
                <w:color w:val="auto"/>
                <w:sz w:val="20"/>
              </w:rPr>
              <w:fldChar w:fldCharType="separate"/>
            </w:r>
            <w:r w:rsidR="008422BD" w:rsidRPr="00850822">
              <w:rPr>
                <w:rStyle w:val="Hyperlink"/>
                <w:color w:val="auto"/>
                <w:sz w:val="20"/>
              </w:rPr>
              <w:t>20/1338r5</w:t>
            </w:r>
            <w:r>
              <w:rPr>
                <w:rStyle w:val="Hyperlink"/>
                <w:color w:val="auto"/>
                <w:sz w:val="20"/>
              </w:rPr>
              <w:fldChar w:fldCharType="end"/>
            </w:r>
            <w:r w:rsidR="008422BD" w:rsidRPr="00850822">
              <w:rPr>
                <w:sz w:val="20"/>
              </w:rPr>
              <w:t>, 09/10/2020</w:t>
            </w:r>
          </w:p>
          <w:p w14:paraId="6E9DDCDB" w14:textId="77777777" w:rsidR="00DA4047" w:rsidRPr="00850822" w:rsidRDefault="00585FAA" w:rsidP="00DA4047">
            <w:pPr>
              <w:rPr>
                <w:sz w:val="20"/>
              </w:rPr>
            </w:pPr>
            <w:r>
              <w:rPr>
                <w:rStyle w:val="Hyperlink"/>
                <w:color w:val="auto"/>
                <w:sz w:val="20"/>
              </w:rPr>
              <w:fldChar w:fldCharType="begin"/>
            </w:r>
            <w:r>
              <w:rPr>
                <w:rStyle w:val="Hyperlink"/>
                <w:color w:val="auto"/>
                <w:sz w:val="20"/>
              </w:rPr>
              <w:instrText xml:space="preserve"> HYPERLINK "https://mentor.ieee.org/802.11/dcn/20/11-20-1338-06-00be-pdt-phy-eht-modulation-and-coding-eht-mcss.docx" </w:instrText>
            </w:r>
            <w:r>
              <w:rPr>
                <w:rStyle w:val="Hyperlink"/>
                <w:color w:val="auto"/>
                <w:sz w:val="20"/>
              </w:rPr>
              <w:fldChar w:fldCharType="separate"/>
            </w:r>
            <w:r w:rsidR="00DA4047" w:rsidRPr="00850822">
              <w:rPr>
                <w:rStyle w:val="Hyperlink"/>
                <w:color w:val="auto"/>
                <w:sz w:val="20"/>
              </w:rPr>
              <w:t>20/1338r6</w:t>
            </w:r>
            <w:r>
              <w:rPr>
                <w:rStyle w:val="Hyperlink"/>
                <w:color w:val="auto"/>
                <w:sz w:val="20"/>
              </w:rPr>
              <w:fldChar w:fldCharType="end"/>
            </w:r>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585FAA" w:rsidP="00DF1EE7">
            <w:pPr>
              <w:rPr>
                <w:sz w:val="20"/>
              </w:rPr>
            </w:pPr>
            <w:r>
              <w:rPr>
                <w:rStyle w:val="Hyperlink"/>
                <w:color w:val="auto"/>
                <w:sz w:val="20"/>
              </w:rPr>
              <w:fldChar w:fldCharType="begin"/>
            </w:r>
            <w:r>
              <w:rPr>
                <w:rStyle w:val="Hyperlink"/>
                <w:color w:val="auto"/>
                <w:sz w:val="20"/>
              </w:rPr>
              <w:instrText xml:space="preserve"> HYPERLINK "https://mentor.ieee.org/802.11/dcn/20/11-20-1338-05-00be-pd</w:instrText>
            </w:r>
            <w:r>
              <w:rPr>
                <w:rStyle w:val="Hyperlink"/>
                <w:color w:val="auto"/>
                <w:sz w:val="20"/>
              </w:rPr>
              <w:instrText xml:space="preserve">t-phy-eht-modulation-and-coding-eht-mcss.docx" </w:instrText>
            </w:r>
            <w:r>
              <w:rPr>
                <w:rStyle w:val="Hyperlink"/>
                <w:color w:val="auto"/>
                <w:sz w:val="20"/>
              </w:rPr>
              <w:fldChar w:fldCharType="separate"/>
            </w:r>
            <w:r w:rsidR="00DF1EE7" w:rsidRPr="00850822">
              <w:rPr>
                <w:rStyle w:val="Hyperlink"/>
                <w:color w:val="auto"/>
                <w:sz w:val="20"/>
              </w:rPr>
              <w:t>20/1338r5</w:t>
            </w:r>
            <w:r>
              <w:rPr>
                <w:rStyle w:val="Hyperlink"/>
                <w:color w:val="auto"/>
                <w:sz w:val="20"/>
              </w:rPr>
              <w:fldChar w:fldCharType="end"/>
            </w:r>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585FAA" w:rsidP="002B2988">
            <w:pPr>
              <w:rPr>
                <w:sz w:val="20"/>
              </w:rPr>
            </w:pPr>
            <w:r>
              <w:rPr>
                <w:rStyle w:val="Hyperlink"/>
                <w:color w:val="auto"/>
                <w:sz w:val="20"/>
              </w:rPr>
              <w:fldChar w:fldCharType="begin"/>
            </w:r>
            <w:r>
              <w:rPr>
                <w:rStyle w:val="Hyperlink"/>
                <w:color w:val="auto"/>
                <w:sz w:val="20"/>
              </w:rPr>
              <w:instrText xml:space="preserve"> HYPERLINK "https://mentor.ieee.org/802.11/dcn/20/11-20-1338-06-00be-pdt-phy-eht-modulation-and-coding-eht-mcss.docx" </w:instrText>
            </w:r>
            <w:r>
              <w:rPr>
                <w:rStyle w:val="Hyperlink"/>
                <w:color w:val="auto"/>
                <w:sz w:val="20"/>
              </w:rPr>
              <w:fldChar w:fldCharType="separate"/>
            </w:r>
            <w:r w:rsidR="00FE68B9" w:rsidRPr="00850822">
              <w:rPr>
                <w:rStyle w:val="Hyperlink"/>
                <w:color w:val="auto"/>
                <w:sz w:val="20"/>
              </w:rPr>
              <w:t>20/1338r6</w:t>
            </w:r>
            <w:r>
              <w:rPr>
                <w:rStyle w:val="Hyperlink"/>
                <w:color w:val="auto"/>
                <w:sz w:val="20"/>
              </w:rPr>
              <w:fldChar w:fldCharType="end"/>
            </w:r>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Change w:id="122" w:author="Edward Au" w:date="2020-10-15T09:53:00Z">
              <w:tcPr>
                <w:tcW w:w="2212" w:type="dxa"/>
              </w:tcPr>
            </w:tcPrChange>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AD6B4E">
        <w:trPr>
          <w:trHeight w:val="271"/>
          <w:trPrChange w:id="123" w:author="Edward Au" w:date="2020-10-15T09:53:00Z">
            <w:trPr>
              <w:trHeight w:val="271"/>
            </w:trPr>
          </w:trPrChange>
        </w:trPr>
        <w:tc>
          <w:tcPr>
            <w:tcW w:w="1274" w:type="dxa"/>
            <w:tcPrChange w:id="124" w:author="Edward Au" w:date="2020-10-15T09:53:00Z">
              <w:tcPr>
                <w:tcW w:w="1274" w:type="dxa"/>
                <w:gridSpan w:val="2"/>
              </w:tcPr>
            </w:tcPrChange>
          </w:tcPr>
          <w:p w14:paraId="65DE74D1" w14:textId="12C7273A" w:rsidR="00E7555D" w:rsidRPr="00477E25" w:rsidRDefault="00E7555D" w:rsidP="006656CF">
            <w:pPr>
              <w:rPr>
                <w:color w:val="00B050"/>
                <w:sz w:val="20"/>
              </w:rPr>
            </w:pPr>
            <w:r w:rsidRPr="00477E25">
              <w:rPr>
                <w:color w:val="00B050"/>
                <w:sz w:val="20"/>
              </w:rPr>
              <w:t>PHY</w:t>
            </w:r>
          </w:p>
        </w:tc>
        <w:tc>
          <w:tcPr>
            <w:tcW w:w="1968" w:type="dxa"/>
            <w:tcPrChange w:id="125" w:author="Edward Au" w:date="2020-10-15T09:53:00Z">
              <w:tcPr>
                <w:tcW w:w="1968" w:type="dxa"/>
                <w:gridSpan w:val="2"/>
              </w:tcPr>
            </w:tcPrChange>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Change w:id="126" w:author="Edward Au" w:date="2020-10-15T09:53:00Z">
              <w:tcPr>
                <w:tcW w:w="1562" w:type="dxa"/>
                <w:shd w:val="clear" w:color="auto" w:fill="auto"/>
              </w:tcPr>
            </w:tcPrChange>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Change w:id="127" w:author="Edward Au" w:date="2020-10-15T09:53:00Z">
              <w:tcPr>
                <w:tcW w:w="2706" w:type="dxa"/>
              </w:tcPr>
            </w:tcPrChange>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Change w:id="128" w:author="Edward Au" w:date="2020-10-15T09:53:00Z">
              <w:tcPr>
                <w:tcW w:w="1594" w:type="dxa"/>
                <w:gridSpan w:val="2"/>
              </w:tcPr>
            </w:tcPrChange>
          </w:tcPr>
          <w:p w14:paraId="50659165" w14:textId="4C8046EE" w:rsidR="00E7555D" w:rsidRPr="00477E25" w:rsidRDefault="00E7555D" w:rsidP="006656CF">
            <w:pPr>
              <w:rPr>
                <w:color w:val="00B050"/>
                <w:sz w:val="20"/>
              </w:rPr>
            </w:pPr>
            <w:r w:rsidRPr="00477E25">
              <w:rPr>
                <w:color w:val="00B050"/>
                <w:sz w:val="20"/>
              </w:rPr>
              <w:t>R1</w:t>
            </w:r>
          </w:p>
        </w:tc>
        <w:tc>
          <w:tcPr>
            <w:tcW w:w="2344" w:type="dxa"/>
            <w:tcPrChange w:id="129" w:author="Edward Au" w:date="2020-10-15T09:53:00Z">
              <w:tcPr>
                <w:tcW w:w="2344" w:type="dxa"/>
              </w:tcPr>
            </w:tcPrChange>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"https://mentor.ieee.org/802.11/dcn/20/11-20-1153-00-00be-pdt-phy-timing-related-parameters.docx" </w:instrText>
            </w:r>
            <w:r>
              <w:rPr>
                <w:rStyle w:val="Hyperlink"/>
                <w:color w:val="auto"/>
                <w:sz w:val="20"/>
              </w:rPr>
              <w:fldChar w:fldCharType="separate"/>
            </w:r>
            <w:r w:rsidR="007D1F27" w:rsidRPr="00850822">
              <w:rPr>
                <w:rStyle w:val="Hyperlink"/>
                <w:color w:val="auto"/>
                <w:sz w:val="20"/>
              </w:rPr>
              <w:t>20/1153r0</w:t>
            </w:r>
            <w:r>
              <w:rPr>
                <w:rStyle w:val="Hyperlink"/>
                <w:color w:val="auto"/>
                <w:sz w:val="20"/>
              </w:rPr>
              <w:fldChar w:fldCharType="end"/>
            </w:r>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"https://mentor.ieee.org/802.11/dcn/20/11-20-1153-01-00be-pdt-phy-timing-related-parameters.docx" </w:instrText>
            </w:r>
            <w:r>
              <w:rPr>
                <w:rStyle w:val="Hyperlink"/>
                <w:color w:val="auto"/>
                <w:sz w:val="20"/>
              </w:rPr>
              <w:fldChar w:fldCharType="separate"/>
            </w:r>
            <w:r w:rsidR="007E4A17" w:rsidRPr="00850822">
              <w:rPr>
                <w:rStyle w:val="Hyperlink"/>
                <w:color w:val="auto"/>
                <w:sz w:val="20"/>
              </w:rPr>
              <w:t>20/1153r1</w:t>
            </w:r>
            <w:r>
              <w:rPr>
                <w:rStyle w:val="Hyperlink"/>
                <w:color w:val="auto"/>
                <w:sz w:val="20"/>
              </w:rPr>
              <w:fldChar w:fldCharType="end"/>
            </w:r>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585FAA" w:rsidP="0055680D">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"https://mentor.ieee.org/802.11/dcn/20/11-20-1153-02-00be-pdt-phy-timing-related-parameters.docx" </w:instrText>
            </w:r>
            <w:r>
              <w:rPr>
                <w:rStyle w:val="Hyperlink"/>
                <w:color w:val="auto"/>
                <w:sz w:val="20"/>
              </w:rPr>
              <w:fldChar w:fldCharType="separate"/>
            </w:r>
            <w:r w:rsidR="005C2A8E" w:rsidRPr="00850822">
              <w:rPr>
                <w:rStyle w:val="Hyperlink"/>
                <w:color w:val="auto"/>
                <w:sz w:val="20"/>
              </w:rPr>
              <w:t>20/1153r2</w:t>
            </w:r>
            <w:r>
              <w:rPr>
                <w:rStyle w:val="Hyperlink"/>
                <w:color w:val="auto"/>
                <w:sz w:val="20"/>
              </w:rPr>
              <w:fldChar w:fldCharType="end"/>
            </w:r>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585FAA" w:rsidP="0055680D">
            <w:pPr>
              <w:rPr>
                <w:sz w:val="20"/>
              </w:rPr>
            </w:pPr>
            <w:r>
              <w:rPr>
                <w:rStyle w:val="Hyperlink"/>
                <w:color w:val="auto"/>
                <w:sz w:val="20"/>
              </w:rPr>
              <w:fldChar w:fldCharType="begin"/>
            </w:r>
            <w:r>
              <w:rPr>
                <w:rStyle w:val="Hyperlink"/>
                <w:color w:val="auto"/>
                <w:sz w:val="20"/>
              </w:rPr>
              <w:instrText xml:space="preserve"> HYPERLINK "https://mentor.ieee.org/802.11/dcn/20/11-20-1153-03-00be-pdt-phy-timing-related-parameters.docx" </w:instrText>
            </w:r>
            <w:r>
              <w:rPr>
                <w:rStyle w:val="Hyperlink"/>
                <w:color w:val="auto"/>
                <w:sz w:val="20"/>
              </w:rPr>
              <w:fldChar w:fldCharType="separate"/>
            </w:r>
            <w:r w:rsidR="00C63B56" w:rsidRPr="00850822">
              <w:rPr>
                <w:rStyle w:val="Hyperlink"/>
                <w:color w:val="auto"/>
                <w:sz w:val="20"/>
              </w:rPr>
              <w:t>20/1153r3</w:t>
            </w:r>
            <w:r>
              <w:rPr>
                <w:rStyle w:val="Hyperlink"/>
                <w:color w:val="auto"/>
                <w:sz w:val="20"/>
              </w:rPr>
              <w:fldChar w:fldCharType="end"/>
            </w:r>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585FAA" w:rsidP="00036014">
            <w:pPr>
              <w:rPr>
                <w:sz w:val="20"/>
              </w:rPr>
            </w:pPr>
            <w:r>
              <w:rPr>
                <w:rStyle w:val="Hyperlink"/>
                <w:color w:val="auto"/>
                <w:sz w:val="20"/>
              </w:rPr>
              <w:fldChar w:fldCharType="begin"/>
            </w:r>
            <w:r>
              <w:rPr>
                <w:rStyle w:val="Hyperlink"/>
                <w:color w:val="auto"/>
                <w:sz w:val="20"/>
              </w:rPr>
              <w:instrText xml:space="preserve"> HYPERLINK "https://mentor.ieee.org/802.11/dcn/20/11-20-1153-01-00be-pdt-phy-timing-related-parameters.docx" </w:instrText>
            </w:r>
            <w:r>
              <w:rPr>
                <w:rStyle w:val="Hyperlink"/>
                <w:color w:val="auto"/>
                <w:sz w:val="20"/>
              </w:rPr>
              <w:fldChar w:fldCharType="separate"/>
            </w:r>
            <w:r w:rsidR="00036014" w:rsidRPr="00850822">
              <w:rPr>
                <w:rStyle w:val="Hyperlink"/>
                <w:color w:val="auto"/>
                <w:sz w:val="20"/>
              </w:rPr>
              <w:t>20/1153r1</w:t>
            </w:r>
            <w:r>
              <w:rPr>
                <w:rStyle w:val="Hyperlink"/>
                <w:color w:val="auto"/>
                <w:sz w:val="20"/>
              </w:rPr>
              <w:fldChar w:fldCharType="end"/>
            </w:r>
            <w:r w:rsidR="00036014" w:rsidRPr="00850822">
              <w:rPr>
                <w:sz w:val="20"/>
              </w:rPr>
              <w:t>, 08/27/2020</w:t>
            </w:r>
          </w:p>
          <w:p w14:paraId="0028B785" w14:textId="06C7A05F" w:rsidR="00F16F62" w:rsidRPr="00850822" w:rsidRDefault="00585FAA" w:rsidP="00036014">
            <w:pPr>
              <w:rPr>
                <w:sz w:val="20"/>
              </w:rPr>
            </w:pPr>
            <w:r>
              <w:rPr>
                <w:rStyle w:val="Hyperlink"/>
                <w:color w:val="auto"/>
                <w:sz w:val="20"/>
              </w:rPr>
              <w:fldChar w:fldCharType="begin"/>
            </w:r>
            <w:r>
              <w:rPr>
                <w:rStyle w:val="Hyperlink"/>
                <w:color w:val="auto"/>
                <w:sz w:val="20"/>
              </w:rPr>
              <w:instrText xml:space="preserve"> HYPERLINK "https://mentor.ieee.org/802.11/dcn/20/11-20-1153-03-00be-pdt-phy-timing-related-parameters.docx" </w:instrText>
            </w:r>
            <w:r>
              <w:rPr>
                <w:rStyle w:val="Hyperlink"/>
                <w:color w:val="auto"/>
                <w:sz w:val="20"/>
              </w:rPr>
              <w:fldChar w:fldCharType="separate"/>
            </w:r>
            <w:r w:rsidR="00F16F62" w:rsidRPr="00850822">
              <w:rPr>
                <w:rStyle w:val="Hyperlink"/>
                <w:color w:val="auto"/>
                <w:sz w:val="20"/>
              </w:rPr>
              <w:t>20/1153r3</w:t>
            </w:r>
            <w:r>
              <w:rPr>
                <w:rStyle w:val="Hyperlink"/>
                <w:color w:val="auto"/>
                <w:sz w:val="20"/>
              </w:rPr>
              <w:fldChar w:fldCharType="end"/>
            </w:r>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585FAA" w:rsidP="00F16F62">
            <w:pPr>
              <w:rPr>
                <w:sz w:val="20"/>
              </w:rPr>
            </w:pPr>
            <w:r>
              <w:rPr>
                <w:rStyle w:val="Hyperlink"/>
                <w:color w:val="auto"/>
                <w:sz w:val="20"/>
              </w:rPr>
              <w:fldChar w:fldCharType="begin"/>
            </w:r>
            <w:r>
              <w:rPr>
                <w:rStyle w:val="Hyperlink"/>
                <w:color w:val="auto"/>
                <w:sz w:val="20"/>
              </w:rPr>
              <w:instrText xml:space="preserve"> HYPERLINK "https://mentor.ieee.org/802.11/dcn/20/11-20-1153-03-00be-pdt-phy-timing-related-parameters.docx</w:instrText>
            </w:r>
            <w:r>
              <w:rPr>
                <w:rStyle w:val="Hyperlink"/>
                <w:color w:val="auto"/>
                <w:sz w:val="20"/>
              </w:rPr>
              <w:instrText xml:space="preserve">" </w:instrText>
            </w:r>
            <w:r>
              <w:rPr>
                <w:rStyle w:val="Hyperlink"/>
                <w:color w:val="auto"/>
                <w:sz w:val="20"/>
              </w:rPr>
              <w:fldChar w:fldCharType="separate"/>
            </w:r>
            <w:r w:rsidR="00F16F62" w:rsidRPr="00850822">
              <w:rPr>
                <w:rStyle w:val="Hyperlink"/>
                <w:color w:val="auto"/>
                <w:sz w:val="20"/>
              </w:rPr>
              <w:t>20/1153r3</w:t>
            </w:r>
            <w:r>
              <w:rPr>
                <w:rStyle w:val="Hyperlink"/>
                <w:color w:val="auto"/>
                <w:sz w:val="20"/>
              </w:rPr>
              <w:fldChar w:fldCharType="end"/>
            </w:r>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Change w:id="130" w:author="Edward Au" w:date="2020-10-15T09:53:00Z">
              <w:tcPr>
                <w:tcW w:w="2212" w:type="dxa"/>
              </w:tcPr>
            </w:tcPrChange>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AD6B4E">
        <w:trPr>
          <w:trHeight w:val="271"/>
          <w:trPrChange w:id="131" w:author="Edward Au" w:date="2020-10-15T09:53:00Z">
            <w:trPr>
              <w:trHeight w:val="271"/>
            </w:trPr>
          </w:trPrChange>
        </w:trPr>
        <w:tc>
          <w:tcPr>
            <w:tcW w:w="1274" w:type="dxa"/>
            <w:tcPrChange w:id="132" w:author="Edward Au" w:date="2020-10-15T09:53:00Z">
              <w:tcPr>
                <w:tcW w:w="1274" w:type="dxa"/>
                <w:gridSpan w:val="2"/>
              </w:tcPr>
            </w:tcPrChange>
          </w:tcPr>
          <w:p w14:paraId="4BB6AD55" w14:textId="0EDBC387" w:rsidR="00E7555D" w:rsidRPr="006C32A3" w:rsidRDefault="00E7555D" w:rsidP="006656CF">
            <w:pPr>
              <w:rPr>
                <w:color w:val="00B050"/>
                <w:sz w:val="20"/>
              </w:rPr>
            </w:pPr>
            <w:r w:rsidRPr="006C32A3">
              <w:rPr>
                <w:color w:val="00B050"/>
                <w:sz w:val="20"/>
              </w:rPr>
              <w:t>PHY</w:t>
            </w:r>
          </w:p>
        </w:tc>
        <w:tc>
          <w:tcPr>
            <w:tcW w:w="1968" w:type="dxa"/>
            <w:tcPrChange w:id="133" w:author="Edward Au" w:date="2020-10-15T09:53:00Z">
              <w:tcPr>
                <w:tcW w:w="1968" w:type="dxa"/>
                <w:gridSpan w:val="2"/>
              </w:tcPr>
            </w:tcPrChange>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Change w:id="134" w:author="Edward Au" w:date="2020-10-15T09:53:00Z">
              <w:tcPr>
                <w:tcW w:w="1562" w:type="dxa"/>
                <w:shd w:val="clear" w:color="auto" w:fill="auto"/>
              </w:tcPr>
            </w:tcPrChange>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Change w:id="135" w:author="Edward Au" w:date="2020-10-15T09:53:00Z">
              <w:tcPr>
                <w:tcW w:w="2706" w:type="dxa"/>
              </w:tcPr>
            </w:tcPrChange>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Change w:id="136" w:author="Edward Au" w:date="2020-10-15T09:53:00Z">
              <w:tcPr>
                <w:tcW w:w="1594" w:type="dxa"/>
                <w:gridSpan w:val="2"/>
              </w:tcPr>
            </w:tcPrChange>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Change w:id="137" w:author="Edward Au" w:date="2020-10-15T09:53:00Z">
              <w:tcPr>
                <w:tcW w:w="2344" w:type="dxa"/>
              </w:tcPr>
            </w:tcPrChange>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585FAA" w:rsidP="00AF6431">
            <w:pPr>
              <w:rPr>
                <w:sz w:val="20"/>
              </w:rPr>
            </w:pPr>
            <w:r>
              <w:rPr>
                <w:rStyle w:val="Hyperlink"/>
                <w:color w:val="auto"/>
                <w:sz w:val="20"/>
              </w:rPr>
              <w:fldChar w:fldCharType="begin"/>
            </w:r>
            <w:r>
              <w:rPr>
                <w:rStyle w:val="Hyperlink"/>
                <w:color w:val="auto"/>
                <w:sz w:val="20"/>
              </w:rPr>
              <w:instrText xml:space="preserve"> HYPERLINK "https://mentor.ieee.org/802.11/dcn/20/11-20-1337-00-00be-pdt-phy-mathematical-description-of-signals.docx" </w:instrText>
            </w:r>
            <w:r>
              <w:rPr>
                <w:rStyle w:val="Hyperlink"/>
                <w:color w:val="auto"/>
                <w:sz w:val="20"/>
              </w:rPr>
              <w:fldChar w:fldCharType="separate"/>
            </w:r>
            <w:r w:rsidR="001A4881" w:rsidRPr="00850822">
              <w:rPr>
                <w:rStyle w:val="Hyperlink"/>
                <w:color w:val="auto"/>
                <w:sz w:val="20"/>
              </w:rPr>
              <w:t>20/1337r0</w:t>
            </w:r>
            <w:r>
              <w:rPr>
                <w:rStyle w:val="Hyperlink"/>
                <w:color w:val="auto"/>
                <w:sz w:val="20"/>
              </w:rPr>
              <w:fldChar w:fldCharType="end"/>
            </w:r>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585FAA" w:rsidP="00AF6431">
            <w:pPr>
              <w:rPr>
                <w:sz w:val="20"/>
              </w:rPr>
            </w:pPr>
            <w:r>
              <w:rPr>
                <w:rStyle w:val="Hyperlink"/>
                <w:color w:val="auto"/>
                <w:sz w:val="20"/>
              </w:rPr>
              <w:fldChar w:fldCharType="begin"/>
            </w:r>
            <w:r>
              <w:rPr>
                <w:rStyle w:val="Hyperlink"/>
                <w:color w:val="auto"/>
                <w:sz w:val="20"/>
              </w:rPr>
              <w:instrText xml:space="preserve"> HYPERLINK "https://mentor.ieee.org/802.11/dcn/20/11-20-1337-01-00be-pdt-phy-mathematical-description-of-signals</w:instrText>
            </w:r>
            <w:r>
              <w:rPr>
                <w:rStyle w:val="Hyperlink"/>
                <w:color w:val="auto"/>
                <w:sz w:val="20"/>
              </w:rPr>
              <w:instrText xml:space="preserve">.docx" </w:instrText>
            </w:r>
            <w:r>
              <w:rPr>
                <w:rStyle w:val="Hyperlink"/>
                <w:color w:val="auto"/>
                <w:sz w:val="20"/>
              </w:rPr>
              <w:fldChar w:fldCharType="separate"/>
            </w:r>
            <w:r w:rsidR="00996CC8" w:rsidRPr="00850822">
              <w:rPr>
                <w:rStyle w:val="Hyperlink"/>
                <w:color w:val="auto"/>
                <w:sz w:val="20"/>
              </w:rPr>
              <w:t>20/1337r1</w:t>
            </w:r>
            <w:r>
              <w:rPr>
                <w:rStyle w:val="Hyperlink"/>
                <w:color w:val="auto"/>
                <w:sz w:val="20"/>
              </w:rPr>
              <w:fldChar w:fldCharType="end"/>
            </w:r>
            <w:r w:rsidR="00996CC8" w:rsidRPr="00850822">
              <w:rPr>
                <w:sz w:val="20"/>
              </w:rPr>
              <w:t>, 08/30/2020</w:t>
            </w:r>
          </w:p>
          <w:p w14:paraId="5CB0AE6F" w14:textId="1954A673" w:rsidR="0026163A" w:rsidRPr="00850822" w:rsidRDefault="00585FAA" w:rsidP="00AF6431">
            <w:pPr>
              <w:rPr>
                <w:sz w:val="20"/>
              </w:rPr>
            </w:pPr>
            <w:r>
              <w:rPr>
                <w:rStyle w:val="Hyperlink"/>
                <w:color w:val="auto"/>
                <w:sz w:val="20"/>
              </w:rPr>
              <w:fldChar w:fldCharType="begin"/>
            </w:r>
            <w:r>
              <w:rPr>
                <w:rStyle w:val="Hyperlink"/>
                <w:color w:val="auto"/>
                <w:sz w:val="20"/>
              </w:rPr>
              <w:instrText xml:space="preserve"> HYPERLINK "https://mentor.ieee.org/802.11/dcn/20/11-20-1337-02-00be-pdt-phy-mathematical-description-of-signals.docx" </w:instrText>
            </w:r>
            <w:r>
              <w:rPr>
                <w:rStyle w:val="Hyperlink"/>
                <w:color w:val="auto"/>
                <w:sz w:val="20"/>
              </w:rPr>
              <w:fldChar w:fldCharType="separate"/>
            </w:r>
            <w:r w:rsidR="0026163A" w:rsidRPr="00850822">
              <w:rPr>
                <w:rStyle w:val="Hyperlink"/>
                <w:color w:val="auto"/>
                <w:sz w:val="20"/>
              </w:rPr>
              <w:t>20/1337r2</w:t>
            </w:r>
            <w:r>
              <w:rPr>
                <w:rStyle w:val="Hyperlink"/>
                <w:color w:val="auto"/>
                <w:sz w:val="20"/>
              </w:rPr>
              <w:fldChar w:fldCharType="end"/>
            </w:r>
            <w:r w:rsidR="0026163A" w:rsidRPr="00850822">
              <w:rPr>
                <w:sz w:val="20"/>
              </w:rPr>
              <w:t>, 09/10/2020</w:t>
            </w:r>
          </w:p>
          <w:p w14:paraId="0EED9BDA" w14:textId="77777777" w:rsidR="00C36B1D" w:rsidRPr="00850822" w:rsidRDefault="00585FAA" w:rsidP="00C36B1D">
            <w:pPr>
              <w:rPr>
                <w:sz w:val="20"/>
              </w:rPr>
            </w:pPr>
            <w:r>
              <w:rPr>
                <w:rStyle w:val="Hyperlink"/>
                <w:color w:val="auto"/>
                <w:sz w:val="20"/>
              </w:rPr>
              <w:fldChar w:fldCharType="begin"/>
            </w:r>
            <w:r>
              <w:rPr>
                <w:rStyle w:val="Hyperlink"/>
                <w:color w:val="auto"/>
                <w:sz w:val="20"/>
              </w:rPr>
              <w:instrText xml:space="preserve"> HYPERLINK "https://mentor.ieee.org/802.11/dcn/20/11-20-1337-03-00be-pdt-phy-mat</w:instrText>
            </w:r>
            <w:r>
              <w:rPr>
                <w:rStyle w:val="Hyperlink"/>
                <w:color w:val="auto"/>
                <w:sz w:val="20"/>
              </w:rPr>
              <w:instrText xml:space="preserve">hematical-description-of-signals.docx" </w:instrText>
            </w:r>
            <w:r>
              <w:rPr>
                <w:rStyle w:val="Hyperlink"/>
                <w:color w:val="auto"/>
                <w:sz w:val="20"/>
              </w:rPr>
              <w:fldChar w:fldCharType="separate"/>
            </w:r>
            <w:r w:rsidR="00C36B1D" w:rsidRPr="00850822">
              <w:rPr>
                <w:rStyle w:val="Hyperlink"/>
                <w:color w:val="auto"/>
                <w:sz w:val="20"/>
              </w:rPr>
              <w:t>20/1337r3</w:t>
            </w:r>
            <w:r>
              <w:rPr>
                <w:rStyle w:val="Hyperlink"/>
                <w:color w:val="auto"/>
                <w:sz w:val="20"/>
              </w:rPr>
              <w:fldChar w:fldCharType="end"/>
            </w:r>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585FAA" w:rsidP="00B44750">
            <w:pPr>
              <w:rPr>
                <w:sz w:val="20"/>
              </w:rPr>
            </w:pPr>
            <w:r>
              <w:rPr>
                <w:rStyle w:val="Hyperlink"/>
                <w:color w:val="auto"/>
                <w:sz w:val="20"/>
              </w:rPr>
              <w:fldChar w:fldCharType="begin"/>
            </w:r>
            <w:r>
              <w:rPr>
                <w:rStyle w:val="Hyperlink"/>
                <w:color w:val="auto"/>
                <w:sz w:val="20"/>
              </w:rPr>
              <w:instrText xml:space="preserve"> HYPERLINK "https://mentor.ieee.org/802.11/dcn/20/11-20-1337-02-00be-pdt-phy-mathematical-description-of-signals.docx" </w:instrText>
            </w:r>
            <w:r>
              <w:rPr>
                <w:rStyle w:val="Hyperlink"/>
                <w:color w:val="auto"/>
                <w:sz w:val="20"/>
              </w:rPr>
              <w:fldChar w:fldCharType="separate"/>
            </w:r>
            <w:r w:rsidR="00293F7D" w:rsidRPr="00850822">
              <w:rPr>
                <w:rStyle w:val="Hyperlink"/>
                <w:color w:val="auto"/>
                <w:sz w:val="20"/>
              </w:rPr>
              <w:t>20/1337r2</w:t>
            </w:r>
            <w:r>
              <w:rPr>
                <w:rStyle w:val="Hyperlink"/>
                <w:color w:val="auto"/>
                <w:sz w:val="20"/>
              </w:rPr>
              <w:fldChar w:fldCharType="end"/>
            </w:r>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585FAA" w:rsidP="00B44750">
            <w:pPr>
              <w:rPr>
                <w:sz w:val="20"/>
              </w:rPr>
            </w:pPr>
            <w:r>
              <w:rPr>
                <w:rStyle w:val="Hyperlink"/>
                <w:color w:val="auto"/>
                <w:sz w:val="20"/>
              </w:rPr>
              <w:fldChar w:fldCharType="begin"/>
            </w:r>
            <w:r>
              <w:rPr>
                <w:rStyle w:val="Hyperlink"/>
                <w:color w:val="auto"/>
                <w:sz w:val="20"/>
              </w:rPr>
              <w:instrText xml:space="preserve"> HYPERLINK "https://mentor.ieee.org/802.11/dcn/20/11-20-1337-03-00be-pdt-phy-mathematical-description-of-signals.docx" </w:instrText>
            </w:r>
            <w:r>
              <w:rPr>
                <w:rStyle w:val="Hyperlink"/>
                <w:color w:val="auto"/>
                <w:sz w:val="20"/>
              </w:rPr>
              <w:fldChar w:fldCharType="separate"/>
            </w:r>
            <w:r w:rsidR="00A02F93" w:rsidRPr="00850822">
              <w:rPr>
                <w:rStyle w:val="Hyperlink"/>
                <w:color w:val="auto"/>
                <w:sz w:val="20"/>
              </w:rPr>
              <w:t>20/1337r3</w:t>
            </w:r>
            <w:r>
              <w:rPr>
                <w:rStyle w:val="Hyperlink"/>
                <w:color w:val="auto"/>
                <w:sz w:val="20"/>
              </w:rPr>
              <w:fldChar w:fldCharType="end"/>
            </w:r>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Change w:id="138" w:author="Edward Au" w:date="2020-10-15T09:53:00Z">
              <w:tcPr>
                <w:tcW w:w="2212" w:type="dxa"/>
              </w:tcPr>
            </w:tcPrChange>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AD6B4E">
        <w:trPr>
          <w:trHeight w:val="271"/>
          <w:trPrChange w:id="139" w:author="Edward Au" w:date="2020-10-15T09:53:00Z">
            <w:trPr>
              <w:trHeight w:val="271"/>
            </w:trPr>
          </w:trPrChange>
        </w:trPr>
        <w:tc>
          <w:tcPr>
            <w:tcW w:w="1274" w:type="dxa"/>
            <w:tcPrChange w:id="140" w:author="Edward Au" w:date="2020-10-15T09:53:00Z">
              <w:tcPr>
                <w:tcW w:w="1274" w:type="dxa"/>
                <w:gridSpan w:val="2"/>
              </w:tcPr>
            </w:tcPrChange>
          </w:tcPr>
          <w:p w14:paraId="7E511264" w14:textId="2AEA934E" w:rsidR="00E7555D" w:rsidRPr="00234353" w:rsidRDefault="00E7555D" w:rsidP="006656CF">
            <w:pPr>
              <w:rPr>
                <w:color w:val="00B050"/>
                <w:sz w:val="20"/>
              </w:rPr>
            </w:pPr>
            <w:r w:rsidRPr="00234353">
              <w:rPr>
                <w:color w:val="00B050"/>
                <w:sz w:val="20"/>
              </w:rPr>
              <w:t>PHY</w:t>
            </w:r>
          </w:p>
        </w:tc>
        <w:tc>
          <w:tcPr>
            <w:tcW w:w="1968" w:type="dxa"/>
            <w:tcPrChange w:id="141" w:author="Edward Au" w:date="2020-10-15T09:53:00Z">
              <w:tcPr>
                <w:tcW w:w="1968" w:type="dxa"/>
                <w:gridSpan w:val="2"/>
              </w:tcPr>
            </w:tcPrChange>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Change w:id="142" w:author="Edward Au" w:date="2020-10-15T09:53:00Z">
              <w:tcPr>
                <w:tcW w:w="1562" w:type="dxa"/>
              </w:tcPr>
            </w:tcPrChange>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Change w:id="143" w:author="Edward Au" w:date="2020-10-15T09:53:00Z">
              <w:tcPr>
                <w:tcW w:w="2706" w:type="dxa"/>
              </w:tcPr>
            </w:tcPrChange>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Change w:id="144" w:author="Edward Au" w:date="2020-10-15T09:53:00Z">
              <w:tcPr>
                <w:tcW w:w="1594" w:type="dxa"/>
                <w:gridSpan w:val="2"/>
              </w:tcPr>
            </w:tcPrChange>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Change w:id="145" w:author="Edward Au" w:date="2020-10-15T09:53:00Z">
              <w:tcPr>
                <w:tcW w:w="2344" w:type="dxa"/>
              </w:tcPr>
            </w:tcPrChange>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"https://mentor.ieee.org/802.11/dcn/20/11-20-1329-00-00be-pdt-eht-preamble-l-stf-l-ltf-l-sig-and-rl-sig.docx" </w:instrText>
            </w:r>
            <w:r>
              <w:rPr>
                <w:rStyle w:val="Hyperlink"/>
                <w:color w:val="auto"/>
                <w:sz w:val="20"/>
              </w:rPr>
              <w:fldChar w:fldCharType="separate"/>
            </w:r>
            <w:r w:rsidR="00F74CC9" w:rsidRPr="00850822">
              <w:rPr>
                <w:rStyle w:val="Hyperlink"/>
                <w:color w:val="auto"/>
                <w:sz w:val="20"/>
              </w:rPr>
              <w:t>20/1329r0</w:t>
            </w:r>
            <w:r>
              <w:rPr>
                <w:rStyle w:val="Hyperlink"/>
                <w:color w:val="auto"/>
                <w:sz w:val="20"/>
              </w:rPr>
              <w:fldChar w:fldCharType="end"/>
            </w:r>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"https://mentor.ieee.org/802.11/dcn/20/11-20-1329-01-00be-p</w:instrText>
            </w:r>
            <w:r>
              <w:rPr>
                <w:rStyle w:val="Hyperlink"/>
                <w:color w:val="auto"/>
                <w:sz w:val="20"/>
              </w:rPr>
              <w:instrText xml:space="preserve">dt-eht-preamble-l-stf-l-ltf-l-sig-and-rl-sig.docx" </w:instrText>
            </w:r>
            <w:r>
              <w:rPr>
                <w:rStyle w:val="Hyperlink"/>
                <w:color w:val="auto"/>
                <w:sz w:val="20"/>
              </w:rPr>
              <w:fldChar w:fldCharType="separate"/>
            </w:r>
            <w:r w:rsidR="004B514D" w:rsidRPr="00850822">
              <w:rPr>
                <w:rStyle w:val="Hyperlink"/>
                <w:color w:val="auto"/>
                <w:sz w:val="20"/>
              </w:rPr>
              <w:t>20/1329r1</w:t>
            </w:r>
            <w:r>
              <w:rPr>
                <w:rStyle w:val="Hyperlink"/>
                <w:color w:val="auto"/>
                <w:sz w:val="20"/>
              </w:rPr>
              <w:fldChar w:fldCharType="end"/>
            </w:r>
            <w:r w:rsidR="004B514D" w:rsidRPr="00850822">
              <w:rPr>
                <w:sz w:val="20"/>
              </w:rPr>
              <w:t>, 09/03/2020</w:t>
            </w:r>
          </w:p>
          <w:p w14:paraId="67B3FFA3" w14:textId="7A6942C8" w:rsidR="00B5459A"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"https://mentor.ieee.org/802.11/dcn/20/11-20-1329-02-00be-pdt-eht-preamble-l-stf-l-ltf-l-sig-and-rl-sig.docx" </w:instrText>
            </w:r>
            <w:r>
              <w:rPr>
                <w:rStyle w:val="Hyperlink"/>
                <w:color w:val="auto"/>
                <w:sz w:val="20"/>
              </w:rPr>
              <w:fldChar w:fldCharType="separate"/>
            </w:r>
            <w:r w:rsidR="00B5459A" w:rsidRPr="00850822">
              <w:rPr>
                <w:rStyle w:val="Hyperlink"/>
                <w:color w:val="auto"/>
                <w:sz w:val="20"/>
              </w:rPr>
              <w:t>20/1329r2</w:t>
            </w:r>
            <w:r>
              <w:rPr>
                <w:rStyle w:val="Hyperlink"/>
                <w:color w:val="auto"/>
                <w:sz w:val="20"/>
              </w:rPr>
              <w:fldChar w:fldCharType="end"/>
            </w:r>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585FAA" w:rsidP="002A4BFC">
            <w:pPr>
              <w:rPr>
                <w:sz w:val="20"/>
              </w:rPr>
            </w:pPr>
            <w:r>
              <w:rPr>
                <w:rStyle w:val="Hyperlink"/>
                <w:color w:val="auto"/>
                <w:sz w:val="20"/>
              </w:rPr>
              <w:fldChar w:fldCharType="begin"/>
            </w:r>
            <w:r>
              <w:rPr>
                <w:rStyle w:val="Hyperlink"/>
                <w:color w:val="auto"/>
                <w:sz w:val="20"/>
              </w:rPr>
              <w:instrText xml:space="preserve"> HYPERLINK "https://mentor.ieee.org/802.11/dcn/20/11-20-1329-00-00be-pdt-eht-preamble-l-stf-l-ltf-l-sig-and-rl-sig.docx" </w:instrText>
            </w:r>
            <w:r>
              <w:rPr>
                <w:rStyle w:val="Hyperlink"/>
                <w:color w:val="auto"/>
                <w:sz w:val="20"/>
              </w:rPr>
              <w:fldChar w:fldCharType="separate"/>
            </w:r>
            <w:r w:rsidR="002A4BFC" w:rsidRPr="00850822">
              <w:rPr>
                <w:rStyle w:val="Hyperlink"/>
                <w:color w:val="auto"/>
                <w:sz w:val="20"/>
              </w:rPr>
              <w:t>20/1329r0</w:t>
            </w:r>
            <w:r>
              <w:rPr>
                <w:rStyle w:val="Hyperlink"/>
                <w:color w:val="auto"/>
                <w:sz w:val="20"/>
              </w:rPr>
              <w:fldChar w:fldCharType="end"/>
            </w:r>
            <w:r w:rsidR="002A4BFC" w:rsidRPr="00850822">
              <w:rPr>
                <w:sz w:val="20"/>
              </w:rPr>
              <w:t>, 08/31/2020</w:t>
            </w:r>
          </w:p>
          <w:p w14:paraId="1FD06D4C" w14:textId="51023ABB" w:rsidR="00B44750" w:rsidRPr="00850822" w:rsidRDefault="00585FAA" w:rsidP="00B44750">
            <w:pPr>
              <w:rPr>
                <w:sz w:val="20"/>
              </w:rPr>
            </w:pPr>
            <w:r>
              <w:rPr>
                <w:rStyle w:val="Hyperlink"/>
                <w:color w:val="auto"/>
                <w:sz w:val="20"/>
              </w:rPr>
              <w:fldChar w:fldCharType="begin"/>
            </w:r>
            <w:r>
              <w:rPr>
                <w:rStyle w:val="Hyperlink"/>
                <w:color w:val="auto"/>
                <w:sz w:val="20"/>
              </w:rPr>
              <w:instrText xml:space="preserve"> HYPERLINK "https://mentor.ieee.org/802.11/dcn/20/11-20-1329-01-00be-pdt-eht-preamble-l-stf-l-ltf-l-sig-and-rl</w:instrText>
            </w:r>
            <w:r>
              <w:rPr>
                <w:rStyle w:val="Hyperlink"/>
                <w:color w:val="auto"/>
                <w:sz w:val="20"/>
              </w:rPr>
              <w:instrText xml:space="preserve">-sig.docx" </w:instrText>
            </w:r>
            <w:r>
              <w:rPr>
                <w:rStyle w:val="Hyperlink"/>
                <w:color w:val="auto"/>
                <w:sz w:val="20"/>
              </w:rPr>
              <w:fldChar w:fldCharType="separate"/>
            </w:r>
            <w:r w:rsidR="005853A1" w:rsidRPr="00850822">
              <w:rPr>
                <w:rStyle w:val="Hyperlink"/>
                <w:color w:val="auto"/>
                <w:sz w:val="20"/>
              </w:rPr>
              <w:t>20/1329r1</w:t>
            </w:r>
            <w:r>
              <w:rPr>
                <w:rStyle w:val="Hyperlink"/>
                <w:color w:val="auto"/>
                <w:sz w:val="20"/>
              </w:rPr>
              <w:fldChar w:fldCharType="end"/>
            </w:r>
            <w:r w:rsidR="005853A1" w:rsidRPr="00850822">
              <w:rPr>
                <w:sz w:val="20"/>
              </w:rPr>
              <w:t>, 09/10/2020</w:t>
            </w:r>
          </w:p>
          <w:p w14:paraId="68B6EDBC" w14:textId="77777777" w:rsidR="00B5459A" w:rsidRPr="00850822" w:rsidRDefault="00585FAA" w:rsidP="00B5459A">
            <w:pPr>
              <w:rPr>
                <w:sz w:val="20"/>
              </w:rPr>
            </w:pPr>
            <w:r>
              <w:rPr>
                <w:rStyle w:val="Hyperlink"/>
                <w:color w:val="auto"/>
                <w:sz w:val="20"/>
              </w:rPr>
              <w:fldChar w:fldCharType="begin"/>
            </w:r>
            <w:r>
              <w:rPr>
                <w:rStyle w:val="Hyperlink"/>
                <w:color w:val="auto"/>
                <w:sz w:val="20"/>
              </w:rPr>
              <w:instrText xml:space="preserve"> HYPERLINK "https://mentor.ieee.org/802.11/dcn/20/11-20-1329-02-00be-pdt-eht-preamble-l-stf-l-ltf-l-sig-and-rl-sig.docx" </w:instrText>
            </w:r>
            <w:r>
              <w:rPr>
                <w:rStyle w:val="Hyperlink"/>
                <w:color w:val="auto"/>
                <w:sz w:val="20"/>
              </w:rPr>
              <w:fldChar w:fldCharType="separate"/>
            </w:r>
            <w:r w:rsidR="00B5459A" w:rsidRPr="00850822">
              <w:rPr>
                <w:rStyle w:val="Hyperlink"/>
                <w:color w:val="auto"/>
                <w:sz w:val="20"/>
              </w:rPr>
              <w:t>20/1329r2</w:t>
            </w:r>
            <w:r>
              <w:rPr>
                <w:rStyle w:val="Hyperlink"/>
                <w:color w:val="auto"/>
                <w:sz w:val="20"/>
              </w:rPr>
              <w:fldChar w:fldCharType="end"/>
            </w:r>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585FAA" w:rsidP="00B44750">
            <w:pPr>
              <w:rPr>
                <w:sz w:val="20"/>
              </w:rPr>
            </w:pPr>
            <w:r>
              <w:rPr>
                <w:rStyle w:val="Hyperlink"/>
                <w:color w:val="auto"/>
                <w:sz w:val="20"/>
              </w:rPr>
              <w:fldChar w:fldCharType="begin"/>
            </w:r>
            <w:r>
              <w:rPr>
                <w:rStyle w:val="Hyperlink"/>
                <w:color w:val="auto"/>
                <w:sz w:val="20"/>
              </w:rPr>
              <w:instrText xml:space="preserve"> HYPERLINK "https://mentor.ieee.org/802.11/dcn/20/11-20-132</w:instrText>
            </w:r>
            <w:r>
              <w:rPr>
                <w:rStyle w:val="Hyperlink"/>
                <w:color w:val="auto"/>
                <w:sz w:val="20"/>
              </w:rPr>
              <w:instrText xml:space="preserve">9-02-00be-pdt-eht-preamble-l-stf-l-ltf-l-sig-and-rl-sig.docx" </w:instrText>
            </w:r>
            <w:r>
              <w:rPr>
                <w:rStyle w:val="Hyperlink"/>
                <w:color w:val="auto"/>
                <w:sz w:val="20"/>
              </w:rPr>
              <w:fldChar w:fldCharType="separate"/>
            </w:r>
            <w:r w:rsidR="001543BF" w:rsidRPr="00850822">
              <w:rPr>
                <w:rStyle w:val="Hyperlink"/>
                <w:color w:val="auto"/>
                <w:sz w:val="20"/>
              </w:rPr>
              <w:t>20/1329r2</w:t>
            </w:r>
            <w:r>
              <w:rPr>
                <w:rStyle w:val="Hyperlink"/>
                <w:color w:val="auto"/>
                <w:sz w:val="20"/>
              </w:rPr>
              <w:fldChar w:fldCharType="end"/>
            </w:r>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Change w:id="146" w:author="Edward Au" w:date="2020-10-15T09:53:00Z">
              <w:tcPr>
                <w:tcW w:w="2212" w:type="dxa"/>
              </w:tcPr>
            </w:tcPrChange>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AD6B4E">
        <w:trPr>
          <w:trHeight w:val="257"/>
          <w:trPrChange w:id="147" w:author="Edward Au" w:date="2020-10-15T09:53:00Z">
            <w:trPr>
              <w:trHeight w:val="257"/>
            </w:trPr>
          </w:trPrChange>
        </w:trPr>
        <w:tc>
          <w:tcPr>
            <w:tcW w:w="1274" w:type="dxa"/>
            <w:tcPrChange w:id="148" w:author="Edward Au" w:date="2020-10-15T09:53:00Z">
              <w:tcPr>
                <w:tcW w:w="1274" w:type="dxa"/>
                <w:gridSpan w:val="2"/>
              </w:tcPr>
            </w:tcPrChange>
          </w:tcPr>
          <w:p w14:paraId="53C345F7" w14:textId="4ED99309" w:rsidR="00E7555D" w:rsidRPr="00234353" w:rsidRDefault="00E7555D" w:rsidP="006656CF">
            <w:pPr>
              <w:rPr>
                <w:color w:val="00B050"/>
                <w:sz w:val="20"/>
              </w:rPr>
            </w:pPr>
            <w:r w:rsidRPr="00234353">
              <w:rPr>
                <w:color w:val="00B050"/>
                <w:sz w:val="20"/>
              </w:rPr>
              <w:lastRenderedPageBreak/>
              <w:t>PHY</w:t>
            </w:r>
          </w:p>
        </w:tc>
        <w:tc>
          <w:tcPr>
            <w:tcW w:w="1968" w:type="dxa"/>
            <w:tcPrChange w:id="149" w:author="Edward Au" w:date="2020-10-15T09:53:00Z">
              <w:tcPr>
                <w:tcW w:w="1968" w:type="dxa"/>
                <w:gridSpan w:val="2"/>
              </w:tcPr>
            </w:tcPrChange>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Change w:id="150" w:author="Edward Au" w:date="2020-10-15T09:53:00Z">
              <w:tcPr>
                <w:tcW w:w="1562" w:type="dxa"/>
              </w:tcPr>
            </w:tcPrChange>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Change w:id="151" w:author="Edward Au" w:date="2020-10-15T09:53:00Z">
              <w:tcPr>
                <w:tcW w:w="2706" w:type="dxa"/>
              </w:tcPr>
            </w:tcPrChange>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Change w:id="152" w:author="Edward Au" w:date="2020-10-15T09:53:00Z">
              <w:tcPr>
                <w:tcW w:w="1594" w:type="dxa"/>
                <w:gridSpan w:val="2"/>
              </w:tcPr>
            </w:tcPrChange>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Change w:id="153" w:author="Edward Au" w:date="2020-10-15T09:53:00Z">
              <w:tcPr>
                <w:tcW w:w="2344" w:type="dxa"/>
              </w:tcPr>
            </w:tcPrChange>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585FAA" w:rsidP="005D2796">
            <w:pPr>
              <w:rPr>
                <w:sz w:val="20"/>
                <w:lang w:val="en-US"/>
              </w:rPr>
            </w:pPr>
            <w:r>
              <w:rPr>
                <w:rStyle w:val="Hyperlink"/>
                <w:color w:val="auto"/>
                <w:sz w:val="20"/>
                <w:lang w:val="en-US"/>
              </w:rPr>
              <w:fldChar w:fldCharType="begin"/>
            </w:r>
            <w:r>
              <w:rPr>
                <w:rStyle w:val="Hyperlink"/>
                <w:color w:val="auto"/>
                <w:sz w:val="20"/>
                <w:lang w:val="en-US"/>
              </w:rPr>
              <w:instrText xml:space="preserve"> HYPERLINK "https://mentor.ieee.org/802.11/dcn/20/11-20-1464-00-00be-pdt-phy-u-sig.docx" </w:instrText>
            </w:r>
            <w:r>
              <w:rPr>
                <w:rStyle w:val="Hyperlink"/>
                <w:color w:val="auto"/>
                <w:sz w:val="20"/>
                <w:lang w:val="en-US"/>
              </w:rPr>
              <w:fldChar w:fldCharType="separate"/>
            </w:r>
            <w:r w:rsidR="008D68D7" w:rsidRPr="00850822">
              <w:rPr>
                <w:rStyle w:val="Hyperlink"/>
                <w:color w:val="auto"/>
                <w:sz w:val="20"/>
                <w:lang w:val="en-US"/>
              </w:rPr>
              <w:t>20/1464r0</w:t>
            </w:r>
            <w:r>
              <w:rPr>
                <w:rStyle w:val="Hyperlink"/>
                <w:color w:val="auto"/>
                <w:sz w:val="20"/>
                <w:lang w:val="en-US"/>
              </w:rPr>
              <w:fldChar w:fldCharType="end"/>
            </w:r>
            <w:r w:rsidR="008D68D7" w:rsidRPr="00850822">
              <w:rPr>
                <w:sz w:val="20"/>
                <w:lang w:val="en-US"/>
              </w:rPr>
              <w:t>, 09/15/2020</w:t>
            </w:r>
          </w:p>
          <w:p w14:paraId="4C6AA64D" w14:textId="2E96919F" w:rsidR="00373220" w:rsidRPr="00D05A58" w:rsidRDefault="00585FAA" w:rsidP="005D2796">
            <w:pPr>
              <w:rPr>
                <w:color w:val="000000" w:themeColor="text1"/>
                <w:sz w:val="20"/>
                <w:lang w:val="en-US"/>
              </w:rPr>
            </w:pPr>
            <w:r>
              <w:rPr>
                <w:rStyle w:val="Hyperlink"/>
                <w:color w:val="000000" w:themeColor="text1"/>
                <w:sz w:val="20"/>
                <w:lang w:val="en-US"/>
              </w:rPr>
              <w:fldChar w:fldCharType="begin"/>
            </w:r>
            <w:r>
              <w:rPr>
                <w:rStyle w:val="Hyperlink"/>
                <w:color w:val="000000" w:themeColor="text1"/>
                <w:sz w:val="20"/>
                <w:lang w:val="en-US"/>
              </w:rPr>
              <w:instrText xml:space="preserve"> HYPE</w:instrText>
            </w:r>
            <w:r>
              <w:rPr>
                <w:rStyle w:val="Hyperlink"/>
                <w:color w:val="000000" w:themeColor="text1"/>
                <w:sz w:val="20"/>
                <w:lang w:val="en-US"/>
              </w:rPr>
              <w:instrText xml:space="preserve">RLINK "https://mentor.ieee.org/802.11/dcn/20/11-20-1464-01-00be-pdt-phy-u-sig.docx" </w:instrText>
            </w:r>
            <w:r>
              <w:rPr>
                <w:rStyle w:val="Hyperlink"/>
                <w:color w:val="000000" w:themeColor="text1"/>
                <w:sz w:val="20"/>
                <w:lang w:val="en-US"/>
              </w:rPr>
              <w:fldChar w:fldCharType="separate"/>
            </w:r>
            <w:r w:rsidR="00373220" w:rsidRPr="00D05A58">
              <w:rPr>
                <w:rStyle w:val="Hyperlink"/>
                <w:color w:val="000000" w:themeColor="text1"/>
                <w:sz w:val="20"/>
                <w:lang w:val="en-US"/>
              </w:rPr>
              <w:t>20/1464r1</w:t>
            </w:r>
            <w:r>
              <w:rPr>
                <w:rStyle w:val="Hyperlink"/>
                <w:color w:val="000000" w:themeColor="text1"/>
                <w:sz w:val="20"/>
                <w:lang w:val="en-US"/>
              </w:rPr>
              <w:fldChar w:fldCharType="end"/>
            </w:r>
            <w:r w:rsidR="00373220" w:rsidRPr="00D05A58">
              <w:rPr>
                <w:color w:val="000000" w:themeColor="text1"/>
                <w:sz w:val="20"/>
                <w:lang w:val="en-US"/>
              </w:rPr>
              <w:t>, 09/24/2020</w:t>
            </w:r>
          </w:p>
          <w:p w14:paraId="408E5D06" w14:textId="6C16A859" w:rsidR="0005403D" w:rsidRPr="00D05A58" w:rsidRDefault="00585FAA" w:rsidP="005D2796">
            <w:pPr>
              <w:rPr>
                <w:color w:val="000000" w:themeColor="text1"/>
                <w:sz w:val="20"/>
                <w:lang w:val="en-US"/>
              </w:rPr>
            </w:pPr>
            <w:r>
              <w:rPr>
                <w:rStyle w:val="Hyperlink"/>
                <w:color w:val="000000" w:themeColor="text1"/>
                <w:sz w:val="20"/>
                <w:lang w:val="en-US"/>
              </w:rPr>
              <w:fldChar w:fldCharType="begin"/>
            </w:r>
            <w:r>
              <w:rPr>
                <w:rStyle w:val="Hyperlink"/>
                <w:color w:val="000000" w:themeColor="text1"/>
                <w:sz w:val="20"/>
                <w:lang w:val="en-US"/>
              </w:rPr>
              <w:instrText xml:space="preserve"> HYPERLINK "https://mentor.ieee.org/802.11/dcn/20/11-20-1464-02-00be-pdt-phy-u-sig.docx" </w:instrText>
            </w:r>
            <w:r>
              <w:rPr>
                <w:rStyle w:val="Hyperlink"/>
                <w:color w:val="000000" w:themeColor="text1"/>
                <w:sz w:val="20"/>
                <w:lang w:val="en-US"/>
              </w:rPr>
              <w:fldChar w:fldCharType="separate"/>
            </w:r>
            <w:r w:rsidR="0005403D" w:rsidRPr="00D05A58">
              <w:rPr>
                <w:rStyle w:val="Hyperlink"/>
                <w:color w:val="000000" w:themeColor="text1"/>
                <w:sz w:val="20"/>
                <w:lang w:val="en-US"/>
              </w:rPr>
              <w:t>20/1464r2</w:t>
            </w:r>
            <w:r>
              <w:rPr>
                <w:rStyle w:val="Hyperlink"/>
                <w:color w:val="000000" w:themeColor="text1"/>
                <w:sz w:val="20"/>
                <w:lang w:val="en-US"/>
              </w:rPr>
              <w:fldChar w:fldCharType="end"/>
            </w:r>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585FAA" w:rsidP="009E4B1A">
            <w:pPr>
              <w:rPr>
                <w:color w:val="000000" w:themeColor="text1"/>
                <w:sz w:val="20"/>
                <w:lang w:val="en-US"/>
              </w:rPr>
            </w:pPr>
            <w:r>
              <w:rPr>
                <w:rStyle w:val="Hyperlink"/>
                <w:color w:val="000000" w:themeColor="text1"/>
                <w:sz w:val="20"/>
                <w:lang w:val="en-US"/>
              </w:rPr>
              <w:fldChar w:fldCharType="begin"/>
            </w:r>
            <w:r>
              <w:rPr>
                <w:rStyle w:val="Hyperlink"/>
                <w:color w:val="000000" w:themeColor="text1"/>
                <w:sz w:val="20"/>
                <w:lang w:val="en-US"/>
              </w:rPr>
              <w:instrText xml:space="preserve"> HYPERLINK "https://mentor.ieee.org/802.11/dcn/20/11-20-1464-01-00be-pdt-phy-u-sig.docx" </w:instrText>
            </w:r>
            <w:r>
              <w:rPr>
                <w:rStyle w:val="Hyperlink"/>
                <w:color w:val="000000" w:themeColor="text1"/>
                <w:sz w:val="20"/>
                <w:lang w:val="en-US"/>
              </w:rPr>
              <w:fldChar w:fldCharType="separate"/>
            </w:r>
            <w:r w:rsidR="003033DA" w:rsidRPr="00D05A58">
              <w:rPr>
                <w:rStyle w:val="Hyperlink"/>
                <w:color w:val="000000" w:themeColor="text1"/>
                <w:sz w:val="20"/>
                <w:lang w:val="en-US"/>
              </w:rPr>
              <w:t>20/1464r1</w:t>
            </w:r>
            <w:r>
              <w:rPr>
                <w:rStyle w:val="Hyperlink"/>
                <w:color w:val="000000" w:themeColor="text1"/>
                <w:sz w:val="20"/>
                <w:lang w:val="en-US"/>
              </w:rPr>
              <w:fldChar w:fldCharType="end"/>
            </w:r>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585FAA" w:rsidP="00B6239A">
            <w:pPr>
              <w:rPr>
                <w:color w:val="000000" w:themeColor="text1"/>
                <w:sz w:val="20"/>
                <w:lang w:val="en-US"/>
              </w:rPr>
            </w:pPr>
            <w:r>
              <w:rPr>
                <w:rStyle w:val="Hyperlink"/>
                <w:color w:val="000000" w:themeColor="text1"/>
                <w:sz w:val="20"/>
                <w:lang w:val="en-US"/>
              </w:rPr>
              <w:fldChar w:fldCharType="begin"/>
            </w:r>
            <w:r>
              <w:rPr>
                <w:rStyle w:val="Hyperlink"/>
                <w:color w:val="000000" w:themeColor="text1"/>
                <w:sz w:val="20"/>
                <w:lang w:val="en-US"/>
              </w:rPr>
              <w:instrText xml:space="preserve"> HYPERLINK "https://mentor.ieee.org/802.11/dcn/20/11-20-1464-02-00be-pdt-phy-u-sig.docx" </w:instrText>
            </w:r>
            <w:r>
              <w:rPr>
                <w:rStyle w:val="Hyperlink"/>
                <w:color w:val="000000" w:themeColor="text1"/>
                <w:sz w:val="20"/>
                <w:lang w:val="en-US"/>
              </w:rPr>
              <w:fldChar w:fldCharType="separate"/>
            </w:r>
            <w:r w:rsidR="00B6239A" w:rsidRPr="00D05A58">
              <w:rPr>
                <w:rStyle w:val="Hyperlink"/>
                <w:color w:val="000000" w:themeColor="text1"/>
                <w:sz w:val="20"/>
                <w:lang w:val="en-US"/>
              </w:rPr>
              <w:t>20/1464r2</w:t>
            </w:r>
            <w:r>
              <w:rPr>
                <w:rStyle w:val="Hyperlink"/>
                <w:color w:val="000000" w:themeColor="text1"/>
                <w:sz w:val="20"/>
                <w:lang w:val="en-US"/>
              </w:rPr>
              <w:fldChar w:fldCharType="end"/>
            </w:r>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Change w:id="154" w:author="Edward Au" w:date="2020-10-15T09:53:00Z">
              <w:tcPr>
                <w:tcW w:w="2212" w:type="dxa"/>
              </w:tcPr>
            </w:tcPrChange>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AD6B4E">
        <w:trPr>
          <w:trHeight w:val="271"/>
          <w:trPrChange w:id="155" w:author="Edward Au" w:date="2020-10-15T09:53:00Z">
            <w:trPr>
              <w:trHeight w:val="271"/>
            </w:trPr>
          </w:trPrChange>
        </w:trPr>
        <w:tc>
          <w:tcPr>
            <w:tcW w:w="1274" w:type="dxa"/>
            <w:tcPrChange w:id="156" w:author="Edward Au" w:date="2020-10-15T09:53:00Z">
              <w:tcPr>
                <w:tcW w:w="1274" w:type="dxa"/>
                <w:gridSpan w:val="2"/>
              </w:tcPr>
            </w:tcPrChange>
          </w:tcPr>
          <w:p w14:paraId="50B3E159" w14:textId="6CDB35CE" w:rsidR="00E7555D" w:rsidRPr="00ED36AA" w:rsidRDefault="00E7555D" w:rsidP="006656CF">
            <w:pPr>
              <w:rPr>
                <w:color w:val="00B050"/>
                <w:sz w:val="20"/>
              </w:rPr>
            </w:pPr>
            <w:r w:rsidRPr="00ED36AA">
              <w:rPr>
                <w:color w:val="00B050"/>
                <w:sz w:val="20"/>
              </w:rPr>
              <w:t>PHY</w:t>
            </w:r>
          </w:p>
        </w:tc>
        <w:tc>
          <w:tcPr>
            <w:tcW w:w="1968" w:type="dxa"/>
            <w:tcPrChange w:id="157" w:author="Edward Au" w:date="2020-10-15T09:53:00Z">
              <w:tcPr>
                <w:tcW w:w="1968" w:type="dxa"/>
                <w:gridSpan w:val="2"/>
              </w:tcPr>
            </w:tcPrChange>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Change w:id="158" w:author="Edward Au" w:date="2020-10-15T09:53:00Z">
              <w:tcPr>
                <w:tcW w:w="1562" w:type="dxa"/>
                <w:shd w:val="clear" w:color="auto" w:fill="auto"/>
              </w:tcPr>
            </w:tcPrChange>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Change w:id="159" w:author="Edward Au" w:date="2020-10-15T09:53:00Z">
              <w:tcPr>
                <w:tcW w:w="2706" w:type="dxa"/>
              </w:tcPr>
            </w:tcPrChange>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Change w:id="160" w:author="Edward Au" w:date="2020-10-15T09:53:00Z">
              <w:tcPr>
                <w:tcW w:w="1594" w:type="dxa"/>
                <w:gridSpan w:val="2"/>
              </w:tcPr>
            </w:tcPrChange>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Change w:id="161" w:author="Edward Au" w:date="2020-10-15T09:53:00Z">
              <w:tcPr>
                <w:tcW w:w="2344" w:type="dxa"/>
              </w:tcPr>
            </w:tcPrChange>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"https://mentor.ieee.org/802.11/dcn/20/11-20-1276-00-00be-pdt-phy-eht-preamble-eht-sig.docx" </w:instrText>
            </w:r>
            <w:r>
              <w:rPr>
                <w:rStyle w:val="Hyperlink"/>
                <w:color w:val="auto"/>
                <w:sz w:val="20"/>
              </w:rPr>
              <w:fldChar w:fldCharType="separate"/>
            </w:r>
            <w:r w:rsidR="00D71E10" w:rsidRPr="00850822">
              <w:rPr>
                <w:rStyle w:val="Hyperlink"/>
                <w:color w:val="auto"/>
                <w:sz w:val="20"/>
              </w:rPr>
              <w:t>20/1276r0</w:t>
            </w:r>
            <w:r>
              <w:rPr>
                <w:rStyle w:val="Hyperlink"/>
                <w:color w:val="auto"/>
                <w:sz w:val="20"/>
              </w:rPr>
              <w:fldChar w:fldCharType="end"/>
            </w:r>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"https://mentor.ieee.org/802.11/dcn/20/11-20-1276-01-00be-pdt-phy-eht-preamble-eht-sig.docx" </w:instrText>
            </w:r>
            <w:r>
              <w:rPr>
                <w:rStyle w:val="Hyperlink"/>
                <w:color w:val="auto"/>
                <w:sz w:val="20"/>
              </w:rPr>
              <w:fldChar w:fldCharType="separate"/>
            </w:r>
            <w:r w:rsidR="00E4400C" w:rsidRPr="00850822">
              <w:rPr>
                <w:rStyle w:val="Hyperlink"/>
                <w:color w:val="auto"/>
                <w:sz w:val="20"/>
              </w:rPr>
              <w:t>20/1276r1</w:t>
            </w:r>
            <w:r>
              <w:rPr>
                <w:rStyle w:val="Hyperlink"/>
                <w:color w:val="auto"/>
                <w:sz w:val="20"/>
              </w:rPr>
              <w:fldChar w:fldCharType="end"/>
            </w:r>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"https://mentor.ieee.org/802.11/dcn/20/11-20-1276-02-00be-pdt-phy-eht-preamble-eht-sig.docx" </w:instrText>
            </w:r>
            <w:r>
              <w:rPr>
                <w:rStyle w:val="Hyperlink"/>
                <w:color w:val="auto"/>
                <w:sz w:val="20"/>
              </w:rPr>
              <w:fldChar w:fldCharType="separate"/>
            </w:r>
            <w:r w:rsidR="00844E11" w:rsidRPr="00850822">
              <w:rPr>
                <w:rStyle w:val="Hyperlink"/>
                <w:color w:val="auto"/>
                <w:sz w:val="20"/>
              </w:rPr>
              <w:t>20/1276r2</w:t>
            </w:r>
            <w:r>
              <w:rPr>
                <w:rStyle w:val="Hyperlink"/>
                <w:color w:val="auto"/>
                <w:sz w:val="20"/>
              </w:rPr>
              <w:fldChar w:fldCharType="end"/>
            </w:r>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"https://mentor.ieee.org/802.11/dcn/20/11-20-1276-03-00be-pdt-phy-eht-preamble-eht-sig.docx" </w:instrText>
            </w:r>
            <w:r>
              <w:rPr>
                <w:rStyle w:val="Hyperlink"/>
                <w:color w:val="auto"/>
                <w:sz w:val="20"/>
              </w:rPr>
              <w:fldChar w:fldCharType="separate"/>
            </w:r>
            <w:r w:rsidR="00735C97" w:rsidRPr="00850822">
              <w:rPr>
                <w:rStyle w:val="Hyperlink"/>
                <w:color w:val="auto"/>
                <w:sz w:val="20"/>
              </w:rPr>
              <w:t>20/1276r3</w:t>
            </w:r>
            <w:r>
              <w:rPr>
                <w:rStyle w:val="Hyperlink"/>
                <w:color w:val="auto"/>
                <w:sz w:val="20"/>
              </w:rPr>
              <w:fldChar w:fldCharType="end"/>
            </w:r>
            <w:r w:rsidR="00735C97" w:rsidRPr="00850822">
              <w:rPr>
                <w:sz w:val="20"/>
              </w:rPr>
              <w:t>, 09/10/2020</w:t>
            </w:r>
          </w:p>
          <w:p w14:paraId="3F6641D8" w14:textId="3CC14B9C" w:rsidR="0071261F" w:rsidRPr="00314346"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"https://mentor.ieee.org/802.11/dcn/20/11-20-1276-04-00be-pdt-phy-eht-preamble-eht-sig.docx" </w:instrText>
            </w:r>
            <w:r>
              <w:rPr>
                <w:rStyle w:val="Hyperlink"/>
                <w:color w:val="auto"/>
                <w:sz w:val="20"/>
              </w:rPr>
              <w:fldChar w:fldCharType="separate"/>
            </w:r>
            <w:r w:rsidR="0071261F" w:rsidRPr="00850822">
              <w:rPr>
                <w:rStyle w:val="Hyperlink"/>
                <w:color w:val="auto"/>
                <w:sz w:val="20"/>
              </w:rPr>
              <w:t>20/1276r4</w:t>
            </w:r>
            <w:r>
              <w:rPr>
                <w:rStyle w:val="Hyperlink"/>
                <w:color w:val="auto"/>
                <w:sz w:val="20"/>
              </w:rPr>
              <w:fldChar w:fldCharType="end"/>
            </w:r>
            <w:r w:rsidR="0071261F" w:rsidRPr="00850822">
              <w:rPr>
                <w:sz w:val="20"/>
              </w:rPr>
              <w:t>, 09</w:t>
            </w:r>
            <w:r w:rsidR="0071261F" w:rsidRPr="00314346">
              <w:rPr>
                <w:sz w:val="20"/>
              </w:rPr>
              <w:t>/10/2020</w:t>
            </w:r>
          </w:p>
          <w:p w14:paraId="3E74D275" w14:textId="2B2F7EBC" w:rsidR="00BF0DBD" w:rsidRPr="00314346"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"https://mentor.ieee.org/802.11/dcn/20/11-20-1276-05-00be-pdt-phy-eht-preamble-eht-sig.docx"</w:instrText>
            </w:r>
            <w:r>
              <w:rPr>
                <w:rStyle w:val="Hyperlink"/>
                <w:color w:val="auto"/>
                <w:sz w:val="20"/>
              </w:rPr>
              <w:instrText xml:space="preserve"> </w:instrText>
            </w:r>
            <w:r>
              <w:rPr>
                <w:rStyle w:val="Hyperlink"/>
                <w:color w:val="auto"/>
                <w:sz w:val="20"/>
              </w:rPr>
              <w:fldChar w:fldCharType="separate"/>
            </w:r>
            <w:r w:rsidR="00BF0DBD" w:rsidRPr="00314346">
              <w:rPr>
                <w:rStyle w:val="Hyperlink"/>
                <w:color w:val="auto"/>
                <w:sz w:val="20"/>
              </w:rPr>
              <w:t>20/1276r5</w:t>
            </w:r>
            <w:r>
              <w:rPr>
                <w:rStyle w:val="Hyperlink"/>
                <w:color w:val="auto"/>
                <w:sz w:val="20"/>
              </w:rPr>
              <w:fldChar w:fldCharType="end"/>
            </w:r>
            <w:r w:rsidR="00BF0DBD" w:rsidRPr="00314346">
              <w:rPr>
                <w:sz w:val="20"/>
              </w:rPr>
              <w:t>, 09/14/2020</w:t>
            </w:r>
          </w:p>
          <w:p w14:paraId="79709A21" w14:textId="6AC23FB3" w:rsidR="009E4B1A" w:rsidRPr="00314346"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"https://mentor.ieee.org/802.11/dcn/20/11-20-1276-06-00be-pdt-phy-eht-preamble-eht-sig.docx" </w:instrText>
            </w:r>
            <w:r>
              <w:rPr>
                <w:rStyle w:val="Hyperlink"/>
                <w:color w:val="auto"/>
                <w:sz w:val="20"/>
              </w:rPr>
              <w:fldChar w:fldCharType="separate"/>
            </w:r>
            <w:r w:rsidR="005D0D97" w:rsidRPr="00314346">
              <w:rPr>
                <w:rStyle w:val="Hyperlink"/>
                <w:color w:val="auto"/>
                <w:sz w:val="20"/>
              </w:rPr>
              <w:t>20/1276r6</w:t>
            </w:r>
            <w:r>
              <w:rPr>
                <w:rStyle w:val="Hyperlink"/>
                <w:color w:val="auto"/>
                <w:sz w:val="20"/>
              </w:rPr>
              <w:fldChar w:fldCharType="end"/>
            </w:r>
            <w:r w:rsidR="005D0D97" w:rsidRPr="00314346">
              <w:rPr>
                <w:sz w:val="20"/>
              </w:rPr>
              <w:t>, 09/14/2020</w:t>
            </w:r>
          </w:p>
          <w:p w14:paraId="709F2480" w14:textId="77777777" w:rsidR="00F96A23" w:rsidRPr="00314346" w:rsidRDefault="00585FAA" w:rsidP="00F96A23">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"https://mentor.ieee.org/802.11/dcn/20/11-20-1276-07-00be-pdt-phy-eht-preamble-eht-sig.doc</w:instrText>
            </w:r>
            <w:r>
              <w:rPr>
                <w:rStyle w:val="Hyperlink"/>
                <w:color w:val="auto"/>
                <w:sz w:val="20"/>
              </w:rPr>
              <w:instrText xml:space="preserve">x" </w:instrText>
            </w:r>
            <w:r>
              <w:rPr>
                <w:rStyle w:val="Hyperlink"/>
                <w:color w:val="auto"/>
                <w:sz w:val="20"/>
              </w:rPr>
              <w:fldChar w:fldCharType="separate"/>
            </w:r>
            <w:r w:rsidR="00F96A23" w:rsidRPr="00314346">
              <w:rPr>
                <w:rStyle w:val="Hyperlink"/>
                <w:color w:val="auto"/>
                <w:sz w:val="20"/>
              </w:rPr>
              <w:t>20/1276r7</w:t>
            </w:r>
            <w:r>
              <w:rPr>
                <w:rStyle w:val="Hyperlink"/>
                <w:color w:val="auto"/>
                <w:sz w:val="20"/>
              </w:rPr>
              <w:fldChar w:fldCharType="end"/>
            </w:r>
            <w:r w:rsidR="00F96A23" w:rsidRPr="00314346">
              <w:rPr>
                <w:sz w:val="20"/>
              </w:rPr>
              <w:t>, 09/14/2020</w:t>
            </w:r>
          </w:p>
          <w:p w14:paraId="62393EB5" w14:textId="7CFE1C5F" w:rsidR="002873A9"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"https://mentor.ieee.org/802.11/dcn/20/11-20-1276-08-00be-pdt-phy-eht-preamble-eht-sig.docx" </w:instrText>
            </w:r>
            <w:r>
              <w:rPr>
                <w:rStyle w:val="Hyperlink"/>
                <w:color w:val="auto"/>
                <w:sz w:val="20"/>
              </w:rPr>
              <w:fldChar w:fldCharType="separate"/>
            </w:r>
            <w:r w:rsidR="00F96A23" w:rsidRPr="00314346">
              <w:rPr>
                <w:rStyle w:val="Hyperlink"/>
                <w:color w:val="auto"/>
                <w:sz w:val="20"/>
              </w:rPr>
              <w:t>20/1276r8</w:t>
            </w:r>
            <w:r>
              <w:rPr>
                <w:rStyle w:val="Hyperlink"/>
                <w:color w:val="auto"/>
                <w:sz w:val="20"/>
              </w:rPr>
              <w:fldChar w:fldCharType="end"/>
            </w:r>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"https://mentor.ieee.org/802.11/dcn/20/11-20-1612-00-00be-pdt-phy-spatial-configuration-table-typo-fixed.docx" </w:instrText>
            </w:r>
            <w:r>
              <w:rPr>
                <w:rStyle w:val="Hyperlink"/>
                <w:color w:val="auto"/>
                <w:sz w:val="20"/>
              </w:rPr>
              <w:fldChar w:fldCharType="separate"/>
            </w:r>
            <w:r w:rsidR="002873A9" w:rsidRPr="003527FA">
              <w:rPr>
                <w:rStyle w:val="Hyperlink"/>
                <w:color w:val="auto"/>
                <w:sz w:val="20"/>
              </w:rPr>
              <w:t>20/1612r0</w:t>
            </w:r>
            <w:r>
              <w:rPr>
                <w:rStyle w:val="Hyperlink"/>
                <w:color w:val="auto"/>
                <w:sz w:val="20"/>
              </w:rPr>
              <w:fldChar w:fldCharType="end"/>
            </w:r>
            <w:r w:rsidR="002873A9" w:rsidRPr="003527FA">
              <w:rPr>
                <w:sz w:val="20"/>
              </w:rPr>
              <w:t>, 10/10/2020</w:t>
            </w:r>
          </w:p>
          <w:p w14:paraId="7BC9A998" w14:textId="42B2342A" w:rsidR="00321928" w:rsidRPr="003527FA"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"https://mentor.ieee.org/802.11/dcn/20/11-20-1612-01-00be-pdt-phy-spatial-configuration-table-typo</w:instrText>
            </w:r>
            <w:r>
              <w:rPr>
                <w:rStyle w:val="Hyperlink"/>
                <w:color w:val="auto"/>
                <w:sz w:val="20"/>
              </w:rPr>
              <w:instrText xml:space="preserve">-fixed.docx" </w:instrText>
            </w:r>
            <w:r>
              <w:rPr>
                <w:rStyle w:val="Hyperlink"/>
                <w:color w:val="auto"/>
                <w:sz w:val="20"/>
              </w:rPr>
              <w:fldChar w:fldCharType="separate"/>
            </w:r>
            <w:r w:rsidR="00321928" w:rsidRPr="003527FA">
              <w:rPr>
                <w:rStyle w:val="Hyperlink"/>
                <w:color w:val="auto"/>
                <w:sz w:val="20"/>
              </w:rPr>
              <w:t>20/1612r1</w:t>
            </w:r>
            <w:r>
              <w:rPr>
                <w:rStyle w:val="Hyperlink"/>
                <w:color w:val="auto"/>
                <w:sz w:val="20"/>
              </w:rPr>
              <w:fldChar w:fldCharType="end"/>
            </w:r>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585FAA" w:rsidP="009E4B1A">
            <w:pPr>
              <w:rPr>
                <w:sz w:val="20"/>
              </w:rPr>
            </w:pPr>
            <w:r>
              <w:rPr>
                <w:rStyle w:val="Hyperlink"/>
                <w:color w:val="auto"/>
                <w:sz w:val="20"/>
              </w:rPr>
              <w:fldChar w:fldCharType="begin"/>
            </w:r>
            <w:r>
              <w:rPr>
                <w:rStyle w:val="Hyperlink"/>
                <w:color w:val="auto"/>
                <w:sz w:val="20"/>
              </w:rPr>
              <w:instrText xml:space="preserve"> HYPERLINK "https://mentor.ieee.org/802.11/dcn/20/11-20-1276-00-00be-pdt-phy-eht-preamble-eht-sig.docx" </w:instrText>
            </w:r>
            <w:r>
              <w:rPr>
                <w:rStyle w:val="Hyperlink"/>
                <w:color w:val="auto"/>
                <w:sz w:val="20"/>
              </w:rPr>
              <w:fldChar w:fldCharType="separate"/>
            </w:r>
            <w:r w:rsidR="00242961" w:rsidRPr="00850822">
              <w:rPr>
                <w:rStyle w:val="Hyperlink"/>
                <w:color w:val="auto"/>
                <w:sz w:val="20"/>
              </w:rPr>
              <w:t>20/1276r0</w:t>
            </w:r>
            <w:r>
              <w:rPr>
                <w:rStyle w:val="Hyperlink"/>
                <w:color w:val="auto"/>
                <w:sz w:val="20"/>
              </w:rPr>
              <w:fldChar w:fldCharType="end"/>
            </w:r>
            <w:r w:rsidR="00242961" w:rsidRPr="00850822">
              <w:rPr>
                <w:sz w:val="20"/>
              </w:rPr>
              <w:t>, 08/25/2020</w:t>
            </w:r>
          </w:p>
          <w:p w14:paraId="69509711" w14:textId="77777777" w:rsidR="00F251EF" w:rsidRPr="00850822" w:rsidRDefault="00585FAA" w:rsidP="00F251EF">
            <w:pPr>
              <w:rPr>
                <w:sz w:val="20"/>
              </w:rPr>
            </w:pPr>
            <w:r>
              <w:rPr>
                <w:rStyle w:val="Hyperlink"/>
                <w:color w:val="auto"/>
                <w:sz w:val="20"/>
              </w:rPr>
              <w:fldChar w:fldCharType="begin"/>
            </w:r>
            <w:r>
              <w:rPr>
                <w:rStyle w:val="Hyperlink"/>
                <w:color w:val="auto"/>
                <w:sz w:val="20"/>
              </w:rPr>
              <w:instrText xml:space="preserve"> HYPERLINK "https://mentor.ieee.org/802.11/dcn/20/11-20-1276-04-00b</w:instrText>
            </w:r>
            <w:r>
              <w:rPr>
                <w:rStyle w:val="Hyperlink"/>
                <w:color w:val="auto"/>
                <w:sz w:val="20"/>
              </w:rPr>
              <w:instrText xml:space="preserve">e-pdt-phy-eht-preamble-eht-sig.docx" </w:instrText>
            </w:r>
            <w:r>
              <w:rPr>
                <w:rStyle w:val="Hyperlink"/>
                <w:color w:val="auto"/>
                <w:sz w:val="20"/>
              </w:rPr>
              <w:fldChar w:fldCharType="separate"/>
            </w:r>
            <w:r w:rsidR="00F251EF" w:rsidRPr="00850822">
              <w:rPr>
                <w:rStyle w:val="Hyperlink"/>
                <w:color w:val="auto"/>
                <w:sz w:val="20"/>
              </w:rPr>
              <w:t>20/1276r4</w:t>
            </w:r>
            <w:r>
              <w:rPr>
                <w:rStyle w:val="Hyperlink"/>
                <w:color w:val="auto"/>
                <w:sz w:val="20"/>
              </w:rPr>
              <w:fldChar w:fldCharType="end"/>
            </w:r>
            <w:r w:rsidR="00F251EF" w:rsidRPr="00850822">
              <w:rPr>
                <w:sz w:val="20"/>
              </w:rPr>
              <w:t>, 09/10/2020</w:t>
            </w:r>
          </w:p>
          <w:p w14:paraId="76105ECF" w14:textId="77777777" w:rsidR="00133EF1" w:rsidRDefault="00585FAA" w:rsidP="00133EF1">
            <w:pPr>
              <w:rPr>
                <w:sz w:val="20"/>
              </w:rPr>
            </w:pPr>
            <w:r>
              <w:rPr>
                <w:rStyle w:val="Hyperlink"/>
                <w:color w:val="auto"/>
                <w:sz w:val="20"/>
              </w:rPr>
              <w:fldChar w:fldCharType="begin"/>
            </w:r>
            <w:r>
              <w:rPr>
                <w:rStyle w:val="Hyperlink"/>
                <w:color w:val="auto"/>
                <w:sz w:val="20"/>
              </w:rPr>
              <w:instrText xml:space="preserve"> HYPERLINK "https://mentor.ieee.org/802.11/dcn/20/11-20-1276-06-00be-pdt-phy-eht-preamble-eht-sig.docx" </w:instrText>
            </w:r>
            <w:r>
              <w:rPr>
                <w:rStyle w:val="Hyperlink"/>
                <w:color w:val="auto"/>
                <w:sz w:val="20"/>
              </w:rPr>
              <w:fldChar w:fldCharType="separate"/>
            </w:r>
            <w:r w:rsidR="00133EF1" w:rsidRPr="00850822">
              <w:rPr>
                <w:rStyle w:val="Hyperlink"/>
                <w:color w:val="auto"/>
                <w:sz w:val="20"/>
              </w:rPr>
              <w:t>20/1276r6</w:t>
            </w:r>
            <w:r>
              <w:rPr>
                <w:rStyle w:val="Hyperlink"/>
                <w:color w:val="auto"/>
                <w:sz w:val="20"/>
              </w:rPr>
              <w:fldChar w:fldCharType="end"/>
            </w:r>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585FAA" w:rsidP="006A3700">
            <w:pPr>
              <w:rPr>
                <w:sz w:val="20"/>
              </w:rPr>
            </w:pPr>
            <w:r>
              <w:rPr>
                <w:rStyle w:val="Hyperlink"/>
                <w:color w:val="auto"/>
                <w:sz w:val="20"/>
              </w:rPr>
              <w:fldChar w:fldCharType="begin"/>
            </w:r>
            <w:r>
              <w:rPr>
                <w:rStyle w:val="Hyperlink"/>
                <w:color w:val="auto"/>
                <w:sz w:val="20"/>
              </w:rPr>
              <w:instrText xml:space="preserve"> HYPERLINK "https://mentor.ieee.org/802.11/dcn/20/11-20-1612-00-00be-pdt-phy-spatial-configuration-table-typo-fixed.docx" </w:instrText>
            </w:r>
            <w:r>
              <w:rPr>
                <w:rStyle w:val="Hyperlink"/>
                <w:color w:val="auto"/>
                <w:sz w:val="20"/>
              </w:rPr>
              <w:fldChar w:fldCharType="separate"/>
            </w:r>
            <w:r w:rsidR="006A3700" w:rsidRPr="001C5CC4">
              <w:rPr>
                <w:rStyle w:val="Hyperlink"/>
                <w:color w:val="auto"/>
                <w:sz w:val="20"/>
              </w:rPr>
              <w:t>20/1612r0</w:t>
            </w:r>
            <w:r>
              <w:rPr>
                <w:rStyle w:val="Hyperlink"/>
                <w:color w:val="auto"/>
                <w:sz w:val="20"/>
              </w:rPr>
              <w:fldChar w:fldCharType="end"/>
            </w:r>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"https://mentor.ieee.org/802.11/dcn/20/11-20-1276-07-00be-pdt-phy-eht-pre</w:instrText>
            </w:r>
            <w:r>
              <w:rPr>
                <w:rStyle w:val="Hyperlink"/>
                <w:color w:val="auto"/>
                <w:sz w:val="20"/>
              </w:rPr>
              <w:instrText xml:space="preserve">amble-eht-sig.docx" </w:instrText>
            </w:r>
            <w:r>
              <w:rPr>
                <w:rStyle w:val="Hyperlink"/>
                <w:color w:val="auto"/>
                <w:sz w:val="20"/>
              </w:rPr>
              <w:fldChar w:fldCharType="separate"/>
            </w:r>
            <w:r w:rsidR="00AF202C" w:rsidRPr="00850822">
              <w:rPr>
                <w:rStyle w:val="Hyperlink"/>
                <w:color w:val="auto"/>
                <w:sz w:val="20"/>
              </w:rPr>
              <w:t>20/1276r7</w:t>
            </w:r>
            <w:r>
              <w:rPr>
                <w:rStyle w:val="Hyperlink"/>
                <w:color w:val="auto"/>
                <w:sz w:val="20"/>
              </w:rPr>
              <w:fldChar w:fldCharType="end"/>
            </w:r>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585FAA" w:rsidP="006A3700">
            <w:pPr>
              <w:rPr>
                <w:sz w:val="20"/>
              </w:rPr>
            </w:pPr>
            <w:r>
              <w:rPr>
                <w:rStyle w:val="Hyperlink"/>
                <w:color w:val="auto"/>
                <w:sz w:val="20"/>
              </w:rPr>
              <w:fldChar w:fldCharType="begin"/>
            </w:r>
            <w:r>
              <w:rPr>
                <w:rStyle w:val="Hyperlink"/>
                <w:color w:val="auto"/>
                <w:sz w:val="20"/>
              </w:rPr>
              <w:instrText xml:space="preserve"> HYPERLINK "https://mentor.ieee.org/802.11/dcn/20/11-20-1612-00-00be-pdt-phy-spatial-configuration-table-typo-fixed.docx" </w:instrText>
            </w:r>
            <w:r>
              <w:rPr>
                <w:rStyle w:val="Hyperlink"/>
                <w:color w:val="auto"/>
                <w:sz w:val="20"/>
              </w:rPr>
              <w:fldChar w:fldCharType="separate"/>
            </w:r>
            <w:r w:rsidR="00DF3FB4" w:rsidRPr="001C5CC4">
              <w:rPr>
                <w:rStyle w:val="Hyperlink"/>
                <w:color w:val="auto"/>
                <w:sz w:val="20"/>
              </w:rPr>
              <w:t>20/1612r0</w:t>
            </w:r>
            <w:r>
              <w:rPr>
                <w:rStyle w:val="Hyperlink"/>
                <w:color w:val="auto"/>
                <w:sz w:val="20"/>
              </w:rPr>
              <w:fldChar w:fldCharType="end"/>
            </w:r>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Change w:id="162" w:author="Edward Au" w:date="2020-10-15T09:53:00Z">
              <w:tcPr>
                <w:tcW w:w="2212" w:type="dxa"/>
              </w:tcPr>
            </w:tcPrChange>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lastRenderedPageBreak/>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AD6B4E">
        <w:trPr>
          <w:trHeight w:val="257"/>
          <w:trPrChange w:id="163" w:author="Edward Au" w:date="2020-10-15T09:53:00Z">
            <w:trPr>
              <w:trHeight w:val="257"/>
            </w:trPr>
          </w:trPrChange>
        </w:trPr>
        <w:tc>
          <w:tcPr>
            <w:tcW w:w="1274" w:type="dxa"/>
            <w:tcPrChange w:id="164" w:author="Edward Au" w:date="2020-10-15T09:53:00Z">
              <w:tcPr>
                <w:tcW w:w="1274" w:type="dxa"/>
                <w:gridSpan w:val="2"/>
              </w:tcPr>
            </w:tcPrChange>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Change w:id="165" w:author="Edward Au" w:date="2020-10-15T09:53:00Z">
              <w:tcPr>
                <w:tcW w:w="1968" w:type="dxa"/>
                <w:gridSpan w:val="2"/>
              </w:tcPr>
            </w:tcPrChange>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Change w:id="166" w:author="Edward Au" w:date="2020-10-15T09:53:00Z">
              <w:tcPr>
                <w:tcW w:w="1562" w:type="dxa"/>
                <w:shd w:val="clear" w:color="auto" w:fill="auto"/>
              </w:tcPr>
            </w:tcPrChange>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Change w:id="167" w:author="Edward Au" w:date="2020-10-15T09:53:00Z">
              <w:tcPr>
                <w:tcW w:w="2706" w:type="dxa"/>
              </w:tcPr>
            </w:tcPrChange>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Change w:id="168" w:author="Edward Au" w:date="2020-10-15T09:53:00Z">
              <w:tcPr>
                <w:tcW w:w="1594" w:type="dxa"/>
                <w:gridSpan w:val="2"/>
              </w:tcPr>
            </w:tcPrChange>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Change w:id="169" w:author="Edward Au" w:date="2020-10-15T09:53:00Z">
              <w:tcPr>
                <w:tcW w:w="2344" w:type="dxa"/>
              </w:tcPr>
            </w:tcPrChange>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585FAA" w:rsidP="00B7207F">
            <w:pPr>
              <w:rPr>
                <w:sz w:val="20"/>
              </w:rPr>
            </w:pPr>
            <w:r>
              <w:rPr>
                <w:rStyle w:val="Hyperlink"/>
                <w:color w:val="auto"/>
                <w:sz w:val="20"/>
              </w:rPr>
              <w:fldChar w:fldCharType="begin"/>
            </w:r>
            <w:r>
              <w:rPr>
                <w:rStyle w:val="Hyperlink"/>
                <w:color w:val="auto"/>
                <w:sz w:val="20"/>
              </w:rPr>
              <w:instrText xml:space="preserve"> HYPERLINK "https://mentor.ieee.org/802.11/dcn/20/11-20-1260-00-00be-pdt-phy-eht-stf.docx" </w:instrText>
            </w:r>
            <w:r>
              <w:rPr>
                <w:rStyle w:val="Hyperlink"/>
                <w:color w:val="auto"/>
                <w:sz w:val="20"/>
              </w:rPr>
              <w:fldChar w:fldCharType="separate"/>
            </w:r>
            <w:r w:rsidR="002625B6" w:rsidRPr="00850822">
              <w:rPr>
                <w:rStyle w:val="Hyperlink"/>
                <w:color w:val="auto"/>
                <w:sz w:val="20"/>
              </w:rPr>
              <w:t>20/1260r0</w:t>
            </w:r>
            <w:r>
              <w:rPr>
                <w:rStyle w:val="Hyperlink"/>
                <w:color w:val="auto"/>
                <w:sz w:val="20"/>
              </w:rPr>
              <w:fldChar w:fldCharType="end"/>
            </w:r>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585FAA" w:rsidP="00B7207F">
            <w:pPr>
              <w:rPr>
                <w:sz w:val="20"/>
              </w:rPr>
            </w:pPr>
            <w:r>
              <w:rPr>
                <w:rStyle w:val="Hyperlink"/>
                <w:color w:val="auto"/>
                <w:sz w:val="20"/>
              </w:rPr>
              <w:fldChar w:fldCharType="begin"/>
            </w:r>
            <w:r>
              <w:rPr>
                <w:rStyle w:val="Hyperlink"/>
                <w:color w:val="auto"/>
                <w:sz w:val="20"/>
              </w:rPr>
              <w:instrText xml:space="preserve"> HYPERLINK "https://mentor.ieee.org/802.11/dcn/20/11-20-1260-01-00be-pdt-phy-eht-stf.docx" </w:instrText>
            </w:r>
            <w:r>
              <w:rPr>
                <w:rStyle w:val="Hyperlink"/>
                <w:color w:val="auto"/>
                <w:sz w:val="20"/>
              </w:rPr>
              <w:fldChar w:fldCharType="separate"/>
            </w:r>
            <w:r w:rsidR="008D7674" w:rsidRPr="00850822">
              <w:rPr>
                <w:rStyle w:val="Hyperlink"/>
                <w:color w:val="auto"/>
                <w:sz w:val="20"/>
              </w:rPr>
              <w:t>20/1260r1</w:t>
            </w:r>
            <w:r>
              <w:rPr>
                <w:rStyle w:val="Hyperlink"/>
                <w:color w:val="auto"/>
                <w:sz w:val="20"/>
              </w:rPr>
              <w:fldChar w:fldCharType="end"/>
            </w:r>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585FAA" w:rsidP="00EE2763">
            <w:pPr>
              <w:rPr>
                <w:sz w:val="20"/>
              </w:rPr>
            </w:pPr>
            <w:r>
              <w:rPr>
                <w:rStyle w:val="Hyperlink"/>
                <w:color w:val="auto"/>
                <w:sz w:val="20"/>
              </w:rPr>
              <w:fldChar w:fldCharType="begin"/>
            </w:r>
            <w:r>
              <w:rPr>
                <w:rStyle w:val="Hyperlink"/>
                <w:color w:val="auto"/>
                <w:sz w:val="20"/>
              </w:rPr>
              <w:instrText xml:space="preserve"> HYPERLINK "https://mentor.ieee.org/802.11/dcn/20/11-20-1260-02-00be-pdt-phy-eht-stf.docx" </w:instrText>
            </w:r>
            <w:r>
              <w:rPr>
                <w:rStyle w:val="Hyperlink"/>
                <w:color w:val="auto"/>
                <w:sz w:val="20"/>
              </w:rPr>
              <w:fldChar w:fldCharType="separate"/>
            </w:r>
            <w:r w:rsidR="0038554B" w:rsidRPr="00850822">
              <w:rPr>
                <w:rStyle w:val="Hyperlink"/>
                <w:color w:val="auto"/>
                <w:sz w:val="20"/>
              </w:rPr>
              <w:t>20/1260r2</w:t>
            </w:r>
            <w:r>
              <w:rPr>
                <w:rStyle w:val="Hyperlink"/>
                <w:color w:val="auto"/>
                <w:sz w:val="20"/>
              </w:rPr>
              <w:fldChar w:fldCharType="end"/>
            </w:r>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585FAA" w:rsidP="00EE2763">
            <w:pPr>
              <w:rPr>
                <w:sz w:val="20"/>
              </w:rPr>
            </w:pPr>
            <w:r>
              <w:rPr>
                <w:rStyle w:val="Hyperlink"/>
                <w:color w:val="auto"/>
                <w:sz w:val="20"/>
              </w:rPr>
              <w:fldChar w:fldCharType="begin"/>
            </w:r>
            <w:r>
              <w:rPr>
                <w:rStyle w:val="Hyperlink"/>
                <w:color w:val="auto"/>
                <w:sz w:val="20"/>
              </w:rPr>
              <w:instrText xml:space="preserve"> HYPERLINK "https://ment</w:instrText>
            </w:r>
            <w:r>
              <w:rPr>
                <w:rStyle w:val="Hyperlink"/>
                <w:color w:val="auto"/>
                <w:sz w:val="20"/>
              </w:rPr>
              <w:instrText xml:space="preserve">or.ieee.org/802.11/dcn/20/11-20-1260-03-00be-pdt-phy-eht-stf.docx" </w:instrText>
            </w:r>
            <w:r>
              <w:rPr>
                <w:rStyle w:val="Hyperlink"/>
                <w:color w:val="auto"/>
                <w:sz w:val="20"/>
              </w:rPr>
              <w:fldChar w:fldCharType="separate"/>
            </w:r>
            <w:r w:rsidR="00916144" w:rsidRPr="00850822">
              <w:rPr>
                <w:rStyle w:val="Hyperlink"/>
                <w:color w:val="auto"/>
                <w:sz w:val="20"/>
              </w:rPr>
              <w:t>20/1260r3</w:t>
            </w:r>
            <w:r>
              <w:rPr>
                <w:rStyle w:val="Hyperlink"/>
                <w:color w:val="auto"/>
                <w:sz w:val="20"/>
              </w:rPr>
              <w:fldChar w:fldCharType="end"/>
            </w:r>
            <w:r w:rsidR="00916144" w:rsidRPr="00850822">
              <w:rPr>
                <w:sz w:val="20"/>
              </w:rPr>
              <w:t>, 08/30/2020</w:t>
            </w:r>
          </w:p>
          <w:p w14:paraId="178219E4" w14:textId="77777777" w:rsidR="0007029E" w:rsidRPr="00850822" w:rsidRDefault="00585FAA" w:rsidP="0007029E">
            <w:pPr>
              <w:rPr>
                <w:sz w:val="20"/>
              </w:rPr>
            </w:pPr>
            <w:r>
              <w:rPr>
                <w:rStyle w:val="Hyperlink"/>
                <w:color w:val="auto"/>
                <w:sz w:val="20"/>
              </w:rPr>
              <w:fldChar w:fldCharType="begin"/>
            </w:r>
            <w:r>
              <w:rPr>
                <w:rStyle w:val="Hyperlink"/>
                <w:color w:val="auto"/>
                <w:sz w:val="20"/>
              </w:rPr>
              <w:instrText xml:space="preserve"> HYPERLINK "https://mentor.ieee.org/802.11/dcn/20/11-20-1260-04-00be-pdt-phy-eht-stf.docx" </w:instrText>
            </w:r>
            <w:r>
              <w:rPr>
                <w:rStyle w:val="Hyperlink"/>
                <w:color w:val="auto"/>
                <w:sz w:val="20"/>
              </w:rPr>
              <w:fldChar w:fldCharType="separate"/>
            </w:r>
            <w:r w:rsidR="0007029E" w:rsidRPr="00850822">
              <w:rPr>
                <w:rStyle w:val="Hyperlink"/>
                <w:color w:val="auto"/>
                <w:sz w:val="20"/>
              </w:rPr>
              <w:t>20/1260r4</w:t>
            </w:r>
            <w:r>
              <w:rPr>
                <w:rStyle w:val="Hyperlink"/>
                <w:color w:val="auto"/>
                <w:sz w:val="20"/>
              </w:rPr>
              <w:fldChar w:fldCharType="end"/>
            </w:r>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585FAA" w:rsidP="00793C8B">
            <w:pPr>
              <w:rPr>
                <w:sz w:val="20"/>
              </w:rPr>
            </w:pPr>
            <w:r>
              <w:rPr>
                <w:rStyle w:val="Hyperlink"/>
                <w:color w:val="auto"/>
                <w:sz w:val="20"/>
              </w:rPr>
              <w:fldChar w:fldCharType="begin"/>
            </w:r>
            <w:r>
              <w:rPr>
                <w:rStyle w:val="Hyperlink"/>
                <w:color w:val="auto"/>
                <w:sz w:val="20"/>
              </w:rPr>
              <w:instrText xml:space="preserve"> HYPERLINK "https://mentor.ieee.org/802.11/dcn/20/11-20-1260-01-00be-pdt-phy-eht-stf.docx" </w:instrText>
            </w:r>
            <w:r>
              <w:rPr>
                <w:rStyle w:val="Hyperlink"/>
                <w:color w:val="auto"/>
                <w:sz w:val="20"/>
              </w:rPr>
              <w:fldChar w:fldCharType="separate"/>
            </w:r>
            <w:r w:rsidR="00793C8B" w:rsidRPr="00850822">
              <w:rPr>
                <w:rStyle w:val="Hyperlink"/>
                <w:color w:val="auto"/>
                <w:sz w:val="20"/>
              </w:rPr>
              <w:t>20/1260r1</w:t>
            </w:r>
            <w:r>
              <w:rPr>
                <w:rStyle w:val="Hyperlink"/>
                <w:color w:val="auto"/>
                <w:sz w:val="20"/>
              </w:rPr>
              <w:fldChar w:fldCharType="end"/>
            </w:r>
            <w:r w:rsidR="00793C8B" w:rsidRPr="00850822">
              <w:rPr>
                <w:sz w:val="20"/>
              </w:rPr>
              <w:t>, 08/27/2020</w:t>
            </w:r>
          </w:p>
          <w:p w14:paraId="259211D0" w14:textId="1B68E847" w:rsidR="00601FE1" w:rsidRPr="00850822" w:rsidRDefault="00585FAA" w:rsidP="00601FE1">
            <w:pPr>
              <w:rPr>
                <w:sz w:val="20"/>
              </w:rPr>
            </w:pPr>
            <w:r>
              <w:rPr>
                <w:rStyle w:val="Hyperlink"/>
                <w:color w:val="auto"/>
                <w:sz w:val="20"/>
              </w:rPr>
              <w:fldChar w:fldCharType="begin"/>
            </w:r>
            <w:r>
              <w:rPr>
                <w:rStyle w:val="Hyperlink"/>
                <w:color w:val="auto"/>
                <w:sz w:val="20"/>
              </w:rPr>
              <w:instrText xml:space="preserve"> HYPERLINK "https://mentor.ieee.org/802.11/dcn/20/11-20-1260-03-00be-pdt-phy-eht-stf.docx" </w:instrText>
            </w:r>
            <w:r>
              <w:rPr>
                <w:rStyle w:val="Hyperlink"/>
                <w:color w:val="auto"/>
                <w:sz w:val="20"/>
              </w:rPr>
              <w:fldChar w:fldCharType="separate"/>
            </w:r>
            <w:r w:rsidR="00601FE1" w:rsidRPr="00850822">
              <w:rPr>
                <w:rStyle w:val="Hyperlink"/>
                <w:color w:val="auto"/>
                <w:sz w:val="20"/>
              </w:rPr>
              <w:t>20/1260r3</w:t>
            </w:r>
            <w:r>
              <w:rPr>
                <w:rStyle w:val="Hyperlink"/>
                <w:color w:val="auto"/>
                <w:sz w:val="20"/>
              </w:rPr>
              <w:fldChar w:fldCharType="end"/>
            </w:r>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585FAA" w:rsidP="00EE2763">
            <w:pPr>
              <w:rPr>
                <w:sz w:val="20"/>
              </w:rPr>
            </w:pPr>
            <w:r>
              <w:rPr>
                <w:rStyle w:val="Hyperlink"/>
                <w:color w:val="auto"/>
                <w:sz w:val="20"/>
              </w:rPr>
              <w:fldChar w:fldCharType="begin"/>
            </w:r>
            <w:r>
              <w:rPr>
                <w:rStyle w:val="Hyperlink"/>
                <w:color w:val="auto"/>
                <w:sz w:val="20"/>
              </w:rPr>
              <w:instrText xml:space="preserve"> HYPERLIN</w:instrText>
            </w:r>
            <w:r>
              <w:rPr>
                <w:rStyle w:val="Hyperlink"/>
                <w:color w:val="auto"/>
                <w:sz w:val="20"/>
              </w:rPr>
              <w:instrText xml:space="preserve">K "https://mentor.ieee.org/802.11/dcn/20/11-20-1260-04-00be-pdt-phy-eht-stf.docx" </w:instrText>
            </w:r>
            <w:r>
              <w:rPr>
                <w:rStyle w:val="Hyperlink"/>
                <w:color w:val="auto"/>
                <w:sz w:val="20"/>
              </w:rPr>
              <w:fldChar w:fldCharType="separate"/>
            </w:r>
            <w:r w:rsidR="00011BA0" w:rsidRPr="00850822">
              <w:rPr>
                <w:rStyle w:val="Hyperlink"/>
                <w:color w:val="auto"/>
                <w:sz w:val="20"/>
              </w:rPr>
              <w:t>20/1260r4</w:t>
            </w:r>
            <w:r>
              <w:rPr>
                <w:rStyle w:val="Hyperlink"/>
                <w:color w:val="auto"/>
                <w:sz w:val="20"/>
              </w:rPr>
              <w:fldChar w:fldCharType="end"/>
            </w:r>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Change w:id="170" w:author="Edward Au" w:date="2020-10-15T09:53:00Z">
              <w:tcPr>
                <w:tcW w:w="2212" w:type="dxa"/>
              </w:tcPr>
            </w:tcPrChange>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AD6B4E">
        <w:trPr>
          <w:trHeight w:val="271"/>
          <w:trPrChange w:id="171" w:author="Edward Au" w:date="2020-10-15T09:53:00Z">
            <w:trPr>
              <w:trHeight w:val="271"/>
            </w:trPr>
          </w:trPrChange>
        </w:trPr>
        <w:tc>
          <w:tcPr>
            <w:tcW w:w="1274" w:type="dxa"/>
            <w:tcPrChange w:id="172" w:author="Edward Au" w:date="2020-10-15T09:53:00Z">
              <w:tcPr>
                <w:tcW w:w="1274" w:type="dxa"/>
                <w:gridSpan w:val="2"/>
              </w:tcPr>
            </w:tcPrChange>
          </w:tcPr>
          <w:p w14:paraId="520F7899" w14:textId="18F9CB88" w:rsidR="00E7555D" w:rsidRPr="00ED36AA" w:rsidRDefault="00E7555D" w:rsidP="006656CF">
            <w:pPr>
              <w:rPr>
                <w:color w:val="00B050"/>
                <w:sz w:val="20"/>
              </w:rPr>
            </w:pPr>
            <w:r w:rsidRPr="00ED36AA">
              <w:rPr>
                <w:color w:val="00B050"/>
                <w:sz w:val="20"/>
              </w:rPr>
              <w:t>PHY</w:t>
            </w:r>
          </w:p>
        </w:tc>
        <w:tc>
          <w:tcPr>
            <w:tcW w:w="1968" w:type="dxa"/>
            <w:tcPrChange w:id="173" w:author="Edward Au" w:date="2020-10-15T09:53:00Z">
              <w:tcPr>
                <w:tcW w:w="1968" w:type="dxa"/>
                <w:gridSpan w:val="2"/>
              </w:tcPr>
            </w:tcPrChange>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Change w:id="174" w:author="Edward Au" w:date="2020-10-15T09:53:00Z">
              <w:tcPr>
                <w:tcW w:w="1562" w:type="dxa"/>
                <w:shd w:val="clear" w:color="auto" w:fill="auto"/>
              </w:tcPr>
            </w:tcPrChange>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Change w:id="175" w:author="Edward Au" w:date="2020-10-15T09:53:00Z">
              <w:tcPr>
                <w:tcW w:w="2706" w:type="dxa"/>
              </w:tcPr>
            </w:tcPrChange>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Change w:id="176" w:author="Edward Au" w:date="2020-10-15T09:53:00Z">
              <w:tcPr>
                <w:tcW w:w="1594" w:type="dxa"/>
                <w:gridSpan w:val="2"/>
              </w:tcPr>
            </w:tcPrChange>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Change w:id="177" w:author="Edward Au" w:date="2020-10-15T09:53:00Z">
              <w:tcPr>
                <w:tcW w:w="2344" w:type="dxa"/>
              </w:tcPr>
            </w:tcPrChange>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585FAA" w:rsidP="00FA0AA3">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"https://mentor.ieee.org/802.11/dcn/20/11-20-1495-00-00be-pdt-of-eht-ltf-sequences.docx" </w:instrText>
            </w:r>
            <w:r>
              <w:rPr>
                <w:rStyle w:val="Hyperlink"/>
                <w:color w:val="000000" w:themeColor="text1"/>
                <w:sz w:val="20"/>
              </w:rPr>
              <w:fldChar w:fldCharType="separate"/>
            </w:r>
            <w:r w:rsidR="00A81A25" w:rsidRPr="00D05A58">
              <w:rPr>
                <w:rStyle w:val="Hyperlink"/>
                <w:color w:val="000000" w:themeColor="text1"/>
                <w:sz w:val="20"/>
              </w:rPr>
              <w:t>20/1495r0</w:t>
            </w:r>
            <w:r>
              <w:rPr>
                <w:rStyle w:val="Hyperlink"/>
                <w:color w:val="000000" w:themeColor="text1"/>
                <w:sz w:val="20"/>
              </w:rPr>
              <w:fldChar w:fldCharType="end"/>
            </w:r>
            <w:r w:rsidR="00A81A25" w:rsidRPr="00D05A58">
              <w:rPr>
                <w:color w:val="000000" w:themeColor="text1"/>
                <w:sz w:val="20"/>
              </w:rPr>
              <w:t>, 09/16/2020</w:t>
            </w:r>
          </w:p>
          <w:p w14:paraId="17C86E9E" w14:textId="60020718" w:rsidR="00DC6C7F" w:rsidRPr="00D05A58" w:rsidRDefault="00585FAA" w:rsidP="00FA0AA3">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"https://mentor.ieee.org/802.11/dcn/20/11-20-1495-01-00be-pdt-of-eht-ltf-sequences.docx" </w:instrText>
            </w:r>
            <w:r>
              <w:rPr>
                <w:rStyle w:val="Hyperlink"/>
                <w:color w:val="000000" w:themeColor="text1"/>
                <w:sz w:val="20"/>
              </w:rPr>
              <w:fldChar w:fldCharType="separate"/>
            </w:r>
            <w:r w:rsidR="00DC6C7F" w:rsidRPr="00D05A58">
              <w:rPr>
                <w:rStyle w:val="Hyperlink"/>
                <w:color w:val="000000" w:themeColor="text1"/>
                <w:sz w:val="20"/>
              </w:rPr>
              <w:t>20/1495r1</w:t>
            </w:r>
            <w:r>
              <w:rPr>
                <w:rStyle w:val="Hyperlink"/>
                <w:color w:val="000000" w:themeColor="text1"/>
                <w:sz w:val="20"/>
              </w:rPr>
              <w:fldChar w:fldCharType="end"/>
            </w:r>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585FAA" w:rsidP="00FA0AA3">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"https://mentor.ieee.org/802.11/dcn/20/11-20-1495-02-00be-pdt-of-eht-ltf-sequences.docx" </w:instrText>
            </w:r>
            <w:r>
              <w:rPr>
                <w:rStyle w:val="Hyperlink"/>
                <w:color w:val="000000" w:themeColor="text1"/>
                <w:sz w:val="20"/>
              </w:rPr>
              <w:fldChar w:fldCharType="separate"/>
            </w:r>
            <w:r w:rsidR="001F4E2D" w:rsidRPr="00D05A58">
              <w:rPr>
                <w:rStyle w:val="Hyperlink"/>
                <w:color w:val="000000" w:themeColor="text1"/>
                <w:sz w:val="20"/>
              </w:rPr>
              <w:t>20/1495r2</w:t>
            </w:r>
            <w:r>
              <w:rPr>
                <w:rStyle w:val="Hyperlink"/>
                <w:color w:val="000000" w:themeColor="text1"/>
                <w:sz w:val="20"/>
              </w:rPr>
              <w:fldChar w:fldCharType="end"/>
            </w:r>
            <w:r w:rsidR="001F4E2D" w:rsidRPr="00D05A58">
              <w:rPr>
                <w:color w:val="000000" w:themeColor="text1"/>
                <w:sz w:val="20"/>
              </w:rPr>
              <w:t>, 09/21/2020</w:t>
            </w:r>
          </w:p>
          <w:p w14:paraId="7D84F5BB" w14:textId="4CC446CA" w:rsidR="0091762C" w:rsidRPr="00D05A58" w:rsidRDefault="00585FAA" w:rsidP="00FA0AA3">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w:instrText>
            </w:r>
            <w:r>
              <w:rPr>
                <w:rStyle w:val="Hyperlink"/>
                <w:color w:val="000000" w:themeColor="text1"/>
                <w:sz w:val="20"/>
              </w:rPr>
              <w:instrText xml:space="preserve">LINK "https://mentor.ieee.org/802.11/dcn/20/11-20-1495-03-00be-pdt-of-eht-ltf-sequences.docx" </w:instrText>
            </w:r>
            <w:r>
              <w:rPr>
                <w:rStyle w:val="Hyperlink"/>
                <w:color w:val="000000" w:themeColor="text1"/>
                <w:sz w:val="20"/>
              </w:rPr>
              <w:fldChar w:fldCharType="separate"/>
            </w:r>
            <w:r w:rsidR="0091762C" w:rsidRPr="00D05A58">
              <w:rPr>
                <w:rStyle w:val="Hyperlink"/>
                <w:color w:val="000000" w:themeColor="text1"/>
                <w:sz w:val="20"/>
              </w:rPr>
              <w:t>20/1495r3</w:t>
            </w:r>
            <w:r>
              <w:rPr>
                <w:rStyle w:val="Hyperlink"/>
                <w:color w:val="000000" w:themeColor="text1"/>
                <w:sz w:val="20"/>
              </w:rPr>
              <w:fldChar w:fldCharType="end"/>
            </w:r>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585FAA" w:rsidP="00AB6E1F">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"https://mentor.ieee.org/802.11/dcn/20/11-20-1495-03-00be-pdt-of-eht-ltf-sequences.docx" </w:instrText>
            </w:r>
            <w:r>
              <w:rPr>
                <w:rStyle w:val="Hyperlink"/>
                <w:color w:val="000000" w:themeColor="text1"/>
                <w:sz w:val="20"/>
              </w:rPr>
              <w:fldChar w:fldCharType="separate"/>
            </w:r>
            <w:r w:rsidR="00AB6E1F" w:rsidRPr="00D05A58">
              <w:rPr>
                <w:rStyle w:val="Hyperlink"/>
                <w:color w:val="000000" w:themeColor="text1"/>
                <w:sz w:val="20"/>
              </w:rPr>
              <w:t>20/1495r3</w:t>
            </w:r>
            <w:r>
              <w:rPr>
                <w:rStyle w:val="Hyperlink"/>
                <w:color w:val="000000" w:themeColor="text1"/>
                <w:sz w:val="20"/>
              </w:rPr>
              <w:fldChar w:fldCharType="end"/>
            </w:r>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585FAA" w:rsidP="00223174">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"https://mentor.ieee.org/802.11/dcn/20/11-20-1495-03-00be-pdt-of-eht-ltf-sequences.docx" </w:instrText>
            </w:r>
            <w:r>
              <w:rPr>
                <w:rStyle w:val="Hyperlink"/>
                <w:color w:val="000000" w:themeColor="text1"/>
                <w:sz w:val="20"/>
              </w:rPr>
              <w:fldChar w:fldCharType="separate"/>
            </w:r>
            <w:r w:rsidR="00223174" w:rsidRPr="00D05A58">
              <w:rPr>
                <w:rStyle w:val="Hyperlink"/>
                <w:color w:val="000000" w:themeColor="text1"/>
                <w:sz w:val="20"/>
              </w:rPr>
              <w:t>20/1495r3</w:t>
            </w:r>
            <w:r>
              <w:rPr>
                <w:rStyle w:val="Hyperlink"/>
                <w:color w:val="000000" w:themeColor="text1"/>
                <w:sz w:val="20"/>
              </w:rPr>
              <w:fldChar w:fldCharType="end"/>
            </w:r>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Change w:id="178" w:author="Edward Au" w:date="2020-10-15T09:53:00Z">
              <w:tcPr>
                <w:tcW w:w="2212" w:type="dxa"/>
              </w:tcPr>
            </w:tcPrChange>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AD6B4E">
        <w:trPr>
          <w:trHeight w:val="257"/>
          <w:trPrChange w:id="179" w:author="Edward Au" w:date="2020-10-15T09:53:00Z">
            <w:trPr>
              <w:trHeight w:val="257"/>
            </w:trPr>
          </w:trPrChange>
        </w:trPr>
        <w:tc>
          <w:tcPr>
            <w:tcW w:w="1274" w:type="dxa"/>
            <w:tcPrChange w:id="180" w:author="Edward Au" w:date="2020-10-15T09:53:00Z">
              <w:tcPr>
                <w:tcW w:w="1274" w:type="dxa"/>
                <w:gridSpan w:val="2"/>
              </w:tcPr>
            </w:tcPrChange>
          </w:tcPr>
          <w:p w14:paraId="6AD0AF1A" w14:textId="111261CE" w:rsidR="00E7555D" w:rsidRPr="00AD10B8" w:rsidRDefault="00E7555D" w:rsidP="006656CF">
            <w:pPr>
              <w:rPr>
                <w:color w:val="00B050"/>
                <w:sz w:val="20"/>
              </w:rPr>
            </w:pPr>
            <w:r w:rsidRPr="00AD10B8">
              <w:rPr>
                <w:color w:val="00B050"/>
                <w:sz w:val="20"/>
              </w:rPr>
              <w:t>PHY</w:t>
            </w:r>
          </w:p>
        </w:tc>
        <w:tc>
          <w:tcPr>
            <w:tcW w:w="1968" w:type="dxa"/>
            <w:tcPrChange w:id="181" w:author="Edward Au" w:date="2020-10-15T09:53:00Z">
              <w:tcPr>
                <w:tcW w:w="1968" w:type="dxa"/>
                <w:gridSpan w:val="2"/>
              </w:tcPr>
            </w:tcPrChange>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Change w:id="182" w:author="Edward Au" w:date="2020-10-15T09:53:00Z">
              <w:tcPr>
                <w:tcW w:w="1562" w:type="dxa"/>
                <w:shd w:val="clear" w:color="auto" w:fill="auto"/>
              </w:tcPr>
            </w:tcPrChange>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Change w:id="183" w:author="Edward Au" w:date="2020-10-15T09:53:00Z">
              <w:tcPr>
                <w:tcW w:w="2706" w:type="dxa"/>
              </w:tcPr>
            </w:tcPrChange>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Change w:id="184" w:author="Edward Au" w:date="2020-10-15T09:53:00Z">
              <w:tcPr>
                <w:tcW w:w="1594" w:type="dxa"/>
                <w:gridSpan w:val="2"/>
              </w:tcPr>
            </w:tcPrChange>
          </w:tcPr>
          <w:p w14:paraId="0D9D7D9A" w14:textId="34CDF7AC" w:rsidR="00E7555D" w:rsidRPr="00AD10B8" w:rsidRDefault="00E7555D" w:rsidP="006656CF">
            <w:pPr>
              <w:rPr>
                <w:color w:val="00B050"/>
                <w:sz w:val="20"/>
              </w:rPr>
            </w:pPr>
            <w:r w:rsidRPr="00AD10B8">
              <w:rPr>
                <w:color w:val="00B050"/>
                <w:sz w:val="20"/>
              </w:rPr>
              <w:t>R1</w:t>
            </w:r>
          </w:p>
        </w:tc>
        <w:tc>
          <w:tcPr>
            <w:tcW w:w="2344" w:type="dxa"/>
            <w:tcPrChange w:id="185" w:author="Edward Au" w:date="2020-10-15T09:53:00Z">
              <w:tcPr>
                <w:tcW w:w="2344" w:type="dxa"/>
              </w:tcPr>
            </w:tcPrChange>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"https://mentor.ieee.org/802.11/dcn/20/11-20-1319-00-00be-pdt-phy-preamble-puncture.docx" </w:instrText>
            </w:r>
            <w:r>
              <w:rPr>
                <w:rStyle w:val="Hyperlink"/>
                <w:color w:val="auto"/>
                <w:sz w:val="20"/>
              </w:rPr>
              <w:fldChar w:fldCharType="separate"/>
            </w:r>
            <w:r w:rsidR="00056372" w:rsidRPr="00314346">
              <w:rPr>
                <w:rStyle w:val="Hyperlink"/>
                <w:color w:val="auto"/>
                <w:sz w:val="20"/>
              </w:rPr>
              <w:t>20/1319r0</w:t>
            </w:r>
            <w:r>
              <w:rPr>
                <w:rStyle w:val="Hyperlink"/>
                <w:color w:val="auto"/>
                <w:sz w:val="20"/>
              </w:rPr>
              <w:fldChar w:fldCharType="end"/>
            </w:r>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585FAA" w:rsidP="0072368B">
            <w:pPr>
              <w:rPr>
                <w:sz w:val="20"/>
              </w:rPr>
            </w:pPr>
            <w:r>
              <w:rPr>
                <w:rStyle w:val="Hyperlink"/>
                <w:color w:val="auto"/>
                <w:sz w:val="20"/>
              </w:rPr>
              <w:fldChar w:fldCharType="begin"/>
            </w:r>
            <w:r>
              <w:rPr>
                <w:rStyle w:val="Hyperlink"/>
                <w:color w:val="auto"/>
                <w:sz w:val="20"/>
              </w:rPr>
              <w:instrText xml:space="preserve"> HYPERLINK "https://mentor.ieee.org/802.11/dcn/20/11-20-1319-01-00be-pdt-phy-preamble-puncture.docx" </w:instrText>
            </w:r>
            <w:r>
              <w:rPr>
                <w:rStyle w:val="Hyperlink"/>
                <w:color w:val="auto"/>
                <w:sz w:val="20"/>
              </w:rPr>
              <w:fldChar w:fldCharType="separate"/>
            </w:r>
            <w:r w:rsidR="009346B8" w:rsidRPr="00314346">
              <w:rPr>
                <w:rStyle w:val="Hyperlink"/>
                <w:color w:val="auto"/>
                <w:sz w:val="20"/>
              </w:rPr>
              <w:t>20/1319r1</w:t>
            </w:r>
            <w:r>
              <w:rPr>
                <w:rStyle w:val="Hyperlink"/>
                <w:color w:val="auto"/>
                <w:sz w:val="20"/>
              </w:rPr>
              <w:fldChar w:fldCharType="end"/>
            </w:r>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585FAA" w:rsidP="0072368B">
            <w:pPr>
              <w:rPr>
                <w:sz w:val="20"/>
              </w:rPr>
            </w:pPr>
            <w:r>
              <w:rPr>
                <w:rStyle w:val="Hyperlink"/>
                <w:color w:val="auto"/>
                <w:sz w:val="20"/>
              </w:rPr>
              <w:fldChar w:fldCharType="begin"/>
            </w:r>
            <w:r>
              <w:rPr>
                <w:rStyle w:val="Hyperlink"/>
                <w:color w:val="auto"/>
                <w:sz w:val="20"/>
              </w:rPr>
              <w:instrText xml:space="preserve"> HYPERLINK "https://mentor.ieee.org/802.11/dcn/20/11-20-1319-02-00be-pdt-phy-preamble-puncture.docx" </w:instrText>
            </w:r>
            <w:r>
              <w:rPr>
                <w:rStyle w:val="Hyperlink"/>
                <w:color w:val="auto"/>
                <w:sz w:val="20"/>
              </w:rPr>
              <w:fldChar w:fldCharType="separate"/>
            </w:r>
            <w:r w:rsidR="00730CCB" w:rsidRPr="00314346">
              <w:rPr>
                <w:rStyle w:val="Hyperlink"/>
                <w:color w:val="auto"/>
                <w:sz w:val="20"/>
              </w:rPr>
              <w:t>20/1319r2</w:t>
            </w:r>
            <w:r>
              <w:rPr>
                <w:rStyle w:val="Hyperlink"/>
                <w:color w:val="auto"/>
                <w:sz w:val="20"/>
              </w:rPr>
              <w:fldChar w:fldCharType="end"/>
            </w:r>
            <w:r w:rsidR="00730CCB" w:rsidRPr="00314346">
              <w:rPr>
                <w:sz w:val="20"/>
              </w:rPr>
              <w:t>, 09/15/2020</w:t>
            </w:r>
          </w:p>
          <w:p w14:paraId="62CC0643" w14:textId="42E9BBF5" w:rsidR="009F0D5C" w:rsidRPr="00314346" w:rsidRDefault="00585FAA" w:rsidP="0072368B">
            <w:pPr>
              <w:rPr>
                <w:sz w:val="20"/>
              </w:rPr>
            </w:pPr>
            <w:r>
              <w:rPr>
                <w:rStyle w:val="Hyperlink"/>
                <w:color w:val="auto"/>
                <w:sz w:val="20"/>
              </w:rPr>
              <w:fldChar w:fldCharType="begin"/>
            </w:r>
            <w:r>
              <w:rPr>
                <w:rStyle w:val="Hyperlink"/>
                <w:color w:val="auto"/>
                <w:sz w:val="20"/>
              </w:rPr>
              <w:instrText xml:space="preserve"> HYP</w:instrText>
            </w:r>
            <w:r>
              <w:rPr>
                <w:rStyle w:val="Hyperlink"/>
                <w:color w:val="auto"/>
                <w:sz w:val="20"/>
              </w:rPr>
              <w:instrText xml:space="preserve">ERLINK "https://mentor.ieee.org/802.11/dcn/20/11-20-1319-03-00be-pdt-phy-preamble-puncture.docx" </w:instrText>
            </w:r>
            <w:r>
              <w:rPr>
                <w:rStyle w:val="Hyperlink"/>
                <w:color w:val="auto"/>
                <w:sz w:val="20"/>
              </w:rPr>
              <w:fldChar w:fldCharType="separate"/>
            </w:r>
            <w:r w:rsidR="009F0D5C" w:rsidRPr="00314346">
              <w:rPr>
                <w:rStyle w:val="Hyperlink"/>
                <w:color w:val="auto"/>
                <w:sz w:val="20"/>
              </w:rPr>
              <w:t xml:space="preserve">20/1319r3, </w:t>
            </w:r>
            <w:r>
              <w:rPr>
                <w:rStyle w:val="Hyperlink"/>
                <w:color w:val="auto"/>
                <w:sz w:val="20"/>
              </w:rPr>
              <w:fldChar w:fldCharType="end"/>
            </w:r>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585FAA" w:rsidP="001F4E2D">
            <w:pPr>
              <w:rPr>
                <w:sz w:val="20"/>
              </w:rPr>
            </w:pPr>
            <w:r>
              <w:rPr>
                <w:rStyle w:val="Hyperlink"/>
                <w:color w:val="auto"/>
                <w:sz w:val="20"/>
              </w:rPr>
              <w:fldChar w:fldCharType="begin"/>
            </w:r>
            <w:r>
              <w:rPr>
                <w:rStyle w:val="Hyperlink"/>
                <w:color w:val="auto"/>
                <w:sz w:val="20"/>
              </w:rPr>
              <w:instrText xml:space="preserve"> HYPERLINK "https://mentor.ieee.org/802.11/dcn/20/11-20-1319-02-00be-pdt-phy-preamble-puncture.docx" </w:instrText>
            </w:r>
            <w:r>
              <w:rPr>
                <w:rStyle w:val="Hyperlink"/>
                <w:color w:val="auto"/>
                <w:sz w:val="20"/>
              </w:rPr>
              <w:fldChar w:fldCharType="separate"/>
            </w:r>
            <w:r w:rsidR="001F4E2D" w:rsidRPr="00314346">
              <w:rPr>
                <w:rStyle w:val="Hyperlink"/>
                <w:color w:val="auto"/>
                <w:sz w:val="20"/>
              </w:rPr>
              <w:t>20/1319r2</w:t>
            </w:r>
            <w:r>
              <w:rPr>
                <w:rStyle w:val="Hyperlink"/>
                <w:color w:val="auto"/>
                <w:sz w:val="20"/>
              </w:rPr>
              <w:fldChar w:fldCharType="end"/>
            </w:r>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585FAA" w:rsidP="009F0D5C">
            <w:pPr>
              <w:rPr>
                <w:sz w:val="20"/>
              </w:rPr>
            </w:pPr>
            <w:r>
              <w:rPr>
                <w:rStyle w:val="Hyperlink"/>
                <w:color w:val="auto"/>
                <w:sz w:val="20"/>
              </w:rPr>
              <w:fldChar w:fldCharType="begin"/>
            </w:r>
            <w:r>
              <w:rPr>
                <w:rStyle w:val="Hyperlink"/>
                <w:color w:val="auto"/>
                <w:sz w:val="20"/>
              </w:rPr>
              <w:instrText xml:space="preserve"> HYPERLINK "https://mentor.ieee.org/802.11/dcn/20/11-20-1319-03-00be-pdt-phy-preamble-puncture.docx" </w:instrText>
            </w:r>
            <w:r>
              <w:rPr>
                <w:rStyle w:val="Hyperlink"/>
                <w:color w:val="auto"/>
                <w:sz w:val="20"/>
              </w:rPr>
              <w:fldChar w:fldCharType="separate"/>
            </w:r>
            <w:r w:rsidR="009F0D5C" w:rsidRPr="00314346">
              <w:rPr>
                <w:rStyle w:val="Hyperlink"/>
                <w:color w:val="auto"/>
                <w:sz w:val="20"/>
              </w:rPr>
              <w:t xml:space="preserve">20/1319r3, </w:t>
            </w:r>
            <w:r>
              <w:rPr>
                <w:rStyle w:val="Hyperlink"/>
                <w:color w:val="auto"/>
                <w:sz w:val="20"/>
              </w:rPr>
              <w:fldChar w:fldCharType="end"/>
            </w:r>
            <w:r w:rsidR="009F0D5C" w:rsidRPr="00314346">
              <w:rPr>
                <w:sz w:val="20"/>
              </w:rPr>
              <w:t>09/21/2020</w:t>
            </w:r>
          </w:p>
          <w:p w14:paraId="698880E3" w14:textId="5EACE764" w:rsidR="00F56548" w:rsidRPr="00314346" w:rsidRDefault="009F0D5C" w:rsidP="0072368B">
            <w:pPr>
              <w:rPr>
                <w:sz w:val="20"/>
              </w:rPr>
            </w:pPr>
            <w:r w:rsidRPr="00314346">
              <w:rPr>
                <w:sz w:val="20"/>
                <w:highlight w:val="green"/>
              </w:rPr>
              <w:lastRenderedPageBreak/>
              <w:t>(SP result:  Approved with unanimous consent)</w:t>
            </w:r>
          </w:p>
        </w:tc>
        <w:tc>
          <w:tcPr>
            <w:tcW w:w="2212" w:type="dxa"/>
            <w:tcPrChange w:id="186" w:author="Edward Au" w:date="2020-10-15T09:53:00Z">
              <w:tcPr>
                <w:tcW w:w="2212" w:type="dxa"/>
              </w:tcPr>
            </w:tcPrChange>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AD6B4E">
        <w:trPr>
          <w:trHeight w:val="257"/>
          <w:trPrChange w:id="187" w:author="Edward Au" w:date="2020-10-15T09:53:00Z">
            <w:trPr>
              <w:trHeight w:val="257"/>
            </w:trPr>
          </w:trPrChange>
        </w:trPr>
        <w:tc>
          <w:tcPr>
            <w:tcW w:w="1274" w:type="dxa"/>
            <w:tcPrChange w:id="188" w:author="Edward Au" w:date="2020-10-15T09:53:00Z">
              <w:tcPr>
                <w:tcW w:w="1274" w:type="dxa"/>
                <w:gridSpan w:val="2"/>
              </w:tcPr>
            </w:tcPrChange>
          </w:tcPr>
          <w:p w14:paraId="75FA5A9B" w14:textId="1DF30D37" w:rsidR="00E7555D" w:rsidRPr="002776F1" w:rsidRDefault="00E7555D" w:rsidP="006656CF">
            <w:pPr>
              <w:rPr>
                <w:color w:val="00B050"/>
                <w:sz w:val="20"/>
              </w:rPr>
            </w:pPr>
            <w:r w:rsidRPr="002776F1">
              <w:rPr>
                <w:color w:val="00B050"/>
                <w:sz w:val="20"/>
              </w:rPr>
              <w:t>PHY</w:t>
            </w:r>
          </w:p>
        </w:tc>
        <w:tc>
          <w:tcPr>
            <w:tcW w:w="1968" w:type="dxa"/>
            <w:tcPrChange w:id="189" w:author="Edward Au" w:date="2020-10-15T09:53:00Z">
              <w:tcPr>
                <w:tcW w:w="1968" w:type="dxa"/>
                <w:gridSpan w:val="2"/>
              </w:tcPr>
            </w:tcPrChange>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Change w:id="190" w:author="Edward Au" w:date="2020-10-15T09:53:00Z">
              <w:tcPr>
                <w:tcW w:w="1562" w:type="dxa"/>
              </w:tcPr>
            </w:tcPrChange>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Change w:id="191" w:author="Edward Au" w:date="2020-10-15T09:53:00Z">
              <w:tcPr>
                <w:tcW w:w="2706" w:type="dxa"/>
              </w:tcPr>
            </w:tcPrChange>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Change w:id="192" w:author="Edward Au" w:date="2020-10-15T09:53:00Z">
              <w:tcPr>
                <w:tcW w:w="1594" w:type="dxa"/>
                <w:gridSpan w:val="2"/>
              </w:tcPr>
            </w:tcPrChange>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Change w:id="193" w:author="Edward Au" w:date="2020-10-15T09:53:00Z">
              <w:tcPr>
                <w:tcW w:w="2344" w:type="dxa"/>
              </w:tcPr>
            </w:tcPrChange>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"https://mentor.ieee.org/802.11/dcn/20/11-20-1494-00-00be-pdt-of-eht-phy-data-scrambler-and-descrambler.docx" </w:instrText>
            </w:r>
            <w:r>
              <w:rPr>
                <w:rStyle w:val="Hyperlink"/>
                <w:color w:val="auto"/>
                <w:sz w:val="20"/>
              </w:rPr>
              <w:fldChar w:fldCharType="separate"/>
            </w:r>
            <w:r w:rsidR="00B41EF8" w:rsidRPr="00314346">
              <w:rPr>
                <w:rStyle w:val="Hyperlink"/>
                <w:color w:val="auto"/>
                <w:sz w:val="20"/>
              </w:rPr>
              <w:t>20/1494r0</w:t>
            </w:r>
            <w:r>
              <w:rPr>
                <w:rStyle w:val="Hyperlink"/>
                <w:color w:val="auto"/>
                <w:sz w:val="20"/>
              </w:rPr>
              <w:fldChar w:fldCharType="end"/>
            </w:r>
            <w:r w:rsidR="00B41EF8" w:rsidRPr="00314346">
              <w:rPr>
                <w:sz w:val="20"/>
              </w:rPr>
              <w:t>, 09/16/2020</w:t>
            </w:r>
          </w:p>
          <w:p w14:paraId="42ADDF2C" w14:textId="7E7513D8" w:rsidR="00065912" w:rsidRPr="00314346"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"https://mentor.ieee.org/802.11/dcn/20/11-20-1494-01-00be-pdt-of-eht-phy-data-scrambler-and-descrambler.docx" </w:instrText>
            </w:r>
            <w:r>
              <w:rPr>
                <w:rStyle w:val="Hyperlink"/>
                <w:color w:val="auto"/>
                <w:sz w:val="20"/>
              </w:rPr>
              <w:fldChar w:fldCharType="separate"/>
            </w:r>
            <w:r w:rsidR="00065912" w:rsidRPr="00314346">
              <w:rPr>
                <w:rStyle w:val="Hyperlink"/>
                <w:color w:val="auto"/>
                <w:sz w:val="20"/>
              </w:rPr>
              <w:t>20/1494r1</w:t>
            </w:r>
            <w:r>
              <w:rPr>
                <w:rStyle w:val="Hyperlink"/>
                <w:color w:val="auto"/>
                <w:sz w:val="20"/>
              </w:rPr>
              <w:fldChar w:fldCharType="end"/>
            </w:r>
            <w:r w:rsidR="00065912" w:rsidRPr="00314346">
              <w:rPr>
                <w:sz w:val="20"/>
              </w:rPr>
              <w:t>, 09/17/2020</w:t>
            </w:r>
          </w:p>
          <w:p w14:paraId="6C87346F" w14:textId="77D5EEB4" w:rsidR="00065912" w:rsidRPr="00314346"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"https://mentor.ieee.org/802.11/dcn/20/11-20-1494-02-00be-pdt-of-eht-phy-data-scrambler-and-descram</w:instrText>
            </w:r>
            <w:r>
              <w:rPr>
                <w:rStyle w:val="Hyperlink"/>
                <w:color w:val="auto"/>
                <w:sz w:val="20"/>
              </w:rPr>
              <w:instrText xml:space="preserve">bler.docx" </w:instrText>
            </w:r>
            <w:r>
              <w:rPr>
                <w:rStyle w:val="Hyperlink"/>
                <w:color w:val="auto"/>
                <w:sz w:val="20"/>
              </w:rPr>
              <w:fldChar w:fldCharType="separate"/>
            </w:r>
            <w:r w:rsidR="00065912" w:rsidRPr="00314346">
              <w:rPr>
                <w:rStyle w:val="Hyperlink"/>
                <w:color w:val="auto"/>
                <w:sz w:val="20"/>
              </w:rPr>
              <w:t>20/1494r2</w:t>
            </w:r>
            <w:r>
              <w:rPr>
                <w:rStyle w:val="Hyperlink"/>
                <w:color w:val="auto"/>
                <w:sz w:val="20"/>
              </w:rPr>
              <w:fldChar w:fldCharType="end"/>
            </w:r>
            <w:r w:rsidR="00065912" w:rsidRPr="00314346">
              <w:rPr>
                <w:sz w:val="20"/>
              </w:rPr>
              <w:t>, 09/21/2020</w:t>
            </w:r>
          </w:p>
          <w:p w14:paraId="6D57FB52" w14:textId="4B1497DC" w:rsidR="00E4434C" w:rsidRPr="00314346"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"https://mentor.ieee.org/802.11/dcn/20/11-20-1494-03-00be-pdt-of-eht-phy-data-scrambler-and-descrambler.docx" </w:instrText>
            </w:r>
            <w:r>
              <w:rPr>
                <w:rStyle w:val="Hyperlink"/>
                <w:color w:val="auto"/>
                <w:sz w:val="20"/>
              </w:rPr>
              <w:fldChar w:fldCharType="separate"/>
            </w:r>
            <w:r w:rsidR="00E4434C" w:rsidRPr="00314346">
              <w:rPr>
                <w:rStyle w:val="Hyperlink"/>
                <w:color w:val="auto"/>
                <w:sz w:val="20"/>
              </w:rPr>
              <w:t>20/1494r3</w:t>
            </w:r>
            <w:r>
              <w:rPr>
                <w:rStyle w:val="Hyperlink"/>
                <w:color w:val="auto"/>
                <w:sz w:val="20"/>
              </w:rPr>
              <w:fldChar w:fldCharType="end"/>
            </w:r>
            <w:r w:rsidR="00E4434C" w:rsidRPr="00314346">
              <w:rPr>
                <w:sz w:val="20"/>
              </w:rPr>
              <w:t>, 09/24/2020</w:t>
            </w:r>
          </w:p>
          <w:p w14:paraId="07140BA5" w14:textId="2E2CBB02" w:rsidR="00D53070" w:rsidRPr="00314346"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"https://mentor.ieee.org/802.11/dcn/20/11-20-1494-04-00be-pdt-o</w:instrText>
            </w:r>
            <w:r>
              <w:rPr>
                <w:rStyle w:val="Hyperlink"/>
                <w:color w:val="auto"/>
                <w:sz w:val="20"/>
              </w:rPr>
              <w:instrText xml:space="preserve">f-eht-phy-data-scrambler-and-descrambler.docx" </w:instrText>
            </w:r>
            <w:r>
              <w:rPr>
                <w:rStyle w:val="Hyperlink"/>
                <w:color w:val="auto"/>
                <w:sz w:val="20"/>
              </w:rPr>
              <w:fldChar w:fldCharType="separate"/>
            </w:r>
            <w:r w:rsidR="00D53070" w:rsidRPr="00314346">
              <w:rPr>
                <w:rStyle w:val="Hyperlink"/>
                <w:color w:val="auto"/>
                <w:sz w:val="20"/>
              </w:rPr>
              <w:t>20/1494r4</w:t>
            </w:r>
            <w:r>
              <w:rPr>
                <w:rStyle w:val="Hyperlink"/>
                <w:color w:val="auto"/>
                <w:sz w:val="20"/>
              </w:rPr>
              <w:fldChar w:fldCharType="end"/>
            </w:r>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585FAA" w:rsidP="00ED7729">
            <w:pPr>
              <w:rPr>
                <w:sz w:val="20"/>
              </w:rPr>
            </w:pPr>
            <w:r>
              <w:rPr>
                <w:rStyle w:val="Hyperlink"/>
                <w:color w:val="auto"/>
                <w:sz w:val="20"/>
              </w:rPr>
              <w:fldChar w:fldCharType="begin"/>
            </w:r>
            <w:r>
              <w:rPr>
                <w:rStyle w:val="Hyperlink"/>
                <w:color w:val="auto"/>
                <w:sz w:val="20"/>
              </w:rPr>
              <w:instrText xml:space="preserve"> HYPERLINK "https://mentor.ieee.org/802.11/dcn/20/11-20-1494-03-00be-pdt-of-eht-phy-data-scrambler-and-descrambler.docx" </w:instrText>
            </w:r>
            <w:r>
              <w:rPr>
                <w:rStyle w:val="Hyperlink"/>
                <w:color w:val="auto"/>
                <w:sz w:val="20"/>
              </w:rPr>
              <w:fldChar w:fldCharType="separate"/>
            </w:r>
            <w:r w:rsidR="00ED7729" w:rsidRPr="00314346">
              <w:rPr>
                <w:rStyle w:val="Hyperlink"/>
                <w:color w:val="auto"/>
                <w:sz w:val="20"/>
              </w:rPr>
              <w:t>20/1494r3</w:t>
            </w:r>
            <w:r>
              <w:rPr>
                <w:rStyle w:val="Hyperlink"/>
                <w:color w:val="auto"/>
                <w:sz w:val="20"/>
              </w:rPr>
              <w:fldChar w:fldCharType="end"/>
            </w:r>
            <w:r w:rsidR="00ED7729" w:rsidRPr="00314346">
              <w:rPr>
                <w:sz w:val="20"/>
              </w:rPr>
              <w:t>, 09/24/2020</w:t>
            </w:r>
          </w:p>
          <w:p w14:paraId="7AAAEA2C" w14:textId="7D3A768E" w:rsidR="00477753" w:rsidRPr="00314346" w:rsidRDefault="00585FAA" w:rsidP="00ED7729">
            <w:pPr>
              <w:rPr>
                <w:sz w:val="20"/>
              </w:rPr>
            </w:pPr>
            <w:r>
              <w:rPr>
                <w:rStyle w:val="Hyperlink"/>
                <w:color w:val="auto"/>
                <w:sz w:val="20"/>
              </w:rPr>
              <w:fldChar w:fldCharType="begin"/>
            </w:r>
            <w:r>
              <w:rPr>
                <w:rStyle w:val="Hyperlink"/>
                <w:color w:val="auto"/>
                <w:sz w:val="20"/>
              </w:rPr>
              <w:instrText xml:space="preserve"> HYPERLINK "https://mentor.ieee.org/802.11/dcn/20/11-20-1494-03-00be-pdt-of-eht-phy-data-scrambler-and-descrambler.docx" </w:instrText>
            </w:r>
            <w:r>
              <w:rPr>
                <w:rStyle w:val="Hyperlink"/>
                <w:color w:val="auto"/>
                <w:sz w:val="20"/>
              </w:rPr>
              <w:fldChar w:fldCharType="separate"/>
            </w:r>
            <w:r w:rsidR="00477753" w:rsidRPr="00314346">
              <w:rPr>
                <w:rStyle w:val="Hyperlink"/>
                <w:color w:val="auto"/>
                <w:sz w:val="20"/>
              </w:rPr>
              <w:t>20/1494r3</w:t>
            </w:r>
            <w:r>
              <w:rPr>
                <w:rStyle w:val="Hyperlink"/>
                <w:color w:val="auto"/>
                <w:sz w:val="20"/>
              </w:rPr>
              <w:fldChar w:fldCharType="end"/>
            </w:r>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585FAA" w:rsidP="00D35DD3">
            <w:pPr>
              <w:rPr>
                <w:sz w:val="20"/>
              </w:rPr>
            </w:pPr>
            <w:r>
              <w:rPr>
                <w:rStyle w:val="Hyperlink"/>
                <w:color w:val="auto"/>
                <w:sz w:val="20"/>
              </w:rPr>
              <w:fldChar w:fldCharType="begin"/>
            </w:r>
            <w:r>
              <w:rPr>
                <w:rStyle w:val="Hyperlink"/>
                <w:color w:val="auto"/>
                <w:sz w:val="20"/>
              </w:rPr>
              <w:instrText xml:space="preserve"> HYPERLINK "https://mentor.ieee.org/802.11/dcn/20/11-20-1494-04-00be-pdt-of-eht-phy-data-scramb</w:instrText>
            </w:r>
            <w:r>
              <w:rPr>
                <w:rStyle w:val="Hyperlink"/>
                <w:color w:val="auto"/>
                <w:sz w:val="20"/>
              </w:rPr>
              <w:instrText xml:space="preserve">ler-and-descrambler.docx" </w:instrText>
            </w:r>
            <w:r>
              <w:rPr>
                <w:rStyle w:val="Hyperlink"/>
                <w:color w:val="auto"/>
                <w:sz w:val="20"/>
              </w:rPr>
              <w:fldChar w:fldCharType="separate"/>
            </w:r>
            <w:r w:rsidR="00D35DD3" w:rsidRPr="00314346">
              <w:rPr>
                <w:rStyle w:val="Hyperlink"/>
                <w:color w:val="auto"/>
                <w:sz w:val="20"/>
              </w:rPr>
              <w:t>20/1494r4</w:t>
            </w:r>
            <w:r>
              <w:rPr>
                <w:rStyle w:val="Hyperlink"/>
                <w:color w:val="auto"/>
                <w:sz w:val="20"/>
              </w:rPr>
              <w:fldChar w:fldCharType="end"/>
            </w:r>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Change w:id="194" w:author="Edward Au" w:date="2020-10-15T09:53:00Z">
              <w:tcPr>
                <w:tcW w:w="2212" w:type="dxa"/>
              </w:tcPr>
            </w:tcPrChange>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AD6B4E">
        <w:trPr>
          <w:trHeight w:val="257"/>
          <w:trPrChange w:id="195" w:author="Edward Au" w:date="2020-10-15T09:53:00Z">
            <w:trPr>
              <w:trHeight w:val="257"/>
            </w:trPr>
          </w:trPrChange>
        </w:trPr>
        <w:tc>
          <w:tcPr>
            <w:tcW w:w="1274" w:type="dxa"/>
            <w:tcPrChange w:id="196" w:author="Edward Au" w:date="2020-10-15T09:53:00Z">
              <w:tcPr>
                <w:tcW w:w="1274" w:type="dxa"/>
                <w:gridSpan w:val="2"/>
              </w:tcPr>
            </w:tcPrChange>
          </w:tcPr>
          <w:p w14:paraId="0059C511" w14:textId="51B14F7A" w:rsidR="00E7555D" w:rsidRPr="00C0779E" w:rsidRDefault="00E7555D" w:rsidP="006656CF">
            <w:pPr>
              <w:rPr>
                <w:color w:val="00B050"/>
                <w:sz w:val="20"/>
              </w:rPr>
            </w:pPr>
            <w:r w:rsidRPr="00C0779E">
              <w:rPr>
                <w:color w:val="00B050"/>
                <w:sz w:val="20"/>
              </w:rPr>
              <w:t>PHY</w:t>
            </w:r>
          </w:p>
        </w:tc>
        <w:tc>
          <w:tcPr>
            <w:tcW w:w="1968" w:type="dxa"/>
            <w:tcPrChange w:id="197" w:author="Edward Au" w:date="2020-10-15T09:53:00Z">
              <w:tcPr>
                <w:tcW w:w="1968" w:type="dxa"/>
                <w:gridSpan w:val="2"/>
              </w:tcPr>
            </w:tcPrChange>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Change w:id="198" w:author="Edward Au" w:date="2020-10-15T09:53:00Z">
              <w:tcPr>
                <w:tcW w:w="1562" w:type="dxa"/>
              </w:tcPr>
            </w:tcPrChange>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Change w:id="199" w:author="Edward Au" w:date="2020-10-15T09:53:00Z">
              <w:tcPr>
                <w:tcW w:w="2706" w:type="dxa"/>
              </w:tcPr>
            </w:tcPrChange>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Change w:id="200" w:author="Edward Au" w:date="2020-10-15T09:53:00Z">
              <w:tcPr>
                <w:tcW w:w="1594" w:type="dxa"/>
                <w:gridSpan w:val="2"/>
              </w:tcPr>
            </w:tcPrChange>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Change w:id="201" w:author="Edward Au" w:date="2020-10-15T09:53:00Z">
              <w:tcPr>
                <w:tcW w:w="2344" w:type="dxa"/>
              </w:tcPr>
            </w:tcPrChange>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"https://mentor.ieee.org/802.11/dcn/20/11-20-1339-00-00be-pdt-phy-data-field-coding.docx" </w:instrText>
            </w:r>
            <w:r>
              <w:rPr>
                <w:rStyle w:val="Hyperlink"/>
                <w:color w:val="auto"/>
                <w:sz w:val="20"/>
              </w:rPr>
              <w:fldChar w:fldCharType="separate"/>
            </w:r>
            <w:r w:rsidR="006375DA" w:rsidRPr="00850822">
              <w:rPr>
                <w:rStyle w:val="Hyperlink"/>
                <w:color w:val="auto"/>
                <w:sz w:val="20"/>
              </w:rPr>
              <w:t>20/1339r0</w:t>
            </w:r>
            <w:r>
              <w:rPr>
                <w:rStyle w:val="Hyperlink"/>
                <w:color w:val="auto"/>
                <w:sz w:val="20"/>
              </w:rPr>
              <w:fldChar w:fldCharType="end"/>
            </w:r>
            <w:r w:rsidR="006375DA" w:rsidRPr="00850822">
              <w:rPr>
                <w:sz w:val="20"/>
              </w:rPr>
              <w:t>, 08/30/2020</w:t>
            </w:r>
          </w:p>
          <w:p w14:paraId="623E6CBB" w14:textId="52261B02" w:rsidR="00855D52"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"https://mentor.ieee.org/802.11/dcn/20/11-20-1339-01-00be-pdt-phy-data-field-coding.docx" </w:instrText>
            </w:r>
            <w:r>
              <w:rPr>
                <w:rStyle w:val="Hyperlink"/>
                <w:color w:val="auto"/>
                <w:sz w:val="20"/>
              </w:rPr>
              <w:fldChar w:fldCharType="separate"/>
            </w:r>
            <w:r w:rsidR="00855D52" w:rsidRPr="00850822">
              <w:rPr>
                <w:rStyle w:val="Hyperlink"/>
                <w:color w:val="auto"/>
                <w:sz w:val="20"/>
              </w:rPr>
              <w:t>20/1339r1</w:t>
            </w:r>
            <w:r>
              <w:rPr>
                <w:rStyle w:val="Hyperlink"/>
                <w:color w:val="auto"/>
                <w:sz w:val="20"/>
              </w:rPr>
              <w:fldChar w:fldCharType="end"/>
            </w:r>
            <w:r w:rsidR="00855D52" w:rsidRPr="00850822">
              <w:rPr>
                <w:sz w:val="20"/>
              </w:rPr>
              <w:t>, 08/31/2020</w:t>
            </w:r>
          </w:p>
          <w:p w14:paraId="5D1DC38D" w14:textId="6EE3A9B9" w:rsidR="00DF46AF" w:rsidRPr="00850822" w:rsidRDefault="00585FAA" w:rsidP="00C71D72">
            <w:pPr>
              <w:rPr>
                <w:sz w:val="20"/>
              </w:rPr>
            </w:pPr>
            <w:r>
              <w:rPr>
                <w:rStyle w:val="Hyperlink"/>
                <w:color w:val="auto"/>
                <w:sz w:val="20"/>
              </w:rPr>
              <w:fldChar w:fldCharType="begin"/>
            </w:r>
            <w:r>
              <w:rPr>
                <w:rStyle w:val="Hyperlink"/>
                <w:color w:val="auto"/>
                <w:sz w:val="20"/>
              </w:rPr>
              <w:instrText xml:space="preserve"> HYPERLINK "https://mentor.ieee.org/802.11/dcn/20/11-20-1339-02-00be-pdt-phy-data-field-coding.docx" </w:instrText>
            </w:r>
            <w:r>
              <w:rPr>
                <w:rStyle w:val="Hyperlink"/>
                <w:color w:val="auto"/>
                <w:sz w:val="20"/>
              </w:rPr>
              <w:fldChar w:fldCharType="separate"/>
            </w:r>
            <w:r w:rsidR="00B20372" w:rsidRPr="00850822">
              <w:rPr>
                <w:rStyle w:val="Hyperlink"/>
                <w:color w:val="auto"/>
                <w:sz w:val="20"/>
              </w:rPr>
              <w:t>20/1339r2</w:t>
            </w:r>
            <w:r>
              <w:rPr>
                <w:rStyle w:val="Hyperlink"/>
                <w:color w:val="auto"/>
                <w:sz w:val="20"/>
              </w:rPr>
              <w:fldChar w:fldCharType="end"/>
            </w:r>
            <w:r w:rsidR="00B20372" w:rsidRPr="00850822">
              <w:rPr>
                <w:sz w:val="20"/>
              </w:rPr>
              <w:t>, 09/03/2020</w:t>
            </w:r>
            <w:r w:rsidR="00C71D72" w:rsidRPr="00850822">
              <w:rPr>
                <w:sz w:val="20"/>
              </w:rPr>
              <w:t xml:space="preserve"> </w:t>
            </w:r>
          </w:p>
          <w:p w14:paraId="28501D00" w14:textId="04A12C4D" w:rsidR="006375DA"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"https://mentor.ieee.org/802.11/dcn/20/11-20-1339-03-00be-pdt-phy-data-field-coding.docx" </w:instrText>
            </w:r>
            <w:r>
              <w:rPr>
                <w:rStyle w:val="Hyperlink"/>
                <w:color w:val="auto"/>
                <w:sz w:val="20"/>
              </w:rPr>
              <w:fldChar w:fldCharType="separate"/>
            </w:r>
            <w:r w:rsidR="00832BA3" w:rsidRPr="00850822">
              <w:rPr>
                <w:rStyle w:val="Hyperlink"/>
                <w:color w:val="auto"/>
                <w:sz w:val="20"/>
              </w:rPr>
              <w:t>20/1339r3</w:t>
            </w:r>
            <w:r>
              <w:rPr>
                <w:rStyle w:val="Hyperlink"/>
                <w:color w:val="auto"/>
                <w:sz w:val="20"/>
              </w:rPr>
              <w:fldChar w:fldCharType="end"/>
            </w:r>
            <w:r w:rsidR="00832BA3" w:rsidRPr="00850822">
              <w:rPr>
                <w:sz w:val="20"/>
              </w:rPr>
              <w:t>, 09/07/2020</w:t>
            </w:r>
          </w:p>
          <w:p w14:paraId="362D4656" w14:textId="3B968AFE" w:rsidR="00832BA3" w:rsidRPr="00850822" w:rsidRDefault="00585FAA" w:rsidP="000B27BA">
            <w:pPr>
              <w:rPr>
                <w:sz w:val="20"/>
              </w:rPr>
            </w:pPr>
            <w:r>
              <w:rPr>
                <w:rStyle w:val="Hyperlink"/>
                <w:color w:val="auto"/>
                <w:sz w:val="20"/>
              </w:rPr>
              <w:fldChar w:fldCharType="begin"/>
            </w:r>
            <w:r>
              <w:rPr>
                <w:rStyle w:val="Hyperlink"/>
                <w:color w:val="auto"/>
                <w:sz w:val="20"/>
              </w:rPr>
              <w:instrText xml:space="preserve"> HY</w:instrText>
            </w:r>
            <w:r>
              <w:rPr>
                <w:rStyle w:val="Hyperlink"/>
                <w:color w:val="auto"/>
                <w:sz w:val="20"/>
              </w:rPr>
              <w:instrText xml:space="preserve">PERLINK "https://mentor.ieee.org/802.11/dcn/20/11-20-1339-04-00be-pdt-phy-data-field-coding.docx" </w:instrText>
            </w:r>
            <w:r>
              <w:rPr>
                <w:rStyle w:val="Hyperlink"/>
                <w:color w:val="auto"/>
                <w:sz w:val="20"/>
              </w:rPr>
              <w:fldChar w:fldCharType="separate"/>
            </w:r>
            <w:r w:rsidR="00832BA3" w:rsidRPr="00850822">
              <w:rPr>
                <w:rStyle w:val="Hyperlink"/>
                <w:color w:val="auto"/>
                <w:sz w:val="20"/>
              </w:rPr>
              <w:t>20/1339r4</w:t>
            </w:r>
            <w:r>
              <w:rPr>
                <w:rStyle w:val="Hyperlink"/>
                <w:color w:val="auto"/>
                <w:sz w:val="20"/>
              </w:rPr>
              <w:fldChar w:fldCharType="end"/>
            </w:r>
            <w:r w:rsidR="00832BA3" w:rsidRPr="00850822">
              <w:rPr>
                <w:sz w:val="20"/>
              </w:rPr>
              <w:t>, 09/09/2020</w:t>
            </w:r>
          </w:p>
          <w:p w14:paraId="54E3D3D6" w14:textId="4CA07C0D" w:rsidR="00F906E3"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"https://mentor.ieee.org/802.11/dcn/20/11-20-1339-05-00be-pdt-phy-data-field-coding.docx" </w:instrText>
            </w:r>
            <w:r>
              <w:rPr>
                <w:rStyle w:val="Hyperlink"/>
                <w:color w:val="auto"/>
                <w:sz w:val="20"/>
              </w:rPr>
              <w:fldChar w:fldCharType="separate"/>
            </w:r>
            <w:r w:rsidR="00F906E3" w:rsidRPr="00850822">
              <w:rPr>
                <w:rStyle w:val="Hyperlink"/>
                <w:color w:val="auto"/>
                <w:sz w:val="20"/>
              </w:rPr>
              <w:t>20/1339r5</w:t>
            </w:r>
            <w:r>
              <w:rPr>
                <w:rStyle w:val="Hyperlink"/>
                <w:color w:val="auto"/>
                <w:sz w:val="20"/>
              </w:rPr>
              <w:fldChar w:fldCharType="end"/>
            </w:r>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585FAA" w:rsidP="00FA2302">
            <w:pPr>
              <w:rPr>
                <w:sz w:val="20"/>
              </w:rPr>
            </w:pPr>
            <w:r>
              <w:rPr>
                <w:rStyle w:val="Hyperlink"/>
                <w:color w:val="auto"/>
                <w:sz w:val="20"/>
              </w:rPr>
              <w:fldChar w:fldCharType="begin"/>
            </w:r>
            <w:r>
              <w:rPr>
                <w:rStyle w:val="Hyperlink"/>
                <w:color w:val="auto"/>
                <w:sz w:val="20"/>
              </w:rPr>
              <w:instrText xml:space="preserve"> HYPERLINK "https://mentor.ieee.org/802.11/dcn/20/11-20-1339-04-00be-pdt-phy-data-field-coding.docx" </w:instrText>
            </w:r>
            <w:r>
              <w:rPr>
                <w:rStyle w:val="Hyperlink"/>
                <w:color w:val="auto"/>
                <w:sz w:val="20"/>
              </w:rPr>
              <w:fldChar w:fldCharType="separate"/>
            </w:r>
            <w:r w:rsidR="00FA2302" w:rsidRPr="00850822">
              <w:rPr>
                <w:rStyle w:val="Hyperlink"/>
                <w:color w:val="auto"/>
                <w:sz w:val="20"/>
              </w:rPr>
              <w:t>20/1339r4</w:t>
            </w:r>
            <w:r>
              <w:rPr>
                <w:rStyle w:val="Hyperlink"/>
                <w:color w:val="auto"/>
                <w:sz w:val="20"/>
              </w:rPr>
              <w:fldChar w:fldCharType="end"/>
            </w:r>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585FAA" w:rsidP="001C1AF0">
            <w:pPr>
              <w:rPr>
                <w:sz w:val="20"/>
              </w:rPr>
            </w:pPr>
            <w:r>
              <w:rPr>
                <w:rStyle w:val="Hyperlink"/>
                <w:color w:val="auto"/>
                <w:sz w:val="20"/>
              </w:rPr>
              <w:fldChar w:fldCharType="begin"/>
            </w:r>
            <w:r>
              <w:rPr>
                <w:rStyle w:val="Hyperlink"/>
                <w:color w:val="auto"/>
                <w:sz w:val="20"/>
              </w:rPr>
              <w:instrText xml:space="preserve"> HYPERLINK "https://mentor.ieee.org/802.11/dcn/20/11-20-1339-05-00be-pdt-phy-data-field-coding.docx" </w:instrText>
            </w:r>
            <w:r>
              <w:rPr>
                <w:rStyle w:val="Hyperlink"/>
                <w:color w:val="auto"/>
                <w:sz w:val="20"/>
              </w:rPr>
              <w:fldChar w:fldCharType="separate"/>
            </w:r>
            <w:r w:rsidR="001C1AF0" w:rsidRPr="00850822">
              <w:rPr>
                <w:rStyle w:val="Hyperlink"/>
                <w:color w:val="auto"/>
                <w:sz w:val="20"/>
              </w:rPr>
              <w:t>20/1339r5</w:t>
            </w:r>
            <w:r>
              <w:rPr>
                <w:rStyle w:val="Hyperlink"/>
                <w:color w:val="auto"/>
                <w:sz w:val="20"/>
              </w:rPr>
              <w:fldChar w:fldCharType="end"/>
            </w:r>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Change w:id="202" w:author="Edward Au" w:date="2020-10-15T09:53:00Z">
              <w:tcPr>
                <w:tcW w:w="2212" w:type="dxa"/>
              </w:tcPr>
            </w:tcPrChange>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AD6B4E">
        <w:trPr>
          <w:trHeight w:val="257"/>
          <w:trPrChange w:id="203" w:author="Edward Au" w:date="2020-10-15T09:53:00Z">
            <w:trPr>
              <w:trHeight w:val="257"/>
            </w:trPr>
          </w:trPrChange>
        </w:trPr>
        <w:tc>
          <w:tcPr>
            <w:tcW w:w="1274" w:type="dxa"/>
            <w:tcPrChange w:id="204" w:author="Edward Au" w:date="2020-10-15T09:53:00Z">
              <w:tcPr>
                <w:tcW w:w="1274" w:type="dxa"/>
                <w:gridSpan w:val="2"/>
              </w:tcPr>
            </w:tcPrChange>
          </w:tcPr>
          <w:p w14:paraId="2FF91D4E" w14:textId="24755F65" w:rsidR="00E7555D" w:rsidRPr="003711CD" w:rsidRDefault="00E7555D" w:rsidP="006656CF">
            <w:pPr>
              <w:rPr>
                <w:color w:val="00B050"/>
                <w:sz w:val="20"/>
              </w:rPr>
            </w:pPr>
            <w:r w:rsidRPr="003711CD">
              <w:rPr>
                <w:color w:val="00B050"/>
                <w:sz w:val="20"/>
              </w:rPr>
              <w:t>PHY</w:t>
            </w:r>
          </w:p>
        </w:tc>
        <w:tc>
          <w:tcPr>
            <w:tcW w:w="1968" w:type="dxa"/>
            <w:tcPrChange w:id="205" w:author="Edward Au" w:date="2020-10-15T09:53:00Z">
              <w:tcPr>
                <w:tcW w:w="1968" w:type="dxa"/>
                <w:gridSpan w:val="2"/>
              </w:tcPr>
            </w:tcPrChange>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Change w:id="206" w:author="Edward Au" w:date="2020-10-15T09:53:00Z">
              <w:tcPr>
                <w:tcW w:w="1562" w:type="dxa"/>
              </w:tcPr>
            </w:tcPrChange>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Change w:id="207" w:author="Edward Au" w:date="2020-10-15T09:53:00Z">
              <w:tcPr>
                <w:tcW w:w="2706" w:type="dxa"/>
              </w:tcPr>
            </w:tcPrChange>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Change w:id="208" w:author="Edward Au" w:date="2020-10-15T09:53:00Z">
              <w:tcPr>
                <w:tcW w:w="1594" w:type="dxa"/>
                <w:gridSpan w:val="2"/>
              </w:tcPr>
            </w:tcPrChange>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Change w:id="209" w:author="Edward Au" w:date="2020-10-15T09:53:00Z">
              <w:tcPr>
                <w:tcW w:w="2344" w:type="dxa"/>
              </w:tcPr>
            </w:tcPrChange>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"https://mentor.ieee.org/802.11/dcn/20/11-20-1452-00-00be-pdt-segment-parser.docx" </w:instrText>
            </w:r>
            <w:r>
              <w:rPr>
                <w:rStyle w:val="Hyperlink"/>
                <w:color w:val="auto"/>
                <w:sz w:val="20"/>
              </w:rPr>
              <w:fldChar w:fldCharType="separate"/>
            </w:r>
            <w:r w:rsidR="00D5024C" w:rsidRPr="00850822">
              <w:rPr>
                <w:rStyle w:val="Hyperlink"/>
                <w:color w:val="auto"/>
                <w:sz w:val="20"/>
              </w:rPr>
              <w:t>20/1452r0</w:t>
            </w:r>
            <w:r>
              <w:rPr>
                <w:rStyle w:val="Hyperlink"/>
                <w:color w:val="auto"/>
                <w:sz w:val="20"/>
              </w:rPr>
              <w:fldChar w:fldCharType="end"/>
            </w:r>
            <w:r w:rsidR="00D5024C" w:rsidRPr="00850822">
              <w:rPr>
                <w:sz w:val="20"/>
              </w:rPr>
              <w:t>, 09/11/2020</w:t>
            </w:r>
          </w:p>
          <w:p w14:paraId="30015FA2" w14:textId="551ED14E" w:rsidR="000344CD"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"https://mentor.ieee.org/802.11/dcn/20/11-20-1452-01-00be-pdt-segment-parser.docx" </w:instrText>
            </w:r>
            <w:r>
              <w:rPr>
                <w:rStyle w:val="Hyperlink"/>
                <w:color w:val="auto"/>
                <w:sz w:val="20"/>
              </w:rPr>
              <w:fldChar w:fldCharType="separate"/>
            </w:r>
            <w:r w:rsidR="000344CD" w:rsidRPr="00850822">
              <w:rPr>
                <w:rStyle w:val="Hyperlink"/>
                <w:color w:val="auto"/>
                <w:sz w:val="20"/>
              </w:rPr>
              <w:t>20/1452r1</w:t>
            </w:r>
            <w:r>
              <w:rPr>
                <w:rStyle w:val="Hyperlink"/>
                <w:color w:val="auto"/>
                <w:sz w:val="20"/>
              </w:rPr>
              <w:fldChar w:fldCharType="end"/>
            </w:r>
            <w:r w:rsidR="000344CD" w:rsidRPr="00850822">
              <w:rPr>
                <w:sz w:val="20"/>
              </w:rPr>
              <w:t>, 09/15/2020</w:t>
            </w:r>
          </w:p>
          <w:p w14:paraId="50CF430C" w14:textId="09DCC2D2" w:rsidR="000B27BA"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"https://mentor.ieee.org/802.11/dcn/20/11-20-1452-02-00be-pdt-segment-parser.docx" </w:instrText>
            </w:r>
            <w:r>
              <w:rPr>
                <w:rStyle w:val="Hyperlink"/>
                <w:color w:val="auto"/>
                <w:sz w:val="20"/>
              </w:rPr>
              <w:fldChar w:fldCharType="separate"/>
            </w:r>
            <w:r w:rsidR="00FF3555" w:rsidRPr="00850822">
              <w:rPr>
                <w:rStyle w:val="Hyperlink"/>
                <w:color w:val="auto"/>
                <w:sz w:val="20"/>
              </w:rPr>
              <w:t>20/1452r2</w:t>
            </w:r>
            <w:r>
              <w:rPr>
                <w:rStyle w:val="Hyperlink"/>
                <w:color w:val="auto"/>
                <w:sz w:val="20"/>
              </w:rPr>
              <w:fldChar w:fldCharType="end"/>
            </w:r>
            <w:r w:rsidR="00FF3555" w:rsidRPr="00850822">
              <w:rPr>
                <w:sz w:val="20"/>
              </w:rPr>
              <w:t>, 09/15/2020</w:t>
            </w:r>
          </w:p>
          <w:p w14:paraId="6653B276" w14:textId="79ABCBB9" w:rsidR="00A840E6"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"https://mentor.ieee.org/802.11/dcn/20/11-20-1452-03-00be-pdt-segment-parser.docx" </w:instrText>
            </w:r>
            <w:r>
              <w:rPr>
                <w:rStyle w:val="Hyperlink"/>
                <w:color w:val="auto"/>
                <w:sz w:val="20"/>
              </w:rPr>
              <w:fldChar w:fldCharType="separate"/>
            </w:r>
            <w:r w:rsidR="00A840E6" w:rsidRPr="00850822">
              <w:rPr>
                <w:rStyle w:val="Hyperlink"/>
                <w:color w:val="auto"/>
                <w:sz w:val="20"/>
              </w:rPr>
              <w:t>20/1452r3</w:t>
            </w:r>
            <w:r>
              <w:rPr>
                <w:rStyle w:val="Hyperlink"/>
                <w:color w:val="auto"/>
                <w:sz w:val="20"/>
              </w:rPr>
              <w:fldChar w:fldCharType="end"/>
            </w:r>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585FAA" w:rsidP="00CD0F39">
            <w:pPr>
              <w:rPr>
                <w:sz w:val="20"/>
              </w:rPr>
            </w:pPr>
            <w:r>
              <w:rPr>
                <w:rStyle w:val="Hyperlink"/>
                <w:color w:val="auto"/>
                <w:sz w:val="20"/>
              </w:rPr>
              <w:fldChar w:fldCharType="begin"/>
            </w:r>
            <w:r>
              <w:rPr>
                <w:rStyle w:val="Hyperlink"/>
                <w:color w:val="auto"/>
                <w:sz w:val="20"/>
              </w:rPr>
              <w:instrText xml:space="preserve"> HYPERLINK "https://mentor.ieee.org/802.11/dcn/20/11-20-1452-02-00be-pdt-segment-parser.docx" </w:instrText>
            </w:r>
            <w:r>
              <w:rPr>
                <w:rStyle w:val="Hyperlink"/>
                <w:color w:val="auto"/>
                <w:sz w:val="20"/>
              </w:rPr>
              <w:fldChar w:fldCharType="separate"/>
            </w:r>
            <w:r w:rsidR="00CD0F39" w:rsidRPr="00850822">
              <w:rPr>
                <w:rStyle w:val="Hyperlink"/>
                <w:color w:val="auto"/>
                <w:sz w:val="20"/>
              </w:rPr>
              <w:t>20/1452r2</w:t>
            </w:r>
            <w:r>
              <w:rPr>
                <w:rStyle w:val="Hyperlink"/>
                <w:color w:val="auto"/>
                <w:sz w:val="20"/>
              </w:rPr>
              <w:fldChar w:fldCharType="end"/>
            </w:r>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585FAA" w:rsidP="00A840E6">
            <w:pPr>
              <w:rPr>
                <w:sz w:val="20"/>
              </w:rPr>
            </w:pPr>
            <w:r>
              <w:rPr>
                <w:rStyle w:val="Hyperlink"/>
                <w:color w:val="auto"/>
                <w:sz w:val="20"/>
              </w:rPr>
              <w:fldChar w:fldCharType="begin"/>
            </w:r>
            <w:r>
              <w:rPr>
                <w:rStyle w:val="Hyperlink"/>
                <w:color w:val="auto"/>
                <w:sz w:val="20"/>
              </w:rPr>
              <w:instrText xml:space="preserve"> HYPERLINK "https://mentor.ieee.org/802.11/dcn/20/11-20-1452-03-00be-pdt-segment-parser.docx" </w:instrText>
            </w:r>
            <w:r>
              <w:rPr>
                <w:rStyle w:val="Hyperlink"/>
                <w:color w:val="auto"/>
                <w:sz w:val="20"/>
              </w:rPr>
              <w:fldChar w:fldCharType="separate"/>
            </w:r>
            <w:r w:rsidR="00A840E6" w:rsidRPr="00850822">
              <w:rPr>
                <w:rStyle w:val="Hyperlink"/>
                <w:color w:val="auto"/>
                <w:sz w:val="20"/>
              </w:rPr>
              <w:t>20/1452r3</w:t>
            </w:r>
            <w:r>
              <w:rPr>
                <w:rStyle w:val="Hyperlink"/>
                <w:color w:val="auto"/>
                <w:sz w:val="20"/>
              </w:rPr>
              <w:fldChar w:fldCharType="end"/>
            </w:r>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Change w:id="210" w:author="Edward Au" w:date="2020-10-15T09:53:00Z">
              <w:tcPr>
                <w:tcW w:w="2212" w:type="dxa"/>
              </w:tcPr>
            </w:tcPrChange>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AD6B4E">
        <w:trPr>
          <w:trHeight w:val="257"/>
          <w:trPrChange w:id="211" w:author="Edward Au" w:date="2020-10-15T09:53:00Z">
            <w:trPr>
              <w:trHeight w:val="257"/>
            </w:trPr>
          </w:trPrChange>
        </w:trPr>
        <w:tc>
          <w:tcPr>
            <w:tcW w:w="1274" w:type="dxa"/>
            <w:tcPrChange w:id="212" w:author="Edward Au" w:date="2020-10-15T09:53:00Z">
              <w:tcPr>
                <w:tcW w:w="1274" w:type="dxa"/>
                <w:gridSpan w:val="2"/>
              </w:tcPr>
            </w:tcPrChange>
          </w:tcPr>
          <w:p w14:paraId="47834957" w14:textId="1AA7FC96" w:rsidR="00E7555D" w:rsidRPr="00E84131" w:rsidRDefault="00E7555D" w:rsidP="006656CF">
            <w:pPr>
              <w:rPr>
                <w:color w:val="00B050"/>
                <w:sz w:val="20"/>
              </w:rPr>
            </w:pPr>
            <w:r w:rsidRPr="00E84131">
              <w:rPr>
                <w:color w:val="00B050"/>
                <w:sz w:val="20"/>
              </w:rPr>
              <w:t>PHY</w:t>
            </w:r>
          </w:p>
        </w:tc>
        <w:tc>
          <w:tcPr>
            <w:tcW w:w="1968" w:type="dxa"/>
            <w:tcPrChange w:id="213" w:author="Edward Au" w:date="2020-10-15T09:53:00Z">
              <w:tcPr>
                <w:tcW w:w="1968" w:type="dxa"/>
                <w:gridSpan w:val="2"/>
              </w:tcPr>
            </w:tcPrChange>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Change w:id="214" w:author="Edward Au" w:date="2020-10-15T09:53:00Z">
              <w:tcPr>
                <w:tcW w:w="1562" w:type="dxa"/>
              </w:tcPr>
            </w:tcPrChange>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Change w:id="215" w:author="Edward Au" w:date="2020-10-15T09:53:00Z">
              <w:tcPr>
                <w:tcW w:w="2706" w:type="dxa"/>
              </w:tcPr>
            </w:tcPrChange>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Change w:id="216" w:author="Edward Au" w:date="2020-10-15T09:53:00Z">
              <w:tcPr>
                <w:tcW w:w="1594" w:type="dxa"/>
                <w:gridSpan w:val="2"/>
              </w:tcPr>
            </w:tcPrChange>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Change w:id="217" w:author="Edward Au" w:date="2020-10-15T09:53:00Z">
              <w:tcPr>
                <w:tcW w:w="2344" w:type="dxa"/>
              </w:tcPr>
            </w:tcPrChange>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"https://mentor.ieee.org/802.11/dcn/20/11-20-1448-00-00be-pdt-resource-unit-interleaving-for-rus-and-multipe-rus.docx" </w:instrText>
            </w:r>
            <w:r>
              <w:rPr>
                <w:rStyle w:val="Hyperlink"/>
                <w:color w:val="auto"/>
                <w:sz w:val="20"/>
              </w:rPr>
              <w:fldChar w:fldCharType="separate"/>
            </w:r>
            <w:r w:rsidR="00D84DCE" w:rsidRPr="00850822">
              <w:rPr>
                <w:rStyle w:val="Hyperlink"/>
                <w:color w:val="auto"/>
                <w:sz w:val="20"/>
              </w:rPr>
              <w:t>20/</w:t>
            </w:r>
            <w:r w:rsidR="00F252D5" w:rsidRPr="00850822">
              <w:rPr>
                <w:rStyle w:val="Hyperlink"/>
                <w:color w:val="auto"/>
                <w:sz w:val="20"/>
              </w:rPr>
              <w:t xml:space="preserve">1448r0, </w:t>
            </w:r>
            <w:r>
              <w:rPr>
                <w:rStyle w:val="Hyperlink"/>
                <w:color w:val="auto"/>
                <w:sz w:val="20"/>
              </w:rPr>
              <w:fldChar w:fldCharType="end"/>
            </w:r>
            <w:r w:rsidR="00F252D5" w:rsidRPr="00850822">
              <w:rPr>
                <w:sz w:val="20"/>
              </w:rPr>
              <w:t>09/10/2020</w:t>
            </w:r>
          </w:p>
          <w:p w14:paraId="6EFBADBD" w14:textId="490305FC" w:rsidR="00496B91"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"https://mentor.ieee.org/802.11/dcn/20/11-20-1448-01-00be-pdt-resource-unit-interleaving-for-rus-and-multipe-rus.docx" </w:instrText>
            </w:r>
            <w:r>
              <w:rPr>
                <w:rStyle w:val="Hyperlink"/>
                <w:color w:val="auto"/>
                <w:sz w:val="20"/>
              </w:rPr>
              <w:fldChar w:fldCharType="separate"/>
            </w:r>
            <w:r w:rsidR="00496B91" w:rsidRPr="00850822">
              <w:rPr>
                <w:rStyle w:val="Hyperlink"/>
                <w:color w:val="auto"/>
                <w:sz w:val="20"/>
              </w:rPr>
              <w:t>20/1448r1</w:t>
            </w:r>
            <w:r>
              <w:rPr>
                <w:rStyle w:val="Hyperlink"/>
                <w:color w:val="auto"/>
                <w:sz w:val="20"/>
              </w:rPr>
              <w:fldChar w:fldCharType="end"/>
            </w:r>
            <w:r w:rsidR="00496B91" w:rsidRPr="00850822">
              <w:rPr>
                <w:sz w:val="20"/>
              </w:rPr>
              <w:t>, 09/11/2020</w:t>
            </w:r>
          </w:p>
          <w:p w14:paraId="14097C40" w14:textId="6BF7EEE0" w:rsidR="00496B91"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"https://mentor.ieee.org/802.11/dcn/20/11-20-1448-02-00be-pdt-resource-unit-interleaving-f</w:instrText>
            </w:r>
            <w:r>
              <w:rPr>
                <w:rStyle w:val="Hyperlink"/>
                <w:color w:val="auto"/>
                <w:sz w:val="20"/>
              </w:rPr>
              <w:instrText xml:space="preserve">or-rus-and-multipe-rus.docx" </w:instrText>
            </w:r>
            <w:r>
              <w:rPr>
                <w:rStyle w:val="Hyperlink"/>
                <w:color w:val="auto"/>
                <w:sz w:val="20"/>
              </w:rPr>
              <w:fldChar w:fldCharType="separate"/>
            </w:r>
            <w:r w:rsidR="00496B91" w:rsidRPr="00850822">
              <w:rPr>
                <w:rStyle w:val="Hyperlink"/>
                <w:color w:val="auto"/>
                <w:sz w:val="20"/>
              </w:rPr>
              <w:t>20/1448r2</w:t>
            </w:r>
            <w:r>
              <w:rPr>
                <w:rStyle w:val="Hyperlink"/>
                <w:color w:val="auto"/>
                <w:sz w:val="20"/>
              </w:rPr>
              <w:fldChar w:fldCharType="end"/>
            </w:r>
            <w:r w:rsidR="00496B91" w:rsidRPr="00850822">
              <w:rPr>
                <w:sz w:val="20"/>
              </w:rPr>
              <w:t>, 09/11/2020</w:t>
            </w:r>
          </w:p>
          <w:p w14:paraId="2193F73F" w14:textId="138905E8" w:rsidR="005C76C2"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"https://mentor.ieee.org/802.11/dcn/20/11-20-1448-03-00be-pdt-resource-unit-interleaving-for-rus-and-multipe-rus.docx" </w:instrText>
            </w:r>
            <w:r>
              <w:rPr>
                <w:rStyle w:val="Hyperlink"/>
                <w:color w:val="auto"/>
                <w:sz w:val="20"/>
              </w:rPr>
              <w:fldChar w:fldCharType="separate"/>
            </w:r>
            <w:r w:rsidR="005C76C2" w:rsidRPr="00850822">
              <w:rPr>
                <w:rStyle w:val="Hyperlink"/>
                <w:color w:val="auto"/>
                <w:sz w:val="20"/>
              </w:rPr>
              <w:t>20/1448r3</w:t>
            </w:r>
            <w:r>
              <w:rPr>
                <w:rStyle w:val="Hyperlink"/>
                <w:color w:val="auto"/>
                <w:sz w:val="20"/>
              </w:rPr>
              <w:fldChar w:fldCharType="end"/>
            </w:r>
            <w:r w:rsidR="005C76C2" w:rsidRPr="00850822">
              <w:rPr>
                <w:sz w:val="20"/>
              </w:rPr>
              <w:t>, 09/15/2020</w:t>
            </w:r>
          </w:p>
          <w:p w14:paraId="0AB45CD7" w14:textId="0B49E3AA" w:rsidR="005C76C2"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w:instrText>
            </w:r>
            <w:r>
              <w:rPr>
                <w:rStyle w:val="Hyperlink"/>
                <w:color w:val="auto"/>
                <w:sz w:val="20"/>
              </w:rPr>
              <w:instrText xml:space="preserve">20/11-20-1448-04-00be-pdt-resource-unit-interleaving-for-rus-and-multipe-rus.docx" </w:instrText>
            </w:r>
            <w:r>
              <w:rPr>
                <w:rStyle w:val="Hyperlink"/>
                <w:color w:val="auto"/>
                <w:sz w:val="20"/>
              </w:rPr>
              <w:fldChar w:fldCharType="separate"/>
            </w:r>
            <w:r w:rsidR="005C76C2" w:rsidRPr="00850822">
              <w:rPr>
                <w:rStyle w:val="Hyperlink"/>
                <w:color w:val="auto"/>
                <w:sz w:val="20"/>
              </w:rPr>
              <w:t>20/1448r4</w:t>
            </w:r>
            <w:r>
              <w:rPr>
                <w:rStyle w:val="Hyperlink"/>
                <w:color w:val="auto"/>
                <w:sz w:val="20"/>
              </w:rPr>
              <w:fldChar w:fldCharType="end"/>
            </w:r>
            <w:r w:rsidR="005C76C2" w:rsidRPr="00850822">
              <w:rPr>
                <w:sz w:val="20"/>
              </w:rPr>
              <w:t>, 09/15/2020</w:t>
            </w:r>
          </w:p>
          <w:p w14:paraId="05AFEAEC" w14:textId="4F13E5E8" w:rsidR="006E6D98"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"https://mentor.ieee.org/802.11/dcn/20/11-20-1448-05-00be-pdt-resource-unit-interleaving-for-rus-and-multipe-rus.docx" </w:instrText>
            </w:r>
            <w:r>
              <w:rPr>
                <w:rStyle w:val="Hyperlink"/>
                <w:color w:val="auto"/>
                <w:sz w:val="20"/>
              </w:rPr>
              <w:fldChar w:fldCharType="separate"/>
            </w:r>
            <w:r w:rsidR="006E6D98" w:rsidRPr="00850822">
              <w:rPr>
                <w:rStyle w:val="Hyperlink"/>
                <w:color w:val="auto"/>
                <w:sz w:val="20"/>
              </w:rPr>
              <w:t>20/1448r5</w:t>
            </w:r>
            <w:r>
              <w:rPr>
                <w:rStyle w:val="Hyperlink"/>
                <w:color w:val="auto"/>
                <w:sz w:val="20"/>
              </w:rPr>
              <w:fldChar w:fldCharType="end"/>
            </w:r>
            <w:r w:rsidR="006E6D98" w:rsidRPr="00850822">
              <w:rPr>
                <w:sz w:val="20"/>
              </w:rPr>
              <w:t>, 09/21/2020</w:t>
            </w:r>
          </w:p>
          <w:p w14:paraId="3DA6F802" w14:textId="77777777" w:rsidR="00F2417E"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"https://mentor.ieee.org/802.11/dcn/20/11-20-1448-06-00be-pdt-resource-unit-interleaving-for-rus-and-multipe-rus.docx" </w:instrText>
            </w:r>
            <w:r>
              <w:rPr>
                <w:rStyle w:val="Hyperlink"/>
                <w:color w:val="auto"/>
                <w:sz w:val="20"/>
              </w:rPr>
              <w:fldChar w:fldCharType="separate"/>
            </w:r>
            <w:r w:rsidR="00B0207E" w:rsidRPr="00850822">
              <w:rPr>
                <w:rStyle w:val="Hyperlink"/>
                <w:color w:val="auto"/>
                <w:sz w:val="20"/>
              </w:rPr>
              <w:t>20/1448r6</w:t>
            </w:r>
            <w:r>
              <w:rPr>
                <w:rStyle w:val="Hyperlink"/>
                <w:color w:val="auto"/>
                <w:sz w:val="20"/>
              </w:rPr>
              <w:fldChar w:fldCharType="end"/>
            </w:r>
            <w:r w:rsidR="00B0207E" w:rsidRPr="00850822">
              <w:rPr>
                <w:sz w:val="20"/>
              </w:rPr>
              <w:t>, 09/21/2020</w:t>
            </w:r>
          </w:p>
          <w:p w14:paraId="20286E98" w14:textId="49853679" w:rsidR="000B27BA" w:rsidRPr="00850822" w:rsidRDefault="00585FAA" w:rsidP="000B27BA">
            <w:pPr>
              <w:rPr>
                <w:sz w:val="20"/>
              </w:rPr>
            </w:pPr>
            <w:r>
              <w:rPr>
                <w:rStyle w:val="Hyperlink"/>
                <w:color w:val="auto"/>
                <w:sz w:val="20"/>
              </w:rPr>
              <w:fldChar w:fldCharType="begin"/>
            </w:r>
            <w:r>
              <w:rPr>
                <w:rStyle w:val="Hyperlink"/>
                <w:color w:val="auto"/>
                <w:sz w:val="20"/>
              </w:rPr>
              <w:instrText xml:space="preserve"> HYPERLINK "https://mentor.ieee.org/802.11/dcn/20/11-20-1448-07-00be-pdt-resource-unit-interle</w:instrText>
            </w:r>
            <w:r>
              <w:rPr>
                <w:rStyle w:val="Hyperlink"/>
                <w:color w:val="auto"/>
                <w:sz w:val="20"/>
              </w:rPr>
              <w:instrText xml:space="preserve">aving-for-rus-and-multipe-rus.docx" </w:instrText>
            </w:r>
            <w:r>
              <w:rPr>
                <w:rStyle w:val="Hyperlink"/>
                <w:color w:val="auto"/>
                <w:sz w:val="20"/>
              </w:rPr>
              <w:fldChar w:fldCharType="separate"/>
            </w:r>
            <w:r w:rsidR="00AD0F43" w:rsidRPr="00850822">
              <w:rPr>
                <w:rStyle w:val="Hyperlink"/>
                <w:color w:val="auto"/>
                <w:sz w:val="20"/>
              </w:rPr>
              <w:t>20/1448r7</w:t>
            </w:r>
            <w:r>
              <w:rPr>
                <w:rStyle w:val="Hyperlink"/>
                <w:color w:val="auto"/>
                <w:sz w:val="20"/>
              </w:rPr>
              <w:fldChar w:fldCharType="end"/>
            </w:r>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585FAA" w:rsidP="0051666D">
            <w:pPr>
              <w:rPr>
                <w:sz w:val="20"/>
              </w:rPr>
            </w:pPr>
            <w:r>
              <w:rPr>
                <w:rStyle w:val="Hyperlink"/>
                <w:color w:val="auto"/>
                <w:sz w:val="20"/>
              </w:rPr>
              <w:fldChar w:fldCharType="begin"/>
            </w:r>
            <w:r>
              <w:rPr>
                <w:rStyle w:val="Hyperlink"/>
                <w:color w:val="auto"/>
                <w:sz w:val="20"/>
              </w:rPr>
              <w:instrText xml:space="preserve"> HYPERLINK "https://mentor.ieee.org/802.11/dcn/20/11-20-1448-06-00be-pdt-resource-unit-interleaving-for-rus-and-multipe-rus.docx" </w:instrText>
            </w:r>
            <w:r>
              <w:rPr>
                <w:rStyle w:val="Hyperlink"/>
                <w:color w:val="auto"/>
                <w:sz w:val="20"/>
              </w:rPr>
              <w:fldChar w:fldCharType="separate"/>
            </w:r>
            <w:r w:rsidR="0051666D" w:rsidRPr="00850822">
              <w:rPr>
                <w:rStyle w:val="Hyperlink"/>
                <w:color w:val="auto"/>
                <w:sz w:val="20"/>
              </w:rPr>
              <w:t>20/1448r6</w:t>
            </w:r>
            <w:r>
              <w:rPr>
                <w:rStyle w:val="Hyperlink"/>
                <w:color w:val="auto"/>
                <w:sz w:val="20"/>
              </w:rPr>
              <w:fldChar w:fldCharType="end"/>
            </w:r>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585FAA" w:rsidP="00597DCE">
            <w:pPr>
              <w:rPr>
                <w:sz w:val="20"/>
              </w:rPr>
            </w:pPr>
            <w:r>
              <w:rPr>
                <w:rStyle w:val="Hyperlink"/>
                <w:color w:val="auto"/>
                <w:sz w:val="20"/>
              </w:rPr>
              <w:fldChar w:fldCharType="begin"/>
            </w:r>
            <w:r>
              <w:rPr>
                <w:rStyle w:val="Hyperlink"/>
                <w:color w:val="auto"/>
                <w:sz w:val="20"/>
              </w:rPr>
              <w:instrText xml:space="preserve"> HYPERLINK "https://mentor.ieee.org/802.11/dcn/20/11-20-1448-07-00be-pdt-resource-unit-interleaving-for-rus-and-multipe-rus.docx" </w:instrText>
            </w:r>
            <w:r>
              <w:rPr>
                <w:rStyle w:val="Hyperlink"/>
                <w:color w:val="auto"/>
                <w:sz w:val="20"/>
              </w:rPr>
              <w:fldChar w:fldCharType="separate"/>
            </w:r>
            <w:r w:rsidR="00597DCE" w:rsidRPr="00850822">
              <w:rPr>
                <w:rStyle w:val="Hyperlink"/>
                <w:color w:val="auto"/>
                <w:sz w:val="20"/>
              </w:rPr>
              <w:t>20/1448r7</w:t>
            </w:r>
            <w:r>
              <w:rPr>
                <w:rStyle w:val="Hyperlink"/>
                <w:color w:val="auto"/>
                <w:sz w:val="20"/>
              </w:rPr>
              <w:fldChar w:fldCharType="end"/>
            </w:r>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Change w:id="218" w:author="Edward Au" w:date="2020-10-15T09:53:00Z">
              <w:tcPr>
                <w:tcW w:w="2212" w:type="dxa"/>
              </w:tcPr>
            </w:tcPrChange>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AD6B4E">
        <w:trPr>
          <w:trHeight w:val="257"/>
          <w:trPrChange w:id="219" w:author="Edward Au" w:date="2020-10-15T09:53:00Z">
            <w:trPr>
              <w:trHeight w:val="257"/>
            </w:trPr>
          </w:trPrChange>
        </w:trPr>
        <w:tc>
          <w:tcPr>
            <w:tcW w:w="1274" w:type="dxa"/>
            <w:tcPrChange w:id="220" w:author="Edward Au" w:date="2020-10-15T09:53:00Z">
              <w:tcPr>
                <w:tcW w:w="1274" w:type="dxa"/>
                <w:gridSpan w:val="2"/>
              </w:tcPr>
            </w:tcPrChange>
          </w:tcPr>
          <w:p w14:paraId="66AE6ACD" w14:textId="0F9AE654" w:rsidR="00E7555D" w:rsidRPr="00C24794" w:rsidRDefault="00E7555D" w:rsidP="006656CF">
            <w:pPr>
              <w:rPr>
                <w:color w:val="00B050"/>
                <w:sz w:val="20"/>
              </w:rPr>
            </w:pPr>
            <w:r w:rsidRPr="00C24794">
              <w:rPr>
                <w:color w:val="00B050"/>
                <w:sz w:val="20"/>
              </w:rPr>
              <w:t>PHY</w:t>
            </w:r>
          </w:p>
        </w:tc>
        <w:tc>
          <w:tcPr>
            <w:tcW w:w="1968" w:type="dxa"/>
            <w:tcPrChange w:id="221" w:author="Edward Au" w:date="2020-10-15T09:53:00Z">
              <w:tcPr>
                <w:tcW w:w="1968" w:type="dxa"/>
                <w:gridSpan w:val="2"/>
              </w:tcPr>
            </w:tcPrChange>
          </w:tcPr>
          <w:p w14:paraId="4C442731" w14:textId="380DC603" w:rsidR="00E7555D" w:rsidRPr="00C24794" w:rsidRDefault="00E7555D" w:rsidP="006656CF">
            <w:pPr>
              <w:rPr>
                <w:color w:val="00B050"/>
                <w:sz w:val="20"/>
              </w:rPr>
            </w:pPr>
            <w:r w:rsidRPr="00C24794">
              <w:rPr>
                <w:color w:val="00B050"/>
                <w:sz w:val="20"/>
              </w:rPr>
              <w:t>Pilot</w:t>
            </w:r>
          </w:p>
        </w:tc>
        <w:tc>
          <w:tcPr>
            <w:tcW w:w="1562" w:type="dxa"/>
            <w:tcPrChange w:id="222" w:author="Edward Au" w:date="2020-10-15T09:53:00Z">
              <w:tcPr>
                <w:tcW w:w="1562" w:type="dxa"/>
              </w:tcPr>
            </w:tcPrChange>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Change w:id="223" w:author="Edward Au" w:date="2020-10-15T09:53:00Z">
              <w:tcPr>
                <w:tcW w:w="2706" w:type="dxa"/>
              </w:tcPr>
            </w:tcPrChange>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Change w:id="224" w:author="Edward Au" w:date="2020-10-15T09:53:00Z">
              <w:tcPr>
                <w:tcW w:w="1594" w:type="dxa"/>
                <w:gridSpan w:val="2"/>
              </w:tcPr>
            </w:tcPrChange>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Change w:id="225" w:author="Edward Au" w:date="2020-10-15T09:53:00Z">
              <w:tcPr>
                <w:tcW w:w="2344" w:type="dxa"/>
              </w:tcPr>
            </w:tcPrChange>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585FAA" w:rsidP="00752A86">
            <w:pPr>
              <w:rPr>
                <w:sz w:val="20"/>
              </w:rPr>
            </w:pPr>
            <w:r>
              <w:rPr>
                <w:rStyle w:val="Hyperlink"/>
                <w:color w:val="auto"/>
                <w:sz w:val="20"/>
              </w:rPr>
              <w:fldChar w:fldCharType="begin"/>
            </w:r>
            <w:r>
              <w:rPr>
                <w:rStyle w:val="Hyperlink"/>
                <w:color w:val="auto"/>
                <w:sz w:val="20"/>
              </w:rPr>
              <w:instrText xml:space="preserve"> HYPERLINK "https://mentor.ieee.org/802.11/dcn/20/11-20-1351-00-00be-pdt-phy-pilot.docx" </w:instrText>
            </w:r>
            <w:r>
              <w:rPr>
                <w:rStyle w:val="Hyperlink"/>
                <w:color w:val="auto"/>
                <w:sz w:val="20"/>
              </w:rPr>
              <w:fldChar w:fldCharType="separate"/>
            </w:r>
            <w:r w:rsidR="003E4D0A" w:rsidRPr="00850822">
              <w:rPr>
                <w:rStyle w:val="Hyperlink"/>
                <w:color w:val="auto"/>
                <w:sz w:val="20"/>
              </w:rPr>
              <w:t>20/1351r0</w:t>
            </w:r>
            <w:r>
              <w:rPr>
                <w:rStyle w:val="Hyperlink"/>
                <w:color w:val="auto"/>
                <w:sz w:val="20"/>
              </w:rPr>
              <w:fldChar w:fldCharType="end"/>
            </w:r>
            <w:r w:rsidR="003E4D0A" w:rsidRPr="00850822">
              <w:rPr>
                <w:sz w:val="20"/>
              </w:rPr>
              <w:t>, 08/29/2020</w:t>
            </w:r>
          </w:p>
          <w:p w14:paraId="18504D0B" w14:textId="329CB633" w:rsidR="0002243F" w:rsidRPr="00850822" w:rsidRDefault="00585FAA" w:rsidP="00752A86">
            <w:pPr>
              <w:rPr>
                <w:sz w:val="20"/>
              </w:rPr>
            </w:pPr>
            <w:r>
              <w:rPr>
                <w:rStyle w:val="Hyperlink"/>
                <w:color w:val="auto"/>
                <w:sz w:val="20"/>
              </w:rPr>
              <w:fldChar w:fldCharType="begin"/>
            </w:r>
            <w:r>
              <w:rPr>
                <w:rStyle w:val="Hyperlink"/>
                <w:color w:val="auto"/>
                <w:sz w:val="20"/>
              </w:rPr>
              <w:instrText xml:space="preserve"> HYPERLINK "https://mentor.ieee.org/802.11/dcn/20/11-20-1351-01-00be-pdt-phy-pilot.docx" </w:instrText>
            </w:r>
            <w:r>
              <w:rPr>
                <w:rStyle w:val="Hyperlink"/>
                <w:color w:val="auto"/>
                <w:sz w:val="20"/>
              </w:rPr>
              <w:fldChar w:fldCharType="separate"/>
            </w:r>
            <w:r w:rsidR="0002243F" w:rsidRPr="00850822">
              <w:rPr>
                <w:rStyle w:val="Hyperlink"/>
                <w:color w:val="auto"/>
                <w:sz w:val="20"/>
              </w:rPr>
              <w:t>20/1351r1</w:t>
            </w:r>
            <w:r>
              <w:rPr>
                <w:rStyle w:val="Hyperlink"/>
                <w:color w:val="auto"/>
                <w:sz w:val="20"/>
              </w:rPr>
              <w:fldChar w:fldCharType="end"/>
            </w:r>
            <w:r w:rsidR="0002243F" w:rsidRPr="00850822">
              <w:rPr>
                <w:sz w:val="20"/>
              </w:rPr>
              <w:t>, 09/11/2020</w:t>
            </w:r>
          </w:p>
          <w:p w14:paraId="5406BAFC" w14:textId="73598098" w:rsidR="0024226C" w:rsidRPr="00850822" w:rsidRDefault="00585FAA" w:rsidP="00752A86">
            <w:pPr>
              <w:rPr>
                <w:sz w:val="20"/>
              </w:rPr>
            </w:pPr>
            <w:r>
              <w:rPr>
                <w:rStyle w:val="Hyperlink"/>
                <w:color w:val="auto"/>
                <w:sz w:val="20"/>
              </w:rPr>
              <w:fldChar w:fldCharType="begin"/>
            </w:r>
            <w:r>
              <w:rPr>
                <w:rStyle w:val="Hyperlink"/>
                <w:color w:val="auto"/>
                <w:sz w:val="20"/>
              </w:rPr>
              <w:instrText xml:space="preserve"> HYPERLINK "https://mentor.ieee.org/802.11/dcn/20/11-20-1351-02-00be-pdt-phy-pilot.docx" </w:instrText>
            </w:r>
            <w:r>
              <w:rPr>
                <w:rStyle w:val="Hyperlink"/>
                <w:color w:val="auto"/>
                <w:sz w:val="20"/>
              </w:rPr>
              <w:fldChar w:fldCharType="separate"/>
            </w:r>
            <w:r w:rsidR="0024226C" w:rsidRPr="00850822">
              <w:rPr>
                <w:rStyle w:val="Hyperlink"/>
                <w:color w:val="auto"/>
                <w:sz w:val="20"/>
              </w:rPr>
              <w:t>20/1351r2</w:t>
            </w:r>
            <w:r>
              <w:rPr>
                <w:rStyle w:val="Hyperlink"/>
                <w:color w:val="auto"/>
                <w:sz w:val="20"/>
              </w:rPr>
              <w:fldChar w:fldCharType="end"/>
            </w:r>
            <w:r w:rsidR="0024226C" w:rsidRPr="00850822">
              <w:rPr>
                <w:sz w:val="20"/>
              </w:rPr>
              <w:t>, 09/13/2020</w:t>
            </w:r>
          </w:p>
          <w:p w14:paraId="2C79AD87" w14:textId="39F6573E" w:rsidR="00F03C0B" w:rsidRPr="00850822" w:rsidRDefault="00585FAA" w:rsidP="00752A86">
            <w:pPr>
              <w:rPr>
                <w:sz w:val="20"/>
              </w:rPr>
            </w:pPr>
            <w:r>
              <w:rPr>
                <w:rStyle w:val="Hyperlink"/>
                <w:color w:val="auto"/>
                <w:sz w:val="20"/>
              </w:rPr>
              <w:fldChar w:fldCharType="begin"/>
            </w:r>
            <w:r>
              <w:rPr>
                <w:rStyle w:val="Hyperlink"/>
                <w:color w:val="auto"/>
                <w:sz w:val="20"/>
              </w:rPr>
              <w:instrText xml:space="preserve"> HYPERLINK "https://mentor.ieee.org/802.11/dcn/20/11-20-1351-03-00be-pdt-phy-pilot.docx" </w:instrText>
            </w:r>
            <w:r>
              <w:rPr>
                <w:rStyle w:val="Hyperlink"/>
                <w:color w:val="auto"/>
                <w:sz w:val="20"/>
              </w:rPr>
              <w:fldChar w:fldCharType="separate"/>
            </w:r>
            <w:r w:rsidR="00F03C0B" w:rsidRPr="00850822">
              <w:rPr>
                <w:rStyle w:val="Hyperlink"/>
                <w:color w:val="auto"/>
                <w:sz w:val="20"/>
              </w:rPr>
              <w:t>20/1351r3</w:t>
            </w:r>
            <w:r>
              <w:rPr>
                <w:rStyle w:val="Hyperlink"/>
                <w:color w:val="auto"/>
                <w:sz w:val="20"/>
              </w:rPr>
              <w:fldChar w:fldCharType="end"/>
            </w:r>
            <w:r w:rsidR="00F03C0B" w:rsidRPr="00850822">
              <w:rPr>
                <w:sz w:val="20"/>
              </w:rPr>
              <w:t>, 09/14/2020</w:t>
            </w:r>
          </w:p>
          <w:p w14:paraId="58B879AB" w14:textId="3CA56552" w:rsidR="00574666" w:rsidRPr="00850822" w:rsidRDefault="00585FAA" w:rsidP="00752A86">
            <w:pPr>
              <w:rPr>
                <w:sz w:val="20"/>
              </w:rPr>
            </w:pPr>
            <w:r>
              <w:rPr>
                <w:rStyle w:val="Hyperlink"/>
                <w:color w:val="auto"/>
                <w:sz w:val="20"/>
              </w:rPr>
              <w:fldChar w:fldCharType="begin"/>
            </w:r>
            <w:r>
              <w:rPr>
                <w:rStyle w:val="Hyperlink"/>
                <w:color w:val="auto"/>
                <w:sz w:val="20"/>
              </w:rPr>
              <w:instrText xml:space="preserve"> HYPERLINK "https://mentor.ieee.org/802.11/dcn/20/11-20-1351-04-00be-pdt-phy-pilot.docx" </w:instrText>
            </w:r>
            <w:r>
              <w:rPr>
                <w:rStyle w:val="Hyperlink"/>
                <w:color w:val="auto"/>
                <w:sz w:val="20"/>
              </w:rPr>
              <w:fldChar w:fldCharType="separate"/>
            </w:r>
            <w:r w:rsidR="00574666" w:rsidRPr="00850822">
              <w:rPr>
                <w:rStyle w:val="Hyperlink"/>
                <w:color w:val="auto"/>
                <w:sz w:val="20"/>
              </w:rPr>
              <w:t>20/1351r4</w:t>
            </w:r>
            <w:r>
              <w:rPr>
                <w:rStyle w:val="Hyperlink"/>
                <w:color w:val="auto"/>
                <w:sz w:val="20"/>
              </w:rPr>
              <w:fldChar w:fldCharType="end"/>
            </w:r>
            <w:r w:rsidR="00574666" w:rsidRPr="00850822">
              <w:rPr>
                <w:sz w:val="20"/>
              </w:rPr>
              <w:t>, 09/21/2020</w:t>
            </w:r>
          </w:p>
          <w:p w14:paraId="70E43409" w14:textId="59A74B50" w:rsidR="001F4E2D" w:rsidRPr="00850822" w:rsidRDefault="00585FAA" w:rsidP="00752A86">
            <w:pPr>
              <w:rPr>
                <w:sz w:val="20"/>
              </w:rPr>
            </w:pPr>
            <w:r>
              <w:rPr>
                <w:rStyle w:val="Hyperlink"/>
                <w:color w:val="auto"/>
                <w:sz w:val="20"/>
              </w:rPr>
              <w:fldChar w:fldCharType="begin"/>
            </w:r>
            <w:r>
              <w:rPr>
                <w:rStyle w:val="Hyperlink"/>
                <w:color w:val="auto"/>
                <w:sz w:val="20"/>
              </w:rPr>
              <w:instrText xml:space="preserve"> HYPERLINK "https://mentor.ieee.org/802.11/dcn/20/11-20-1351-05-00be-pdt-phy-pilot.docx" </w:instrText>
            </w:r>
            <w:r>
              <w:rPr>
                <w:rStyle w:val="Hyperlink"/>
                <w:color w:val="auto"/>
                <w:sz w:val="20"/>
              </w:rPr>
              <w:fldChar w:fldCharType="separate"/>
            </w:r>
            <w:r w:rsidR="001F4E2D" w:rsidRPr="00850822">
              <w:rPr>
                <w:rStyle w:val="Hyperlink"/>
                <w:color w:val="auto"/>
                <w:sz w:val="20"/>
              </w:rPr>
              <w:t>20/1351r5</w:t>
            </w:r>
            <w:r>
              <w:rPr>
                <w:rStyle w:val="Hyperlink"/>
                <w:color w:val="auto"/>
                <w:sz w:val="20"/>
              </w:rPr>
              <w:fldChar w:fldCharType="end"/>
            </w:r>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585FAA" w:rsidP="00863501">
            <w:pPr>
              <w:rPr>
                <w:sz w:val="20"/>
              </w:rPr>
            </w:pPr>
            <w:r>
              <w:rPr>
                <w:rStyle w:val="Hyperlink"/>
                <w:color w:val="auto"/>
                <w:sz w:val="20"/>
              </w:rPr>
              <w:fldChar w:fldCharType="begin"/>
            </w:r>
            <w:r>
              <w:rPr>
                <w:rStyle w:val="Hyperlink"/>
                <w:color w:val="auto"/>
                <w:sz w:val="20"/>
              </w:rPr>
              <w:instrText xml:space="preserve"> HYPERLINK "https://mentor.ieee.org/802.11/dcn/20/11-20-1351-04-00be-pdt-phy-pilot.docx" </w:instrText>
            </w:r>
            <w:r>
              <w:rPr>
                <w:rStyle w:val="Hyperlink"/>
                <w:color w:val="auto"/>
                <w:sz w:val="20"/>
              </w:rPr>
              <w:fldChar w:fldCharType="separate"/>
            </w:r>
            <w:r w:rsidR="00863501" w:rsidRPr="00850822">
              <w:rPr>
                <w:rStyle w:val="Hyperlink"/>
                <w:color w:val="auto"/>
                <w:sz w:val="20"/>
              </w:rPr>
              <w:t>20/1351r4</w:t>
            </w:r>
            <w:r>
              <w:rPr>
                <w:rStyle w:val="Hyperlink"/>
                <w:color w:val="auto"/>
                <w:sz w:val="20"/>
              </w:rPr>
              <w:fldChar w:fldCharType="end"/>
            </w:r>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585FAA" w:rsidP="000B7268">
            <w:pPr>
              <w:rPr>
                <w:sz w:val="20"/>
              </w:rPr>
            </w:pPr>
            <w:r>
              <w:rPr>
                <w:rStyle w:val="Hyperlink"/>
                <w:color w:val="auto"/>
                <w:sz w:val="20"/>
              </w:rPr>
              <w:fldChar w:fldCharType="begin"/>
            </w:r>
            <w:r>
              <w:rPr>
                <w:rStyle w:val="Hyperlink"/>
                <w:color w:val="auto"/>
                <w:sz w:val="20"/>
              </w:rPr>
              <w:instrText xml:space="preserve"> HYPERLINK "https://mentor.ieee.org/802.11/dcn/20/11-20-1351-05-00be-pdt-phy-pilot.docx" </w:instrText>
            </w:r>
            <w:r>
              <w:rPr>
                <w:rStyle w:val="Hyperlink"/>
                <w:color w:val="auto"/>
                <w:sz w:val="20"/>
              </w:rPr>
              <w:fldChar w:fldCharType="separate"/>
            </w:r>
            <w:r w:rsidR="000B7268" w:rsidRPr="00850822">
              <w:rPr>
                <w:rStyle w:val="Hyperlink"/>
                <w:color w:val="auto"/>
                <w:sz w:val="20"/>
              </w:rPr>
              <w:t>20/1351r5</w:t>
            </w:r>
            <w:r>
              <w:rPr>
                <w:rStyle w:val="Hyperlink"/>
                <w:color w:val="auto"/>
                <w:sz w:val="20"/>
              </w:rPr>
              <w:fldChar w:fldCharType="end"/>
            </w:r>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Change w:id="226" w:author="Edward Au" w:date="2020-10-15T09:53:00Z">
              <w:tcPr>
                <w:tcW w:w="2212" w:type="dxa"/>
              </w:tcPr>
            </w:tcPrChange>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AD6B4E">
        <w:trPr>
          <w:trHeight w:val="271"/>
          <w:trPrChange w:id="227" w:author="Edward Au" w:date="2020-10-15T09:53:00Z">
            <w:trPr>
              <w:trHeight w:val="271"/>
            </w:trPr>
          </w:trPrChange>
        </w:trPr>
        <w:tc>
          <w:tcPr>
            <w:tcW w:w="1274" w:type="dxa"/>
            <w:tcPrChange w:id="228" w:author="Edward Au" w:date="2020-10-15T09:53:00Z">
              <w:tcPr>
                <w:tcW w:w="1274" w:type="dxa"/>
                <w:gridSpan w:val="2"/>
              </w:tcPr>
            </w:tcPrChange>
          </w:tcPr>
          <w:p w14:paraId="2CBF4C25" w14:textId="06E74694" w:rsidR="00E7555D" w:rsidRPr="00D524B2" w:rsidRDefault="00E7555D" w:rsidP="006656CF">
            <w:pPr>
              <w:rPr>
                <w:color w:val="00B050"/>
                <w:sz w:val="20"/>
              </w:rPr>
            </w:pPr>
            <w:r w:rsidRPr="00D524B2">
              <w:rPr>
                <w:color w:val="00B050"/>
                <w:sz w:val="20"/>
              </w:rPr>
              <w:lastRenderedPageBreak/>
              <w:t>PHY</w:t>
            </w:r>
          </w:p>
        </w:tc>
        <w:tc>
          <w:tcPr>
            <w:tcW w:w="1968" w:type="dxa"/>
            <w:tcPrChange w:id="229" w:author="Edward Au" w:date="2020-10-15T09:53:00Z">
              <w:tcPr>
                <w:tcW w:w="1968" w:type="dxa"/>
                <w:gridSpan w:val="2"/>
              </w:tcPr>
            </w:tcPrChange>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Change w:id="230" w:author="Edward Au" w:date="2020-10-15T09:53:00Z">
              <w:tcPr>
                <w:tcW w:w="1562" w:type="dxa"/>
              </w:tcPr>
            </w:tcPrChange>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Change w:id="231" w:author="Edward Au" w:date="2020-10-15T09:53:00Z">
              <w:tcPr>
                <w:tcW w:w="2706" w:type="dxa"/>
              </w:tcPr>
            </w:tcPrChange>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Change w:id="232" w:author="Edward Au" w:date="2020-10-15T09:53:00Z">
              <w:tcPr>
                <w:tcW w:w="1594" w:type="dxa"/>
                <w:gridSpan w:val="2"/>
              </w:tcPr>
            </w:tcPrChange>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Change w:id="233" w:author="Edward Au" w:date="2020-10-15T09:53:00Z">
              <w:tcPr>
                <w:tcW w:w="2344" w:type="dxa"/>
              </w:tcPr>
            </w:tcPrChange>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585FAA" w:rsidP="00A31B6D">
            <w:pPr>
              <w:rPr>
                <w:sz w:val="20"/>
              </w:rPr>
            </w:pPr>
            <w:r>
              <w:rPr>
                <w:rStyle w:val="Hyperlink"/>
                <w:color w:val="auto"/>
                <w:sz w:val="20"/>
              </w:rPr>
              <w:fldChar w:fldCharType="begin"/>
            </w:r>
            <w:r>
              <w:rPr>
                <w:rStyle w:val="Hyperlink"/>
                <w:color w:val="auto"/>
                <w:sz w:val="20"/>
              </w:rPr>
              <w:instrText xml:space="preserve"> HYPERLINK "https://mentor.ieee.org/802.11/dcn/20/11-20-1349-00-00be-pdt-constellation-mapping.docx" </w:instrText>
            </w:r>
            <w:r>
              <w:rPr>
                <w:rStyle w:val="Hyperlink"/>
                <w:color w:val="auto"/>
                <w:sz w:val="20"/>
              </w:rPr>
              <w:fldChar w:fldCharType="separate"/>
            </w:r>
            <w:r w:rsidR="00D47A95" w:rsidRPr="00850822">
              <w:rPr>
                <w:rStyle w:val="Hyperlink"/>
                <w:color w:val="auto"/>
                <w:sz w:val="20"/>
              </w:rPr>
              <w:t>20/1349r0</w:t>
            </w:r>
            <w:r>
              <w:rPr>
                <w:rStyle w:val="Hyperlink"/>
                <w:color w:val="auto"/>
                <w:sz w:val="20"/>
              </w:rPr>
              <w:fldChar w:fldCharType="end"/>
            </w:r>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585FAA" w:rsidP="00A31B6D">
            <w:pPr>
              <w:rPr>
                <w:sz w:val="20"/>
              </w:rPr>
            </w:pPr>
            <w:r>
              <w:rPr>
                <w:rStyle w:val="Hyperlink"/>
                <w:color w:val="auto"/>
                <w:sz w:val="20"/>
              </w:rPr>
              <w:fldChar w:fldCharType="begin"/>
            </w:r>
            <w:r>
              <w:rPr>
                <w:rStyle w:val="Hyperlink"/>
                <w:color w:val="auto"/>
                <w:sz w:val="20"/>
              </w:rPr>
              <w:instrText xml:space="preserve"> HYPERLINK "https://mentor.ieee.org/802.11/dcn/20/11-20-1349-01-00be-pdt-constellation-mapping.docx" </w:instrText>
            </w:r>
            <w:r>
              <w:rPr>
                <w:rStyle w:val="Hyperlink"/>
                <w:color w:val="auto"/>
                <w:sz w:val="20"/>
              </w:rPr>
              <w:fldChar w:fldCharType="separate"/>
            </w:r>
            <w:r w:rsidR="00E94D2F" w:rsidRPr="00850822">
              <w:rPr>
                <w:rStyle w:val="Hyperlink"/>
                <w:color w:val="auto"/>
                <w:sz w:val="20"/>
              </w:rPr>
              <w:t>20/1349r1</w:t>
            </w:r>
            <w:r>
              <w:rPr>
                <w:rStyle w:val="Hyperlink"/>
                <w:color w:val="auto"/>
                <w:sz w:val="20"/>
              </w:rPr>
              <w:fldChar w:fldCharType="end"/>
            </w:r>
            <w:r w:rsidR="00E94D2F" w:rsidRPr="00850822">
              <w:rPr>
                <w:sz w:val="20"/>
              </w:rPr>
              <w:t>, 09/08/2020</w:t>
            </w:r>
          </w:p>
          <w:p w14:paraId="7FB969D4" w14:textId="0267C250" w:rsidR="006F0284" w:rsidRPr="00850822" w:rsidRDefault="00585FAA" w:rsidP="00A31B6D">
            <w:pPr>
              <w:rPr>
                <w:sz w:val="20"/>
              </w:rPr>
            </w:pPr>
            <w:r>
              <w:rPr>
                <w:rStyle w:val="Hyperlink"/>
                <w:color w:val="auto"/>
                <w:sz w:val="20"/>
              </w:rPr>
              <w:fldChar w:fldCharType="begin"/>
            </w:r>
            <w:r>
              <w:rPr>
                <w:rStyle w:val="Hyperlink"/>
                <w:color w:val="auto"/>
                <w:sz w:val="20"/>
              </w:rPr>
              <w:instrText xml:space="preserve"> HYPERLINK "https://mentor.ieee.org/802.11/dcn/20/11-20-1349-02-00be-pdt-constellation-mapping.docx" </w:instrText>
            </w:r>
            <w:r>
              <w:rPr>
                <w:rStyle w:val="Hyperlink"/>
                <w:color w:val="auto"/>
                <w:sz w:val="20"/>
              </w:rPr>
              <w:fldChar w:fldCharType="separate"/>
            </w:r>
            <w:r w:rsidR="006F0284" w:rsidRPr="00850822">
              <w:rPr>
                <w:rStyle w:val="Hyperlink"/>
                <w:color w:val="auto"/>
                <w:sz w:val="20"/>
              </w:rPr>
              <w:t>20/1349r2</w:t>
            </w:r>
            <w:r>
              <w:rPr>
                <w:rStyle w:val="Hyperlink"/>
                <w:color w:val="auto"/>
                <w:sz w:val="20"/>
              </w:rPr>
              <w:fldChar w:fldCharType="end"/>
            </w:r>
            <w:r w:rsidR="006F0284" w:rsidRPr="00850822">
              <w:rPr>
                <w:sz w:val="20"/>
              </w:rPr>
              <w:t>, 09/09/2020</w:t>
            </w:r>
          </w:p>
          <w:p w14:paraId="1FB0636D" w14:textId="4CE31979" w:rsidR="00663829" w:rsidRPr="00850822" w:rsidRDefault="00585FAA" w:rsidP="00A31B6D">
            <w:pPr>
              <w:rPr>
                <w:sz w:val="20"/>
              </w:rPr>
            </w:pPr>
            <w:r>
              <w:rPr>
                <w:rStyle w:val="Hyperlink"/>
                <w:color w:val="auto"/>
                <w:sz w:val="20"/>
              </w:rPr>
              <w:fldChar w:fldCharType="begin"/>
            </w:r>
            <w:r>
              <w:rPr>
                <w:rStyle w:val="Hyperlink"/>
                <w:color w:val="auto"/>
                <w:sz w:val="20"/>
              </w:rPr>
              <w:instrText xml:space="preserve"> HYPERLINK "https://mentor.ieee.org/802.11/dcn/20/11-20-1349-03-00be-pdt-constellation-mapping.docx" </w:instrText>
            </w:r>
            <w:r>
              <w:rPr>
                <w:rStyle w:val="Hyperlink"/>
                <w:color w:val="auto"/>
                <w:sz w:val="20"/>
              </w:rPr>
              <w:fldChar w:fldCharType="separate"/>
            </w:r>
            <w:r w:rsidR="00663829" w:rsidRPr="00850822">
              <w:rPr>
                <w:rStyle w:val="Hyperlink"/>
                <w:color w:val="auto"/>
                <w:sz w:val="20"/>
              </w:rPr>
              <w:t>20/1349r3</w:t>
            </w:r>
            <w:r>
              <w:rPr>
                <w:rStyle w:val="Hyperlink"/>
                <w:color w:val="auto"/>
                <w:sz w:val="20"/>
              </w:rPr>
              <w:fldChar w:fldCharType="end"/>
            </w:r>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585FAA" w:rsidP="00333105">
            <w:pPr>
              <w:rPr>
                <w:sz w:val="20"/>
              </w:rPr>
            </w:pPr>
            <w:r>
              <w:rPr>
                <w:rStyle w:val="Hyperlink"/>
                <w:color w:val="auto"/>
                <w:sz w:val="20"/>
              </w:rPr>
              <w:fldChar w:fldCharType="begin"/>
            </w:r>
            <w:r>
              <w:rPr>
                <w:rStyle w:val="Hyperlink"/>
                <w:color w:val="auto"/>
                <w:sz w:val="20"/>
              </w:rPr>
              <w:instrText xml:space="preserve"> HYPERLINK "https://mentor.ieee.org/802.11/dcn/20/11-20-1349-00-00be-pdt-constellation-mapping.docx" </w:instrText>
            </w:r>
            <w:r>
              <w:rPr>
                <w:rStyle w:val="Hyperlink"/>
                <w:color w:val="auto"/>
                <w:sz w:val="20"/>
              </w:rPr>
              <w:fldChar w:fldCharType="separate"/>
            </w:r>
            <w:r w:rsidR="00333105" w:rsidRPr="00850822">
              <w:rPr>
                <w:rStyle w:val="Hyperlink"/>
                <w:color w:val="auto"/>
                <w:sz w:val="20"/>
              </w:rPr>
              <w:t>20/1349r0</w:t>
            </w:r>
            <w:r>
              <w:rPr>
                <w:rStyle w:val="Hyperlink"/>
                <w:color w:val="auto"/>
                <w:sz w:val="20"/>
              </w:rPr>
              <w:fldChar w:fldCharType="end"/>
            </w:r>
            <w:r w:rsidR="00333105" w:rsidRPr="00850822">
              <w:rPr>
                <w:sz w:val="20"/>
              </w:rPr>
              <w:t>, 08/31/2020</w:t>
            </w:r>
          </w:p>
          <w:p w14:paraId="0F6CB0FF" w14:textId="3EFFFDA7" w:rsidR="00D42AC4" w:rsidRPr="00850822" w:rsidRDefault="00585FAA" w:rsidP="00333105">
            <w:pPr>
              <w:rPr>
                <w:sz w:val="20"/>
              </w:rPr>
            </w:pPr>
            <w:r>
              <w:rPr>
                <w:rStyle w:val="Hyperlink"/>
                <w:color w:val="auto"/>
                <w:sz w:val="20"/>
              </w:rPr>
              <w:fldChar w:fldCharType="begin"/>
            </w:r>
            <w:r>
              <w:rPr>
                <w:rStyle w:val="Hyperlink"/>
                <w:color w:val="auto"/>
                <w:sz w:val="20"/>
              </w:rPr>
              <w:instrText xml:space="preserve"> HYPERLINK "https://mentor.ieee.org/802.11/dcn/20/11-20-1349-02-00be-pdt-constellation-mapping.docx" </w:instrText>
            </w:r>
            <w:r>
              <w:rPr>
                <w:rStyle w:val="Hyperlink"/>
                <w:color w:val="auto"/>
                <w:sz w:val="20"/>
              </w:rPr>
              <w:fldChar w:fldCharType="separate"/>
            </w:r>
            <w:r w:rsidR="00D42AC4" w:rsidRPr="00850822">
              <w:rPr>
                <w:rStyle w:val="Hyperlink"/>
                <w:color w:val="auto"/>
                <w:sz w:val="20"/>
              </w:rPr>
              <w:t>20/1349r2</w:t>
            </w:r>
            <w:r>
              <w:rPr>
                <w:rStyle w:val="Hyperlink"/>
                <w:color w:val="auto"/>
                <w:sz w:val="20"/>
              </w:rPr>
              <w:fldChar w:fldCharType="end"/>
            </w:r>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585FAA" w:rsidP="00A31B6D">
            <w:pPr>
              <w:rPr>
                <w:sz w:val="20"/>
              </w:rPr>
            </w:pPr>
            <w:r>
              <w:rPr>
                <w:rStyle w:val="Hyperlink"/>
                <w:color w:val="auto"/>
                <w:sz w:val="20"/>
              </w:rPr>
              <w:fldChar w:fldCharType="begin"/>
            </w:r>
            <w:r>
              <w:rPr>
                <w:rStyle w:val="Hyperlink"/>
                <w:color w:val="auto"/>
                <w:sz w:val="20"/>
              </w:rPr>
              <w:instrText xml:space="preserve"> HYPERLINK "https://mentor.ieee.org/802.11/dcn/20/11-20-1349-03-00be-pdt-constellation-mapping.docx" </w:instrText>
            </w:r>
            <w:r>
              <w:rPr>
                <w:rStyle w:val="Hyperlink"/>
                <w:color w:val="auto"/>
                <w:sz w:val="20"/>
              </w:rPr>
              <w:fldChar w:fldCharType="separate"/>
            </w:r>
            <w:r w:rsidR="00C14B64" w:rsidRPr="00850822">
              <w:rPr>
                <w:rStyle w:val="Hyperlink"/>
                <w:color w:val="auto"/>
                <w:sz w:val="20"/>
              </w:rPr>
              <w:t>20/1349r3</w:t>
            </w:r>
            <w:r>
              <w:rPr>
                <w:rStyle w:val="Hyperlink"/>
                <w:color w:val="auto"/>
                <w:sz w:val="20"/>
              </w:rPr>
              <w:fldChar w:fldCharType="end"/>
            </w:r>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Change w:id="234" w:author="Edward Au" w:date="2020-10-15T09:53:00Z">
              <w:tcPr>
                <w:tcW w:w="2212" w:type="dxa"/>
              </w:tcPr>
            </w:tcPrChange>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E7555D" w14:paraId="61C28D75" w14:textId="77777777" w:rsidTr="00AD6B4E">
        <w:trPr>
          <w:trHeight w:val="271"/>
          <w:trPrChange w:id="235" w:author="Edward Au" w:date="2020-10-15T09:53:00Z">
            <w:trPr>
              <w:trHeight w:val="271"/>
            </w:trPr>
          </w:trPrChange>
        </w:trPr>
        <w:tc>
          <w:tcPr>
            <w:tcW w:w="1274" w:type="dxa"/>
            <w:tcPrChange w:id="236" w:author="Edward Au" w:date="2020-10-15T09:53:00Z">
              <w:tcPr>
                <w:tcW w:w="1274" w:type="dxa"/>
                <w:gridSpan w:val="2"/>
              </w:tcPr>
            </w:tcPrChange>
          </w:tcPr>
          <w:p w14:paraId="05C5FBDE" w14:textId="23D77891" w:rsidR="00E7555D" w:rsidRPr="009876E6" w:rsidRDefault="00E7555D" w:rsidP="006656CF">
            <w:pPr>
              <w:rPr>
                <w:color w:val="00B050"/>
                <w:sz w:val="20"/>
              </w:rPr>
            </w:pPr>
            <w:r w:rsidRPr="009876E6">
              <w:rPr>
                <w:color w:val="00B050"/>
                <w:sz w:val="20"/>
              </w:rPr>
              <w:t>PHY</w:t>
            </w:r>
          </w:p>
        </w:tc>
        <w:tc>
          <w:tcPr>
            <w:tcW w:w="1968" w:type="dxa"/>
            <w:tcPrChange w:id="237" w:author="Edward Au" w:date="2020-10-15T09:53:00Z">
              <w:tcPr>
                <w:tcW w:w="1968" w:type="dxa"/>
                <w:gridSpan w:val="2"/>
              </w:tcPr>
            </w:tcPrChange>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Change w:id="238" w:author="Edward Au" w:date="2020-10-15T09:53:00Z">
              <w:tcPr>
                <w:tcW w:w="1562" w:type="dxa"/>
              </w:tcPr>
            </w:tcPrChange>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Change w:id="239" w:author="Edward Au" w:date="2020-10-15T09:53:00Z">
              <w:tcPr>
                <w:tcW w:w="2706" w:type="dxa"/>
              </w:tcPr>
            </w:tcPrChange>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Change w:id="240" w:author="Edward Au" w:date="2020-10-15T09:53:00Z">
              <w:tcPr>
                <w:tcW w:w="1594" w:type="dxa"/>
                <w:gridSpan w:val="2"/>
              </w:tcPr>
            </w:tcPrChange>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Change w:id="241" w:author="Edward Au" w:date="2020-10-15T09:53:00Z">
              <w:tcPr>
                <w:tcW w:w="2344" w:type="dxa"/>
              </w:tcPr>
            </w:tcPrChange>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585FAA" w:rsidP="00752A86">
            <w:pPr>
              <w:rPr>
                <w:sz w:val="20"/>
              </w:rPr>
            </w:pPr>
            <w:r>
              <w:rPr>
                <w:rStyle w:val="Hyperlink"/>
                <w:color w:val="auto"/>
                <w:sz w:val="20"/>
              </w:rPr>
              <w:fldChar w:fldCharType="begin"/>
            </w:r>
            <w:r>
              <w:rPr>
                <w:rStyle w:val="Hyperlink"/>
                <w:color w:val="auto"/>
                <w:sz w:val="20"/>
              </w:rPr>
              <w:instrText xml:space="preserve"> HYPERLINK "https://mentor.ieee.org/802.11/dcn/20/11-20-1340-00-00be-pdt-phy-packet-extension.docx" </w:instrText>
            </w:r>
            <w:r>
              <w:rPr>
                <w:rStyle w:val="Hyperlink"/>
                <w:color w:val="auto"/>
                <w:sz w:val="20"/>
              </w:rPr>
              <w:fldChar w:fldCharType="separate"/>
            </w:r>
            <w:r w:rsidR="00FF499B" w:rsidRPr="00850822">
              <w:rPr>
                <w:rStyle w:val="Hyperlink"/>
                <w:color w:val="auto"/>
                <w:sz w:val="20"/>
              </w:rPr>
              <w:t>20/1340r0</w:t>
            </w:r>
            <w:r>
              <w:rPr>
                <w:rStyle w:val="Hyperlink"/>
                <w:color w:val="auto"/>
                <w:sz w:val="20"/>
              </w:rPr>
              <w:fldChar w:fldCharType="end"/>
            </w:r>
            <w:r w:rsidR="00FF499B" w:rsidRPr="00850822">
              <w:rPr>
                <w:sz w:val="20"/>
              </w:rPr>
              <w:t>, 09/07/2020</w:t>
            </w:r>
          </w:p>
          <w:p w14:paraId="17221A84" w14:textId="6FA44E43" w:rsidR="00752A86" w:rsidRPr="00850822" w:rsidRDefault="00585FAA" w:rsidP="00752A86">
            <w:pPr>
              <w:rPr>
                <w:sz w:val="20"/>
              </w:rPr>
            </w:pPr>
            <w:r>
              <w:rPr>
                <w:rStyle w:val="Hyperlink"/>
                <w:color w:val="auto"/>
                <w:sz w:val="20"/>
              </w:rPr>
              <w:fldChar w:fldCharType="begin"/>
            </w:r>
            <w:r>
              <w:rPr>
                <w:rStyle w:val="Hyperlink"/>
                <w:color w:val="auto"/>
                <w:sz w:val="20"/>
              </w:rPr>
              <w:instrText xml:space="preserve"> HYPERLINK "https://mentor.ieee.org/802.11/dcn/20/11-20-1340-01-00be-pdt-phy-packet-extension.docx" </w:instrText>
            </w:r>
            <w:r>
              <w:rPr>
                <w:rStyle w:val="Hyperlink"/>
                <w:color w:val="auto"/>
                <w:sz w:val="20"/>
              </w:rPr>
              <w:fldChar w:fldCharType="separate"/>
            </w:r>
            <w:r w:rsidR="001026AE" w:rsidRPr="00850822">
              <w:rPr>
                <w:rStyle w:val="Hyperlink"/>
                <w:color w:val="auto"/>
                <w:sz w:val="20"/>
              </w:rPr>
              <w:t>20/1340r1</w:t>
            </w:r>
            <w:r>
              <w:rPr>
                <w:rStyle w:val="Hyperlink"/>
                <w:color w:val="auto"/>
                <w:sz w:val="20"/>
              </w:rPr>
              <w:fldChar w:fldCharType="end"/>
            </w:r>
            <w:r w:rsidR="001026AE" w:rsidRPr="00850822">
              <w:rPr>
                <w:sz w:val="20"/>
              </w:rPr>
              <w:t>, 09/09/2020</w:t>
            </w:r>
          </w:p>
          <w:p w14:paraId="43BCEE56" w14:textId="0C94163C" w:rsidR="00985FD4" w:rsidRPr="00850822" w:rsidRDefault="00585FAA" w:rsidP="00752A86">
            <w:pPr>
              <w:rPr>
                <w:sz w:val="20"/>
              </w:rPr>
            </w:pPr>
            <w:r>
              <w:rPr>
                <w:rStyle w:val="Hyperlink"/>
                <w:color w:val="auto"/>
                <w:sz w:val="20"/>
              </w:rPr>
              <w:fldChar w:fldCharType="begin"/>
            </w:r>
            <w:r>
              <w:rPr>
                <w:rStyle w:val="Hyperlink"/>
                <w:color w:val="auto"/>
                <w:sz w:val="20"/>
              </w:rPr>
              <w:instrText xml:space="preserve"> HYPERLINK "https://mentor.ieee.org/802.11/dcn/20/11-20-1340-02-00be-pdt-phy-packet-extension.docx" </w:instrText>
            </w:r>
            <w:r>
              <w:rPr>
                <w:rStyle w:val="Hyperlink"/>
                <w:color w:val="auto"/>
                <w:sz w:val="20"/>
              </w:rPr>
              <w:fldChar w:fldCharType="separate"/>
            </w:r>
            <w:r w:rsidR="001D1A16" w:rsidRPr="00850822">
              <w:rPr>
                <w:rStyle w:val="Hyperlink"/>
                <w:color w:val="auto"/>
                <w:sz w:val="20"/>
              </w:rPr>
              <w:t>20/1340r2</w:t>
            </w:r>
            <w:r>
              <w:rPr>
                <w:rStyle w:val="Hyperlink"/>
                <w:color w:val="auto"/>
                <w:sz w:val="20"/>
              </w:rPr>
              <w:fldChar w:fldCharType="end"/>
            </w:r>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585FAA" w:rsidP="00B255C1">
            <w:pPr>
              <w:rPr>
                <w:sz w:val="20"/>
              </w:rPr>
            </w:pPr>
            <w:r>
              <w:rPr>
                <w:rStyle w:val="Hyperlink"/>
                <w:color w:val="auto"/>
                <w:sz w:val="20"/>
              </w:rPr>
              <w:fldChar w:fldCharType="begin"/>
            </w:r>
            <w:r>
              <w:rPr>
                <w:rStyle w:val="Hyperlink"/>
                <w:color w:val="auto"/>
                <w:sz w:val="20"/>
              </w:rPr>
              <w:instrText xml:space="preserve"> HYPERLINK "https://mentor.ieee.org/802.11/dcn/20/11-20-1340-01-00be-pdt-phy-packet-extension.docx" </w:instrText>
            </w:r>
            <w:r>
              <w:rPr>
                <w:rStyle w:val="Hyperlink"/>
                <w:color w:val="auto"/>
                <w:sz w:val="20"/>
              </w:rPr>
              <w:fldChar w:fldCharType="separate"/>
            </w:r>
            <w:r w:rsidR="00B255C1" w:rsidRPr="00850822">
              <w:rPr>
                <w:rStyle w:val="Hyperlink"/>
                <w:color w:val="auto"/>
                <w:sz w:val="20"/>
              </w:rPr>
              <w:t>20/1340r1</w:t>
            </w:r>
            <w:r>
              <w:rPr>
                <w:rStyle w:val="Hyperlink"/>
                <w:color w:val="auto"/>
                <w:sz w:val="20"/>
              </w:rPr>
              <w:fldChar w:fldCharType="end"/>
            </w:r>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585FAA" w:rsidP="00752A86">
            <w:pPr>
              <w:rPr>
                <w:sz w:val="20"/>
              </w:rPr>
            </w:pPr>
            <w:r>
              <w:rPr>
                <w:rStyle w:val="Hyperlink"/>
                <w:color w:val="auto"/>
                <w:sz w:val="20"/>
              </w:rPr>
              <w:fldChar w:fldCharType="begin"/>
            </w:r>
            <w:r>
              <w:rPr>
                <w:rStyle w:val="Hyperlink"/>
                <w:color w:val="auto"/>
                <w:sz w:val="20"/>
              </w:rPr>
              <w:instrText xml:space="preserve"> HYPERLINK "https://mentor.ieee.org/802.11/dcn/20/11-20-1340-02-00be-pdt-phy-packet-extension.docx" </w:instrText>
            </w:r>
            <w:r>
              <w:rPr>
                <w:rStyle w:val="Hyperlink"/>
                <w:color w:val="auto"/>
                <w:sz w:val="20"/>
              </w:rPr>
              <w:fldChar w:fldCharType="separate"/>
            </w:r>
            <w:r w:rsidR="001D1A16" w:rsidRPr="00850822">
              <w:rPr>
                <w:rStyle w:val="Hyperlink"/>
                <w:color w:val="auto"/>
                <w:sz w:val="20"/>
              </w:rPr>
              <w:t>20/1340r2</w:t>
            </w:r>
            <w:r>
              <w:rPr>
                <w:rStyle w:val="Hyperlink"/>
                <w:color w:val="auto"/>
                <w:sz w:val="20"/>
              </w:rPr>
              <w:fldChar w:fldCharType="end"/>
            </w:r>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Change w:id="242" w:author="Edward Au" w:date="2020-10-15T09:53:00Z">
              <w:tcPr>
                <w:tcW w:w="2212" w:type="dxa"/>
              </w:tcPr>
            </w:tcPrChange>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AD6B4E">
        <w:trPr>
          <w:trHeight w:val="271"/>
          <w:trPrChange w:id="243" w:author="Edward Au" w:date="2020-10-15T09:53:00Z">
            <w:trPr>
              <w:trHeight w:val="271"/>
            </w:trPr>
          </w:trPrChange>
        </w:trPr>
        <w:tc>
          <w:tcPr>
            <w:tcW w:w="1274" w:type="dxa"/>
            <w:tcPrChange w:id="244" w:author="Edward Au" w:date="2020-10-15T09:53:00Z">
              <w:tcPr>
                <w:tcW w:w="1274" w:type="dxa"/>
                <w:gridSpan w:val="2"/>
              </w:tcPr>
            </w:tcPrChange>
          </w:tcPr>
          <w:p w14:paraId="37051124" w14:textId="77777777" w:rsidR="00E7555D" w:rsidRPr="00C26E66" w:rsidRDefault="00E7555D" w:rsidP="006656CF">
            <w:pPr>
              <w:rPr>
                <w:color w:val="00B050"/>
                <w:sz w:val="20"/>
              </w:rPr>
            </w:pPr>
            <w:r w:rsidRPr="00C26E66">
              <w:rPr>
                <w:color w:val="00B050"/>
                <w:sz w:val="20"/>
              </w:rPr>
              <w:t>PHY</w:t>
            </w:r>
          </w:p>
        </w:tc>
        <w:tc>
          <w:tcPr>
            <w:tcW w:w="1968" w:type="dxa"/>
            <w:tcPrChange w:id="245" w:author="Edward Au" w:date="2020-10-15T09:53:00Z">
              <w:tcPr>
                <w:tcW w:w="1968" w:type="dxa"/>
                <w:gridSpan w:val="2"/>
              </w:tcPr>
            </w:tcPrChange>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Change w:id="246" w:author="Edward Au" w:date="2020-10-15T09:53:00Z">
              <w:tcPr>
                <w:tcW w:w="1562" w:type="dxa"/>
                <w:shd w:val="clear" w:color="auto" w:fill="auto"/>
              </w:tcPr>
            </w:tcPrChange>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Change w:id="247" w:author="Edward Au" w:date="2020-10-15T09:53:00Z">
              <w:tcPr>
                <w:tcW w:w="2706" w:type="dxa"/>
              </w:tcPr>
            </w:tcPrChange>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Change w:id="248" w:author="Edward Au" w:date="2020-10-15T09:53:00Z">
              <w:tcPr>
                <w:tcW w:w="1594" w:type="dxa"/>
                <w:gridSpan w:val="2"/>
              </w:tcPr>
            </w:tcPrChange>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Change w:id="249" w:author="Edward Au" w:date="2020-10-15T09:53:00Z">
              <w:tcPr>
                <w:tcW w:w="2344" w:type="dxa"/>
              </w:tcPr>
            </w:tcPrChange>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585FAA" w:rsidP="006656CF">
            <w:pPr>
              <w:rPr>
                <w:sz w:val="20"/>
              </w:rPr>
            </w:pPr>
            <w:r>
              <w:rPr>
                <w:rStyle w:val="Hyperlink"/>
                <w:color w:val="auto"/>
                <w:sz w:val="20"/>
              </w:rPr>
              <w:fldChar w:fldCharType="begin"/>
            </w:r>
            <w:r>
              <w:rPr>
                <w:rStyle w:val="Hyperlink"/>
                <w:color w:val="auto"/>
                <w:sz w:val="20"/>
              </w:rPr>
              <w:instrText xml:space="preserve"> HYPERLINK "https://mentor.ieee.org/802.11/dcn/20/11-20-1231-00-00be-pdt-phy-beamforming.docx" </w:instrText>
            </w:r>
            <w:r>
              <w:rPr>
                <w:rStyle w:val="Hyperlink"/>
                <w:color w:val="auto"/>
                <w:sz w:val="20"/>
              </w:rPr>
              <w:fldChar w:fldCharType="separate"/>
            </w:r>
            <w:r w:rsidR="003618C1" w:rsidRPr="00850822">
              <w:rPr>
                <w:rStyle w:val="Hyperlink"/>
                <w:color w:val="auto"/>
                <w:sz w:val="20"/>
              </w:rPr>
              <w:t>20/1231r0</w:t>
            </w:r>
            <w:r>
              <w:rPr>
                <w:rStyle w:val="Hyperlink"/>
                <w:color w:val="auto"/>
                <w:sz w:val="20"/>
              </w:rPr>
              <w:fldChar w:fldCharType="end"/>
            </w:r>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585FAA" w:rsidP="00F33C3D">
            <w:pPr>
              <w:rPr>
                <w:sz w:val="20"/>
              </w:rPr>
            </w:pPr>
            <w:r>
              <w:rPr>
                <w:rStyle w:val="Hyperlink"/>
                <w:color w:val="auto"/>
                <w:sz w:val="20"/>
              </w:rPr>
              <w:fldChar w:fldCharType="begin"/>
            </w:r>
            <w:r>
              <w:rPr>
                <w:rStyle w:val="Hyperlink"/>
                <w:color w:val="auto"/>
                <w:sz w:val="20"/>
              </w:rPr>
              <w:instrText xml:space="preserve"> HYPERLINK "https://mentor.ieee.org/802.11/dcn/20/11-20-1231-01-00be-pdt-phy-beamforming.docx" </w:instrText>
            </w:r>
            <w:r>
              <w:rPr>
                <w:rStyle w:val="Hyperlink"/>
                <w:color w:val="auto"/>
                <w:sz w:val="20"/>
              </w:rPr>
              <w:fldChar w:fldCharType="separate"/>
            </w:r>
            <w:r w:rsidR="004217D0" w:rsidRPr="00850822">
              <w:rPr>
                <w:rStyle w:val="Hyperlink"/>
                <w:color w:val="auto"/>
                <w:sz w:val="20"/>
              </w:rPr>
              <w:t>20/1231r1</w:t>
            </w:r>
            <w:r>
              <w:rPr>
                <w:rStyle w:val="Hyperlink"/>
                <w:color w:val="auto"/>
                <w:sz w:val="20"/>
              </w:rPr>
              <w:fldChar w:fldCharType="end"/>
            </w:r>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585FAA" w:rsidP="00F33C3D">
            <w:pPr>
              <w:rPr>
                <w:sz w:val="20"/>
              </w:rPr>
            </w:pPr>
            <w:r>
              <w:rPr>
                <w:rStyle w:val="Hyperlink"/>
                <w:color w:val="auto"/>
                <w:sz w:val="20"/>
              </w:rPr>
              <w:fldChar w:fldCharType="begin"/>
            </w:r>
            <w:r>
              <w:rPr>
                <w:rStyle w:val="Hyperlink"/>
                <w:color w:val="auto"/>
                <w:sz w:val="20"/>
              </w:rPr>
              <w:instrText xml:space="preserve"> HYPERLINK "http</w:instrText>
            </w:r>
            <w:r>
              <w:rPr>
                <w:rStyle w:val="Hyperlink"/>
                <w:color w:val="auto"/>
                <w:sz w:val="20"/>
              </w:rPr>
              <w:instrText xml:space="preserve">s://mentor.ieee.org/802.11/dcn/20/11-20-1231-02-00be-pdt-phy-beamforming.docx" </w:instrText>
            </w:r>
            <w:r>
              <w:rPr>
                <w:rStyle w:val="Hyperlink"/>
                <w:color w:val="auto"/>
                <w:sz w:val="20"/>
              </w:rPr>
              <w:fldChar w:fldCharType="separate"/>
            </w:r>
            <w:r w:rsidR="00AA1F00" w:rsidRPr="00850822">
              <w:rPr>
                <w:rStyle w:val="Hyperlink"/>
                <w:color w:val="auto"/>
                <w:sz w:val="20"/>
              </w:rPr>
              <w:t>20/1231r2</w:t>
            </w:r>
            <w:r>
              <w:rPr>
                <w:rStyle w:val="Hyperlink"/>
                <w:color w:val="auto"/>
                <w:sz w:val="20"/>
              </w:rPr>
              <w:fldChar w:fldCharType="end"/>
            </w:r>
            <w:r w:rsidR="00AA1F00" w:rsidRPr="00850822">
              <w:rPr>
                <w:sz w:val="20"/>
              </w:rPr>
              <w:t>, 08/31/2020</w:t>
            </w:r>
          </w:p>
          <w:p w14:paraId="0DECA10E" w14:textId="5163D4B9" w:rsidR="00894034" w:rsidRPr="00850822" w:rsidRDefault="00585FAA" w:rsidP="00F33C3D">
            <w:pPr>
              <w:rPr>
                <w:sz w:val="20"/>
              </w:rPr>
            </w:pPr>
            <w:r>
              <w:rPr>
                <w:rStyle w:val="Hyperlink"/>
                <w:color w:val="auto"/>
                <w:sz w:val="20"/>
              </w:rPr>
              <w:fldChar w:fldCharType="begin"/>
            </w:r>
            <w:r>
              <w:rPr>
                <w:rStyle w:val="Hyperlink"/>
                <w:color w:val="auto"/>
                <w:sz w:val="20"/>
              </w:rPr>
              <w:instrText xml:space="preserve"> HYPERLINK "https://mentor.ieee.org/802.11/dcn/20/11-20-1231-03-00be-pdt-phy-beamforming.docx" </w:instrText>
            </w:r>
            <w:r>
              <w:rPr>
                <w:rStyle w:val="Hyperlink"/>
                <w:color w:val="auto"/>
                <w:sz w:val="20"/>
              </w:rPr>
              <w:fldChar w:fldCharType="separate"/>
            </w:r>
            <w:r w:rsidR="00894034" w:rsidRPr="00850822">
              <w:rPr>
                <w:rStyle w:val="Hyperlink"/>
                <w:color w:val="auto"/>
                <w:sz w:val="20"/>
              </w:rPr>
              <w:t>20/1231r3</w:t>
            </w:r>
            <w:r>
              <w:rPr>
                <w:rStyle w:val="Hyperlink"/>
                <w:color w:val="auto"/>
                <w:sz w:val="20"/>
              </w:rPr>
              <w:fldChar w:fldCharType="end"/>
            </w:r>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585FAA" w:rsidP="00F33C3D">
            <w:pPr>
              <w:rPr>
                <w:sz w:val="20"/>
              </w:rPr>
            </w:pPr>
            <w:r>
              <w:rPr>
                <w:rStyle w:val="Hyperlink"/>
                <w:color w:val="auto"/>
                <w:sz w:val="20"/>
              </w:rPr>
              <w:fldChar w:fldCharType="begin"/>
            </w:r>
            <w:r>
              <w:rPr>
                <w:rStyle w:val="Hyperlink"/>
                <w:color w:val="auto"/>
                <w:sz w:val="20"/>
              </w:rPr>
              <w:instrText xml:space="preserve"> HYPERLINK "https://</w:instrText>
            </w:r>
            <w:r>
              <w:rPr>
                <w:rStyle w:val="Hyperlink"/>
                <w:color w:val="auto"/>
                <w:sz w:val="20"/>
              </w:rPr>
              <w:instrText xml:space="preserve">mentor.ieee.org/802.11/dcn/20/11-20-1231-01-00be-pdt-phy-beamforming.docx" </w:instrText>
            </w:r>
            <w:r>
              <w:rPr>
                <w:rStyle w:val="Hyperlink"/>
                <w:color w:val="auto"/>
                <w:sz w:val="20"/>
              </w:rPr>
              <w:fldChar w:fldCharType="separate"/>
            </w:r>
            <w:r w:rsidR="00580BB5" w:rsidRPr="00850822">
              <w:rPr>
                <w:rStyle w:val="Hyperlink"/>
                <w:color w:val="auto"/>
                <w:sz w:val="20"/>
              </w:rPr>
              <w:t>20/1231r1</w:t>
            </w:r>
            <w:r>
              <w:rPr>
                <w:rStyle w:val="Hyperlink"/>
                <w:color w:val="auto"/>
                <w:sz w:val="20"/>
              </w:rPr>
              <w:fldChar w:fldCharType="end"/>
            </w:r>
            <w:r w:rsidR="00580BB5" w:rsidRPr="00850822">
              <w:rPr>
                <w:sz w:val="20"/>
              </w:rPr>
              <w:t>, 08/31/2020</w:t>
            </w:r>
          </w:p>
          <w:p w14:paraId="62B3B377" w14:textId="019B760A" w:rsidR="00C25C68" w:rsidRPr="00850822" w:rsidRDefault="00585FAA" w:rsidP="00F33C3D">
            <w:pPr>
              <w:rPr>
                <w:sz w:val="20"/>
              </w:rPr>
            </w:pPr>
            <w:r>
              <w:rPr>
                <w:rStyle w:val="Hyperlink"/>
                <w:color w:val="auto"/>
                <w:sz w:val="20"/>
              </w:rPr>
              <w:fldChar w:fldCharType="begin"/>
            </w:r>
            <w:r>
              <w:rPr>
                <w:rStyle w:val="Hyperlink"/>
                <w:color w:val="auto"/>
                <w:sz w:val="20"/>
              </w:rPr>
              <w:instrText xml:space="preserve"> HYPERLINK "https://mentor.ieee.org/802.11/dcn/20/11-20-1231-03-00be-pdt-phy-beamforming.docx" </w:instrText>
            </w:r>
            <w:r>
              <w:rPr>
                <w:rStyle w:val="Hyperlink"/>
                <w:color w:val="auto"/>
                <w:sz w:val="20"/>
              </w:rPr>
              <w:fldChar w:fldCharType="separate"/>
            </w:r>
            <w:r w:rsidR="00C25C68" w:rsidRPr="00850822">
              <w:rPr>
                <w:rStyle w:val="Hyperlink"/>
                <w:color w:val="auto"/>
                <w:sz w:val="20"/>
              </w:rPr>
              <w:t>20/1231r3</w:t>
            </w:r>
            <w:r>
              <w:rPr>
                <w:rStyle w:val="Hyperlink"/>
                <w:color w:val="auto"/>
                <w:sz w:val="20"/>
              </w:rPr>
              <w:fldChar w:fldCharType="end"/>
            </w:r>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585FAA" w:rsidP="008678D4">
            <w:pPr>
              <w:rPr>
                <w:sz w:val="20"/>
              </w:rPr>
            </w:pPr>
            <w:r>
              <w:rPr>
                <w:rStyle w:val="Hyperlink"/>
                <w:color w:val="auto"/>
                <w:sz w:val="20"/>
              </w:rPr>
              <w:fldChar w:fldCharType="begin"/>
            </w:r>
            <w:r>
              <w:rPr>
                <w:rStyle w:val="Hyperlink"/>
                <w:color w:val="auto"/>
                <w:sz w:val="20"/>
              </w:rPr>
              <w:instrText xml:space="preserve"> HYPERLINK "https://mentor.ieee.org/802.11/dcn/20/11-20-1231-03-00be-pdt-phy-beamforming.docx" </w:instrText>
            </w:r>
            <w:r>
              <w:rPr>
                <w:rStyle w:val="Hyperlink"/>
                <w:color w:val="auto"/>
                <w:sz w:val="20"/>
              </w:rPr>
              <w:fldChar w:fldCharType="separate"/>
            </w:r>
            <w:r w:rsidR="008678D4" w:rsidRPr="00850822">
              <w:rPr>
                <w:rStyle w:val="Hyperlink"/>
                <w:color w:val="auto"/>
                <w:sz w:val="20"/>
              </w:rPr>
              <w:t>20/1231r3</w:t>
            </w:r>
            <w:r>
              <w:rPr>
                <w:rStyle w:val="Hyperlink"/>
                <w:color w:val="auto"/>
                <w:sz w:val="20"/>
              </w:rPr>
              <w:fldChar w:fldCharType="end"/>
            </w:r>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Change w:id="250" w:author="Edward Au" w:date="2020-10-15T09:53:00Z">
              <w:tcPr>
                <w:tcW w:w="2212" w:type="dxa"/>
              </w:tcPr>
            </w:tcPrChange>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AD6B4E">
        <w:trPr>
          <w:trHeight w:val="257"/>
          <w:trPrChange w:id="251" w:author="Edward Au" w:date="2020-10-15T09:53:00Z">
            <w:trPr>
              <w:trHeight w:val="257"/>
            </w:trPr>
          </w:trPrChange>
        </w:trPr>
        <w:tc>
          <w:tcPr>
            <w:tcW w:w="1274" w:type="dxa"/>
            <w:tcPrChange w:id="252" w:author="Edward Au" w:date="2020-10-15T09:53:00Z">
              <w:tcPr>
                <w:tcW w:w="1274" w:type="dxa"/>
                <w:gridSpan w:val="2"/>
              </w:tcPr>
            </w:tcPrChange>
          </w:tcPr>
          <w:p w14:paraId="3AA2CE53" w14:textId="195C47A3" w:rsidR="00E7555D" w:rsidRPr="00C678B8" w:rsidRDefault="00E7555D" w:rsidP="00417308">
            <w:pPr>
              <w:rPr>
                <w:color w:val="00B050"/>
                <w:sz w:val="20"/>
              </w:rPr>
            </w:pPr>
            <w:r w:rsidRPr="00C678B8">
              <w:rPr>
                <w:color w:val="00B050"/>
                <w:sz w:val="20"/>
              </w:rPr>
              <w:lastRenderedPageBreak/>
              <w:t>PHY</w:t>
            </w:r>
          </w:p>
        </w:tc>
        <w:tc>
          <w:tcPr>
            <w:tcW w:w="1968" w:type="dxa"/>
            <w:tcPrChange w:id="253" w:author="Edward Au" w:date="2020-10-15T09:53:00Z">
              <w:tcPr>
                <w:tcW w:w="1968" w:type="dxa"/>
                <w:gridSpan w:val="2"/>
              </w:tcPr>
            </w:tcPrChange>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Change w:id="254" w:author="Edward Au" w:date="2020-10-15T09:53:00Z">
              <w:tcPr>
                <w:tcW w:w="1562" w:type="dxa"/>
              </w:tcPr>
            </w:tcPrChange>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Change w:id="255" w:author="Edward Au" w:date="2020-10-15T09:53:00Z">
              <w:tcPr>
                <w:tcW w:w="2706" w:type="dxa"/>
              </w:tcPr>
            </w:tcPrChange>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Change w:id="256" w:author="Edward Au" w:date="2020-10-15T09:53:00Z">
              <w:tcPr>
                <w:tcW w:w="1594" w:type="dxa"/>
                <w:gridSpan w:val="2"/>
              </w:tcPr>
            </w:tcPrChange>
          </w:tcPr>
          <w:p w14:paraId="76B45889" w14:textId="7A61CC80" w:rsidR="00E7555D" w:rsidRPr="00C678B8" w:rsidRDefault="00E7555D" w:rsidP="00417308">
            <w:pPr>
              <w:rPr>
                <w:color w:val="00B050"/>
                <w:sz w:val="20"/>
              </w:rPr>
            </w:pPr>
            <w:r w:rsidRPr="00C678B8">
              <w:rPr>
                <w:color w:val="00B050"/>
                <w:sz w:val="20"/>
              </w:rPr>
              <w:t>R1</w:t>
            </w:r>
          </w:p>
        </w:tc>
        <w:tc>
          <w:tcPr>
            <w:tcW w:w="2344" w:type="dxa"/>
            <w:tcPrChange w:id="257" w:author="Edward Au" w:date="2020-10-15T09:53:00Z">
              <w:tcPr>
                <w:tcW w:w="2344" w:type="dxa"/>
              </w:tcPr>
            </w:tcPrChange>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585FAA" w:rsidP="008B1A5E">
            <w:pPr>
              <w:rPr>
                <w:sz w:val="20"/>
              </w:rPr>
            </w:pPr>
            <w:r>
              <w:rPr>
                <w:rStyle w:val="Hyperlink"/>
                <w:color w:val="auto"/>
                <w:sz w:val="20"/>
              </w:rPr>
              <w:fldChar w:fldCharType="begin"/>
            </w:r>
            <w:r>
              <w:rPr>
                <w:rStyle w:val="Hyperlink"/>
                <w:color w:val="auto"/>
                <w:sz w:val="20"/>
              </w:rPr>
              <w:instrText xml:space="preserve"> HYPERLINK "https://mentor.ieee.org/802.11/dcn/20/11-20-1466-00-00be-pdt-phy-eht-sounding-ndp.docx" </w:instrText>
            </w:r>
            <w:r>
              <w:rPr>
                <w:rStyle w:val="Hyperlink"/>
                <w:color w:val="auto"/>
                <w:sz w:val="20"/>
              </w:rPr>
              <w:fldChar w:fldCharType="separate"/>
            </w:r>
            <w:r w:rsidR="00DA760C" w:rsidRPr="00850822">
              <w:rPr>
                <w:rStyle w:val="Hyperlink"/>
                <w:color w:val="auto"/>
                <w:sz w:val="20"/>
              </w:rPr>
              <w:t>20/1466r0</w:t>
            </w:r>
            <w:r>
              <w:rPr>
                <w:rStyle w:val="Hyperlink"/>
                <w:color w:val="auto"/>
                <w:sz w:val="20"/>
              </w:rPr>
              <w:fldChar w:fldCharType="end"/>
            </w:r>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585FAA" w:rsidP="008B1A5E">
            <w:pPr>
              <w:rPr>
                <w:sz w:val="20"/>
              </w:rPr>
            </w:pPr>
            <w:r>
              <w:rPr>
                <w:rStyle w:val="Hyperlink"/>
                <w:color w:val="auto"/>
                <w:sz w:val="20"/>
              </w:rPr>
              <w:fldChar w:fldCharType="begin"/>
            </w:r>
            <w:r>
              <w:rPr>
                <w:rStyle w:val="Hyperlink"/>
                <w:color w:val="auto"/>
                <w:sz w:val="20"/>
              </w:rPr>
              <w:instrText xml:space="preserve"> HYPERLINK "https://mentor.ieee.org/802.11/dcn/20/11-20-1466-00-00be-pdt-phy-eht-sounding-ndp.docx" </w:instrText>
            </w:r>
            <w:r>
              <w:rPr>
                <w:rStyle w:val="Hyperlink"/>
                <w:color w:val="auto"/>
                <w:sz w:val="20"/>
              </w:rPr>
              <w:fldChar w:fldCharType="separate"/>
            </w:r>
            <w:r w:rsidR="00B708BA" w:rsidRPr="00850822">
              <w:rPr>
                <w:rStyle w:val="Hyperlink"/>
                <w:color w:val="auto"/>
                <w:sz w:val="20"/>
              </w:rPr>
              <w:t>20/1466r0</w:t>
            </w:r>
            <w:r>
              <w:rPr>
                <w:rStyle w:val="Hyperlink"/>
                <w:color w:val="auto"/>
                <w:sz w:val="20"/>
              </w:rPr>
              <w:fldChar w:fldCharType="end"/>
            </w:r>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585FAA" w:rsidP="008B1A5E">
            <w:pPr>
              <w:rPr>
                <w:sz w:val="20"/>
              </w:rPr>
            </w:pPr>
            <w:r>
              <w:rPr>
                <w:rStyle w:val="Hyperlink"/>
                <w:color w:val="auto"/>
                <w:sz w:val="20"/>
              </w:rPr>
              <w:fldChar w:fldCharType="begin"/>
            </w:r>
            <w:r>
              <w:rPr>
                <w:rStyle w:val="Hyperlink"/>
                <w:color w:val="auto"/>
                <w:sz w:val="20"/>
              </w:rPr>
              <w:instrText xml:space="preserve"> HYPERLINK "https://mentor.ieee.org/802.11/dcn/20/11-20-1466-00-00be-pdt-phy-eht-sounding-ndp.docx" </w:instrText>
            </w:r>
            <w:r>
              <w:rPr>
                <w:rStyle w:val="Hyperlink"/>
                <w:color w:val="auto"/>
                <w:sz w:val="20"/>
              </w:rPr>
              <w:fldChar w:fldCharType="separate"/>
            </w:r>
            <w:r w:rsidR="00186CA8" w:rsidRPr="00850822">
              <w:rPr>
                <w:rStyle w:val="Hyperlink"/>
                <w:color w:val="auto"/>
                <w:sz w:val="20"/>
              </w:rPr>
              <w:t>20/1466r0</w:t>
            </w:r>
            <w:r>
              <w:rPr>
                <w:rStyle w:val="Hyperlink"/>
                <w:color w:val="auto"/>
                <w:sz w:val="20"/>
              </w:rPr>
              <w:fldChar w:fldCharType="end"/>
            </w:r>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Change w:id="258" w:author="Edward Au" w:date="2020-10-15T09:53:00Z">
              <w:tcPr>
                <w:tcW w:w="2212" w:type="dxa"/>
              </w:tcPr>
            </w:tcPrChange>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AD6B4E">
        <w:trPr>
          <w:trHeight w:val="257"/>
          <w:trPrChange w:id="259" w:author="Edward Au" w:date="2020-10-15T09:53:00Z">
            <w:trPr>
              <w:trHeight w:val="257"/>
            </w:trPr>
          </w:trPrChange>
        </w:trPr>
        <w:tc>
          <w:tcPr>
            <w:tcW w:w="1274" w:type="dxa"/>
            <w:tcPrChange w:id="260" w:author="Edward Au" w:date="2020-10-15T09:53:00Z">
              <w:tcPr>
                <w:tcW w:w="1274" w:type="dxa"/>
                <w:gridSpan w:val="2"/>
              </w:tcPr>
            </w:tcPrChange>
          </w:tcPr>
          <w:p w14:paraId="7F54231B" w14:textId="1D0D7F85" w:rsidR="00E7555D" w:rsidRPr="000417BC" w:rsidRDefault="00E7555D" w:rsidP="00417308">
            <w:pPr>
              <w:rPr>
                <w:color w:val="00B050"/>
                <w:sz w:val="20"/>
              </w:rPr>
            </w:pPr>
            <w:r w:rsidRPr="000417BC">
              <w:rPr>
                <w:color w:val="00B050"/>
                <w:sz w:val="20"/>
              </w:rPr>
              <w:t>PHY</w:t>
            </w:r>
          </w:p>
        </w:tc>
        <w:tc>
          <w:tcPr>
            <w:tcW w:w="1968" w:type="dxa"/>
            <w:tcPrChange w:id="261" w:author="Edward Au" w:date="2020-10-15T09:53:00Z">
              <w:tcPr>
                <w:tcW w:w="1968" w:type="dxa"/>
                <w:gridSpan w:val="2"/>
              </w:tcPr>
            </w:tcPrChange>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Change w:id="262" w:author="Edward Au" w:date="2020-10-15T09:53:00Z">
              <w:tcPr>
                <w:tcW w:w="1562" w:type="dxa"/>
                <w:shd w:val="clear" w:color="auto" w:fill="auto"/>
              </w:tcPr>
            </w:tcPrChange>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Change w:id="263" w:author="Edward Au" w:date="2020-10-15T09:53:00Z">
              <w:tcPr>
                <w:tcW w:w="2706" w:type="dxa"/>
              </w:tcPr>
            </w:tcPrChange>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Change w:id="264" w:author="Edward Au" w:date="2020-10-15T09:53:00Z">
              <w:tcPr>
                <w:tcW w:w="1594" w:type="dxa"/>
                <w:gridSpan w:val="2"/>
              </w:tcPr>
            </w:tcPrChange>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Change w:id="265" w:author="Edward Au" w:date="2020-10-15T09:53:00Z">
              <w:tcPr>
                <w:tcW w:w="2344" w:type="dxa"/>
              </w:tcPr>
            </w:tcPrChange>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585FAA" w:rsidP="008B1A5E">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"https://mentor.ieee.org/802.11/dcn/20/11-20-1462-00-00be-pdt-phy-tx-mask.docx" </w:instrText>
            </w:r>
            <w:r>
              <w:rPr>
                <w:rStyle w:val="Hyperlink"/>
                <w:color w:val="000000" w:themeColor="text1"/>
                <w:sz w:val="20"/>
              </w:rPr>
              <w:fldChar w:fldCharType="separate"/>
            </w:r>
            <w:r w:rsidR="00AB2926" w:rsidRPr="00D05A58">
              <w:rPr>
                <w:rStyle w:val="Hyperlink"/>
                <w:color w:val="000000" w:themeColor="text1"/>
                <w:sz w:val="20"/>
              </w:rPr>
              <w:t>20/1462r0</w:t>
            </w:r>
            <w:r>
              <w:rPr>
                <w:rStyle w:val="Hyperlink"/>
                <w:color w:val="000000" w:themeColor="text1"/>
                <w:sz w:val="20"/>
              </w:rPr>
              <w:fldChar w:fldCharType="end"/>
            </w:r>
            <w:r w:rsidR="00AB2926" w:rsidRPr="00D05A58">
              <w:rPr>
                <w:color w:val="000000" w:themeColor="text1"/>
                <w:sz w:val="20"/>
              </w:rPr>
              <w:t>, 09/14/2020</w:t>
            </w:r>
          </w:p>
          <w:p w14:paraId="1D8570B0" w14:textId="7DED7C40" w:rsidR="00292E25" w:rsidRPr="00D05A58" w:rsidRDefault="00585FAA" w:rsidP="008B1A5E">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"https://mentor.ieee.org/802.11/dcn/20/11-20-1462-01-00be-pdt-phy-tx-mask.docx" </w:instrText>
            </w:r>
            <w:r>
              <w:rPr>
                <w:rStyle w:val="Hyperlink"/>
                <w:color w:val="000000" w:themeColor="text1"/>
                <w:sz w:val="20"/>
              </w:rPr>
              <w:fldChar w:fldCharType="separate"/>
            </w:r>
            <w:r w:rsidR="00292E25" w:rsidRPr="00D05A58">
              <w:rPr>
                <w:rStyle w:val="Hyperlink"/>
                <w:color w:val="000000" w:themeColor="text1"/>
                <w:sz w:val="20"/>
              </w:rPr>
              <w:t>20/1462r1</w:t>
            </w:r>
            <w:r>
              <w:rPr>
                <w:rStyle w:val="Hyperlink"/>
                <w:color w:val="000000" w:themeColor="text1"/>
                <w:sz w:val="20"/>
              </w:rPr>
              <w:fldChar w:fldCharType="end"/>
            </w:r>
            <w:r w:rsidR="00292E25" w:rsidRPr="00D05A58">
              <w:rPr>
                <w:color w:val="000000" w:themeColor="text1"/>
                <w:sz w:val="20"/>
              </w:rPr>
              <w:t>, 09/15/2020</w:t>
            </w:r>
          </w:p>
          <w:p w14:paraId="11DB919B" w14:textId="1E97EF8D" w:rsidR="00062AE3" w:rsidRPr="00D05A58" w:rsidRDefault="00585FAA" w:rsidP="008B1A5E">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"https://mentor.ieee.org/802.11/dcn/20/11-20-1462-02-00be-pdt-phy-tx-mask.docx" </w:instrText>
            </w:r>
            <w:r>
              <w:rPr>
                <w:rStyle w:val="Hyperlink"/>
                <w:color w:val="000000" w:themeColor="text1"/>
                <w:sz w:val="20"/>
              </w:rPr>
              <w:fldChar w:fldCharType="separate"/>
            </w:r>
            <w:r w:rsidR="00062AE3" w:rsidRPr="00D05A58">
              <w:rPr>
                <w:rStyle w:val="Hyperlink"/>
                <w:color w:val="000000" w:themeColor="text1"/>
                <w:sz w:val="20"/>
              </w:rPr>
              <w:t>20/1462r2</w:t>
            </w:r>
            <w:r>
              <w:rPr>
                <w:rStyle w:val="Hyperlink"/>
                <w:color w:val="000000" w:themeColor="text1"/>
                <w:sz w:val="20"/>
              </w:rPr>
              <w:fldChar w:fldCharType="end"/>
            </w:r>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585FAA" w:rsidP="008B1A5E">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"https://mentor.ieee.org/802.11/dcn/20/11-20-1480-00-00be-pdt-phy-s-flatness.docx" </w:instrText>
            </w:r>
            <w:r>
              <w:rPr>
                <w:rStyle w:val="Hyperlink"/>
                <w:color w:val="000000" w:themeColor="text1"/>
                <w:sz w:val="20"/>
              </w:rPr>
              <w:fldChar w:fldCharType="separate"/>
            </w:r>
            <w:r w:rsidR="00186771" w:rsidRPr="00D05A58">
              <w:rPr>
                <w:rStyle w:val="Hyperlink"/>
                <w:color w:val="000000" w:themeColor="text1"/>
                <w:sz w:val="20"/>
              </w:rPr>
              <w:t>20/1480r0</w:t>
            </w:r>
            <w:r>
              <w:rPr>
                <w:rStyle w:val="Hyperlink"/>
                <w:color w:val="000000" w:themeColor="text1"/>
                <w:sz w:val="20"/>
              </w:rPr>
              <w:fldChar w:fldCharType="end"/>
            </w:r>
            <w:r w:rsidR="00186771" w:rsidRPr="00D05A58">
              <w:rPr>
                <w:color w:val="000000" w:themeColor="text1"/>
                <w:sz w:val="20"/>
              </w:rPr>
              <w:t>, 09/15/2020</w:t>
            </w:r>
          </w:p>
          <w:p w14:paraId="6FD7C264" w14:textId="43497089" w:rsidR="00EF4546" w:rsidRPr="00D05A58" w:rsidRDefault="00585FAA" w:rsidP="008B1A5E">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w:instrText>
            </w:r>
            <w:r>
              <w:rPr>
                <w:rStyle w:val="Hyperlink"/>
                <w:color w:val="000000" w:themeColor="text1"/>
                <w:sz w:val="20"/>
              </w:rPr>
              <w:instrText xml:space="preserve">HYPERLINK "https://mentor.ieee.org/802.11/dcn/20/11-20-1480-01-00be-pdt-phy-s-flatness.docx" </w:instrText>
            </w:r>
            <w:r>
              <w:rPr>
                <w:rStyle w:val="Hyperlink"/>
                <w:color w:val="000000" w:themeColor="text1"/>
                <w:sz w:val="20"/>
              </w:rPr>
              <w:fldChar w:fldCharType="separate"/>
            </w:r>
            <w:r w:rsidR="00EF4546" w:rsidRPr="00D05A58">
              <w:rPr>
                <w:rStyle w:val="Hyperlink"/>
                <w:color w:val="000000" w:themeColor="text1"/>
                <w:sz w:val="20"/>
              </w:rPr>
              <w:t>20/1480r1</w:t>
            </w:r>
            <w:r>
              <w:rPr>
                <w:rStyle w:val="Hyperlink"/>
                <w:color w:val="000000" w:themeColor="text1"/>
                <w:sz w:val="20"/>
              </w:rPr>
              <w:fldChar w:fldCharType="end"/>
            </w:r>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585FAA" w:rsidP="00817737">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"https://mentor.ieee.org/802.11/dcn/20/11-20-1462-01-00be-pdt-phy-tx-mask.docx" </w:instrText>
            </w:r>
            <w:r>
              <w:rPr>
                <w:rStyle w:val="Hyperlink"/>
                <w:color w:val="000000" w:themeColor="text1"/>
                <w:sz w:val="20"/>
              </w:rPr>
              <w:fldChar w:fldCharType="separate"/>
            </w:r>
            <w:r w:rsidR="00817737" w:rsidRPr="00D05A58">
              <w:rPr>
                <w:rStyle w:val="Hyperlink"/>
                <w:color w:val="000000" w:themeColor="text1"/>
                <w:sz w:val="20"/>
              </w:rPr>
              <w:t>20/1462r1</w:t>
            </w:r>
            <w:r>
              <w:rPr>
                <w:rStyle w:val="Hyperlink"/>
                <w:color w:val="000000" w:themeColor="text1"/>
                <w:sz w:val="20"/>
              </w:rPr>
              <w:fldChar w:fldCharType="end"/>
            </w:r>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585FAA" w:rsidP="00B943DB">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"https://mentor.ieee.org/802.11/dcn/20/11-20-1480-00-00be-pdt-phy-s-flatness.docx" </w:instrText>
            </w:r>
            <w:r>
              <w:rPr>
                <w:rStyle w:val="Hyperlink"/>
                <w:color w:val="000000" w:themeColor="text1"/>
                <w:sz w:val="20"/>
              </w:rPr>
              <w:fldChar w:fldCharType="separate"/>
            </w:r>
            <w:r w:rsidR="00B943DB" w:rsidRPr="00D05A58">
              <w:rPr>
                <w:rStyle w:val="Hyperlink"/>
                <w:color w:val="000000" w:themeColor="text1"/>
                <w:sz w:val="20"/>
              </w:rPr>
              <w:t>20/1480r0</w:t>
            </w:r>
            <w:r>
              <w:rPr>
                <w:rStyle w:val="Hyperlink"/>
                <w:color w:val="000000" w:themeColor="text1"/>
                <w:sz w:val="20"/>
              </w:rPr>
              <w:fldChar w:fldCharType="end"/>
            </w:r>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585FAA" w:rsidP="00062AE3">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"https://mentor.ieee.org/802.11/dcn/20/11-20-1462-02-00be-pdt-phy-tx-mask.docx" </w:instrText>
            </w:r>
            <w:r>
              <w:rPr>
                <w:rStyle w:val="Hyperlink"/>
                <w:color w:val="000000" w:themeColor="text1"/>
                <w:sz w:val="20"/>
              </w:rPr>
              <w:fldChar w:fldCharType="separate"/>
            </w:r>
            <w:r w:rsidR="00062AE3" w:rsidRPr="00D05A58">
              <w:rPr>
                <w:rStyle w:val="Hyperlink"/>
                <w:color w:val="000000" w:themeColor="text1"/>
                <w:sz w:val="20"/>
              </w:rPr>
              <w:t>20/1462r2</w:t>
            </w:r>
            <w:r>
              <w:rPr>
                <w:rStyle w:val="Hyperlink"/>
                <w:color w:val="000000" w:themeColor="text1"/>
                <w:sz w:val="20"/>
              </w:rPr>
              <w:fldChar w:fldCharType="end"/>
            </w:r>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585FAA" w:rsidP="00417308">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"https://mentor.ieee.org/802.11/dcn/20/11-20-1480-01-00be-pdt-phy-s-flatness.docx" </w:instrText>
            </w:r>
            <w:r>
              <w:rPr>
                <w:rStyle w:val="Hyperlink"/>
                <w:color w:val="000000" w:themeColor="text1"/>
                <w:sz w:val="20"/>
              </w:rPr>
              <w:fldChar w:fldCharType="separate"/>
            </w:r>
            <w:r w:rsidR="00EF4546" w:rsidRPr="00D05A58">
              <w:rPr>
                <w:rStyle w:val="Hyperlink"/>
                <w:color w:val="000000" w:themeColor="text1"/>
                <w:sz w:val="20"/>
              </w:rPr>
              <w:t>20/1480r1</w:t>
            </w:r>
            <w:r>
              <w:rPr>
                <w:rStyle w:val="Hyperlink"/>
                <w:color w:val="000000" w:themeColor="text1"/>
                <w:sz w:val="20"/>
              </w:rPr>
              <w:fldChar w:fldCharType="end"/>
            </w:r>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Change w:id="266" w:author="Edward Au" w:date="2020-10-15T09:53:00Z">
              <w:tcPr>
                <w:tcW w:w="2212" w:type="dxa"/>
              </w:tcPr>
            </w:tcPrChange>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AD6B4E">
        <w:trPr>
          <w:trHeight w:val="257"/>
          <w:trPrChange w:id="267" w:author="Edward Au" w:date="2020-10-15T09:53:00Z">
            <w:trPr>
              <w:trHeight w:val="257"/>
            </w:trPr>
          </w:trPrChange>
        </w:trPr>
        <w:tc>
          <w:tcPr>
            <w:tcW w:w="1274" w:type="dxa"/>
            <w:tcPrChange w:id="268" w:author="Edward Au" w:date="2020-10-15T09:53:00Z">
              <w:tcPr>
                <w:tcW w:w="1274" w:type="dxa"/>
                <w:gridSpan w:val="2"/>
              </w:tcPr>
            </w:tcPrChange>
          </w:tcPr>
          <w:p w14:paraId="7A47244F" w14:textId="1B6A79B0" w:rsidR="00E7555D" w:rsidRPr="000417BC" w:rsidRDefault="00E7555D" w:rsidP="00417308">
            <w:pPr>
              <w:rPr>
                <w:color w:val="00B050"/>
                <w:sz w:val="20"/>
              </w:rPr>
            </w:pPr>
            <w:r w:rsidRPr="000417BC">
              <w:rPr>
                <w:color w:val="00B050"/>
                <w:sz w:val="20"/>
              </w:rPr>
              <w:t>PHY</w:t>
            </w:r>
          </w:p>
        </w:tc>
        <w:tc>
          <w:tcPr>
            <w:tcW w:w="1968" w:type="dxa"/>
            <w:tcPrChange w:id="269" w:author="Edward Au" w:date="2020-10-15T09:53:00Z">
              <w:tcPr>
                <w:tcW w:w="1968" w:type="dxa"/>
                <w:gridSpan w:val="2"/>
              </w:tcPr>
            </w:tcPrChange>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Change w:id="270" w:author="Edward Au" w:date="2020-10-15T09:53:00Z">
              <w:tcPr>
                <w:tcW w:w="1562" w:type="dxa"/>
                <w:shd w:val="clear" w:color="auto" w:fill="auto"/>
              </w:tcPr>
            </w:tcPrChange>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Change w:id="271" w:author="Edward Au" w:date="2020-10-15T09:53:00Z">
              <w:tcPr>
                <w:tcW w:w="2706" w:type="dxa"/>
              </w:tcPr>
            </w:tcPrChange>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Change w:id="272" w:author="Edward Au" w:date="2020-10-15T09:53:00Z">
              <w:tcPr>
                <w:tcW w:w="1594" w:type="dxa"/>
                <w:gridSpan w:val="2"/>
              </w:tcPr>
            </w:tcPrChange>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Change w:id="273" w:author="Edward Au" w:date="2020-10-15T09:53:00Z">
              <w:tcPr>
                <w:tcW w:w="2344" w:type="dxa"/>
              </w:tcPr>
            </w:tcPrChange>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585FAA" w:rsidP="00417308">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"https://mentor.ieee.org/802.11/dcn/20/11-20-1252-00-00be-pdt-phy-frequency-tolerance.docx" </w:instrText>
            </w:r>
            <w:r>
              <w:rPr>
                <w:rStyle w:val="Hyperlink"/>
                <w:color w:val="000000" w:themeColor="text1"/>
                <w:sz w:val="20"/>
              </w:rPr>
              <w:fldChar w:fldCharType="separate"/>
            </w:r>
            <w:r w:rsidR="00DB1CAB" w:rsidRPr="00D05A58">
              <w:rPr>
                <w:rStyle w:val="Hyperlink"/>
                <w:color w:val="000000" w:themeColor="text1"/>
                <w:sz w:val="20"/>
              </w:rPr>
              <w:t>20/1252r0</w:t>
            </w:r>
            <w:r>
              <w:rPr>
                <w:rStyle w:val="Hyperlink"/>
                <w:color w:val="000000" w:themeColor="text1"/>
                <w:sz w:val="20"/>
              </w:rPr>
              <w:fldChar w:fldCharType="end"/>
            </w:r>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585FAA" w:rsidP="00417308">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"https://mentor.ieee.org/802.11/dcn/20/11-20-1252-01-00be-pdt-phy-frequency-tolerance.docx" </w:instrText>
            </w:r>
            <w:r>
              <w:rPr>
                <w:rStyle w:val="Hyperlink"/>
                <w:color w:val="000000" w:themeColor="text1"/>
                <w:sz w:val="20"/>
              </w:rPr>
              <w:fldChar w:fldCharType="separate"/>
            </w:r>
            <w:r w:rsidR="00716207" w:rsidRPr="00D05A58">
              <w:rPr>
                <w:rStyle w:val="Hyperlink"/>
                <w:color w:val="000000" w:themeColor="text1"/>
                <w:sz w:val="20"/>
              </w:rPr>
              <w:t>20/1252r1</w:t>
            </w:r>
            <w:r>
              <w:rPr>
                <w:rStyle w:val="Hyperlink"/>
                <w:color w:val="000000" w:themeColor="text1"/>
                <w:sz w:val="20"/>
              </w:rPr>
              <w:fldChar w:fldCharType="end"/>
            </w:r>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585FAA" w:rsidP="00417308">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"https://mentor.ieee.org/802.11/dcn/20/11-20-1252-02-00be-pdt-phy-frequency-tolerance.docx" </w:instrText>
            </w:r>
            <w:r>
              <w:rPr>
                <w:rStyle w:val="Hyperlink"/>
                <w:color w:val="000000" w:themeColor="text1"/>
                <w:sz w:val="20"/>
              </w:rPr>
              <w:fldChar w:fldCharType="separate"/>
            </w:r>
            <w:r w:rsidR="00FF02E8" w:rsidRPr="00D05A58">
              <w:rPr>
                <w:rStyle w:val="Hyperlink"/>
                <w:color w:val="000000" w:themeColor="text1"/>
                <w:sz w:val="20"/>
              </w:rPr>
              <w:t>20/1252r2</w:t>
            </w:r>
            <w:r>
              <w:rPr>
                <w:rStyle w:val="Hyperlink"/>
                <w:color w:val="000000" w:themeColor="text1"/>
                <w:sz w:val="20"/>
              </w:rPr>
              <w:fldChar w:fldCharType="end"/>
            </w:r>
            <w:r w:rsidR="00FF02E8" w:rsidRPr="00D05A58">
              <w:rPr>
                <w:color w:val="000000" w:themeColor="text1"/>
                <w:sz w:val="20"/>
              </w:rPr>
              <w:t>, 09/10/2020</w:t>
            </w:r>
          </w:p>
          <w:p w14:paraId="6ED3CAEB" w14:textId="33087D0B" w:rsidR="005E3DA5" w:rsidRPr="00D05A58" w:rsidRDefault="00585FAA" w:rsidP="00417308">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"https://mentor.ieee.org/802.11/dcn/20/11-20-1253-00-00be-pdt-phy-modulation-accuracy.docx" </w:instrText>
            </w:r>
            <w:r>
              <w:rPr>
                <w:rStyle w:val="Hyperlink"/>
                <w:color w:val="000000" w:themeColor="text1"/>
                <w:sz w:val="20"/>
              </w:rPr>
              <w:fldChar w:fldCharType="separate"/>
            </w:r>
            <w:r w:rsidR="005E3DA5" w:rsidRPr="00D05A58">
              <w:rPr>
                <w:rStyle w:val="Hyperlink"/>
                <w:color w:val="000000" w:themeColor="text1"/>
                <w:sz w:val="20"/>
              </w:rPr>
              <w:t>20/1253r0</w:t>
            </w:r>
            <w:r>
              <w:rPr>
                <w:rStyle w:val="Hyperlink"/>
                <w:color w:val="000000" w:themeColor="text1"/>
                <w:sz w:val="20"/>
              </w:rPr>
              <w:fldChar w:fldCharType="end"/>
            </w:r>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585FAA" w:rsidP="00417308">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"https://mentor.ieee.org/802.11/dcn/20/11-20-1253-01-00be-pdt-phy-modulation-accuracy.docx" </w:instrText>
            </w:r>
            <w:r>
              <w:rPr>
                <w:rStyle w:val="Hyperlink"/>
                <w:color w:val="000000" w:themeColor="text1"/>
                <w:sz w:val="20"/>
              </w:rPr>
              <w:fldChar w:fldCharType="separate"/>
            </w:r>
            <w:r w:rsidR="00006719" w:rsidRPr="00D05A58">
              <w:rPr>
                <w:rStyle w:val="Hyperlink"/>
                <w:color w:val="000000" w:themeColor="text1"/>
                <w:sz w:val="20"/>
              </w:rPr>
              <w:t>20/1253r1</w:t>
            </w:r>
            <w:r>
              <w:rPr>
                <w:rStyle w:val="Hyperlink"/>
                <w:color w:val="000000" w:themeColor="text1"/>
                <w:sz w:val="20"/>
              </w:rPr>
              <w:fldChar w:fldCharType="end"/>
            </w:r>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585FAA" w:rsidP="00417308">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"https://mentor.ieee.org/802.11/dcn/20/11-20-1253-02-00be-pdt-phy-modulation-accuracy.docx" </w:instrText>
            </w:r>
            <w:r>
              <w:rPr>
                <w:rStyle w:val="Hyperlink"/>
                <w:color w:val="000000" w:themeColor="text1"/>
                <w:sz w:val="20"/>
              </w:rPr>
              <w:fldChar w:fldCharType="separate"/>
            </w:r>
            <w:r w:rsidR="00FA508F" w:rsidRPr="00D05A58">
              <w:rPr>
                <w:rStyle w:val="Hyperlink"/>
                <w:color w:val="000000" w:themeColor="text1"/>
                <w:sz w:val="20"/>
              </w:rPr>
              <w:t>20/1253r2</w:t>
            </w:r>
            <w:r>
              <w:rPr>
                <w:rStyle w:val="Hyperlink"/>
                <w:color w:val="000000" w:themeColor="text1"/>
                <w:sz w:val="20"/>
              </w:rPr>
              <w:fldChar w:fldCharType="end"/>
            </w:r>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585FAA" w:rsidP="00417308">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"https://mentor.ieee.org/802.11/dcn/20/11-20-1253-03-00be-pdt-phy-modulation-accuracy.docx" </w:instrText>
            </w:r>
            <w:r>
              <w:rPr>
                <w:rStyle w:val="Hyperlink"/>
                <w:color w:val="000000" w:themeColor="text1"/>
                <w:sz w:val="20"/>
              </w:rPr>
              <w:fldChar w:fldCharType="separate"/>
            </w:r>
            <w:r w:rsidR="00FB70D2" w:rsidRPr="00D05A58">
              <w:rPr>
                <w:rStyle w:val="Hyperlink"/>
                <w:color w:val="000000" w:themeColor="text1"/>
                <w:sz w:val="20"/>
              </w:rPr>
              <w:t>20/1253r3</w:t>
            </w:r>
            <w:r>
              <w:rPr>
                <w:rStyle w:val="Hyperlink"/>
                <w:color w:val="000000" w:themeColor="text1"/>
                <w:sz w:val="20"/>
              </w:rPr>
              <w:fldChar w:fldCharType="end"/>
            </w:r>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585FAA" w:rsidP="00F364B0">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"https://mentor.ieee.org/802.11/dcn/20/11-20-1253-04-00be-pdt-phy-modulation-accuracy.docx" </w:instrText>
            </w:r>
            <w:r>
              <w:rPr>
                <w:rStyle w:val="Hyperlink"/>
                <w:color w:val="000000" w:themeColor="text1"/>
                <w:sz w:val="20"/>
              </w:rPr>
              <w:fldChar w:fldCharType="separate"/>
            </w:r>
            <w:r w:rsidR="001F5B14" w:rsidRPr="00D05A58">
              <w:rPr>
                <w:rStyle w:val="Hyperlink"/>
                <w:color w:val="000000" w:themeColor="text1"/>
                <w:sz w:val="20"/>
              </w:rPr>
              <w:t>20/1253r4</w:t>
            </w:r>
            <w:r>
              <w:rPr>
                <w:rStyle w:val="Hyperlink"/>
                <w:color w:val="000000" w:themeColor="text1"/>
                <w:sz w:val="20"/>
              </w:rPr>
              <w:fldChar w:fldCharType="end"/>
            </w:r>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585FAA" w:rsidP="00F364B0">
            <w:pPr>
              <w:rPr>
                <w:color w:val="000000" w:themeColor="text1"/>
                <w:sz w:val="20"/>
              </w:rPr>
            </w:pPr>
            <w:r>
              <w:rPr>
                <w:rStyle w:val="Hyperlink"/>
                <w:color w:val="000000" w:themeColor="text1"/>
                <w:sz w:val="20"/>
              </w:rPr>
              <w:lastRenderedPageBreak/>
              <w:fldChar w:fldCharType="begin"/>
            </w:r>
            <w:r>
              <w:rPr>
                <w:rStyle w:val="Hyperlink"/>
                <w:color w:val="000000" w:themeColor="text1"/>
                <w:sz w:val="20"/>
              </w:rPr>
              <w:instrText xml:space="preserve"> HYPERLINK "https://mentor.ieee.org/802.11/dcn/20/11-20-1253-05-00be-pdt-phy-modulation-accuracy.docx" </w:instrText>
            </w:r>
            <w:r>
              <w:rPr>
                <w:rStyle w:val="Hyperlink"/>
                <w:color w:val="000000" w:themeColor="text1"/>
                <w:sz w:val="20"/>
              </w:rPr>
              <w:fldChar w:fldCharType="separate"/>
            </w:r>
            <w:r w:rsidR="00DE2EA3" w:rsidRPr="00D05A58">
              <w:rPr>
                <w:rStyle w:val="Hyperlink"/>
                <w:color w:val="000000" w:themeColor="text1"/>
                <w:sz w:val="20"/>
              </w:rPr>
              <w:t>20/1253r5</w:t>
            </w:r>
            <w:r>
              <w:rPr>
                <w:rStyle w:val="Hyperlink"/>
                <w:color w:val="000000" w:themeColor="text1"/>
                <w:sz w:val="20"/>
              </w:rPr>
              <w:fldChar w:fldCharType="end"/>
            </w:r>
            <w:r w:rsidR="00DE2EA3" w:rsidRPr="00D05A58">
              <w:rPr>
                <w:color w:val="000000" w:themeColor="text1"/>
                <w:sz w:val="20"/>
              </w:rPr>
              <w:t>, 09/09/2020</w:t>
            </w:r>
          </w:p>
          <w:p w14:paraId="698C9FB6" w14:textId="5691589A" w:rsidR="009900A8" w:rsidRPr="00D05A58" w:rsidRDefault="00585FAA" w:rsidP="00F364B0">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"https://mentor.ieee.org/802.11/dcn/20/11-20-1253-06-00be-pdt-phy-modulation-accuracy.docx" </w:instrText>
            </w:r>
            <w:r>
              <w:rPr>
                <w:rStyle w:val="Hyperlink"/>
                <w:color w:val="000000" w:themeColor="text1"/>
                <w:sz w:val="20"/>
              </w:rPr>
              <w:fldChar w:fldCharType="separate"/>
            </w:r>
            <w:r w:rsidR="009900A8" w:rsidRPr="00D05A58">
              <w:rPr>
                <w:rStyle w:val="Hyperlink"/>
                <w:color w:val="000000" w:themeColor="text1"/>
                <w:sz w:val="20"/>
              </w:rPr>
              <w:t>20/1253r6</w:t>
            </w:r>
            <w:r>
              <w:rPr>
                <w:rStyle w:val="Hyperlink"/>
                <w:color w:val="000000" w:themeColor="text1"/>
                <w:sz w:val="20"/>
              </w:rPr>
              <w:fldChar w:fldCharType="end"/>
            </w:r>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585FAA" w:rsidP="00F915E0">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"https://mentor.ieee.org/802.11/dcn/20/11-20-1252-00-00be-pdt-phy-frequency-tolerance.docx" </w:instrText>
            </w:r>
            <w:r>
              <w:rPr>
                <w:rStyle w:val="Hyperlink"/>
                <w:color w:val="000000" w:themeColor="text1"/>
                <w:sz w:val="20"/>
              </w:rPr>
              <w:fldChar w:fldCharType="separate"/>
            </w:r>
            <w:r w:rsidR="00F915E0" w:rsidRPr="00D05A58">
              <w:rPr>
                <w:rStyle w:val="Hyperlink"/>
                <w:color w:val="000000" w:themeColor="text1"/>
                <w:sz w:val="20"/>
              </w:rPr>
              <w:t>20/1252r0</w:t>
            </w:r>
            <w:r>
              <w:rPr>
                <w:rStyle w:val="Hyperlink"/>
                <w:color w:val="000000" w:themeColor="text1"/>
                <w:sz w:val="20"/>
              </w:rPr>
              <w:fldChar w:fldCharType="end"/>
            </w:r>
            <w:r w:rsidR="00F915E0" w:rsidRPr="00D05A58">
              <w:rPr>
                <w:color w:val="000000" w:themeColor="text1"/>
                <w:sz w:val="20"/>
              </w:rPr>
              <w:t>, 08/20/2020</w:t>
            </w:r>
          </w:p>
          <w:p w14:paraId="6AB8408B" w14:textId="0A645047" w:rsidR="00F87EF1" w:rsidRPr="00D05A58" w:rsidRDefault="00585FAA" w:rsidP="00F915E0">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"https://mentor.ieee.org/802.11/dcn/20/11-20-1252-02-00be-pdt-phy-frequency-tolerance.docx" </w:instrText>
            </w:r>
            <w:r>
              <w:rPr>
                <w:rStyle w:val="Hyperlink"/>
                <w:color w:val="000000" w:themeColor="text1"/>
                <w:sz w:val="20"/>
              </w:rPr>
              <w:fldChar w:fldCharType="separate"/>
            </w:r>
            <w:r w:rsidR="00F87EF1" w:rsidRPr="00D05A58">
              <w:rPr>
                <w:rStyle w:val="Hyperlink"/>
                <w:color w:val="000000" w:themeColor="text1"/>
                <w:sz w:val="20"/>
              </w:rPr>
              <w:t>20/1252r2</w:t>
            </w:r>
            <w:r>
              <w:rPr>
                <w:rStyle w:val="Hyperlink"/>
                <w:color w:val="000000" w:themeColor="text1"/>
                <w:sz w:val="20"/>
              </w:rPr>
              <w:fldChar w:fldCharType="end"/>
            </w:r>
            <w:r w:rsidR="00F87EF1" w:rsidRPr="00D05A58">
              <w:rPr>
                <w:color w:val="000000" w:themeColor="text1"/>
                <w:sz w:val="20"/>
              </w:rPr>
              <w:t>, 09/10/2020</w:t>
            </w:r>
          </w:p>
          <w:p w14:paraId="703926DC" w14:textId="77777777" w:rsidR="00F915E0" w:rsidRPr="00D05A58" w:rsidRDefault="00585FAA" w:rsidP="00F915E0">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"https://mentor.ieee.org/802.11/dcn/20/11-20-1253-03-00be-pdt-phy-modulation-accuracy.docx" </w:instrText>
            </w:r>
            <w:r>
              <w:rPr>
                <w:rStyle w:val="Hyperlink"/>
                <w:color w:val="000000" w:themeColor="text1"/>
                <w:sz w:val="20"/>
              </w:rPr>
              <w:fldChar w:fldCharType="separate"/>
            </w:r>
            <w:r w:rsidR="00F915E0" w:rsidRPr="00D05A58">
              <w:rPr>
                <w:rStyle w:val="Hyperlink"/>
                <w:color w:val="000000" w:themeColor="text1"/>
                <w:sz w:val="20"/>
              </w:rPr>
              <w:t>20/1253r3</w:t>
            </w:r>
            <w:r>
              <w:rPr>
                <w:rStyle w:val="Hyperlink"/>
                <w:color w:val="000000" w:themeColor="text1"/>
                <w:sz w:val="20"/>
              </w:rPr>
              <w:fldChar w:fldCharType="end"/>
            </w:r>
            <w:r w:rsidR="00F915E0" w:rsidRPr="00D05A58">
              <w:rPr>
                <w:color w:val="000000" w:themeColor="text1"/>
                <w:sz w:val="20"/>
              </w:rPr>
              <w:t>, 08/27/2020</w:t>
            </w:r>
          </w:p>
          <w:p w14:paraId="342B0D2B" w14:textId="754C5CAF" w:rsidR="003E05C7" w:rsidRPr="00D05A58" w:rsidRDefault="00585FAA" w:rsidP="00F915E0">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"https://mentor.ieee.org/802.11/dcn/20/11-20-1253-06-00be-pdt-phy-modulation-accuracy.docx" </w:instrText>
            </w:r>
            <w:r>
              <w:rPr>
                <w:rStyle w:val="Hyperlink"/>
                <w:color w:val="000000" w:themeColor="text1"/>
                <w:sz w:val="20"/>
              </w:rPr>
              <w:fldChar w:fldCharType="separate"/>
            </w:r>
            <w:r w:rsidR="003E05C7" w:rsidRPr="00D05A58">
              <w:rPr>
                <w:rStyle w:val="Hyperlink"/>
                <w:color w:val="000000" w:themeColor="text1"/>
                <w:sz w:val="20"/>
              </w:rPr>
              <w:t>20/1253r6</w:t>
            </w:r>
            <w:r>
              <w:rPr>
                <w:rStyle w:val="Hyperlink"/>
                <w:color w:val="000000" w:themeColor="text1"/>
                <w:sz w:val="20"/>
              </w:rPr>
              <w:fldChar w:fldCharType="end"/>
            </w:r>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Pr="00D05A58" w:rsidRDefault="00F364B0" w:rsidP="00F364B0">
            <w:pPr>
              <w:rPr>
                <w:color w:val="000000" w:themeColor="text1"/>
                <w:sz w:val="20"/>
              </w:rPr>
            </w:pPr>
            <w:r w:rsidRPr="00D05A58">
              <w:rPr>
                <w:color w:val="000000" w:themeColor="text1"/>
                <w:sz w:val="20"/>
              </w:rPr>
              <w:t>Straw Polled:</w:t>
            </w:r>
          </w:p>
          <w:p w14:paraId="15774657" w14:textId="77777777" w:rsidR="00D21774" w:rsidRPr="00D05A58" w:rsidRDefault="00585FAA" w:rsidP="00D21774">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"https://mentor.ieee.org/802.11/dcn/20/11-20-1252-02-00be-pdt-phy-frequency-t</w:instrText>
            </w:r>
            <w:r>
              <w:rPr>
                <w:rStyle w:val="Hyperlink"/>
                <w:color w:val="000000" w:themeColor="text1"/>
                <w:sz w:val="20"/>
              </w:rPr>
              <w:instrText xml:space="preserve">olerance.docx" </w:instrText>
            </w:r>
            <w:r>
              <w:rPr>
                <w:rStyle w:val="Hyperlink"/>
                <w:color w:val="000000" w:themeColor="text1"/>
                <w:sz w:val="20"/>
              </w:rPr>
              <w:fldChar w:fldCharType="separate"/>
            </w:r>
            <w:r w:rsidR="00D21774" w:rsidRPr="00D05A58">
              <w:rPr>
                <w:rStyle w:val="Hyperlink"/>
                <w:color w:val="000000" w:themeColor="text1"/>
                <w:sz w:val="20"/>
              </w:rPr>
              <w:t>20/1252r2</w:t>
            </w:r>
            <w:r>
              <w:rPr>
                <w:rStyle w:val="Hyperlink"/>
                <w:color w:val="000000" w:themeColor="text1"/>
                <w:sz w:val="20"/>
              </w:rPr>
              <w:fldChar w:fldCharType="end"/>
            </w:r>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585FAA" w:rsidP="00406DF8">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"https://mentor.ieee.org/802.11/dcn/20/11-20-1253-06-00be-pdt-phy-modulation-accuracy.docx" </w:instrText>
            </w:r>
            <w:r>
              <w:rPr>
                <w:rStyle w:val="Hyperlink"/>
                <w:color w:val="000000" w:themeColor="text1"/>
                <w:sz w:val="20"/>
              </w:rPr>
              <w:fldChar w:fldCharType="separate"/>
            </w:r>
            <w:r w:rsidR="00406DF8" w:rsidRPr="00D05A58">
              <w:rPr>
                <w:rStyle w:val="Hyperlink"/>
                <w:color w:val="000000" w:themeColor="text1"/>
                <w:sz w:val="20"/>
              </w:rPr>
              <w:t>20/1253r6</w:t>
            </w:r>
            <w:r>
              <w:rPr>
                <w:rStyle w:val="Hyperlink"/>
                <w:color w:val="000000" w:themeColor="text1"/>
                <w:sz w:val="20"/>
              </w:rPr>
              <w:fldChar w:fldCharType="end"/>
            </w:r>
            <w:r w:rsidR="00406DF8" w:rsidRPr="00D05A58">
              <w:rPr>
                <w:color w:val="000000" w:themeColor="text1"/>
                <w:sz w:val="20"/>
              </w:rPr>
              <w:t>, 09/10/2020</w:t>
            </w:r>
          </w:p>
          <w:p w14:paraId="2C0DFE2F" w14:textId="377AA7EC" w:rsidR="00F364B0" w:rsidRPr="00D05A58" w:rsidRDefault="00901FAA" w:rsidP="00F364B0">
            <w:pPr>
              <w:rPr>
                <w:color w:val="000000" w:themeColor="text1"/>
                <w:sz w:val="20"/>
              </w:rPr>
            </w:pPr>
            <w:r w:rsidRPr="00D05A58">
              <w:rPr>
                <w:color w:val="000000" w:themeColor="text1"/>
                <w:sz w:val="20"/>
                <w:highlight w:val="green"/>
              </w:rPr>
              <w:t>(SP result:  Approved with unanimous consent)</w:t>
            </w:r>
          </w:p>
        </w:tc>
        <w:tc>
          <w:tcPr>
            <w:tcW w:w="2212" w:type="dxa"/>
            <w:tcPrChange w:id="274" w:author="Edward Au" w:date="2020-10-15T09:53:00Z">
              <w:tcPr>
                <w:tcW w:w="2212" w:type="dxa"/>
              </w:tcPr>
            </w:tcPrChange>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AD6B4E">
        <w:trPr>
          <w:trHeight w:val="257"/>
          <w:trPrChange w:id="275" w:author="Edward Au" w:date="2020-10-15T09:53:00Z">
            <w:trPr>
              <w:trHeight w:val="257"/>
            </w:trPr>
          </w:trPrChange>
        </w:trPr>
        <w:tc>
          <w:tcPr>
            <w:tcW w:w="1274" w:type="dxa"/>
            <w:tcPrChange w:id="276" w:author="Edward Au" w:date="2020-10-15T09:53:00Z">
              <w:tcPr>
                <w:tcW w:w="1274" w:type="dxa"/>
                <w:gridSpan w:val="2"/>
              </w:tcPr>
            </w:tcPrChange>
          </w:tcPr>
          <w:p w14:paraId="42D3A1F7" w14:textId="49A19DAB" w:rsidR="00E7555D" w:rsidRPr="000417BC" w:rsidRDefault="00E7555D" w:rsidP="007F07F1">
            <w:pPr>
              <w:rPr>
                <w:color w:val="00B050"/>
                <w:sz w:val="20"/>
              </w:rPr>
            </w:pPr>
            <w:r w:rsidRPr="000417BC">
              <w:rPr>
                <w:color w:val="00B050"/>
                <w:sz w:val="20"/>
              </w:rPr>
              <w:t>PHY</w:t>
            </w:r>
          </w:p>
        </w:tc>
        <w:tc>
          <w:tcPr>
            <w:tcW w:w="1968" w:type="dxa"/>
            <w:tcPrChange w:id="277" w:author="Edward Au" w:date="2020-10-15T09:53:00Z">
              <w:tcPr>
                <w:tcW w:w="1968" w:type="dxa"/>
                <w:gridSpan w:val="2"/>
              </w:tcPr>
            </w:tcPrChange>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Change w:id="278" w:author="Edward Au" w:date="2020-10-15T09:53:00Z">
              <w:tcPr>
                <w:tcW w:w="1562" w:type="dxa"/>
                <w:shd w:val="clear" w:color="auto" w:fill="auto"/>
              </w:tcPr>
            </w:tcPrChange>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Change w:id="279" w:author="Edward Au" w:date="2020-10-15T09:53:00Z">
              <w:tcPr>
                <w:tcW w:w="2706" w:type="dxa"/>
              </w:tcPr>
            </w:tcPrChange>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Change w:id="280" w:author="Edward Au" w:date="2020-10-15T09:53:00Z">
              <w:tcPr>
                <w:tcW w:w="1594" w:type="dxa"/>
                <w:gridSpan w:val="2"/>
              </w:tcPr>
            </w:tcPrChange>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Change w:id="281" w:author="Edward Au" w:date="2020-10-15T09:53:00Z">
              <w:tcPr>
                <w:tcW w:w="2344" w:type="dxa"/>
              </w:tcPr>
            </w:tcPrChange>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"https://mentor.ieee.org/802.11/dcn/20/11-20-1254-00-00be-pdt-phy-receive-specification-general-and-receiver-minimum-input-sensitivity-and-channel-rejection.docx" </w:instrText>
            </w:r>
            <w:r>
              <w:rPr>
                <w:rStyle w:val="Hyperlink"/>
                <w:color w:val="auto"/>
                <w:sz w:val="20"/>
              </w:rPr>
              <w:fldChar w:fldCharType="separate"/>
            </w:r>
            <w:r w:rsidR="00EB4F38" w:rsidRPr="00850822">
              <w:rPr>
                <w:rStyle w:val="Hyperlink"/>
                <w:color w:val="auto"/>
                <w:sz w:val="20"/>
              </w:rPr>
              <w:t>20/1254r0</w:t>
            </w:r>
            <w:r>
              <w:rPr>
                <w:rStyle w:val="Hyperlink"/>
                <w:color w:val="auto"/>
                <w:sz w:val="20"/>
              </w:rPr>
              <w:fldChar w:fldCharType="end"/>
            </w:r>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w:instrText>
            </w:r>
            <w:r>
              <w:rPr>
                <w:rStyle w:val="Hyperlink"/>
                <w:color w:val="auto"/>
                <w:sz w:val="20"/>
              </w:rPr>
              <w:instrText xml:space="preserve">254-01-00be-pdt-phy-receive-specification-general-and-receiver-minimum-input-sensitivity-and-channel-rejection.docx" </w:instrText>
            </w:r>
            <w:r>
              <w:rPr>
                <w:rStyle w:val="Hyperlink"/>
                <w:color w:val="auto"/>
                <w:sz w:val="20"/>
              </w:rPr>
              <w:fldChar w:fldCharType="separate"/>
            </w:r>
            <w:r w:rsidR="007864FB" w:rsidRPr="00850822">
              <w:rPr>
                <w:rStyle w:val="Hyperlink"/>
                <w:color w:val="auto"/>
                <w:sz w:val="20"/>
              </w:rPr>
              <w:t>20/1254r1</w:t>
            </w:r>
            <w:r>
              <w:rPr>
                <w:rStyle w:val="Hyperlink"/>
                <w:color w:val="auto"/>
                <w:sz w:val="20"/>
              </w:rPr>
              <w:fldChar w:fldCharType="end"/>
            </w:r>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585FAA" w:rsidP="00F915E0">
            <w:pPr>
              <w:rPr>
                <w:sz w:val="20"/>
              </w:rPr>
            </w:pPr>
            <w:r>
              <w:rPr>
                <w:rStyle w:val="Hyperlink"/>
                <w:color w:val="auto"/>
                <w:sz w:val="20"/>
              </w:rPr>
              <w:fldChar w:fldCharType="begin"/>
            </w:r>
            <w:r>
              <w:rPr>
                <w:rStyle w:val="Hyperlink"/>
                <w:color w:val="auto"/>
                <w:sz w:val="20"/>
              </w:rPr>
              <w:instrText xml:space="preserve"> HYPERLINK "https://mentor.ieee.org/802.11/dcn/20/11-20-1254-02-00be-pdt-phy-receive-specification-general-and-rec</w:instrText>
            </w:r>
            <w:r>
              <w:rPr>
                <w:rStyle w:val="Hyperlink"/>
                <w:color w:val="auto"/>
                <w:sz w:val="20"/>
              </w:rPr>
              <w:instrText xml:space="preserve">eiver-minimum-input-sensitivity-and-channel-rejection.docx" </w:instrText>
            </w:r>
            <w:r>
              <w:rPr>
                <w:rStyle w:val="Hyperlink"/>
                <w:color w:val="auto"/>
                <w:sz w:val="20"/>
              </w:rPr>
              <w:fldChar w:fldCharType="separate"/>
            </w:r>
            <w:r w:rsidR="00F05D75" w:rsidRPr="00850822">
              <w:rPr>
                <w:rStyle w:val="Hyperlink"/>
                <w:color w:val="auto"/>
                <w:sz w:val="20"/>
              </w:rPr>
              <w:t>20/1254r2</w:t>
            </w:r>
            <w:r>
              <w:rPr>
                <w:rStyle w:val="Hyperlink"/>
                <w:color w:val="auto"/>
                <w:sz w:val="20"/>
              </w:rPr>
              <w:fldChar w:fldCharType="end"/>
            </w:r>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585FAA" w:rsidP="00F915E0">
            <w:pPr>
              <w:rPr>
                <w:sz w:val="20"/>
              </w:rPr>
            </w:pPr>
            <w:r>
              <w:rPr>
                <w:rStyle w:val="Hyperlink"/>
                <w:color w:val="auto"/>
                <w:sz w:val="20"/>
              </w:rPr>
              <w:fldChar w:fldCharType="begin"/>
            </w:r>
            <w:r>
              <w:rPr>
                <w:rStyle w:val="Hyperlink"/>
                <w:color w:val="auto"/>
                <w:sz w:val="20"/>
              </w:rPr>
              <w:instrText xml:space="preserve"> HYPERLINK "https://mentor.ieee.org/802.11/dcn/20/11-20-1254-03-00be-pdt-phy-receive-specification-general-and-receiver-minimum-input-sensitivity-and-channel-rejection.doc</w:instrText>
            </w:r>
            <w:r>
              <w:rPr>
                <w:rStyle w:val="Hyperlink"/>
                <w:color w:val="auto"/>
                <w:sz w:val="20"/>
              </w:rPr>
              <w:instrText xml:space="preserve">x" </w:instrText>
            </w:r>
            <w:r>
              <w:rPr>
                <w:rStyle w:val="Hyperlink"/>
                <w:color w:val="auto"/>
                <w:sz w:val="20"/>
              </w:rPr>
              <w:fldChar w:fldCharType="separate"/>
            </w:r>
            <w:r w:rsidR="0088614A" w:rsidRPr="00850822">
              <w:rPr>
                <w:rStyle w:val="Hyperlink"/>
                <w:color w:val="auto"/>
                <w:sz w:val="20"/>
              </w:rPr>
              <w:t>20/1254r3</w:t>
            </w:r>
            <w:r>
              <w:rPr>
                <w:rStyle w:val="Hyperlink"/>
                <w:color w:val="auto"/>
                <w:sz w:val="20"/>
              </w:rPr>
              <w:fldChar w:fldCharType="end"/>
            </w:r>
            <w:r w:rsidR="0088614A" w:rsidRPr="00850822">
              <w:rPr>
                <w:sz w:val="20"/>
              </w:rPr>
              <w:t>, 08/27/2020</w:t>
            </w:r>
          </w:p>
          <w:p w14:paraId="40ACCDBD" w14:textId="42432184" w:rsidR="00992AE6" w:rsidRPr="00850822" w:rsidRDefault="00585FAA" w:rsidP="00F915E0">
            <w:pPr>
              <w:rPr>
                <w:sz w:val="20"/>
              </w:rPr>
            </w:pPr>
            <w:r>
              <w:rPr>
                <w:rStyle w:val="Hyperlink"/>
                <w:color w:val="auto"/>
                <w:sz w:val="20"/>
              </w:rPr>
              <w:fldChar w:fldCharType="begin"/>
            </w:r>
            <w:r>
              <w:rPr>
                <w:rStyle w:val="Hyperlink"/>
                <w:color w:val="auto"/>
                <w:sz w:val="20"/>
              </w:rPr>
              <w:instrText xml:space="preserve"> HYPERLINK "https://mentor.ieee.org/802.11/dcn/20/11-20-1254-04-00be-pdt-phy-receive-specification-general-and-receiver-minimum-input-sensitivity-and-channel-rejection.docx" </w:instrText>
            </w:r>
            <w:r>
              <w:rPr>
                <w:rStyle w:val="Hyperlink"/>
                <w:color w:val="auto"/>
                <w:sz w:val="20"/>
              </w:rPr>
              <w:fldChar w:fldCharType="separate"/>
            </w:r>
            <w:r w:rsidR="00992AE6" w:rsidRPr="00850822">
              <w:rPr>
                <w:rStyle w:val="Hyperlink"/>
                <w:color w:val="auto"/>
                <w:sz w:val="20"/>
              </w:rPr>
              <w:t>20/1254r4</w:t>
            </w:r>
            <w:r>
              <w:rPr>
                <w:rStyle w:val="Hyperlink"/>
                <w:color w:val="auto"/>
                <w:sz w:val="20"/>
              </w:rPr>
              <w:fldChar w:fldCharType="end"/>
            </w:r>
            <w:r w:rsidR="00992AE6" w:rsidRPr="00850822">
              <w:rPr>
                <w:sz w:val="20"/>
              </w:rPr>
              <w:t>, 09/09/2020</w:t>
            </w:r>
          </w:p>
          <w:p w14:paraId="0C2C880C" w14:textId="751F1347" w:rsidR="000C1E2B" w:rsidRPr="00850822" w:rsidRDefault="00585FAA" w:rsidP="00F915E0">
            <w:pPr>
              <w:rPr>
                <w:sz w:val="20"/>
              </w:rPr>
            </w:pPr>
            <w:r>
              <w:rPr>
                <w:rStyle w:val="Hyperlink"/>
                <w:color w:val="auto"/>
                <w:sz w:val="20"/>
              </w:rPr>
              <w:fldChar w:fldCharType="begin"/>
            </w:r>
            <w:r>
              <w:rPr>
                <w:rStyle w:val="Hyperlink"/>
                <w:color w:val="auto"/>
                <w:sz w:val="20"/>
              </w:rPr>
              <w:instrText xml:space="preserve"> HYPERLINK "https://mentor.ieee.org/802.11/dcn/20/11-20-1254-05-00be-pdt-phy-receive-specification-general-and-receiver-minimum-input-sensitivity-and-channel-rejection.docx" </w:instrText>
            </w:r>
            <w:r>
              <w:rPr>
                <w:rStyle w:val="Hyperlink"/>
                <w:color w:val="auto"/>
                <w:sz w:val="20"/>
              </w:rPr>
              <w:fldChar w:fldCharType="separate"/>
            </w:r>
            <w:r w:rsidR="000C1E2B" w:rsidRPr="00850822">
              <w:rPr>
                <w:rStyle w:val="Hyperlink"/>
                <w:color w:val="auto"/>
                <w:sz w:val="20"/>
              </w:rPr>
              <w:t>20/1254r5</w:t>
            </w:r>
            <w:r>
              <w:rPr>
                <w:rStyle w:val="Hyperlink"/>
                <w:color w:val="auto"/>
                <w:sz w:val="20"/>
              </w:rPr>
              <w:fldChar w:fldCharType="end"/>
            </w:r>
            <w:r w:rsidR="000C1E2B" w:rsidRPr="00850822">
              <w:rPr>
                <w:sz w:val="20"/>
              </w:rPr>
              <w:t>, 09/10/2020</w:t>
            </w:r>
          </w:p>
          <w:p w14:paraId="22E7F908" w14:textId="77777777" w:rsidR="00114A69" w:rsidRPr="00850822" w:rsidRDefault="00585FAA" w:rsidP="00114A69">
            <w:pPr>
              <w:rPr>
                <w:sz w:val="20"/>
              </w:rPr>
            </w:pPr>
            <w:r>
              <w:rPr>
                <w:rStyle w:val="Hyperlink"/>
                <w:color w:val="auto"/>
                <w:sz w:val="20"/>
              </w:rPr>
              <w:fldChar w:fldCharType="begin"/>
            </w:r>
            <w:r>
              <w:rPr>
                <w:rStyle w:val="Hyperlink"/>
                <w:color w:val="auto"/>
                <w:sz w:val="20"/>
              </w:rPr>
              <w:instrText xml:space="preserve"> HYPERLINK "https://mentor.ieee.org/802.11/dcn/20/11-20-1254-06-00be-pdt-phy-receive-specification-general-and-receiver-minimum-input-sensitivity-and-channel-rejection.docx" </w:instrText>
            </w:r>
            <w:r>
              <w:rPr>
                <w:rStyle w:val="Hyperlink"/>
                <w:color w:val="auto"/>
                <w:sz w:val="20"/>
              </w:rPr>
              <w:fldChar w:fldCharType="separate"/>
            </w:r>
            <w:r w:rsidR="00114A69" w:rsidRPr="00850822">
              <w:rPr>
                <w:rStyle w:val="Hyperlink"/>
                <w:color w:val="auto"/>
                <w:sz w:val="20"/>
              </w:rPr>
              <w:t>20/1254r6</w:t>
            </w:r>
            <w:r>
              <w:rPr>
                <w:rStyle w:val="Hyperlink"/>
                <w:color w:val="auto"/>
                <w:sz w:val="20"/>
              </w:rPr>
              <w:fldChar w:fldCharType="end"/>
            </w:r>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585FAA" w:rsidP="004D3814">
            <w:pPr>
              <w:rPr>
                <w:sz w:val="20"/>
              </w:rPr>
            </w:pPr>
            <w:r>
              <w:rPr>
                <w:rStyle w:val="Hyperlink"/>
                <w:color w:val="auto"/>
                <w:sz w:val="20"/>
              </w:rPr>
              <w:fldChar w:fldCharType="begin"/>
            </w:r>
            <w:r>
              <w:rPr>
                <w:rStyle w:val="Hyperlink"/>
                <w:color w:val="auto"/>
                <w:sz w:val="20"/>
              </w:rPr>
              <w:instrText xml:space="preserve"> HYPERLINK "https://mentor.ieee.org/802.11/dc</w:instrText>
            </w:r>
            <w:r>
              <w:rPr>
                <w:rStyle w:val="Hyperlink"/>
                <w:color w:val="auto"/>
                <w:sz w:val="20"/>
              </w:rPr>
              <w:instrText xml:space="preserve">n/20/11-20-1254-01-00be-pdt-phy-receive-specification-general-and-receiver-minimum-input-sensitivity-and-channel-rejection.docx" </w:instrText>
            </w:r>
            <w:r>
              <w:rPr>
                <w:rStyle w:val="Hyperlink"/>
                <w:color w:val="auto"/>
                <w:sz w:val="20"/>
              </w:rPr>
              <w:fldChar w:fldCharType="separate"/>
            </w:r>
            <w:r w:rsidR="004D3814" w:rsidRPr="00850822">
              <w:rPr>
                <w:rStyle w:val="Hyperlink"/>
                <w:color w:val="auto"/>
                <w:sz w:val="20"/>
              </w:rPr>
              <w:t>20/1254r1</w:t>
            </w:r>
            <w:r>
              <w:rPr>
                <w:rStyle w:val="Hyperlink"/>
                <w:color w:val="auto"/>
                <w:sz w:val="20"/>
              </w:rPr>
              <w:fldChar w:fldCharType="end"/>
            </w:r>
            <w:r w:rsidR="004D3814" w:rsidRPr="00850822">
              <w:rPr>
                <w:sz w:val="20"/>
              </w:rPr>
              <w:t>, 08/27/2020</w:t>
            </w:r>
          </w:p>
          <w:p w14:paraId="47F3A6EE" w14:textId="77777777" w:rsidR="00752C2D" w:rsidRPr="00850822" w:rsidRDefault="00585FAA" w:rsidP="00752C2D">
            <w:pPr>
              <w:rPr>
                <w:sz w:val="20"/>
              </w:rPr>
            </w:pPr>
            <w:r>
              <w:rPr>
                <w:rStyle w:val="Hyperlink"/>
                <w:color w:val="auto"/>
                <w:sz w:val="20"/>
              </w:rPr>
              <w:fldChar w:fldCharType="begin"/>
            </w:r>
            <w:r>
              <w:rPr>
                <w:rStyle w:val="Hyperlink"/>
                <w:color w:val="auto"/>
                <w:sz w:val="20"/>
              </w:rPr>
              <w:instrText xml:space="preserve"> HYPERLINK "https://mentor.ieee.org/802.11/dcn/20/11-20-1254-05-00be-pdt-phy-receive-specification-gen</w:instrText>
            </w:r>
            <w:r>
              <w:rPr>
                <w:rStyle w:val="Hyperlink"/>
                <w:color w:val="auto"/>
                <w:sz w:val="20"/>
              </w:rPr>
              <w:instrText xml:space="preserve">eral-and-receiver-minimum-input-sensitivity-and-channel-rejection.docx" </w:instrText>
            </w:r>
            <w:r>
              <w:rPr>
                <w:rStyle w:val="Hyperlink"/>
                <w:color w:val="auto"/>
                <w:sz w:val="20"/>
              </w:rPr>
              <w:fldChar w:fldCharType="separate"/>
            </w:r>
            <w:r w:rsidR="00752C2D" w:rsidRPr="00850822">
              <w:rPr>
                <w:rStyle w:val="Hyperlink"/>
                <w:color w:val="auto"/>
                <w:sz w:val="20"/>
              </w:rPr>
              <w:t>20/1254r5</w:t>
            </w:r>
            <w:r>
              <w:rPr>
                <w:rStyle w:val="Hyperlink"/>
                <w:color w:val="auto"/>
                <w:sz w:val="20"/>
              </w:rPr>
              <w:fldChar w:fldCharType="end"/>
            </w:r>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585FAA" w:rsidP="00F915E0">
            <w:pPr>
              <w:rPr>
                <w:sz w:val="20"/>
              </w:rPr>
            </w:pPr>
            <w:r>
              <w:rPr>
                <w:rStyle w:val="Hyperlink"/>
                <w:color w:val="auto"/>
                <w:sz w:val="20"/>
              </w:rPr>
              <w:fldChar w:fldCharType="begin"/>
            </w:r>
            <w:r>
              <w:rPr>
                <w:rStyle w:val="Hyperlink"/>
                <w:color w:val="auto"/>
                <w:sz w:val="20"/>
              </w:rPr>
              <w:instrText xml:space="preserve"> HYPERLINK "https://mentor.ieee.org/802.11/dcn/20/11-20-1254-06-00be-pdt-phy-receive-specification-general-and-receiver-minimum-input-sensitivit</w:instrText>
            </w:r>
            <w:r>
              <w:rPr>
                <w:rStyle w:val="Hyperlink"/>
                <w:color w:val="auto"/>
                <w:sz w:val="20"/>
              </w:rPr>
              <w:instrText xml:space="preserve">y-and-channel-rejection.docx" </w:instrText>
            </w:r>
            <w:r>
              <w:rPr>
                <w:rStyle w:val="Hyperlink"/>
                <w:color w:val="auto"/>
                <w:sz w:val="20"/>
              </w:rPr>
              <w:fldChar w:fldCharType="separate"/>
            </w:r>
            <w:r w:rsidR="00075992" w:rsidRPr="00850822">
              <w:rPr>
                <w:rStyle w:val="Hyperlink"/>
                <w:color w:val="auto"/>
                <w:sz w:val="20"/>
              </w:rPr>
              <w:t>20/1254r6</w:t>
            </w:r>
            <w:r>
              <w:rPr>
                <w:rStyle w:val="Hyperlink"/>
                <w:color w:val="auto"/>
                <w:sz w:val="20"/>
              </w:rPr>
              <w:fldChar w:fldCharType="end"/>
            </w:r>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Change w:id="282" w:author="Edward Au" w:date="2020-10-15T09:53:00Z">
              <w:tcPr>
                <w:tcW w:w="2212" w:type="dxa"/>
              </w:tcPr>
            </w:tcPrChange>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rsidRPr="00665903" w14:paraId="439B9B89" w14:textId="77777777" w:rsidTr="00AD6B4E">
        <w:trPr>
          <w:trHeight w:val="257"/>
          <w:trPrChange w:id="283" w:author="Edward Au" w:date="2020-10-15T09:53:00Z">
            <w:trPr>
              <w:trHeight w:val="257"/>
            </w:trPr>
          </w:trPrChange>
        </w:trPr>
        <w:tc>
          <w:tcPr>
            <w:tcW w:w="1274" w:type="dxa"/>
            <w:tcPrChange w:id="284" w:author="Edward Au" w:date="2020-10-15T09:53:00Z">
              <w:tcPr>
                <w:tcW w:w="1274" w:type="dxa"/>
                <w:gridSpan w:val="2"/>
              </w:tcPr>
            </w:tcPrChange>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Change w:id="285" w:author="Edward Au" w:date="2020-10-15T09:53:00Z">
              <w:tcPr>
                <w:tcW w:w="1968" w:type="dxa"/>
                <w:gridSpan w:val="2"/>
              </w:tcPr>
            </w:tcPrChange>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Change w:id="286" w:author="Edward Au" w:date="2020-10-15T09:53:00Z">
              <w:tcPr>
                <w:tcW w:w="1562" w:type="dxa"/>
                <w:shd w:val="clear" w:color="auto" w:fill="auto"/>
              </w:tcPr>
            </w:tcPrChange>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Change w:id="287" w:author="Edward Au" w:date="2020-10-15T09:53:00Z">
              <w:tcPr>
                <w:tcW w:w="2706" w:type="dxa"/>
              </w:tcPr>
            </w:tcPrChange>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Change w:id="288" w:author="Edward Au" w:date="2020-10-15T09:53:00Z">
              <w:tcPr>
                <w:tcW w:w="1594" w:type="dxa"/>
                <w:gridSpan w:val="2"/>
              </w:tcPr>
            </w:tcPrChange>
          </w:tcPr>
          <w:p w14:paraId="59274757" w14:textId="2FAAF4DB" w:rsidR="00E7555D" w:rsidRPr="00665903" w:rsidRDefault="00E7555D" w:rsidP="007F07F1">
            <w:pPr>
              <w:rPr>
                <w:color w:val="00B050"/>
                <w:sz w:val="20"/>
              </w:rPr>
            </w:pPr>
            <w:r w:rsidRPr="00665903">
              <w:rPr>
                <w:color w:val="00B050"/>
                <w:sz w:val="20"/>
              </w:rPr>
              <w:t>R1</w:t>
            </w:r>
          </w:p>
        </w:tc>
        <w:tc>
          <w:tcPr>
            <w:tcW w:w="2344" w:type="dxa"/>
            <w:tcPrChange w:id="289" w:author="Edward Au" w:date="2020-10-15T09:53:00Z">
              <w:tcPr>
                <w:tcW w:w="2344" w:type="dxa"/>
              </w:tcPr>
            </w:tcPrChange>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Change w:id="290" w:author="Edward Au" w:date="2020-10-15T09:53:00Z">
              <w:tcPr>
                <w:tcW w:w="2212" w:type="dxa"/>
              </w:tcPr>
            </w:tcPrChange>
          </w:tcPr>
          <w:p w14:paraId="26B8D84D" w14:textId="77777777" w:rsidR="00E7555D" w:rsidRPr="00665903" w:rsidRDefault="00E7555D" w:rsidP="007F07F1">
            <w:pPr>
              <w:rPr>
                <w:color w:val="00B050"/>
                <w:sz w:val="20"/>
              </w:rPr>
            </w:pPr>
            <w:r w:rsidRPr="00665903">
              <w:rPr>
                <w:color w:val="00B050"/>
                <w:sz w:val="20"/>
              </w:rPr>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AD6B4E">
        <w:trPr>
          <w:trHeight w:val="257"/>
          <w:trPrChange w:id="291" w:author="Edward Au" w:date="2020-10-15T09:53:00Z">
            <w:trPr>
              <w:trHeight w:val="257"/>
            </w:trPr>
          </w:trPrChange>
        </w:trPr>
        <w:tc>
          <w:tcPr>
            <w:tcW w:w="1274" w:type="dxa"/>
            <w:tcPrChange w:id="292" w:author="Edward Au" w:date="2020-10-15T09:53:00Z">
              <w:tcPr>
                <w:tcW w:w="1274" w:type="dxa"/>
                <w:gridSpan w:val="2"/>
              </w:tcPr>
            </w:tcPrChange>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1968" w:type="dxa"/>
            <w:tcPrChange w:id="293" w:author="Edward Au" w:date="2020-10-15T09:53:00Z">
              <w:tcPr>
                <w:tcW w:w="1968" w:type="dxa"/>
                <w:gridSpan w:val="2"/>
              </w:tcPr>
            </w:tcPrChange>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Change w:id="294" w:author="Edward Au" w:date="2020-10-15T09:53:00Z">
              <w:tcPr>
                <w:tcW w:w="1562" w:type="dxa"/>
              </w:tcPr>
            </w:tcPrChange>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Change w:id="295" w:author="Edward Au" w:date="2020-10-15T09:53:00Z">
              <w:tcPr>
                <w:tcW w:w="2706" w:type="dxa"/>
              </w:tcPr>
            </w:tcPrChange>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Change w:id="296" w:author="Edward Au" w:date="2020-10-15T09:53:00Z">
              <w:tcPr>
                <w:tcW w:w="1594" w:type="dxa"/>
                <w:gridSpan w:val="2"/>
              </w:tcPr>
            </w:tcPrChange>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Change w:id="297" w:author="Edward Au" w:date="2020-10-15T09:53:00Z">
              <w:tcPr>
                <w:tcW w:w="2344" w:type="dxa"/>
              </w:tcPr>
            </w:tcPrChange>
          </w:tcPr>
          <w:p w14:paraId="661EE8C1" w14:textId="74D57770" w:rsidR="004D3814" w:rsidRPr="00665903" w:rsidRDefault="004D3814" w:rsidP="004D3814">
            <w:pPr>
              <w:rPr>
                <w:sz w:val="20"/>
              </w:rPr>
            </w:pPr>
            <w:r w:rsidRPr="00665903">
              <w:rPr>
                <w:sz w:val="20"/>
              </w:rPr>
              <w:t>Uploaded:</w:t>
            </w: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Change w:id="298" w:author="Edward Au" w:date="2020-10-15T09:53:00Z">
              <w:tcPr>
                <w:tcW w:w="2212" w:type="dxa"/>
              </w:tcPr>
            </w:tcPrChange>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AD6B4E">
        <w:trPr>
          <w:trHeight w:val="257"/>
          <w:trPrChange w:id="299" w:author="Edward Au" w:date="2020-10-15T09:53:00Z">
            <w:trPr>
              <w:trHeight w:val="257"/>
            </w:trPr>
          </w:trPrChange>
        </w:trPr>
        <w:tc>
          <w:tcPr>
            <w:tcW w:w="1274" w:type="dxa"/>
            <w:tcPrChange w:id="300" w:author="Edward Au" w:date="2020-10-15T09:53:00Z">
              <w:tcPr>
                <w:tcW w:w="1274" w:type="dxa"/>
                <w:gridSpan w:val="2"/>
              </w:tcPr>
            </w:tcPrChange>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Change w:id="301" w:author="Edward Au" w:date="2020-10-15T09:53:00Z">
              <w:tcPr>
                <w:tcW w:w="1968" w:type="dxa"/>
                <w:gridSpan w:val="2"/>
              </w:tcPr>
            </w:tcPrChange>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Change w:id="302" w:author="Edward Au" w:date="2020-10-15T09:53:00Z">
              <w:tcPr>
                <w:tcW w:w="1562" w:type="dxa"/>
              </w:tcPr>
            </w:tcPrChange>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Change w:id="303" w:author="Edward Au" w:date="2020-10-15T09:53:00Z">
              <w:tcPr>
                <w:tcW w:w="2706" w:type="dxa"/>
              </w:tcPr>
            </w:tcPrChange>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Change w:id="304" w:author="Edward Au" w:date="2020-10-15T09:53:00Z">
              <w:tcPr>
                <w:tcW w:w="1594" w:type="dxa"/>
                <w:gridSpan w:val="2"/>
              </w:tcPr>
            </w:tcPrChange>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Change w:id="305" w:author="Edward Au" w:date="2020-10-15T09:53:00Z">
              <w:tcPr>
                <w:tcW w:w="2344" w:type="dxa"/>
              </w:tcPr>
            </w:tcPrChange>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Change w:id="306" w:author="Edward Au" w:date="2020-10-15T09:53:00Z">
              <w:tcPr>
                <w:tcW w:w="2212" w:type="dxa"/>
              </w:tcPr>
            </w:tcPrChange>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AD6B4E">
        <w:trPr>
          <w:trHeight w:val="257"/>
          <w:trPrChange w:id="307" w:author="Edward Au" w:date="2020-10-15T09:53:00Z">
            <w:trPr>
              <w:trHeight w:val="257"/>
            </w:trPr>
          </w:trPrChange>
        </w:trPr>
        <w:tc>
          <w:tcPr>
            <w:tcW w:w="1274" w:type="dxa"/>
            <w:tcPrChange w:id="308" w:author="Edward Au" w:date="2020-10-15T09:53:00Z">
              <w:tcPr>
                <w:tcW w:w="1274" w:type="dxa"/>
                <w:gridSpan w:val="2"/>
              </w:tcPr>
            </w:tcPrChange>
          </w:tcPr>
          <w:p w14:paraId="4A6EB319" w14:textId="10E26796" w:rsidR="00E7555D" w:rsidRPr="002C501E" w:rsidRDefault="00E7555D" w:rsidP="007F07F1">
            <w:pPr>
              <w:rPr>
                <w:color w:val="00B050"/>
                <w:sz w:val="20"/>
              </w:rPr>
            </w:pPr>
            <w:r w:rsidRPr="002C501E">
              <w:rPr>
                <w:color w:val="00B050"/>
                <w:sz w:val="20"/>
              </w:rPr>
              <w:t>PHY</w:t>
            </w:r>
          </w:p>
        </w:tc>
        <w:tc>
          <w:tcPr>
            <w:tcW w:w="1968" w:type="dxa"/>
            <w:tcPrChange w:id="309" w:author="Edward Au" w:date="2020-10-15T09:53:00Z">
              <w:tcPr>
                <w:tcW w:w="1968" w:type="dxa"/>
                <w:gridSpan w:val="2"/>
              </w:tcPr>
            </w:tcPrChange>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Change w:id="310" w:author="Edward Au" w:date="2020-10-15T09:53:00Z">
              <w:tcPr>
                <w:tcW w:w="1562" w:type="dxa"/>
                <w:shd w:val="clear" w:color="auto" w:fill="auto"/>
              </w:tcPr>
            </w:tcPrChange>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Change w:id="311" w:author="Edward Au" w:date="2020-10-15T09:53:00Z">
              <w:tcPr>
                <w:tcW w:w="2706" w:type="dxa"/>
              </w:tcPr>
            </w:tcPrChange>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Change w:id="312" w:author="Edward Au" w:date="2020-10-15T09:53:00Z">
              <w:tcPr>
                <w:tcW w:w="1594" w:type="dxa"/>
                <w:gridSpan w:val="2"/>
              </w:tcPr>
            </w:tcPrChange>
          </w:tcPr>
          <w:p w14:paraId="7301A892" w14:textId="2C04ECCE" w:rsidR="00E7555D" w:rsidRPr="002C501E" w:rsidRDefault="00E7555D" w:rsidP="007F07F1">
            <w:pPr>
              <w:rPr>
                <w:color w:val="00B050"/>
                <w:sz w:val="20"/>
              </w:rPr>
            </w:pPr>
            <w:r w:rsidRPr="002C501E">
              <w:rPr>
                <w:color w:val="00B050"/>
                <w:sz w:val="20"/>
              </w:rPr>
              <w:t>R1</w:t>
            </w:r>
          </w:p>
        </w:tc>
        <w:tc>
          <w:tcPr>
            <w:tcW w:w="2344" w:type="dxa"/>
            <w:tcPrChange w:id="313" w:author="Edward Au" w:date="2020-10-15T09:53:00Z">
              <w:tcPr>
                <w:tcW w:w="2344" w:type="dxa"/>
              </w:tcPr>
            </w:tcPrChange>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"https://mentor.ieee.org/802.11/dcn/20/11-20-1229-00-00be-pdt-phy-channel-numbering-and-channelization.docx" </w:instrText>
            </w:r>
            <w:r>
              <w:rPr>
                <w:rStyle w:val="Hyperlink"/>
                <w:color w:val="auto"/>
                <w:sz w:val="20"/>
              </w:rPr>
              <w:fldChar w:fldCharType="separate"/>
            </w:r>
            <w:r w:rsidR="00B41172" w:rsidRPr="00850822">
              <w:rPr>
                <w:rStyle w:val="Hyperlink"/>
                <w:color w:val="auto"/>
                <w:sz w:val="20"/>
              </w:rPr>
              <w:t>20/1229r0</w:t>
            </w:r>
            <w:r>
              <w:rPr>
                <w:rStyle w:val="Hyperlink"/>
                <w:color w:val="auto"/>
                <w:sz w:val="20"/>
              </w:rPr>
              <w:fldChar w:fldCharType="end"/>
            </w:r>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585FAA" w:rsidP="004D3814">
            <w:pPr>
              <w:rPr>
                <w:sz w:val="20"/>
              </w:rPr>
            </w:pPr>
            <w:r>
              <w:rPr>
                <w:rStyle w:val="Hyperlink"/>
                <w:color w:val="auto"/>
                <w:sz w:val="20"/>
              </w:rPr>
              <w:fldChar w:fldCharType="begin"/>
            </w:r>
            <w:r>
              <w:rPr>
                <w:rStyle w:val="Hyperlink"/>
                <w:color w:val="auto"/>
                <w:sz w:val="20"/>
              </w:rPr>
              <w:instrText xml:space="preserve"> HYPERLINK "https://mentor.ieee.org/802.11/dcn/20/11-20-1229-01-00be-pdt-phy-channel-numbering-and-channelizati</w:instrText>
            </w:r>
            <w:r>
              <w:rPr>
                <w:rStyle w:val="Hyperlink"/>
                <w:color w:val="auto"/>
                <w:sz w:val="20"/>
              </w:rPr>
              <w:instrText xml:space="preserve">on.docx" </w:instrText>
            </w:r>
            <w:r>
              <w:rPr>
                <w:rStyle w:val="Hyperlink"/>
                <w:color w:val="auto"/>
                <w:sz w:val="20"/>
              </w:rPr>
              <w:fldChar w:fldCharType="separate"/>
            </w:r>
            <w:r w:rsidR="00707E28" w:rsidRPr="00850822">
              <w:rPr>
                <w:rStyle w:val="Hyperlink"/>
                <w:color w:val="auto"/>
                <w:sz w:val="20"/>
              </w:rPr>
              <w:t>20/1229r1</w:t>
            </w:r>
            <w:r>
              <w:rPr>
                <w:rStyle w:val="Hyperlink"/>
                <w:color w:val="auto"/>
                <w:sz w:val="20"/>
              </w:rPr>
              <w:fldChar w:fldCharType="end"/>
            </w:r>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585FAA" w:rsidP="004D3814">
            <w:pPr>
              <w:rPr>
                <w:sz w:val="20"/>
              </w:rPr>
            </w:pPr>
            <w:r>
              <w:rPr>
                <w:rStyle w:val="Hyperlink"/>
                <w:color w:val="auto"/>
                <w:sz w:val="20"/>
              </w:rPr>
              <w:fldChar w:fldCharType="begin"/>
            </w:r>
            <w:r>
              <w:rPr>
                <w:rStyle w:val="Hyperlink"/>
                <w:color w:val="auto"/>
                <w:sz w:val="20"/>
              </w:rPr>
              <w:instrText xml:space="preserve"> HYPERLINK "https://mentor.ieee.org/802.11/dcn/20/11-20-1229-02-00be-pdt-phy-channel-numbering-and-channelization.docx" </w:instrText>
            </w:r>
            <w:r>
              <w:rPr>
                <w:rStyle w:val="Hyperlink"/>
                <w:color w:val="auto"/>
                <w:sz w:val="20"/>
              </w:rPr>
              <w:fldChar w:fldCharType="separate"/>
            </w:r>
            <w:r w:rsidR="00EE34DA" w:rsidRPr="00850822">
              <w:rPr>
                <w:rStyle w:val="Hyperlink"/>
                <w:color w:val="auto"/>
                <w:sz w:val="20"/>
              </w:rPr>
              <w:t>20/1229r2</w:t>
            </w:r>
            <w:r>
              <w:rPr>
                <w:rStyle w:val="Hyperlink"/>
                <w:color w:val="auto"/>
                <w:sz w:val="20"/>
              </w:rPr>
              <w:fldChar w:fldCharType="end"/>
            </w:r>
            <w:r w:rsidR="00EE34DA" w:rsidRPr="00850822">
              <w:rPr>
                <w:sz w:val="20"/>
              </w:rPr>
              <w:t>, 08/31/2020</w:t>
            </w:r>
          </w:p>
          <w:p w14:paraId="080D2D0D" w14:textId="5853E012" w:rsidR="00EE34DA" w:rsidRPr="00850822" w:rsidRDefault="00585FAA" w:rsidP="004D3814">
            <w:pPr>
              <w:rPr>
                <w:sz w:val="20"/>
              </w:rPr>
            </w:pPr>
            <w:r>
              <w:rPr>
                <w:rStyle w:val="Hyperlink"/>
                <w:color w:val="auto"/>
                <w:sz w:val="20"/>
              </w:rPr>
              <w:fldChar w:fldCharType="begin"/>
            </w:r>
            <w:r>
              <w:rPr>
                <w:rStyle w:val="Hyperlink"/>
                <w:color w:val="auto"/>
                <w:sz w:val="20"/>
              </w:rPr>
              <w:instrText xml:space="preserve"> HYPERLINK "https://mentor.ieee.org/802.11/dcn/20/11-20-1229-03-00be-pdt-phy-</w:instrText>
            </w:r>
            <w:r>
              <w:rPr>
                <w:rStyle w:val="Hyperlink"/>
                <w:color w:val="auto"/>
                <w:sz w:val="20"/>
              </w:rPr>
              <w:instrText xml:space="preserve">channel-numbering-and-channelization.docx" </w:instrText>
            </w:r>
            <w:r>
              <w:rPr>
                <w:rStyle w:val="Hyperlink"/>
                <w:color w:val="auto"/>
                <w:sz w:val="20"/>
              </w:rPr>
              <w:fldChar w:fldCharType="separate"/>
            </w:r>
            <w:r w:rsidR="00EE34DA" w:rsidRPr="00850822">
              <w:rPr>
                <w:rStyle w:val="Hyperlink"/>
                <w:color w:val="auto"/>
                <w:sz w:val="20"/>
              </w:rPr>
              <w:t>20/1229r3</w:t>
            </w:r>
            <w:r>
              <w:rPr>
                <w:rStyle w:val="Hyperlink"/>
                <w:color w:val="auto"/>
                <w:sz w:val="20"/>
              </w:rPr>
              <w:fldChar w:fldCharType="end"/>
            </w:r>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585FAA" w:rsidP="00C609BA">
            <w:pPr>
              <w:rPr>
                <w:sz w:val="20"/>
              </w:rPr>
            </w:pPr>
            <w:r>
              <w:rPr>
                <w:rStyle w:val="Hyperlink"/>
                <w:color w:val="auto"/>
                <w:sz w:val="20"/>
              </w:rPr>
              <w:fldChar w:fldCharType="begin"/>
            </w:r>
            <w:r>
              <w:rPr>
                <w:rStyle w:val="Hyperlink"/>
                <w:color w:val="auto"/>
                <w:sz w:val="20"/>
              </w:rPr>
              <w:instrText xml:space="preserve"> HYPERLINK "https://mentor.ieee.org/802.11/dcn/20/11-20-1229-03-00be-pdt-phy-channel-numbering-and-channelization.docx" </w:instrText>
            </w:r>
            <w:r>
              <w:rPr>
                <w:rStyle w:val="Hyperlink"/>
                <w:color w:val="auto"/>
                <w:sz w:val="20"/>
              </w:rPr>
              <w:fldChar w:fldCharType="separate"/>
            </w:r>
            <w:r w:rsidR="00C609BA" w:rsidRPr="00850822">
              <w:rPr>
                <w:rStyle w:val="Hyperlink"/>
                <w:color w:val="auto"/>
                <w:sz w:val="20"/>
              </w:rPr>
              <w:t>20/1229r3</w:t>
            </w:r>
            <w:r>
              <w:rPr>
                <w:rStyle w:val="Hyperlink"/>
                <w:color w:val="auto"/>
                <w:sz w:val="20"/>
              </w:rPr>
              <w:fldChar w:fldCharType="end"/>
            </w:r>
            <w:r w:rsidR="00C609BA" w:rsidRPr="00850822">
              <w:rPr>
                <w:sz w:val="20"/>
              </w:rPr>
              <w:t>, 08/31/2020</w:t>
            </w:r>
          </w:p>
          <w:p w14:paraId="5A0A03BD" w14:textId="0C661B0F" w:rsidR="00D06C51" w:rsidRPr="00850822" w:rsidRDefault="00585FAA" w:rsidP="00C609BA">
            <w:pPr>
              <w:rPr>
                <w:sz w:val="20"/>
              </w:rPr>
            </w:pPr>
            <w:r>
              <w:rPr>
                <w:rStyle w:val="Hyperlink"/>
                <w:color w:val="auto"/>
                <w:sz w:val="20"/>
              </w:rPr>
              <w:fldChar w:fldCharType="begin"/>
            </w:r>
            <w:r>
              <w:rPr>
                <w:rStyle w:val="Hyperlink"/>
                <w:color w:val="auto"/>
                <w:sz w:val="20"/>
              </w:rPr>
              <w:instrText xml:space="preserve"> HYPERLINK "https://mentor.ieee</w:instrText>
            </w:r>
            <w:r>
              <w:rPr>
                <w:rStyle w:val="Hyperlink"/>
                <w:color w:val="auto"/>
                <w:sz w:val="20"/>
              </w:rPr>
              <w:instrText xml:space="preserve">.org/802.11/dcn/20/11-20-1229-03-00be-pdt-phy-channel-numbering-and-channelization.docx" </w:instrText>
            </w:r>
            <w:r>
              <w:rPr>
                <w:rStyle w:val="Hyperlink"/>
                <w:color w:val="auto"/>
                <w:sz w:val="20"/>
              </w:rPr>
              <w:fldChar w:fldCharType="separate"/>
            </w:r>
            <w:r w:rsidR="00D06C51" w:rsidRPr="00850822">
              <w:rPr>
                <w:rStyle w:val="Hyperlink"/>
                <w:color w:val="auto"/>
                <w:sz w:val="20"/>
              </w:rPr>
              <w:t>20/1229r3</w:t>
            </w:r>
            <w:r>
              <w:rPr>
                <w:rStyle w:val="Hyperlink"/>
                <w:color w:val="auto"/>
                <w:sz w:val="20"/>
              </w:rPr>
              <w:fldChar w:fldCharType="end"/>
            </w:r>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585FAA" w:rsidP="00D06C51">
            <w:pPr>
              <w:rPr>
                <w:sz w:val="20"/>
              </w:rPr>
            </w:pPr>
            <w:r>
              <w:rPr>
                <w:rStyle w:val="Hyperlink"/>
                <w:color w:val="auto"/>
                <w:sz w:val="20"/>
              </w:rPr>
              <w:fldChar w:fldCharType="begin"/>
            </w:r>
            <w:r>
              <w:rPr>
                <w:rStyle w:val="Hyperlink"/>
                <w:color w:val="auto"/>
                <w:sz w:val="20"/>
              </w:rPr>
              <w:instrText xml:space="preserve"> HYPERLINK "https://mentor.ieee.org/802.11/dcn/20/11-20-1229-03-00be-pdt-phy-channel-numbering-and-channelization.docx" </w:instrText>
            </w:r>
            <w:r>
              <w:rPr>
                <w:rStyle w:val="Hyperlink"/>
                <w:color w:val="auto"/>
                <w:sz w:val="20"/>
              </w:rPr>
              <w:fldChar w:fldCharType="separate"/>
            </w:r>
            <w:r w:rsidR="00D06C51" w:rsidRPr="00850822">
              <w:rPr>
                <w:rStyle w:val="Hyperlink"/>
                <w:color w:val="auto"/>
                <w:sz w:val="20"/>
              </w:rPr>
              <w:t>20/1229r3</w:t>
            </w:r>
            <w:r>
              <w:rPr>
                <w:rStyle w:val="Hyperlink"/>
                <w:color w:val="auto"/>
                <w:sz w:val="20"/>
              </w:rPr>
              <w:fldChar w:fldCharType="end"/>
            </w:r>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Change w:id="314" w:author="Edward Au" w:date="2020-10-15T09:53:00Z">
              <w:tcPr>
                <w:tcW w:w="2212" w:type="dxa"/>
              </w:tcPr>
            </w:tcPrChange>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AD6B4E">
        <w:trPr>
          <w:trHeight w:val="257"/>
          <w:trPrChange w:id="315" w:author="Edward Au" w:date="2020-10-15T09:53:00Z">
            <w:trPr>
              <w:trHeight w:val="257"/>
            </w:trPr>
          </w:trPrChange>
        </w:trPr>
        <w:tc>
          <w:tcPr>
            <w:tcW w:w="1274" w:type="dxa"/>
            <w:tcPrChange w:id="316" w:author="Edward Au" w:date="2020-10-15T09:53:00Z">
              <w:tcPr>
                <w:tcW w:w="1274" w:type="dxa"/>
                <w:gridSpan w:val="2"/>
              </w:tcPr>
            </w:tcPrChange>
          </w:tcPr>
          <w:p w14:paraId="6CB25894" w14:textId="3B1CD612" w:rsidR="00E7555D" w:rsidRPr="0007501A" w:rsidRDefault="00E7555D" w:rsidP="007F07F1">
            <w:pPr>
              <w:rPr>
                <w:color w:val="00B050"/>
                <w:sz w:val="20"/>
              </w:rPr>
            </w:pPr>
            <w:r w:rsidRPr="0007501A">
              <w:rPr>
                <w:color w:val="00B050"/>
                <w:sz w:val="20"/>
              </w:rPr>
              <w:t>PHY</w:t>
            </w:r>
          </w:p>
        </w:tc>
        <w:tc>
          <w:tcPr>
            <w:tcW w:w="1968" w:type="dxa"/>
            <w:tcPrChange w:id="317" w:author="Edward Au" w:date="2020-10-15T09:53:00Z">
              <w:tcPr>
                <w:tcW w:w="1968" w:type="dxa"/>
                <w:gridSpan w:val="2"/>
              </w:tcPr>
            </w:tcPrChange>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Change w:id="318" w:author="Edward Au" w:date="2020-10-15T09:53:00Z">
              <w:tcPr>
                <w:tcW w:w="1562" w:type="dxa"/>
                <w:shd w:val="clear" w:color="auto" w:fill="auto"/>
              </w:tcPr>
            </w:tcPrChange>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Change w:id="319" w:author="Edward Au" w:date="2020-10-15T09:53:00Z">
              <w:tcPr>
                <w:tcW w:w="2706" w:type="dxa"/>
              </w:tcPr>
            </w:tcPrChange>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Change w:id="320" w:author="Edward Au" w:date="2020-10-15T09:53:00Z">
              <w:tcPr>
                <w:tcW w:w="1594" w:type="dxa"/>
                <w:gridSpan w:val="2"/>
              </w:tcPr>
            </w:tcPrChange>
          </w:tcPr>
          <w:p w14:paraId="297C014F" w14:textId="5CB45283" w:rsidR="00E7555D" w:rsidRPr="0007501A" w:rsidRDefault="00E7555D" w:rsidP="007F07F1">
            <w:pPr>
              <w:rPr>
                <w:color w:val="00B050"/>
                <w:sz w:val="20"/>
              </w:rPr>
            </w:pPr>
            <w:r w:rsidRPr="0007501A">
              <w:rPr>
                <w:color w:val="00B050"/>
                <w:sz w:val="20"/>
              </w:rPr>
              <w:t>R1</w:t>
            </w:r>
          </w:p>
        </w:tc>
        <w:tc>
          <w:tcPr>
            <w:tcW w:w="2344" w:type="dxa"/>
            <w:tcPrChange w:id="321" w:author="Edward Au" w:date="2020-10-15T09:53:00Z">
              <w:tcPr>
                <w:tcW w:w="2344" w:type="dxa"/>
              </w:tcPr>
            </w:tcPrChange>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585FAA" w:rsidP="004D3814">
            <w:pPr>
              <w:rPr>
                <w:sz w:val="20"/>
              </w:rPr>
            </w:pPr>
            <w:r>
              <w:rPr>
                <w:rStyle w:val="Hyperlink"/>
                <w:color w:val="auto"/>
                <w:sz w:val="20"/>
              </w:rPr>
              <w:fldChar w:fldCharType="begin"/>
            </w:r>
            <w:r>
              <w:rPr>
                <w:rStyle w:val="Hyperlink"/>
                <w:color w:val="auto"/>
                <w:sz w:val="20"/>
              </w:rPr>
              <w:instrText xml:space="preserve"> HYPERLINK "https://mentor.ieee.org/802.11/dcn/20/11-20-1404-00-00be-pdt-phy-support-for-non-ht-ht-vht-he-format-and-regulatory.doc" </w:instrText>
            </w:r>
            <w:r>
              <w:rPr>
                <w:rStyle w:val="Hyperlink"/>
                <w:color w:val="auto"/>
                <w:sz w:val="20"/>
              </w:rPr>
              <w:fldChar w:fldCharType="separate"/>
            </w:r>
            <w:r w:rsidR="00F57F25" w:rsidRPr="00850822">
              <w:rPr>
                <w:rStyle w:val="Hyperlink"/>
                <w:color w:val="auto"/>
                <w:sz w:val="20"/>
              </w:rPr>
              <w:t>20/1404r0</w:t>
            </w:r>
            <w:r>
              <w:rPr>
                <w:rStyle w:val="Hyperlink"/>
                <w:color w:val="auto"/>
                <w:sz w:val="20"/>
              </w:rPr>
              <w:fldChar w:fldCharType="end"/>
            </w:r>
            <w:r w:rsidR="00F57F25" w:rsidRPr="00850822">
              <w:rPr>
                <w:sz w:val="20"/>
              </w:rPr>
              <w:t>, 09/06/2020</w:t>
            </w:r>
          </w:p>
          <w:p w14:paraId="2B7C3C44" w14:textId="3A97A9EC" w:rsidR="00E66BF2" w:rsidRPr="00850822" w:rsidRDefault="00585FAA" w:rsidP="004D3814">
            <w:pPr>
              <w:rPr>
                <w:sz w:val="20"/>
              </w:rPr>
            </w:pPr>
            <w:r>
              <w:rPr>
                <w:rStyle w:val="Hyperlink"/>
                <w:color w:val="auto"/>
                <w:sz w:val="20"/>
              </w:rPr>
              <w:fldChar w:fldCharType="begin"/>
            </w:r>
            <w:r>
              <w:rPr>
                <w:rStyle w:val="Hyperlink"/>
                <w:color w:val="auto"/>
                <w:sz w:val="20"/>
              </w:rPr>
              <w:instrText xml:space="preserve"> HYPERLINK "https://mentor.ieee.org/802.11/dcn/20/11-20-1404-01-00be-pdt-phy-support-for-non-ht-ht</w:instrText>
            </w:r>
            <w:r>
              <w:rPr>
                <w:rStyle w:val="Hyperlink"/>
                <w:color w:val="auto"/>
                <w:sz w:val="20"/>
              </w:rPr>
              <w:instrText xml:space="preserve">-vht-he-format-and-regulatory.doc" </w:instrText>
            </w:r>
            <w:r>
              <w:rPr>
                <w:rStyle w:val="Hyperlink"/>
                <w:color w:val="auto"/>
                <w:sz w:val="20"/>
              </w:rPr>
              <w:fldChar w:fldCharType="separate"/>
            </w:r>
            <w:r w:rsidR="00E66BF2" w:rsidRPr="00850822">
              <w:rPr>
                <w:rStyle w:val="Hyperlink"/>
                <w:color w:val="auto"/>
                <w:sz w:val="20"/>
              </w:rPr>
              <w:t>20/1404r1</w:t>
            </w:r>
            <w:r>
              <w:rPr>
                <w:rStyle w:val="Hyperlink"/>
                <w:color w:val="auto"/>
                <w:sz w:val="20"/>
              </w:rPr>
              <w:fldChar w:fldCharType="end"/>
            </w:r>
            <w:r w:rsidR="00E66BF2" w:rsidRPr="00850822">
              <w:rPr>
                <w:sz w:val="20"/>
              </w:rPr>
              <w:t>, 09/10/2020</w:t>
            </w:r>
          </w:p>
          <w:p w14:paraId="7B2F2052" w14:textId="1759E121" w:rsidR="00014A68" w:rsidRPr="00850822" w:rsidRDefault="00585FAA" w:rsidP="004D3814">
            <w:pPr>
              <w:rPr>
                <w:sz w:val="20"/>
              </w:rPr>
            </w:pPr>
            <w:r>
              <w:rPr>
                <w:rStyle w:val="Hyperlink"/>
                <w:color w:val="auto"/>
                <w:sz w:val="20"/>
              </w:rPr>
              <w:fldChar w:fldCharType="begin"/>
            </w:r>
            <w:r>
              <w:rPr>
                <w:rStyle w:val="Hyperlink"/>
                <w:color w:val="auto"/>
                <w:sz w:val="20"/>
              </w:rPr>
              <w:instrText xml:space="preserve"> HYPERLINK "https://mentor.ieee.org/802.11/dcn/20/11-20-1404-02-00be-pdt-phy-support-for-non-ht-ht-vht-he-format-and-regulatory.doc" </w:instrText>
            </w:r>
            <w:r>
              <w:rPr>
                <w:rStyle w:val="Hyperlink"/>
                <w:color w:val="auto"/>
                <w:sz w:val="20"/>
              </w:rPr>
              <w:fldChar w:fldCharType="separate"/>
            </w:r>
            <w:r w:rsidR="00014A68" w:rsidRPr="00850822">
              <w:rPr>
                <w:rStyle w:val="Hyperlink"/>
                <w:color w:val="auto"/>
                <w:sz w:val="20"/>
              </w:rPr>
              <w:t>20/1404r2</w:t>
            </w:r>
            <w:r>
              <w:rPr>
                <w:rStyle w:val="Hyperlink"/>
                <w:color w:val="auto"/>
                <w:sz w:val="20"/>
              </w:rPr>
              <w:fldChar w:fldCharType="end"/>
            </w:r>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585FAA" w:rsidP="00253633">
            <w:pPr>
              <w:rPr>
                <w:sz w:val="20"/>
              </w:rPr>
            </w:pPr>
            <w:r>
              <w:rPr>
                <w:rStyle w:val="Hyperlink"/>
                <w:color w:val="auto"/>
                <w:sz w:val="20"/>
              </w:rPr>
              <w:fldChar w:fldCharType="begin"/>
            </w:r>
            <w:r>
              <w:rPr>
                <w:rStyle w:val="Hyperlink"/>
                <w:color w:val="auto"/>
                <w:sz w:val="20"/>
              </w:rPr>
              <w:instrText xml:space="preserve"> HYPERLINK "https://mentor</w:instrText>
            </w:r>
            <w:r>
              <w:rPr>
                <w:rStyle w:val="Hyperlink"/>
                <w:color w:val="auto"/>
                <w:sz w:val="20"/>
              </w:rPr>
              <w:instrText xml:space="preserve">.ieee.org/802.11/dcn/20/11-20-1404-02-00be-pdt-phy-support-for-non-ht-ht-vht-he-format-and-regulatory.doc" </w:instrText>
            </w:r>
            <w:r>
              <w:rPr>
                <w:rStyle w:val="Hyperlink"/>
                <w:color w:val="auto"/>
                <w:sz w:val="20"/>
              </w:rPr>
              <w:fldChar w:fldCharType="separate"/>
            </w:r>
            <w:r w:rsidR="00253633" w:rsidRPr="00850822">
              <w:rPr>
                <w:rStyle w:val="Hyperlink"/>
                <w:color w:val="auto"/>
                <w:sz w:val="20"/>
              </w:rPr>
              <w:t>20/1404r2</w:t>
            </w:r>
            <w:r>
              <w:rPr>
                <w:rStyle w:val="Hyperlink"/>
                <w:color w:val="auto"/>
                <w:sz w:val="20"/>
              </w:rPr>
              <w:fldChar w:fldCharType="end"/>
            </w:r>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585FAA" w:rsidP="00253633">
            <w:pPr>
              <w:rPr>
                <w:sz w:val="20"/>
              </w:rPr>
            </w:pPr>
            <w:r>
              <w:rPr>
                <w:rStyle w:val="Hyperlink"/>
                <w:color w:val="auto"/>
                <w:sz w:val="20"/>
              </w:rPr>
              <w:fldChar w:fldCharType="begin"/>
            </w:r>
            <w:r>
              <w:rPr>
                <w:rStyle w:val="Hyperlink"/>
                <w:color w:val="auto"/>
                <w:sz w:val="20"/>
              </w:rPr>
              <w:instrText xml:space="preserve"> HYPERLINK "https://mentor.ieee.org/802.11/dcn/20/11-20-1404-02-00be-pdt-phy-support-for-non-ht-ht-vht-he-format-and-regulatory.doc" </w:instrText>
            </w:r>
            <w:r>
              <w:rPr>
                <w:rStyle w:val="Hyperlink"/>
                <w:color w:val="auto"/>
                <w:sz w:val="20"/>
              </w:rPr>
              <w:fldChar w:fldCharType="separate"/>
            </w:r>
            <w:r w:rsidR="00253633" w:rsidRPr="00850822">
              <w:rPr>
                <w:rStyle w:val="Hyperlink"/>
                <w:color w:val="auto"/>
                <w:sz w:val="20"/>
              </w:rPr>
              <w:t>20/1404r2</w:t>
            </w:r>
            <w:r>
              <w:rPr>
                <w:rStyle w:val="Hyperlink"/>
                <w:color w:val="auto"/>
                <w:sz w:val="20"/>
              </w:rPr>
              <w:fldChar w:fldCharType="end"/>
            </w:r>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Change w:id="322" w:author="Edward Au" w:date="2020-10-15T09:53:00Z">
              <w:tcPr>
                <w:tcW w:w="2212" w:type="dxa"/>
              </w:tcPr>
            </w:tcPrChange>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AD6B4E">
        <w:trPr>
          <w:trHeight w:val="257"/>
          <w:trPrChange w:id="323" w:author="Edward Au" w:date="2020-10-15T09:53:00Z">
            <w:trPr>
              <w:trHeight w:val="257"/>
            </w:trPr>
          </w:trPrChange>
        </w:trPr>
        <w:tc>
          <w:tcPr>
            <w:tcW w:w="1274" w:type="dxa"/>
            <w:tcPrChange w:id="324" w:author="Edward Au" w:date="2020-10-15T09:53:00Z">
              <w:tcPr>
                <w:tcW w:w="1274" w:type="dxa"/>
                <w:gridSpan w:val="2"/>
              </w:tcPr>
            </w:tcPrChange>
          </w:tcPr>
          <w:p w14:paraId="25B91FB3" w14:textId="731B953E" w:rsidR="00E7555D" w:rsidRPr="00DA0CF7" w:rsidRDefault="00E7555D" w:rsidP="007F07F1">
            <w:pPr>
              <w:rPr>
                <w:color w:val="00B050"/>
                <w:sz w:val="20"/>
              </w:rPr>
            </w:pPr>
            <w:r w:rsidRPr="00DA0CF7">
              <w:rPr>
                <w:color w:val="00B050"/>
                <w:sz w:val="20"/>
              </w:rPr>
              <w:t>PHY</w:t>
            </w:r>
          </w:p>
        </w:tc>
        <w:tc>
          <w:tcPr>
            <w:tcW w:w="1968" w:type="dxa"/>
            <w:tcPrChange w:id="325" w:author="Edward Au" w:date="2020-10-15T09:53:00Z">
              <w:tcPr>
                <w:tcW w:w="1968" w:type="dxa"/>
                <w:gridSpan w:val="2"/>
              </w:tcPr>
            </w:tcPrChange>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Change w:id="326" w:author="Edward Au" w:date="2020-10-15T09:53:00Z">
              <w:tcPr>
                <w:tcW w:w="1562" w:type="dxa"/>
                <w:shd w:val="clear" w:color="auto" w:fill="auto"/>
              </w:tcPr>
            </w:tcPrChange>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Change w:id="327" w:author="Edward Au" w:date="2020-10-15T09:53:00Z">
              <w:tcPr>
                <w:tcW w:w="2706" w:type="dxa"/>
              </w:tcPr>
            </w:tcPrChange>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Change w:id="328" w:author="Edward Au" w:date="2020-10-15T09:53:00Z">
              <w:tcPr>
                <w:tcW w:w="1594" w:type="dxa"/>
                <w:gridSpan w:val="2"/>
              </w:tcPr>
            </w:tcPrChange>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Change w:id="329" w:author="Edward Au" w:date="2020-10-15T09:53:00Z">
              <w:tcPr>
                <w:tcW w:w="2344" w:type="dxa"/>
              </w:tcPr>
            </w:tcPrChange>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585FAA" w:rsidP="00FB0FC9">
            <w:pPr>
              <w:rPr>
                <w:sz w:val="20"/>
              </w:rPr>
            </w:pPr>
            <w:r>
              <w:rPr>
                <w:rStyle w:val="Hyperlink"/>
                <w:color w:val="auto"/>
                <w:sz w:val="20"/>
              </w:rPr>
              <w:fldChar w:fldCharType="begin"/>
            </w:r>
            <w:r>
              <w:rPr>
                <w:rStyle w:val="Hyperlink"/>
                <w:color w:val="auto"/>
                <w:sz w:val="20"/>
              </w:rPr>
              <w:instrText xml:space="preserve"> HYPERLINK "https://mentor.ieee.org/802.11/dcn/20/11-20-1294-00-00be-pdt-phy-eht-plme.docx" </w:instrText>
            </w:r>
            <w:r>
              <w:rPr>
                <w:rStyle w:val="Hyperlink"/>
                <w:color w:val="auto"/>
                <w:sz w:val="20"/>
              </w:rPr>
              <w:fldChar w:fldCharType="separate"/>
            </w:r>
            <w:r w:rsidR="00FB0FC9" w:rsidRPr="00850822">
              <w:rPr>
                <w:rStyle w:val="Hyperlink"/>
                <w:color w:val="auto"/>
                <w:sz w:val="20"/>
              </w:rPr>
              <w:t>20/1294r0</w:t>
            </w:r>
            <w:r>
              <w:rPr>
                <w:rStyle w:val="Hyperlink"/>
                <w:color w:val="auto"/>
                <w:sz w:val="20"/>
              </w:rPr>
              <w:fldChar w:fldCharType="end"/>
            </w:r>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585FAA" w:rsidP="007A0DB1">
            <w:pPr>
              <w:rPr>
                <w:sz w:val="20"/>
              </w:rPr>
            </w:pPr>
            <w:r>
              <w:rPr>
                <w:rStyle w:val="Hyperlink"/>
                <w:color w:val="auto"/>
                <w:sz w:val="20"/>
              </w:rPr>
              <w:fldChar w:fldCharType="begin"/>
            </w:r>
            <w:r>
              <w:rPr>
                <w:rStyle w:val="Hyperlink"/>
                <w:color w:val="auto"/>
                <w:sz w:val="20"/>
              </w:rPr>
              <w:instrText xml:space="preserve"> HYPERLINK "https://mentor.ieee.org/802.11/dcn/20/11-20-1294-01-00be-pdt-phy-eht-plme.docx" </w:instrText>
            </w:r>
            <w:r>
              <w:rPr>
                <w:rStyle w:val="Hyperlink"/>
                <w:color w:val="auto"/>
                <w:sz w:val="20"/>
              </w:rPr>
              <w:fldChar w:fldCharType="separate"/>
            </w:r>
            <w:r w:rsidR="00FB0FC9" w:rsidRPr="00850822">
              <w:rPr>
                <w:rStyle w:val="Hyperlink"/>
                <w:color w:val="auto"/>
                <w:sz w:val="20"/>
              </w:rPr>
              <w:t>20/1294r1</w:t>
            </w:r>
            <w:r>
              <w:rPr>
                <w:rStyle w:val="Hyperlink"/>
                <w:color w:val="auto"/>
                <w:sz w:val="20"/>
              </w:rPr>
              <w:fldChar w:fldCharType="end"/>
            </w:r>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585FAA" w:rsidP="008D29ED">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"https://mentor.ieee.org/802.11/dcn/20/11-20-1294-02-00be-pdt-phy-eht-plme.docx" </w:instrText>
            </w:r>
            <w:r>
              <w:rPr>
                <w:rStyle w:val="Hyperlink"/>
                <w:color w:val="auto"/>
                <w:sz w:val="20"/>
              </w:rPr>
              <w:fldChar w:fldCharType="separate"/>
            </w:r>
            <w:r w:rsidR="00E6561C" w:rsidRPr="00850822">
              <w:rPr>
                <w:rStyle w:val="Hyperlink"/>
                <w:color w:val="auto"/>
                <w:sz w:val="20"/>
              </w:rPr>
              <w:t>20/1294r2</w:t>
            </w:r>
            <w:r>
              <w:rPr>
                <w:rStyle w:val="Hyperlink"/>
                <w:color w:val="auto"/>
                <w:sz w:val="20"/>
              </w:rPr>
              <w:fldChar w:fldCharType="end"/>
            </w:r>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585FAA" w:rsidP="008D29ED">
            <w:pPr>
              <w:rPr>
                <w:sz w:val="20"/>
              </w:rPr>
            </w:pPr>
            <w:r>
              <w:rPr>
                <w:rStyle w:val="Hyperlink"/>
                <w:color w:val="auto"/>
                <w:sz w:val="20"/>
              </w:rPr>
              <w:fldChar w:fldCharType="begin"/>
            </w:r>
            <w:r>
              <w:rPr>
                <w:rStyle w:val="Hyperlink"/>
                <w:color w:val="auto"/>
                <w:sz w:val="20"/>
              </w:rPr>
              <w:instrText xml:space="preserve"> HYPERLINK "https://mentor.ieee.org/802.11/dcn/20/11-20-1294-03-00be-pdt-phy-eht-plme.docx" </w:instrText>
            </w:r>
            <w:r>
              <w:rPr>
                <w:rStyle w:val="Hyperlink"/>
                <w:color w:val="auto"/>
                <w:sz w:val="20"/>
              </w:rPr>
              <w:fldChar w:fldCharType="separate"/>
            </w:r>
            <w:r w:rsidR="009A7029" w:rsidRPr="00850822">
              <w:rPr>
                <w:rStyle w:val="Hyperlink"/>
                <w:color w:val="auto"/>
                <w:sz w:val="20"/>
              </w:rPr>
              <w:t>20/1294r3</w:t>
            </w:r>
            <w:r>
              <w:rPr>
                <w:rStyle w:val="Hyperlink"/>
                <w:color w:val="auto"/>
                <w:sz w:val="20"/>
              </w:rPr>
              <w:fldChar w:fldCharType="end"/>
            </w:r>
            <w:r w:rsidR="00A70050" w:rsidRPr="00850822">
              <w:rPr>
                <w:sz w:val="20"/>
              </w:rPr>
              <w:t>, 09/10/2020</w:t>
            </w:r>
          </w:p>
          <w:p w14:paraId="4565B136" w14:textId="767CF64B" w:rsidR="009A7029" w:rsidRPr="00850822" w:rsidRDefault="00585FAA" w:rsidP="008D29ED">
            <w:pPr>
              <w:rPr>
                <w:sz w:val="20"/>
              </w:rPr>
            </w:pPr>
            <w:r>
              <w:rPr>
                <w:rStyle w:val="Hyperlink"/>
                <w:color w:val="auto"/>
                <w:sz w:val="20"/>
              </w:rPr>
              <w:fldChar w:fldCharType="begin"/>
            </w:r>
            <w:r>
              <w:rPr>
                <w:rStyle w:val="Hyperlink"/>
                <w:color w:val="auto"/>
                <w:sz w:val="20"/>
              </w:rPr>
              <w:instrText xml:space="preserve"> HYPERLINK "https://m</w:instrText>
            </w:r>
            <w:r>
              <w:rPr>
                <w:rStyle w:val="Hyperlink"/>
                <w:color w:val="auto"/>
                <w:sz w:val="20"/>
              </w:rPr>
              <w:instrText xml:space="preserve">entor.ieee.org/802.11/dcn/20/11-20-1294-04-00be-pdt-phy-eht-plme.docx" </w:instrText>
            </w:r>
            <w:r>
              <w:rPr>
                <w:rStyle w:val="Hyperlink"/>
                <w:color w:val="auto"/>
                <w:sz w:val="20"/>
              </w:rPr>
              <w:fldChar w:fldCharType="separate"/>
            </w:r>
            <w:r w:rsidR="009A7029" w:rsidRPr="00850822">
              <w:rPr>
                <w:rStyle w:val="Hyperlink"/>
                <w:color w:val="auto"/>
                <w:sz w:val="20"/>
              </w:rPr>
              <w:t>20/1294r4</w:t>
            </w:r>
            <w:r>
              <w:rPr>
                <w:rStyle w:val="Hyperlink"/>
                <w:color w:val="auto"/>
                <w:sz w:val="20"/>
              </w:rPr>
              <w:fldChar w:fldCharType="end"/>
            </w:r>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585FAA" w:rsidP="00AF3EE1">
            <w:pPr>
              <w:rPr>
                <w:sz w:val="20"/>
              </w:rPr>
            </w:pPr>
            <w:r>
              <w:rPr>
                <w:rStyle w:val="Hyperlink"/>
                <w:color w:val="auto"/>
                <w:sz w:val="20"/>
              </w:rPr>
              <w:fldChar w:fldCharType="begin"/>
            </w:r>
            <w:r>
              <w:rPr>
                <w:rStyle w:val="Hyperlink"/>
                <w:color w:val="auto"/>
                <w:sz w:val="20"/>
              </w:rPr>
              <w:instrText xml:space="preserve"> HYPERLINK "https://mentor.ieee.org/802.11/dcn/20/11-20-1294-01-00be-pdt-phy-eht-plme.docx" </w:instrText>
            </w:r>
            <w:r>
              <w:rPr>
                <w:rStyle w:val="Hyperlink"/>
                <w:color w:val="auto"/>
                <w:sz w:val="20"/>
              </w:rPr>
              <w:fldChar w:fldCharType="separate"/>
            </w:r>
            <w:r w:rsidR="00AF3EE1" w:rsidRPr="00850822">
              <w:rPr>
                <w:rStyle w:val="Hyperlink"/>
                <w:color w:val="auto"/>
                <w:sz w:val="20"/>
              </w:rPr>
              <w:t>20/1294r1</w:t>
            </w:r>
            <w:r>
              <w:rPr>
                <w:rStyle w:val="Hyperlink"/>
                <w:color w:val="auto"/>
                <w:sz w:val="20"/>
              </w:rPr>
              <w:fldChar w:fldCharType="end"/>
            </w:r>
            <w:r w:rsidR="00AF3EE1" w:rsidRPr="00850822">
              <w:rPr>
                <w:sz w:val="20"/>
              </w:rPr>
              <w:t>, 08/27/2020</w:t>
            </w:r>
          </w:p>
          <w:p w14:paraId="4D249484" w14:textId="77777777" w:rsidR="00D10B07" w:rsidRPr="00850822" w:rsidRDefault="00585FAA" w:rsidP="00D10B07">
            <w:pPr>
              <w:rPr>
                <w:sz w:val="20"/>
              </w:rPr>
            </w:pPr>
            <w:r>
              <w:rPr>
                <w:rStyle w:val="Hyperlink"/>
                <w:color w:val="auto"/>
                <w:sz w:val="20"/>
              </w:rPr>
              <w:fldChar w:fldCharType="begin"/>
            </w:r>
            <w:r>
              <w:rPr>
                <w:rStyle w:val="Hyperlink"/>
                <w:color w:val="auto"/>
                <w:sz w:val="20"/>
              </w:rPr>
              <w:instrText xml:space="preserve"> HYPERLINK "https://mentor.ieee.org/802.11/dcn/20/11-20-1294-04-00be-pdt-phy-eht-plme.docx" </w:instrText>
            </w:r>
            <w:r>
              <w:rPr>
                <w:rStyle w:val="Hyperlink"/>
                <w:color w:val="auto"/>
                <w:sz w:val="20"/>
              </w:rPr>
              <w:fldChar w:fldCharType="separate"/>
            </w:r>
            <w:r w:rsidR="00D10B07" w:rsidRPr="00850822">
              <w:rPr>
                <w:rStyle w:val="Hyperlink"/>
                <w:color w:val="auto"/>
                <w:sz w:val="20"/>
              </w:rPr>
              <w:t>20/1294r4</w:t>
            </w:r>
            <w:r>
              <w:rPr>
                <w:rStyle w:val="Hyperlink"/>
                <w:color w:val="auto"/>
                <w:sz w:val="20"/>
              </w:rPr>
              <w:fldChar w:fldCharType="end"/>
            </w:r>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585FAA" w:rsidP="008D29ED">
            <w:pPr>
              <w:rPr>
                <w:sz w:val="20"/>
              </w:rPr>
            </w:pPr>
            <w:r>
              <w:rPr>
                <w:rStyle w:val="Hyperlink"/>
                <w:color w:val="auto"/>
                <w:sz w:val="20"/>
              </w:rPr>
              <w:fldChar w:fldCharType="begin"/>
            </w:r>
            <w:r>
              <w:rPr>
                <w:rStyle w:val="Hyperlink"/>
                <w:color w:val="auto"/>
                <w:sz w:val="20"/>
              </w:rPr>
              <w:instrText xml:space="preserve"> HYPERLINK "https://mentor.ieee.org/802.11/dcn/20/11-20-1294-04-00be-pdt-phy-eht-plme.docx" </w:instrText>
            </w:r>
            <w:r>
              <w:rPr>
                <w:rStyle w:val="Hyperlink"/>
                <w:color w:val="auto"/>
                <w:sz w:val="20"/>
              </w:rPr>
              <w:fldChar w:fldCharType="separate"/>
            </w:r>
            <w:r w:rsidR="00B76FC8" w:rsidRPr="00850822">
              <w:rPr>
                <w:rStyle w:val="Hyperlink"/>
                <w:color w:val="auto"/>
                <w:sz w:val="20"/>
              </w:rPr>
              <w:t>20/1294r4</w:t>
            </w:r>
            <w:r>
              <w:rPr>
                <w:rStyle w:val="Hyperlink"/>
                <w:color w:val="auto"/>
                <w:sz w:val="20"/>
              </w:rPr>
              <w:fldChar w:fldCharType="end"/>
            </w:r>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Change w:id="330" w:author="Edward Au" w:date="2020-10-15T09:53:00Z">
              <w:tcPr>
                <w:tcW w:w="2212" w:type="dxa"/>
              </w:tcPr>
            </w:tcPrChange>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AD6B4E">
        <w:trPr>
          <w:trHeight w:val="257"/>
          <w:trPrChange w:id="331" w:author="Edward Au" w:date="2020-10-15T09:53:00Z">
            <w:trPr>
              <w:trHeight w:val="257"/>
            </w:trPr>
          </w:trPrChange>
        </w:trPr>
        <w:tc>
          <w:tcPr>
            <w:tcW w:w="1274" w:type="dxa"/>
            <w:tcPrChange w:id="332" w:author="Edward Au" w:date="2020-10-15T09:53:00Z">
              <w:tcPr>
                <w:tcW w:w="1274" w:type="dxa"/>
                <w:gridSpan w:val="2"/>
              </w:tcPr>
            </w:tcPrChange>
          </w:tcPr>
          <w:p w14:paraId="7868DD00" w14:textId="694C3B62" w:rsidR="00E7555D" w:rsidRPr="00E12EF1" w:rsidRDefault="00E7555D" w:rsidP="007F07F1">
            <w:pPr>
              <w:rPr>
                <w:color w:val="00B050"/>
                <w:sz w:val="20"/>
              </w:rPr>
            </w:pPr>
            <w:r w:rsidRPr="00E12EF1">
              <w:rPr>
                <w:color w:val="00B050"/>
                <w:sz w:val="20"/>
              </w:rPr>
              <w:t>PHY</w:t>
            </w:r>
          </w:p>
        </w:tc>
        <w:tc>
          <w:tcPr>
            <w:tcW w:w="1968" w:type="dxa"/>
            <w:tcPrChange w:id="333" w:author="Edward Au" w:date="2020-10-15T09:53:00Z">
              <w:tcPr>
                <w:tcW w:w="1968" w:type="dxa"/>
                <w:gridSpan w:val="2"/>
              </w:tcPr>
            </w:tcPrChange>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Change w:id="334" w:author="Edward Au" w:date="2020-10-15T09:53:00Z">
              <w:tcPr>
                <w:tcW w:w="1562" w:type="dxa"/>
                <w:shd w:val="clear" w:color="auto" w:fill="auto"/>
              </w:tcPr>
            </w:tcPrChange>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Change w:id="335" w:author="Edward Au" w:date="2020-10-15T09:53:00Z">
              <w:tcPr>
                <w:tcW w:w="2706" w:type="dxa"/>
              </w:tcPr>
            </w:tcPrChange>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Change w:id="336" w:author="Edward Au" w:date="2020-10-15T09:53:00Z">
              <w:tcPr>
                <w:tcW w:w="1594" w:type="dxa"/>
                <w:gridSpan w:val="2"/>
              </w:tcPr>
            </w:tcPrChange>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Change w:id="337" w:author="Edward Au" w:date="2020-10-15T09:53:00Z">
              <w:tcPr>
                <w:tcW w:w="2344" w:type="dxa"/>
              </w:tcPr>
            </w:tcPrChange>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"https://mentor.ieee.org/802.11/dcn/20/11-20-1290-00-00be-pdt-phy-parameters-for-eht-mcss.docx" </w:instrText>
            </w:r>
            <w:r>
              <w:rPr>
                <w:rStyle w:val="Hyperlink"/>
                <w:color w:val="auto"/>
                <w:sz w:val="20"/>
              </w:rPr>
              <w:fldChar w:fldCharType="separate"/>
            </w:r>
            <w:r w:rsidR="006E4B00" w:rsidRPr="00850822">
              <w:rPr>
                <w:rStyle w:val="Hyperlink"/>
                <w:color w:val="auto"/>
                <w:sz w:val="20"/>
              </w:rPr>
              <w:t>20/1290r0</w:t>
            </w:r>
            <w:r>
              <w:rPr>
                <w:rStyle w:val="Hyperlink"/>
                <w:color w:val="auto"/>
                <w:sz w:val="20"/>
              </w:rPr>
              <w:fldChar w:fldCharType="end"/>
            </w:r>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"https://mentor.ieee.org/802.11/dcn/20/11-20-1290-01-00be-pdt-phy-parameters-for-eht-mcss.docx" </w:instrText>
            </w:r>
            <w:r>
              <w:rPr>
                <w:rStyle w:val="Hyperlink"/>
                <w:color w:val="auto"/>
                <w:sz w:val="20"/>
              </w:rPr>
              <w:fldChar w:fldCharType="separate"/>
            </w:r>
            <w:r w:rsidR="001628F3" w:rsidRPr="00850822">
              <w:rPr>
                <w:rStyle w:val="Hyperlink"/>
                <w:color w:val="auto"/>
                <w:sz w:val="20"/>
              </w:rPr>
              <w:t>20/1290r1</w:t>
            </w:r>
            <w:r>
              <w:rPr>
                <w:rStyle w:val="Hyperlink"/>
                <w:color w:val="auto"/>
                <w:sz w:val="20"/>
              </w:rPr>
              <w:fldChar w:fldCharType="end"/>
            </w:r>
            <w:r w:rsidR="001628F3" w:rsidRPr="00850822">
              <w:rPr>
                <w:sz w:val="20"/>
              </w:rPr>
              <w:t>, 08/31/2020</w:t>
            </w:r>
          </w:p>
          <w:p w14:paraId="514090EE" w14:textId="7D152251" w:rsidR="004211F7"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"https://mentor.ieee.org/802.11/dcn/20/11-20-1290-02-00be-pdt-phy-parameters-for-eht-mcss.docx" </w:instrText>
            </w:r>
            <w:r>
              <w:rPr>
                <w:rStyle w:val="Hyperlink"/>
                <w:color w:val="auto"/>
                <w:sz w:val="20"/>
              </w:rPr>
              <w:fldChar w:fldCharType="separate"/>
            </w:r>
            <w:r w:rsidR="004211F7" w:rsidRPr="00850822">
              <w:rPr>
                <w:rStyle w:val="Hyperlink"/>
                <w:color w:val="auto"/>
                <w:sz w:val="20"/>
              </w:rPr>
              <w:t>20/1290r2</w:t>
            </w:r>
            <w:r>
              <w:rPr>
                <w:rStyle w:val="Hyperlink"/>
                <w:color w:val="auto"/>
                <w:sz w:val="20"/>
              </w:rPr>
              <w:fldChar w:fldCharType="end"/>
            </w:r>
            <w:r w:rsidR="004211F7" w:rsidRPr="00850822">
              <w:rPr>
                <w:sz w:val="20"/>
              </w:rPr>
              <w:t>, 09/09/2020</w:t>
            </w:r>
          </w:p>
          <w:p w14:paraId="78264AC4" w14:textId="40BF3FF1" w:rsidR="00402CA8"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"https://mentor.ieee.org/802.11/dcn/20/11-20-1290-03-00be-pdt-phy-parameters-for-eht-mcss.docx" </w:instrText>
            </w:r>
            <w:r>
              <w:rPr>
                <w:rStyle w:val="Hyperlink"/>
                <w:color w:val="auto"/>
                <w:sz w:val="20"/>
              </w:rPr>
              <w:fldChar w:fldCharType="separate"/>
            </w:r>
            <w:r w:rsidR="00402CA8" w:rsidRPr="00850822">
              <w:rPr>
                <w:rStyle w:val="Hyperlink"/>
                <w:color w:val="auto"/>
                <w:sz w:val="20"/>
              </w:rPr>
              <w:t>20/1290r3</w:t>
            </w:r>
            <w:r>
              <w:rPr>
                <w:rStyle w:val="Hyperlink"/>
                <w:color w:val="auto"/>
                <w:sz w:val="20"/>
              </w:rPr>
              <w:fldChar w:fldCharType="end"/>
            </w:r>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585FAA" w:rsidP="00D65F0C">
            <w:pPr>
              <w:rPr>
                <w:sz w:val="20"/>
              </w:rPr>
            </w:pPr>
            <w:r>
              <w:rPr>
                <w:rStyle w:val="Hyperlink"/>
                <w:color w:val="auto"/>
                <w:sz w:val="20"/>
              </w:rPr>
              <w:fldChar w:fldCharType="begin"/>
            </w:r>
            <w:r>
              <w:rPr>
                <w:rStyle w:val="Hyperlink"/>
                <w:color w:val="auto"/>
                <w:sz w:val="20"/>
              </w:rPr>
              <w:instrText xml:space="preserve"> HYPERLINK "https://mentor.ieee.org/802.11/dcn/20/11-20-1290-01-00be-pdt-phy-parameters-for-eht-mcss.docx" </w:instrText>
            </w:r>
            <w:r>
              <w:rPr>
                <w:rStyle w:val="Hyperlink"/>
                <w:color w:val="auto"/>
                <w:sz w:val="20"/>
              </w:rPr>
              <w:fldChar w:fldCharType="separate"/>
            </w:r>
            <w:r w:rsidR="00D65F0C" w:rsidRPr="00850822">
              <w:rPr>
                <w:rStyle w:val="Hyperlink"/>
                <w:color w:val="auto"/>
                <w:sz w:val="20"/>
              </w:rPr>
              <w:t>20/1290r1</w:t>
            </w:r>
            <w:r>
              <w:rPr>
                <w:rStyle w:val="Hyperlink"/>
                <w:color w:val="auto"/>
                <w:sz w:val="20"/>
              </w:rPr>
              <w:fldChar w:fldCharType="end"/>
            </w:r>
            <w:r w:rsidR="00D65F0C" w:rsidRPr="00850822">
              <w:rPr>
                <w:sz w:val="20"/>
              </w:rPr>
              <w:t>, 08/31/2020</w:t>
            </w:r>
          </w:p>
          <w:p w14:paraId="361C0695" w14:textId="3C56430E" w:rsidR="00A90633" w:rsidRPr="00850822" w:rsidRDefault="00585FAA" w:rsidP="00D65F0C">
            <w:pPr>
              <w:rPr>
                <w:sz w:val="20"/>
              </w:rPr>
            </w:pPr>
            <w:r>
              <w:rPr>
                <w:rStyle w:val="Hyperlink"/>
                <w:color w:val="auto"/>
                <w:sz w:val="20"/>
              </w:rPr>
              <w:fldChar w:fldCharType="begin"/>
            </w:r>
            <w:r>
              <w:rPr>
                <w:rStyle w:val="Hyperlink"/>
                <w:color w:val="auto"/>
                <w:sz w:val="20"/>
              </w:rPr>
              <w:instrText xml:space="preserve"> HYPERLINK "https://mentor.ieee.org/802.11/dcn/20/11-20-1290-02-00be-pdt-phy-parameters-for-eht-mcss.docx" </w:instrText>
            </w:r>
            <w:r>
              <w:rPr>
                <w:rStyle w:val="Hyperlink"/>
                <w:color w:val="auto"/>
                <w:sz w:val="20"/>
              </w:rPr>
              <w:fldChar w:fldCharType="separate"/>
            </w:r>
            <w:r w:rsidR="00A90633" w:rsidRPr="00850822">
              <w:rPr>
                <w:rStyle w:val="Hyperlink"/>
                <w:color w:val="auto"/>
                <w:sz w:val="20"/>
              </w:rPr>
              <w:t>20/1290r2</w:t>
            </w:r>
            <w:r>
              <w:rPr>
                <w:rStyle w:val="Hyperlink"/>
                <w:color w:val="auto"/>
                <w:sz w:val="20"/>
              </w:rPr>
              <w:fldChar w:fldCharType="end"/>
            </w:r>
            <w:r w:rsidR="00A90633" w:rsidRPr="00850822">
              <w:rPr>
                <w:sz w:val="20"/>
              </w:rPr>
              <w:t>, 09/10/2020</w:t>
            </w:r>
          </w:p>
          <w:p w14:paraId="72BD7D8D" w14:textId="6F6A39E3" w:rsidR="00206F80" w:rsidRPr="00850822" w:rsidRDefault="00585FAA" w:rsidP="00D65F0C">
            <w:pPr>
              <w:rPr>
                <w:sz w:val="20"/>
              </w:rPr>
            </w:pPr>
            <w:r>
              <w:rPr>
                <w:rStyle w:val="Hyperlink"/>
                <w:color w:val="auto"/>
                <w:sz w:val="20"/>
              </w:rPr>
              <w:fldChar w:fldCharType="begin"/>
            </w:r>
            <w:r>
              <w:rPr>
                <w:rStyle w:val="Hyperlink"/>
                <w:color w:val="auto"/>
                <w:sz w:val="20"/>
              </w:rPr>
              <w:instrText xml:space="preserve"> HYPERLINK "https://mentor.ieee.org/802.11/dcn/20/11-20-1290-03-00be-pdt-phy-parameters-for-eht-mcss.docx" </w:instrText>
            </w:r>
            <w:r>
              <w:rPr>
                <w:rStyle w:val="Hyperlink"/>
                <w:color w:val="auto"/>
                <w:sz w:val="20"/>
              </w:rPr>
              <w:fldChar w:fldCharType="separate"/>
            </w:r>
            <w:r w:rsidR="00206F80" w:rsidRPr="00850822">
              <w:rPr>
                <w:rStyle w:val="Hyperlink"/>
                <w:color w:val="auto"/>
                <w:sz w:val="20"/>
              </w:rPr>
              <w:t>20/1290r3</w:t>
            </w:r>
            <w:r>
              <w:rPr>
                <w:rStyle w:val="Hyperlink"/>
                <w:color w:val="auto"/>
                <w:sz w:val="20"/>
              </w:rPr>
              <w:fldChar w:fldCharType="end"/>
            </w:r>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"https://mentor.ieee.org/802.11/dcn/20/11-20-1290-03-00be-pdt-phy-parameters-for-eht-mcss.docx" </w:instrText>
            </w:r>
            <w:r>
              <w:rPr>
                <w:rStyle w:val="Hyperlink"/>
                <w:color w:val="auto"/>
                <w:sz w:val="20"/>
              </w:rPr>
              <w:fldChar w:fldCharType="separate"/>
            </w:r>
            <w:r w:rsidR="00304296" w:rsidRPr="00850822">
              <w:rPr>
                <w:rStyle w:val="Hyperlink"/>
                <w:color w:val="auto"/>
                <w:sz w:val="20"/>
              </w:rPr>
              <w:t>20/1290r3</w:t>
            </w:r>
            <w:r>
              <w:rPr>
                <w:rStyle w:val="Hyperlink"/>
                <w:color w:val="auto"/>
                <w:sz w:val="20"/>
              </w:rPr>
              <w:fldChar w:fldCharType="end"/>
            </w:r>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Change w:id="338" w:author="Edward Au" w:date="2020-10-15T09:53:00Z">
              <w:tcPr>
                <w:tcW w:w="2212" w:type="dxa"/>
              </w:tcPr>
            </w:tcPrChange>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E7555D" w14:paraId="0EEFD7D9" w14:textId="77777777" w:rsidTr="00AD6B4E">
        <w:trPr>
          <w:trHeight w:val="257"/>
          <w:trPrChange w:id="339" w:author="Edward Au" w:date="2020-10-15T09:53:00Z">
            <w:trPr>
              <w:trHeight w:val="257"/>
            </w:trPr>
          </w:trPrChange>
        </w:trPr>
        <w:tc>
          <w:tcPr>
            <w:tcW w:w="1274" w:type="dxa"/>
            <w:tcPrChange w:id="340" w:author="Edward Au" w:date="2020-10-15T09:53:00Z">
              <w:tcPr>
                <w:tcW w:w="1274" w:type="dxa"/>
                <w:gridSpan w:val="2"/>
              </w:tcPr>
            </w:tcPrChange>
          </w:tcPr>
          <w:p w14:paraId="18388F37" w14:textId="7777777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Change w:id="341" w:author="Edward Au" w:date="2020-10-15T09:53:00Z">
              <w:tcPr>
                <w:tcW w:w="1968" w:type="dxa"/>
                <w:gridSpan w:val="2"/>
              </w:tcPr>
            </w:tcPrChange>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Change w:id="342" w:author="Edward Au" w:date="2020-10-15T09:53:00Z">
              <w:tcPr>
                <w:tcW w:w="1562" w:type="dxa"/>
                <w:shd w:val="clear" w:color="auto" w:fill="auto"/>
              </w:tcPr>
            </w:tcPrChange>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Change w:id="343" w:author="Edward Au" w:date="2020-10-15T09:53:00Z">
              <w:tcPr>
                <w:tcW w:w="2706" w:type="dxa"/>
              </w:tcPr>
            </w:tcPrChange>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Change w:id="344" w:author="Edward Au" w:date="2020-10-15T09:53:00Z">
              <w:tcPr>
                <w:tcW w:w="1594" w:type="dxa"/>
                <w:gridSpan w:val="2"/>
              </w:tcPr>
            </w:tcPrChange>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Change w:id="345" w:author="Edward Au" w:date="2020-10-15T09:53:00Z">
              <w:tcPr>
                <w:tcW w:w="2344" w:type="dxa"/>
              </w:tcPr>
            </w:tcPrChange>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Change w:id="346" w:author="Edward Au" w:date="2020-10-15T09:53:00Z">
              <w:tcPr>
                <w:tcW w:w="2212" w:type="dxa"/>
              </w:tcPr>
            </w:tcPrChange>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AD6B4E">
        <w:trPr>
          <w:trHeight w:val="271"/>
          <w:trPrChange w:id="347" w:author="Edward Au" w:date="2020-10-15T09:53:00Z">
            <w:trPr>
              <w:trHeight w:val="271"/>
            </w:trPr>
          </w:trPrChange>
        </w:trPr>
        <w:tc>
          <w:tcPr>
            <w:tcW w:w="1274" w:type="dxa"/>
            <w:tcPrChange w:id="348" w:author="Edward Au" w:date="2020-10-15T09:53:00Z">
              <w:tcPr>
                <w:tcW w:w="1274" w:type="dxa"/>
                <w:gridSpan w:val="2"/>
              </w:tcPr>
            </w:tcPrChange>
          </w:tcPr>
          <w:p w14:paraId="2238558F" w14:textId="71029D09" w:rsidR="00E7555D" w:rsidRPr="00FE5AC0" w:rsidRDefault="00E7555D" w:rsidP="007F07F1">
            <w:pPr>
              <w:rPr>
                <w:color w:val="00B050"/>
                <w:sz w:val="20"/>
              </w:rPr>
            </w:pPr>
            <w:r w:rsidRPr="00FE5AC0">
              <w:rPr>
                <w:color w:val="00B050"/>
                <w:sz w:val="20"/>
              </w:rPr>
              <w:t>MAC</w:t>
            </w:r>
          </w:p>
        </w:tc>
        <w:tc>
          <w:tcPr>
            <w:tcW w:w="1968" w:type="dxa"/>
            <w:tcPrChange w:id="349" w:author="Edward Au" w:date="2020-10-15T09:53:00Z">
              <w:tcPr>
                <w:tcW w:w="1968" w:type="dxa"/>
                <w:gridSpan w:val="2"/>
              </w:tcPr>
            </w:tcPrChange>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Change w:id="350" w:author="Edward Au" w:date="2020-10-15T09:53:00Z">
              <w:tcPr>
                <w:tcW w:w="1562" w:type="dxa"/>
                <w:shd w:val="clear" w:color="auto" w:fill="auto"/>
              </w:tcPr>
            </w:tcPrChange>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Change w:id="351" w:author="Edward Au" w:date="2020-10-15T09:53:00Z">
              <w:tcPr>
                <w:tcW w:w="2706" w:type="dxa"/>
              </w:tcPr>
            </w:tcPrChange>
          </w:tcPr>
          <w:p w14:paraId="436AFA3A" w14:textId="4084A1EE" w:rsidR="00E7555D" w:rsidRPr="00FE5AC0" w:rsidRDefault="00E7555D" w:rsidP="007F07F1">
            <w:pPr>
              <w:rPr>
                <w:color w:val="00B050"/>
                <w:sz w:val="20"/>
              </w:rPr>
            </w:pPr>
            <w:r w:rsidRPr="00FE5AC0">
              <w:rPr>
                <w:color w:val="00B050"/>
                <w:sz w:val="20"/>
              </w:rPr>
              <w:t xml:space="preserve">Liwen Chu, Po-kai Huang, Insun Jang, George Cherian, </w:t>
            </w:r>
            <w:r w:rsidRPr="00FE5AC0">
              <w:rPr>
                <w:color w:val="00B050"/>
                <w:sz w:val="20"/>
              </w:rPr>
              <w:lastRenderedPageBreak/>
              <w:t>Mark Rison, Chunyu Hu, John Yi, Liuming Lu</w:t>
            </w:r>
          </w:p>
        </w:tc>
        <w:tc>
          <w:tcPr>
            <w:tcW w:w="1594" w:type="dxa"/>
            <w:gridSpan w:val="2"/>
            <w:tcPrChange w:id="352" w:author="Edward Au" w:date="2020-10-15T09:53:00Z">
              <w:tcPr>
                <w:tcW w:w="1594" w:type="dxa"/>
                <w:gridSpan w:val="2"/>
              </w:tcPr>
            </w:tcPrChange>
          </w:tcPr>
          <w:p w14:paraId="7A0E5843" w14:textId="1D1BACAE" w:rsidR="00E7555D" w:rsidRPr="004D61A2" w:rsidRDefault="00E7555D" w:rsidP="007F07F1">
            <w:pPr>
              <w:rPr>
                <w:color w:val="00B050"/>
                <w:sz w:val="20"/>
              </w:rPr>
            </w:pPr>
            <w:r w:rsidRPr="004D61A2">
              <w:rPr>
                <w:color w:val="00B050"/>
                <w:sz w:val="20"/>
              </w:rPr>
              <w:lastRenderedPageBreak/>
              <w:t>Basics (R1)</w:t>
            </w:r>
          </w:p>
        </w:tc>
        <w:tc>
          <w:tcPr>
            <w:tcW w:w="2344" w:type="dxa"/>
            <w:tcPrChange w:id="353" w:author="Edward Au" w:date="2020-10-15T09:53:00Z">
              <w:tcPr>
                <w:tcW w:w="2344" w:type="dxa"/>
              </w:tcPr>
            </w:tcPrChange>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"https://mentor.ieee.org/802.11/dcn/20/11-20-1359-00-00be-pdt-mac-eht-operation-element.docx" </w:instrText>
            </w:r>
            <w:r>
              <w:rPr>
                <w:rStyle w:val="Hyperlink"/>
                <w:color w:val="auto"/>
                <w:sz w:val="20"/>
              </w:rPr>
              <w:fldChar w:fldCharType="separate"/>
            </w:r>
            <w:r w:rsidR="00E96176" w:rsidRPr="00850822">
              <w:rPr>
                <w:rStyle w:val="Hyperlink"/>
                <w:color w:val="auto"/>
                <w:sz w:val="20"/>
              </w:rPr>
              <w:t>20/1359r0</w:t>
            </w:r>
            <w:r>
              <w:rPr>
                <w:rStyle w:val="Hyperlink"/>
                <w:color w:val="auto"/>
                <w:sz w:val="20"/>
              </w:rPr>
              <w:fldChar w:fldCharType="end"/>
            </w:r>
            <w:r w:rsidR="00E96176" w:rsidRPr="00850822">
              <w:rPr>
                <w:sz w:val="20"/>
              </w:rPr>
              <w:t>, 08/31/2020</w:t>
            </w:r>
          </w:p>
          <w:p w14:paraId="03AD3885" w14:textId="49AE635E" w:rsidR="00AF7F2C"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"https://mentor.ieee.org/802.11/dcn/20/11-20-1359-01-00be-pdt-mac-eht-operation-element.docx" </w:instrText>
            </w:r>
            <w:r>
              <w:rPr>
                <w:rStyle w:val="Hyperlink"/>
                <w:color w:val="auto"/>
                <w:sz w:val="20"/>
              </w:rPr>
              <w:fldChar w:fldCharType="separate"/>
            </w:r>
            <w:r w:rsidR="00AF7F2C" w:rsidRPr="00850822">
              <w:rPr>
                <w:rStyle w:val="Hyperlink"/>
                <w:color w:val="auto"/>
                <w:sz w:val="20"/>
              </w:rPr>
              <w:t>20/1359r1</w:t>
            </w:r>
            <w:r>
              <w:rPr>
                <w:rStyle w:val="Hyperlink"/>
                <w:color w:val="auto"/>
                <w:sz w:val="20"/>
              </w:rPr>
              <w:fldChar w:fldCharType="end"/>
            </w:r>
            <w:r w:rsidR="00AF7F2C" w:rsidRPr="00850822">
              <w:rPr>
                <w:sz w:val="20"/>
              </w:rPr>
              <w:t>, 09/08/2020</w:t>
            </w:r>
          </w:p>
          <w:p w14:paraId="085F58F2" w14:textId="37D670EB" w:rsidR="0041000A" w:rsidRPr="00850822" w:rsidRDefault="00585FAA" w:rsidP="00C4505C">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"https://mentor.ieee.org/802.11/dcn/20/11-20-1359-02-00be-pdt-mac-eht-operation-element.docx" </w:instrText>
            </w:r>
            <w:r>
              <w:rPr>
                <w:rStyle w:val="Hyperlink"/>
                <w:color w:val="auto"/>
                <w:sz w:val="20"/>
              </w:rPr>
              <w:fldChar w:fldCharType="separate"/>
            </w:r>
            <w:r w:rsidR="0041000A" w:rsidRPr="00850822">
              <w:rPr>
                <w:rStyle w:val="Hyperlink"/>
                <w:color w:val="auto"/>
                <w:sz w:val="20"/>
              </w:rPr>
              <w:t>20/1359r2</w:t>
            </w:r>
            <w:r>
              <w:rPr>
                <w:rStyle w:val="Hyperlink"/>
                <w:color w:val="auto"/>
                <w:sz w:val="20"/>
              </w:rPr>
              <w:fldChar w:fldCharType="end"/>
            </w:r>
            <w:r w:rsidR="0041000A" w:rsidRPr="00850822">
              <w:rPr>
                <w:sz w:val="20"/>
              </w:rPr>
              <w:t>, 09/14/2020</w:t>
            </w:r>
          </w:p>
          <w:p w14:paraId="34B7DBCA" w14:textId="15F9D7CF" w:rsidR="00652F77"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"https://mentor.ieee.org/802.11/dcn/20/11-20-1359-03-00be-pdt-mac-eht-operation-element.doc</w:instrText>
            </w:r>
            <w:r>
              <w:rPr>
                <w:rStyle w:val="Hyperlink"/>
                <w:color w:val="auto"/>
                <w:sz w:val="20"/>
              </w:rPr>
              <w:instrText xml:space="preserve">x" </w:instrText>
            </w:r>
            <w:r>
              <w:rPr>
                <w:rStyle w:val="Hyperlink"/>
                <w:color w:val="auto"/>
                <w:sz w:val="20"/>
              </w:rPr>
              <w:fldChar w:fldCharType="separate"/>
            </w:r>
            <w:r w:rsidR="00652F77" w:rsidRPr="00850822">
              <w:rPr>
                <w:rStyle w:val="Hyperlink"/>
                <w:color w:val="auto"/>
                <w:sz w:val="20"/>
              </w:rPr>
              <w:t>20/1359r3</w:t>
            </w:r>
            <w:r>
              <w:rPr>
                <w:rStyle w:val="Hyperlink"/>
                <w:color w:val="auto"/>
                <w:sz w:val="20"/>
              </w:rPr>
              <w:fldChar w:fldCharType="end"/>
            </w:r>
            <w:r w:rsidR="00652F77" w:rsidRPr="00850822">
              <w:rPr>
                <w:sz w:val="20"/>
              </w:rPr>
              <w:t>, 09/16/2020</w:t>
            </w:r>
          </w:p>
          <w:p w14:paraId="345D4250" w14:textId="78C5CB81" w:rsidR="00E92004" w:rsidRPr="00850822" w:rsidRDefault="00585FAA" w:rsidP="00C4505C">
            <w:pPr>
              <w:rPr>
                <w:sz w:val="20"/>
              </w:rPr>
            </w:pPr>
            <w:r>
              <w:rPr>
                <w:rStyle w:val="Hyperlink"/>
                <w:rFonts w:eastAsia="SimSun"/>
                <w:color w:val="auto"/>
                <w:sz w:val="20"/>
                <w:lang w:val="en-US" w:eastAsia="zh-CN"/>
              </w:rPr>
              <w:fldChar w:fldCharType="begin"/>
            </w:r>
            <w:r>
              <w:rPr>
                <w:rStyle w:val="Hyperlink"/>
                <w:rFonts w:eastAsia="SimSun"/>
                <w:color w:val="auto"/>
                <w:sz w:val="20"/>
                <w:lang w:val="en-US" w:eastAsia="zh-CN"/>
              </w:rPr>
              <w:instrText xml:space="preserve"> HYPERLINK "https://mentor.ieee.org/802.11/dcn/20/11-20-1359-04-00be-pdt-mac-eht-operation-element.docx" </w:instrText>
            </w:r>
            <w:r>
              <w:rPr>
                <w:rStyle w:val="Hyperlink"/>
                <w:rFonts w:eastAsia="SimSun"/>
                <w:color w:val="auto"/>
                <w:sz w:val="20"/>
                <w:lang w:val="en-US" w:eastAsia="zh-CN"/>
              </w:rPr>
              <w:fldChar w:fldCharType="separate"/>
            </w:r>
            <w:r w:rsidR="00E92004" w:rsidRPr="00850822">
              <w:rPr>
                <w:rStyle w:val="Hyperlink"/>
                <w:rFonts w:eastAsia="SimSun"/>
                <w:color w:val="auto"/>
                <w:sz w:val="20"/>
                <w:lang w:val="en-US" w:eastAsia="zh-CN"/>
              </w:rPr>
              <w:t>20/1359r4</w:t>
            </w:r>
            <w:r>
              <w:rPr>
                <w:rStyle w:val="Hyperlink"/>
                <w:rFonts w:eastAsia="SimSun"/>
                <w:color w:val="auto"/>
                <w:sz w:val="20"/>
                <w:lang w:val="en-US" w:eastAsia="zh-CN"/>
              </w:rPr>
              <w:fldChar w:fldCharType="end"/>
            </w:r>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585FAA" w:rsidP="00757A7B">
            <w:pPr>
              <w:rPr>
                <w:sz w:val="20"/>
              </w:rPr>
            </w:pPr>
            <w:r>
              <w:rPr>
                <w:rStyle w:val="Hyperlink"/>
                <w:color w:val="auto"/>
                <w:sz w:val="20"/>
              </w:rPr>
              <w:fldChar w:fldCharType="begin"/>
            </w:r>
            <w:r>
              <w:rPr>
                <w:rStyle w:val="Hyperlink"/>
                <w:color w:val="auto"/>
                <w:sz w:val="20"/>
              </w:rPr>
              <w:instrText xml:space="preserve"> HYPERLINK "https://mentor.ieee.org/802.11/dcn/20/11-20-1359-01-00be-pdt-mac-eht-operation-element.docx" </w:instrText>
            </w:r>
            <w:r>
              <w:rPr>
                <w:rStyle w:val="Hyperlink"/>
                <w:color w:val="auto"/>
                <w:sz w:val="20"/>
              </w:rPr>
              <w:fldChar w:fldCharType="separate"/>
            </w:r>
            <w:r w:rsidR="00757A7B" w:rsidRPr="00850822">
              <w:rPr>
                <w:rStyle w:val="Hyperlink"/>
                <w:color w:val="auto"/>
                <w:sz w:val="20"/>
              </w:rPr>
              <w:t>20/1359r1</w:t>
            </w:r>
            <w:r>
              <w:rPr>
                <w:rStyle w:val="Hyperlink"/>
                <w:color w:val="auto"/>
                <w:sz w:val="20"/>
              </w:rPr>
              <w:fldChar w:fldCharType="end"/>
            </w:r>
            <w:r w:rsidR="00757A7B" w:rsidRPr="00850822">
              <w:rPr>
                <w:sz w:val="20"/>
              </w:rPr>
              <w:t>, 09/09/2020</w:t>
            </w:r>
          </w:p>
          <w:p w14:paraId="595E8FBA" w14:textId="7D4A305F" w:rsidR="00C4505C"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"https://mentor.ieee.org/802.11/dcn/20/11-20-1359-02-00be-pdt-mac-eht-operation-element.docx" </w:instrText>
            </w:r>
            <w:r>
              <w:rPr>
                <w:rStyle w:val="Hyperlink"/>
                <w:color w:val="auto"/>
                <w:sz w:val="20"/>
              </w:rPr>
              <w:fldChar w:fldCharType="separate"/>
            </w:r>
            <w:r w:rsidR="0042542D" w:rsidRPr="00850822">
              <w:rPr>
                <w:rStyle w:val="Hyperlink"/>
                <w:color w:val="auto"/>
                <w:sz w:val="20"/>
              </w:rPr>
              <w:t>20/1359r2</w:t>
            </w:r>
            <w:r>
              <w:rPr>
                <w:rStyle w:val="Hyperlink"/>
                <w:color w:val="auto"/>
                <w:sz w:val="20"/>
              </w:rPr>
              <w:fldChar w:fldCharType="end"/>
            </w:r>
            <w:r w:rsidR="0042542D" w:rsidRPr="00850822">
              <w:rPr>
                <w:sz w:val="20"/>
              </w:rPr>
              <w:t>, 09/14/2020</w:t>
            </w:r>
          </w:p>
          <w:p w14:paraId="1DB7EACB" w14:textId="77777777" w:rsidR="00652F77" w:rsidRPr="00850822" w:rsidRDefault="00585FAA" w:rsidP="00652F77">
            <w:pPr>
              <w:rPr>
                <w:sz w:val="20"/>
              </w:rPr>
            </w:pPr>
            <w:r>
              <w:rPr>
                <w:rStyle w:val="Hyperlink"/>
                <w:color w:val="auto"/>
                <w:sz w:val="20"/>
              </w:rPr>
              <w:fldChar w:fldCharType="begin"/>
            </w:r>
            <w:r>
              <w:rPr>
                <w:rStyle w:val="Hyperlink"/>
                <w:color w:val="auto"/>
                <w:sz w:val="20"/>
              </w:rPr>
              <w:instrText xml:space="preserve"> HYPERLINK "https://mentor.ieee.org/802.11/dcn/20/11-20-1359-03-00be-pdt-mac-eht-operation-element.docx" </w:instrText>
            </w:r>
            <w:r>
              <w:rPr>
                <w:rStyle w:val="Hyperlink"/>
                <w:color w:val="auto"/>
                <w:sz w:val="20"/>
              </w:rPr>
              <w:fldChar w:fldCharType="separate"/>
            </w:r>
            <w:r w:rsidR="00652F77" w:rsidRPr="00850822">
              <w:rPr>
                <w:rStyle w:val="Hyperlink"/>
                <w:color w:val="auto"/>
                <w:sz w:val="20"/>
              </w:rPr>
              <w:t>20/1359r3</w:t>
            </w:r>
            <w:r>
              <w:rPr>
                <w:rStyle w:val="Hyperlink"/>
                <w:color w:val="auto"/>
                <w:sz w:val="20"/>
              </w:rPr>
              <w:fldChar w:fldCharType="end"/>
            </w:r>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585FAA" w:rsidP="00446CBE">
            <w:pPr>
              <w:rPr>
                <w:sz w:val="20"/>
              </w:rPr>
            </w:pPr>
            <w:r>
              <w:rPr>
                <w:rStyle w:val="Hyperlink"/>
                <w:rFonts w:eastAsia="SimSun"/>
                <w:color w:val="auto"/>
                <w:sz w:val="20"/>
                <w:lang w:val="en-US" w:eastAsia="zh-CN"/>
              </w:rPr>
              <w:fldChar w:fldCharType="begin"/>
            </w:r>
            <w:r>
              <w:rPr>
                <w:rStyle w:val="Hyperlink"/>
                <w:rFonts w:eastAsia="SimSun"/>
                <w:color w:val="auto"/>
                <w:sz w:val="20"/>
                <w:lang w:val="en-US" w:eastAsia="zh-CN"/>
              </w:rPr>
              <w:instrText xml:space="preserve"> HYPERLINK "https://mentor.ieee.org/802.11/dcn/20/11-20-1359-04-00be-pdt-mac-eht-operation-element.docx" </w:instrText>
            </w:r>
            <w:r>
              <w:rPr>
                <w:rStyle w:val="Hyperlink"/>
                <w:rFonts w:eastAsia="SimSun"/>
                <w:color w:val="auto"/>
                <w:sz w:val="20"/>
                <w:lang w:val="en-US" w:eastAsia="zh-CN"/>
              </w:rPr>
              <w:fldChar w:fldCharType="separate"/>
            </w:r>
            <w:r w:rsidR="00391EA7" w:rsidRPr="00850822">
              <w:rPr>
                <w:rStyle w:val="Hyperlink"/>
                <w:rFonts w:eastAsia="SimSun"/>
                <w:color w:val="auto"/>
                <w:sz w:val="20"/>
                <w:lang w:val="en-US" w:eastAsia="zh-CN"/>
              </w:rPr>
              <w:t>20/1359r4</w:t>
            </w:r>
            <w:r>
              <w:rPr>
                <w:rStyle w:val="Hyperlink"/>
                <w:rFonts w:eastAsia="SimSun"/>
                <w:color w:val="auto"/>
                <w:sz w:val="20"/>
                <w:lang w:val="en-US" w:eastAsia="zh-CN"/>
              </w:rPr>
              <w:fldChar w:fldCharType="end"/>
            </w:r>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Change w:id="354" w:author="Edward Au" w:date="2020-10-15T09:53:00Z">
              <w:tcPr>
                <w:tcW w:w="2212" w:type="dxa"/>
              </w:tcPr>
            </w:tcPrChange>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AD6B4E">
        <w:trPr>
          <w:trHeight w:val="271"/>
          <w:trPrChange w:id="355" w:author="Edward Au" w:date="2020-10-15T09:53:00Z">
            <w:trPr>
              <w:trHeight w:val="271"/>
            </w:trPr>
          </w:trPrChange>
        </w:trPr>
        <w:tc>
          <w:tcPr>
            <w:tcW w:w="1274" w:type="dxa"/>
            <w:tcPrChange w:id="356" w:author="Edward Au" w:date="2020-10-15T09:53:00Z">
              <w:tcPr>
                <w:tcW w:w="1274" w:type="dxa"/>
                <w:gridSpan w:val="2"/>
              </w:tcPr>
            </w:tcPrChange>
          </w:tcPr>
          <w:p w14:paraId="456C82DC" w14:textId="2AC6974B" w:rsidR="00E7555D" w:rsidRPr="00FE5AC0" w:rsidRDefault="00E7555D" w:rsidP="007F07F1">
            <w:pPr>
              <w:rPr>
                <w:color w:val="00B050"/>
                <w:sz w:val="20"/>
              </w:rPr>
            </w:pPr>
            <w:r w:rsidRPr="00FE5AC0">
              <w:rPr>
                <w:color w:val="00B050"/>
                <w:sz w:val="20"/>
              </w:rPr>
              <w:lastRenderedPageBreak/>
              <w:t>MAC</w:t>
            </w:r>
          </w:p>
        </w:tc>
        <w:tc>
          <w:tcPr>
            <w:tcW w:w="1968" w:type="dxa"/>
            <w:tcPrChange w:id="357" w:author="Edward Au" w:date="2020-10-15T09:53:00Z">
              <w:tcPr>
                <w:tcW w:w="1968" w:type="dxa"/>
                <w:gridSpan w:val="2"/>
              </w:tcPr>
            </w:tcPrChange>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Change w:id="358" w:author="Edward Au" w:date="2020-10-15T09:53:00Z">
              <w:tcPr>
                <w:tcW w:w="1562" w:type="dxa"/>
                <w:shd w:val="clear" w:color="auto" w:fill="auto"/>
              </w:tcPr>
            </w:tcPrChange>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Change w:id="359" w:author="Edward Au" w:date="2020-10-15T09:53:00Z">
              <w:tcPr>
                <w:tcW w:w="2706" w:type="dxa"/>
              </w:tcPr>
            </w:tcPrChange>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Change w:id="360" w:author="Edward Au" w:date="2020-10-15T09:53:00Z">
              <w:tcPr>
                <w:tcW w:w="1594" w:type="dxa"/>
                <w:gridSpan w:val="2"/>
              </w:tcPr>
            </w:tcPrChange>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Change w:id="361" w:author="Edward Au" w:date="2020-10-15T09:53:00Z">
              <w:tcPr>
                <w:tcW w:w="2344" w:type="dxa"/>
              </w:tcPr>
            </w:tcPrChange>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"https://mentor.ieee.org/802.11/dcn/20/11-20-1353-00-00be-pdt-mac-eht-bss-operation.docx" </w:instrText>
            </w:r>
            <w:r>
              <w:rPr>
                <w:rStyle w:val="Hyperlink"/>
                <w:color w:val="auto"/>
                <w:sz w:val="20"/>
              </w:rPr>
              <w:fldChar w:fldCharType="separate"/>
            </w:r>
            <w:r w:rsidR="004D3A83" w:rsidRPr="00850822">
              <w:rPr>
                <w:rStyle w:val="Hyperlink"/>
                <w:color w:val="auto"/>
                <w:sz w:val="20"/>
              </w:rPr>
              <w:t>20/1353r0</w:t>
            </w:r>
            <w:r>
              <w:rPr>
                <w:rStyle w:val="Hyperlink"/>
                <w:color w:val="auto"/>
                <w:sz w:val="20"/>
              </w:rPr>
              <w:fldChar w:fldCharType="end"/>
            </w:r>
            <w:r w:rsidR="004D3A83" w:rsidRPr="00850822">
              <w:rPr>
                <w:sz w:val="20"/>
              </w:rPr>
              <w:t>, 08/30/2020</w:t>
            </w:r>
          </w:p>
          <w:p w14:paraId="16CBF8F2" w14:textId="7FCCA25B" w:rsidR="00C0502D"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"https://mentor.ieee.org/802.11/dcn/20/11-20-1353-01-00be-pdt-mac-eht-bss-operation.docx" </w:instrText>
            </w:r>
            <w:r>
              <w:rPr>
                <w:rStyle w:val="Hyperlink"/>
                <w:color w:val="auto"/>
                <w:sz w:val="20"/>
              </w:rPr>
              <w:fldChar w:fldCharType="separate"/>
            </w:r>
            <w:r w:rsidR="00C0502D" w:rsidRPr="00850822">
              <w:rPr>
                <w:rStyle w:val="Hyperlink"/>
                <w:color w:val="auto"/>
                <w:sz w:val="20"/>
              </w:rPr>
              <w:t>20/1353r1</w:t>
            </w:r>
            <w:r>
              <w:rPr>
                <w:rStyle w:val="Hyperlink"/>
                <w:color w:val="auto"/>
                <w:sz w:val="20"/>
              </w:rPr>
              <w:fldChar w:fldCharType="end"/>
            </w:r>
            <w:r w:rsidR="00C0502D" w:rsidRPr="00850822">
              <w:rPr>
                <w:sz w:val="20"/>
              </w:rPr>
              <w:t>, 09/09/2020</w:t>
            </w:r>
          </w:p>
          <w:p w14:paraId="06E78680" w14:textId="5366E6EE" w:rsidR="00D656DD"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"https://mentor.ieee.org/802.11/dcn/20/11-20-1353-02-00be-pdt-mac-eht-bss-operation.docx" </w:instrText>
            </w:r>
            <w:r>
              <w:rPr>
                <w:rStyle w:val="Hyperlink"/>
                <w:color w:val="auto"/>
                <w:sz w:val="20"/>
              </w:rPr>
              <w:fldChar w:fldCharType="separate"/>
            </w:r>
            <w:r w:rsidR="00D656DD" w:rsidRPr="00850822">
              <w:rPr>
                <w:rStyle w:val="Hyperlink"/>
                <w:color w:val="auto"/>
                <w:sz w:val="20"/>
              </w:rPr>
              <w:t>20/1353r2</w:t>
            </w:r>
            <w:r>
              <w:rPr>
                <w:rStyle w:val="Hyperlink"/>
                <w:color w:val="auto"/>
                <w:sz w:val="20"/>
              </w:rPr>
              <w:fldChar w:fldCharType="end"/>
            </w:r>
            <w:r w:rsidR="00D656DD" w:rsidRPr="00850822">
              <w:rPr>
                <w:sz w:val="20"/>
              </w:rPr>
              <w:t>, 09/14/2020</w:t>
            </w:r>
          </w:p>
          <w:p w14:paraId="406C5A18" w14:textId="080397FB" w:rsidR="00AD1D17"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"https://mentor.ieee.org/802.11/dcn/20/11-20-1353-03-00be-pdt-mac-eht-bss-operation.docx" </w:instrText>
            </w:r>
            <w:r>
              <w:rPr>
                <w:rStyle w:val="Hyperlink"/>
                <w:color w:val="auto"/>
                <w:sz w:val="20"/>
              </w:rPr>
              <w:fldChar w:fldCharType="separate"/>
            </w:r>
            <w:r w:rsidR="00AD1D17" w:rsidRPr="00850822">
              <w:rPr>
                <w:rStyle w:val="Hyperlink"/>
                <w:color w:val="auto"/>
                <w:sz w:val="20"/>
              </w:rPr>
              <w:t>20/1353r3</w:t>
            </w:r>
            <w:r>
              <w:rPr>
                <w:rStyle w:val="Hyperlink"/>
                <w:color w:val="auto"/>
                <w:sz w:val="20"/>
              </w:rPr>
              <w:fldChar w:fldCharType="end"/>
            </w:r>
            <w:r w:rsidR="00AD1D17" w:rsidRPr="00850822">
              <w:rPr>
                <w:sz w:val="20"/>
              </w:rPr>
              <w:t>, 09/16/2020</w:t>
            </w:r>
          </w:p>
          <w:p w14:paraId="4ABF5A3C" w14:textId="4E523EDD" w:rsidR="00E43134"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"https://mentor.ieee.org/802.11/dcn/20/11-20-1353-04-00be-pdt-mac-eht-bss-operation.docx" </w:instrText>
            </w:r>
            <w:r>
              <w:rPr>
                <w:rStyle w:val="Hyperlink"/>
                <w:color w:val="auto"/>
                <w:sz w:val="20"/>
              </w:rPr>
              <w:fldChar w:fldCharType="separate"/>
            </w:r>
            <w:r w:rsidR="00E43134" w:rsidRPr="00850822">
              <w:rPr>
                <w:rStyle w:val="Hyperlink"/>
                <w:color w:val="auto"/>
                <w:sz w:val="20"/>
              </w:rPr>
              <w:t>20/1353r4</w:t>
            </w:r>
            <w:r>
              <w:rPr>
                <w:rStyle w:val="Hyperlink"/>
                <w:color w:val="auto"/>
                <w:sz w:val="20"/>
              </w:rPr>
              <w:fldChar w:fldCharType="end"/>
            </w:r>
            <w:r w:rsidR="00E43134" w:rsidRPr="00850822">
              <w:rPr>
                <w:sz w:val="20"/>
              </w:rPr>
              <w:t>, 09/16/2020</w:t>
            </w:r>
          </w:p>
          <w:p w14:paraId="254BEB1E" w14:textId="166A5DB7" w:rsidR="002F0059"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"https://mentor.ieee.org/802.11/dcn/20/11-20-1353-05-00be-pdt-mac-eht-bss-operation.docx" </w:instrText>
            </w:r>
            <w:r>
              <w:rPr>
                <w:rStyle w:val="Hyperlink"/>
                <w:color w:val="auto"/>
                <w:sz w:val="20"/>
              </w:rPr>
              <w:fldChar w:fldCharType="separate"/>
            </w:r>
            <w:r w:rsidR="002F0059" w:rsidRPr="00850822">
              <w:rPr>
                <w:rStyle w:val="Hyperlink"/>
                <w:color w:val="auto"/>
                <w:sz w:val="20"/>
              </w:rPr>
              <w:t>20/1353r5</w:t>
            </w:r>
            <w:r>
              <w:rPr>
                <w:rStyle w:val="Hyperlink"/>
                <w:color w:val="auto"/>
                <w:sz w:val="20"/>
              </w:rPr>
              <w:fldChar w:fldCharType="end"/>
            </w:r>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585FAA" w:rsidP="006F6C92">
            <w:pPr>
              <w:rPr>
                <w:sz w:val="20"/>
              </w:rPr>
            </w:pPr>
            <w:r>
              <w:rPr>
                <w:rStyle w:val="Hyperlink"/>
                <w:color w:val="auto"/>
                <w:sz w:val="20"/>
              </w:rPr>
              <w:fldChar w:fldCharType="begin"/>
            </w:r>
            <w:r>
              <w:rPr>
                <w:rStyle w:val="Hyperlink"/>
                <w:color w:val="auto"/>
                <w:sz w:val="20"/>
              </w:rPr>
              <w:instrText xml:space="preserve"> HYPERLINK "https://mentor.ieee.org/802.11/dcn/20/11-20-1353-01-00be-pdt-mac-eht-bss-operation.docx" </w:instrText>
            </w:r>
            <w:r>
              <w:rPr>
                <w:rStyle w:val="Hyperlink"/>
                <w:color w:val="auto"/>
                <w:sz w:val="20"/>
              </w:rPr>
              <w:fldChar w:fldCharType="separate"/>
            </w:r>
            <w:r w:rsidR="006F6C92" w:rsidRPr="00850822">
              <w:rPr>
                <w:rStyle w:val="Hyperlink"/>
                <w:color w:val="auto"/>
                <w:sz w:val="20"/>
              </w:rPr>
              <w:t>20/1353r1</w:t>
            </w:r>
            <w:r>
              <w:rPr>
                <w:rStyle w:val="Hyperlink"/>
                <w:color w:val="auto"/>
                <w:sz w:val="20"/>
              </w:rPr>
              <w:fldChar w:fldCharType="end"/>
            </w:r>
            <w:r w:rsidR="006F6C92" w:rsidRPr="00850822">
              <w:rPr>
                <w:sz w:val="20"/>
              </w:rPr>
              <w:t>, 09/09/2020</w:t>
            </w:r>
          </w:p>
          <w:p w14:paraId="2F4C912B" w14:textId="27E0935E" w:rsidR="00AF202C" w:rsidRPr="00850822" w:rsidRDefault="00585FAA" w:rsidP="006F6C92">
            <w:pPr>
              <w:rPr>
                <w:sz w:val="20"/>
              </w:rPr>
            </w:pPr>
            <w:r>
              <w:rPr>
                <w:rStyle w:val="Hyperlink"/>
                <w:color w:val="auto"/>
                <w:sz w:val="20"/>
              </w:rPr>
              <w:fldChar w:fldCharType="begin"/>
            </w:r>
            <w:r>
              <w:rPr>
                <w:rStyle w:val="Hyperlink"/>
                <w:color w:val="auto"/>
                <w:sz w:val="20"/>
              </w:rPr>
              <w:instrText xml:space="preserve"> HYPERLINK "https://mentor.ieee.org/802.11/dcn/20/11-20-1353-02-00be-pdt-mac-eht-bss-operation.docx" </w:instrText>
            </w:r>
            <w:r>
              <w:rPr>
                <w:rStyle w:val="Hyperlink"/>
                <w:color w:val="auto"/>
                <w:sz w:val="20"/>
              </w:rPr>
              <w:fldChar w:fldCharType="separate"/>
            </w:r>
            <w:r w:rsidR="00AF202C" w:rsidRPr="00850822">
              <w:rPr>
                <w:rStyle w:val="Hyperlink"/>
                <w:color w:val="auto"/>
                <w:sz w:val="20"/>
              </w:rPr>
              <w:t>20/1353r2</w:t>
            </w:r>
            <w:r>
              <w:rPr>
                <w:rStyle w:val="Hyperlink"/>
                <w:color w:val="auto"/>
                <w:sz w:val="20"/>
              </w:rPr>
              <w:fldChar w:fldCharType="end"/>
            </w:r>
            <w:r w:rsidR="00AF202C" w:rsidRPr="00850822">
              <w:rPr>
                <w:sz w:val="20"/>
              </w:rPr>
              <w:t>, 09/14/2020</w:t>
            </w:r>
          </w:p>
          <w:p w14:paraId="16BF22C4" w14:textId="77777777" w:rsidR="00065CAD" w:rsidRPr="00850822" w:rsidRDefault="00585FAA" w:rsidP="00065CAD">
            <w:pPr>
              <w:rPr>
                <w:sz w:val="20"/>
              </w:rPr>
            </w:pPr>
            <w:r>
              <w:rPr>
                <w:rStyle w:val="Hyperlink"/>
                <w:color w:val="auto"/>
                <w:sz w:val="20"/>
              </w:rPr>
              <w:fldChar w:fldCharType="begin"/>
            </w:r>
            <w:r>
              <w:rPr>
                <w:rStyle w:val="Hyperlink"/>
                <w:color w:val="auto"/>
                <w:sz w:val="20"/>
              </w:rPr>
              <w:instrText xml:space="preserve"> HYPERLINK "https://mentor.ieee.org/802.11/dcn/20/11-20-1353-04-00be-pdt-mac-eht-bss-operation.docx" </w:instrText>
            </w:r>
            <w:r>
              <w:rPr>
                <w:rStyle w:val="Hyperlink"/>
                <w:color w:val="auto"/>
                <w:sz w:val="20"/>
              </w:rPr>
              <w:fldChar w:fldCharType="separate"/>
            </w:r>
            <w:r w:rsidR="00065CAD" w:rsidRPr="00850822">
              <w:rPr>
                <w:rStyle w:val="Hyperlink"/>
                <w:color w:val="auto"/>
                <w:sz w:val="20"/>
              </w:rPr>
              <w:t>20/1353r4</w:t>
            </w:r>
            <w:r>
              <w:rPr>
                <w:rStyle w:val="Hyperlink"/>
                <w:color w:val="auto"/>
                <w:sz w:val="20"/>
              </w:rPr>
              <w:fldChar w:fldCharType="end"/>
            </w:r>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585FAA" w:rsidP="00850121">
            <w:pPr>
              <w:rPr>
                <w:sz w:val="20"/>
              </w:rPr>
            </w:pPr>
            <w:r>
              <w:rPr>
                <w:rStyle w:val="Hyperlink"/>
                <w:color w:val="auto"/>
                <w:sz w:val="20"/>
              </w:rPr>
              <w:fldChar w:fldCharType="begin"/>
            </w:r>
            <w:r>
              <w:rPr>
                <w:rStyle w:val="Hyperlink"/>
                <w:color w:val="auto"/>
                <w:sz w:val="20"/>
              </w:rPr>
              <w:instrText xml:space="preserve"> HYPERLINK "https://mentor.ieee.org/802.11/dcn/20/11-20-1353-05-00be-pdt-mac-eht-bss-operation.docx" </w:instrText>
            </w:r>
            <w:r>
              <w:rPr>
                <w:rStyle w:val="Hyperlink"/>
                <w:color w:val="auto"/>
                <w:sz w:val="20"/>
              </w:rPr>
              <w:fldChar w:fldCharType="separate"/>
            </w:r>
            <w:r w:rsidR="002F0059" w:rsidRPr="003527FA">
              <w:rPr>
                <w:rStyle w:val="Hyperlink"/>
                <w:color w:val="auto"/>
                <w:sz w:val="20"/>
              </w:rPr>
              <w:t>20/1353r5</w:t>
            </w:r>
            <w:r>
              <w:rPr>
                <w:rStyle w:val="Hyperlink"/>
                <w:color w:val="auto"/>
                <w:sz w:val="20"/>
              </w:rPr>
              <w:fldChar w:fldCharType="end"/>
            </w:r>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Change w:id="362" w:author="Edward Au" w:date="2020-10-15T09:53:00Z">
              <w:tcPr>
                <w:tcW w:w="2212" w:type="dxa"/>
              </w:tcPr>
            </w:tcPrChange>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AD6B4E">
        <w:trPr>
          <w:trHeight w:val="257"/>
          <w:trPrChange w:id="363" w:author="Edward Au" w:date="2020-10-15T09:53:00Z">
            <w:trPr>
              <w:trHeight w:val="257"/>
            </w:trPr>
          </w:trPrChange>
        </w:trPr>
        <w:tc>
          <w:tcPr>
            <w:tcW w:w="1274" w:type="dxa"/>
            <w:tcPrChange w:id="364" w:author="Edward Au" w:date="2020-10-15T09:53:00Z">
              <w:tcPr>
                <w:tcW w:w="1274" w:type="dxa"/>
                <w:gridSpan w:val="2"/>
              </w:tcPr>
            </w:tcPrChange>
          </w:tcPr>
          <w:p w14:paraId="249AA795" w14:textId="3EB0C674" w:rsidR="00E7555D" w:rsidRPr="00B21991" w:rsidRDefault="00E7555D" w:rsidP="007F07F1">
            <w:pPr>
              <w:rPr>
                <w:color w:val="00B050"/>
                <w:sz w:val="20"/>
              </w:rPr>
            </w:pPr>
            <w:r w:rsidRPr="00B21991">
              <w:rPr>
                <w:color w:val="00B050"/>
                <w:sz w:val="20"/>
              </w:rPr>
              <w:t>MAC</w:t>
            </w:r>
          </w:p>
        </w:tc>
        <w:tc>
          <w:tcPr>
            <w:tcW w:w="1968" w:type="dxa"/>
            <w:tcPrChange w:id="365" w:author="Edward Au" w:date="2020-10-15T09:53:00Z">
              <w:tcPr>
                <w:tcW w:w="1968" w:type="dxa"/>
                <w:gridSpan w:val="2"/>
              </w:tcPr>
            </w:tcPrChange>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Change w:id="366" w:author="Edward Au" w:date="2020-10-15T09:53:00Z">
              <w:tcPr>
                <w:tcW w:w="1562" w:type="dxa"/>
                <w:shd w:val="clear" w:color="auto" w:fill="auto"/>
              </w:tcPr>
            </w:tcPrChange>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Change w:id="367" w:author="Edward Au" w:date="2020-10-15T09:53:00Z">
              <w:tcPr>
                <w:tcW w:w="2706" w:type="dxa"/>
              </w:tcPr>
            </w:tcPrChange>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Change w:id="368" w:author="Edward Au" w:date="2020-10-15T09:53:00Z">
              <w:tcPr>
                <w:tcW w:w="1594" w:type="dxa"/>
                <w:gridSpan w:val="2"/>
              </w:tcPr>
            </w:tcPrChange>
          </w:tcPr>
          <w:p w14:paraId="6A1672B1" w14:textId="2AAC61D2" w:rsidR="00E7555D" w:rsidRPr="00B21991" w:rsidRDefault="00E7555D" w:rsidP="007F07F1">
            <w:pPr>
              <w:rPr>
                <w:color w:val="00B050"/>
                <w:sz w:val="20"/>
              </w:rPr>
            </w:pPr>
            <w:r w:rsidRPr="00B21991">
              <w:rPr>
                <w:color w:val="00B050"/>
                <w:sz w:val="20"/>
              </w:rPr>
              <w:t>R1</w:t>
            </w:r>
          </w:p>
        </w:tc>
        <w:tc>
          <w:tcPr>
            <w:tcW w:w="2344" w:type="dxa"/>
            <w:tcPrChange w:id="369" w:author="Edward Au" w:date="2020-10-15T09:53:00Z">
              <w:tcPr>
                <w:tcW w:w="2344" w:type="dxa"/>
              </w:tcPr>
            </w:tcPrChange>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585FAA" w:rsidP="00C4505C">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"https://mentor.ieee.org/802.11/dcn/20/11-20-1281-00-00be-pdt-mac-txop-bandwidth-signaling.docx" </w:instrText>
            </w:r>
            <w:r>
              <w:rPr>
                <w:rStyle w:val="Hyperlink"/>
                <w:color w:val="000000" w:themeColor="text1"/>
                <w:sz w:val="20"/>
              </w:rPr>
              <w:fldChar w:fldCharType="separate"/>
            </w:r>
            <w:r w:rsidR="00BA209F" w:rsidRPr="00D05A58">
              <w:rPr>
                <w:rStyle w:val="Hyperlink"/>
                <w:color w:val="000000" w:themeColor="text1"/>
                <w:sz w:val="20"/>
              </w:rPr>
              <w:t>20/1281r0</w:t>
            </w:r>
            <w:r>
              <w:rPr>
                <w:rStyle w:val="Hyperlink"/>
                <w:color w:val="000000" w:themeColor="text1"/>
                <w:sz w:val="20"/>
              </w:rPr>
              <w:fldChar w:fldCharType="end"/>
            </w:r>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585FAA" w:rsidP="00C4505C">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"https://mentor.ieee.org/802.11/dcn/20/11-20-1281-01-00be-pdt-mac-txop-bandwidth-signaling.docx" </w:instrText>
            </w:r>
            <w:r>
              <w:rPr>
                <w:rStyle w:val="Hyperlink"/>
                <w:color w:val="000000" w:themeColor="text1"/>
                <w:sz w:val="20"/>
              </w:rPr>
              <w:fldChar w:fldCharType="separate"/>
            </w:r>
            <w:r w:rsidR="00884214" w:rsidRPr="00D05A58">
              <w:rPr>
                <w:rStyle w:val="Hyperlink"/>
                <w:color w:val="000000" w:themeColor="text1"/>
                <w:sz w:val="20"/>
              </w:rPr>
              <w:t>20/1281r1</w:t>
            </w:r>
            <w:r>
              <w:rPr>
                <w:rStyle w:val="Hyperlink"/>
                <w:color w:val="000000" w:themeColor="text1"/>
                <w:sz w:val="20"/>
              </w:rPr>
              <w:fldChar w:fldCharType="end"/>
            </w:r>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585FAA" w:rsidP="00C4505C">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"https://mentor.ieee.org/802.11/dcn/20/11-20-1281-02-00be-pdt-mac-txop-bandwidth-signaling.docx" </w:instrText>
            </w:r>
            <w:r>
              <w:rPr>
                <w:rStyle w:val="Hyperlink"/>
                <w:color w:val="000000" w:themeColor="text1"/>
                <w:sz w:val="20"/>
              </w:rPr>
              <w:fldChar w:fldCharType="separate"/>
            </w:r>
            <w:r w:rsidR="00DD4E06" w:rsidRPr="00D05A58">
              <w:rPr>
                <w:rStyle w:val="Hyperlink"/>
                <w:color w:val="000000" w:themeColor="text1"/>
                <w:sz w:val="20"/>
              </w:rPr>
              <w:t>20/1281r2</w:t>
            </w:r>
            <w:r>
              <w:rPr>
                <w:rStyle w:val="Hyperlink"/>
                <w:color w:val="000000" w:themeColor="text1"/>
                <w:sz w:val="20"/>
              </w:rPr>
              <w:fldChar w:fldCharType="end"/>
            </w:r>
            <w:r w:rsidR="00DD4E06" w:rsidRPr="00D05A58">
              <w:rPr>
                <w:color w:val="000000" w:themeColor="text1"/>
                <w:sz w:val="20"/>
              </w:rPr>
              <w:t>, 09/10/2020</w:t>
            </w:r>
          </w:p>
          <w:p w14:paraId="1BA023CF" w14:textId="00F054C8" w:rsidR="00D16890" w:rsidRPr="00D05A58" w:rsidRDefault="00585FAA" w:rsidP="00C4505C">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"https://mentor.ieee.org/802.11/dcn/20/11-20-1281-03-00be-pdt-mac-txop-bandwidth-signali</w:instrText>
            </w:r>
            <w:r>
              <w:rPr>
                <w:rStyle w:val="Hyperlink"/>
                <w:color w:val="000000" w:themeColor="text1"/>
                <w:sz w:val="20"/>
              </w:rPr>
              <w:instrText xml:space="preserve">ng.docx" </w:instrText>
            </w:r>
            <w:r>
              <w:rPr>
                <w:rStyle w:val="Hyperlink"/>
                <w:color w:val="000000" w:themeColor="text1"/>
                <w:sz w:val="20"/>
              </w:rPr>
              <w:fldChar w:fldCharType="separate"/>
            </w:r>
            <w:r w:rsidR="00D16890" w:rsidRPr="00D05A58">
              <w:rPr>
                <w:rStyle w:val="Hyperlink"/>
                <w:color w:val="000000" w:themeColor="text1"/>
                <w:sz w:val="20"/>
              </w:rPr>
              <w:t>20/1281r3</w:t>
            </w:r>
            <w:r>
              <w:rPr>
                <w:rStyle w:val="Hyperlink"/>
                <w:color w:val="000000" w:themeColor="text1"/>
                <w:sz w:val="20"/>
              </w:rPr>
              <w:fldChar w:fldCharType="end"/>
            </w:r>
            <w:r w:rsidR="00D16890" w:rsidRPr="00D05A58">
              <w:rPr>
                <w:color w:val="000000" w:themeColor="text1"/>
                <w:sz w:val="20"/>
              </w:rPr>
              <w:t>, 09/16/2020</w:t>
            </w:r>
          </w:p>
          <w:p w14:paraId="0938C86D" w14:textId="722C76B3" w:rsidR="0072585A" w:rsidRPr="00D05A58" w:rsidRDefault="00585FAA" w:rsidP="00C4505C">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"https://mentor.ieee.org/802.11/dcn/20/11-20-1281-04-00be-pdt-mac-txop-bandwidth-signaling.docx" </w:instrText>
            </w:r>
            <w:r>
              <w:rPr>
                <w:rStyle w:val="Hyperlink"/>
                <w:color w:val="000000" w:themeColor="text1"/>
                <w:sz w:val="20"/>
              </w:rPr>
              <w:fldChar w:fldCharType="separate"/>
            </w:r>
            <w:r w:rsidR="0072585A" w:rsidRPr="00D05A58">
              <w:rPr>
                <w:rStyle w:val="Hyperlink"/>
                <w:color w:val="000000" w:themeColor="text1"/>
                <w:sz w:val="20"/>
              </w:rPr>
              <w:t>20/1281r4</w:t>
            </w:r>
            <w:r>
              <w:rPr>
                <w:rStyle w:val="Hyperlink"/>
                <w:color w:val="000000" w:themeColor="text1"/>
                <w:sz w:val="20"/>
              </w:rPr>
              <w:fldChar w:fldCharType="end"/>
            </w:r>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585FAA" w:rsidP="00A42566">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"https://mentor.ieee.org/802.11/dcn/20/11-20-1281-02-00be-pdt-mac-txop-bandwidth-signaling.docx" </w:instrText>
            </w:r>
            <w:r>
              <w:rPr>
                <w:rStyle w:val="Hyperlink"/>
                <w:color w:val="000000" w:themeColor="text1"/>
                <w:sz w:val="20"/>
              </w:rPr>
              <w:fldChar w:fldCharType="separate"/>
            </w:r>
            <w:r w:rsidR="00A42566" w:rsidRPr="00D05A58">
              <w:rPr>
                <w:rStyle w:val="Hyperlink"/>
                <w:color w:val="000000" w:themeColor="text1"/>
                <w:sz w:val="20"/>
              </w:rPr>
              <w:t>20/1281r2</w:t>
            </w:r>
            <w:r>
              <w:rPr>
                <w:rStyle w:val="Hyperlink"/>
                <w:color w:val="000000" w:themeColor="text1"/>
                <w:sz w:val="20"/>
              </w:rPr>
              <w:fldChar w:fldCharType="end"/>
            </w:r>
            <w:r w:rsidR="00A42566" w:rsidRPr="00D05A58">
              <w:rPr>
                <w:color w:val="000000" w:themeColor="text1"/>
                <w:sz w:val="20"/>
              </w:rPr>
              <w:t>, 09/10/2020</w:t>
            </w:r>
          </w:p>
          <w:p w14:paraId="32FE3E3B" w14:textId="286CD812" w:rsidR="005B772B" w:rsidRPr="00D05A58" w:rsidRDefault="00585FAA" w:rsidP="00A42566">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"https://mentor.ieee.org/802.11/dcn/20/11-20-1281-03-00be-pdt-mac-txop-bandwidth-signaling.docx" </w:instrText>
            </w:r>
            <w:r>
              <w:rPr>
                <w:rStyle w:val="Hyperlink"/>
                <w:color w:val="000000" w:themeColor="text1"/>
                <w:sz w:val="20"/>
              </w:rPr>
              <w:fldChar w:fldCharType="separate"/>
            </w:r>
            <w:r w:rsidR="005B772B" w:rsidRPr="00D05A58">
              <w:rPr>
                <w:rStyle w:val="Hyperlink"/>
                <w:color w:val="000000" w:themeColor="text1"/>
                <w:sz w:val="20"/>
              </w:rPr>
              <w:t>20/1281r3</w:t>
            </w:r>
            <w:r>
              <w:rPr>
                <w:rStyle w:val="Hyperlink"/>
                <w:color w:val="000000" w:themeColor="text1"/>
                <w:sz w:val="20"/>
              </w:rPr>
              <w:fldChar w:fldCharType="end"/>
            </w:r>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lastRenderedPageBreak/>
              <w:t>Straw Polled:</w:t>
            </w:r>
          </w:p>
          <w:p w14:paraId="644D7186" w14:textId="77777777" w:rsidR="0072585A" w:rsidRPr="00D05A58" w:rsidRDefault="00585FAA" w:rsidP="0072585A">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"https://mentor.ieee.org/802.11/dcn/20/11-20-1281-04-00be-pdt-mac-txop-bandwidth-signaling.docx" </w:instrText>
            </w:r>
            <w:r>
              <w:rPr>
                <w:rStyle w:val="Hyperlink"/>
                <w:color w:val="000000" w:themeColor="text1"/>
                <w:sz w:val="20"/>
              </w:rPr>
              <w:fldChar w:fldCharType="separate"/>
            </w:r>
            <w:r w:rsidR="0072585A" w:rsidRPr="00D05A58">
              <w:rPr>
                <w:rStyle w:val="Hyperlink"/>
                <w:color w:val="000000" w:themeColor="text1"/>
                <w:sz w:val="20"/>
              </w:rPr>
              <w:t>20/1281r4</w:t>
            </w:r>
            <w:r>
              <w:rPr>
                <w:rStyle w:val="Hyperlink"/>
                <w:color w:val="000000" w:themeColor="text1"/>
                <w:sz w:val="20"/>
              </w:rPr>
              <w:fldChar w:fldCharType="end"/>
            </w:r>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Change w:id="370" w:author="Edward Au" w:date="2020-10-15T09:53:00Z">
              <w:tcPr>
                <w:tcW w:w="2212" w:type="dxa"/>
              </w:tcPr>
            </w:tcPrChange>
          </w:tcPr>
          <w:p w14:paraId="132BEDCE" w14:textId="69AFA3C8" w:rsidR="00E7555D" w:rsidRPr="00B21991" w:rsidRDefault="00E7555D" w:rsidP="007F07F1">
            <w:pPr>
              <w:rPr>
                <w:color w:val="00B050"/>
                <w:sz w:val="20"/>
              </w:rPr>
            </w:pPr>
            <w:r w:rsidRPr="00B21991">
              <w:rPr>
                <w:color w:val="00B050"/>
                <w:sz w:val="20"/>
              </w:rPr>
              <w:lastRenderedPageBreak/>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AD6B4E">
        <w:trPr>
          <w:trHeight w:val="257"/>
          <w:trPrChange w:id="371" w:author="Edward Au" w:date="2020-10-15T09:53:00Z">
            <w:trPr>
              <w:trHeight w:val="257"/>
            </w:trPr>
          </w:trPrChange>
        </w:trPr>
        <w:tc>
          <w:tcPr>
            <w:tcW w:w="1274" w:type="dxa"/>
            <w:tcPrChange w:id="372" w:author="Edward Au" w:date="2020-10-15T09:53:00Z">
              <w:tcPr>
                <w:tcW w:w="1274" w:type="dxa"/>
                <w:gridSpan w:val="2"/>
              </w:tcPr>
            </w:tcPrChange>
          </w:tcPr>
          <w:p w14:paraId="4224A0D1" w14:textId="71A17061" w:rsidR="00E7555D" w:rsidRPr="00082493" w:rsidRDefault="00E7555D" w:rsidP="007F07F1">
            <w:pPr>
              <w:rPr>
                <w:color w:val="00B050"/>
                <w:sz w:val="20"/>
              </w:rPr>
            </w:pPr>
            <w:r w:rsidRPr="00082493">
              <w:rPr>
                <w:color w:val="00B050"/>
                <w:sz w:val="20"/>
              </w:rPr>
              <w:t>MAC</w:t>
            </w:r>
          </w:p>
        </w:tc>
        <w:tc>
          <w:tcPr>
            <w:tcW w:w="1968" w:type="dxa"/>
            <w:tcPrChange w:id="373" w:author="Edward Au" w:date="2020-10-15T09:53:00Z">
              <w:tcPr>
                <w:tcW w:w="1968" w:type="dxa"/>
                <w:gridSpan w:val="2"/>
              </w:tcPr>
            </w:tcPrChange>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Change w:id="374" w:author="Edward Au" w:date="2020-10-15T09:53:00Z">
              <w:tcPr>
                <w:tcW w:w="1562" w:type="dxa"/>
                <w:shd w:val="clear" w:color="auto" w:fill="auto"/>
              </w:tcPr>
            </w:tcPrChange>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Change w:id="375" w:author="Edward Au" w:date="2020-10-15T09:53:00Z">
              <w:tcPr>
                <w:tcW w:w="2706" w:type="dxa"/>
              </w:tcPr>
            </w:tcPrChange>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Change w:id="376" w:author="Edward Au" w:date="2020-10-15T09:53:00Z">
              <w:tcPr>
                <w:tcW w:w="1594" w:type="dxa"/>
                <w:gridSpan w:val="2"/>
              </w:tcPr>
            </w:tcPrChange>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Change w:id="377" w:author="Edward Au" w:date="2020-10-15T09:53:00Z">
              <w:tcPr>
                <w:tcW w:w="2344" w:type="dxa"/>
              </w:tcPr>
            </w:tcPrChange>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585FAA" w:rsidP="00C4505C">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"https://mentor.ieee.org/802.11/dcn/20/11-20-1408-00-00be-pdt-mac-txop-preamble-puncturing.docx" </w:instrText>
            </w:r>
            <w:r>
              <w:rPr>
                <w:rStyle w:val="Hyperlink"/>
                <w:color w:val="000000" w:themeColor="text1"/>
                <w:sz w:val="20"/>
              </w:rPr>
              <w:fldChar w:fldCharType="separate"/>
            </w:r>
            <w:r w:rsidR="000D6648" w:rsidRPr="00D05A58">
              <w:rPr>
                <w:rStyle w:val="Hyperlink"/>
                <w:color w:val="000000" w:themeColor="text1"/>
                <w:sz w:val="20"/>
              </w:rPr>
              <w:t>20/1408r0</w:t>
            </w:r>
            <w:r>
              <w:rPr>
                <w:rStyle w:val="Hyperlink"/>
                <w:color w:val="000000" w:themeColor="text1"/>
                <w:sz w:val="20"/>
              </w:rPr>
              <w:fldChar w:fldCharType="end"/>
            </w:r>
            <w:r w:rsidR="000D6648" w:rsidRPr="00D05A58">
              <w:rPr>
                <w:color w:val="000000" w:themeColor="text1"/>
                <w:sz w:val="20"/>
              </w:rPr>
              <w:t>, 09/09/2020</w:t>
            </w:r>
          </w:p>
          <w:p w14:paraId="48714E28" w14:textId="1E31C2E6" w:rsidR="00582712" w:rsidRPr="00D05A58" w:rsidRDefault="00585FAA" w:rsidP="00C4505C">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"https://mentor.ieee.org/802.11/dcn/20/11-20-1408-01-00be-pdt-mac-txop-preamble-puncturing.docx" </w:instrText>
            </w:r>
            <w:r>
              <w:rPr>
                <w:rStyle w:val="Hyperlink"/>
                <w:color w:val="000000" w:themeColor="text1"/>
                <w:sz w:val="20"/>
              </w:rPr>
              <w:fldChar w:fldCharType="separate"/>
            </w:r>
            <w:r w:rsidR="00582712" w:rsidRPr="00D05A58">
              <w:rPr>
                <w:rStyle w:val="Hyperlink"/>
                <w:color w:val="000000" w:themeColor="text1"/>
                <w:sz w:val="20"/>
              </w:rPr>
              <w:t>20/1408r1</w:t>
            </w:r>
            <w:r>
              <w:rPr>
                <w:rStyle w:val="Hyperlink"/>
                <w:color w:val="000000" w:themeColor="text1"/>
                <w:sz w:val="20"/>
              </w:rPr>
              <w:fldChar w:fldCharType="end"/>
            </w:r>
            <w:r w:rsidR="00582712" w:rsidRPr="00D05A58">
              <w:rPr>
                <w:color w:val="000000" w:themeColor="text1"/>
                <w:sz w:val="20"/>
              </w:rPr>
              <w:t>, 09/24/2020</w:t>
            </w:r>
          </w:p>
          <w:p w14:paraId="6B05F5DF" w14:textId="3FC22CEA" w:rsidR="00227836" w:rsidRPr="00D05A58" w:rsidRDefault="00585FAA" w:rsidP="00C4505C">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"https://mentor.ieee.org/802.11/dcn/20/11-20-1408-02-00be-pdt-mac-txop-preamble-puncturing.docx" </w:instrText>
            </w:r>
            <w:r>
              <w:rPr>
                <w:rStyle w:val="Hyperlink"/>
                <w:color w:val="000000" w:themeColor="text1"/>
                <w:sz w:val="20"/>
              </w:rPr>
              <w:fldChar w:fldCharType="separate"/>
            </w:r>
            <w:r w:rsidR="00227836" w:rsidRPr="00D05A58">
              <w:rPr>
                <w:rStyle w:val="Hyperlink"/>
                <w:color w:val="000000" w:themeColor="text1"/>
                <w:sz w:val="20"/>
              </w:rPr>
              <w:t>20/1408r2</w:t>
            </w:r>
            <w:r>
              <w:rPr>
                <w:rStyle w:val="Hyperlink"/>
                <w:color w:val="000000" w:themeColor="text1"/>
                <w:sz w:val="20"/>
              </w:rPr>
              <w:fldChar w:fldCharType="end"/>
            </w:r>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585FAA" w:rsidP="00675919">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"https://mentor.ieee.org/802.11/dcn/20/11-20-1408-00-00be-pdt-mac-txop-preamble-puncturing</w:instrText>
            </w:r>
            <w:r>
              <w:rPr>
                <w:rStyle w:val="Hyperlink"/>
                <w:color w:val="000000" w:themeColor="text1"/>
                <w:sz w:val="20"/>
              </w:rPr>
              <w:instrText xml:space="preserve">.docx" </w:instrText>
            </w:r>
            <w:r>
              <w:rPr>
                <w:rStyle w:val="Hyperlink"/>
                <w:color w:val="000000" w:themeColor="text1"/>
                <w:sz w:val="20"/>
              </w:rPr>
              <w:fldChar w:fldCharType="separate"/>
            </w:r>
            <w:r w:rsidR="00675919" w:rsidRPr="00D05A58">
              <w:rPr>
                <w:rStyle w:val="Hyperlink"/>
                <w:color w:val="000000" w:themeColor="text1"/>
                <w:sz w:val="20"/>
              </w:rPr>
              <w:t>20/1408r0</w:t>
            </w:r>
            <w:r>
              <w:rPr>
                <w:rStyle w:val="Hyperlink"/>
                <w:color w:val="000000" w:themeColor="text1"/>
                <w:sz w:val="20"/>
              </w:rPr>
              <w:fldChar w:fldCharType="end"/>
            </w:r>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585FAA" w:rsidP="00C52E83">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"https://mentor.ieee.org/802.11/dcn/20/11-20-1408-02-00be-pdt-mac-txop-preamble-puncturing.docx" </w:instrText>
            </w:r>
            <w:r>
              <w:rPr>
                <w:rStyle w:val="Hyperlink"/>
                <w:color w:val="000000" w:themeColor="text1"/>
                <w:sz w:val="20"/>
              </w:rPr>
              <w:fldChar w:fldCharType="separate"/>
            </w:r>
            <w:r w:rsidR="00C52E83" w:rsidRPr="00D05A58">
              <w:rPr>
                <w:rStyle w:val="Hyperlink"/>
                <w:color w:val="000000" w:themeColor="text1"/>
                <w:sz w:val="20"/>
              </w:rPr>
              <w:t>20/1408r2</w:t>
            </w:r>
            <w:r>
              <w:rPr>
                <w:rStyle w:val="Hyperlink"/>
                <w:color w:val="000000" w:themeColor="text1"/>
                <w:sz w:val="20"/>
              </w:rPr>
              <w:fldChar w:fldCharType="end"/>
            </w:r>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Change w:id="378" w:author="Edward Au" w:date="2020-10-15T09:53:00Z">
              <w:tcPr>
                <w:tcW w:w="2212" w:type="dxa"/>
              </w:tcPr>
            </w:tcPrChange>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AD6B4E">
        <w:trPr>
          <w:trHeight w:val="271"/>
          <w:trPrChange w:id="379" w:author="Edward Au" w:date="2020-10-15T09:53:00Z">
            <w:trPr>
              <w:trHeight w:val="271"/>
            </w:trPr>
          </w:trPrChange>
        </w:trPr>
        <w:tc>
          <w:tcPr>
            <w:tcW w:w="1274" w:type="dxa"/>
            <w:tcPrChange w:id="380" w:author="Edward Au" w:date="2020-10-15T09:53:00Z">
              <w:tcPr>
                <w:tcW w:w="1274" w:type="dxa"/>
                <w:gridSpan w:val="2"/>
              </w:tcPr>
            </w:tcPrChange>
          </w:tcPr>
          <w:p w14:paraId="3FCA837B" w14:textId="0846A0BD" w:rsidR="00E7555D" w:rsidRPr="0042524B" w:rsidRDefault="00E7555D" w:rsidP="007F07F1">
            <w:pPr>
              <w:rPr>
                <w:color w:val="00B050"/>
                <w:sz w:val="20"/>
              </w:rPr>
            </w:pPr>
            <w:r w:rsidRPr="0042524B">
              <w:rPr>
                <w:color w:val="00B050"/>
                <w:sz w:val="20"/>
              </w:rPr>
              <w:t>MAC</w:t>
            </w:r>
          </w:p>
        </w:tc>
        <w:tc>
          <w:tcPr>
            <w:tcW w:w="1968" w:type="dxa"/>
            <w:tcPrChange w:id="381" w:author="Edward Au" w:date="2020-10-15T09:53:00Z">
              <w:tcPr>
                <w:tcW w:w="1968" w:type="dxa"/>
                <w:gridSpan w:val="2"/>
              </w:tcPr>
            </w:tcPrChange>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Change w:id="382" w:author="Edward Au" w:date="2020-10-15T09:53:00Z">
              <w:tcPr>
                <w:tcW w:w="1562" w:type="dxa"/>
                <w:tcBorders>
                  <w:bottom w:val="single" w:sz="4" w:space="0" w:color="auto"/>
                </w:tcBorders>
              </w:tcPr>
            </w:tcPrChange>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Change w:id="383" w:author="Edward Au" w:date="2020-10-15T09:53:00Z">
              <w:tcPr>
                <w:tcW w:w="2706" w:type="dxa"/>
              </w:tcPr>
            </w:tcPrChange>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Change w:id="384" w:author="Edward Au" w:date="2020-10-15T09:53:00Z">
              <w:tcPr>
                <w:tcW w:w="1594" w:type="dxa"/>
                <w:gridSpan w:val="2"/>
              </w:tcPr>
            </w:tcPrChange>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Change w:id="385" w:author="Edward Au" w:date="2020-10-15T09:53:00Z">
              <w:tcPr>
                <w:tcW w:w="2344" w:type="dxa"/>
              </w:tcPr>
            </w:tcPrChange>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585FAA" w:rsidP="00C4505C">
            <w:pPr>
              <w:rPr>
                <w:color w:val="000000" w:themeColor="text1"/>
                <w:sz w:val="20"/>
              </w:rPr>
            </w:pPr>
            <w:r>
              <w:rPr>
                <w:rStyle w:val="Hyperlink"/>
                <w:color w:val="000000" w:themeColor="text1"/>
                <w:sz w:val="20"/>
              </w:rPr>
              <w:fldChar w:fldCharType="begin"/>
            </w:r>
            <w:r>
              <w:rPr>
                <w:rStyle w:val="Hyperlink"/>
                <w:color w:val="000000" w:themeColor="text1"/>
                <w:sz w:val="20"/>
              </w:rPr>
              <w:instrText xml:space="preserve"> HYPERLINK "https://mentor.ieee.org/802.11/dcn/20/11-20-1434-00-00be-pdt-for-ns-ep-priority-access.docx" </w:instrText>
            </w:r>
            <w:r>
              <w:rPr>
                <w:rStyle w:val="Hyperlink"/>
                <w:color w:val="000000" w:themeColor="text1"/>
                <w:sz w:val="20"/>
              </w:rPr>
              <w:fldChar w:fldCharType="separate"/>
            </w:r>
            <w:r w:rsidR="000B75D1" w:rsidRPr="00D05A58">
              <w:rPr>
                <w:rStyle w:val="Hyperlink"/>
                <w:color w:val="000000" w:themeColor="text1"/>
                <w:sz w:val="20"/>
              </w:rPr>
              <w:t>20/1434r0</w:t>
            </w:r>
            <w:r>
              <w:rPr>
                <w:rStyle w:val="Hyperlink"/>
                <w:color w:val="000000" w:themeColor="text1"/>
                <w:sz w:val="20"/>
              </w:rPr>
              <w:fldChar w:fldCharType="end"/>
            </w:r>
            <w:r w:rsidR="000B75D1" w:rsidRPr="00D05A58">
              <w:rPr>
                <w:color w:val="000000" w:themeColor="text1"/>
                <w:sz w:val="20"/>
              </w:rPr>
              <w:t>, 09/08/2020</w:t>
            </w:r>
          </w:p>
          <w:p w14:paraId="74D40670" w14:textId="1128E0A2" w:rsidR="00C47973" w:rsidRPr="00314346" w:rsidRDefault="00585FAA" w:rsidP="00C4505C">
            <w:pPr>
              <w:rPr>
                <w:sz w:val="20"/>
              </w:rPr>
            </w:pPr>
            <w:r>
              <w:rPr>
                <w:rStyle w:val="Hyperlink"/>
                <w:color w:val="auto"/>
                <w:sz w:val="20"/>
              </w:rPr>
              <w:fldChar w:fldCharType="begin"/>
            </w:r>
            <w:r>
              <w:rPr>
                <w:rStyle w:val="Hyperlink"/>
                <w:color w:val="auto"/>
                <w:sz w:val="20"/>
              </w:rPr>
              <w:instrText xml:space="preserve"> HYPERLINK "ht</w:instrText>
            </w:r>
            <w:r>
              <w:rPr>
                <w:rStyle w:val="Hyperlink"/>
                <w:color w:val="auto"/>
                <w:sz w:val="20"/>
              </w:rPr>
              <w:instrText xml:space="preserve">tps://mentor.ieee.org/802.11/dcn/20/11-20-1434-01-00be-pdt-for-ns-ep-priority-access.docx" </w:instrText>
            </w:r>
            <w:r>
              <w:rPr>
                <w:rStyle w:val="Hyperlink"/>
                <w:color w:val="auto"/>
                <w:sz w:val="20"/>
              </w:rPr>
              <w:fldChar w:fldCharType="separate"/>
            </w:r>
            <w:r w:rsidR="00C47973" w:rsidRPr="00314346">
              <w:rPr>
                <w:rStyle w:val="Hyperlink"/>
                <w:color w:val="auto"/>
                <w:sz w:val="20"/>
              </w:rPr>
              <w:t>20/1434r1</w:t>
            </w:r>
            <w:r>
              <w:rPr>
                <w:rStyle w:val="Hyperlink"/>
                <w:color w:val="auto"/>
                <w:sz w:val="20"/>
              </w:rPr>
              <w:fldChar w:fldCharType="end"/>
            </w:r>
            <w:r w:rsidR="00876549" w:rsidRPr="00314346">
              <w:t>,</w:t>
            </w:r>
            <w:r w:rsidR="00C47973" w:rsidRPr="00314346">
              <w:rPr>
                <w:sz w:val="20"/>
              </w:rPr>
              <w:t xml:space="preserve"> 09/17/2020</w:t>
            </w:r>
          </w:p>
          <w:p w14:paraId="683E54A1" w14:textId="2B37E31A" w:rsidR="00876549" w:rsidRPr="00314346"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"https://mentor.ieee.org/802.11/dcn/20/11-20-1434-02-00be-pdt-for-ns-ep-priority-access.docx" </w:instrText>
            </w:r>
            <w:r>
              <w:rPr>
                <w:rStyle w:val="Hyperlink"/>
                <w:color w:val="auto"/>
                <w:sz w:val="20"/>
              </w:rPr>
              <w:fldChar w:fldCharType="separate"/>
            </w:r>
            <w:r w:rsidR="00876549" w:rsidRPr="00314346">
              <w:rPr>
                <w:rStyle w:val="Hyperlink"/>
                <w:color w:val="auto"/>
                <w:sz w:val="20"/>
              </w:rPr>
              <w:t>20/1434r2</w:t>
            </w:r>
            <w:r>
              <w:rPr>
                <w:rStyle w:val="Hyperlink"/>
                <w:color w:val="auto"/>
                <w:sz w:val="20"/>
              </w:rPr>
              <w:fldChar w:fldCharType="end"/>
            </w:r>
            <w:r w:rsidR="00876549" w:rsidRPr="00314346">
              <w:rPr>
                <w:sz w:val="20"/>
              </w:rPr>
              <w:t>, 09/21/2020</w:t>
            </w:r>
          </w:p>
          <w:p w14:paraId="3848DEFB" w14:textId="59E37B4D" w:rsidR="00196AD6" w:rsidRPr="00314346"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"https://mentor.ieee.org/802.11/dcn/20/11-20-1434-03-00be-pdt-for-ns-ep-priority-access.docx" </w:instrText>
            </w:r>
            <w:r>
              <w:rPr>
                <w:rStyle w:val="Hyperlink"/>
                <w:color w:val="auto"/>
                <w:sz w:val="20"/>
              </w:rPr>
              <w:fldChar w:fldCharType="separate"/>
            </w:r>
            <w:r w:rsidR="005B2B54" w:rsidRPr="00314346">
              <w:rPr>
                <w:rStyle w:val="Hyperlink"/>
                <w:color w:val="auto"/>
                <w:sz w:val="20"/>
              </w:rPr>
              <w:t>20/1434r3</w:t>
            </w:r>
            <w:r>
              <w:rPr>
                <w:rStyle w:val="Hyperlink"/>
                <w:color w:val="auto"/>
                <w:sz w:val="20"/>
              </w:rPr>
              <w:fldChar w:fldCharType="end"/>
            </w:r>
            <w:r w:rsidR="005B2B54" w:rsidRPr="00314346">
              <w:rPr>
                <w:sz w:val="20"/>
              </w:rPr>
              <w:t>, 09/22/2020</w:t>
            </w:r>
          </w:p>
          <w:p w14:paraId="12119A9E" w14:textId="4865672E" w:rsidR="00680026" w:rsidRPr="00314346"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"https://mentor.ieee.org/802.11/dcn/20/11-20-1434-04-00be-pdt-for-ns-ep-priority-access.docx" </w:instrText>
            </w:r>
            <w:r>
              <w:rPr>
                <w:rStyle w:val="Hyperlink"/>
                <w:color w:val="auto"/>
                <w:sz w:val="20"/>
              </w:rPr>
              <w:fldChar w:fldCharType="separate"/>
            </w:r>
            <w:r w:rsidR="00867741" w:rsidRPr="00314346">
              <w:rPr>
                <w:rStyle w:val="Hyperlink"/>
                <w:color w:val="auto"/>
                <w:sz w:val="20"/>
              </w:rPr>
              <w:t>20/1434r4</w:t>
            </w:r>
            <w:r>
              <w:rPr>
                <w:rStyle w:val="Hyperlink"/>
                <w:color w:val="auto"/>
                <w:sz w:val="20"/>
              </w:rPr>
              <w:fldChar w:fldCharType="end"/>
            </w:r>
            <w:r w:rsidR="00867741" w:rsidRPr="00314346">
              <w:rPr>
                <w:sz w:val="20"/>
              </w:rPr>
              <w:t>, 09/24/2020</w:t>
            </w:r>
          </w:p>
          <w:p w14:paraId="27612116" w14:textId="462568F8" w:rsidR="00680026" w:rsidRPr="00314346"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"https://mentor.ieee.org/802.11/dcn/20/11-20-1434-05-00be-pdt-for-ns-ep-priority-access.docx" </w:instrText>
            </w:r>
            <w:r>
              <w:rPr>
                <w:rStyle w:val="Hyperlink"/>
                <w:color w:val="auto"/>
                <w:sz w:val="20"/>
              </w:rPr>
              <w:fldChar w:fldCharType="separate"/>
            </w:r>
            <w:r w:rsidR="00680026" w:rsidRPr="00314346">
              <w:rPr>
                <w:rStyle w:val="Hyperlink"/>
                <w:color w:val="auto"/>
                <w:sz w:val="20"/>
              </w:rPr>
              <w:t>20/1434r5</w:t>
            </w:r>
            <w:r>
              <w:rPr>
                <w:rStyle w:val="Hyperlink"/>
                <w:color w:val="auto"/>
                <w:sz w:val="20"/>
              </w:rPr>
              <w:fldChar w:fldCharType="end"/>
            </w:r>
            <w:r w:rsidR="00680026" w:rsidRPr="00314346">
              <w:rPr>
                <w:sz w:val="20"/>
              </w:rPr>
              <w:t>, 09/27/2020</w:t>
            </w:r>
          </w:p>
          <w:p w14:paraId="05B267FC" w14:textId="1942B9E8" w:rsidR="00511398" w:rsidRPr="00314346"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"https://mentor.ieee.org/802.11/dcn/20/11-20-1434-06-00be-pdt-for-ns-ep-priority-access.docx" </w:instrText>
            </w:r>
            <w:r>
              <w:rPr>
                <w:rStyle w:val="Hyperlink"/>
                <w:color w:val="auto"/>
                <w:sz w:val="20"/>
              </w:rPr>
              <w:fldChar w:fldCharType="separate"/>
            </w:r>
            <w:r w:rsidR="00511398" w:rsidRPr="00314346">
              <w:rPr>
                <w:rStyle w:val="Hyperlink"/>
                <w:color w:val="auto"/>
                <w:sz w:val="20"/>
              </w:rPr>
              <w:t>20/1434r6</w:t>
            </w:r>
            <w:r>
              <w:rPr>
                <w:rStyle w:val="Hyperlink"/>
                <w:color w:val="auto"/>
                <w:sz w:val="20"/>
              </w:rPr>
              <w:fldChar w:fldCharType="end"/>
            </w:r>
            <w:r w:rsidR="00511398" w:rsidRPr="00314346">
              <w:rPr>
                <w:sz w:val="20"/>
              </w:rPr>
              <w:t>, 09/28/2020</w:t>
            </w:r>
          </w:p>
          <w:p w14:paraId="4B3421BF" w14:textId="77777777" w:rsidR="00C4505C" w:rsidRPr="00314346" w:rsidRDefault="00C4505C" w:rsidP="00C4505C">
            <w:pPr>
              <w:rPr>
                <w:sz w:val="20"/>
              </w:rPr>
            </w:pPr>
          </w:p>
          <w:p w14:paraId="29FF82AA" w14:textId="77777777" w:rsidR="00C4505C" w:rsidRPr="00314346" w:rsidRDefault="00C4505C" w:rsidP="00C4505C">
            <w:pPr>
              <w:rPr>
                <w:sz w:val="20"/>
              </w:rPr>
            </w:pPr>
            <w:r w:rsidRPr="00314346">
              <w:rPr>
                <w:sz w:val="20"/>
              </w:rPr>
              <w:t>Presented:</w:t>
            </w:r>
          </w:p>
          <w:p w14:paraId="516A11B1" w14:textId="392F9E5D" w:rsidR="003B34AB" w:rsidRPr="00314346" w:rsidRDefault="00585FAA" w:rsidP="003B34AB">
            <w:pPr>
              <w:rPr>
                <w:sz w:val="20"/>
              </w:rPr>
            </w:pPr>
            <w:r>
              <w:rPr>
                <w:rStyle w:val="Hyperlink"/>
                <w:color w:val="auto"/>
                <w:sz w:val="20"/>
              </w:rPr>
              <w:fldChar w:fldCharType="begin"/>
            </w:r>
            <w:r>
              <w:rPr>
                <w:rStyle w:val="Hyperlink"/>
                <w:color w:val="auto"/>
                <w:sz w:val="20"/>
              </w:rPr>
              <w:instrText xml:space="preserve"> HYPERLINK "https://mentor.ieee.org/802.11/dcn/20/11-20-1434-03-00be-pdt-for-ns-ep-priority-access.docx" </w:instrText>
            </w:r>
            <w:r>
              <w:rPr>
                <w:rStyle w:val="Hyperlink"/>
                <w:color w:val="auto"/>
                <w:sz w:val="20"/>
              </w:rPr>
              <w:fldChar w:fldCharType="separate"/>
            </w:r>
            <w:r w:rsidR="003B34AB" w:rsidRPr="00314346">
              <w:rPr>
                <w:rStyle w:val="Hyperlink"/>
                <w:color w:val="auto"/>
                <w:sz w:val="20"/>
              </w:rPr>
              <w:t>20/1434r3</w:t>
            </w:r>
            <w:r>
              <w:rPr>
                <w:rStyle w:val="Hyperlink"/>
                <w:color w:val="auto"/>
                <w:sz w:val="20"/>
              </w:rPr>
              <w:fldChar w:fldCharType="end"/>
            </w:r>
            <w:r w:rsidR="003B34AB" w:rsidRPr="00314346">
              <w:rPr>
                <w:sz w:val="20"/>
              </w:rPr>
              <w:t>, 09/23/2020</w:t>
            </w:r>
          </w:p>
          <w:p w14:paraId="4A448B46" w14:textId="39953984" w:rsidR="00C4505C" w:rsidRPr="00314346"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"https://mentor.ieee.org/802.11/dcn/20/11-20-1434-04-00be-pdt-for-ns-ep-priority-access.docx" </w:instrText>
            </w:r>
            <w:r>
              <w:rPr>
                <w:rStyle w:val="Hyperlink"/>
                <w:color w:val="auto"/>
                <w:sz w:val="20"/>
              </w:rPr>
              <w:fldChar w:fldCharType="separate"/>
            </w:r>
            <w:r w:rsidR="005E60E7" w:rsidRPr="00314346">
              <w:rPr>
                <w:rStyle w:val="Hyperlink"/>
                <w:color w:val="auto"/>
                <w:sz w:val="20"/>
              </w:rPr>
              <w:t>20/1434r4</w:t>
            </w:r>
            <w:r>
              <w:rPr>
                <w:rStyle w:val="Hyperlink"/>
                <w:color w:val="auto"/>
                <w:sz w:val="20"/>
              </w:rPr>
              <w:fldChar w:fldCharType="end"/>
            </w:r>
            <w:r w:rsidR="005E60E7" w:rsidRPr="00314346">
              <w:rPr>
                <w:sz w:val="20"/>
              </w:rPr>
              <w:t>, 09/24/2020</w:t>
            </w:r>
          </w:p>
          <w:p w14:paraId="6F3F3886" w14:textId="3EABBACB" w:rsidR="00C560F4" w:rsidRPr="00314346" w:rsidRDefault="00585FAA" w:rsidP="00C560F4">
            <w:pPr>
              <w:rPr>
                <w:sz w:val="20"/>
              </w:rPr>
            </w:pPr>
            <w:r>
              <w:rPr>
                <w:rStyle w:val="Hyperlink"/>
                <w:color w:val="auto"/>
                <w:sz w:val="20"/>
              </w:rPr>
              <w:fldChar w:fldCharType="begin"/>
            </w:r>
            <w:r>
              <w:rPr>
                <w:rStyle w:val="Hyperlink"/>
                <w:color w:val="auto"/>
                <w:sz w:val="20"/>
              </w:rPr>
              <w:instrText xml:space="preserve"> HYPERLINK "https://mentor.ieee.org/802.11/dcn/20/11-20-1434-05-00be-pdt-for-ns-ep-priority-access.docx" </w:instrText>
            </w:r>
            <w:r>
              <w:rPr>
                <w:rStyle w:val="Hyperlink"/>
                <w:color w:val="auto"/>
                <w:sz w:val="20"/>
              </w:rPr>
              <w:fldChar w:fldCharType="separate"/>
            </w:r>
            <w:r w:rsidR="00C560F4" w:rsidRPr="00314346">
              <w:rPr>
                <w:rStyle w:val="Hyperlink"/>
                <w:color w:val="auto"/>
                <w:sz w:val="20"/>
              </w:rPr>
              <w:t>20/1434r5</w:t>
            </w:r>
            <w:r>
              <w:rPr>
                <w:rStyle w:val="Hyperlink"/>
                <w:color w:val="auto"/>
                <w:sz w:val="20"/>
              </w:rPr>
              <w:fldChar w:fldCharType="end"/>
            </w:r>
            <w:r w:rsidR="00637D80" w:rsidRPr="00314346">
              <w:rPr>
                <w:sz w:val="20"/>
              </w:rPr>
              <w:t>, 09/28</w:t>
            </w:r>
            <w:r w:rsidR="00C560F4" w:rsidRPr="00314346">
              <w:rPr>
                <w:sz w:val="20"/>
              </w:rPr>
              <w:t>/2020</w:t>
            </w:r>
          </w:p>
          <w:p w14:paraId="33972F17" w14:textId="77777777" w:rsidR="00AC5059" w:rsidRPr="00314346" w:rsidRDefault="00AC5059" w:rsidP="00C4505C">
            <w:pPr>
              <w:rPr>
                <w:sz w:val="20"/>
              </w:rPr>
            </w:pPr>
          </w:p>
          <w:p w14:paraId="429FDC43" w14:textId="77777777" w:rsidR="00C4505C" w:rsidRPr="00314346" w:rsidRDefault="00C4505C" w:rsidP="00C4505C">
            <w:pPr>
              <w:rPr>
                <w:sz w:val="20"/>
              </w:rPr>
            </w:pPr>
            <w:r w:rsidRPr="00314346">
              <w:rPr>
                <w:sz w:val="20"/>
              </w:rPr>
              <w:t>Straw Polled:</w:t>
            </w:r>
          </w:p>
          <w:p w14:paraId="263B3DF4" w14:textId="77777777" w:rsidR="00511398" w:rsidRPr="00314346" w:rsidRDefault="00585FAA" w:rsidP="00511398">
            <w:pPr>
              <w:rPr>
                <w:sz w:val="20"/>
              </w:rPr>
            </w:pPr>
            <w:r>
              <w:rPr>
                <w:rStyle w:val="Hyperlink"/>
                <w:color w:val="auto"/>
                <w:sz w:val="20"/>
              </w:rPr>
              <w:fldChar w:fldCharType="begin"/>
            </w:r>
            <w:r>
              <w:rPr>
                <w:rStyle w:val="Hyperlink"/>
                <w:color w:val="auto"/>
                <w:sz w:val="20"/>
              </w:rPr>
              <w:instrText xml:space="preserve"> HYPERLINK "https://mentor.ieee.org/802.11/dcn/20/11-20-1434-06-00be-pdt-for-ns-ep-prio</w:instrText>
            </w:r>
            <w:r>
              <w:rPr>
                <w:rStyle w:val="Hyperlink"/>
                <w:color w:val="auto"/>
                <w:sz w:val="20"/>
              </w:rPr>
              <w:instrText xml:space="preserve">rity-access.docx" </w:instrText>
            </w:r>
            <w:r>
              <w:rPr>
                <w:rStyle w:val="Hyperlink"/>
                <w:color w:val="auto"/>
                <w:sz w:val="20"/>
              </w:rPr>
              <w:fldChar w:fldCharType="separate"/>
            </w:r>
            <w:r w:rsidR="00511398" w:rsidRPr="00314346">
              <w:rPr>
                <w:rStyle w:val="Hyperlink"/>
                <w:color w:val="auto"/>
                <w:sz w:val="20"/>
              </w:rPr>
              <w:t>20/1434r6</w:t>
            </w:r>
            <w:r>
              <w:rPr>
                <w:rStyle w:val="Hyperlink"/>
                <w:color w:val="auto"/>
                <w:sz w:val="20"/>
              </w:rPr>
              <w:fldChar w:fldCharType="end"/>
            </w:r>
            <w:r w:rsidR="00511398" w:rsidRPr="00314346">
              <w:rPr>
                <w:sz w:val="20"/>
              </w:rPr>
              <w:t>, 09/28/2020</w:t>
            </w:r>
          </w:p>
          <w:p w14:paraId="4B516A2E" w14:textId="10897ED7" w:rsidR="00E7555D" w:rsidRPr="00D05A58"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tc>
        <w:tc>
          <w:tcPr>
            <w:tcW w:w="2212" w:type="dxa"/>
            <w:tcPrChange w:id="386" w:author="Edward Au" w:date="2020-10-15T09:53:00Z">
              <w:tcPr>
                <w:tcW w:w="2212" w:type="dxa"/>
              </w:tcPr>
            </w:tcPrChange>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AD6B4E">
        <w:trPr>
          <w:trHeight w:val="257"/>
          <w:trPrChange w:id="387" w:author="Edward Au" w:date="2020-10-15T09:53:00Z">
            <w:trPr>
              <w:trHeight w:val="257"/>
            </w:trPr>
          </w:trPrChange>
        </w:trPr>
        <w:tc>
          <w:tcPr>
            <w:tcW w:w="1274" w:type="dxa"/>
            <w:tcPrChange w:id="388" w:author="Edward Au" w:date="2020-10-15T09:53:00Z">
              <w:tcPr>
                <w:tcW w:w="1274" w:type="dxa"/>
                <w:gridSpan w:val="2"/>
              </w:tcPr>
            </w:tcPrChange>
          </w:tcPr>
          <w:p w14:paraId="041692B5" w14:textId="77777777"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Change w:id="389" w:author="Edward Au" w:date="2020-10-15T09:53:00Z">
              <w:tcPr>
                <w:tcW w:w="1968" w:type="dxa"/>
                <w:gridSpan w:val="2"/>
              </w:tcPr>
            </w:tcPrChange>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Change w:id="390" w:author="Edward Au" w:date="2020-10-15T09:53:00Z">
              <w:tcPr>
                <w:tcW w:w="1562" w:type="dxa"/>
                <w:shd w:val="clear" w:color="auto" w:fill="auto"/>
              </w:tcPr>
            </w:tcPrChange>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Change w:id="391" w:author="Edward Au" w:date="2020-10-15T09:53:00Z">
              <w:tcPr>
                <w:tcW w:w="2706" w:type="dxa"/>
              </w:tcPr>
            </w:tcPrChange>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Change w:id="392" w:author="Edward Au" w:date="2020-10-15T09:53:00Z">
              <w:tcPr>
                <w:tcW w:w="1594" w:type="dxa"/>
                <w:gridSpan w:val="2"/>
              </w:tcPr>
            </w:tcPrChange>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Change w:id="393" w:author="Edward Au" w:date="2020-10-15T09:53:00Z">
              <w:tcPr>
                <w:tcW w:w="2344" w:type="dxa"/>
              </w:tcPr>
            </w:tcPrChange>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Change w:id="394" w:author="Edward Au" w:date="2020-10-15T09:53:00Z">
              <w:tcPr>
                <w:tcW w:w="2212" w:type="dxa"/>
              </w:tcPr>
            </w:tcPrChange>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AD6B4E">
        <w:trPr>
          <w:trHeight w:val="271"/>
          <w:trPrChange w:id="395" w:author="Edward Au" w:date="2020-10-15T09:53:00Z">
            <w:trPr>
              <w:trHeight w:val="271"/>
            </w:trPr>
          </w:trPrChange>
        </w:trPr>
        <w:tc>
          <w:tcPr>
            <w:tcW w:w="1274" w:type="dxa"/>
            <w:tcPrChange w:id="396" w:author="Edward Au" w:date="2020-10-15T09:53:00Z">
              <w:tcPr>
                <w:tcW w:w="1274" w:type="dxa"/>
                <w:gridSpan w:val="2"/>
              </w:tcPr>
            </w:tcPrChange>
          </w:tcPr>
          <w:p w14:paraId="1E768D4C" w14:textId="77777777" w:rsidR="00B507A2" w:rsidRPr="00FE5AC0" w:rsidRDefault="00B507A2" w:rsidP="007F07F1">
            <w:pPr>
              <w:rPr>
                <w:color w:val="00B050"/>
                <w:sz w:val="20"/>
              </w:rPr>
            </w:pPr>
            <w:r w:rsidRPr="00FE5AC0">
              <w:rPr>
                <w:color w:val="00B050"/>
                <w:sz w:val="20"/>
              </w:rPr>
              <w:lastRenderedPageBreak/>
              <w:t>MAC</w:t>
            </w:r>
          </w:p>
        </w:tc>
        <w:tc>
          <w:tcPr>
            <w:tcW w:w="1968" w:type="dxa"/>
            <w:tcPrChange w:id="397" w:author="Edward Au" w:date="2020-10-15T09:53:00Z">
              <w:tcPr>
                <w:tcW w:w="1968" w:type="dxa"/>
                <w:gridSpan w:val="2"/>
              </w:tcPr>
            </w:tcPrChange>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Change w:id="398" w:author="Edward Au" w:date="2020-10-15T09:53:00Z">
              <w:tcPr>
                <w:tcW w:w="1562" w:type="dxa"/>
                <w:shd w:val="clear" w:color="auto" w:fill="auto"/>
              </w:tcPr>
            </w:tcPrChange>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Change w:id="399" w:author="Edward Au" w:date="2020-10-15T09:53:00Z">
              <w:tcPr>
                <w:tcW w:w="2706" w:type="dxa"/>
              </w:tcPr>
            </w:tcPrChange>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Change w:id="400" w:author="Edward Au" w:date="2020-10-15T09:53:00Z">
              <w:tcPr>
                <w:tcW w:w="1594" w:type="dxa"/>
                <w:gridSpan w:val="2"/>
              </w:tcPr>
            </w:tcPrChange>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Change w:id="401" w:author="Edward Au" w:date="2020-10-15T09:53:00Z">
              <w:tcPr>
                <w:tcW w:w="2344" w:type="dxa"/>
                <w:vMerge w:val="restart"/>
              </w:tcPr>
            </w:tcPrChange>
          </w:tcPr>
          <w:p w14:paraId="4FDC115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5839DD4D" w14:textId="77777777" w:rsidR="00B507A2"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"https://mentor.ieee.org/802.11/dcn/20/11-20-1309-00-00be-proposed-draft-specification-for-ml-general-mld-authentication-mld-association-and-ml-setup.docx" </w:instrText>
            </w:r>
            <w:r>
              <w:rPr>
                <w:rStyle w:val="Hyperlink"/>
                <w:color w:val="auto"/>
                <w:sz w:val="20"/>
              </w:rPr>
              <w:fldChar w:fldCharType="separate"/>
            </w:r>
            <w:r w:rsidR="00B507A2" w:rsidRPr="00850822">
              <w:rPr>
                <w:rStyle w:val="Hyperlink"/>
                <w:color w:val="auto"/>
                <w:sz w:val="20"/>
              </w:rPr>
              <w:t>20/1309r0</w:t>
            </w:r>
            <w:r>
              <w:rPr>
                <w:rStyle w:val="Hyperlink"/>
                <w:color w:val="auto"/>
                <w:sz w:val="20"/>
              </w:rPr>
              <w:fldChar w:fldCharType="end"/>
            </w:r>
            <w:r w:rsidR="00C4505C" w:rsidRPr="00850822">
              <w:rPr>
                <w:sz w:val="20"/>
              </w:rPr>
              <w:t>, 08/26/</w:t>
            </w:r>
            <w:r w:rsidR="00B507A2" w:rsidRPr="00850822">
              <w:rPr>
                <w:sz w:val="20"/>
              </w:rPr>
              <w:t>2020</w:t>
            </w:r>
          </w:p>
          <w:p w14:paraId="029D470F" w14:textId="2153D4D2" w:rsidR="00194DEC"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"https://mentor.ieee.org/802.11/dcn/20/11-20-1309-01-00be-proposed-draft-specification-for-ml-general-mld-authentication-mld-association-and-ml-setup.docx" </w:instrText>
            </w:r>
            <w:r>
              <w:rPr>
                <w:rStyle w:val="Hyperlink"/>
                <w:color w:val="auto"/>
                <w:sz w:val="20"/>
              </w:rPr>
              <w:fldChar w:fldCharType="separate"/>
            </w:r>
            <w:r w:rsidR="00194DEC" w:rsidRPr="00850822">
              <w:rPr>
                <w:rStyle w:val="Hyperlink"/>
                <w:color w:val="auto"/>
                <w:sz w:val="20"/>
              </w:rPr>
              <w:t>20/1309r1</w:t>
            </w:r>
            <w:r>
              <w:rPr>
                <w:rStyle w:val="Hyperlink"/>
                <w:color w:val="auto"/>
                <w:sz w:val="20"/>
              </w:rPr>
              <w:fldChar w:fldCharType="end"/>
            </w:r>
            <w:r w:rsidR="00194DEC" w:rsidRPr="00850822">
              <w:rPr>
                <w:sz w:val="20"/>
              </w:rPr>
              <w:t>, 09/08/2020</w:t>
            </w:r>
          </w:p>
          <w:p w14:paraId="397A655E" w14:textId="06062C0F" w:rsidR="004D67E6"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"https://mentor.ieee.org/802.11/dcn/20/11-20-1309-02-</w:instrText>
            </w:r>
            <w:r>
              <w:rPr>
                <w:rStyle w:val="Hyperlink"/>
                <w:color w:val="auto"/>
                <w:sz w:val="20"/>
              </w:rPr>
              <w:instrText xml:space="preserve">00be-proposed-draft-specification-for-ml-general-mld-authentication-mld-association-and-ml-setup.docx" </w:instrText>
            </w:r>
            <w:r>
              <w:rPr>
                <w:rStyle w:val="Hyperlink"/>
                <w:color w:val="auto"/>
                <w:sz w:val="20"/>
              </w:rPr>
              <w:fldChar w:fldCharType="separate"/>
            </w:r>
            <w:r w:rsidR="004D67E6" w:rsidRPr="00850822">
              <w:rPr>
                <w:rStyle w:val="Hyperlink"/>
                <w:color w:val="auto"/>
                <w:sz w:val="20"/>
              </w:rPr>
              <w:t>20/1309r2</w:t>
            </w:r>
            <w:r>
              <w:rPr>
                <w:rStyle w:val="Hyperlink"/>
                <w:color w:val="auto"/>
                <w:sz w:val="20"/>
              </w:rPr>
              <w:fldChar w:fldCharType="end"/>
            </w:r>
            <w:r w:rsidR="004D67E6" w:rsidRPr="00850822">
              <w:rPr>
                <w:sz w:val="20"/>
              </w:rPr>
              <w:t>, 09/10/2020</w:t>
            </w:r>
          </w:p>
          <w:p w14:paraId="0D0040DF" w14:textId="6464660B" w:rsidR="00604765"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"https://mentor.ieee.org/802.11/dcn/20/11-20-1309-03-00be-proposed-draft-specification-for-ml-general-mld-authenticat</w:instrText>
            </w:r>
            <w:r>
              <w:rPr>
                <w:rStyle w:val="Hyperlink"/>
                <w:color w:val="auto"/>
                <w:sz w:val="20"/>
              </w:rPr>
              <w:instrText xml:space="preserve">ion-mld-association-and-ml-setup.docx" </w:instrText>
            </w:r>
            <w:r>
              <w:rPr>
                <w:rStyle w:val="Hyperlink"/>
                <w:color w:val="auto"/>
                <w:sz w:val="20"/>
              </w:rPr>
              <w:fldChar w:fldCharType="separate"/>
            </w:r>
            <w:r w:rsidR="00604765" w:rsidRPr="00850822">
              <w:rPr>
                <w:rStyle w:val="Hyperlink"/>
                <w:color w:val="auto"/>
                <w:sz w:val="20"/>
              </w:rPr>
              <w:t>20/1309r3</w:t>
            </w:r>
            <w:r>
              <w:rPr>
                <w:rStyle w:val="Hyperlink"/>
                <w:color w:val="auto"/>
                <w:sz w:val="20"/>
              </w:rPr>
              <w:fldChar w:fldCharType="end"/>
            </w:r>
            <w:r w:rsidR="00604765" w:rsidRPr="00850822">
              <w:rPr>
                <w:sz w:val="20"/>
              </w:rPr>
              <w:t>, 09/10/2020</w:t>
            </w:r>
          </w:p>
          <w:p w14:paraId="47AC6629" w14:textId="44D5799B" w:rsidR="00DE0CBB"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"https://mentor.ieee.org/802.11/dcn/20/11-20-1309-04-00be-proposed-draft-specification-for-ml-general-mld-authentication-mld-association-and-ml-setup.docx" </w:instrText>
            </w:r>
            <w:r>
              <w:rPr>
                <w:rStyle w:val="Hyperlink"/>
                <w:color w:val="auto"/>
                <w:sz w:val="20"/>
              </w:rPr>
              <w:fldChar w:fldCharType="separate"/>
            </w:r>
            <w:r w:rsidR="00DE0CBB" w:rsidRPr="00850822">
              <w:rPr>
                <w:rStyle w:val="Hyperlink"/>
                <w:color w:val="auto"/>
                <w:sz w:val="20"/>
              </w:rPr>
              <w:t>20/1309r4</w:t>
            </w:r>
            <w:r>
              <w:rPr>
                <w:rStyle w:val="Hyperlink"/>
                <w:color w:val="auto"/>
                <w:sz w:val="20"/>
              </w:rPr>
              <w:fldChar w:fldCharType="end"/>
            </w:r>
            <w:r w:rsidR="00DE0CBB" w:rsidRPr="00850822">
              <w:rPr>
                <w:sz w:val="20"/>
              </w:rPr>
              <w:t>, 09/14/2020</w:t>
            </w:r>
          </w:p>
          <w:p w14:paraId="7E46A12F" w14:textId="3DDB9E6A" w:rsidR="002F3951"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"https://mentor.ieee.org/802.11/dcn/20/11-20-1309-05-00be-proposed-draft-specification-for-ml-general-mld-authentication-mld-association-and-ml-setup.docx" </w:instrText>
            </w:r>
            <w:r>
              <w:rPr>
                <w:rStyle w:val="Hyperlink"/>
                <w:color w:val="auto"/>
                <w:sz w:val="20"/>
              </w:rPr>
              <w:fldChar w:fldCharType="separate"/>
            </w:r>
            <w:r w:rsidR="002F3951" w:rsidRPr="00850822">
              <w:rPr>
                <w:rStyle w:val="Hyperlink"/>
                <w:color w:val="auto"/>
                <w:sz w:val="20"/>
              </w:rPr>
              <w:t>20/1309r5</w:t>
            </w:r>
            <w:r>
              <w:rPr>
                <w:rStyle w:val="Hyperlink"/>
                <w:color w:val="auto"/>
                <w:sz w:val="20"/>
              </w:rPr>
              <w:fldChar w:fldCharType="end"/>
            </w:r>
            <w:r w:rsidR="002F3951" w:rsidRPr="00850822">
              <w:rPr>
                <w:sz w:val="20"/>
              </w:rPr>
              <w:t>, 09/16/2020</w:t>
            </w:r>
          </w:p>
          <w:p w14:paraId="2C30D42E" w14:textId="4A983797" w:rsidR="00BB1AB5"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"https://mentor.ieee.org/802.11/dcn/20/11-20-1309-06-00be-proposed-draft-specification-for-ml-general-mld-authentication-mld-association-and-ml-setup.docx" </w:instrText>
            </w:r>
            <w:r>
              <w:rPr>
                <w:rStyle w:val="Hyperlink"/>
                <w:color w:val="auto"/>
                <w:sz w:val="20"/>
              </w:rPr>
              <w:fldChar w:fldCharType="separate"/>
            </w:r>
            <w:r w:rsidR="00BB1AB5" w:rsidRPr="00850822">
              <w:rPr>
                <w:rStyle w:val="Hyperlink"/>
                <w:color w:val="auto"/>
                <w:sz w:val="20"/>
              </w:rPr>
              <w:t>20/1309r6</w:t>
            </w:r>
            <w:r>
              <w:rPr>
                <w:rStyle w:val="Hyperlink"/>
                <w:color w:val="auto"/>
                <w:sz w:val="20"/>
              </w:rPr>
              <w:fldChar w:fldCharType="end"/>
            </w:r>
            <w:r w:rsidR="00BB1AB5" w:rsidRPr="00850822">
              <w:rPr>
                <w:sz w:val="20"/>
              </w:rPr>
              <w:t>, 09/18/2020</w:t>
            </w:r>
          </w:p>
          <w:p w14:paraId="3EEBAEB9" w14:textId="77777777" w:rsidR="00C4505C" w:rsidRPr="00850822" w:rsidRDefault="00C4505C" w:rsidP="00C4505C">
            <w:pPr>
              <w:rPr>
                <w:sz w:val="20"/>
              </w:rPr>
            </w:pPr>
          </w:p>
          <w:p w14:paraId="729AC5F9" w14:textId="77777777" w:rsidR="00C4505C" w:rsidRPr="00850822" w:rsidRDefault="00C4505C" w:rsidP="00C4505C">
            <w:pPr>
              <w:rPr>
                <w:sz w:val="20"/>
              </w:rPr>
            </w:pPr>
            <w:r w:rsidRPr="00850822">
              <w:rPr>
                <w:sz w:val="20"/>
              </w:rPr>
              <w:t>Presented:</w:t>
            </w:r>
          </w:p>
          <w:p w14:paraId="411F7F9D" w14:textId="37EAB716" w:rsidR="00FB7D2A"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w:instrText>
            </w:r>
            <w:r>
              <w:rPr>
                <w:rStyle w:val="Hyperlink"/>
                <w:color w:val="auto"/>
                <w:sz w:val="20"/>
              </w:rPr>
              <w:instrText xml:space="preserve">-20-1309-01-00be-proposed-draft-specification-for-ml-general-mld-authentication-mld-association-and-ml-setup.docx" </w:instrText>
            </w:r>
            <w:r>
              <w:rPr>
                <w:rStyle w:val="Hyperlink"/>
                <w:color w:val="auto"/>
                <w:sz w:val="20"/>
              </w:rPr>
              <w:fldChar w:fldCharType="separate"/>
            </w:r>
            <w:r w:rsidR="00FB7D2A" w:rsidRPr="00850822">
              <w:rPr>
                <w:rStyle w:val="Hyperlink"/>
                <w:color w:val="auto"/>
                <w:sz w:val="20"/>
              </w:rPr>
              <w:t>20/1309r1</w:t>
            </w:r>
            <w:r>
              <w:rPr>
                <w:rStyle w:val="Hyperlink"/>
                <w:color w:val="auto"/>
                <w:sz w:val="20"/>
              </w:rPr>
              <w:fldChar w:fldCharType="end"/>
            </w:r>
            <w:r w:rsidR="00FB7D2A" w:rsidRPr="00850822">
              <w:rPr>
                <w:sz w:val="20"/>
              </w:rPr>
              <w:t>, 09/08/2020</w:t>
            </w:r>
          </w:p>
          <w:p w14:paraId="3BFAAD7B" w14:textId="4D7A7AEC" w:rsidR="00FF310E"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"https://mentor.ieee.org/802.11/dcn/20/11-20-1309-03-00be-proposed-draft-specification-for-ml-general-mld</w:instrText>
            </w:r>
            <w:r>
              <w:rPr>
                <w:rStyle w:val="Hyperlink"/>
                <w:color w:val="auto"/>
                <w:sz w:val="20"/>
              </w:rPr>
              <w:instrText xml:space="preserve">-authentication-mld-association-and-ml-setup.docx" </w:instrText>
            </w:r>
            <w:r>
              <w:rPr>
                <w:rStyle w:val="Hyperlink"/>
                <w:color w:val="auto"/>
                <w:sz w:val="20"/>
              </w:rPr>
              <w:fldChar w:fldCharType="separate"/>
            </w:r>
            <w:r w:rsidR="00FF310E" w:rsidRPr="00850822">
              <w:rPr>
                <w:rStyle w:val="Hyperlink"/>
                <w:color w:val="auto"/>
                <w:sz w:val="20"/>
              </w:rPr>
              <w:t>20/1309r3</w:t>
            </w:r>
            <w:r>
              <w:rPr>
                <w:rStyle w:val="Hyperlink"/>
                <w:color w:val="auto"/>
                <w:sz w:val="20"/>
              </w:rPr>
              <w:fldChar w:fldCharType="end"/>
            </w:r>
            <w:r w:rsidR="00FF310E" w:rsidRPr="00850822">
              <w:rPr>
                <w:sz w:val="20"/>
              </w:rPr>
              <w:t>, 09/10/2020</w:t>
            </w:r>
          </w:p>
          <w:p w14:paraId="4148977D" w14:textId="77777777" w:rsidR="00F95DDF" w:rsidRPr="00850822" w:rsidRDefault="00585FAA" w:rsidP="00F95DDF">
            <w:pPr>
              <w:rPr>
                <w:sz w:val="20"/>
              </w:rPr>
            </w:pPr>
            <w:r>
              <w:rPr>
                <w:rStyle w:val="Hyperlink"/>
                <w:color w:val="auto"/>
                <w:sz w:val="20"/>
              </w:rPr>
              <w:fldChar w:fldCharType="begin"/>
            </w:r>
            <w:r>
              <w:rPr>
                <w:rStyle w:val="Hyperlink"/>
                <w:color w:val="auto"/>
                <w:sz w:val="20"/>
              </w:rPr>
              <w:instrText xml:space="preserve"> HYPERLINK "https://mentor.ieee.org/802.11/dcn/20/11-20-1309-04-00be-proposed-draft-specification-for-ml-general-mld-authentication-mld-association-and-ml-setup.docx" </w:instrText>
            </w:r>
            <w:r>
              <w:rPr>
                <w:rStyle w:val="Hyperlink"/>
                <w:color w:val="auto"/>
                <w:sz w:val="20"/>
              </w:rPr>
              <w:fldChar w:fldCharType="separate"/>
            </w:r>
            <w:r w:rsidR="00F95DDF" w:rsidRPr="00850822">
              <w:rPr>
                <w:rStyle w:val="Hyperlink"/>
                <w:color w:val="auto"/>
                <w:sz w:val="20"/>
              </w:rPr>
              <w:t>20/1309r4</w:t>
            </w:r>
            <w:r>
              <w:rPr>
                <w:rStyle w:val="Hyperlink"/>
                <w:color w:val="auto"/>
                <w:sz w:val="20"/>
              </w:rPr>
              <w:fldChar w:fldCharType="end"/>
            </w:r>
            <w:r w:rsidR="00F95DDF" w:rsidRPr="00850822">
              <w:rPr>
                <w:sz w:val="20"/>
              </w:rPr>
              <w:t>, 09/14/2020</w:t>
            </w:r>
          </w:p>
          <w:p w14:paraId="36D65028" w14:textId="77777777" w:rsidR="00D36FBD" w:rsidRPr="00850822" w:rsidRDefault="00585FAA" w:rsidP="00D36FBD">
            <w:pPr>
              <w:rPr>
                <w:sz w:val="20"/>
              </w:rPr>
            </w:pPr>
            <w:r>
              <w:rPr>
                <w:rStyle w:val="Hyperlink"/>
                <w:color w:val="auto"/>
                <w:sz w:val="20"/>
              </w:rPr>
              <w:fldChar w:fldCharType="begin"/>
            </w:r>
            <w:r>
              <w:rPr>
                <w:rStyle w:val="Hyperlink"/>
                <w:color w:val="auto"/>
                <w:sz w:val="20"/>
              </w:rPr>
              <w:instrText xml:space="preserve"> HYPERLINK "https://mentor.ieee.org/802.11/dcn/20/11-20-1309-05-00be-proposed-draft-specification-for-ml-general-mld-authentication-mld-association-and-ml-setup.docx" </w:instrText>
            </w:r>
            <w:r>
              <w:rPr>
                <w:rStyle w:val="Hyperlink"/>
                <w:color w:val="auto"/>
                <w:sz w:val="20"/>
              </w:rPr>
              <w:fldChar w:fldCharType="separate"/>
            </w:r>
            <w:r w:rsidR="00D36FBD" w:rsidRPr="00850822">
              <w:rPr>
                <w:rStyle w:val="Hyperlink"/>
                <w:color w:val="auto"/>
                <w:sz w:val="20"/>
              </w:rPr>
              <w:t>20/1309r5</w:t>
            </w:r>
            <w:r>
              <w:rPr>
                <w:rStyle w:val="Hyperlink"/>
                <w:color w:val="auto"/>
                <w:sz w:val="20"/>
              </w:rPr>
              <w:fldChar w:fldCharType="end"/>
            </w:r>
            <w:r w:rsidR="00D36FBD" w:rsidRPr="00850822">
              <w:rPr>
                <w:sz w:val="20"/>
              </w:rPr>
              <w:t>, 09/16/2020</w:t>
            </w:r>
          </w:p>
          <w:p w14:paraId="032DD288" w14:textId="77777777" w:rsidR="00C84EDA" w:rsidRPr="00850822" w:rsidRDefault="00C84EDA" w:rsidP="00C4505C">
            <w:pPr>
              <w:rPr>
                <w:sz w:val="20"/>
              </w:rPr>
            </w:pPr>
          </w:p>
          <w:p w14:paraId="2A774DDB" w14:textId="77777777" w:rsidR="00C4505C" w:rsidRPr="00850822" w:rsidRDefault="00C4505C" w:rsidP="00C4505C">
            <w:pPr>
              <w:rPr>
                <w:sz w:val="20"/>
              </w:rPr>
            </w:pPr>
            <w:r w:rsidRPr="00850822">
              <w:rPr>
                <w:sz w:val="20"/>
              </w:rPr>
              <w:t>Straw Polled:</w:t>
            </w:r>
          </w:p>
          <w:p w14:paraId="07306296" w14:textId="6BE40B21" w:rsidR="00F4134C" w:rsidRPr="00850822" w:rsidRDefault="00585FAA" w:rsidP="00C4505C">
            <w:pPr>
              <w:rPr>
                <w:sz w:val="20"/>
              </w:rPr>
            </w:pPr>
            <w:r>
              <w:rPr>
                <w:rStyle w:val="Hyperlink"/>
                <w:color w:val="auto"/>
                <w:sz w:val="20"/>
              </w:rPr>
              <w:fldChar w:fldCharType="begin"/>
            </w:r>
            <w:r>
              <w:rPr>
                <w:rStyle w:val="Hyperlink"/>
                <w:color w:val="auto"/>
                <w:sz w:val="20"/>
              </w:rPr>
              <w:instrText xml:space="preserve"> HYPERLINK "https://mentor.ieee.org/802.11/dcn/20/11-20-1309-04-00be-proposed-draft-specification-for-ml-general-mld-authentication-mld-association-and-ml-setup.docx" </w:instrText>
            </w:r>
            <w:r>
              <w:rPr>
                <w:rStyle w:val="Hyperlink"/>
                <w:color w:val="auto"/>
                <w:sz w:val="20"/>
              </w:rPr>
              <w:fldChar w:fldCharType="separate"/>
            </w:r>
            <w:r w:rsidR="00F4134C" w:rsidRPr="00850822">
              <w:rPr>
                <w:rStyle w:val="Hyperlink"/>
                <w:color w:val="auto"/>
                <w:sz w:val="20"/>
              </w:rPr>
              <w:t>20/1309r4</w:t>
            </w:r>
            <w:r>
              <w:rPr>
                <w:rStyle w:val="Hyperlink"/>
                <w:color w:val="auto"/>
                <w:sz w:val="20"/>
              </w:rPr>
              <w:fldChar w:fldCharType="end"/>
            </w:r>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585FAA" w:rsidP="00C4505C">
            <w:pPr>
              <w:rPr>
                <w:sz w:val="20"/>
              </w:rPr>
            </w:pPr>
            <w:r>
              <w:rPr>
                <w:rStyle w:val="Hyperlink"/>
                <w:color w:val="auto"/>
                <w:sz w:val="20"/>
              </w:rPr>
              <w:fldChar w:fldCharType="begin"/>
            </w:r>
            <w:r>
              <w:rPr>
                <w:rStyle w:val="Hyperlink"/>
                <w:color w:val="auto"/>
                <w:sz w:val="20"/>
              </w:rPr>
              <w:instrText xml:space="preserve"> HYPERLIN</w:instrText>
            </w:r>
            <w:r>
              <w:rPr>
                <w:rStyle w:val="Hyperlink"/>
                <w:color w:val="auto"/>
                <w:sz w:val="20"/>
              </w:rPr>
              <w:instrText xml:space="preserve">K "https://mentor.ieee.org/802.11/dcn/20/11-20-1309-05-00be-proposed-draft-specification-for-ml-general-mld-authentication-mld-association-and-ml-setup.docx" </w:instrText>
            </w:r>
            <w:r>
              <w:rPr>
                <w:rStyle w:val="Hyperlink"/>
                <w:color w:val="auto"/>
                <w:sz w:val="20"/>
              </w:rPr>
              <w:fldChar w:fldCharType="separate"/>
            </w:r>
            <w:r w:rsidR="00297F21" w:rsidRPr="00850822">
              <w:rPr>
                <w:rStyle w:val="Hyperlink"/>
                <w:color w:val="auto"/>
                <w:sz w:val="20"/>
              </w:rPr>
              <w:t>20/1309r5</w:t>
            </w:r>
            <w:r>
              <w:rPr>
                <w:rStyle w:val="Hyperlink"/>
                <w:color w:val="auto"/>
                <w:sz w:val="20"/>
              </w:rPr>
              <w:fldChar w:fldCharType="end"/>
            </w:r>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585FAA" w:rsidP="00C84EDA">
            <w:pPr>
              <w:rPr>
                <w:sz w:val="20"/>
              </w:rPr>
            </w:pPr>
            <w:r>
              <w:rPr>
                <w:rStyle w:val="Hyperlink"/>
                <w:color w:val="auto"/>
                <w:sz w:val="20"/>
              </w:rPr>
              <w:fldChar w:fldCharType="begin"/>
            </w:r>
            <w:r>
              <w:rPr>
                <w:rStyle w:val="Hyperlink"/>
                <w:color w:val="auto"/>
                <w:sz w:val="20"/>
              </w:rPr>
              <w:instrText xml:space="preserve"> HYPERLINK "https</w:instrText>
            </w:r>
            <w:r>
              <w:rPr>
                <w:rStyle w:val="Hyperlink"/>
                <w:color w:val="auto"/>
                <w:sz w:val="20"/>
              </w:rPr>
              <w:instrText xml:space="preserve">://mentor.ieee.org/802.11/dcn/20/11-20-1309-06-00be-proposed-draft-specification-for-ml-general-mld-authentication-mld-association-and-ml-setup.docx" </w:instrText>
            </w:r>
            <w:r>
              <w:rPr>
                <w:rStyle w:val="Hyperlink"/>
                <w:color w:val="auto"/>
                <w:sz w:val="20"/>
              </w:rPr>
              <w:fldChar w:fldCharType="separate"/>
            </w:r>
            <w:r w:rsidR="00C84EDA" w:rsidRPr="00850822">
              <w:rPr>
                <w:rStyle w:val="Hyperlink"/>
                <w:color w:val="auto"/>
                <w:sz w:val="20"/>
              </w:rPr>
              <w:t>20/1309r6</w:t>
            </w:r>
            <w:r>
              <w:rPr>
                <w:rStyle w:val="Hyperlink"/>
                <w:color w:val="auto"/>
                <w:sz w:val="20"/>
              </w:rPr>
              <w:fldChar w:fldCharType="end"/>
            </w:r>
            <w:r w:rsidR="00C84EDA" w:rsidRPr="00850822">
              <w:rPr>
                <w:sz w:val="20"/>
              </w:rPr>
              <w:t xml:space="preserve"> (Part III), 09/21/2020</w:t>
            </w:r>
          </w:p>
          <w:p w14:paraId="61D96CDC" w14:textId="72033CB3" w:rsidR="00C84EDA" w:rsidRPr="00850822" w:rsidRDefault="00C84EDA" w:rsidP="00C4505C">
            <w:pPr>
              <w:rPr>
                <w:sz w:val="20"/>
              </w:rPr>
            </w:pPr>
            <w:r w:rsidRPr="00850822">
              <w:rPr>
                <w:sz w:val="20"/>
                <w:highlight w:val="green"/>
              </w:rPr>
              <w:t>(SP result:  Approved with unanimous consent)</w:t>
            </w:r>
          </w:p>
        </w:tc>
        <w:tc>
          <w:tcPr>
            <w:tcW w:w="2212" w:type="dxa"/>
            <w:tcPrChange w:id="402" w:author="Edward Au" w:date="2020-10-15T09:53:00Z">
              <w:tcPr>
                <w:tcW w:w="2212" w:type="dxa"/>
              </w:tcPr>
            </w:tcPrChange>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AD6B4E">
        <w:trPr>
          <w:trHeight w:val="257"/>
          <w:trPrChange w:id="403" w:author="Edward Au" w:date="2020-10-15T09:53:00Z">
            <w:trPr>
              <w:trHeight w:val="257"/>
            </w:trPr>
          </w:trPrChange>
        </w:trPr>
        <w:tc>
          <w:tcPr>
            <w:tcW w:w="1274" w:type="dxa"/>
            <w:tcPrChange w:id="404" w:author="Edward Au" w:date="2020-10-15T09:53:00Z">
              <w:tcPr>
                <w:tcW w:w="1274" w:type="dxa"/>
                <w:gridSpan w:val="2"/>
              </w:tcPr>
            </w:tcPrChange>
          </w:tcPr>
          <w:p w14:paraId="4BFAF972" w14:textId="489215EA" w:rsidR="00B507A2" w:rsidRPr="00FE5AC0" w:rsidRDefault="00B507A2" w:rsidP="007F07F1">
            <w:pPr>
              <w:rPr>
                <w:color w:val="00B050"/>
                <w:sz w:val="20"/>
              </w:rPr>
            </w:pPr>
            <w:r w:rsidRPr="00FE5AC0">
              <w:rPr>
                <w:color w:val="00B050"/>
                <w:sz w:val="20"/>
              </w:rPr>
              <w:t>MAC</w:t>
            </w:r>
          </w:p>
        </w:tc>
        <w:tc>
          <w:tcPr>
            <w:tcW w:w="1968" w:type="dxa"/>
            <w:tcPrChange w:id="405" w:author="Edward Au" w:date="2020-10-15T09:53:00Z">
              <w:tcPr>
                <w:tcW w:w="1968" w:type="dxa"/>
                <w:gridSpan w:val="2"/>
              </w:tcPr>
            </w:tcPrChange>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Change w:id="406" w:author="Edward Au" w:date="2020-10-15T09:53:00Z">
              <w:tcPr>
                <w:tcW w:w="1562" w:type="dxa"/>
                <w:shd w:val="clear" w:color="auto" w:fill="auto"/>
              </w:tcPr>
            </w:tcPrChange>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Change w:id="407" w:author="Edward Au" w:date="2020-10-15T09:53:00Z">
              <w:tcPr>
                <w:tcW w:w="2706" w:type="dxa"/>
              </w:tcPr>
            </w:tcPrChange>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Change w:id="408" w:author="Edward Au" w:date="2020-10-15T09:53:00Z">
              <w:tcPr>
                <w:tcW w:w="1594" w:type="dxa"/>
                <w:gridSpan w:val="2"/>
              </w:tcPr>
            </w:tcPrChange>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Change w:id="409" w:author="Edward Au" w:date="2020-10-15T09:53:00Z">
              <w:tcPr>
                <w:tcW w:w="2344" w:type="dxa"/>
                <w:vMerge/>
              </w:tcPr>
            </w:tcPrChange>
          </w:tcPr>
          <w:p w14:paraId="36D34628" w14:textId="77777777" w:rsidR="00B507A2" w:rsidRPr="00850822" w:rsidRDefault="00B507A2" w:rsidP="007F07F1">
            <w:pPr>
              <w:rPr>
                <w:sz w:val="20"/>
              </w:rPr>
            </w:pPr>
          </w:p>
        </w:tc>
        <w:tc>
          <w:tcPr>
            <w:tcW w:w="2212" w:type="dxa"/>
            <w:tcPrChange w:id="410" w:author="Edward Au" w:date="2020-10-15T09:53:00Z">
              <w:tcPr>
                <w:tcW w:w="2212" w:type="dxa"/>
              </w:tcPr>
            </w:tcPrChange>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AD6B4E">
        <w:trPr>
          <w:trHeight w:val="271"/>
          <w:trPrChange w:id="411" w:author="Edward Au" w:date="2020-10-15T09:53:00Z">
            <w:trPr>
              <w:trHeight w:val="271"/>
            </w:trPr>
          </w:trPrChange>
        </w:trPr>
        <w:tc>
          <w:tcPr>
            <w:tcW w:w="1274" w:type="dxa"/>
            <w:tcPrChange w:id="412" w:author="Edward Au" w:date="2020-10-15T09:53:00Z">
              <w:tcPr>
                <w:tcW w:w="1274" w:type="dxa"/>
                <w:gridSpan w:val="2"/>
              </w:tcPr>
            </w:tcPrChange>
          </w:tcPr>
          <w:p w14:paraId="47274FC4" w14:textId="1E5F56B2" w:rsidR="00C225BF" w:rsidRPr="00FE5AC0" w:rsidRDefault="00C225BF" w:rsidP="007F07F1">
            <w:pPr>
              <w:rPr>
                <w:color w:val="00B050"/>
                <w:sz w:val="20"/>
              </w:rPr>
            </w:pPr>
            <w:r>
              <w:rPr>
                <w:color w:val="00B050"/>
                <w:sz w:val="20"/>
              </w:rPr>
              <w:t>MAC</w:t>
            </w:r>
          </w:p>
        </w:tc>
        <w:tc>
          <w:tcPr>
            <w:tcW w:w="1968" w:type="dxa"/>
            <w:tcPrChange w:id="413" w:author="Edward Au" w:date="2020-10-15T09:53:00Z">
              <w:tcPr>
                <w:tcW w:w="1968" w:type="dxa"/>
                <w:gridSpan w:val="2"/>
              </w:tcPr>
            </w:tcPrChange>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Change w:id="414" w:author="Edward Au" w:date="2020-10-15T09:53:00Z">
              <w:tcPr>
                <w:tcW w:w="1562" w:type="dxa"/>
                <w:shd w:val="clear" w:color="auto" w:fill="auto"/>
              </w:tcPr>
            </w:tcPrChange>
          </w:tcPr>
          <w:p w14:paraId="122232A3" w14:textId="384E81DA" w:rsidR="00C225BF" w:rsidRPr="00FE5AC0" w:rsidRDefault="00C225BF" w:rsidP="007F07F1">
            <w:pPr>
              <w:rPr>
                <w:color w:val="00B050"/>
                <w:sz w:val="20"/>
              </w:rPr>
            </w:pPr>
            <w:r>
              <w:rPr>
                <w:color w:val="00B050"/>
                <w:sz w:val="20"/>
              </w:rPr>
              <w:t>Po-Kai Huang</w:t>
            </w:r>
          </w:p>
        </w:tc>
        <w:tc>
          <w:tcPr>
            <w:tcW w:w="2706" w:type="dxa"/>
            <w:tcPrChange w:id="415" w:author="Edward Au" w:date="2020-10-15T09:53:00Z">
              <w:tcPr>
                <w:tcW w:w="2706" w:type="dxa"/>
              </w:tcPr>
            </w:tcPrChange>
          </w:tcPr>
          <w:p w14:paraId="44FD4FA3" w14:textId="06ACE9FA"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p>
        </w:tc>
        <w:tc>
          <w:tcPr>
            <w:tcW w:w="1594" w:type="dxa"/>
            <w:gridSpan w:val="2"/>
            <w:tcPrChange w:id="416" w:author="Edward Au" w:date="2020-10-15T09:53:00Z">
              <w:tcPr>
                <w:tcW w:w="1594" w:type="dxa"/>
                <w:gridSpan w:val="2"/>
              </w:tcPr>
            </w:tcPrChange>
          </w:tcPr>
          <w:p w14:paraId="44E4F170" w14:textId="779CB477" w:rsidR="00C225BF" w:rsidRPr="00E74230" w:rsidRDefault="0019606B" w:rsidP="007F07F1">
            <w:pPr>
              <w:rPr>
                <w:color w:val="00B050"/>
                <w:sz w:val="20"/>
              </w:rPr>
            </w:pPr>
            <w:r>
              <w:rPr>
                <w:color w:val="00B050"/>
                <w:sz w:val="20"/>
              </w:rPr>
              <w:t>R1</w:t>
            </w:r>
          </w:p>
        </w:tc>
        <w:tc>
          <w:tcPr>
            <w:tcW w:w="2344" w:type="dxa"/>
            <w:tcPrChange w:id="417" w:author="Edward Au" w:date="2020-10-15T09:53:00Z">
              <w:tcPr>
                <w:tcW w:w="2344" w:type="dxa"/>
              </w:tcPr>
            </w:tcPrChange>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Change w:id="418" w:author="Edward Au" w:date="2020-10-15T09:53:00Z">
              <w:tcPr>
                <w:tcW w:w="2212" w:type="dxa"/>
              </w:tcPr>
            </w:tcPrChange>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AD6B4E">
        <w:trPr>
          <w:trHeight w:val="271"/>
          <w:trPrChange w:id="419" w:author="Edward Au" w:date="2020-10-15T09:53:00Z">
            <w:trPr>
              <w:trHeight w:val="271"/>
            </w:trPr>
          </w:trPrChange>
        </w:trPr>
        <w:tc>
          <w:tcPr>
            <w:tcW w:w="1274" w:type="dxa"/>
            <w:tcPrChange w:id="420" w:author="Edward Au" w:date="2020-10-15T09:53:00Z">
              <w:tcPr>
                <w:tcW w:w="1274" w:type="dxa"/>
                <w:gridSpan w:val="2"/>
              </w:tcPr>
            </w:tcPrChange>
          </w:tcPr>
          <w:p w14:paraId="1C1F654D" w14:textId="368855A4" w:rsidR="00E7555D" w:rsidRPr="00FE5AC0" w:rsidRDefault="00E7555D" w:rsidP="007F07F1">
            <w:pPr>
              <w:rPr>
                <w:color w:val="00B050"/>
                <w:sz w:val="20"/>
              </w:rPr>
            </w:pPr>
            <w:r w:rsidRPr="00FE5AC0">
              <w:rPr>
                <w:color w:val="00B050"/>
                <w:sz w:val="20"/>
              </w:rPr>
              <w:t>MAC</w:t>
            </w:r>
          </w:p>
        </w:tc>
        <w:tc>
          <w:tcPr>
            <w:tcW w:w="1968" w:type="dxa"/>
            <w:tcPrChange w:id="421" w:author="Edward Au" w:date="2020-10-15T09:53:00Z">
              <w:tcPr>
                <w:tcW w:w="1968" w:type="dxa"/>
                <w:gridSpan w:val="2"/>
              </w:tcPr>
            </w:tcPrChange>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Change w:id="422" w:author="Edward Au" w:date="2020-10-15T09:53:00Z">
              <w:tcPr>
                <w:tcW w:w="1562" w:type="dxa"/>
                <w:shd w:val="clear" w:color="auto" w:fill="auto"/>
              </w:tcPr>
            </w:tcPrChange>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Change w:id="423" w:author="Edward Au" w:date="2020-10-15T09:53:00Z">
              <w:tcPr>
                <w:tcW w:w="2706" w:type="dxa"/>
              </w:tcPr>
            </w:tcPrChange>
          </w:tcPr>
          <w:p w14:paraId="4FF34A91" w14:textId="5A0BAF3F" w:rsidR="00E7555D" w:rsidRPr="00FE5AC0" w:rsidRDefault="00E7555D" w:rsidP="007F07F1">
            <w:pPr>
              <w:rPr>
                <w:color w:val="00B050"/>
                <w:sz w:val="20"/>
              </w:rPr>
            </w:pPr>
            <w:r w:rsidRPr="00FE5AC0">
              <w:rPr>
                <w:color w:val="00B050"/>
                <w:sz w:val="20"/>
              </w:rPr>
              <w:t xml:space="preserve">Po-kai Huang, Insun Jang, Yonggang Fang, Liwen Chu, Abhishek Patil, Dibakar Das, Yongho Seok, Jarkko Kneckt, Guogang Huang, Rojan Chitrakar, Chenhe Ji, </w:t>
            </w:r>
            <w:r w:rsidRPr="00FE5AC0">
              <w:rPr>
                <w:color w:val="00B050"/>
                <w:sz w:val="20"/>
              </w:rPr>
              <w:lastRenderedPageBreak/>
              <w:t>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Change w:id="424" w:author="Edward Au" w:date="2020-10-15T09:53:00Z">
              <w:tcPr>
                <w:tcW w:w="1594" w:type="dxa"/>
                <w:gridSpan w:val="2"/>
              </w:tcPr>
            </w:tcPrChange>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Change w:id="425" w:author="Edward Au" w:date="2020-10-15T09:53:00Z">
              <w:tcPr>
                <w:tcW w:w="2344" w:type="dxa"/>
              </w:tcPr>
            </w:tcPrChange>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585FAA" w:rsidP="00CB63E4">
            <w:pPr>
              <w:rPr>
                <w:sz w:val="20"/>
              </w:rPr>
            </w:pPr>
            <w:r>
              <w:rPr>
                <w:rStyle w:val="Hyperlink"/>
                <w:color w:val="auto"/>
                <w:sz w:val="20"/>
              </w:rPr>
              <w:fldChar w:fldCharType="begin"/>
            </w:r>
            <w:r>
              <w:rPr>
                <w:rStyle w:val="Hyperlink"/>
                <w:color w:val="auto"/>
                <w:sz w:val="20"/>
              </w:rPr>
              <w:instrText xml:space="preserve"> HYPERLINK "https://mentor.ieee.org/802.11/dcn/20/11-20-1445-00-00be-pdt-mac-mlo-setup-security.docx" </w:instrText>
            </w:r>
            <w:r>
              <w:rPr>
                <w:rStyle w:val="Hyperlink"/>
                <w:color w:val="auto"/>
                <w:sz w:val="20"/>
              </w:rPr>
              <w:fldChar w:fldCharType="separate"/>
            </w:r>
            <w:r w:rsidR="00D70072" w:rsidRPr="00850822">
              <w:rPr>
                <w:rStyle w:val="Hyperlink"/>
                <w:color w:val="auto"/>
                <w:sz w:val="20"/>
              </w:rPr>
              <w:t>20/1445r0</w:t>
            </w:r>
            <w:r>
              <w:rPr>
                <w:rStyle w:val="Hyperlink"/>
                <w:color w:val="auto"/>
                <w:sz w:val="20"/>
              </w:rPr>
              <w:fldChar w:fldCharType="end"/>
            </w:r>
            <w:r w:rsidR="00D70072" w:rsidRPr="00850822">
              <w:rPr>
                <w:sz w:val="20"/>
              </w:rPr>
              <w:t>, 09/10/2020</w:t>
            </w:r>
          </w:p>
          <w:p w14:paraId="401D0E3E" w14:textId="1D0B5EF0" w:rsidR="00673857" w:rsidRPr="00850822" w:rsidRDefault="00585FAA" w:rsidP="00CB63E4">
            <w:pPr>
              <w:rPr>
                <w:sz w:val="20"/>
              </w:rPr>
            </w:pPr>
            <w:r>
              <w:rPr>
                <w:rStyle w:val="Hyperlink"/>
                <w:color w:val="auto"/>
                <w:sz w:val="20"/>
              </w:rPr>
              <w:fldChar w:fldCharType="begin"/>
            </w:r>
            <w:r>
              <w:rPr>
                <w:rStyle w:val="Hyperlink"/>
                <w:color w:val="auto"/>
                <w:sz w:val="20"/>
              </w:rPr>
              <w:instrText xml:space="preserve"> HYPERLINK "https://mentor.ieee.org/802.11/dcn/20/11-20-1445-01-00be-pdt-mac-mlo-setup-security.docx" </w:instrText>
            </w:r>
            <w:r>
              <w:rPr>
                <w:rStyle w:val="Hyperlink"/>
                <w:color w:val="auto"/>
                <w:sz w:val="20"/>
              </w:rPr>
              <w:fldChar w:fldCharType="separate"/>
            </w:r>
            <w:r w:rsidR="00673857" w:rsidRPr="00850822">
              <w:rPr>
                <w:rStyle w:val="Hyperlink"/>
                <w:color w:val="auto"/>
                <w:sz w:val="20"/>
              </w:rPr>
              <w:t>20/1445r1</w:t>
            </w:r>
            <w:r>
              <w:rPr>
                <w:rStyle w:val="Hyperlink"/>
                <w:color w:val="auto"/>
                <w:sz w:val="20"/>
              </w:rPr>
              <w:fldChar w:fldCharType="end"/>
            </w:r>
            <w:r w:rsidR="00673857" w:rsidRPr="00850822">
              <w:rPr>
                <w:sz w:val="20"/>
              </w:rPr>
              <w:t>, 09/14/2020</w:t>
            </w:r>
          </w:p>
          <w:p w14:paraId="7F5DB816" w14:textId="67860B18" w:rsidR="00873516" w:rsidRPr="00314346" w:rsidRDefault="00585FAA" w:rsidP="00CB63E4">
            <w:pPr>
              <w:rPr>
                <w:sz w:val="20"/>
              </w:rPr>
            </w:pPr>
            <w:r>
              <w:rPr>
                <w:rStyle w:val="Hyperlink"/>
                <w:color w:val="auto"/>
                <w:sz w:val="20"/>
              </w:rPr>
              <w:fldChar w:fldCharType="begin"/>
            </w:r>
            <w:r>
              <w:rPr>
                <w:rStyle w:val="Hyperlink"/>
                <w:color w:val="auto"/>
                <w:sz w:val="20"/>
              </w:rPr>
              <w:instrText xml:space="preserve"> HYPERLINK "https://mentor.ieee.org/802.11/dcn/20/11-20-1445-02-00be-pdt-mac-mlo-setup-security.docx" </w:instrText>
            </w:r>
            <w:r>
              <w:rPr>
                <w:rStyle w:val="Hyperlink"/>
                <w:color w:val="auto"/>
                <w:sz w:val="20"/>
              </w:rPr>
              <w:fldChar w:fldCharType="separate"/>
            </w:r>
            <w:r w:rsidR="00873516" w:rsidRPr="00314346">
              <w:rPr>
                <w:rStyle w:val="Hyperlink"/>
                <w:color w:val="auto"/>
                <w:sz w:val="20"/>
              </w:rPr>
              <w:t>20/1445r2</w:t>
            </w:r>
            <w:r>
              <w:rPr>
                <w:rStyle w:val="Hyperlink"/>
                <w:color w:val="auto"/>
                <w:sz w:val="20"/>
              </w:rPr>
              <w:fldChar w:fldCharType="end"/>
            </w:r>
            <w:r w:rsidR="00873516" w:rsidRPr="00314346">
              <w:rPr>
                <w:sz w:val="20"/>
              </w:rPr>
              <w:t>, 09/15/2020</w:t>
            </w:r>
          </w:p>
          <w:p w14:paraId="00A6AEF5" w14:textId="490E566C" w:rsidR="00062AE3" w:rsidRPr="00314346" w:rsidRDefault="00585FAA" w:rsidP="00CB63E4">
            <w:pPr>
              <w:rPr>
                <w:sz w:val="20"/>
              </w:rPr>
            </w:pPr>
            <w:r>
              <w:rPr>
                <w:rStyle w:val="Hyperlink"/>
                <w:color w:val="auto"/>
                <w:sz w:val="20"/>
              </w:rPr>
              <w:fldChar w:fldCharType="begin"/>
            </w:r>
            <w:r>
              <w:rPr>
                <w:rStyle w:val="Hyperlink"/>
                <w:color w:val="auto"/>
                <w:sz w:val="20"/>
              </w:rPr>
              <w:instrText xml:space="preserve"> HYPERLINK "https://mentor.ieee.org/802.11/dcn/20/11-20-1445-03-00be-pdt-mac-mlo-setup-security.docx" </w:instrText>
            </w:r>
            <w:r>
              <w:rPr>
                <w:rStyle w:val="Hyperlink"/>
                <w:color w:val="auto"/>
                <w:sz w:val="20"/>
              </w:rPr>
              <w:fldChar w:fldCharType="separate"/>
            </w:r>
            <w:r w:rsidR="00062AE3" w:rsidRPr="00314346">
              <w:rPr>
                <w:rStyle w:val="Hyperlink"/>
                <w:color w:val="auto"/>
                <w:sz w:val="20"/>
              </w:rPr>
              <w:t>20/1445r3</w:t>
            </w:r>
            <w:r>
              <w:rPr>
                <w:rStyle w:val="Hyperlink"/>
                <w:color w:val="auto"/>
                <w:sz w:val="20"/>
              </w:rPr>
              <w:fldChar w:fldCharType="end"/>
            </w:r>
            <w:r w:rsidR="00062AE3" w:rsidRPr="00314346">
              <w:rPr>
                <w:sz w:val="20"/>
              </w:rPr>
              <w:t>, 09/24/2020</w:t>
            </w:r>
          </w:p>
          <w:p w14:paraId="6D4008EC" w14:textId="3D54C262" w:rsidR="006F1106" w:rsidRPr="00314346" w:rsidRDefault="00585FAA" w:rsidP="00CB63E4">
            <w:pPr>
              <w:rPr>
                <w:sz w:val="20"/>
              </w:rPr>
            </w:pPr>
            <w:r>
              <w:rPr>
                <w:rStyle w:val="Hyperlink"/>
                <w:color w:val="auto"/>
                <w:sz w:val="20"/>
              </w:rPr>
              <w:fldChar w:fldCharType="begin"/>
            </w:r>
            <w:r>
              <w:rPr>
                <w:rStyle w:val="Hyperlink"/>
                <w:color w:val="auto"/>
                <w:sz w:val="20"/>
              </w:rPr>
              <w:instrText xml:space="preserve"> HYPERLINK "https://mentor.ieee.org/802.11/dcn/20/11-20-1445-04-00be-pdt-mac-mlo-setup-security.docx" </w:instrText>
            </w:r>
            <w:r>
              <w:rPr>
                <w:rStyle w:val="Hyperlink"/>
                <w:color w:val="auto"/>
                <w:sz w:val="20"/>
              </w:rPr>
              <w:fldChar w:fldCharType="separate"/>
            </w:r>
            <w:r w:rsidR="006F1106" w:rsidRPr="00314346">
              <w:rPr>
                <w:rStyle w:val="Hyperlink"/>
                <w:color w:val="auto"/>
                <w:sz w:val="20"/>
              </w:rPr>
              <w:t>20/1445r4</w:t>
            </w:r>
            <w:r>
              <w:rPr>
                <w:rStyle w:val="Hyperlink"/>
                <w:color w:val="auto"/>
                <w:sz w:val="20"/>
              </w:rPr>
              <w:fldChar w:fldCharType="end"/>
            </w:r>
            <w:r w:rsidR="006F1106" w:rsidRPr="00314346">
              <w:rPr>
                <w:sz w:val="20"/>
              </w:rPr>
              <w:t>, 09/26/2020</w:t>
            </w:r>
          </w:p>
          <w:p w14:paraId="3A1DAC4B" w14:textId="462BFDC0" w:rsidR="002D500C" w:rsidRPr="00314346" w:rsidRDefault="00585FAA" w:rsidP="00CB63E4">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"https://mentor.ieee.org/802.11/dcn/20/11-20-1445-05-00be-pdt-mac-mlo-setup-security.docx" </w:instrText>
            </w:r>
            <w:r>
              <w:rPr>
                <w:rStyle w:val="Hyperlink"/>
                <w:color w:val="auto"/>
                <w:sz w:val="20"/>
              </w:rPr>
              <w:fldChar w:fldCharType="separate"/>
            </w:r>
            <w:r w:rsidR="002D500C" w:rsidRPr="00314346">
              <w:rPr>
                <w:rStyle w:val="Hyperlink"/>
                <w:color w:val="auto"/>
                <w:sz w:val="20"/>
              </w:rPr>
              <w:t>20/1445r5</w:t>
            </w:r>
            <w:r>
              <w:rPr>
                <w:rStyle w:val="Hyperlink"/>
                <w:color w:val="auto"/>
                <w:sz w:val="20"/>
              </w:rPr>
              <w:fldChar w:fldCharType="end"/>
            </w:r>
            <w:r w:rsidR="002D500C" w:rsidRPr="00314346">
              <w:rPr>
                <w:sz w:val="20"/>
              </w:rPr>
              <w:t>, 09/28/2020</w:t>
            </w:r>
          </w:p>
          <w:p w14:paraId="6F3D0B64" w14:textId="32298CCF" w:rsidR="003A6966" w:rsidRPr="00314346" w:rsidRDefault="00585FAA" w:rsidP="00CB63E4">
            <w:pPr>
              <w:rPr>
                <w:sz w:val="20"/>
              </w:rPr>
            </w:pPr>
            <w:r>
              <w:rPr>
                <w:rStyle w:val="Hyperlink"/>
                <w:color w:val="auto"/>
                <w:sz w:val="20"/>
              </w:rPr>
              <w:fldChar w:fldCharType="begin"/>
            </w:r>
            <w:r>
              <w:rPr>
                <w:rStyle w:val="Hyperlink"/>
                <w:color w:val="auto"/>
                <w:sz w:val="20"/>
              </w:rPr>
              <w:instrText xml:space="preserve"> H</w:instrText>
            </w:r>
            <w:r>
              <w:rPr>
                <w:rStyle w:val="Hyperlink"/>
                <w:color w:val="auto"/>
                <w:sz w:val="20"/>
              </w:rPr>
              <w:instrText xml:space="preserve">YPERLINK "https://mentor.ieee.org/802.11/dcn/20/11-20-1445-06-00be-pdt-mac-mlo-setup-security.docx" </w:instrText>
            </w:r>
            <w:r>
              <w:rPr>
                <w:rStyle w:val="Hyperlink"/>
                <w:color w:val="auto"/>
                <w:sz w:val="20"/>
              </w:rPr>
              <w:fldChar w:fldCharType="separate"/>
            </w:r>
            <w:r w:rsidR="003A6966" w:rsidRPr="00314346">
              <w:rPr>
                <w:rStyle w:val="Hyperlink"/>
                <w:color w:val="auto"/>
                <w:sz w:val="20"/>
              </w:rPr>
              <w:t>20/1445r6</w:t>
            </w:r>
            <w:r>
              <w:rPr>
                <w:rStyle w:val="Hyperlink"/>
                <w:color w:val="auto"/>
                <w:sz w:val="20"/>
              </w:rPr>
              <w:fldChar w:fldCharType="end"/>
            </w:r>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585FAA" w:rsidP="00C43D9B">
            <w:pPr>
              <w:rPr>
                <w:sz w:val="20"/>
              </w:rPr>
            </w:pPr>
            <w:r>
              <w:rPr>
                <w:rStyle w:val="Hyperlink"/>
                <w:color w:val="auto"/>
                <w:sz w:val="20"/>
              </w:rPr>
              <w:fldChar w:fldCharType="begin"/>
            </w:r>
            <w:r>
              <w:rPr>
                <w:rStyle w:val="Hyperlink"/>
                <w:color w:val="auto"/>
                <w:sz w:val="20"/>
              </w:rPr>
              <w:instrText xml:space="preserve"> HYPERLINK "https://mentor.ieee.org/802.11/dcn/20/11-20-1445-02-00be-pdt-mac-mlo-setup-security.docx" </w:instrText>
            </w:r>
            <w:r>
              <w:rPr>
                <w:rStyle w:val="Hyperlink"/>
                <w:color w:val="auto"/>
                <w:sz w:val="20"/>
              </w:rPr>
              <w:fldChar w:fldCharType="separate"/>
            </w:r>
            <w:r w:rsidR="00C43D9B" w:rsidRPr="00314346">
              <w:rPr>
                <w:rStyle w:val="Hyperlink"/>
                <w:color w:val="auto"/>
                <w:sz w:val="20"/>
              </w:rPr>
              <w:t>20/1445r2</w:t>
            </w:r>
            <w:r>
              <w:rPr>
                <w:rStyle w:val="Hyperlink"/>
                <w:color w:val="auto"/>
                <w:sz w:val="20"/>
              </w:rPr>
              <w:fldChar w:fldCharType="end"/>
            </w:r>
            <w:r w:rsidR="00C43D9B" w:rsidRPr="00314346">
              <w:rPr>
                <w:sz w:val="20"/>
              </w:rPr>
              <w:t>, 09/23/2020</w:t>
            </w:r>
          </w:p>
          <w:p w14:paraId="48EC41A2" w14:textId="77777777" w:rsidR="004E7F36" w:rsidRPr="00314346" w:rsidRDefault="00585FAA" w:rsidP="004E7F36">
            <w:pPr>
              <w:rPr>
                <w:sz w:val="20"/>
              </w:rPr>
            </w:pPr>
            <w:r>
              <w:rPr>
                <w:rStyle w:val="Hyperlink"/>
                <w:color w:val="auto"/>
                <w:sz w:val="20"/>
              </w:rPr>
              <w:fldChar w:fldCharType="begin"/>
            </w:r>
            <w:r>
              <w:rPr>
                <w:rStyle w:val="Hyperlink"/>
                <w:color w:val="auto"/>
                <w:sz w:val="20"/>
              </w:rPr>
              <w:instrText xml:space="preserve"> HYPERLINK "https://mentor.ieee.org/802.11/dcn/20/11-20-1445-05-00be-pdt-mac-mlo-setup-security.docx" </w:instrText>
            </w:r>
            <w:r>
              <w:rPr>
                <w:rStyle w:val="Hyperlink"/>
                <w:color w:val="auto"/>
                <w:sz w:val="20"/>
              </w:rPr>
              <w:fldChar w:fldCharType="separate"/>
            </w:r>
            <w:r w:rsidR="004E7F36" w:rsidRPr="00314346">
              <w:rPr>
                <w:rStyle w:val="Hyperlink"/>
                <w:color w:val="auto"/>
                <w:sz w:val="20"/>
              </w:rPr>
              <w:t>20/1445r5</w:t>
            </w:r>
            <w:r>
              <w:rPr>
                <w:rStyle w:val="Hyperlink"/>
                <w:color w:val="auto"/>
                <w:sz w:val="20"/>
              </w:rPr>
              <w:fldChar w:fldCharType="end"/>
            </w:r>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585FAA" w:rsidP="009601CF">
            <w:pPr>
              <w:rPr>
                <w:sz w:val="20"/>
              </w:rPr>
            </w:pPr>
            <w:r>
              <w:rPr>
                <w:rStyle w:val="Hyperlink"/>
                <w:color w:val="auto"/>
                <w:sz w:val="20"/>
              </w:rPr>
              <w:fldChar w:fldCharType="begin"/>
            </w:r>
            <w:r>
              <w:rPr>
                <w:rStyle w:val="Hyperlink"/>
                <w:color w:val="auto"/>
                <w:sz w:val="20"/>
              </w:rPr>
              <w:instrText xml:space="preserve"> HYPERLINK "https://mentor.ieee.org/802.11/dcn/20/11-20-1445-06-00be-pdt-mac-mlo-setup-security.docx" </w:instrText>
            </w:r>
            <w:r>
              <w:rPr>
                <w:rStyle w:val="Hyperlink"/>
                <w:color w:val="auto"/>
                <w:sz w:val="20"/>
              </w:rPr>
              <w:fldChar w:fldCharType="separate"/>
            </w:r>
            <w:r w:rsidR="009601CF" w:rsidRPr="00314346">
              <w:rPr>
                <w:rStyle w:val="Hyperlink"/>
                <w:color w:val="auto"/>
                <w:sz w:val="20"/>
              </w:rPr>
              <w:t>20/1445r6</w:t>
            </w:r>
            <w:r>
              <w:rPr>
                <w:rStyle w:val="Hyperlink"/>
                <w:color w:val="auto"/>
                <w:sz w:val="20"/>
              </w:rPr>
              <w:fldChar w:fldCharType="end"/>
            </w:r>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Change w:id="426" w:author="Edward Au" w:date="2020-10-15T09:53:00Z">
              <w:tcPr>
                <w:tcW w:w="2212" w:type="dxa"/>
              </w:tcPr>
            </w:tcPrChange>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AD6B4E">
        <w:trPr>
          <w:trHeight w:val="271"/>
          <w:trPrChange w:id="427" w:author="Edward Au" w:date="2020-10-15T09:53:00Z">
            <w:trPr>
              <w:trHeight w:val="271"/>
            </w:trPr>
          </w:trPrChange>
        </w:trPr>
        <w:tc>
          <w:tcPr>
            <w:tcW w:w="1274" w:type="dxa"/>
            <w:tcPrChange w:id="428" w:author="Edward Au" w:date="2020-10-15T09:53:00Z">
              <w:tcPr>
                <w:tcW w:w="1274" w:type="dxa"/>
                <w:gridSpan w:val="2"/>
              </w:tcPr>
            </w:tcPrChange>
          </w:tcPr>
          <w:p w14:paraId="3F2E652B" w14:textId="25C11DA2" w:rsidR="00E7555D" w:rsidRPr="00FE5AC0" w:rsidRDefault="00E7555D" w:rsidP="007F07F1">
            <w:pPr>
              <w:rPr>
                <w:color w:val="00B050"/>
                <w:sz w:val="20"/>
              </w:rPr>
            </w:pPr>
            <w:r w:rsidRPr="00FE5AC0">
              <w:rPr>
                <w:color w:val="00B050"/>
                <w:sz w:val="20"/>
              </w:rPr>
              <w:t>MAC</w:t>
            </w:r>
          </w:p>
        </w:tc>
        <w:tc>
          <w:tcPr>
            <w:tcW w:w="1968" w:type="dxa"/>
            <w:tcPrChange w:id="429" w:author="Edward Au" w:date="2020-10-15T09:53:00Z">
              <w:tcPr>
                <w:tcW w:w="1968" w:type="dxa"/>
                <w:gridSpan w:val="2"/>
              </w:tcPr>
            </w:tcPrChange>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Change w:id="430" w:author="Edward Au" w:date="2020-10-15T09:53:00Z">
              <w:tcPr>
                <w:tcW w:w="1562" w:type="dxa"/>
                <w:shd w:val="clear" w:color="auto" w:fill="auto"/>
              </w:tcPr>
            </w:tcPrChange>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Change w:id="431" w:author="Edward Au" w:date="2020-10-15T09:53:00Z">
              <w:tcPr>
                <w:tcW w:w="2706" w:type="dxa"/>
              </w:tcPr>
            </w:tcPrChange>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Change w:id="432" w:author="Edward Au" w:date="2020-10-15T09:53:00Z">
              <w:tcPr>
                <w:tcW w:w="1594" w:type="dxa"/>
                <w:gridSpan w:val="2"/>
              </w:tcPr>
            </w:tcPrChange>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Change w:id="433" w:author="Edward Au" w:date="2020-10-15T09:53:00Z">
              <w:tcPr>
                <w:tcW w:w="2344" w:type="dxa"/>
              </w:tcPr>
            </w:tcPrChange>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"https://mentor.ieee.org/802.11/dcn/20/11-20-1300-00-</w:instrText>
            </w:r>
            <w:r>
              <w:rPr>
                <w:rStyle w:val="Hyperlink"/>
                <w:color w:val="auto"/>
                <w:sz w:val="20"/>
              </w:rPr>
              <w:instrText xml:space="preserve">00be-pdt-mac-mlo-multi-link-setup-usage-and-rules-of-ml-ie.docx" </w:instrText>
            </w:r>
            <w:r>
              <w:rPr>
                <w:rStyle w:val="Hyperlink"/>
                <w:color w:val="auto"/>
                <w:sz w:val="20"/>
              </w:rPr>
              <w:fldChar w:fldCharType="separate"/>
            </w:r>
            <w:r w:rsidR="00D6338A" w:rsidRPr="00850822">
              <w:rPr>
                <w:rStyle w:val="Hyperlink"/>
                <w:color w:val="auto"/>
                <w:sz w:val="20"/>
              </w:rPr>
              <w:t>20/1300r0</w:t>
            </w:r>
            <w:r>
              <w:rPr>
                <w:rStyle w:val="Hyperlink"/>
                <w:color w:val="auto"/>
                <w:sz w:val="20"/>
              </w:rPr>
              <w:fldChar w:fldCharType="end"/>
            </w:r>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"https://mentor.ieee.org/802.11/dcn/20/11-20-1300-01-00be-pdt-mac-mlo-multi-link-setup-usage-and-rules-of-ml-ie.docx" </w:instrText>
            </w:r>
            <w:r>
              <w:rPr>
                <w:rStyle w:val="Hyperlink"/>
                <w:color w:val="auto"/>
                <w:sz w:val="20"/>
              </w:rPr>
              <w:fldChar w:fldCharType="separate"/>
            </w:r>
            <w:r w:rsidR="00C35FE0" w:rsidRPr="00850822">
              <w:rPr>
                <w:rStyle w:val="Hyperlink"/>
                <w:color w:val="auto"/>
                <w:sz w:val="20"/>
              </w:rPr>
              <w:t>20/1300r1</w:t>
            </w:r>
            <w:r>
              <w:rPr>
                <w:rStyle w:val="Hyperlink"/>
                <w:color w:val="auto"/>
                <w:sz w:val="20"/>
              </w:rPr>
              <w:fldChar w:fldCharType="end"/>
            </w:r>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"https://mentor.ieee.org/802.11/dcn/20/11-20-1300-02-00be-pdt-mac-mlo-multi-link-setup-usage-and-rules-of-ml-ie.docx" </w:instrText>
            </w:r>
            <w:r>
              <w:rPr>
                <w:rStyle w:val="Hyperlink"/>
                <w:color w:val="auto"/>
                <w:sz w:val="20"/>
              </w:rPr>
              <w:fldChar w:fldCharType="separate"/>
            </w:r>
            <w:r w:rsidR="00E50D8A" w:rsidRPr="00850822">
              <w:rPr>
                <w:rStyle w:val="Hyperlink"/>
                <w:color w:val="auto"/>
                <w:sz w:val="20"/>
              </w:rPr>
              <w:t>20/1300r2</w:t>
            </w:r>
            <w:r>
              <w:rPr>
                <w:rStyle w:val="Hyperlink"/>
                <w:color w:val="auto"/>
                <w:sz w:val="20"/>
              </w:rPr>
              <w:fldChar w:fldCharType="end"/>
            </w:r>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"https://mentor.ieee.org/802.11/dcn/20/11-20-1300-03-00be-pdt-mac-mlo-multi-link-setup-usag</w:instrText>
            </w:r>
            <w:r>
              <w:rPr>
                <w:rStyle w:val="Hyperlink"/>
                <w:color w:val="auto"/>
                <w:sz w:val="20"/>
              </w:rPr>
              <w:instrText xml:space="preserve">e-and-rules-of-ml-ie.docx" </w:instrText>
            </w:r>
            <w:r>
              <w:rPr>
                <w:rStyle w:val="Hyperlink"/>
                <w:color w:val="auto"/>
                <w:sz w:val="20"/>
              </w:rPr>
              <w:fldChar w:fldCharType="separate"/>
            </w:r>
            <w:r w:rsidR="00DA5757" w:rsidRPr="00850822">
              <w:rPr>
                <w:rStyle w:val="Hyperlink"/>
                <w:color w:val="auto"/>
                <w:sz w:val="20"/>
              </w:rPr>
              <w:t>20/1300r3</w:t>
            </w:r>
            <w:r>
              <w:rPr>
                <w:rStyle w:val="Hyperlink"/>
                <w:color w:val="auto"/>
                <w:sz w:val="20"/>
              </w:rPr>
              <w:fldChar w:fldCharType="end"/>
            </w:r>
            <w:r w:rsidR="00DA5757" w:rsidRPr="00850822">
              <w:rPr>
                <w:sz w:val="20"/>
              </w:rPr>
              <w:t>, 09/07/2020</w:t>
            </w:r>
          </w:p>
          <w:p w14:paraId="4D92EC19" w14:textId="58764827" w:rsidR="00824522"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"https://mentor.ieee.org/802.11/dcn/20/11-20-1300-04-00be-pdt-mac-mlo-multi-link-setup-usage-and-rules-of-ml-ie.docx" </w:instrText>
            </w:r>
            <w:r>
              <w:rPr>
                <w:rStyle w:val="Hyperlink"/>
                <w:color w:val="auto"/>
                <w:sz w:val="20"/>
              </w:rPr>
              <w:fldChar w:fldCharType="separate"/>
            </w:r>
            <w:r w:rsidR="00824522" w:rsidRPr="00850822">
              <w:rPr>
                <w:rStyle w:val="Hyperlink"/>
                <w:color w:val="auto"/>
                <w:sz w:val="20"/>
              </w:rPr>
              <w:t>20/1300r4</w:t>
            </w:r>
            <w:r>
              <w:rPr>
                <w:rStyle w:val="Hyperlink"/>
                <w:color w:val="auto"/>
                <w:sz w:val="20"/>
              </w:rPr>
              <w:fldChar w:fldCharType="end"/>
            </w:r>
            <w:r w:rsidR="00824522" w:rsidRPr="00850822">
              <w:rPr>
                <w:sz w:val="20"/>
              </w:rPr>
              <w:t>, 09/08/2020</w:t>
            </w:r>
          </w:p>
          <w:p w14:paraId="5CE28A83" w14:textId="681B86F3" w:rsidR="00EF7660"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w:instrText>
            </w:r>
            <w:r>
              <w:rPr>
                <w:rStyle w:val="Hyperlink"/>
                <w:color w:val="auto"/>
                <w:sz w:val="20"/>
              </w:rPr>
              <w:instrText xml:space="preserve">11-20-1300-05-00be-pdt-mac-mlo-multi-link-setup-usage-and-rules-of-ml-ie.docx" </w:instrText>
            </w:r>
            <w:r>
              <w:rPr>
                <w:rStyle w:val="Hyperlink"/>
                <w:color w:val="auto"/>
                <w:sz w:val="20"/>
              </w:rPr>
              <w:fldChar w:fldCharType="separate"/>
            </w:r>
            <w:r w:rsidR="00EF7660" w:rsidRPr="00850822">
              <w:rPr>
                <w:rStyle w:val="Hyperlink"/>
                <w:color w:val="auto"/>
                <w:sz w:val="20"/>
              </w:rPr>
              <w:t>20/1300r5</w:t>
            </w:r>
            <w:r>
              <w:rPr>
                <w:rStyle w:val="Hyperlink"/>
                <w:color w:val="auto"/>
                <w:sz w:val="20"/>
              </w:rPr>
              <w:fldChar w:fldCharType="end"/>
            </w:r>
            <w:r w:rsidR="00EF7660" w:rsidRPr="00850822">
              <w:rPr>
                <w:sz w:val="20"/>
              </w:rPr>
              <w:t>, 09/09/2020</w:t>
            </w:r>
          </w:p>
          <w:p w14:paraId="2F710B46" w14:textId="21ECC276" w:rsidR="00702407"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"https://mentor.ieee.org/802.11/dcn/20/11-20-1300-06-00be-pdt-mac-mlo-multi-link-setup-usage-and-rules-of-ml-ie.docx" </w:instrText>
            </w:r>
            <w:r>
              <w:rPr>
                <w:rStyle w:val="Hyperlink"/>
                <w:color w:val="auto"/>
                <w:sz w:val="20"/>
              </w:rPr>
              <w:fldChar w:fldCharType="separate"/>
            </w:r>
            <w:r w:rsidR="00702407" w:rsidRPr="00850822">
              <w:rPr>
                <w:rStyle w:val="Hyperlink"/>
                <w:color w:val="auto"/>
                <w:sz w:val="20"/>
              </w:rPr>
              <w:t>20/1300r6</w:t>
            </w:r>
            <w:r>
              <w:rPr>
                <w:rStyle w:val="Hyperlink"/>
                <w:color w:val="auto"/>
                <w:sz w:val="20"/>
              </w:rPr>
              <w:fldChar w:fldCharType="end"/>
            </w:r>
            <w:r w:rsidR="00702407" w:rsidRPr="00850822">
              <w:rPr>
                <w:sz w:val="20"/>
              </w:rPr>
              <w:t>, 09/13/2020</w:t>
            </w:r>
          </w:p>
          <w:p w14:paraId="0AB8D899" w14:textId="0655F004" w:rsidR="009A58F0"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"https://mentor.ieee.org/802.11/dcn/20/11-20-1300-07-00be-pdt-mac-mlo-multi-link-setup-usage-and-rules-of-ml-ie.docx" </w:instrText>
            </w:r>
            <w:r>
              <w:rPr>
                <w:rStyle w:val="Hyperlink"/>
                <w:color w:val="auto"/>
                <w:sz w:val="20"/>
              </w:rPr>
              <w:fldChar w:fldCharType="separate"/>
            </w:r>
            <w:r w:rsidR="009A58F0" w:rsidRPr="00850822">
              <w:rPr>
                <w:rStyle w:val="Hyperlink"/>
                <w:color w:val="auto"/>
                <w:sz w:val="20"/>
              </w:rPr>
              <w:t>20/1300r7</w:t>
            </w:r>
            <w:r>
              <w:rPr>
                <w:rStyle w:val="Hyperlink"/>
                <w:color w:val="auto"/>
                <w:sz w:val="20"/>
              </w:rPr>
              <w:fldChar w:fldCharType="end"/>
            </w:r>
            <w:r w:rsidR="009A58F0" w:rsidRPr="00850822">
              <w:rPr>
                <w:sz w:val="20"/>
              </w:rPr>
              <w:t>, 09/14/2020</w:t>
            </w:r>
          </w:p>
          <w:p w14:paraId="37E63002" w14:textId="1265C060" w:rsidR="0010127B"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"https://mentor.ieee.org/802.11/dcn/20/11-20-1300-08-00be-pdt-mac-mlo-multi-link-setup-us</w:instrText>
            </w:r>
            <w:r>
              <w:rPr>
                <w:rStyle w:val="Hyperlink"/>
                <w:color w:val="auto"/>
                <w:sz w:val="20"/>
              </w:rPr>
              <w:instrText xml:space="preserve">age-and-rules-of-ml-ie.docx" </w:instrText>
            </w:r>
            <w:r>
              <w:rPr>
                <w:rStyle w:val="Hyperlink"/>
                <w:color w:val="auto"/>
                <w:sz w:val="20"/>
              </w:rPr>
              <w:fldChar w:fldCharType="separate"/>
            </w:r>
            <w:r w:rsidR="0010127B" w:rsidRPr="00850822">
              <w:rPr>
                <w:rStyle w:val="Hyperlink"/>
                <w:color w:val="auto"/>
                <w:sz w:val="20"/>
              </w:rPr>
              <w:t>20/1300r8</w:t>
            </w:r>
            <w:r>
              <w:rPr>
                <w:rStyle w:val="Hyperlink"/>
                <w:color w:val="auto"/>
                <w:sz w:val="20"/>
              </w:rPr>
              <w:fldChar w:fldCharType="end"/>
            </w:r>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585FAA" w:rsidP="001E6A96">
            <w:pPr>
              <w:rPr>
                <w:sz w:val="20"/>
              </w:rPr>
            </w:pPr>
            <w:r>
              <w:rPr>
                <w:rStyle w:val="Hyperlink"/>
                <w:color w:val="auto"/>
                <w:sz w:val="20"/>
              </w:rPr>
              <w:fldChar w:fldCharType="begin"/>
            </w:r>
            <w:r>
              <w:rPr>
                <w:rStyle w:val="Hyperlink"/>
                <w:color w:val="auto"/>
                <w:sz w:val="20"/>
              </w:rPr>
              <w:instrText xml:space="preserve"> HYPERLINK "https://mentor.ieee.org/802.11/dcn/20/11-20-1300-02-00be-pdt-mac-mlo-multi-link-setup-usage-and-rules-of-ml-ie.docx" </w:instrText>
            </w:r>
            <w:r>
              <w:rPr>
                <w:rStyle w:val="Hyperlink"/>
                <w:color w:val="auto"/>
                <w:sz w:val="20"/>
              </w:rPr>
              <w:fldChar w:fldCharType="separate"/>
            </w:r>
            <w:r w:rsidR="001E6A96" w:rsidRPr="00850822">
              <w:rPr>
                <w:rStyle w:val="Hyperlink"/>
                <w:color w:val="auto"/>
                <w:sz w:val="20"/>
              </w:rPr>
              <w:t>20/1300r2</w:t>
            </w:r>
            <w:r>
              <w:rPr>
                <w:rStyle w:val="Hyperlink"/>
                <w:color w:val="auto"/>
                <w:sz w:val="20"/>
              </w:rPr>
              <w:fldChar w:fldCharType="end"/>
            </w:r>
            <w:r w:rsidR="001E6A96" w:rsidRPr="00850822">
              <w:rPr>
                <w:sz w:val="20"/>
              </w:rPr>
              <w:t>, 08/31/2020</w:t>
            </w:r>
          </w:p>
          <w:p w14:paraId="3F524072" w14:textId="5E163B88" w:rsidR="00CB63E4"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w:instrText>
            </w:r>
            <w:r>
              <w:rPr>
                <w:rStyle w:val="Hyperlink"/>
                <w:color w:val="auto"/>
                <w:sz w:val="20"/>
              </w:rPr>
              <w:instrText xml:space="preserve">802.11/dcn/20/11-20-1300-05-00be-pdt-mac-mlo-multi-link-setup-usage-and-rules-of-ml-ie.docx" </w:instrText>
            </w:r>
            <w:r>
              <w:rPr>
                <w:rStyle w:val="Hyperlink"/>
                <w:color w:val="auto"/>
                <w:sz w:val="20"/>
              </w:rPr>
              <w:fldChar w:fldCharType="separate"/>
            </w:r>
            <w:r w:rsidR="004212AE" w:rsidRPr="00850822">
              <w:rPr>
                <w:rStyle w:val="Hyperlink"/>
                <w:color w:val="auto"/>
                <w:sz w:val="20"/>
              </w:rPr>
              <w:t>20/1300r5</w:t>
            </w:r>
            <w:r>
              <w:rPr>
                <w:rStyle w:val="Hyperlink"/>
                <w:color w:val="auto"/>
                <w:sz w:val="20"/>
              </w:rPr>
              <w:fldChar w:fldCharType="end"/>
            </w:r>
            <w:r w:rsidR="004212AE" w:rsidRPr="00850822">
              <w:rPr>
                <w:sz w:val="20"/>
              </w:rPr>
              <w:t>, 09/09/2020</w:t>
            </w:r>
          </w:p>
          <w:p w14:paraId="783088FA" w14:textId="21C6DB00" w:rsidR="0074701C"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"https://mentor.ieee.org/802.11/dcn/20/11-20-1300-08-00be-pdt-mac-mlo-multi-link-setup-usage-and-rules-of-ml-ie.docx" </w:instrText>
            </w:r>
            <w:r>
              <w:rPr>
                <w:rStyle w:val="Hyperlink"/>
                <w:color w:val="auto"/>
                <w:sz w:val="20"/>
              </w:rPr>
              <w:fldChar w:fldCharType="separate"/>
            </w:r>
            <w:r w:rsidR="0074701C" w:rsidRPr="00850822">
              <w:rPr>
                <w:rStyle w:val="Hyperlink"/>
                <w:color w:val="auto"/>
                <w:sz w:val="20"/>
              </w:rPr>
              <w:t>20/1300r8</w:t>
            </w:r>
            <w:r>
              <w:rPr>
                <w:rStyle w:val="Hyperlink"/>
                <w:color w:val="auto"/>
                <w:sz w:val="20"/>
              </w:rPr>
              <w:fldChar w:fldCharType="end"/>
            </w:r>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585FAA" w:rsidP="009F36D5">
            <w:pPr>
              <w:rPr>
                <w:sz w:val="20"/>
              </w:rPr>
            </w:pPr>
            <w:r>
              <w:rPr>
                <w:rStyle w:val="Hyperlink"/>
                <w:color w:val="auto"/>
                <w:sz w:val="20"/>
              </w:rPr>
              <w:fldChar w:fldCharType="begin"/>
            </w:r>
            <w:r>
              <w:rPr>
                <w:rStyle w:val="Hyperlink"/>
                <w:color w:val="auto"/>
                <w:sz w:val="20"/>
              </w:rPr>
              <w:instrText xml:space="preserve"> HYPERLINK "https://mentor.ieee.org/802.11/dcn/20/11-20-1300-08-00be-pdt-mac-mlo-multi-link-setup-usage-and-rules-of-ml-ie.docx" </w:instrText>
            </w:r>
            <w:r>
              <w:rPr>
                <w:rStyle w:val="Hyperlink"/>
                <w:color w:val="auto"/>
                <w:sz w:val="20"/>
              </w:rPr>
              <w:fldChar w:fldCharType="separate"/>
            </w:r>
            <w:r w:rsidR="009F36D5" w:rsidRPr="00850822">
              <w:rPr>
                <w:rStyle w:val="Hyperlink"/>
                <w:color w:val="auto"/>
                <w:sz w:val="20"/>
              </w:rPr>
              <w:t>20/1300r8</w:t>
            </w:r>
            <w:r>
              <w:rPr>
                <w:rStyle w:val="Hyperlink"/>
                <w:color w:val="auto"/>
                <w:sz w:val="20"/>
              </w:rPr>
              <w:fldChar w:fldCharType="end"/>
            </w:r>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Change w:id="434" w:author="Edward Au" w:date="2020-10-15T09:53:00Z">
              <w:tcPr>
                <w:tcW w:w="2212" w:type="dxa"/>
              </w:tcPr>
            </w:tcPrChange>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AD6B4E">
        <w:trPr>
          <w:trHeight w:val="271"/>
          <w:ins w:id="435" w:author="Edward Au" w:date="2020-10-14T12:00:00Z"/>
          <w:trPrChange w:id="436" w:author="Edward Au" w:date="2020-10-15T09:53:00Z">
            <w:trPr>
              <w:trHeight w:val="271"/>
            </w:trPr>
          </w:trPrChange>
        </w:trPr>
        <w:tc>
          <w:tcPr>
            <w:tcW w:w="1274" w:type="dxa"/>
            <w:tcPrChange w:id="437" w:author="Edward Au" w:date="2020-10-15T09:53:00Z">
              <w:tcPr>
                <w:tcW w:w="1274" w:type="dxa"/>
                <w:gridSpan w:val="2"/>
              </w:tcPr>
            </w:tcPrChange>
          </w:tcPr>
          <w:p w14:paraId="06390D83" w14:textId="5E06734A" w:rsidR="004E5D0D" w:rsidRPr="00FE5AC0" w:rsidRDefault="004E5D0D" w:rsidP="007F07F1">
            <w:pPr>
              <w:rPr>
                <w:ins w:id="438" w:author="Edward Au" w:date="2020-10-14T12:00:00Z"/>
                <w:color w:val="00B050"/>
                <w:sz w:val="20"/>
              </w:rPr>
            </w:pPr>
            <w:ins w:id="439" w:author="Edward Au" w:date="2020-10-14T12:00:00Z">
              <w:r>
                <w:rPr>
                  <w:color w:val="00B050"/>
                  <w:sz w:val="20"/>
                </w:rPr>
                <w:t>MAC</w:t>
              </w:r>
            </w:ins>
          </w:p>
        </w:tc>
        <w:tc>
          <w:tcPr>
            <w:tcW w:w="1968" w:type="dxa"/>
            <w:tcPrChange w:id="440" w:author="Edward Au" w:date="2020-10-15T09:53:00Z">
              <w:tcPr>
                <w:tcW w:w="1968" w:type="dxa"/>
                <w:gridSpan w:val="2"/>
              </w:tcPr>
            </w:tcPrChange>
          </w:tcPr>
          <w:p w14:paraId="55C81CE6" w14:textId="3881C2E3" w:rsidR="004E5D0D" w:rsidRPr="00FE5AC0" w:rsidRDefault="004E5D0D" w:rsidP="007F07F1">
            <w:pPr>
              <w:rPr>
                <w:ins w:id="441" w:author="Edward Au" w:date="2020-10-14T12:00:00Z"/>
                <w:color w:val="00B050"/>
                <w:sz w:val="20"/>
              </w:rPr>
            </w:pPr>
            <w:ins w:id="442" w:author="Edward Au" w:date="2020-10-14T12:00:00Z">
              <w:r>
                <w:rPr>
                  <w:color w:val="00B050"/>
                  <w:sz w:val="20"/>
                </w:rPr>
                <w:t>MLO-Discovery: Information requeat</w:t>
              </w:r>
            </w:ins>
          </w:p>
        </w:tc>
        <w:tc>
          <w:tcPr>
            <w:tcW w:w="1562" w:type="dxa"/>
            <w:shd w:val="clear" w:color="auto" w:fill="auto"/>
            <w:tcPrChange w:id="443" w:author="Edward Au" w:date="2020-10-15T09:53:00Z">
              <w:tcPr>
                <w:tcW w:w="1562" w:type="dxa"/>
                <w:shd w:val="clear" w:color="auto" w:fill="auto"/>
              </w:tcPr>
            </w:tcPrChange>
          </w:tcPr>
          <w:p w14:paraId="79099A3D" w14:textId="651E529B" w:rsidR="004E5D0D" w:rsidRPr="00FE5AC0" w:rsidRDefault="004E5D0D" w:rsidP="007F07F1">
            <w:pPr>
              <w:rPr>
                <w:ins w:id="444" w:author="Edward Au" w:date="2020-10-14T12:00:00Z"/>
                <w:color w:val="00B050"/>
                <w:sz w:val="20"/>
              </w:rPr>
            </w:pPr>
            <w:ins w:id="445" w:author="Edward Au" w:date="2020-10-14T12:00:00Z">
              <w:r>
                <w:rPr>
                  <w:color w:val="00B050"/>
                  <w:sz w:val="20"/>
                </w:rPr>
                <w:t>Namyeong Kim</w:t>
              </w:r>
            </w:ins>
          </w:p>
        </w:tc>
        <w:tc>
          <w:tcPr>
            <w:tcW w:w="2706" w:type="dxa"/>
            <w:tcPrChange w:id="446" w:author="Edward Au" w:date="2020-10-15T09:53:00Z">
              <w:tcPr>
                <w:tcW w:w="2706" w:type="dxa"/>
              </w:tcPr>
            </w:tcPrChange>
          </w:tcPr>
          <w:p w14:paraId="006F0B94" w14:textId="77777777" w:rsidR="004E5D0D" w:rsidRPr="00FE5AC0" w:rsidRDefault="004E5D0D" w:rsidP="007F07F1">
            <w:pPr>
              <w:rPr>
                <w:ins w:id="447" w:author="Edward Au" w:date="2020-10-14T12:00:00Z"/>
                <w:color w:val="00B050"/>
                <w:sz w:val="20"/>
              </w:rPr>
            </w:pPr>
          </w:p>
        </w:tc>
        <w:tc>
          <w:tcPr>
            <w:tcW w:w="1594" w:type="dxa"/>
            <w:gridSpan w:val="2"/>
            <w:tcPrChange w:id="448" w:author="Edward Au" w:date="2020-10-15T09:53:00Z">
              <w:tcPr>
                <w:tcW w:w="1594" w:type="dxa"/>
                <w:gridSpan w:val="2"/>
              </w:tcPr>
            </w:tcPrChange>
          </w:tcPr>
          <w:p w14:paraId="3F1BD228" w14:textId="77777777" w:rsidR="004E5D0D" w:rsidRPr="00E74230" w:rsidRDefault="004E5D0D" w:rsidP="007F07F1">
            <w:pPr>
              <w:rPr>
                <w:ins w:id="449" w:author="Edward Au" w:date="2020-10-14T12:00:00Z"/>
                <w:color w:val="00B050"/>
                <w:sz w:val="20"/>
              </w:rPr>
            </w:pPr>
          </w:p>
        </w:tc>
        <w:tc>
          <w:tcPr>
            <w:tcW w:w="2344" w:type="dxa"/>
            <w:tcPrChange w:id="450" w:author="Edward Au" w:date="2020-10-15T09:53:00Z">
              <w:tcPr>
                <w:tcW w:w="2344" w:type="dxa"/>
              </w:tcPr>
            </w:tcPrChange>
          </w:tcPr>
          <w:p w14:paraId="575403D6" w14:textId="77777777" w:rsidR="004E5D0D" w:rsidRDefault="004E5D0D" w:rsidP="007F07F1">
            <w:pPr>
              <w:rPr>
                <w:ins w:id="451" w:author="Edward Au" w:date="2020-10-14T12:00:00Z"/>
                <w:rStyle w:val="Hyperlink"/>
                <w:color w:val="auto"/>
                <w:sz w:val="20"/>
                <w:u w:val="none"/>
              </w:rPr>
            </w:pPr>
            <w:ins w:id="452" w:author="Edward Au" w:date="2020-10-14T12:00:00Z">
              <w:r>
                <w:rPr>
                  <w:rStyle w:val="Hyperlink"/>
                  <w:color w:val="auto"/>
                  <w:sz w:val="20"/>
                  <w:u w:val="none"/>
                </w:rPr>
                <w:t>Uploaded:</w:t>
              </w:r>
            </w:ins>
          </w:p>
          <w:p w14:paraId="7A6415B6" w14:textId="77777777" w:rsidR="004E5D0D" w:rsidRDefault="004E5D0D" w:rsidP="007F07F1">
            <w:pPr>
              <w:rPr>
                <w:ins w:id="453" w:author="Edward Au" w:date="2020-10-14T12:00:00Z"/>
                <w:rStyle w:val="Hyperlink"/>
                <w:color w:val="auto"/>
                <w:sz w:val="20"/>
                <w:u w:val="none"/>
              </w:rPr>
            </w:pPr>
          </w:p>
          <w:p w14:paraId="6CA1D855" w14:textId="77777777" w:rsidR="004E5D0D" w:rsidRDefault="004E5D0D" w:rsidP="007F07F1">
            <w:pPr>
              <w:rPr>
                <w:ins w:id="454" w:author="Edward Au" w:date="2020-10-14T12:00:00Z"/>
                <w:rStyle w:val="Hyperlink"/>
                <w:color w:val="auto"/>
                <w:sz w:val="20"/>
                <w:u w:val="none"/>
              </w:rPr>
            </w:pPr>
            <w:ins w:id="455" w:author="Edward Au" w:date="2020-10-14T12:00:00Z">
              <w:r>
                <w:rPr>
                  <w:rStyle w:val="Hyperlink"/>
                  <w:color w:val="auto"/>
                  <w:sz w:val="20"/>
                  <w:u w:val="none"/>
                </w:rPr>
                <w:t>Presented:</w:t>
              </w:r>
            </w:ins>
          </w:p>
          <w:p w14:paraId="31E8DC12" w14:textId="77777777" w:rsidR="004E5D0D" w:rsidRDefault="004E5D0D" w:rsidP="007F07F1">
            <w:pPr>
              <w:rPr>
                <w:ins w:id="456" w:author="Edward Au" w:date="2020-10-14T12:00:00Z"/>
                <w:rStyle w:val="Hyperlink"/>
                <w:color w:val="auto"/>
                <w:sz w:val="20"/>
                <w:u w:val="none"/>
              </w:rPr>
            </w:pPr>
          </w:p>
          <w:p w14:paraId="4D4F7169" w14:textId="77777777" w:rsidR="004E5D0D" w:rsidRDefault="004E5D0D" w:rsidP="007F07F1">
            <w:pPr>
              <w:rPr>
                <w:ins w:id="457" w:author="Edward Au" w:date="2020-10-14T12:00:00Z"/>
                <w:rStyle w:val="Hyperlink"/>
                <w:color w:val="auto"/>
                <w:sz w:val="20"/>
                <w:u w:val="none"/>
              </w:rPr>
            </w:pPr>
            <w:ins w:id="458" w:author="Edward Au" w:date="2020-10-14T12:00:00Z">
              <w:r>
                <w:rPr>
                  <w:rStyle w:val="Hyperlink"/>
                  <w:color w:val="auto"/>
                  <w:sz w:val="20"/>
                  <w:u w:val="none"/>
                </w:rPr>
                <w:t>Straw Polled:</w:t>
              </w:r>
            </w:ins>
          </w:p>
          <w:p w14:paraId="295A1483" w14:textId="77777777" w:rsidR="004E5D0D" w:rsidRPr="00850822" w:rsidRDefault="004E5D0D" w:rsidP="007F07F1">
            <w:pPr>
              <w:rPr>
                <w:ins w:id="459" w:author="Edward Au" w:date="2020-10-14T12:00:00Z"/>
                <w:rStyle w:val="Hyperlink"/>
                <w:color w:val="auto"/>
                <w:sz w:val="20"/>
                <w:u w:val="none"/>
              </w:rPr>
            </w:pPr>
          </w:p>
        </w:tc>
        <w:tc>
          <w:tcPr>
            <w:tcW w:w="2212" w:type="dxa"/>
            <w:tcPrChange w:id="460" w:author="Edward Au" w:date="2020-10-15T09:53:00Z">
              <w:tcPr>
                <w:tcW w:w="2212" w:type="dxa"/>
              </w:tcPr>
            </w:tcPrChange>
          </w:tcPr>
          <w:p w14:paraId="7FD1AB92" w14:textId="5AE43633" w:rsidR="004E5D0D" w:rsidRPr="00E74230" w:rsidRDefault="004E5D0D" w:rsidP="007F07F1">
            <w:pPr>
              <w:rPr>
                <w:ins w:id="461" w:author="Edward Au" w:date="2020-10-14T12:00:00Z"/>
                <w:color w:val="00B050"/>
                <w:sz w:val="20"/>
              </w:rPr>
            </w:pPr>
            <w:ins w:id="462" w:author="Edward Au" w:date="2020-10-14T12:01:00Z">
              <w:r>
                <w:rPr>
                  <w:color w:val="00B050"/>
                  <w:sz w:val="20"/>
                </w:rPr>
                <w:t>Motion 131, #SP190</w:t>
              </w:r>
            </w:ins>
          </w:p>
        </w:tc>
      </w:tr>
      <w:tr w:rsidR="00E7555D" w14:paraId="6A6E7413" w14:textId="77777777" w:rsidTr="00AD6B4E">
        <w:trPr>
          <w:trHeight w:val="271"/>
          <w:trPrChange w:id="463" w:author="Edward Au" w:date="2020-10-15T09:53:00Z">
            <w:trPr>
              <w:trHeight w:val="271"/>
            </w:trPr>
          </w:trPrChange>
        </w:trPr>
        <w:tc>
          <w:tcPr>
            <w:tcW w:w="1274" w:type="dxa"/>
            <w:tcPrChange w:id="464" w:author="Edward Au" w:date="2020-10-15T09:53:00Z">
              <w:tcPr>
                <w:tcW w:w="1274" w:type="dxa"/>
                <w:gridSpan w:val="2"/>
              </w:tcPr>
            </w:tcPrChange>
          </w:tcPr>
          <w:p w14:paraId="0A8FB932" w14:textId="7BBE9EEF" w:rsidR="00E7555D" w:rsidRPr="00FE5AC0" w:rsidRDefault="00E7555D" w:rsidP="007F07F1">
            <w:pPr>
              <w:rPr>
                <w:color w:val="00B050"/>
                <w:sz w:val="20"/>
              </w:rPr>
            </w:pPr>
            <w:r w:rsidRPr="00FE5AC0">
              <w:rPr>
                <w:color w:val="00B050"/>
                <w:sz w:val="20"/>
              </w:rPr>
              <w:t>MAC</w:t>
            </w:r>
          </w:p>
        </w:tc>
        <w:tc>
          <w:tcPr>
            <w:tcW w:w="1968" w:type="dxa"/>
            <w:tcPrChange w:id="465" w:author="Edward Au" w:date="2020-10-15T09:53:00Z">
              <w:tcPr>
                <w:tcW w:w="1968" w:type="dxa"/>
                <w:gridSpan w:val="2"/>
              </w:tcPr>
            </w:tcPrChange>
          </w:tcPr>
          <w:p w14:paraId="46C05807" w14:textId="51719AE9" w:rsidR="00E7555D" w:rsidRPr="00FE5AC0" w:rsidRDefault="00E7555D" w:rsidP="007F07F1">
            <w:pPr>
              <w:rPr>
                <w:color w:val="00B050"/>
                <w:sz w:val="20"/>
              </w:rPr>
            </w:pPr>
            <w:r w:rsidRPr="00FE5AC0">
              <w:rPr>
                <w:color w:val="00B050"/>
                <w:sz w:val="20"/>
              </w:rPr>
              <w:t xml:space="preserve">MLO-TID mapping/Link Management: Default </w:t>
            </w:r>
            <w:r w:rsidRPr="00FE5AC0">
              <w:rPr>
                <w:color w:val="00B050"/>
                <w:sz w:val="20"/>
              </w:rPr>
              <w:lastRenderedPageBreak/>
              <w:t>Mode and Enablement</w:t>
            </w:r>
          </w:p>
        </w:tc>
        <w:tc>
          <w:tcPr>
            <w:tcW w:w="1562" w:type="dxa"/>
            <w:shd w:val="clear" w:color="auto" w:fill="auto"/>
            <w:tcPrChange w:id="466" w:author="Edward Au" w:date="2020-10-15T09:53:00Z">
              <w:tcPr>
                <w:tcW w:w="1562" w:type="dxa"/>
                <w:shd w:val="clear" w:color="auto" w:fill="auto"/>
              </w:tcPr>
            </w:tcPrChange>
          </w:tcPr>
          <w:p w14:paraId="7A848960" w14:textId="4D307D62" w:rsidR="00E7555D" w:rsidRPr="00FE5AC0" w:rsidRDefault="00E7555D" w:rsidP="007F07F1">
            <w:pPr>
              <w:rPr>
                <w:color w:val="00B050"/>
                <w:sz w:val="20"/>
              </w:rPr>
            </w:pPr>
            <w:r w:rsidRPr="00FE5AC0">
              <w:rPr>
                <w:color w:val="00B050"/>
                <w:sz w:val="20"/>
              </w:rPr>
              <w:lastRenderedPageBreak/>
              <w:t>Laurent Cariou</w:t>
            </w:r>
          </w:p>
          <w:p w14:paraId="5BFDEC78" w14:textId="0FC79AFD" w:rsidR="00E7555D" w:rsidRPr="00FE5AC0" w:rsidRDefault="00E7555D" w:rsidP="007F07F1">
            <w:pPr>
              <w:rPr>
                <w:color w:val="00B050"/>
                <w:sz w:val="20"/>
              </w:rPr>
            </w:pPr>
          </w:p>
        </w:tc>
        <w:tc>
          <w:tcPr>
            <w:tcW w:w="2706" w:type="dxa"/>
            <w:tcPrChange w:id="467" w:author="Edward Au" w:date="2020-10-15T09:53:00Z">
              <w:tcPr>
                <w:tcW w:w="2706" w:type="dxa"/>
              </w:tcPr>
            </w:tcPrChange>
          </w:tcPr>
          <w:p w14:paraId="050CE6B8" w14:textId="0F2A363A" w:rsidR="00E7555D" w:rsidRPr="00FE5AC0" w:rsidRDefault="00E7555D" w:rsidP="007F07F1">
            <w:pPr>
              <w:rPr>
                <w:color w:val="00B050"/>
                <w:sz w:val="20"/>
              </w:rPr>
            </w:pPr>
            <w:r w:rsidRPr="00FE5AC0">
              <w:rPr>
                <w:color w:val="00B050"/>
                <w:sz w:val="20"/>
              </w:rPr>
              <w:t xml:space="preserve">Yongho Seok, Matthew Fischer, Young Hoon Kwon, </w:t>
            </w:r>
            <w:r w:rsidRPr="00FE5AC0">
              <w:rPr>
                <w:color w:val="00B050"/>
                <w:sz w:val="20"/>
              </w:rPr>
              <w:lastRenderedPageBreak/>
              <w:t>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Change w:id="468" w:author="Edward Au" w:date="2020-10-15T09:53:00Z">
              <w:tcPr>
                <w:tcW w:w="1594" w:type="dxa"/>
                <w:gridSpan w:val="2"/>
              </w:tcPr>
            </w:tcPrChange>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344" w:type="dxa"/>
            <w:tcPrChange w:id="469" w:author="Edward Au" w:date="2020-10-15T09:53:00Z">
              <w:tcPr>
                <w:tcW w:w="2344" w:type="dxa"/>
              </w:tcPr>
            </w:tcPrChange>
          </w:tcPr>
          <w:p w14:paraId="42306256" w14:textId="77777777" w:rsidR="00EC5343" w:rsidRPr="00850822" w:rsidRDefault="00EC5343" w:rsidP="007F07F1">
            <w:pPr>
              <w:rPr>
                <w:rStyle w:val="Hyperlink"/>
                <w:color w:val="auto"/>
                <w:sz w:val="20"/>
                <w:u w:val="none"/>
              </w:rPr>
            </w:pPr>
            <w:r w:rsidRPr="00850822">
              <w:rPr>
                <w:rStyle w:val="Hyperlink"/>
                <w:color w:val="auto"/>
                <w:sz w:val="20"/>
                <w:u w:val="none"/>
              </w:rPr>
              <w:t>Uploaded:</w:t>
            </w:r>
          </w:p>
          <w:p w14:paraId="6197E1DA" w14:textId="4F9A0BD6" w:rsidR="00E7555D"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"https://mentor.ieee.org/802.11/dcn/20/11-20-1256-00-00be-pdt-mac-mlo-tid-mapping-link-management-default-mode-and-enablement.docx" </w:instrText>
            </w:r>
            <w:r>
              <w:rPr>
                <w:rStyle w:val="Hyperlink"/>
                <w:color w:val="auto"/>
                <w:sz w:val="20"/>
              </w:rPr>
              <w:fldChar w:fldCharType="separate"/>
            </w:r>
            <w:r w:rsidR="004137CF" w:rsidRPr="00850822">
              <w:rPr>
                <w:rStyle w:val="Hyperlink"/>
                <w:color w:val="auto"/>
                <w:sz w:val="20"/>
              </w:rPr>
              <w:t>20/1256r0</w:t>
            </w:r>
            <w:r>
              <w:rPr>
                <w:rStyle w:val="Hyperlink"/>
                <w:color w:val="auto"/>
                <w:sz w:val="20"/>
              </w:rPr>
              <w:fldChar w:fldCharType="end"/>
            </w:r>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"https://mentor.ieee.org/802.11/dcn/20/11-20-1256-01-00be-pdt-mac-mlo-tid-mapping-link-management-default-mode-and-enablement.docx" </w:instrText>
            </w:r>
            <w:r>
              <w:rPr>
                <w:rStyle w:val="Hyperlink"/>
                <w:color w:val="auto"/>
                <w:sz w:val="20"/>
              </w:rPr>
              <w:fldChar w:fldCharType="separate"/>
            </w:r>
            <w:r w:rsidR="008E5CB2" w:rsidRPr="00850822">
              <w:rPr>
                <w:rStyle w:val="Hyperlink"/>
                <w:color w:val="auto"/>
                <w:sz w:val="20"/>
              </w:rPr>
              <w:t>20/1256r1</w:t>
            </w:r>
            <w:r>
              <w:rPr>
                <w:rStyle w:val="Hyperlink"/>
                <w:color w:val="auto"/>
                <w:sz w:val="20"/>
              </w:rPr>
              <w:fldChar w:fldCharType="end"/>
            </w:r>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585FAA" w:rsidP="00EC5343">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"https://mentor.ieee.org/802.11/dcn/20/11-20-1256-02-</w:instrText>
            </w:r>
            <w:r>
              <w:rPr>
                <w:rStyle w:val="Hyperlink"/>
                <w:color w:val="auto"/>
                <w:sz w:val="20"/>
              </w:rPr>
              <w:instrText xml:space="preserve">00be-pdt-mac-mlo-tid-mapping-link-management-default-mode-and-enablement.docx" </w:instrText>
            </w:r>
            <w:r>
              <w:rPr>
                <w:rStyle w:val="Hyperlink"/>
                <w:color w:val="auto"/>
                <w:sz w:val="20"/>
              </w:rPr>
              <w:fldChar w:fldCharType="separate"/>
            </w:r>
            <w:r w:rsidR="003F7BDC" w:rsidRPr="00850822">
              <w:rPr>
                <w:rStyle w:val="Hyperlink"/>
                <w:color w:val="auto"/>
                <w:sz w:val="20"/>
              </w:rPr>
              <w:t>20/1256r2</w:t>
            </w:r>
            <w:r>
              <w:rPr>
                <w:rStyle w:val="Hyperlink"/>
                <w:color w:val="auto"/>
                <w:sz w:val="20"/>
              </w:rPr>
              <w:fldChar w:fldCharType="end"/>
            </w:r>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Pr="00850822" w:rsidRDefault="00585FAA" w:rsidP="00EC5343">
            <w:pPr>
              <w:rPr>
                <w:sz w:val="20"/>
              </w:rPr>
            </w:pPr>
            <w:r>
              <w:rPr>
                <w:rStyle w:val="Hyperlink"/>
                <w:color w:val="auto"/>
                <w:sz w:val="20"/>
              </w:rPr>
              <w:fldChar w:fldCharType="begin"/>
            </w:r>
            <w:r>
              <w:rPr>
                <w:rStyle w:val="Hyperlink"/>
                <w:color w:val="auto"/>
                <w:sz w:val="20"/>
              </w:rPr>
              <w:instrText xml:space="preserve"> HYPERLINK "https://mentor.ieee.org/802.11/dcn/20/11-20-1256-03-00be-pdt-mac-mlo-tid-mapping-link-management-default-mode-and-enablement.docx" </w:instrText>
            </w:r>
            <w:r>
              <w:rPr>
                <w:rStyle w:val="Hyperlink"/>
                <w:color w:val="auto"/>
                <w:sz w:val="20"/>
              </w:rPr>
              <w:fldChar w:fldCharType="separate"/>
            </w:r>
            <w:r w:rsidR="00457A27" w:rsidRPr="00850822">
              <w:rPr>
                <w:rStyle w:val="Hyperlink"/>
                <w:color w:val="auto"/>
                <w:sz w:val="20"/>
              </w:rPr>
              <w:t>20/1256r3</w:t>
            </w:r>
            <w:r>
              <w:rPr>
                <w:rStyle w:val="Hyperlink"/>
                <w:color w:val="auto"/>
                <w:sz w:val="20"/>
              </w:rPr>
              <w:fldChar w:fldCharType="end"/>
            </w:r>
            <w:r w:rsidR="00457A27" w:rsidRPr="00850822">
              <w:rPr>
                <w:sz w:val="20"/>
              </w:rPr>
              <w:t>. 08/31/2020</w:t>
            </w:r>
          </w:p>
          <w:p w14:paraId="78912757" w14:textId="77777777" w:rsidR="00EC5343" w:rsidRPr="00850822" w:rsidRDefault="00EC5343" w:rsidP="00EC5343">
            <w:pPr>
              <w:rPr>
                <w:sz w:val="20"/>
              </w:rPr>
            </w:pPr>
          </w:p>
          <w:p w14:paraId="739F35EE" w14:textId="77777777" w:rsidR="00EC5343" w:rsidRPr="00850822" w:rsidRDefault="00EC5343" w:rsidP="00EC5343">
            <w:pPr>
              <w:rPr>
                <w:sz w:val="20"/>
              </w:rPr>
            </w:pPr>
            <w:r w:rsidRPr="00850822">
              <w:rPr>
                <w:sz w:val="20"/>
              </w:rPr>
              <w:t>Presented:</w:t>
            </w:r>
          </w:p>
          <w:p w14:paraId="3DE4D915" w14:textId="587D7E3D" w:rsidR="00EC5343" w:rsidRPr="00850822" w:rsidRDefault="00585FAA" w:rsidP="00EC5343">
            <w:pPr>
              <w:rPr>
                <w:sz w:val="20"/>
              </w:rPr>
            </w:pPr>
            <w:r>
              <w:rPr>
                <w:rStyle w:val="Hyperlink"/>
                <w:color w:val="auto"/>
                <w:sz w:val="20"/>
              </w:rPr>
              <w:fldChar w:fldCharType="begin"/>
            </w:r>
            <w:r>
              <w:rPr>
                <w:rStyle w:val="Hyperlink"/>
                <w:color w:val="auto"/>
                <w:sz w:val="20"/>
              </w:rPr>
              <w:instrText xml:space="preserve"> HYPERLINK "https://mentor.ieee.org/802.11/dcn/20/11-20-1256-00-00be-pdt-mac-mlo-tid-mapping-link-management-default-mode-and-enablement.docx" </w:instrText>
            </w:r>
            <w:r>
              <w:rPr>
                <w:rStyle w:val="Hyperlink"/>
                <w:color w:val="auto"/>
                <w:sz w:val="20"/>
              </w:rPr>
              <w:fldChar w:fldCharType="separate"/>
            </w:r>
            <w:r w:rsidR="00A00E6E" w:rsidRPr="00850822">
              <w:rPr>
                <w:rStyle w:val="Hyperlink"/>
                <w:color w:val="auto"/>
                <w:sz w:val="20"/>
              </w:rPr>
              <w:t>20/1256r0</w:t>
            </w:r>
            <w:r>
              <w:rPr>
                <w:rStyle w:val="Hyperlink"/>
                <w:color w:val="auto"/>
                <w:sz w:val="20"/>
              </w:rPr>
              <w:fldChar w:fldCharType="end"/>
            </w:r>
            <w:r w:rsidR="00A00E6E" w:rsidRPr="00850822">
              <w:rPr>
                <w:sz w:val="20"/>
              </w:rPr>
              <w:t>, 08/2</w:t>
            </w:r>
            <w:r w:rsidR="00782713" w:rsidRPr="00850822">
              <w:rPr>
                <w:sz w:val="20"/>
              </w:rPr>
              <w:t>6</w:t>
            </w:r>
            <w:r w:rsidR="00A00E6E" w:rsidRPr="00850822">
              <w:rPr>
                <w:sz w:val="20"/>
              </w:rPr>
              <w:t>/2020</w:t>
            </w:r>
          </w:p>
          <w:p w14:paraId="413ACFB1" w14:textId="77777777" w:rsidR="00646438" w:rsidRPr="00850822" w:rsidRDefault="00585FAA" w:rsidP="00646438">
            <w:pPr>
              <w:rPr>
                <w:sz w:val="20"/>
              </w:rPr>
            </w:pPr>
            <w:r>
              <w:rPr>
                <w:rStyle w:val="Hyperlink"/>
                <w:color w:val="auto"/>
                <w:sz w:val="20"/>
              </w:rPr>
              <w:fldChar w:fldCharType="begin"/>
            </w:r>
            <w:r>
              <w:rPr>
                <w:rStyle w:val="Hyperlink"/>
                <w:color w:val="auto"/>
                <w:sz w:val="20"/>
              </w:rPr>
              <w:instrText xml:space="preserve"> HYPERLINK "https://mentor.ieee.org/802.11/dcn/20/11-20-1256</w:instrText>
            </w:r>
            <w:r>
              <w:rPr>
                <w:rStyle w:val="Hyperlink"/>
                <w:color w:val="auto"/>
                <w:sz w:val="20"/>
              </w:rPr>
              <w:instrText xml:space="preserve">-03-00be-pdt-mac-mlo-tid-mapping-link-management-default-mode-and-enablement.docx" </w:instrText>
            </w:r>
            <w:r>
              <w:rPr>
                <w:rStyle w:val="Hyperlink"/>
                <w:color w:val="auto"/>
                <w:sz w:val="20"/>
              </w:rPr>
              <w:fldChar w:fldCharType="separate"/>
            </w:r>
            <w:r w:rsidR="00646438" w:rsidRPr="00850822">
              <w:rPr>
                <w:rStyle w:val="Hyperlink"/>
                <w:color w:val="auto"/>
                <w:sz w:val="20"/>
              </w:rPr>
              <w:t>20/1256r3</w:t>
            </w:r>
            <w:r>
              <w:rPr>
                <w:rStyle w:val="Hyperlink"/>
                <w:color w:val="auto"/>
                <w:sz w:val="20"/>
              </w:rPr>
              <w:fldChar w:fldCharType="end"/>
            </w:r>
            <w:r w:rsidR="00646438" w:rsidRPr="00850822">
              <w:rPr>
                <w:sz w:val="20"/>
              </w:rPr>
              <w:t>. 08/31/2020</w:t>
            </w:r>
          </w:p>
          <w:p w14:paraId="5E2ED839" w14:textId="77777777" w:rsidR="00A00E6E" w:rsidRPr="00850822" w:rsidRDefault="00A00E6E" w:rsidP="00EC5343">
            <w:pPr>
              <w:rPr>
                <w:sz w:val="20"/>
              </w:rPr>
            </w:pPr>
          </w:p>
          <w:p w14:paraId="0F68CA95" w14:textId="77777777" w:rsidR="00EC5343" w:rsidRPr="00850822" w:rsidRDefault="00EC5343" w:rsidP="00EC5343">
            <w:pPr>
              <w:rPr>
                <w:sz w:val="20"/>
              </w:rPr>
            </w:pPr>
            <w:r w:rsidRPr="00850822">
              <w:rPr>
                <w:sz w:val="20"/>
              </w:rPr>
              <w:t>Straw Polled:</w:t>
            </w:r>
          </w:p>
          <w:p w14:paraId="083E885B" w14:textId="77777777" w:rsidR="00646438" w:rsidRPr="00850822" w:rsidRDefault="00585FAA" w:rsidP="00646438">
            <w:pPr>
              <w:rPr>
                <w:sz w:val="20"/>
              </w:rPr>
            </w:pPr>
            <w:r>
              <w:rPr>
                <w:rStyle w:val="Hyperlink"/>
                <w:color w:val="auto"/>
                <w:sz w:val="20"/>
              </w:rPr>
              <w:fldChar w:fldCharType="begin"/>
            </w:r>
            <w:r>
              <w:rPr>
                <w:rStyle w:val="Hyperlink"/>
                <w:color w:val="auto"/>
                <w:sz w:val="20"/>
              </w:rPr>
              <w:instrText xml:space="preserve"> HYPERLINK "https://mentor.ieee.org/802.11/dcn/20/11-20-1256-03-00be-pdt-mac-mlo-tid-mapping-link-management-default-mode-and-enablement.docx" </w:instrText>
            </w:r>
            <w:r>
              <w:rPr>
                <w:rStyle w:val="Hyperlink"/>
                <w:color w:val="auto"/>
                <w:sz w:val="20"/>
              </w:rPr>
              <w:fldChar w:fldCharType="separate"/>
            </w:r>
            <w:r w:rsidR="00646438" w:rsidRPr="00850822">
              <w:rPr>
                <w:rStyle w:val="Hyperlink"/>
                <w:color w:val="auto"/>
                <w:sz w:val="20"/>
              </w:rPr>
              <w:t>20/1256r3</w:t>
            </w:r>
            <w:r>
              <w:rPr>
                <w:rStyle w:val="Hyperlink"/>
                <w:color w:val="auto"/>
                <w:sz w:val="20"/>
              </w:rPr>
              <w:fldChar w:fldCharType="end"/>
            </w:r>
            <w:r w:rsidR="00646438" w:rsidRPr="00850822">
              <w:rPr>
                <w:sz w:val="20"/>
              </w:rPr>
              <w:t>. 08/31/2020</w:t>
            </w:r>
          </w:p>
          <w:p w14:paraId="235D7DBF" w14:textId="045E4076" w:rsidR="00646438" w:rsidRPr="00850822" w:rsidRDefault="00646438" w:rsidP="00EC5343">
            <w:pPr>
              <w:rPr>
                <w:sz w:val="20"/>
              </w:rPr>
            </w:pPr>
            <w:r w:rsidRPr="00850822">
              <w:rPr>
                <w:sz w:val="20"/>
                <w:highlight w:val="green"/>
              </w:rPr>
              <w:t>(SP result:  Approved with unanimous consent)</w:t>
            </w:r>
          </w:p>
        </w:tc>
        <w:tc>
          <w:tcPr>
            <w:tcW w:w="2212" w:type="dxa"/>
            <w:tcPrChange w:id="470" w:author="Edward Au" w:date="2020-10-15T09:53:00Z">
              <w:tcPr>
                <w:tcW w:w="2212" w:type="dxa"/>
              </w:tcPr>
            </w:tcPrChange>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lastRenderedPageBreak/>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AD6B4E">
        <w:trPr>
          <w:trHeight w:val="257"/>
          <w:trPrChange w:id="471" w:author="Edward Au" w:date="2020-10-15T09:53:00Z">
            <w:trPr>
              <w:trHeight w:val="257"/>
            </w:trPr>
          </w:trPrChange>
        </w:trPr>
        <w:tc>
          <w:tcPr>
            <w:tcW w:w="1274" w:type="dxa"/>
            <w:tcPrChange w:id="472" w:author="Edward Au" w:date="2020-10-15T09:53:00Z">
              <w:tcPr>
                <w:tcW w:w="1274" w:type="dxa"/>
                <w:gridSpan w:val="2"/>
              </w:tcPr>
            </w:tcPrChange>
          </w:tcPr>
          <w:p w14:paraId="2DEF22CA" w14:textId="77777777" w:rsidR="00E7555D" w:rsidRDefault="00E7555D" w:rsidP="007F07F1">
            <w:pPr>
              <w:rPr>
                <w:color w:val="00B050"/>
                <w:sz w:val="20"/>
              </w:rPr>
            </w:pPr>
            <w:r w:rsidRPr="008B55BE">
              <w:rPr>
                <w:color w:val="00B050"/>
                <w:sz w:val="20"/>
              </w:rPr>
              <w:lastRenderedPageBreak/>
              <w:t>MAC</w:t>
            </w:r>
          </w:p>
          <w:p w14:paraId="533F3AA3" w14:textId="6FA78D45" w:rsidR="00665903" w:rsidRPr="008B55BE" w:rsidRDefault="00665903" w:rsidP="007F07F1">
            <w:pPr>
              <w:rPr>
                <w:color w:val="00B050"/>
                <w:sz w:val="20"/>
              </w:rPr>
            </w:pPr>
          </w:p>
        </w:tc>
        <w:tc>
          <w:tcPr>
            <w:tcW w:w="1968" w:type="dxa"/>
            <w:tcPrChange w:id="473" w:author="Edward Au" w:date="2020-10-15T09:53:00Z">
              <w:tcPr>
                <w:tcW w:w="1968" w:type="dxa"/>
                <w:gridSpan w:val="2"/>
              </w:tcPr>
            </w:tcPrChange>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Change w:id="474" w:author="Edward Au" w:date="2020-10-15T09:53:00Z">
              <w:tcPr>
                <w:tcW w:w="1562" w:type="dxa"/>
                <w:shd w:val="clear" w:color="auto" w:fill="auto"/>
              </w:tcPr>
            </w:tcPrChange>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Change w:id="475" w:author="Edward Au" w:date="2020-10-15T09:53:00Z">
              <w:tcPr>
                <w:tcW w:w="2706" w:type="dxa"/>
              </w:tcPr>
            </w:tcPrChange>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Change w:id="476" w:author="Edward Au" w:date="2020-10-15T09:53:00Z">
              <w:tcPr>
                <w:tcW w:w="1594" w:type="dxa"/>
                <w:gridSpan w:val="2"/>
              </w:tcPr>
            </w:tcPrChange>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Change w:id="477" w:author="Edward Au" w:date="2020-10-15T09:53:00Z">
              <w:tcPr>
                <w:tcW w:w="2344" w:type="dxa"/>
              </w:tcPr>
            </w:tcPrChange>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Change w:id="478" w:author="Edward Au" w:date="2020-10-15T09:53:00Z">
              <w:tcPr>
                <w:tcW w:w="2212" w:type="dxa"/>
              </w:tcPr>
            </w:tcPrChange>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AD6B4E">
        <w:trPr>
          <w:trHeight w:val="257"/>
          <w:trPrChange w:id="479" w:author="Edward Au" w:date="2020-10-15T09:53:00Z">
            <w:trPr>
              <w:trHeight w:val="257"/>
            </w:trPr>
          </w:trPrChange>
        </w:trPr>
        <w:tc>
          <w:tcPr>
            <w:tcW w:w="1274" w:type="dxa"/>
            <w:tcPrChange w:id="480" w:author="Edward Au" w:date="2020-10-15T09:53:00Z">
              <w:tcPr>
                <w:tcW w:w="1274" w:type="dxa"/>
                <w:gridSpan w:val="2"/>
              </w:tcPr>
            </w:tcPrChange>
          </w:tcPr>
          <w:p w14:paraId="3F6C14B9" w14:textId="65AF2ABD" w:rsidR="00F52A54" w:rsidRPr="002731CB" w:rsidRDefault="00F52A54" w:rsidP="007F07F1">
            <w:pPr>
              <w:rPr>
                <w:color w:val="00B050"/>
                <w:sz w:val="20"/>
              </w:rPr>
            </w:pPr>
            <w:r w:rsidRPr="002731CB">
              <w:rPr>
                <w:color w:val="00B050"/>
                <w:sz w:val="20"/>
              </w:rPr>
              <w:t>MAC</w:t>
            </w:r>
          </w:p>
        </w:tc>
        <w:tc>
          <w:tcPr>
            <w:tcW w:w="1968" w:type="dxa"/>
            <w:tcPrChange w:id="481" w:author="Edward Au" w:date="2020-10-15T09:53:00Z">
              <w:tcPr>
                <w:tcW w:w="1968" w:type="dxa"/>
                <w:gridSpan w:val="2"/>
              </w:tcPr>
            </w:tcPrChange>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Change w:id="482" w:author="Edward Au" w:date="2020-10-15T09:53:00Z">
              <w:tcPr>
                <w:tcW w:w="1562" w:type="dxa"/>
                <w:shd w:val="clear" w:color="auto" w:fill="auto"/>
              </w:tcPr>
            </w:tcPrChange>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Change w:id="483" w:author="Edward Au" w:date="2020-10-15T09:53:00Z">
              <w:tcPr>
                <w:tcW w:w="2706" w:type="dxa"/>
              </w:tcPr>
            </w:tcPrChange>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Change w:id="484" w:author="Edward Au" w:date="2020-10-15T09:53:00Z">
              <w:tcPr>
                <w:tcW w:w="1594" w:type="dxa"/>
                <w:gridSpan w:val="2"/>
              </w:tcPr>
            </w:tcPrChange>
          </w:tcPr>
          <w:p w14:paraId="7E0EF5C3" w14:textId="7669A1D2" w:rsidR="00F52A54" w:rsidRPr="002731CB" w:rsidRDefault="00B2022E" w:rsidP="007F07F1">
            <w:pPr>
              <w:rPr>
                <w:color w:val="00B050"/>
                <w:sz w:val="20"/>
              </w:rPr>
            </w:pPr>
            <w:r w:rsidRPr="002731CB">
              <w:rPr>
                <w:color w:val="00B050"/>
                <w:sz w:val="20"/>
              </w:rPr>
              <w:t>R1</w:t>
            </w:r>
          </w:p>
        </w:tc>
        <w:tc>
          <w:tcPr>
            <w:tcW w:w="2344" w:type="dxa"/>
            <w:tcPrChange w:id="485" w:author="Edward Au" w:date="2020-10-15T09:53:00Z">
              <w:tcPr>
                <w:tcW w:w="2344" w:type="dxa"/>
              </w:tcPr>
            </w:tcPrChange>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585FAA" w:rsidP="007F07F1">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"https://mentor.ieee.org/802.11/dcn/20/11-20-1431-00-00be-proposed-draft-specification-for-individual-addressed-data-delivery-without-ba-negotiation.docx" </w:instrText>
            </w:r>
            <w:r>
              <w:rPr>
                <w:rStyle w:val="Hyperlink"/>
                <w:color w:val="auto"/>
                <w:sz w:val="20"/>
              </w:rPr>
              <w:fldChar w:fldCharType="separate"/>
            </w:r>
            <w:r w:rsidR="0078162A" w:rsidRPr="00850822">
              <w:rPr>
                <w:rStyle w:val="Hyperlink"/>
                <w:color w:val="auto"/>
                <w:sz w:val="20"/>
              </w:rPr>
              <w:t>20/1431r0</w:t>
            </w:r>
            <w:r>
              <w:rPr>
                <w:rStyle w:val="Hyperlink"/>
                <w:color w:val="auto"/>
                <w:sz w:val="20"/>
              </w:rPr>
              <w:fldChar w:fldCharType="end"/>
            </w:r>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585FAA" w:rsidP="007F07F1">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"https://mentor.ieee.org/802.11/dcn/20/11-20-1431-01-0</w:instrText>
            </w:r>
            <w:r>
              <w:rPr>
                <w:rStyle w:val="Hyperlink"/>
                <w:color w:val="auto"/>
                <w:sz w:val="20"/>
              </w:rPr>
              <w:instrText xml:space="preserve">0be-proposed-draft-specification-for-individual-addressed-data-delivery-without-ba-negotiation.docx" </w:instrText>
            </w:r>
            <w:r>
              <w:rPr>
                <w:rStyle w:val="Hyperlink"/>
                <w:color w:val="auto"/>
                <w:sz w:val="20"/>
              </w:rPr>
              <w:fldChar w:fldCharType="separate"/>
            </w:r>
            <w:r w:rsidR="00A33D94" w:rsidRPr="00D05A58">
              <w:rPr>
                <w:rStyle w:val="Hyperlink"/>
                <w:color w:val="auto"/>
                <w:sz w:val="20"/>
              </w:rPr>
              <w:t>20/1431r1</w:t>
            </w:r>
            <w:r>
              <w:rPr>
                <w:rStyle w:val="Hyperlink"/>
                <w:color w:val="auto"/>
                <w:sz w:val="20"/>
              </w:rPr>
              <w:fldChar w:fldCharType="end"/>
            </w:r>
            <w:r w:rsidR="00A33D94" w:rsidRPr="00D05A58">
              <w:rPr>
                <w:rStyle w:val="Hyperlink"/>
                <w:color w:val="auto"/>
                <w:sz w:val="20"/>
                <w:u w:val="none"/>
              </w:rPr>
              <w:t>, 09/23/2020</w:t>
            </w:r>
          </w:p>
          <w:p w14:paraId="39B38467" w14:textId="11E8F445" w:rsidR="00320BCF" w:rsidRPr="00314346" w:rsidRDefault="00585FAA" w:rsidP="007F07F1">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"https://mentor.ieee.org/802.11/dcn/20/11-20-1431-02-00be-proposed-draft-specification-for-individual-addressed-data-delivery-without-ba-negotiation.docx" </w:instrText>
            </w:r>
            <w:r>
              <w:rPr>
                <w:rStyle w:val="Hyperlink"/>
                <w:color w:val="auto"/>
                <w:sz w:val="20"/>
              </w:rPr>
              <w:fldChar w:fldCharType="separate"/>
            </w:r>
            <w:r w:rsidR="00320BCF" w:rsidRPr="00D05A58">
              <w:rPr>
                <w:rStyle w:val="Hyperlink"/>
                <w:color w:val="auto"/>
                <w:sz w:val="20"/>
              </w:rPr>
              <w:t>20/1431r2</w:t>
            </w:r>
            <w:r>
              <w:rPr>
                <w:rStyle w:val="Hyperlink"/>
                <w:color w:val="auto"/>
                <w:sz w:val="20"/>
              </w:rPr>
              <w:fldChar w:fldCharType="end"/>
            </w:r>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585FAA" w:rsidP="007F07F1">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"https://mentor.ieee.org/802.11/dcn/20/11-20-1431-03-0</w:instrText>
            </w:r>
            <w:r>
              <w:rPr>
                <w:rStyle w:val="Hyperlink"/>
                <w:color w:val="auto"/>
                <w:sz w:val="20"/>
              </w:rPr>
              <w:instrText xml:space="preserve">0be-proposed-draft-specification-for-individual-addressed-data-delivery-without-ba-negotiation.docx" </w:instrText>
            </w:r>
            <w:r>
              <w:rPr>
                <w:rStyle w:val="Hyperlink"/>
                <w:color w:val="auto"/>
                <w:sz w:val="20"/>
              </w:rPr>
              <w:fldChar w:fldCharType="separate"/>
            </w:r>
            <w:r w:rsidR="003E2961" w:rsidRPr="00314346">
              <w:rPr>
                <w:rStyle w:val="Hyperlink"/>
                <w:color w:val="auto"/>
                <w:sz w:val="20"/>
              </w:rPr>
              <w:t>20/1431r3</w:t>
            </w:r>
            <w:r>
              <w:rPr>
                <w:rStyle w:val="Hyperlink"/>
                <w:color w:val="auto"/>
                <w:sz w:val="20"/>
              </w:rPr>
              <w:fldChar w:fldCharType="end"/>
            </w:r>
            <w:r w:rsidR="003E2961" w:rsidRPr="00314346">
              <w:rPr>
                <w:rStyle w:val="Hyperlink"/>
                <w:color w:val="auto"/>
                <w:sz w:val="20"/>
                <w:u w:val="none"/>
              </w:rPr>
              <w:t>, 09/24/2020</w:t>
            </w:r>
          </w:p>
          <w:p w14:paraId="486E8E2D" w14:textId="2FF92131" w:rsidR="00DD67F4" w:rsidRPr="00314346" w:rsidRDefault="00585FAA" w:rsidP="007F07F1">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"https://mentor.ieee.org/802.11/dcn/20/11-20-1431-04-00be-proposed-draft-specification-for-individual-addressed-data-de</w:instrText>
            </w:r>
            <w:r>
              <w:rPr>
                <w:rStyle w:val="Hyperlink"/>
                <w:color w:val="auto"/>
                <w:sz w:val="20"/>
              </w:rPr>
              <w:instrText xml:space="preserve">livery-without-ba-negotiation.docx" </w:instrText>
            </w:r>
            <w:r>
              <w:rPr>
                <w:rStyle w:val="Hyperlink"/>
                <w:color w:val="auto"/>
                <w:sz w:val="20"/>
              </w:rPr>
              <w:fldChar w:fldCharType="separate"/>
            </w:r>
            <w:r w:rsidR="00DD67F4" w:rsidRPr="00314346">
              <w:rPr>
                <w:rStyle w:val="Hyperlink"/>
                <w:color w:val="auto"/>
                <w:sz w:val="20"/>
              </w:rPr>
              <w:t>20/1431r4</w:t>
            </w:r>
            <w:r>
              <w:rPr>
                <w:rStyle w:val="Hyperlink"/>
                <w:color w:val="auto"/>
                <w:sz w:val="20"/>
              </w:rPr>
              <w:fldChar w:fldCharType="end"/>
            </w:r>
            <w:r w:rsidR="00DD67F4" w:rsidRPr="00314346">
              <w:rPr>
                <w:rStyle w:val="Hyperlink"/>
                <w:color w:val="auto"/>
                <w:sz w:val="20"/>
                <w:u w:val="none"/>
              </w:rPr>
              <w:t>, 09/28/2020</w:t>
            </w:r>
          </w:p>
          <w:p w14:paraId="08D23DDE" w14:textId="3A625EBD" w:rsidR="007B7638" w:rsidRPr="00314346" w:rsidRDefault="00585FAA" w:rsidP="007F07F1">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"https://mentor.ieee.org/802.11/dcn/20/11-20-1431-05-00be-proposed-draft-specification-for-individual-addressed-data-delivery-without-ba-negotiation.docx" </w:instrText>
            </w:r>
            <w:r>
              <w:rPr>
                <w:rStyle w:val="Hyperlink"/>
                <w:color w:val="auto"/>
                <w:sz w:val="20"/>
              </w:rPr>
              <w:fldChar w:fldCharType="separate"/>
            </w:r>
            <w:r w:rsidR="007B7638" w:rsidRPr="00314346">
              <w:rPr>
                <w:rStyle w:val="Hyperlink"/>
                <w:color w:val="auto"/>
                <w:sz w:val="20"/>
              </w:rPr>
              <w:t>20/1431r5</w:t>
            </w:r>
            <w:r>
              <w:rPr>
                <w:rStyle w:val="Hyperlink"/>
                <w:color w:val="auto"/>
                <w:sz w:val="20"/>
              </w:rPr>
              <w:fldChar w:fldCharType="end"/>
            </w:r>
            <w:r w:rsidR="007B7638" w:rsidRPr="00314346">
              <w:rPr>
                <w:rStyle w:val="Hyperlink"/>
                <w:color w:val="auto"/>
                <w:sz w:val="20"/>
                <w:u w:val="none"/>
              </w:rPr>
              <w:t>, 09/28/2020</w:t>
            </w:r>
          </w:p>
          <w:p w14:paraId="79F7D6C3" w14:textId="6D00206F" w:rsidR="009464CF" w:rsidRPr="00314346" w:rsidRDefault="00585FAA" w:rsidP="007F07F1">
            <w:pPr>
              <w:rPr>
                <w:rStyle w:val="Hyperlink"/>
                <w:color w:val="auto"/>
                <w:sz w:val="20"/>
                <w:u w:val="none"/>
              </w:rPr>
            </w:pPr>
            <w:r>
              <w:rPr>
                <w:rStyle w:val="Hyperlink"/>
                <w:color w:val="auto"/>
                <w:sz w:val="20"/>
              </w:rPr>
              <w:fldChar w:fldCharType="begin"/>
            </w:r>
            <w:r>
              <w:rPr>
                <w:rStyle w:val="Hyperlink"/>
                <w:color w:val="auto"/>
                <w:sz w:val="20"/>
              </w:rPr>
              <w:instrText xml:space="preserve"> HYP</w:instrText>
            </w:r>
            <w:r>
              <w:rPr>
                <w:rStyle w:val="Hyperlink"/>
                <w:color w:val="auto"/>
                <w:sz w:val="20"/>
              </w:rPr>
              <w:instrText xml:space="preserve">ERLINK "https://mentor.ieee.org/802.11/dcn/20/11-20-1431-06-00be-proposed-draft-specification-for-individual-addressed-data-delivery-without-ba-negotiation.docx" </w:instrText>
            </w:r>
            <w:r>
              <w:rPr>
                <w:rStyle w:val="Hyperlink"/>
                <w:color w:val="auto"/>
                <w:sz w:val="20"/>
              </w:rPr>
              <w:fldChar w:fldCharType="separate"/>
            </w:r>
            <w:r w:rsidR="009464CF" w:rsidRPr="00314346">
              <w:rPr>
                <w:rStyle w:val="Hyperlink"/>
                <w:color w:val="auto"/>
                <w:sz w:val="20"/>
              </w:rPr>
              <w:t>20/1431r6</w:t>
            </w:r>
            <w:r>
              <w:rPr>
                <w:rStyle w:val="Hyperlink"/>
                <w:color w:val="auto"/>
                <w:sz w:val="20"/>
              </w:rPr>
              <w:fldChar w:fldCharType="end"/>
            </w:r>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585FAA" w:rsidP="00C6663F">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"https://mentor.ieee.org/802.11/dcn/20/11-20-1431-01-00be-proposed-draft-specification-for-individual-addressed-data-delivery-without-ba-negotiation.docx" </w:instrText>
            </w:r>
            <w:r>
              <w:rPr>
                <w:rStyle w:val="Hyperlink"/>
                <w:color w:val="auto"/>
                <w:sz w:val="20"/>
              </w:rPr>
              <w:fldChar w:fldCharType="separate"/>
            </w:r>
            <w:r w:rsidR="00C6663F" w:rsidRPr="00314346">
              <w:rPr>
                <w:rStyle w:val="Hyperlink"/>
                <w:color w:val="auto"/>
                <w:sz w:val="20"/>
              </w:rPr>
              <w:t>20/1431r1</w:t>
            </w:r>
            <w:r>
              <w:rPr>
                <w:rStyle w:val="Hyperlink"/>
                <w:color w:val="auto"/>
                <w:sz w:val="20"/>
              </w:rPr>
              <w:fldChar w:fldCharType="end"/>
            </w:r>
            <w:r w:rsidR="00C6663F" w:rsidRPr="00314346">
              <w:rPr>
                <w:rStyle w:val="Hyperlink"/>
                <w:color w:val="auto"/>
                <w:sz w:val="20"/>
                <w:u w:val="none"/>
              </w:rPr>
              <w:t>, 09/23/2020</w:t>
            </w:r>
          </w:p>
          <w:p w14:paraId="5AA48B66" w14:textId="77777777" w:rsidR="008B73EA" w:rsidRPr="00314346" w:rsidRDefault="00585FAA" w:rsidP="008B73EA">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"https://mentor.ieee.org/802.11/dcn/20/11-20-1431-05-0</w:instrText>
            </w:r>
            <w:r>
              <w:rPr>
                <w:rStyle w:val="Hyperlink"/>
                <w:color w:val="auto"/>
                <w:sz w:val="20"/>
              </w:rPr>
              <w:instrText xml:space="preserve">0be-proposed-draft-specification-for-individual-addressed-data-delivery-without-ba-negotiation.docx" </w:instrText>
            </w:r>
            <w:r>
              <w:rPr>
                <w:rStyle w:val="Hyperlink"/>
                <w:color w:val="auto"/>
                <w:sz w:val="20"/>
              </w:rPr>
              <w:fldChar w:fldCharType="separate"/>
            </w:r>
            <w:r w:rsidR="008B73EA" w:rsidRPr="00314346">
              <w:rPr>
                <w:rStyle w:val="Hyperlink"/>
                <w:color w:val="auto"/>
                <w:sz w:val="20"/>
              </w:rPr>
              <w:t>20/1431r5</w:t>
            </w:r>
            <w:r>
              <w:rPr>
                <w:rStyle w:val="Hyperlink"/>
                <w:color w:val="auto"/>
                <w:sz w:val="20"/>
              </w:rPr>
              <w:fldChar w:fldCharType="end"/>
            </w:r>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585FAA" w:rsidP="009464CF">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"https://mentor.ieee.org/802.11/dcn/20/11-20-1431-06-00be-proposed-draft-specification-for-individual-ad</w:instrText>
            </w:r>
            <w:r>
              <w:rPr>
                <w:rStyle w:val="Hyperlink"/>
                <w:color w:val="auto"/>
                <w:sz w:val="20"/>
              </w:rPr>
              <w:instrText xml:space="preserve">dressed-data-delivery-without-ba-negotiation.docx" </w:instrText>
            </w:r>
            <w:r>
              <w:rPr>
                <w:rStyle w:val="Hyperlink"/>
                <w:color w:val="auto"/>
                <w:sz w:val="20"/>
              </w:rPr>
              <w:fldChar w:fldCharType="separate"/>
            </w:r>
            <w:r w:rsidR="009464CF" w:rsidRPr="00314346">
              <w:rPr>
                <w:rStyle w:val="Hyperlink"/>
                <w:color w:val="auto"/>
                <w:sz w:val="20"/>
              </w:rPr>
              <w:t>20/1431r6</w:t>
            </w:r>
            <w:r>
              <w:rPr>
                <w:rStyle w:val="Hyperlink"/>
                <w:color w:val="auto"/>
                <w:sz w:val="20"/>
              </w:rPr>
              <w:fldChar w:fldCharType="end"/>
            </w:r>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lastRenderedPageBreak/>
              <w:t>(SP result:  A</w:t>
            </w:r>
            <w:r w:rsidRPr="00850822">
              <w:rPr>
                <w:sz w:val="20"/>
                <w:highlight w:val="green"/>
              </w:rPr>
              <w:t>pproved with unanimous consent)</w:t>
            </w:r>
          </w:p>
        </w:tc>
        <w:tc>
          <w:tcPr>
            <w:tcW w:w="2212" w:type="dxa"/>
            <w:tcPrChange w:id="486" w:author="Edward Au" w:date="2020-10-15T09:53:00Z">
              <w:tcPr>
                <w:tcW w:w="2212" w:type="dxa"/>
              </w:tcPr>
            </w:tcPrChange>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AD6B4E">
        <w:trPr>
          <w:trHeight w:val="257"/>
          <w:trPrChange w:id="487" w:author="Edward Au" w:date="2020-10-15T09:53:00Z">
            <w:trPr>
              <w:trHeight w:val="257"/>
            </w:trPr>
          </w:trPrChange>
        </w:trPr>
        <w:tc>
          <w:tcPr>
            <w:tcW w:w="1274" w:type="dxa"/>
            <w:tcPrChange w:id="488" w:author="Edward Au" w:date="2020-10-15T09:53:00Z">
              <w:tcPr>
                <w:tcW w:w="1274" w:type="dxa"/>
                <w:gridSpan w:val="2"/>
              </w:tcPr>
            </w:tcPrChange>
          </w:tcPr>
          <w:p w14:paraId="2A67F025" w14:textId="0F8FF346" w:rsidR="00E7555D" w:rsidRPr="00FE5AC0" w:rsidRDefault="00E7555D" w:rsidP="007F07F1">
            <w:pPr>
              <w:rPr>
                <w:color w:val="00B050"/>
                <w:sz w:val="20"/>
              </w:rPr>
            </w:pPr>
            <w:r w:rsidRPr="00FE5AC0">
              <w:rPr>
                <w:color w:val="00B050"/>
                <w:sz w:val="20"/>
              </w:rPr>
              <w:t>MAC</w:t>
            </w:r>
          </w:p>
        </w:tc>
        <w:tc>
          <w:tcPr>
            <w:tcW w:w="1968" w:type="dxa"/>
            <w:tcPrChange w:id="489" w:author="Edward Au" w:date="2020-10-15T09:53:00Z">
              <w:tcPr>
                <w:tcW w:w="1968" w:type="dxa"/>
                <w:gridSpan w:val="2"/>
              </w:tcPr>
            </w:tcPrChange>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Change w:id="490" w:author="Edward Au" w:date="2020-10-15T09:53:00Z">
              <w:tcPr>
                <w:tcW w:w="1562" w:type="dxa"/>
                <w:shd w:val="clear" w:color="auto" w:fill="auto"/>
              </w:tcPr>
            </w:tcPrChange>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Change w:id="491" w:author="Edward Au" w:date="2020-10-15T09:53:00Z">
              <w:tcPr>
                <w:tcW w:w="2706" w:type="dxa"/>
              </w:tcPr>
            </w:tcPrChange>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Change w:id="492" w:author="Edward Au" w:date="2020-10-15T09:53:00Z">
              <w:tcPr>
                <w:tcW w:w="1594" w:type="dxa"/>
                <w:gridSpan w:val="2"/>
              </w:tcPr>
            </w:tcPrChange>
          </w:tcPr>
          <w:p w14:paraId="543E43E7" w14:textId="6BAA562F" w:rsidR="00E7555D" w:rsidRPr="00E74230" w:rsidRDefault="00E7555D" w:rsidP="007F07F1">
            <w:pPr>
              <w:rPr>
                <w:color w:val="00B050"/>
                <w:sz w:val="20"/>
              </w:rPr>
            </w:pPr>
            <w:r w:rsidRPr="00E74230">
              <w:rPr>
                <w:color w:val="00B050"/>
                <w:sz w:val="20"/>
              </w:rPr>
              <w:t>R1</w:t>
            </w:r>
          </w:p>
        </w:tc>
        <w:tc>
          <w:tcPr>
            <w:tcW w:w="2344" w:type="dxa"/>
            <w:tcPrChange w:id="493" w:author="Edward Au" w:date="2020-10-15T09:53:00Z">
              <w:tcPr>
                <w:tcW w:w="2344" w:type="dxa"/>
              </w:tcPr>
            </w:tcPrChange>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"https://mentor.ieee.org/802.11/dcn/20/11-20-1275-00</w:instrText>
            </w:r>
            <w:r>
              <w:rPr>
                <w:rStyle w:val="Hyperlink"/>
                <w:color w:val="auto"/>
                <w:sz w:val="20"/>
              </w:rPr>
              <w:instrText xml:space="preserve">-00be-mac-pdt-mlo-ba-procedure.docx" </w:instrText>
            </w:r>
            <w:r>
              <w:rPr>
                <w:rStyle w:val="Hyperlink"/>
                <w:color w:val="auto"/>
                <w:sz w:val="20"/>
              </w:rPr>
              <w:fldChar w:fldCharType="separate"/>
            </w:r>
            <w:r w:rsidR="00B43A13" w:rsidRPr="00850822">
              <w:rPr>
                <w:rStyle w:val="Hyperlink"/>
                <w:color w:val="auto"/>
                <w:sz w:val="20"/>
              </w:rPr>
              <w:t>20/1275r0</w:t>
            </w:r>
            <w:r>
              <w:rPr>
                <w:rStyle w:val="Hyperlink"/>
                <w:color w:val="auto"/>
                <w:sz w:val="20"/>
              </w:rPr>
              <w:fldChar w:fldCharType="end"/>
            </w:r>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"https://mentor.ieee.org/802.11/dcn/20/11-20-1275-01-00be-mac-pdt-mlo-ba-procedure.docx" </w:instrText>
            </w:r>
            <w:r>
              <w:rPr>
                <w:rStyle w:val="Hyperlink"/>
                <w:color w:val="auto"/>
                <w:sz w:val="20"/>
              </w:rPr>
              <w:fldChar w:fldCharType="separate"/>
            </w:r>
            <w:r w:rsidR="00587DB0" w:rsidRPr="00850822">
              <w:rPr>
                <w:rStyle w:val="Hyperlink"/>
                <w:color w:val="auto"/>
                <w:sz w:val="20"/>
              </w:rPr>
              <w:t>20/1275r1</w:t>
            </w:r>
            <w:r>
              <w:rPr>
                <w:rStyle w:val="Hyperlink"/>
                <w:color w:val="auto"/>
                <w:sz w:val="20"/>
              </w:rPr>
              <w:fldChar w:fldCharType="end"/>
            </w:r>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"https://mentor.ieee.org/802.11/dcn/20/11-20-1275-02-00be-</w:instrText>
            </w:r>
            <w:r>
              <w:rPr>
                <w:rStyle w:val="Hyperlink"/>
                <w:color w:val="auto"/>
                <w:sz w:val="20"/>
              </w:rPr>
              <w:instrText xml:space="preserve">mac-pdt-mlo-ba-procedure.docx" </w:instrText>
            </w:r>
            <w:r>
              <w:rPr>
                <w:rStyle w:val="Hyperlink"/>
                <w:color w:val="auto"/>
                <w:sz w:val="20"/>
              </w:rPr>
              <w:fldChar w:fldCharType="separate"/>
            </w:r>
            <w:r w:rsidR="009030FB" w:rsidRPr="00850822">
              <w:rPr>
                <w:rStyle w:val="Hyperlink"/>
                <w:color w:val="auto"/>
                <w:sz w:val="20"/>
              </w:rPr>
              <w:t>20/1275r2</w:t>
            </w:r>
            <w:r>
              <w:rPr>
                <w:rStyle w:val="Hyperlink"/>
                <w:color w:val="auto"/>
                <w:sz w:val="20"/>
              </w:rPr>
              <w:fldChar w:fldCharType="end"/>
            </w:r>
            <w:r w:rsidR="009030FB" w:rsidRPr="00850822">
              <w:rPr>
                <w:sz w:val="20"/>
              </w:rPr>
              <w:t>, 08/31/2020</w:t>
            </w:r>
          </w:p>
          <w:p w14:paraId="3A068383" w14:textId="598D177F" w:rsidR="00E57CFE"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"https://mentor.ieee.org/802.11/dcn/20/11-20-1275-03-00be-mac-pdt-mlo-ba-procedure.docx" </w:instrText>
            </w:r>
            <w:r>
              <w:rPr>
                <w:rStyle w:val="Hyperlink"/>
                <w:color w:val="auto"/>
                <w:sz w:val="20"/>
              </w:rPr>
              <w:fldChar w:fldCharType="separate"/>
            </w:r>
            <w:r w:rsidR="00E57CFE" w:rsidRPr="00850822">
              <w:rPr>
                <w:rStyle w:val="Hyperlink"/>
                <w:color w:val="auto"/>
                <w:sz w:val="20"/>
              </w:rPr>
              <w:t>20/1275r3</w:t>
            </w:r>
            <w:r>
              <w:rPr>
                <w:rStyle w:val="Hyperlink"/>
                <w:color w:val="auto"/>
                <w:sz w:val="20"/>
              </w:rPr>
              <w:fldChar w:fldCharType="end"/>
            </w:r>
            <w:r w:rsidR="00E57CFE" w:rsidRPr="00850822">
              <w:rPr>
                <w:sz w:val="20"/>
              </w:rPr>
              <w:t>, 09/01/2020</w:t>
            </w:r>
          </w:p>
          <w:p w14:paraId="24371C8A" w14:textId="15217627" w:rsidR="002F3ADC" w:rsidRPr="00850822" w:rsidRDefault="00585FAA" w:rsidP="002F3ADC">
            <w:pPr>
              <w:rPr>
                <w:sz w:val="20"/>
              </w:rPr>
            </w:pPr>
            <w:r>
              <w:rPr>
                <w:rStyle w:val="Hyperlink"/>
                <w:color w:val="auto"/>
                <w:sz w:val="20"/>
              </w:rPr>
              <w:fldChar w:fldCharType="begin"/>
            </w:r>
            <w:r>
              <w:rPr>
                <w:rStyle w:val="Hyperlink"/>
                <w:color w:val="auto"/>
                <w:sz w:val="20"/>
              </w:rPr>
              <w:instrText xml:space="preserve"> HYPERLINK "https://mentor.ieee.org/802.11/dcn/20/11-20-1275-04-00be-mac-pdt-mlo-ba-procedure.docx" </w:instrText>
            </w:r>
            <w:r>
              <w:rPr>
                <w:rStyle w:val="Hyperlink"/>
                <w:color w:val="auto"/>
                <w:sz w:val="20"/>
              </w:rPr>
              <w:fldChar w:fldCharType="separate"/>
            </w:r>
            <w:r w:rsidR="00F80356" w:rsidRPr="00850822">
              <w:rPr>
                <w:rStyle w:val="Hyperlink"/>
                <w:color w:val="auto"/>
                <w:sz w:val="20"/>
              </w:rPr>
              <w:t>20/1275r4</w:t>
            </w:r>
            <w:r>
              <w:rPr>
                <w:rStyle w:val="Hyperlink"/>
                <w:color w:val="auto"/>
                <w:sz w:val="20"/>
              </w:rPr>
              <w:fldChar w:fldCharType="end"/>
            </w:r>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585FAA" w:rsidP="00A77996">
            <w:pPr>
              <w:rPr>
                <w:sz w:val="20"/>
              </w:rPr>
            </w:pPr>
            <w:r>
              <w:rPr>
                <w:rStyle w:val="Hyperlink"/>
                <w:color w:val="auto"/>
                <w:sz w:val="20"/>
              </w:rPr>
              <w:fldChar w:fldCharType="begin"/>
            </w:r>
            <w:r>
              <w:rPr>
                <w:rStyle w:val="Hyperlink"/>
                <w:color w:val="auto"/>
                <w:sz w:val="20"/>
              </w:rPr>
              <w:instrText xml:space="preserve"> HYPERLINK "https://mentor.ieee.org/802.11/dcn/20/11-20-1275-01-00be-mac-pdt-mlo-ba-procedure.docx" </w:instrText>
            </w:r>
            <w:r>
              <w:rPr>
                <w:rStyle w:val="Hyperlink"/>
                <w:color w:val="auto"/>
                <w:sz w:val="20"/>
              </w:rPr>
              <w:fldChar w:fldCharType="separate"/>
            </w:r>
            <w:r w:rsidR="00A77996" w:rsidRPr="00850822">
              <w:rPr>
                <w:rStyle w:val="Hyperlink"/>
                <w:color w:val="auto"/>
                <w:sz w:val="20"/>
              </w:rPr>
              <w:t>20/1275r1</w:t>
            </w:r>
            <w:r>
              <w:rPr>
                <w:rStyle w:val="Hyperlink"/>
                <w:color w:val="auto"/>
                <w:sz w:val="20"/>
              </w:rPr>
              <w:fldChar w:fldCharType="end"/>
            </w:r>
            <w:r w:rsidR="00A77996" w:rsidRPr="00850822">
              <w:rPr>
                <w:sz w:val="20"/>
              </w:rPr>
              <w:t>, 08/27/2020</w:t>
            </w:r>
          </w:p>
          <w:p w14:paraId="134BAAB6" w14:textId="2FE31224" w:rsidR="00D623D2" w:rsidRPr="00850822" w:rsidRDefault="00585FAA" w:rsidP="00A77996">
            <w:pPr>
              <w:rPr>
                <w:sz w:val="20"/>
              </w:rPr>
            </w:pPr>
            <w:r>
              <w:rPr>
                <w:rStyle w:val="Hyperlink"/>
                <w:color w:val="auto"/>
                <w:sz w:val="20"/>
              </w:rPr>
              <w:fldChar w:fldCharType="begin"/>
            </w:r>
            <w:r>
              <w:rPr>
                <w:rStyle w:val="Hyperlink"/>
                <w:color w:val="auto"/>
                <w:sz w:val="20"/>
              </w:rPr>
              <w:instrText xml:space="preserve"> HYPERLINK "https://mentor.ieee.org/802.11/dcn/20/11-20-1275-04-00be-mac-pdt-mlo-ba-procedure.docx" </w:instrText>
            </w:r>
            <w:r>
              <w:rPr>
                <w:rStyle w:val="Hyperlink"/>
                <w:color w:val="auto"/>
                <w:sz w:val="20"/>
              </w:rPr>
              <w:fldChar w:fldCharType="separate"/>
            </w:r>
            <w:r w:rsidR="00D623D2" w:rsidRPr="00850822">
              <w:rPr>
                <w:rStyle w:val="Hyperlink"/>
                <w:color w:val="auto"/>
                <w:sz w:val="20"/>
              </w:rPr>
              <w:t>20/1275r4</w:t>
            </w:r>
            <w:r>
              <w:rPr>
                <w:rStyle w:val="Hyperlink"/>
                <w:color w:val="auto"/>
                <w:sz w:val="20"/>
              </w:rPr>
              <w:fldChar w:fldCharType="end"/>
            </w:r>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585FAA" w:rsidP="00803D36">
            <w:pPr>
              <w:rPr>
                <w:sz w:val="20"/>
              </w:rPr>
            </w:pPr>
            <w:r>
              <w:rPr>
                <w:rStyle w:val="Hyperlink"/>
                <w:color w:val="auto"/>
                <w:sz w:val="20"/>
              </w:rPr>
              <w:fldChar w:fldCharType="begin"/>
            </w:r>
            <w:r>
              <w:rPr>
                <w:rStyle w:val="Hyperlink"/>
                <w:color w:val="auto"/>
                <w:sz w:val="20"/>
              </w:rPr>
              <w:instrText xml:space="preserve"> HYPERLINK "https://mentor.ieee.org/802.11/dcn/20/11-20-1275-04-00be-mac-pdt-mlo-ba-procedure.docx" </w:instrText>
            </w:r>
            <w:r>
              <w:rPr>
                <w:rStyle w:val="Hyperlink"/>
                <w:color w:val="auto"/>
                <w:sz w:val="20"/>
              </w:rPr>
              <w:fldChar w:fldCharType="separate"/>
            </w:r>
            <w:r w:rsidR="00803D36" w:rsidRPr="00850822">
              <w:rPr>
                <w:rStyle w:val="Hyperlink"/>
                <w:color w:val="auto"/>
                <w:sz w:val="20"/>
              </w:rPr>
              <w:t>20/1275r4</w:t>
            </w:r>
            <w:r>
              <w:rPr>
                <w:rStyle w:val="Hyperlink"/>
                <w:color w:val="auto"/>
                <w:sz w:val="20"/>
              </w:rPr>
              <w:fldChar w:fldCharType="end"/>
            </w:r>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Change w:id="494" w:author="Edward Au" w:date="2020-10-15T09:53:00Z">
              <w:tcPr>
                <w:tcW w:w="2212" w:type="dxa"/>
              </w:tcPr>
            </w:tcPrChange>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AD6B4E">
        <w:trPr>
          <w:trHeight w:val="257"/>
          <w:trPrChange w:id="495" w:author="Edward Au" w:date="2020-10-15T09:53:00Z">
            <w:trPr>
              <w:trHeight w:val="257"/>
            </w:trPr>
          </w:trPrChange>
        </w:trPr>
        <w:tc>
          <w:tcPr>
            <w:tcW w:w="1274" w:type="dxa"/>
            <w:tcPrChange w:id="496" w:author="Edward Au" w:date="2020-10-15T09:53:00Z">
              <w:tcPr>
                <w:tcW w:w="1274" w:type="dxa"/>
                <w:gridSpan w:val="2"/>
              </w:tcPr>
            </w:tcPrChange>
          </w:tcPr>
          <w:p w14:paraId="03485B8C" w14:textId="15AE1B30" w:rsidR="00E7555D" w:rsidRPr="00FE5AC0" w:rsidRDefault="00E7555D" w:rsidP="007F07F1">
            <w:pPr>
              <w:rPr>
                <w:color w:val="00B050"/>
                <w:sz w:val="20"/>
              </w:rPr>
            </w:pPr>
            <w:r w:rsidRPr="00FE5AC0">
              <w:rPr>
                <w:color w:val="00B050"/>
                <w:sz w:val="20"/>
              </w:rPr>
              <w:t>MAC</w:t>
            </w:r>
          </w:p>
        </w:tc>
        <w:tc>
          <w:tcPr>
            <w:tcW w:w="1968" w:type="dxa"/>
            <w:tcPrChange w:id="497" w:author="Edward Au" w:date="2020-10-15T09:53:00Z">
              <w:tcPr>
                <w:tcW w:w="1968" w:type="dxa"/>
                <w:gridSpan w:val="2"/>
              </w:tcPr>
            </w:tcPrChange>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Change w:id="498" w:author="Edward Au" w:date="2020-10-15T09:53:00Z">
              <w:tcPr>
                <w:tcW w:w="1562" w:type="dxa"/>
                <w:shd w:val="clear" w:color="auto" w:fill="auto"/>
              </w:tcPr>
            </w:tcPrChange>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Change w:id="499" w:author="Edward Au" w:date="2020-10-15T09:53:00Z">
              <w:tcPr>
                <w:tcW w:w="2706" w:type="dxa"/>
              </w:tcPr>
            </w:tcPrChange>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Change w:id="500" w:author="Edward Au" w:date="2020-10-15T09:53:00Z">
              <w:tcPr>
                <w:tcW w:w="1594" w:type="dxa"/>
                <w:gridSpan w:val="2"/>
              </w:tcPr>
            </w:tcPrChange>
          </w:tcPr>
          <w:p w14:paraId="68C07F73" w14:textId="00B943BC" w:rsidR="00E7555D" w:rsidRPr="00E74230" w:rsidRDefault="00E7555D" w:rsidP="007F07F1">
            <w:pPr>
              <w:rPr>
                <w:color w:val="00B050"/>
                <w:sz w:val="20"/>
              </w:rPr>
            </w:pPr>
            <w:r w:rsidRPr="00E74230">
              <w:rPr>
                <w:color w:val="00B050"/>
                <w:sz w:val="20"/>
              </w:rPr>
              <w:t>R1</w:t>
            </w:r>
          </w:p>
        </w:tc>
        <w:tc>
          <w:tcPr>
            <w:tcW w:w="2344" w:type="dxa"/>
            <w:tcPrChange w:id="501" w:author="Edward Au" w:date="2020-10-15T09:53:00Z">
              <w:tcPr>
                <w:tcW w:w="2344" w:type="dxa"/>
              </w:tcPr>
            </w:tcPrChange>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585FAA" w:rsidP="00254B3B">
            <w:pPr>
              <w:rPr>
                <w:sz w:val="20"/>
              </w:rPr>
            </w:pPr>
            <w:r>
              <w:rPr>
                <w:rStyle w:val="Hyperlink"/>
                <w:color w:val="auto"/>
                <w:sz w:val="20"/>
              </w:rPr>
              <w:fldChar w:fldCharType="begin"/>
            </w:r>
            <w:r>
              <w:rPr>
                <w:rStyle w:val="Hyperlink"/>
                <w:color w:val="auto"/>
                <w:sz w:val="20"/>
              </w:rPr>
              <w:instrText xml:space="preserve"> HYPERLINK "https://mentor.ieee.org/802.11/dcn/20/11-20-1336-00-00be-11be-spec-text-for-mlo-ba-share-and-extension-of-sn-space.docx" </w:instrText>
            </w:r>
            <w:r>
              <w:rPr>
                <w:rStyle w:val="Hyperlink"/>
                <w:color w:val="auto"/>
                <w:sz w:val="20"/>
              </w:rPr>
              <w:fldChar w:fldCharType="separate"/>
            </w:r>
            <w:r w:rsidR="00A14572" w:rsidRPr="00850822">
              <w:rPr>
                <w:rStyle w:val="Hyperlink"/>
                <w:color w:val="auto"/>
                <w:sz w:val="20"/>
              </w:rPr>
              <w:t>20/1336r0</w:t>
            </w:r>
            <w:r>
              <w:rPr>
                <w:rStyle w:val="Hyperlink"/>
                <w:color w:val="auto"/>
                <w:sz w:val="20"/>
              </w:rPr>
              <w:fldChar w:fldCharType="end"/>
            </w:r>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585FAA" w:rsidP="00254B3B">
            <w:pPr>
              <w:rPr>
                <w:sz w:val="20"/>
              </w:rPr>
            </w:pPr>
            <w:r>
              <w:rPr>
                <w:rStyle w:val="Hyperlink"/>
                <w:color w:val="auto"/>
                <w:sz w:val="20"/>
              </w:rPr>
              <w:fldChar w:fldCharType="begin"/>
            </w:r>
            <w:r>
              <w:rPr>
                <w:rStyle w:val="Hyperlink"/>
                <w:color w:val="auto"/>
                <w:sz w:val="20"/>
              </w:rPr>
              <w:instrText xml:space="preserve"> HYPERLINK "https://mentor.ieee.org/802.11/dcn/20/11-20-1336-01-00be-11b</w:instrText>
            </w:r>
            <w:r>
              <w:rPr>
                <w:rStyle w:val="Hyperlink"/>
                <w:color w:val="auto"/>
                <w:sz w:val="20"/>
              </w:rPr>
              <w:instrText xml:space="preserve">e-spec-text-for-mlo-ba-share-and-extension-of-sn-space.docx" </w:instrText>
            </w:r>
            <w:r>
              <w:rPr>
                <w:rStyle w:val="Hyperlink"/>
                <w:color w:val="auto"/>
                <w:sz w:val="20"/>
              </w:rPr>
              <w:fldChar w:fldCharType="separate"/>
            </w:r>
            <w:r w:rsidR="00FB6C61" w:rsidRPr="00850822">
              <w:rPr>
                <w:rStyle w:val="Hyperlink"/>
                <w:color w:val="auto"/>
                <w:sz w:val="20"/>
              </w:rPr>
              <w:t>20/1336r1</w:t>
            </w:r>
            <w:r>
              <w:rPr>
                <w:rStyle w:val="Hyperlink"/>
                <w:color w:val="auto"/>
                <w:sz w:val="20"/>
              </w:rPr>
              <w:fldChar w:fldCharType="end"/>
            </w:r>
            <w:r w:rsidR="00FB6C61" w:rsidRPr="00850822">
              <w:rPr>
                <w:sz w:val="20"/>
              </w:rPr>
              <w:t>, 09/09/2020</w:t>
            </w:r>
          </w:p>
          <w:p w14:paraId="4E84EA96" w14:textId="789D64C4" w:rsidR="00C547E0" w:rsidRPr="00850822" w:rsidRDefault="00585FAA" w:rsidP="00254B3B">
            <w:pPr>
              <w:rPr>
                <w:sz w:val="20"/>
              </w:rPr>
            </w:pPr>
            <w:r>
              <w:rPr>
                <w:rStyle w:val="Hyperlink"/>
                <w:color w:val="auto"/>
                <w:sz w:val="20"/>
              </w:rPr>
              <w:fldChar w:fldCharType="begin"/>
            </w:r>
            <w:r>
              <w:rPr>
                <w:rStyle w:val="Hyperlink"/>
                <w:color w:val="auto"/>
                <w:sz w:val="20"/>
              </w:rPr>
              <w:instrText xml:space="preserve"> HYPERLINK "https://mentor.ieee.org/802.11/dcn/20/11-20-1336-02-00be-11be-spec-text-for-mlo-ba-share-and-extension-of-sn-space.docx" </w:instrText>
            </w:r>
            <w:r>
              <w:rPr>
                <w:rStyle w:val="Hyperlink"/>
                <w:color w:val="auto"/>
                <w:sz w:val="20"/>
              </w:rPr>
              <w:fldChar w:fldCharType="separate"/>
            </w:r>
            <w:r w:rsidR="00C547E0" w:rsidRPr="00850822">
              <w:rPr>
                <w:rStyle w:val="Hyperlink"/>
                <w:color w:val="auto"/>
                <w:sz w:val="20"/>
              </w:rPr>
              <w:t>20/1336r2</w:t>
            </w:r>
            <w:r>
              <w:rPr>
                <w:rStyle w:val="Hyperlink"/>
                <w:color w:val="auto"/>
                <w:sz w:val="20"/>
              </w:rPr>
              <w:fldChar w:fldCharType="end"/>
            </w:r>
            <w:r w:rsidR="00C547E0" w:rsidRPr="00850822">
              <w:rPr>
                <w:sz w:val="20"/>
              </w:rPr>
              <w:t>, 09/10/2020</w:t>
            </w:r>
          </w:p>
          <w:p w14:paraId="0C0CBF55" w14:textId="75C3F7AD" w:rsidR="005103B0" w:rsidRPr="00850822" w:rsidRDefault="00585FAA" w:rsidP="00254B3B">
            <w:pPr>
              <w:rPr>
                <w:sz w:val="20"/>
              </w:rPr>
            </w:pPr>
            <w:r>
              <w:rPr>
                <w:rStyle w:val="Hyperlink"/>
                <w:color w:val="auto"/>
                <w:sz w:val="20"/>
              </w:rPr>
              <w:fldChar w:fldCharType="begin"/>
            </w:r>
            <w:r>
              <w:rPr>
                <w:rStyle w:val="Hyperlink"/>
                <w:color w:val="auto"/>
                <w:sz w:val="20"/>
              </w:rPr>
              <w:instrText xml:space="preserve"> HYPERLINK "https://mentor.ieee.org/802.11/dcn/20/11-20-1336-03-00be-11be-spec-text-for-mlo-ba-share-and-extension-of-sn-space.docx" </w:instrText>
            </w:r>
            <w:r>
              <w:rPr>
                <w:rStyle w:val="Hyperlink"/>
                <w:color w:val="auto"/>
                <w:sz w:val="20"/>
              </w:rPr>
              <w:fldChar w:fldCharType="separate"/>
            </w:r>
            <w:r w:rsidR="005103B0" w:rsidRPr="00850822">
              <w:rPr>
                <w:rStyle w:val="Hyperlink"/>
                <w:color w:val="auto"/>
                <w:sz w:val="20"/>
              </w:rPr>
              <w:t>20/1336r3</w:t>
            </w:r>
            <w:r>
              <w:rPr>
                <w:rStyle w:val="Hyperlink"/>
                <w:color w:val="auto"/>
                <w:sz w:val="20"/>
              </w:rPr>
              <w:fldChar w:fldCharType="end"/>
            </w:r>
            <w:r w:rsidR="005103B0" w:rsidRPr="00850822">
              <w:rPr>
                <w:sz w:val="20"/>
              </w:rPr>
              <w:t>, 09/14/2020</w:t>
            </w:r>
          </w:p>
          <w:p w14:paraId="0B974487" w14:textId="6A74DE8C" w:rsidR="00EF13E1" w:rsidRPr="00850822" w:rsidRDefault="00585FAA" w:rsidP="00254B3B">
            <w:pPr>
              <w:rPr>
                <w:sz w:val="20"/>
              </w:rPr>
            </w:pPr>
            <w:r>
              <w:rPr>
                <w:rStyle w:val="Hyperlink"/>
                <w:color w:val="auto"/>
                <w:sz w:val="20"/>
              </w:rPr>
              <w:fldChar w:fldCharType="begin"/>
            </w:r>
            <w:r>
              <w:rPr>
                <w:rStyle w:val="Hyperlink"/>
                <w:color w:val="auto"/>
                <w:sz w:val="20"/>
              </w:rPr>
              <w:instrText xml:space="preserve"> HYPERLINK "https://mentor.ieee.org/802.11/dcn/20/11-20-1336-04-00be-11be-spec-text-for-mlo-ba-share-and-extension-of-sn-space.docx" </w:instrText>
            </w:r>
            <w:r>
              <w:rPr>
                <w:rStyle w:val="Hyperlink"/>
                <w:color w:val="auto"/>
                <w:sz w:val="20"/>
              </w:rPr>
              <w:fldChar w:fldCharType="separate"/>
            </w:r>
            <w:r w:rsidR="00EF13E1" w:rsidRPr="00850822">
              <w:rPr>
                <w:rStyle w:val="Hyperlink"/>
                <w:color w:val="auto"/>
                <w:sz w:val="20"/>
              </w:rPr>
              <w:t>20/1336r4</w:t>
            </w:r>
            <w:r>
              <w:rPr>
                <w:rStyle w:val="Hyperlink"/>
                <w:color w:val="auto"/>
                <w:sz w:val="20"/>
              </w:rPr>
              <w:fldChar w:fldCharType="end"/>
            </w:r>
            <w:r w:rsidR="00EF13E1" w:rsidRPr="00850822">
              <w:rPr>
                <w:sz w:val="20"/>
              </w:rPr>
              <w:t>, 09/16/2020</w:t>
            </w:r>
          </w:p>
          <w:p w14:paraId="16DC807A" w14:textId="13A6F7E9" w:rsidR="00D24C01" w:rsidRPr="00850822" w:rsidRDefault="00585FAA" w:rsidP="00254B3B">
            <w:pPr>
              <w:rPr>
                <w:sz w:val="20"/>
              </w:rPr>
            </w:pPr>
            <w:r>
              <w:rPr>
                <w:rStyle w:val="Hyperlink"/>
                <w:color w:val="auto"/>
                <w:sz w:val="20"/>
              </w:rPr>
              <w:fldChar w:fldCharType="begin"/>
            </w:r>
            <w:r>
              <w:rPr>
                <w:rStyle w:val="Hyperlink"/>
                <w:color w:val="auto"/>
                <w:sz w:val="20"/>
              </w:rPr>
              <w:instrText xml:space="preserve"> HYPERLINK "https://mentor.ieee.org/802.11/dcn/20/11-20-1336-05-00be-11be-spec-text-for-mlo-ba-sha</w:instrText>
            </w:r>
            <w:r>
              <w:rPr>
                <w:rStyle w:val="Hyperlink"/>
                <w:color w:val="auto"/>
                <w:sz w:val="20"/>
              </w:rPr>
              <w:instrText xml:space="preserve">re-and-extension-of-sn-space.docx" </w:instrText>
            </w:r>
            <w:r>
              <w:rPr>
                <w:rStyle w:val="Hyperlink"/>
                <w:color w:val="auto"/>
                <w:sz w:val="20"/>
              </w:rPr>
              <w:fldChar w:fldCharType="separate"/>
            </w:r>
            <w:r w:rsidR="00D24C01" w:rsidRPr="00850822">
              <w:rPr>
                <w:rStyle w:val="Hyperlink"/>
                <w:color w:val="auto"/>
                <w:sz w:val="20"/>
              </w:rPr>
              <w:t>20/1336r5</w:t>
            </w:r>
            <w:r>
              <w:rPr>
                <w:rStyle w:val="Hyperlink"/>
                <w:color w:val="auto"/>
                <w:sz w:val="20"/>
              </w:rPr>
              <w:fldChar w:fldCharType="end"/>
            </w:r>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585FAA" w:rsidP="00845331">
            <w:pPr>
              <w:rPr>
                <w:sz w:val="20"/>
              </w:rPr>
            </w:pPr>
            <w:r>
              <w:rPr>
                <w:rStyle w:val="Hyperlink"/>
                <w:color w:val="auto"/>
                <w:sz w:val="20"/>
              </w:rPr>
              <w:fldChar w:fldCharType="begin"/>
            </w:r>
            <w:r>
              <w:rPr>
                <w:rStyle w:val="Hyperlink"/>
                <w:color w:val="auto"/>
                <w:sz w:val="20"/>
              </w:rPr>
              <w:instrText xml:space="preserve"> HYPERLINK "https://mentor.ieee.org/802.11/dcn/20/11-20-1336-02-00be-11be-spec-text-for-mlo-ba-share-and-extension-of-sn-space.docx" </w:instrText>
            </w:r>
            <w:r>
              <w:rPr>
                <w:rStyle w:val="Hyperlink"/>
                <w:color w:val="auto"/>
                <w:sz w:val="20"/>
              </w:rPr>
              <w:fldChar w:fldCharType="separate"/>
            </w:r>
            <w:r w:rsidR="00845331" w:rsidRPr="00850822">
              <w:rPr>
                <w:rStyle w:val="Hyperlink"/>
                <w:color w:val="auto"/>
                <w:sz w:val="20"/>
              </w:rPr>
              <w:t>20/1336r2</w:t>
            </w:r>
            <w:r>
              <w:rPr>
                <w:rStyle w:val="Hyperlink"/>
                <w:color w:val="auto"/>
                <w:sz w:val="20"/>
              </w:rPr>
              <w:fldChar w:fldCharType="end"/>
            </w:r>
            <w:r w:rsidR="00845331" w:rsidRPr="00850822">
              <w:rPr>
                <w:sz w:val="20"/>
              </w:rPr>
              <w:t>, 09/10/2020</w:t>
            </w:r>
          </w:p>
          <w:p w14:paraId="40A72982" w14:textId="77777777" w:rsidR="005103B0" w:rsidRPr="00850822" w:rsidRDefault="00585FAA" w:rsidP="005103B0">
            <w:pPr>
              <w:rPr>
                <w:sz w:val="20"/>
              </w:rPr>
            </w:pPr>
            <w:r>
              <w:rPr>
                <w:rStyle w:val="Hyperlink"/>
                <w:color w:val="auto"/>
                <w:sz w:val="20"/>
              </w:rPr>
              <w:fldChar w:fldCharType="begin"/>
            </w:r>
            <w:r>
              <w:rPr>
                <w:rStyle w:val="Hyperlink"/>
                <w:color w:val="auto"/>
                <w:sz w:val="20"/>
              </w:rPr>
              <w:instrText xml:space="preserve"> HYPERLINK "https://mentor</w:instrText>
            </w:r>
            <w:r>
              <w:rPr>
                <w:rStyle w:val="Hyperlink"/>
                <w:color w:val="auto"/>
                <w:sz w:val="20"/>
              </w:rPr>
              <w:instrText xml:space="preserve">.ieee.org/802.11/dcn/20/11-20-1336-03-00be-11be-spec-text-for-mlo-ba-share-and-extension-of-sn-space.docx" </w:instrText>
            </w:r>
            <w:r>
              <w:rPr>
                <w:rStyle w:val="Hyperlink"/>
                <w:color w:val="auto"/>
                <w:sz w:val="20"/>
              </w:rPr>
              <w:fldChar w:fldCharType="separate"/>
            </w:r>
            <w:r w:rsidR="005103B0" w:rsidRPr="00850822">
              <w:rPr>
                <w:rStyle w:val="Hyperlink"/>
                <w:color w:val="auto"/>
                <w:sz w:val="20"/>
              </w:rPr>
              <w:t>20/1336r3</w:t>
            </w:r>
            <w:r>
              <w:rPr>
                <w:rStyle w:val="Hyperlink"/>
                <w:color w:val="auto"/>
                <w:sz w:val="20"/>
              </w:rPr>
              <w:fldChar w:fldCharType="end"/>
            </w:r>
            <w:r w:rsidR="005103B0" w:rsidRPr="00850822">
              <w:rPr>
                <w:sz w:val="20"/>
              </w:rPr>
              <w:t>, 09/14/2020</w:t>
            </w:r>
          </w:p>
          <w:p w14:paraId="7C271872" w14:textId="77777777" w:rsidR="007A1BCC" w:rsidRPr="00850822" w:rsidRDefault="00585FAA" w:rsidP="007A1BCC">
            <w:pPr>
              <w:rPr>
                <w:sz w:val="20"/>
              </w:rPr>
            </w:pPr>
            <w:r>
              <w:rPr>
                <w:rStyle w:val="Hyperlink"/>
                <w:color w:val="auto"/>
                <w:sz w:val="20"/>
              </w:rPr>
              <w:fldChar w:fldCharType="begin"/>
            </w:r>
            <w:r>
              <w:rPr>
                <w:rStyle w:val="Hyperlink"/>
                <w:color w:val="auto"/>
                <w:sz w:val="20"/>
              </w:rPr>
              <w:instrText xml:space="preserve"> HYPERLINK "https://mentor.ieee.org/802.11/dcn/20/11-20-1336-04-00be-11be-spec-text-for-mlo-ba-share-and-extension-of-sn-spa</w:instrText>
            </w:r>
            <w:r>
              <w:rPr>
                <w:rStyle w:val="Hyperlink"/>
                <w:color w:val="auto"/>
                <w:sz w:val="20"/>
              </w:rPr>
              <w:instrText xml:space="preserve">ce.docx" </w:instrText>
            </w:r>
            <w:r>
              <w:rPr>
                <w:rStyle w:val="Hyperlink"/>
                <w:color w:val="auto"/>
                <w:sz w:val="20"/>
              </w:rPr>
              <w:fldChar w:fldCharType="separate"/>
            </w:r>
            <w:r w:rsidR="007A1BCC" w:rsidRPr="00850822">
              <w:rPr>
                <w:rStyle w:val="Hyperlink"/>
                <w:color w:val="auto"/>
                <w:sz w:val="20"/>
              </w:rPr>
              <w:t>20/1336r4</w:t>
            </w:r>
            <w:r>
              <w:rPr>
                <w:rStyle w:val="Hyperlink"/>
                <w:color w:val="auto"/>
                <w:sz w:val="20"/>
              </w:rPr>
              <w:fldChar w:fldCharType="end"/>
            </w:r>
            <w:r w:rsidR="007A1BCC" w:rsidRPr="00850822">
              <w:rPr>
                <w:sz w:val="20"/>
              </w:rPr>
              <w:t>, 09/16/2020</w:t>
            </w:r>
          </w:p>
          <w:p w14:paraId="5C124612" w14:textId="73571038" w:rsidR="001343BD" w:rsidRPr="00850822" w:rsidRDefault="00585FAA" w:rsidP="001343BD">
            <w:pPr>
              <w:rPr>
                <w:sz w:val="20"/>
              </w:rPr>
            </w:pPr>
            <w:r>
              <w:rPr>
                <w:rStyle w:val="Hyperlink"/>
                <w:color w:val="auto"/>
                <w:sz w:val="20"/>
              </w:rPr>
              <w:fldChar w:fldCharType="begin"/>
            </w:r>
            <w:r>
              <w:rPr>
                <w:rStyle w:val="Hyperlink"/>
                <w:color w:val="auto"/>
                <w:sz w:val="20"/>
              </w:rPr>
              <w:instrText xml:space="preserve"> HYPERLINK "https://mentor.ieee.org/802.11/dcn/20/11-20-1336-05-00be-11be-spec-text-for-mlo-ba-share-and-extension-of-sn-space.docx" </w:instrText>
            </w:r>
            <w:r>
              <w:rPr>
                <w:rStyle w:val="Hyperlink"/>
                <w:color w:val="auto"/>
                <w:sz w:val="20"/>
              </w:rPr>
              <w:fldChar w:fldCharType="separate"/>
            </w:r>
            <w:r w:rsidR="001343BD" w:rsidRPr="00850822">
              <w:rPr>
                <w:rStyle w:val="Hyperlink"/>
                <w:color w:val="auto"/>
                <w:sz w:val="20"/>
              </w:rPr>
              <w:t>20/1336r5</w:t>
            </w:r>
            <w:r>
              <w:rPr>
                <w:rStyle w:val="Hyperlink"/>
                <w:color w:val="auto"/>
                <w:sz w:val="20"/>
              </w:rPr>
              <w:fldChar w:fldCharType="end"/>
            </w:r>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585FAA" w:rsidP="003715FC">
            <w:pPr>
              <w:rPr>
                <w:sz w:val="20"/>
              </w:rPr>
            </w:pPr>
            <w:r>
              <w:rPr>
                <w:rStyle w:val="Hyperlink"/>
                <w:color w:val="auto"/>
                <w:sz w:val="20"/>
              </w:rPr>
              <w:fldChar w:fldCharType="begin"/>
            </w:r>
            <w:r>
              <w:rPr>
                <w:rStyle w:val="Hyperlink"/>
                <w:color w:val="auto"/>
                <w:sz w:val="20"/>
              </w:rPr>
              <w:instrText xml:space="preserve"> HYPERLINK "https://mentor.ieee.org/802.11/dcn/20/11-20-1336-05-00be-11be-spec-text-for-mlo-ba-share-and-extension-of-sn-space.docx" </w:instrText>
            </w:r>
            <w:r>
              <w:rPr>
                <w:rStyle w:val="Hyperlink"/>
                <w:color w:val="auto"/>
                <w:sz w:val="20"/>
              </w:rPr>
              <w:fldChar w:fldCharType="separate"/>
            </w:r>
            <w:r w:rsidR="003715FC" w:rsidRPr="00850822">
              <w:rPr>
                <w:rStyle w:val="Hyperlink"/>
                <w:color w:val="auto"/>
                <w:sz w:val="20"/>
              </w:rPr>
              <w:t>20/1336r5</w:t>
            </w:r>
            <w:r>
              <w:rPr>
                <w:rStyle w:val="Hyperlink"/>
                <w:color w:val="auto"/>
                <w:sz w:val="20"/>
              </w:rPr>
              <w:fldChar w:fldCharType="end"/>
            </w:r>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Change w:id="502" w:author="Edward Au" w:date="2020-10-15T09:53:00Z">
              <w:tcPr>
                <w:tcW w:w="2212" w:type="dxa"/>
              </w:tcPr>
            </w:tcPrChange>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AD6B4E">
        <w:trPr>
          <w:trHeight w:val="271"/>
          <w:trPrChange w:id="503" w:author="Edward Au" w:date="2020-10-15T09:53:00Z">
            <w:trPr>
              <w:trHeight w:val="271"/>
            </w:trPr>
          </w:trPrChange>
        </w:trPr>
        <w:tc>
          <w:tcPr>
            <w:tcW w:w="1274" w:type="dxa"/>
            <w:tcPrChange w:id="504" w:author="Edward Au" w:date="2020-10-15T09:53:00Z">
              <w:tcPr>
                <w:tcW w:w="1274" w:type="dxa"/>
                <w:gridSpan w:val="2"/>
              </w:tcPr>
            </w:tcPrChange>
          </w:tcPr>
          <w:p w14:paraId="127B69ED" w14:textId="56B9B43D" w:rsidR="00E7555D" w:rsidRPr="00FE5AC0" w:rsidRDefault="00E7555D" w:rsidP="007F07F1">
            <w:pPr>
              <w:rPr>
                <w:color w:val="00B050"/>
                <w:sz w:val="20"/>
              </w:rPr>
            </w:pPr>
            <w:r w:rsidRPr="00FE5AC0">
              <w:rPr>
                <w:color w:val="00B050"/>
                <w:sz w:val="20"/>
              </w:rPr>
              <w:t>MAC</w:t>
            </w:r>
          </w:p>
        </w:tc>
        <w:tc>
          <w:tcPr>
            <w:tcW w:w="1968" w:type="dxa"/>
            <w:tcPrChange w:id="505" w:author="Edward Au" w:date="2020-10-15T09:53:00Z">
              <w:tcPr>
                <w:tcW w:w="1968" w:type="dxa"/>
                <w:gridSpan w:val="2"/>
              </w:tcPr>
            </w:tcPrChange>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Change w:id="506" w:author="Edward Au" w:date="2020-10-15T09:53:00Z">
              <w:tcPr>
                <w:tcW w:w="1562" w:type="dxa"/>
                <w:shd w:val="clear" w:color="auto" w:fill="auto"/>
              </w:tcPr>
            </w:tcPrChange>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Change w:id="507" w:author="Edward Au" w:date="2020-10-15T09:53:00Z">
              <w:tcPr>
                <w:tcW w:w="2706" w:type="dxa"/>
              </w:tcPr>
            </w:tcPrChange>
          </w:tcPr>
          <w:p w14:paraId="0DDF95DA" w14:textId="25208F8B" w:rsidR="00E7555D" w:rsidRPr="00FE5AC0" w:rsidRDefault="00E7555D" w:rsidP="007F07F1">
            <w:pPr>
              <w:rPr>
                <w:color w:val="00B050"/>
                <w:sz w:val="20"/>
              </w:rPr>
            </w:pPr>
            <w:r w:rsidRPr="00FE5AC0">
              <w:rPr>
                <w:color w:val="00B050"/>
                <w:sz w:val="20"/>
              </w:rPr>
              <w:t xml:space="preserve">Abhishek Patil, Jeongki Kim, Laurent Cariou, Young Hoon Kwon, Yongho Seok, Jarkko Kneckt, Rojan Chitrakar, Namyeong Kim, Sharan </w:t>
            </w:r>
            <w:r w:rsidRPr="00FE5AC0">
              <w:rPr>
                <w:color w:val="00B050"/>
                <w:sz w:val="20"/>
              </w:rPr>
              <w:lastRenderedPageBreak/>
              <w:t>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Change w:id="508" w:author="Edward Au" w:date="2020-10-15T09:53:00Z">
              <w:tcPr>
                <w:tcW w:w="1594" w:type="dxa"/>
                <w:gridSpan w:val="2"/>
              </w:tcPr>
            </w:tcPrChange>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344" w:type="dxa"/>
            <w:tcPrChange w:id="509" w:author="Edward Au" w:date="2020-10-15T09:53:00Z">
              <w:tcPr>
                <w:tcW w:w="2344" w:type="dxa"/>
              </w:tcPr>
            </w:tcPrChange>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585FAA" w:rsidP="007F07F1">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"https://mentor.ieee.org/802.11/dcn/20/11-20-1292-00-00be-pdt-mac-mlo-power-save-traffic-indication.docx" </w:instrText>
            </w:r>
            <w:r>
              <w:rPr>
                <w:rStyle w:val="Hyperlink"/>
                <w:color w:val="auto"/>
                <w:sz w:val="20"/>
              </w:rPr>
              <w:fldChar w:fldCharType="separate"/>
            </w:r>
            <w:r w:rsidR="00E471C7" w:rsidRPr="00850822">
              <w:rPr>
                <w:rStyle w:val="Hyperlink"/>
                <w:color w:val="auto"/>
                <w:sz w:val="20"/>
              </w:rPr>
              <w:t>20/1292r0</w:t>
            </w:r>
            <w:r>
              <w:rPr>
                <w:rStyle w:val="Hyperlink"/>
                <w:color w:val="auto"/>
                <w:sz w:val="20"/>
              </w:rPr>
              <w:fldChar w:fldCharType="end"/>
            </w:r>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"https://mentor.ieee.org/802.11/dcn/20/11-20-1292-01-00be-pdt-mac-mlo-power-save-traffic-indication.docx" </w:instrText>
            </w:r>
            <w:r>
              <w:rPr>
                <w:rStyle w:val="Hyperlink"/>
                <w:color w:val="auto"/>
                <w:sz w:val="20"/>
              </w:rPr>
              <w:fldChar w:fldCharType="separate"/>
            </w:r>
            <w:r w:rsidR="00E471C7" w:rsidRPr="00850822">
              <w:rPr>
                <w:rStyle w:val="Hyperlink"/>
                <w:color w:val="auto"/>
                <w:sz w:val="20"/>
              </w:rPr>
              <w:t>20/1292r1</w:t>
            </w:r>
            <w:r>
              <w:rPr>
                <w:rStyle w:val="Hyperlink"/>
                <w:color w:val="auto"/>
                <w:sz w:val="20"/>
              </w:rPr>
              <w:fldChar w:fldCharType="end"/>
            </w:r>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"https://mentor.ieee.org/802.11/dcn/20/11-20-1292-02-00be-pdt-mac-mlo-power-save-traffic-indication.doc</w:instrText>
            </w:r>
            <w:r>
              <w:rPr>
                <w:rStyle w:val="Hyperlink"/>
                <w:color w:val="auto"/>
                <w:sz w:val="20"/>
              </w:rPr>
              <w:instrText xml:space="preserve">x" </w:instrText>
            </w:r>
            <w:r>
              <w:rPr>
                <w:rStyle w:val="Hyperlink"/>
                <w:color w:val="auto"/>
                <w:sz w:val="20"/>
              </w:rPr>
              <w:fldChar w:fldCharType="separate"/>
            </w:r>
            <w:r w:rsidR="002B3316" w:rsidRPr="00850822">
              <w:rPr>
                <w:rStyle w:val="Hyperlink"/>
                <w:color w:val="auto"/>
                <w:sz w:val="20"/>
              </w:rPr>
              <w:t>20/1292r2</w:t>
            </w:r>
            <w:r>
              <w:rPr>
                <w:rStyle w:val="Hyperlink"/>
                <w:color w:val="auto"/>
                <w:sz w:val="20"/>
              </w:rPr>
              <w:fldChar w:fldCharType="end"/>
            </w:r>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"https://mentor.ieee.org/802.11/dcn/20/11-20-1292-03-00be-pdt-mac-mlo-power-save-traffic-indication.docx" </w:instrText>
            </w:r>
            <w:r>
              <w:rPr>
                <w:rStyle w:val="Hyperlink"/>
                <w:color w:val="auto"/>
                <w:sz w:val="20"/>
              </w:rPr>
              <w:fldChar w:fldCharType="separate"/>
            </w:r>
            <w:r w:rsidR="00DA35BD" w:rsidRPr="00850822">
              <w:rPr>
                <w:rStyle w:val="Hyperlink"/>
                <w:color w:val="auto"/>
                <w:sz w:val="20"/>
              </w:rPr>
              <w:t>20/1292r3</w:t>
            </w:r>
            <w:r>
              <w:rPr>
                <w:rStyle w:val="Hyperlink"/>
                <w:color w:val="auto"/>
                <w:sz w:val="20"/>
              </w:rPr>
              <w:fldChar w:fldCharType="end"/>
            </w:r>
            <w:r w:rsidR="00DA35BD" w:rsidRPr="00850822">
              <w:rPr>
                <w:sz w:val="20"/>
              </w:rPr>
              <w:t>, 08/31/2020</w:t>
            </w:r>
          </w:p>
          <w:p w14:paraId="58E3D273" w14:textId="4757C718" w:rsidR="00D22C34" w:rsidRPr="00850822" w:rsidRDefault="00585FAA" w:rsidP="007F07F1">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"https://mentor.ieee.org/802.11/dcn/20/11-20-1292-04-00be-pdt-mac-mlo-power</w:instrText>
            </w:r>
            <w:r>
              <w:rPr>
                <w:rStyle w:val="Hyperlink"/>
                <w:color w:val="auto"/>
                <w:sz w:val="20"/>
              </w:rPr>
              <w:instrText xml:space="preserve">-save-traffic-indication.docx" </w:instrText>
            </w:r>
            <w:r>
              <w:rPr>
                <w:rStyle w:val="Hyperlink"/>
                <w:color w:val="auto"/>
                <w:sz w:val="20"/>
              </w:rPr>
              <w:fldChar w:fldCharType="separate"/>
            </w:r>
            <w:r w:rsidR="00D22C34" w:rsidRPr="00850822">
              <w:rPr>
                <w:rStyle w:val="Hyperlink"/>
                <w:color w:val="auto"/>
                <w:sz w:val="20"/>
              </w:rPr>
              <w:t>20/1292r4</w:t>
            </w:r>
            <w:r>
              <w:rPr>
                <w:rStyle w:val="Hyperlink"/>
                <w:color w:val="auto"/>
                <w:sz w:val="20"/>
              </w:rPr>
              <w:fldChar w:fldCharType="end"/>
            </w:r>
            <w:r w:rsidR="00D22C34" w:rsidRPr="00850822">
              <w:rPr>
                <w:sz w:val="20"/>
              </w:rPr>
              <w:t>, 08/31/2020</w:t>
            </w:r>
          </w:p>
          <w:p w14:paraId="209FDB4F" w14:textId="1EF2A261" w:rsidR="005D64DE"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"https://mentor.ieee.org/802.11/dcn/20/11-20-1292-05-00be-pdt-mac-mlo-power-save-traffic-indication.docx" </w:instrText>
            </w:r>
            <w:r>
              <w:rPr>
                <w:rStyle w:val="Hyperlink"/>
                <w:color w:val="auto"/>
                <w:sz w:val="20"/>
              </w:rPr>
              <w:fldChar w:fldCharType="separate"/>
            </w:r>
            <w:r w:rsidR="005D64DE" w:rsidRPr="00850822">
              <w:rPr>
                <w:rStyle w:val="Hyperlink"/>
                <w:color w:val="auto"/>
                <w:sz w:val="20"/>
              </w:rPr>
              <w:t>20/1292r5</w:t>
            </w:r>
            <w:r>
              <w:rPr>
                <w:rStyle w:val="Hyperlink"/>
                <w:color w:val="auto"/>
                <w:sz w:val="20"/>
              </w:rPr>
              <w:fldChar w:fldCharType="end"/>
            </w:r>
            <w:r w:rsidR="005D64DE" w:rsidRPr="00850822">
              <w:rPr>
                <w:sz w:val="20"/>
              </w:rPr>
              <w:t>, 09/10/2020</w:t>
            </w:r>
          </w:p>
          <w:p w14:paraId="3CA16319" w14:textId="6AB3EFC4" w:rsidR="003C0AAD" w:rsidRPr="00850822" w:rsidRDefault="00585FAA" w:rsidP="007F07F1">
            <w:pPr>
              <w:rPr>
                <w:sz w:val="20"/>
              </w:rPr>
            </w:pPr>
            <w:r>
              <w:rPr>
                <w:rStyle w:val="Hyperlink"/>
                <w:color w:val="auto"/>
                <w:sz w:val="20"/>
              </w:rPr>
              <w:fldChar w:fldCharType="begin"/>
            </w:r>
            <w:r>
              <w:rPr>
                <w:rStyle w:val="Hyperlink"/>
                <w:color w:val="auto"/>
                <w:sz w:val="20"/>
              </w:rPr>
              <w:instrText xml:space="preserve"> HYPERLINK "https://mentor.ieee.org/802.11/dcn/20/11-20-1292-06-00be-pdt-mac-mlo-power-save-traffic-indication.docx" </w:instrText>
            </w:r>
            <w:r>
              <w:rPr>
                <w:rStyle w:val="Hyperlink"/>
                <w:color w:val="auto"/>
                <w:sz w:val="20"/>
              </w:rPr>
              <w:fldChar w:fldCharType="separate"/>
            </w:r>
            <w:r w:rsidR="003C0AAD" w:rsidRPr="00850822">
              <w:rPr>
                <w:rStyle w:val="Hyperlink"/>
                <w:color w:val="auto"/>
                <w:sz w:val="20"/>
              </w:rPr>
              <w:t>20/1292r6</w:t>
            </w:r>
            <w:r>
              <w:rPr>
                <w:rStyle w:val="Hyperlink"/>
                <w:color w:val="auto"/>
                <w:sz w:val="20"/>
              </w:rPr>
              <w:fldChar w:fldCharType="end"/>
            </w:r>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585FAA" w:rsidP="00B8468C">
            <w:pPr>
              <w:rPr>
                <w:sz w:val="20"/>
              </w:rPr>
            </w:pPr>
            <w:r>
              <w:rPr>
                <w:rStyle w:val="Hyperlink"/>
                <w:color w:val="auto"/>
                <w:sz w:val="20"/>
              </w:rPr>
              <w:fldChar w:fldCharType="begin"/>
            </w:r>
            <w:r>
              <w:rPr>
                <w:rStyle w:val="Hyperlink"/>
                <w:color w:val="auto"/>
                <w:sz w:val="20"/>
              </w:rPr>
              <w:instrText xml:space="preserve"> HYPERLINK "https://mentor.ieee.org/802.11/dcn/20/11-20-1292-03-00be-pdt-mac-mlo-power-save-traffic-in</w:instrText>
            </w:r>
            <w:r>
              <w:rPr>
                <w:rStyle w:val="Hyperlink"/>
                <w:color w:val="auto"/>
                <w:sz w:val="20"/>
              </w:rPr>
              <w:instrText xml:space="preserve">dication.docx" </w:instrText>
            </w:r>
            <w:r>
              <w:rPr>
                <w:rStyle w:val="Hyperlink"/>
                <w:color w:val="auto"/>
                <w:sz w:val="20"/>
              </w:rPr>
              <w:fldChar w:fldCharType="separate"/>
            </w:r>
            <w:r w:rsidR="00B8468C" w:rsidRPr="00850822">
              <w:rPr>
                <w:rStyle w:val="Hyperlink"/>
                <w:color w:val="auto"/>
                <w:sz w:val="20"/>
              </w:rPr>
              <w:t>20/1292r3</w:t>
            </w:r>
            <w:r>
              <w:rPr>
                <w:rStyle w:val="Hyperlink"/>
                <w:color w:val="auto"/>
                <w:sz w:val="20"/>
              </w:rPr>
              <w:fldChar w:fldCharType="end"/>
            </w:r>
            <w:r w:rsidR="00B8468C" w:rsidRPr="00850822">
              <w:rPr>
                <w:sz w:val="20"/>
              </w:rPr>
              <w:t>, 08/31/2020</w:t>
            </w:r>
          </w:p>
          <w:p w14:paraId="3A6DA696" w14:textId="5FB3E617" w:rsidR="00DF2F23" w:rsidRPr="00850822" w:rsidRDefault="00585FAA" w:rsidP="00DF2F23">
            <w:pPr>
              <w:rPr>
                <w:sz w:val="20"/>
              </w:rPr>
            </w:pPr>
            <w:r>
              <w:rPr>
                <w:rStyle w:val="Hyperlink"/>
                <w:color w:val="auto"/>
                <w:sz w:val="20"/>
              </w:rPr>
              <w:fldChar w:fldCharType="begin"/>
            </w:r>
            <w:r>
              <w:rPr>
                <w:rStyle w:val="Hyperlink"/>
                <w:color w:val="auto"/>
                <w:sz w:val="20"/>
              </w:rPr>
              <w:instrText xml:space="preserve"> HYPERLINK "https://mentor.ieee.org/802.11/dcn/20/11-20-1292-06-00be-pdt-mac-mlo-power-save-traffic-indication.docx" </w:instrText>
            </w:r>
            <w:r>
              <w:rPr>
                <w:rStyle w:val="Hyperlink"/>
                <w:color w:val="auto"/>
                <w:sz w:val="20"/>
              </w:rPr>
              <w:fldChar w:fldCharType="separate"/>
            </w:r>
            <w:r w:rsidR="00DF2F23" w:rsidRPr="00850822">
              <w:rPr>
                <w:rStyle w:val="Hyperlink"/>
                <w:color w:val="auto"/>
                <w:sz w:val="20"/>
              </w:rPr>
              <w:t>20/1292r6</w:t>
            </w:r>
            <w:r>
              <w:rPr>
                <w:rStyle w:val="Hyperlink"/>
                <w:color w:val="auto"/>
                <w:sz w:val="20"/>
              </w:rPr>
              <w:fldChar w:fldCharType="end"/>
            </w:r>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585FAA" w:rsidP="00321958">
            <w:pPr>
              <w:rPr>
                <w:sz w:val="20"/>
              </w:rPr>
            </w:pPr>
            <w:r>
              <w:rPr>
                <w:rStyle w:val="Hyperlink"/>
                <w:color w:val="auto"/>
                <w:sz w:val="20"/>
              </w:rPr>
              <w:fldChar w:fldCharType="begin"/>
            </w:r>
            <w:r>
              <w:rPr>
                <w:rStyle w:val="Hyperlink"/>
                <w:color w:val="auto"/>
                <w:sz w:val="20"/>
              </w:rPr>
              <w:instrText xml:space="preserve"> HYPERLINK "https://mentor.ieee.org/802.11/dcn/20/11-20-129</w:instrText>
            </w:r>
            <w:r>
              <w:rPr>
                <w:rStyle w:val="Hyperlink"/>
                <w:color w:val="auto"/>
                <w:sz w:val="20"/>
              </w:rPr>
              <w:instrText xml:space="preserve">2-06-00be-pdt-mac-mlo-power-save-traffic-indication.docx" </w:instrText>
            </w:r>
            <w:r>
              <w:rPr>
                <w:rStyle w:val="Hyperlink"/>
                <w:color w:val="auto"/>
                <w:sz w:val="20"/>
              </w:rPr>
              <w:fldChar w:fldCharType="separate"/>
            </w:r>
            <w:r w:rsidR="00321958" w:rsidRPr="00850822">
              <w:rPr>
                <w:rStyle w:val="Hyperlink"/>
                <w:color w:val="auto"/>
                <w:sz w:val="20"/>
              </w:rPr>
              <w:t>20/1292r6</w:t>
            </w:r>
            <w:r>
              <w:rPr>
                <w:rStyle w:val="Hyperlink"/>
                <w:color w:val="auto"/>
                <w:sz w:val="20"/>
              </w:rPr>
              <w:fldChar w:fldCharType="end"/>
            </w:r>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Change w:id="510" w:author="Edward Au" w:date="2020-10-15T09:53:00Z">
              <w:tcPr>
                <w:tcW w:w="2212" w:type="dxa"/>
              </w:tcPr>
            </w:tcPrChange>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AD6B4E">
        <w:trPr>
          <w:trHeight w:val="271"/>
          <w:trPrChange w:id="511" w:author="Edward Au" w:date="2020-10-15T09:53:00Z">
            <w:trPr>
              <w:trHeight w:val="271"/>
            </w:trPr>
          </w:trPrChange>
        </w:trPr>
        <w:tc>
          <w:tcPr>
            <w:tcW w:w="1274" w:type="dxa"/>
            <w:tcPrChange w:id="512" w:author="Edward Au" w:date="2020-10-15T09:53:00Z">
              <w:tcPr>
                <w:tcW w:w="1274" w:type="dxa"/>
                <w:gridSpan w:val="2"/>
              </w:tcPr>
            </w:tcPrChange>
          </w:tcPr>
          <w:p w14:paraId="786FF435" w14:textId="66C3522A" w:rsidR="00E7555D" w:rsidRPr="00E74230" w:rsidRDefault="00E7555D" w:rsidP="007F07F1">
            <w:pPr>
              <w:rPr>
                <w:color w:val="00B050"/>
                <w:sz w:val="20"/>
              </w:rPr>
            </w:pPr>
            <w:r w:rsidRPr="00E74230">
              <w:rPr>
                <w:color w:val="00B050"/>
                <w:sz w:val="20"/>
              </w:rPr>
              <w:lastRenderedPageBreak/>
              <w:t>MAC</w:t>
            </w:r>
          </w:p>
        </w:tc>
        <w:tc>
          <w:tcPr>
            <w:tcW w:w="1968" w:type="dxa"/>
            <w:tcPrChange w:id="513" w:author="Edward Au" w:date="2020-10-15T09:53:00Z">
              <w:tcPr>
                <w:tcW w:w="1968" w:type="dxa"/>
                <w:gridSpan w:val="2"/>
              </w:tcPr>
            </w:tcPrChange>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Change w:id="514" w:author="Edward Au" w:date="2020-10-15T09:53:00Z">
              <w:tcPr>
                <w:tcW w:w="1562" w:type="dxa"/>
                <w:shd w:val="clear" w:color="auto" w:fill="auto"/>
              </w:tcPr>
            </w:tcPrChange>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Change w:id="515" w:author="Edward Au" w:date="2020-10-15T09:53:00Z">
              <w:tcPr>
                <w:tcW w:w="2706" w:type="dxa"/>
              </w:tcPr>
            </w:tcPrChange>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Change w:id="516" w:author="Edward Au" w:date="2020-10-15T09:53:00Z">
              <w:tcPr>
                <w:tcW w:w="1594" w:type="dxa"/>
                <w:gridSpan w:val="2"/>
              </w:tcPr>
            </w:tcPrChange>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Change w:id="517" w:author="Edward Au" w:date="2020-10-15T09:53:00Z">
              <w:tcPr>
                <w:tcW w:w="2344" w:type="dxa"/>
              </w:tcPr>
            </w:tcPrChange>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Change w:id="518" w:author="Edward Au" w:date="2020-10-15T09:53:00Z">
              <w:tcPr>
                <w:tcW w:w="2212" w:type="dxa"/>
              </w:tcPr>
            </w:tcPrChange>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AD6B4E">
        <w:trPr>
          <w:trHeight w:val="271"/>
          <w:trPrChange w:id="519" w:author="Edward Au" w:date="2020-10-15T09:53:00Z">
            <w:trPr>
              <w:trHeight w:val="271"/>
            </w:trPr>
          </w:trPrChange>
        </w:trPr>
        <w:tc>
          <w:tcPr>
            <w:tcW w:w="1274" w:type="dxa"/>
            <w:tcPrChange w:id="520" w:author="Edward Au" w:date="2020-10-15T09:53:00Z">
              <w:tcPr>
                <w:tcW w:w="1274" w:type="dxa"/>
                <w:gridSpan w:val="2"/>
              </w:tcPr>
            </w:tcPrChange>
          </w:tcPr>
          <w:p w14:paraId="63625E09" w14:textId="400328B0" w:rsidR="00E7555D" w:rsidRPr="00E74230" w:rsidRDefault="00E7555D" w:rsidP="007F07F1">
            <w:pPr>
              <w:rPr>
                <w:color w:val="00B050"/>
                <w:sz w:val="20"/>
              </w:rPr>
            </w:pPr>
            <w:r w:rsidRPr="00E74230">
              <w:rPr>
                <w:color w:val="00B050"/>
                <w:sz w:val="20"/>
              </w:rPr>
              <w:t>MAC</w:t>
            </w:r>
          </w:p>
        </w:tc>
        <w:tc>
          <w:tcPr>
            <w:tcW w:w="1968" w:type="dxa"/>
            <w:tcPrChange w:id="521" w:author="Edward Au" w:date="2020-10-15T09:53:00Z">
              <w:tcPr>
                <w:tcW w:w="1968" w:type="dxa"/>
                <w:gridSpan w:val="2"/>
              </w:tcPr>
            </w:tcPrChange>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Change w:id="522" w:author="Edward Au" w:date="2020-10-15T09:53:00Z">
              <w:tcPr>
                <w:tcW w:w="1562" w:type="dxa"/>
                <w:shd w:val="clear" w:color="auto" w:fill="auto"/>
              </w:tcPr>
            </w:tcPrChange>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Change w:id="523" w:author="Edward Au" w:date="2020-10-15T09:53:00Z">
              <w:tcPr>
                <w:tcW w:w="2706" w:type="dxa"/>
              </w:tcPr>
            </w:tcPrChange>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Change w:id="524" w:author="Edward Au" w:date="2020-10-15T09:53:00Z">
              <w:tcPr>
                <w:tcW w:w="1594" w:type="dxa"/>
                <w:gridSpan w:val="2"/>
              </w:tcPr>
            </w:tcPrChange>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Change w:id="525" w:author="Edward Au" w:date="2020-10-15T09:53:00Z">
              <w:tcPr>
                <w:tcW w:w="2344" w:type="dxa"/>
              </w:tcPr>
            </w:tcPrChange>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585FAA" w:rsidP="00985C27">
            <w:pPr>
              <w:rPr>
                <w:sz w:val="20"/>
              </w:rPr>
            </w:pPr>
            <w:r>
              <w:rPr>
                <w:rStyle w:val="Hyperlink"/>
                <w:color w:val="auto"/>
                <w:sz w:val="20"/>
              </w:rPr>
              <w:fldChar w:fldCharType="begin"/>
            </w:r>
            <w:r>
              <w:rPr>
                <w:rStyle w:val="Hyperlink"/>
                <w:color w:val="auto"/>
                <w:sz w:val="20"/>
              </w:rPr>
              <w:instrText xml:space="preserve"> HYPERLINK "https://mentor.ieee.org/802.11/dcn/20/11-20-1332-00-00be-pdt-mac-mlo-bss-parameter-update.docx" </w:instrText>
            </w:r>
            <w:r>
              <w:rPr>
                <w:rStyle w:val="Hyperlink"/>
                <w:color w:val="auto"/>
                <w:sz w:val="20"/>
              </w:rPr>
              <w:fldChar w:fldCharType="separate"/>
            </w:r>
            <w:r w:rsidR="004F2880" w:rsidRPr="00314346">
              <w:rPr>
                <w:rStyle w:val="Hyperlink"/>
                <w:color w:val="auto"/>
                <w:sz w:val="20"/>
              </w:rPr>
              <w:t>20/1332r0</w:t>
            </w:r>
            <w:r>
              <w:rPr>
                <w:rStyle w:val="Hyperlink"/>
                <w:color w:val="auto"/>
                <w:sz w:val="20"/>
              </w:rPr>
              <w:fldChar w:fldCharType="end"/>
            </w:r>
            <w:r w:rsidR="004F2880" w:rsidRPr="00314346">
              <w:rPr>
                <w:sz w:val="20"/>
              </w:rPr>
              <w:t>, 09/07/2020</w:t>
            </w:r>
          </w:p>
          <w:p w14:paraId="32213275" w14:textId="76C89871" w:rsidR="00D25D57" w:rsidRPr="00314346" w:rsidRDefault="00585FAA" w:rsidP="00985C27">
            <w:pPr>
              <w:rPr>
                <w:sz w:val="20"/>
              </w:rPr>
            </w:pPr>
            <w:r>
              <w:rPr>
                <w:rStyle w:val="Hyperlink"/>
                <w:color w:val="auto"/>
                <w:sz w:val="20"/>
              </w:rPr>
              <w:fldChar w:fldCharType="begin"/>
            </w:r>
            <w:r>
              <w:rPr>
                <w:rStyle w:val="Hyperlink"/>
                <w:color w:val="auto"/>
                <w:sz w:val="20"/>
              </w:rPr>
              <w:instrText xml:space="preserve"> HYPERLINK "https://mentor.ieee.org/802.11/dcn/20/11-20-1332-01-00be-pdt-mac-mlo-bss-parameter-update.docx" </w:instrText>
            </w:r>
            <w:r>
              <w:rPr>
                <w:rStyle w:val="Hyperlink"/>
                <w:color w:val="auto"/>
                <w:sz w:val="20"/>
              </w:rPr>
              <w:fldChar w:fldCharType="separate"/>
            </w:r>
            <w:r w:rsidR="00D25D57" w:rsidRPr="00314346">
              <w:rPr>
                <w:rStyle w:val="Hyperlink"/>
                <w:color w:val="auto"/>
                <w:sz w:val="20"/>
              </w:rPr>
              <w:t>20/1332r1</w:t>
            </w:r>
            <w:r>
              <w:rPr>
                <w:rStyle w:val="Hyperlink"/>
                <w:color w:val="auto"/>
                <w:sz w:val="20"/>
              </w:rPr>
              <w:fldChar w:fldCharType="end"/>
            </w:r>
            <w:r w:rsidR="00D25D57" w:rsidRPr="00314346">
              <w:rPr>
                <w:sz w:val="20"/>
              </w:rPr>
              <w:t>, 09/09/2020</w:t>
            </w:r>
          </w:p>
          <w:p w14:paraId="33D662C8" w14:textId="6F7A0617" w:rsidR="00790B9E" w:rsidRPr="00314346" w:rsidRDefault="00585FAA" w:rsidP="00985C27">
            <w:pPr>
              <w:rPr>
                <w:sz w:val="20"/>
              </w:rPr>
            </w:pPr>
            <w:r>
              <w:rPr>
                <w:rStyle w:val="Hyperlink"/>
                <w:color w:val="auto"/>
                <w:sz w:val="20"/>
              </w:rPr>
              <w:fldChar w:fldCharType="begin"/>
            </w:r>
            <w:r>
              <w:rPr>
                <w:rStyle w:val="Hyperlink"/>
                <w:color w:val="auto"/>
                <w:sz w:val="20"/>
              </w:rPr>
              <w:instrText xml:space="preserve"> HYPERLINK "https://mentor.ieee.org/802.11/dcn/20/11-20-1332-02-00be-pdt-mac-mlo-bss-parameter-update.docx" </w:instrText>
            </w:r>
            <w:r>
              <w:rPr>
                <w:rStyle w:val="Hyperlink"/>
                <w:color w:val="auto"/>
                <w:sz w:val="20"/>
              </w:rPr>
              <w:fldChar w:fldCharType="separate"/>
            </w:r>
            <w:r w:rsidR="00790B9E" w:rsidRPr="00314346">
              <w:rPr>
                <w:rStyle w:val="Hyperlink"/>
                <w:color w:val="auto"/>
                <w:sz w:val="20"/>
              </w:rPr>
              <w:t>20/1332r2</w:t>
            </w:r>
            <w:r>
              <w:rPr>
                <w:rStyle w:val="Hyperlink"/>
                <w:color w:val="auto"/>
                <w:sz w:val="20"/>
              </w:rPr>
              <w:fldChar w:fldCharType="end"/>
            </w:r>
            <w:r w:rsidR="00790B9E" w:rsidRPr="00314346">
              <w:rPr>
                <w:sz w:val="20"/>
              </w:rPr>
              <w:t>, 09/10/2020</w:t>
            </w:r>
          </w:p>
          <w:p w14:paraId="2B28D72B" w14:textId="030DD083" w:rsidR="00985C27" w:rsidRPr="00314346" w:rsidRDefault="00585FAA" w:rsidP="00985C27">
            <w:pPr>
              <w:rPr>
                <w:sz w:val="20"/>
              </w:rPr>
            </w:pPr>
            <w:r>
              <w:rPr>
                <w:rStyle w:val="Hyperlink"/>
                <w:color w:val="auto"/>
                <w:sz w:val="20"/>
              </w:rPr>
              <w:fldChar w:fldCharType="begin"/>
            </w:r>
            <w:r>
              <w:rPr>
                <w:rStyle w:val="Hyperlink"/>
                <w:color w:val="auto"/>
                <w:sz w:val="20"/>
              </w:rPr>
              <w:instrText xml:space="preserve"> HYPERLINK "https://mentor.ieee.org/802.11/dcn/20/11-20-1332-03-00be-pdt-mac-mlo-bss-parameter-update.docx" </w:instrText>
            </w:r>
            <w:r>
              <w:rPr>
                <w:rStyle w:val="Hyperlink"/>
                <w:color w:val="auto"/>
                <w:sz w:val="20"/>
              </w:rPr>
              <w:fldChar w:fldCharType="separate"/>
            </w:r>
            <w:r w:rsidR="00475D62" w:rsidRPr="00314346">
              <w:rPr>
                <w:rStyle w:val="Hyperlink"/>
                <w:color w:val="auto"/>
                <w:sz w:val="20"/>
              </w:rPr>
              <w:t>20/1332r3</w:t>
            </w:r>
            <w:r>
              <w:rPr>
                <w:rStyle w:val="Hyperlink"/>
                <w:color w:val="auto"/>
                <w:sz w:val="20"/>
              </w:rPr>
              <w:fldChar w:fldCharType="end"/>
            </w:r>
            <w:r w:rsidR="00475D62" w:rsidRPr="00314346">
              <w:rPr>
                <w:sz w:val="20"/>
              </w:rPr>
              <w:t>, 09/23/2020</w:t>
            </w:r>
          </w:p>
          <w:p w14:paraId="33324785" w14:textId="395700DD" w:rsidR="00B55C55" w:rsidRPr="00314346" w:rsidRDefault="00585FAA" w:rsidP="00985C27">
            <w:pPr>
              <w:rPr>
                <w:sz w:val="20"/>
              </w:rPr>
            </w:pPr>
            <w:r>
              <w:rPr>
                <w:rStyle w:val="Hyperlink"/>
                <w:color w:val="auto"/>
                <w:sz w:val="20"/>
              </w:rPr>
              <w:fldChar w:fldCharType="begin"/>
            </w:r>
            <w:r>
              <w:rPr>
                <w:rStyle w:val="Hyperlink"/>
                <w:color w:val="auto"/>
                <w:sz w:val="20"/>
              </w:rPr>
              <w:instrText xml:space="preserve"> HYPERLINK "https://mentor.ieee.org/802.11/dcn/20/11-20-1332-04-00be-pdt-mac-mlo-bss-parameter-update.docx" </w:instrText>
            </w:r>
            <w:r>
              <w:rPr>
                <w:rStyle w:val="Hyperlink"/>
                <w:color w:val="auto"/>
                <w:sz w:val="20"/>
              </w:rPr>
              <w:fldChar w:fldCharType="separate"/>
            </w:r>
            <w:r w:rsidR="00B55C55" w:rsidRPr="00314346">
              <w:rPr>
                <w:rStyle w:val="Hyperlink"/>
                <w:color w:val="auto"/>
                <w:sz w:val="20"/>
              </w:rPr>
              <w:t>20/1332r4</w:t>
            </w:r>
            <w:r>
              <w:rPr>
                <w:rStyle w:val="Hyperlink"/>
                <w:color w:val="auto"/>
                <w:sz w:val="20"/>
              </w:rPr>
              <w:fldChar w:fldCharType="end"/>
            </w:r>
            <w:r w:rsidR="00B55C55" w:rsidRPr="00314346">
              <w:rPr>
                <w:sz w:val="20"/>
              </w:rPr>
              <w:t>, 09/24/2020</w:t>
            </w:r>
          </w:p>
          <w:p w14:paraId="5967DD92" w14:textId="05FB7DF9" w:rsidR="00F4511C" w:rsidRPr="00314346" w:rsidRDefault="00585FAA" w:rsidP="00985C27">
            <w:pPr>
              <w:rPr>
                <w:sz w:val="20"/>
              </w:rPr>
            </w:pPr>
            <w:r>
              <w:rPr>
                <w:rStyle w:val="Hyperlink"/>
                <w:color w:val="auto"/>
                <w:sz w:val="20"/>
              </w:rPr>
              <w:fldChar w:fldCharType="begin"/>
            </w:r>
            <w:r>
              <w:rPr>
                <w:rStyle w:val="Hyperlink"/>
                <w:color w:val="auto"/>
                <w:sz w:val="20"/>
              </w:rPr>
              <w:instrText xml:space="preserve"> HYPERLINK "https://mentor.ieee.org/802.11/dcn/20/11-20-1332-05-00be-pdt-mac-mlo-bss-parameter-update.docx" </w:instrText>
            </w:r>
            <w:r>
              <w:rPr>
                <w:rStyle w:val="Hyperlink"/>
                <w:color w:val="auto"/>
                <w:sz w:val="20"/>
              </w:rPr>
              <w:fldChar w:fldCharType="separate"/>
            </w:r>
            <w:r w:rsidR="00F4511C" w:rsidRPr="00314346">
              <w:rPr>
                <w:rStyle w:val="Hyperlink"/>
                <w:color w:val="auto"/>
                <w:sz w:val="20"/>
              </w:rPr>
              <w:t>20/1332r5</w:t>
            </w:r>
            <w:r>
              <w:rPr>
                <w:rStyle w:val="Hyperlink"/>
                <w:color w:val="auto"/>
                <w:sz w:val="20"/>
              </w:rPr>
              <w:fldChar w:fldCharType="end"/>
            </w:r>
            <w:r w:rsidR="00F4511C" w:rsidRPr="00314346">
              <w:rPr>
                <w:sz w:val="20"/>
              </w:rPr>
              <w:t>, 09/28/2020</w:t>
            </w:r>
          </w:p>
          <w:p w14:paraId="0223C8FE" w14:textId="52F2CAF3" w:rsidR="002A6028" w:rsidRPr="00314346" w:rsidRDefault="00585FAA" w:rsidP="00985C27">
            <w:pPr>
              <w:rPr>
                <w:sz w:val="20"/>
              </w:rPr>
            </w:pPr>
            <w:r>
              <w:rPr>
                <w:rStyle w:val="Hyperlink"/>
                <w:color w:val="auto"/>
                <w:sz w:val="20"/>
              </w:rPr>
              <w:fldChar w:fldCharType="begin"/>
            </w:r>
            <w:r>
              <w:rPr>
                <w:rStyle w:val="Hyperlink"/>
                <w:color w:val="auto"/>
                <w:sz w:val="20"/>
              </w:rPr>
              <w:instrText xml:space="preserve"> HYPERLINK "https://mentor.ieee.org/802.11/dcn/20/11-20-1332-06-00be-pdt-mac-mlo-bss-parameter-updat</w:instrText>
            </w:r>
            <w:r>
              <w:rPr>
                <w:rStyle w:val="Hyperlink"/>
                <w:color w:val="auto"/>
                <w:sz w:val="20"/>
              </w:rPr>
              <w:instrText xml:space="preserve">e.docx" </w:instrText>
            </w:r>
            <w:r>
              <w:rPr>
                <w:rStyle w:val="Hyperlink"/>
                <w:color w:val="auto"/>
                <w:sz w:val="20"/>
              </w:rPr>
              <w:fldChar w:fldCharType="separate"/>
            </w:r>
            <w:r w:rsidR="002A6028" w:rsidRPr="00314346">
              <w:rPr>
                <w:rStyle w:val="Hyperlink"/>
                <w:color w:val="auto"/>
                <w:sz w:val="20"/>
              </w:rPr>
              <w:t>20/1332r6</w:t>
            </w:r>
            <w:r>
              <w:rPr>
                <w:rStyle w:val="Hyperlink"/>
                <w:color w:val="auto"/>
                <w:sz w:val="20"/>
              </w:rPr>
              <w:fldChar w:fldCharType="end"/>
            </w:r>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585FAA" w:rsidP="0041372D">
            <w:pPr>
              <w:rPr>
                <w:sz w:val="20"/>
              </w:rPr>
            </w:pPr>
            <w:r>
              <w:rPr>
                <w:rStyle w:val="Hyperlink"/>
                <w:color w:val="auto"/>
                <w:sz w:val="20"/>
              </w:rPr>
              <w:fldChar w:fldCharType="begin"/>
            </w:r>
            <w:r>
              <w:rPr>
                <w:rStyle w:val="Hyperlink"/>
                <w:color w:val="auto"/>
                <w:sz w:val="20"/>
              </w:rPr>
              <w:instrText xml:space="preserve"> HYPERLINK "https://mentor.ieee.org/802.11/dcn/20/11-20-1332-02-00be-pdt-mac-mlo-bss-parameter-update.docx" </w:instrText>
            </w:r>
            <w:r>
              <w:rPr>
                <w:rStyle w:val="Hyperlink"/>
                <w:color w:val="auto"/>
                <w:sz w:val="20"/>
              </w:rPr>
              <w:fldChar w:fldCharType="separate"/>
            </w:r>
            <w:r w:rsidR="0041372D" w:rsidRPr="00314346">
              <w:rPr>
                <w:rStyle w:val="Hyperlink"/>
                <w:color w:val="auto"/>
                <w:sz w:val="20"/>
              </w:rPr>
              <w:t>20/1332r2</w:t>
            </w:r>
            <w:r>
              <w:rPr>
                <w:rStyle w:val="Hyperlink"/>
                <w:color w:val="auto"/>
                <w:sz w:val="20"/>
              </w:rPr>
              <w:fldChar w:fldCharType="end"/>
            </w:r>
            <w:r w:rsidR="0041372D" w:rsidRPr="00314346">
              <w:rPr>
                <w:sz w:val="20"/>
              </w:rPr>
              <w:t>, 09/21/2020</w:t>
            </w:r>
          </w:p>
          <w:p w14:paraId="088D091B" w14:textId="7C2CDC10" w:rsidR="00475D62" w:rsidRPr="00314346" w:rsidRDefault="00585FAA" w:rsidP="0041372D">
            <w:pPr>
              <w:rPr>
                <w:sz w:val="20"/>
              </w:rPr>
            </w:pPr>
            <w:r>
              <w:rPr>
                <w:rStyle w:val="Hyperlink"/>
                <w:color w:val="auto"/>
                <w:sz w:val="20"/>
              </w:rPr>
              <w:fldChar w:fldCharType="begin"/>
            </w:r>
            <w:r>
              <w:rPr>
                <w:rStyle w:val="Hyperlink"/>
                <w:color w:val="auto"/>
                <w:sz w:val="20"/>
              </w:rPr>
              <w:instrText xml:space="preserve"> HYPERLINK "https://mentor.ieee.org/802.11/dcn/20/11-20-1332-03-00be-pdt-mac-mlo-bss-parameter-update.docx" </w:instrText>
            </w:r>
            <w:r>
              <w:rPr>
                <w:rStyle w:val="Hyperlink"/>
                <w:color w:val="auto"/>
                <w:sz w:val="20"/>
              </w:rPr>
              <w:fldChar w:fldCharType="separate"/>
            </w:r>
            <w:r w:rsidR="00475D62" w:rsidRPr="00314346">
              <w:rPr>
                <w:rStyle w:val="Hyperlink"/>
                <w:color w:val="auto"/>
                <w:sz w:val="20"/>
              </w:rPr>
              <w:t>20/1332r3</w:t>
            </w:r>
            <w:r>
              <w:rPr>
                <w:rStyle w:val="Hyperlink"/>
                <w:color w:val="auto"/>
                <w:sz w:val="20"/>
              </w:rPr>
              <w:fldChar w:fldCharType="end"/>
            </w:r>
            <w:r w:rsidR="00475D62" w:rsidRPr="00314346">
              <w:rPr>
                <w:sz w:val="20"/>
              </w:rPr>
              <w:t>, 09/23/2020</w:t>
            </w:r>
          </w:p>
          <w:p w14:paraId="6E88DF5C" w14:textId="77777777" w:rsidR="00283DA2" w:rsidRPr="00314346" w:rsidRDefault="00585FAA" w:rsidP="00283DA2">
            <w:pPr>
              <w:rPr>
                <w:sz w:val="20"/>
              </w:rPr>
            </w:pPr>
            <w:r>
              <w:rPr>
                <w:rStyle w:val="Hyperlink"/>
                <w:color w:val="auto"/>
                <w:sz w:val="20"/>
              </w:rPr>
              <w:fldChar w:fldCharType="begin"/>
            </w:r>
            <w:r>
              <w:rPr>
                <w:rStyle w:val="Hyperlink"/>
                <w:color w:val="auto"/>
                <w:sz w:val="20"/>
              </w:rPr>
              <w:instrText xml:space="preserve"> HYPERLINK "https://mentor.ieee.org/802.11/dcn/20/11-20-1332-04-00be-pdt-mac-mlo-bss-parameter-update.docx" </w:instrText>
            </w:r>
            <w:r>
              <w:rPr>
                <w:rStyle w:val="Hyperlink"/>
                <w:color w:val="auto"/>
                <w:sz w:val="20"/>
              </w:rPr>
              <w:fldChar w:fldCharType="separate"/>
            </w:r>
            <w:r w:rsidR="00283DA2" w:rsidRPr="00314346">
              <w:rPr>
                <w:rStyle w:val="Hyperlink"/>
                <w:color w:val="auto"/>
                <w:sz w:val="20"/>
              </w:rPr>
              <w:t>20/1332r4</w:t>
            </w:r>
            <w:r>
              <w:rPr>
                <w:rStyle w:val="Hyperlink"/>
                <w:color w:val="auto"/>
                <w:sz w:val="20"/>
              </w:rPr>
              <w:fldChar w:fldCharType="end"/>
            </w:r>
            <w:r w:rsidR="00283DA2" w:rsidRPr="00314346">
              <w:rPr>
                <w:sz w:val="20"/>
              </w:rPr>
              <w:t>, 09/24/2020</w:t>
            </w:r>
          </w:p>
          <w:p w14:paraId="610FE996" w14:textId="0203B6E2" w:rsidR="006A0765" w:rsidRPr="00314346" w:rsidRDefault="00585FAA" w:rsidP="00283DA2">
            <w:pPr>
              <w:rPr>
                <w:sz w:val="20"/>
              </w:rPr>
            </w:pPr>
            <w:r>
              <w:rPr>
                <w:rStyle w:val="Hyperlink"/>
                <w:color w:val="auto"/>
                <w:sz w:val="20"/>
              </w:rPr>
              <w:fldChar w:fldCharType="begin"/>
            </w:r>
            <w:r>
              <w:rPr>
                <w:rStyle w:val="Hyperlink"/>
                <w:color w:val="auto"/>
                <w:sz w:val="20"/>
              </w:rPr>
              <w:instrText xml:space="preserve"> HYPERLINK "https://mentor.ieee.org/802.11/dcn/20/11-20-1332-05-00be-pdt-mac-mlo-bss-parameter-update.docx" </w:instrText>
            </w:r>
            <w:r>
              <w:rPr>
                <w:rStyle w:val="Hyperlink"/>
                <w:color w:val="auto"/>
                <w:sz w:val="20"/>
              </w:rPr>
              <w:fldChar w:fldCharType="separate"/>
            </w:r>
            <w:r w:rsidR="006A0765" w:rsidRPr="00314346">
              <w:rPr>
                <w:rStyle w:val="Hyperlink"/>
                <w:color w:val="auto"/>
                <w:sz w:val="20"/>
              </w:rPr>
              <w:t>20/1332r5</w:t>
            </w:r>
            <w:r>
              <w:rPr>
                <w:rStyle w:val="Hyperlink"/>
                <w:color w:val="auto"/>
                <w:sz w:val="20"/>
              </w:rPr>
              <w:fldChar w:fldCharType="end"/>
            </w:r>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lastRenderedPageBreak/>
              <w:t>Straw Polled:</w:t>
            </w:r>
          </w:p>
          <w:p w14:paraId="3EABACE0" w14:textId="77777777" w:rsidR="00C57027" w:rsidRPr="00314346" w:rsidRDefault="00585FAA" w:rsidP="00C57027">
            <w:pPr>
              <w:rPr>
                <w:sz w:val="20"/>
              </w:rPr>
            </w:pPr>
            <w:r>
              <w:rPr>
                <w:rStyle w:val="Hyperlink"/>
                <w:color w:val="auto"/>
                <w:sz w:val="20"/>
              </w:rPr>
              <w:fldChar w:fldCharType="begin"/>
            </w:r>
            <w:r>
              <w:rPr>
                <w:rStyle w:val="Hyperlink"/>
                <w:color w:val="auto"/>
                <w:sz w:val="20"/>
              </w:rPr>
              <w:instrText xml:space="preserve"> HYPERLINK "https://mentor.ieee.org/802.11/dcn/20/11-20-1332-04-00be-pdt-mac-mlo-bss-parameter-upd</w:instrText>
            </w:r>
            <w:r>
              <w:rPr>
                <w:rStyle w:val="Hyperlink"/>
                <w:color w:val="auto"/>
                <w:sz w:val="20"/>
              </w:rPr>
              <w:instrText xml:space="preserve">ate.docx" </w:instrText>
            </w:r>
            <w:r>
              <w:rPr>
                <w:rStyle w:val="Hyperlink"/>
                <w:color w:val="auto"/>
                <w:sz w:val="20"/>
              </w:rPr>
              <w:fldChar w:fldCharType="separate"/>
            </w:r>
            <w:r w:rsidR="00C57027" w:rsidRPr="00314346">
              <w:rPr>
                <w:rStyle w:val="Hyperlink"/>
                <w:color w:val="auto"/>
                <w:sz w:val="20"/>
              </w:rPr>
              <w:t>20/1332r4</w:t>
            </w:r>
            <w:r>
              <w:rPr>
                <w:rStyle w:val="Hyperlink"/>
                <w:color w:val="auto"/>
                <w:sz w:val="20"/>
              </w:rPr>
              <w:fldChar w:fldCharType="end"/>
            </w:r>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585FAA" w:rsidP="00762E9F">
            <w:pPr>
              <w:rPr>
                <w:sz w:val="20"/>
              </w:rPr>
            </w:pPr>
            <w:r>
              <w:rPr>
                <w:rStyle w:val="Hyperlink"/>
                <w:color w:val="auto"/>
                <w:sz w:val="20"/>
              </w:rPr>
              <w:fldChar w:fldCharType="begin"/>
            </w:r>
            <w:r>
              <w:rPr>
                <w:rStyle w:val="Hyperlink"/>
                <w:color w:val="auto"/>
                <w:sz w:val="20"/>
              </w:rPr>
              <w:instrText xml:space="preserve"> HYPERLINK "https://mentor.ieee.org/802.11/dcn/20/11-20-1332-06-00be-pdt-mac-mlo-bss-parameter-update.docx" </w:instrText>
            </w:r>
            <w:r>
              <w:rPr>
                <w:rStyle w:val="Hyperlink"/>
                <w:color w:val="auto"/>
                <w:sz w:val="20"/>
              </w:rPr>
              <w:fldChar w:fldCharType="separate"/>
            </w:r>
            <w:r w:rsidR="00762E9F" w:rsidRPr="00314346">
              <w:rPr>
                <w:rStyle w:val="Hyperlink"/>
                <w:color w:val="auto"/>
                <w:sz w:val="20"/>
              </w:rPr>
              <w:t>20/1332r6</w:t>
            </w:r>
            <w:r>
              <w:rPr>
                <w:rStyle w:val="Hyperlink"/>
                <w:color w:val="auto"/>
                <w:sz w:val="20"/>
              </w:rPr>
              <w:fldChar w:fldCharType="end"/>
            </w:r>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Change w:id="526" w:author="Edward Au" w:date="2020-10-15T09:53:00Z">
              <w:tcPr>
                <w:tcW w:w="2212" w:type="dxa"/>
              </w:tcPr>
            </w:tcPrChange>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AD6B4E">
        <w:trPr>
          <w:trHeight w:val="271"/>
          <w:trPrChange w:id="527" w:author="Edward Au" w:date="2020-10-15T09:53:00Z">
            <w:trPr>
              <w:trHeight w:val="271"/>
            </w:trPr>
          </w:trPrChange>
        </w:trPr>
        <w:tc>
          <w:tcPr>
            <w:tcW w:w="1274" w:type="dxa"/>
            <w:tcPrChange w:id="528" w:author="Edward Au" w:date="2020-10-15T09:53:00Z">
              <w:tcPr>
                <w:tcW w:w="1274" w:type="dxa"/>
                <w:gridSpan w:val="2"/>
              </w:tcPr>
            </w:tcPrChange>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Change w:id="529" w:author="Edward Au" w:date="2020-10-15T09:53:00Z">
              <w:tcPr>
                <w:tcW w:w="1968" w:type="dxa"/>
                <w:gridSpan w:val="2"/>
              </w:tcPr>
            </w:tcPrChange>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Change w:id="530" w:author="Edward Au" w:date="2020-10-15T09:53:00Z">
              <w:tcPr>
                <w:tcW w:w="1562" w:type="dxa"/>
                <w:shd w:val="clear" w:color="auto" w:fill="auto"/>
              </w:tcPr>
            </w:tcPrChange>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Change w:id="531" w:author="Edward Au" w:date="2020-10-15T09:53:00Z">
              <w:tcPr>
                <w:tcW w:w="2706" w:type="dxa"/>
              </w:tcPr>
            </w:tcPrChange>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Change w:id="532" w:author="Edward Au" w:date="2020-10-15T09:53:00Z">
              <w:tcPr>
                <w:tcW w:w="1594" w:type="dxa"/>
                <w:gridSpan w:val="2"/>
              </w:tcPr>
            </w:tcPrChange>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Change w:id="533" w:author="Edward Au" w:date="2020-10-15T09:53:00Z">
              <w:tcPr>
                <w:tcW w:w="2344" w:type="dxa"/>
              </w:tcPr>
            </w:tcPrChange>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Change w:id="534" w:author="Edward Au" w:date="2020-10-15T09:53:00Z">
              <w:tcPr>
                <w:tcW w:w="2212" w:type="dxa"/>
              </w:tcPr>
            </w:tcPrChange>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AD6B4E">
        <w:trPr>
          <w:trHeight w:val="271"/>
          <w:trPrChange w:id="535" w:author="Edward Au" w:date="2020-10-15T09:53:00Z">
            <w:trPr>
              <w:trHeight w:val="271"/>
            </w:trPr>
          </w:trPrChange>
        </w:trPr>
        <w:tc>
          <w:tcPr>
            <w:tcW w:w="1274" w:type="dxa"/>
            <w:tcPrChange w:id="536" w:author="Edward Au" w:date="2020-10-15T09:53:00Z">
              <w:tcPr>
                <w:tcW w:w="1274" w:type="dxa"/>
                <w:gridSpan w:val="2"/>
              </w:tcPr>
            </w:tcPrChange>
          </w:tcPr>
          <w:p w14:paraId="3CC755A9" w14:textId="7EA62715" w:rsidR="00E7555D" w:rsidRPr="00FE5AC0" w:rsidRDefault="00E7555D" w:rsidP="00112124">
            <w:pPr>
              <w:rPr>
                <w:color w:val="00B050"/>
                <w:sz w:val="20"/>
              </w:rPr>
            </w:pPr>
            <w:r w:rsidRPr="00FE5AC0">
              <w:rPr>
                <w:color w:val="00B050"/>
                <w:sz w:val="20"/>
              </w:rPr>
              <w:t>MAC</w:t>
            </w:r>
          </w:p>
        </w:tc>
        <w:tc>
          <w:tcPr>
            <w:tcW w:w="1968" w:type="dxa"/>
            <w:tcPrChange w:id="537" w:author="Edward Au" w:date="2020-10-15T09:53:00Z">
              <w:tcPr>
                <w:tcW w:w="1968" w:type="dxa"/>
                <w:gridSpan w:val="2"/>
              </w:tcPr>
            </w:tcPrChange>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Change w:id="538" w:author="Edward Au" w:date="2020-10-15T09:53:00Z">
              <w:tcPr>
                <w:tcW w:w="1562" w:type="dxa"/>
                <w:shd w:val="clear" w:color="auto" w:fill="auto"/>
              </w:tcPr>
            </w:tcPrChange>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Change w:id="539" w:author="Edward Au" w:date="2020-10-15T09:53:00Z">
              <w:tcPr>
                <w:tcW w:w="2706" w:type="dxa"/>
              </w:tcPr>
            </w:tcPrChange>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Change w:id="540" w:author="Edward Au" w:date="2020-10-15T09:53:00Z">
              <w:tcPr>
                <w:tcW w:w="1594" w:type="dxa"/>
                <w:gridSpan w:val="2"/>
              </w:tcPr>
            </w:tcPrChange>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Change w:id="541" w:author="Edward Au" w:date="2020-10-15T09:53:00Z">
              <w:tcPr>
                <w:tcW w:w="2344" w:type="dxa"/>
              </w:tcPr>
            </w:tcPrChange>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"https://mentor.ieee.org/802.11/dcn/20/11-20-1270-00-00be-pdt-mac-mlo-power-sav</w:instrText>
            </w:r>
            <w:r>
              <w:rPr>
                <w:rStyle w:val="Hyperlink"/>
                <w:color w:val="auto"/>
                <w:sz w:val="20"/>
              </w:rPr>
              <w:instrText xml:space="preserve">e-procedures.docx" </w:instrText>
            </w:r>
            <w:r>
              <w:rPr>
                <w:rStyle w:val="Hyperlink"/>
                <w:color w:val="auto"/>
                <w:sz w:val="20"/>
              </w:rPr>
              <w:fldChar w:fldCharType="separate"/>
            </w:r>
            <w:r w:rsidR="005D5603" w:rsidRPr="00850822">
              <w:rPr>
                <w:rStyle w:val="Hyperlink"/>
                <w:color w:val="auto"/>
                <w:sz w:val="20"/>
              </w:rPr>
              <w:t>20/1270r0</w:t>
            </w:r>
            <w:r>
              <w:rPr>
                <w:rStyle w:val="Hyperlink"/>
                <w:color w:val="auto"/>
                <w:sz w:val="20"/>
              </w:rPr>
              <w:fldChar w:fldCharType="end"/>
            </w:r>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"https://mentor.ieee.org/802.11/dcn/20/11-20-1270-01-00be-pdt-mac-mlo-power-save-procedures.docx" </w:instrText>
            </w:r>
            <w:r>
              <w:rPr>
                <w:rStyle w:val="Hyperlink"/>
                <w:color w:val="auto"/>
                <w:sz w:val="20"/>
              </w:rPr>
              <w:fldChar w:fldCharType="separate"/>
            </w:r>
            <w:r w:rsidR="00EC56A8" w:rsidRPr="00850822">
              <w:rPr>
                <w:rStyle w:val="Hyperlink"/>
                <w:color w:val="auto"/>
                <w:sz w:val="20"/>
              </w:rPr>
              <w:t>20/1270r1</w:t>
            </w:r>
            <w:r>
              <w:rPr>
                <w:rStyle w:val="Hyperlink"/>
                <w:color w:val="auto"/>
                <w:sz w:val="20"/>
              </w:rPr>
              <w:fldChar w:fldCharType="end"/>
            </w:r>
            <w:r w:rsidR="00EC56A8" w:rsidRPr="00850822">
              <w:rPr>
                <w:sz w:val="20"/>
              </w:rPr>
              <w:t>, 08/31/2020</w:t>
            </w:r>
          </w:p>
          <w:p w14:paraId="17971462" w14:textId="0B2A79EF" w:rsidR="000319A2"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"https://mentor.ieee.org/802.11/dcn/20/11-20-1270-02-00be-pdt-mac-mlo-power-save-procedures.docx" </w:instrText>
            </w:r>
            <w:r>
              <w:rPr>
                <w:rStyle w:val="Hyperlink"/>
                <w:color w:val="auto"/>
                <w:sz w:val="20"/>
              </w:rPr>
              <w:fldChar w:fldCharType="separate"/>
            </w:r>
            <w:r w:rsidR="000319A2" w:rsidRPr="00850822">
              <w:rPr>
                <w:rStyle w:val="Hyperlink"/>
                <w:color w:val="auto"/>
                <w:sz w:val="20"/>
              </w:rPr>
              <w:t>20/1270r2</w:t>
            </w:r>
            <w:r>
              <w:rPr>
                <w:rStyle w:val="Hyperlink"/>
                <w:color w:val="auto"/>
                <w:sz w:val="20"/>
              </w:rPr>
              <w:fldChar w:fldCharType="end"/>
            </w:r>
            <w:r w:rsidR="000319A2" w:rsidRPr="00850822">
              <w:rPr>
                <w:sz w:val="20"/>
              </w:rPr>
              <w:t>, 09/01/2020</w:t>
            </w:r>
          </w:p>
          <w:p w14:paraId="5FFA5536" w14:textId="2535E164" w:rsidR="004245E1"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"https://mentor.ieee.org/802.11/dcn/20/11-20-1270-03-00be-pdt-mac-mlo-power-save-procedures.docx" </w:instrText>
            </w:r>
            <w:r>
              <w:rPr>
                <w:rStyle w:val="Hyperlink"/>
                <w:color w:val="auto"/>
                <w:sz w:val="20"/>
              </w:rPr>
              <w:fldChar w:fldCharType="separate"/>
            </w:r>
            <w:r w:rsidR="004245E1" w:rsidRPr="00850822">
              <w:rPr>
                <w:rStyle w:val="Hyperlink"/>
                <w:color w:val="auto"/>
                <w:sz w:val="20"/>
              </w:rPr>
              <w:t>20/1270r3</w:t>
            </w:r>
            <w:r>
              <w:rPr>
                <w:rStyle w:val="Hyperlink"/>
                <w:color w:val="auto"/>
                <w:sz w:val="20"/>
              </w:rPr>
              <w:fldChar w:fldCharType="end"/>
            </w:r>
            <w:r w:rsidR="004245E1" w:rsidRPr="00850822">
              <w:rPr>
                <w:sz w:val="20"/>
              </w:rPr>
              <w:t>, 09/08/2020</w:t>
            </w:r>
          </w:p>
          <w:p w14:paraId="6B47BF85" w14:textId="721786C1" w:rsidR="00151128"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"https://mentor.ieee.org/802.11/dcn/20/11-20-1270-04-00be-pdt-mac-mlo-power-save-procedures.docx" </w:instrText>
            </w:r>
            <w:r>
              <w:rPr>
                <w:rStyle w:val="Hyperlink"/>
                <w:color w:val="auto"/>
                <w:sz w:val="20"/>
              </w:rPr>
              <w:fldChar w:fldCharType="separate"/>
            </w:r>
            <w:r w:rsidR="00151128" w:rsidRPr="00850822">
              <w:rPr>
                <w:rStyle w:val="Hyperlink"/>
                <w:color w:val="auto"/>
                <w:sz w:val="20"/>
              </w:rPr>
              <w:t>20/1270r4</w:t>
            </w:r>
            <w:r>
              <w:rPr>
                <w:rStyle w:val="Hyperlink"/>
                <w:color w:val="auto"/>
                <w:sz w:val="20"/>
              </w:rPr>
              <w:fldChar w:fldCharType="end"/>
            </w:r>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585FAA" w:rsidP="002013AB">
            <w:pPr>
              <w:rPr>
                <w:sz w:val="20"/>
              </w:rPr>
            </w:pPr>
            <w:r>
              <w:rPr>
                <w:rStyle w:val="Hyperlink"/>
                <w:color w:val="auto"/>
                <w:sz w:val="20"/>
              </w:rPr>
              <w:fldChar w:fldCharType="begin"/>
            </w:r>
            <w:r>
              <w:rPr>
                <w:rStyle w:val="Hyperlink"/>
                <w:color w:val="auto"/>
                <w:sz w:val="20"/>
              </w:rPr>
              <w:instrText xml:space="preserve"> HYPERLINK "https://mentor.ieee.org/802.11/dcn/20/11-20-1289-00-00be-visio-file-for-figure-33-xx-m</w:instrText>
            </w:r>
            <w:r>
              <w:rPr>
                <w:rStyle w:val="Hyperlink"/>
                <w:color w:val="auto"/>
                <w:sz w:val="20"/>
              </w:rPr>
              <w:instrText xml:space="preserve">lo-per-sta-independent-power-state.vsd" </w:instrText>
            </w:r>
            <w:r>
              <w:rPr>
                <w:rStyle w:val="Hyperlink"/>
                <w:color w:val="auto"/>
                <w:sz w:val="20"/>
              </w:rPr>
              <w:fldChar w:fldCharType="separate"/>
            </w:r>
            <w:r w:rsidR="006874F0" w:rsidRPr="00850822">
              <w:rPr>
                <w:rStyle w:val="Hyperlink"/>
                <w:color w:val="auto"/>
                <w:sz w:val="20"/>
              </w:rPr>
              <w:t>20/1289r0</w:t>
            </w:r>
            <w:r>
              <w:rPr>
                <w:rStyle w:val="Hyperlink"/>
                <w:color w:val="auto"/>
                <w:sz w:val="20"/>
              </w:rPr>
              <w:fldChar w:fldCharType="end"/>
            </w:r>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585FAA" w:rsidP="002013AB">
            <w:pPr>
              <w:rPr>
                <w:sz w:val="20"/>
              </w:rPr>
            </w:pPr>
            <w:r>
              <w:rPr>
                <w:rStyle w:val="Hyperlink"/>
                <w:color w:val="auto"/>
                <w:sz w:val="20"/>
              </w:rPr>
              <w:fldChar w:fldCharType="begin"/>
            </w:r>
            <w:r>
              <w:rPr>
                <w:rStyle w:val="Hyperlink"/>
                <w:color w:val="auto"/>
                <w:sz w:val="20"/>
              </w:rPr>
              <w:instrText xml:space="preserve"> HYPERLINK "https://mentor.ieee.org/802.11/dcn/20/11-20-1289-01-00be-visio-file-for-figure-33-xx-mlo-per-sta-independent-power-state.vsd" </w:instrText>
            </w:r>
            <w:r>
              <w:rPr>
                <w:rStyle w:val="Hyperlink"/>
                <w:color w:val="auto"/>
                <w:sz w:val="20"/>
              </w:rPr>
              <w:fldChar w:fldCharType="separate"/>
            </w:r>
            <w:r w:rsidR="002013AB" w:rsidRPr="00850822">
              <w:rPr>
                <w:rStyle w:val="Hyperlink"/>
                <w:color w:val="auto"/>
                <w:sz w:val="20"/>
              </w:rPr>
              <w:t>20/1289r1</w:t>
            </w:r>
            <w:r>
              <w:rPr>
                <w:rStyle w:val="Hyperlink"/>
                <w:color w:val="auto"/>
                <w:sz w:val="20"/>
              </w:rPr>
              <w:fldChar w:fldCharType="end"/>
            </w:r>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585FAA" w:rsidP="009D2BB7">
            <w:pPr>
              <w:rPr>
                <w:sz w:val="20"/>
              </w:rPr>
            </w:pPr>
            <w:r>
              <w:rPr>
                <w:rStyle w:val="Hyperlink"/>
                <w:color w:val="auto"/>
                <w:sz w:val="20"/>
              </w:rPr>
              <w:fldChar w:fldCharType="begin"/>
            </w:r>
            <w:r>
              <w:rPr>
                <w:rStyle w:val="Hyperlink"/>
                <w:color w:val="auto"/>
                <w:sz w:val="20"/>
              </w:rPr>
              <w:instrText xml:space="preserve"> HYPERLINK "http</w:instrText>
            </w:r>
            <w:r>
              <w:rPr>
                <w:rStyle w:val="Hyperlink"/>
                <w:color w:val="auto"/>
                <w:sz w:val="20"/>
              </w:rPr>
              <w:instrText xml:space="preserve">s://mentor.ieee.org/802.11/dcn/20/11-20-1270-01-00be-pdt-mac-mlo-power-save-procedures.docx" </w:instrText>
            </w:r>
            <w:r>
              <w:rPr>
                <w:rStyle w:val="Hyperlink"/>
                <w:color w:val="auto"/>
                <w:sz w:val="20"/>
              </w:rPr>
              <w:fldChar w:fldCharType="separate"/>
            </w:r>
            <w:r w:rsidR="009D2BB7" w:rsidRPr="00850822">
              <w:rPr>
                <w:rStyle w:val="Hyperlink"/>
                <w:color w:val="auto"/>
                <w:sz w:val="20"/>
              </w:rPr>
              <w:t>20/1270r1</w:t>
            </w:r>
            <w:r>
              <w:rPr>
                <w:rStyle w:val="Hyperlink"/>
                <w:color w:val="auto"/>
                <w:sz w:val="20"/>
              </w:rPr>
              <w:fldChar w:fldCharType="end"/>
            </w:r>
            <w:r w:rsidR="009D2BB7" w:rsidRPr="00850822">
              <w:rPr>
                <w:sz w:val="20"/>
              </w:rPr>
              <w:t>, 08/31/2020</w:t>
            </w:r>
          </w:p>
          <w:p w14:paraId="3B0A2B57" w14:textId="00E7F3AA" w:rsidR="00296001" w:rsidRPr="00850822" w:rsidRDefault="00585FAA" w:rsidP="00985C27">
            <w:pPr>
              <w:rPr>
                <w:sz w:val="20"/>
              </w:rPr>
            </w:pPr>
            <w:r>
              <w:rPr>
                <w:rStyle w:val="Hyperlink"/>
                <w:color w:val="auto"/>
                <w:sz w:val="20"/>
              </w:rPr>
              <w:fldChar w:fldCharType="begin"/>
            </w:r>
            <w:r>
              <w:rPr>
                <w:rStyle w:val="Hyperlink"/>
                <w:color w:val="auto"/>
                <w:sz w:val="20"/>
              </w:rPr>
              <w:instrText xml:space="preserve"> HYPERLINK "https://mentor.ieee.org/802.11/dcn/20/11-20-1270-03-00be-pdt-mac-mlo-power-save-procedures.docx" </w:instrText>
            </w:r>
            <w:r>
              <w:rPr>
                <w:rStyle w:val="Hyperlink"/>
                <w:color w:val="auto"/>
                <w:sz w:val="20"/>
              </w:rPr>
              <w:fldChar w:fldCharType="separate"/>
            </w:r>
            <w:r w:rsidR="0013206F" w:rsidRPr="00850822">
              <w:rPr>
                <w:rStyle w:val="Hyperlink"/>
                <w:color w:val="auto"/>
                <w:sz w:val="20"/>
              </w:rPr>
              <w:t>20/1270r3</w:t>
            </w:r>
            <w:r>
              <w:rPr>
                <w:rStyle w:val="Hyperlink"/>
                <w:color w:val="auto"/>
                <w:sz w:val="20"/>
              </w:rPr>
              <w:fldChar w:fldCharType="end"/>
            </w:r>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585FAA" w:rsidP="006C3B1E">
            <w:pPr>
              <w:rPr>
                <w:sz w:val="20"/>
              </w:rPr>
            </w:pPr>
            <w:r>
              <w:rPr>
                <w:rStyle w:val="Hyperlink"/>
                <w:color w:val="auto"/>
                <w:sz w:val="20"/>
              </w:rPr>
              <w:fldChar w:fldCharType="begin"/>
            </w:r>
            <w:r>
              <w:rPr>
                <w:rStyle w:val="Hyperlink"/>
                <w:color w:val="auto"/>
                <w:sz w:val="20"/>
              </w:rPr>
              <w:instrText xml:space="preserve"> HYPERLINK "https://mentor.ieee.org/802.11/dcn/20/11-20-1270-04-00be-pdt-mac-mlo-power-save-procedures.docx" </w:instrText>
            </w:r>
            <w:r>
              <w:rPr>
                <w:rStyle w:val="Hyperlink"/>
                <w:color w:val="auto"/>
                <w:sz w:val="20"/>
              </w:rPr>
              <w:fldChar w:fldCharType="separate"/>
            </w:r>
            <w:r w:rsidR="006C3B1E" w:rsidRPr="00850822">
              <w:rPr>
                <w:rStyle w:val="Hyperlink"/>
                <w:color w:val="auto"/>
                <w:sz w:val="20"/>
              </w:rPr>
              <w:t>20/1270r4</w:t>
            </w:r>
            <w:r>
              <w:rPr>
                <w:rStyle w:val="Hyperlink"/>
                <w:color w:val="auto"/>
                <w:sz w:val="20"/>
              </w:rPr>
              <w:fldChar w:fldCharType="end"/>
            </w:r>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Change w:id="542" w:author="Edward Au" w:date="2020-10-15T09:53:00Z">
              <w:tcPr>
                <w:tcW w:w="2212" w:type="dxa"/>
              </w:tcPr>
            </w:tcPrChange>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AD6B4E">
        <w:trPr>
          <w:trHeight w:val="271"/>
          <w:trPrChange w:id="543" w:author="Edward Au" w:date="2020-10-15T09:53:00Z">
            <w:trPr>
              <w:trHeight w:val="271"/>
            </w:trPr>
          </w:trPrChange>
        </w:trPr>
        <w:tc>
          <w:tcPr>
            <w:tcW w:w="1274" w:type="dxa"/>
            <w:tcPrChange w:id="544" w:author="Edward Au" w:date="2020-10-15T09:53:00Z">
              <w:tcPr>
                <w:tcW w:w="1274" w:type="dxa"/>
                <w:gridSpan w:val="2"/>
              </w:tcPr>
            </w:tcPrChange>
          </w:tcPr>
          <w:p w14:paraId="61503F6F" w14:textId="3F44954D" w:rsidR="00E7555D" w:rsidRPr="00E74230" w:rsidRDefault="00E7555D" w:rsidP="00112124">
            <w:pPr>
              <w:rPr>
                <w:color w:val="00B050"/>
                <w:sz w:val="20"/>
              </w:rPr>
            </w:pPr>
            <w:r w:rsidRPr="00E74230">
              <w:rPr>
                <w:color w:val="00B050"/>
                <w:sz w:val="20"/>
              </w:rPr>
              <w:lastRenderedPageBreak/>
              <w:t>MAC</w:t>
            </w:r>
          </w:p>
        </w:tc>
        <w:tc>
          <w:tcPr>
            <w:tcW w:w="1968" w:type="dxa"/>
            <w:tcPrChange w:id="545" w:author="Edward Au" w:date="2020-10-15T09:53:00Z">
              <w:tcPr>
                <w:tcW w:w="1968" w:type="dxa"/>
                <w:gridSpan w:val="2"/>
              </w:tcPr>
            </w:tcPrChange>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Change w:id="546" w:author="Edward Au" w:date="2020-10-15T09:53:00Z">
              <w:tcPr>
                <w:tcW w:w="1562" w:type="dxa"/>
                <w:shd w:val="clear" w:color="auto" w:fill="auto"/>
              </w:tcPr>
            </w:tcPrChange>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Change w:id="547" w:author="Edward Au" w:date="2020-10-15T09:53:00Z">
              <w:tcPr>
                <w:tcW w:w="2706" w:type="dxa"/>
              </w:tcPr>
            </w:tcPrChange>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594" w:type="dxa"/>
            <w:gridSpan w:val="2"/>
            <w:tcPrChange w:id="548" w:author="Edward Au" w:date="2020-10-15T09:53:00Z">
              <w:tcPr>
                <w:tcW w:w="1594" w:type="dxa"/>
                <w:gridSpan w:val="2"/>
              </w:tcPr>
            </w:tcPrChange>
          </w:tcPr>
          <w:p w14:paraId="78A47143" w14:textId="1ABEC577" w:rsidR="00E7555D" w:rsidRPr="00E74230" w:rsidRDefault="00E7555D" w:rsidP="00112124">
            <w:pPr>
              <w:rPr>
                <w:color w:val="00B050"/>
                <w:sz w:val="20"/>
              </w:rPr>
            </w:pPr>
            <w:r w:rsidRPr="00E74230">
              <w:rPr>
                <w:color w:val="00B050"/>
                <w:sz w:val="20"/>
              </w:rPr>
              <w:t>R1</w:t>
            </w:r>
          </w:p>
        </w:tc>
        <w:tc>
          <w:tcPr>
            <w:tcW w:w="2344" w:type="dxa"/>
            <w:tcPrChange w:id="549" w:author="Edward Au" w:date="2020-10-15T09:53:00Z">
              <w:tcPr>
                <w:tcW w:w="2344" w:type="dxa"/>
              </w:tcPr>
            </w:tcPrChange>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585FAA" w:rsidP="00E471C7">
            <w:pPr>
              <w:rPr>
                <w:sz w:val="20"/>
              </w:rPr>
            </w:pPr>
            <w:r>
              <w:rPr>
                <w:rStyle w:val="Hyperlink"/>
                <w:color w:val="auto"/>
                <w:sz w:val="20"/>
              </w:rPr>
              <w:fldChar w:fldCharType="begin"/>
            </w:r>
            <w:r>
              <w:rPr>
                <w:rStyle w:val="Hyperlink"/>
                <w:color w:val="auto"/>
                <w:sz w:val="20"/>
              </w:rPr>
              <w:instrText xml:space="preserve"> HYPERLINK "https://mentor.ieee.org/802.11/dcn/20/11-20-1291-00-00be-pdt-mac-mlo-enhanced-multi-link-single-radio-operation.docx" </w:instrText>
            </w:r>
            <w:r>
              <w:rPr>
                <w:rStyle w:val="Hyperlink"/>
                <w:color w:val="auto"/>
                <w:sz w:val="20"/>
              </w:rPr>
              <w:fldChar w:fldCharType="separate"/>
            </w:r>
            <w:r w:rsidR="00286B05" w:rsidRPr="00F2417E">
              <w:rPr>
                <w:rStyle w:val="Hyperlink"/>
                <w:color w:val="auto"/>
                <w:sz w:val="20"/>
              </w:rPr>
              <w:t>20/1291r0</w:t>
            </w:r>
            <w:r>
              <w:rPr>
                <w:rStyle w:val="Hyperlink"/>
                <w:color w:val="auto"/>
                <w:sz w:val="20"/>
              </w:rPr>
              <w:fldChar w:fldCharType="end"/>
            </w:r>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585FAA" w:rsidP="00E471C7">
            <w:pPr>
              <w:rPr>
                <w:sz w:val="20"/>
              </w:rPr>
            </w:pPr>
            <w:r>
              <w:rPr>
                <w:rStyle w:val="Hyperlink"/>
                <w:color w:val="auto"/>
                <w:sz w:val="20"/>
              </w:rPr>
              <w:fldChar w:fldCharType="begin"/>
            </w:r>
            <w:r>
              <w:rPr>
                <w:rStyle w:val="Hyperlink"/>
                <w:color w:val="auto"/>
                <w:sz w:val="20"/>
              </w:rPr>
              <w:instrText xml:space="preserve"> HYPERLINK "https://mentor.ieee.org/802.11/dcn/20/11-20-1291-01-00be-pdt-mac-mlo-enhanced-multi-link-single-radio-operation.docx" </w:instrText>
            </w:r>
            <w:r>
              <w:rPr>
                <w:rStyle w:val="Hyperlink"/>
                <w:color w:val="auto"/>
                <w:sz w:val="20"/>
              </w:rPr>
              <w:fldChar w:fldCharType="separate"/>
            </w:r>
            <w:r w:rsidR="00367D58" w:rsidRPr="00F2417E">
              <w:rPr>
                <w:rStyle w:val="Hyperlink"/>
                <w:color w:val="auto"/>
                <w:sz w:val="20"/>
              </w:rPr>
              <w:t>20/1291r1</w:t>
            </w:r>
            <w:r>
              <w:rPr>
                <w:rStyle w:val="Hyperlink"/>
                <w:color w:val="auto"/>
                <w:sz w:val="20"/>
              </w:rPr>
              <w:fldChar w:fldCharType="end"/>
            </w:r>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585FAA" w:rsidP="00E471C7">
            <w:pPr>
              <w:rPr>
                <w:sz w:val="20"/>
              </w:rPr>
            </w:pPr>
            <w:r>
              <w:rPr>
                <w:rStyle w:val="Hyperlink"/>
                <w:color w:val="auto"/>
                <w:sz w:val="20"/>
              </w:rPr>
              <w:fldChar w:fldCharType="begin"/>
            </w:r>
            <w:r>
              <w:rPr>
                <w:rStyle w:val="Hyperlink"/>
                <w:color w:val="auto"/>
                <w:sz w:val="20"/>
              </w:rPr>
              <w:instrText xml:space="preserve"> HYPERLINK "https://mentor.ieee.org/802.11/dcn/20/11-20-1291-03-00be-pdt-mac-mlo-enhanced-multi-link-</w:instrText>
            </w:r>
            <w:r>
              <w:rPr>
                <w:rStyle w:val="Hyperlink"/>
                <w:color w:val="auto"/>
                <w:sz w:val="20"/>
              </w:rPr>
              <w:instrText xml:space="preserve">single-radio-operation.docx" </w:instrText>
            </w:r>
            <w:r>
              <w:rPr>
                <w:rStyle w:val="Hyperlink"/>
                <w:color w:val="auto"/>
                <w:sz w:val="20"/>
              </w:rPr>
              <w:fldChar w:fldCharType="separate"/>
            </w:r>
            <w:r w:rsidR="00D85B9A" w:rsidRPr="00F2417E">
              <w:rPr>
                <w:rStyle w:val="Hyperlink"/>
                <w:color w:val="auto"/>
                <w:sz w:val="20"/>
              </w:rPr>
              <w:t>20/1291r2</w:t>
            </w:r>
            <w:r>
              <w:rPr>
                <w:rStyle w:val="Hyperlink"/>
                <w:color w:val="auto"/>
                <w:sz w:val="20"/>
              </w:rPr>
              <w:fldChar w:fldCharType="end"/>
            </w:r>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585FAA" w:rsidP="00E471C7">
            <w:pPr>
              <w:rPr>
                <w:sz w:val="20"/>
              </w:rPr>
            </w:pPr>
            <w:r>
              <w:rPr>
                <w:rStyle w:val="Hyperlink"/>
                <w:color w:val="auto"/>
                <w:sz w:val="20"/>
              </w:rPr>
              <w:fldChar w:fldCharType="begin"/>
            </w:r>
            <w:r>
              <w:rPr>
                <w:rStyle w:val="Hyperlink"/>
                <w:color w:val="auto"/>
                <w:sz w:val="20"/>
              </w:rPr>
              <w:instrText xml:space="preserve"> HYPERLINK "https://mentor.ieee.org/802.11/dcn/20/11-20-1291-03-00be-pdt-mac-mlo-enhanced-multi-link-single-radio-operation.docx" </w:instrText>
            </w:r>
            <w:r>
              <w:rPr>
                <w:rStyle w:val="Hyperlink"/>
                <w:color w:val="auto"/>
                <w:sz w:val="20"/>
              </w:rPr>
              <w:fldChar w:fldCharType="separate"/>
            </w:r>
            <w:r w:rsidR="00CD4F68" w:rsidRPr="00F2417E">
              <w:rPr>
                <w:rStyle w:val="Hyperlink"/>
                <w:color w:val="auto"/>
                <w:sz w:val="20"/>
              </w:rPr>
              <w:t>20/1291r3</w:t>
            </w:r>
            <w:r>
              <w:rPr>
                <w:rStyle w:val="Hyperlink"/>
                <w:color w:val="auto"/>
                <w:sz w:val="20"/>
              </w:rPr>
              <w:fldChar w:fldCharType="end"/>
            </w:r>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585FAA" w:rsidP="00E471C7">
            <w:pPr>
              <w:rPr>
                <w:sz w:val="20"/>
              </w:rPr>
            </w:pPr>
            <w:r>
              <w:rPr>
                <w:rStyle w:val="Hyperlink"/>
                <w:color w:val="auto"/>
                <w:sz w:val="20"/>
              </w:rPr>
              <w:fldChar w:fldCharType="begin"/>
            </w:r>
            <w:r>
              <w:rPr>
                <w:rStyle w:val="Hyperlink"/>
                <w:color w:val="auto"/>
                <w:sz w:val="20"/>
              </w:rPr>
              <w:instrText xml:space="preserve"> HYPERLINK "https://mentor.ieee.org/802.11/dcn/20/11-20-1291-04-00be-pdt-mac-mlo-enhanced-multi-link-single-radio-operation.docx" </w:instrText>
            </w:r>
            <w:r>
              <w:rPr>
                <w:rStyle w:val="Hyperlink"/>
                <w:color w:val="auto"/>
                <w:sz w:val="20"/>
              </w:rPr>
              <w:fldChar w:fldCharType="separate"/>
            </w:r>
            <w:r w:rsidR="00CE31C9" w:rsidRPr="00F2417E">
              <w:rPr>
                <w:rStyle w:val="Hyperlink"/>
                <w:color w:val="auto"/>
                <w:sz w:val="20"/>
              </w:rPr>
              <w:t>20/1291r4</w:t>
            </w:r>
            <w:r>
              <w:rPr>
                <w:rStyle w:val="Hyperlink"/>
                <w:color w:val="auto"/>
                <w:sz w:val="20"/>
              </w:rPr>
              <w:fldChar w:fldCharType="end"/>
            </w:r>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585FAA" w:rsidP="00E471C7">
            <w:pPr>
              <w:rPr>
                <w:sz w:val="20"/>
              </w:rPr>
            </w:pPr>
            <w:r>
              <w:rPr>
                <w:rStyle w:val="Hyperlink"/>
                <w:color w:val="auto"/>
                <w:sz w:val="20"/>
              </w:rPr>
              <w:fldChar w:fldCharType="begin"/>
            </w:r>
            <w:r>
              <w:rPr>
                <w:rStyle w:val="Hyperlink"/>
                <w:color w:val="auto"/>
                <w:sz w:val="20"/>
              </w:rPr>
              <w:instrText xml:space="preserve"> HYPERLINK "https://mentor.ieee.org/802.11/dcn/20/11-20-1291-05-00be-pdt-mac-mlo-enhanced-multi-link-</w:instrText>
            </w:r>
            <w:r>
              <w:rPr>
                <w:rStyle w:val="Hyperlink"/>
                <w:color w:val="auto"/>
                <w:sz w:val="20"/>
              </w:rPr>
              <w:instrText xml:space="preserve">single-radio-operation.docx" </w:instrText>
            </w:r>
            <w:r>
              <w:rPr>
                <w:rStyle w:val="Hyperlink"/>
                <w:color w:val="auto"/>
                <w:sz w:val="20"/>
              </w:rPr>
              <w:fldChar w:fldCharType="separate"/>
            </w:r>
            <w:r w:rsidR="003704C5" w:rsidRPr="00F2417E">
              <w:rPr>
                <w:rStyle w:val="Hyperlink"/>
                <w:color w:val="auto"/>
                <w:sz w:val="20"/>
              </w:rPr>
              <w:t>20/1291r5</w:t>
            </w:r>
            <w:r>
              <w:rPr>
                <w:rStyle w:val="Hyperlink"/>
                <w:color w:val="auto"/>
                <w:sz w:val="20"/>
              </w:rPr>
              <w:fldChar w:fldCharType="end"/>
            </w:r>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585FAA" w:rsidP="00E471C7">
            <w:pPr>
              <w:rPr>
                <w:sz w:val="20"/>
              </w:rPr>
            </w:pPr>
            <w:r>
              <w:rPr>
                <w:rStyle w:val="Hyperlink"/>
                <w:color w:val="auto"/>
                <w:sz w:val="20"/>
              </w:rPr>
              <w:fldChar w:fldCharType="begin"/>
            </w:r>
            <w:r>
              <w:rPr>
                <w:rStyle w:val="Hyperlink"/>
                <w:color w:val="auto"/>
                <w:sz w:val="20"/>
              </w:rPr>
              <w:instrText xml:space="preserve"> HYPERLINK "https://mentor.ieee.org/802.11/dcn/20/11-20-1291-06-00be-pdt-mac-mlo-enhanced-multi-link-single-radio-operation.docx" </w:instrText>
            </w:r>
            <w:r>
              <w:rPr>
                <w:rStyle w:val="Hyperlink"/>
                <w:color w:val="auto"/>
                <w:sz w:val="20"/>
              </w:rPr>
              <w:fldChar w:fldCharType="separate"/>
            </w:r>
            <w:r w:rsidR="000A5D75" w:rsidRPr="00F2417E">
              <w:rPr>
                <w:rStyle w:val="Hyperlink"/>
                <w:color w:val="auto"/>
                <w:sz w:val="20"/>
              </w:rPr>
              <w:t>20/1291r6</w:t>
            </w:r>
            <w:r>
              <w:rPr>
                <w:rStyle w:val="Hyperlink"/>
                <w:color w:val="auto"/>
                <w:sz w:val="20"/>
              </w:rPr>
              <w:fldChar w:fldCharType="end"/>
            </w:r>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w:instrText>
            </w:r>
            <w:r>
              <w:rPr>
                <w:rStyle w:val="Hyperlink"/>
                <w:color w:val="auto"/>
                <w:sz w:val="20"/>
              </w:rPr>
              <w:instrText xml:space="preserve">20/11-20-1291-07-00be-pdt-mac-mlo-enhanced-multi-link-single-radio-operation.docx" </w:instrText>
            </w:r>
            <w:r>
              <w:rPr>
                <w:rStyle w:val="Hyperlink"/>
                <w:color w:val="auto"/>
                <w:sz w:val="20"/>
              </w:rPr>
              <w:fldChar w:fldCharType="separate"/>
            </w:r>
            <w:r w:rsidR="00790DC7" w:rsidRPr="00F2417E">
              <w:rPr>
                <w:rStyle w:val="Hyperlink"/>
                <w:color w:val="auto"/>
                <w:sz w:val="20"/>
              </w:rPr>
              <w:t>20/1291r7</w:t>
            </w:r>
            <w:r>
              <w:rPr>
                <w:rStyle w:val="Hyperlink"/>
                <w:color w:val="auto"/>
                <w:sz w:val="20"/>
              </w:rPr>
              <w:fldChar w:fldCharType="end"/>
            </w:r>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"https://mentor.ieee.org/802.11/dcn/20/11-20-1291-08-00be-pdt-mac-mlo-enhanced-multi-link-single-radio-operation.docx" </w:instrText>
            </w:r>
            <w:r>
              <w:rPr>
                <w:rStyle w:val="Hyperlink"/>
                <w:color w:val="auto"/>
                <w:sz w:val="20"/>
              </w:rPr>
              <w:fldChar w:fldCharType="separate"/>
            </w:r>
            <w:r w:rsidR="009B3F84" w:rsidRPr="00F2417E">
              <w:rPr>
                <w:rStyle w:val="Hyperlink"/>
                <w:color w:val="auto"/>
                <w:sz w:val="20"/>
              </w:rPr>
              <w:t>20/1291r8</w:t>
            </w:r>
            <w:r>
              <w:rPr>
                <w:rStyle w:val="Hyperlink"/>
                <w:color w:val="auto"/>
                <w:sz w:val="20"/>
              </w:rPr>
              <w:fldChar w:fldCharType="end"/>
            </w:r>
            <w:r w:rsidR="009B3F84" w:rsidRPr="00F2417E">
              <w:rPr>
                <w:sz w:val="20"/>
              </w:rPr>
              <w:t>, 08/31/2020</w:t>
            </w:r>
          </w:p>
          <w:p w14:paraId="65CC47A1" w14:textId="63EB3BD5" w:rsidR="00296001" w:rsidRPr="00F2417E"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"https://mentor.ieee.org/802.11/dcn/20/11-20-1291-09-00be-pdt-mac-mlo-enhanced-multi-link-single-radio-operation.docx" </w:instrText>
            </w:r>
            <w:r>
              <w:rPr>
                <w:rStyle w:val="Hyperlink"/>
                <w:color w:val="auto"/>
                <w:sz w:val="20"/>
              </w:rPr>
              <w:fldChar w:fldCharType="separate"/>
            </w:r>
            <w:r w:rsidR="004129A3" w:rsidRPr="00F2417E">
              <w:rPr>
                <w:rStyle w:val="Hyperlink"/>
                <w:color w:val="auto"/>
                <w:sz w:val="20"/>
              </w:rPr>
              <w:t>20/1291r9</w:t>
            </w:r>
            <w:r>
              <w:rPr>
                <w:rStyle w:val="Hyperlink"/>
                <w:color w:val="auto"/>
                <w:sz w:val="20"/>
              </w:rPr>
              <w:fldChar w:fldCharType="end"/>
            </w:r>
            <w:r w:rsidR="00563E5D" w:rsidRPr="00F2417E">
              <w:rPr>
                <w:sz w:val="20"/>
              </w:rPr>
              <w:t>, 09/01/2020</w:t>
            </w:r>
          </w:p>
          <w:p w14:paraId="1112B1E1" w14:textId="6C6392EB" w:rsidR="004129A3" w:rsidRPr="00F2417E"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"https://mentor.ieee.org/802.11/dcn/20/11-20-1291-10-00be-pdt-mac-mlo-enhance</w:instrText>
            </w:r>
            <w:r>
              <w:rPr>
                <w:rStyle w:val="Hyperlink"/>
                <w:color w:val="auto"/>
                <w:sz w:val="20"/>
              </w:rPr>
              <w:instrText xml:space="preserve">d-multi-link-single-radio-operation.docx" </w:instrText>
            </w:r>
            <w:r>
              <w:rPr>
                <w:rStyle w:val="Hyperlink"/>
                <w:color w:val="auto"/>
                <w:sz w:val="20"/>
              </w:rPr>
              <w:fldChar w:fldCharType="separate"/>
            </w:r>
            <w:r w:rsidR="004129A3" w:rsidRPr="00F2417E">
              <w:rPr>
                <w:rStyle w:val="Hyperlink"/>
                <w:color w:val="auto"/>
                <w:sz w:val="20"/>
              </w:rPr>
              <w:t>20/1291r10</w:t>
            </w:r>
            <w:r>
              <w:rPr>
                <w:rStyle w:val="Hyperlink"/>
                <w:color w:val="auto"/>
                <w:sz w:val="20"/>
              </w:rPr>
              <w:fldChar w:fldCharType="end"/>
            </w:r>
            <w:r w:rsidR="004129A3" w:rsidRPr="00F2417E">
              <w:rPr>
                <w:sz w:val="20"/>
              </w:rPr>
              <w:t>, 09/02/2020</w:t>
            </w:r>
          </w:p>
          <w:p w14:paraId="76290D35" w14:textId="76597A0C" w:rsidR="00A879E0" w:rsidRPr="00F2417E"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"https://mentor.ieee.org/802.11/dcn/20/11-20-1291-11-00be-pdt-mac-mlo-enhanced-multi-link-single-radio-operation.docx" </w:instrText>
            </w:r>
            <w:r>
              <w:rPr>
                <w:rStyle w:val="Hyperlink"/>
                <w:color w:val="auto"/>
                <w:sz w:val="20"/>
              </w:rPr>
              <w:fldChar w:fldCharType="separate"/>
            </w:r>
            <w:r w:rsidR="00A879E0" w:rsidRPr="00F2417E">
              <w:rPr>
                <w:rStyle w:val="Hyperlink"/>
                <w:color w:val="auto"/>
                <w:sz w:val="20"/>
              </w:rPr>
              <w:t>20/1291r11</w:t>
            </w:r>
            <w:r>
              <w:rPr>
                <w:rStyle w:val="Hyperlink"/>
                <w:color w:val="auto"/>
                <w:sz w:val="20"/>
              </w:rPr>
              <w:fldChar w:fldCharType="end"/>
            </w:r>
            <w:r w:rsidR="00A879E0" w:rsidRPr="00F2417E">
              <w:rPr>
                <w:sz w:val="20"/>
              </w:rPr>
              <w:t>, 09/04/2020</w:t>
            </w:r>
          </w:p>
          <w:p w14:paraId="24C33B2A" w14:textId="1D6F2D8D" w:rsidR="002A2949" w:rsidRPr="00F2417E" w:rsidRDefault="00585FAA" w:rsidP="00296001">
            <w:pPr>
              <w:rPr>
                <w:sz w:val="20"/>
              </w:rPr>
            </w:pPr>
            <w:r>
              <w:rPr>
                <w:rStyle w:val="Hyperlink"/>
                <w:color w:val="auto"/>
                <w:sz w:val="20"/>
              </w:rPr>
              <w:fldChar w:fldCharType="begin"/>
            </w:r>
            <w:r>
              <w:rPr>
                <w:rStyle w:val="Hyperlink"/>
                <w:color w:val="auto"/>
                <w:sz w:val="20"/>
              </w:rPr>
              <w:instrText xml:space="preserve"> HYPERLINK "https://mentor.ieee.</w:instrText>
            </w:r>
            <w:r>
              <w:rPr>
                <w:rStyle w:val="Hyperlink"/>
                <w:color w:val="auto"/>
                <w:sz w:val="20"/>
              </w:rPr>
              <w:instrText xml:space="preserve">org/802.11/dcn/20/11-20-1291-12-00be-pdt-mac-mlo-enhanced-multi-link-single-radio-operation.docx" </w:instrText>
            </w:r>
            <w:r>
              <w:rPr>
                <w:rStyle w:val="Hyperlink"/>
                <w:color w:val="auto"/>
                <w:sz w:val="20"/>
              </w:rPr>
              <w:fldChar w:fldCharType="separate"/>
            </w:r>
            <w:r w:rsidR="002A2949" w:rsidRPr="00F2417E">
              <w:rPr>
                <w:rStyle w:val="Hyperlink"/>
                <w:color w:val="auto"/>
                <w:sz w:val="20"/>
              </w:rPr>
              <w:t>20/1291r12</w:t>
            </w:r>
            <w:r>
              <w:rPr>
                <w:rStyle w:val="Hyperlink"/>
                <w:color w:val="auto"/>
                <w:sz w:val="20"/>
              </w:rPr>
              <w:fldChar w:fldCharType="end"/>
            </w:r>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"https://mentor.ieee.org/802.11/dcn/20/11-20-1291-04-00be-pdt-mac-mlo-enhanced-multi-link-single-radio-operat</w:instrText>
            </w:r>
            <w:r>
              <w:rPr>
                <w:rStyle w:val="Hyperlink"/>
                <w:color w:val="auto"/>
                <w:sz w:val="20"/>
              </w:rPr>
              <w:instrText xml:space="preserve">ion.docx" </w:instrText>
            </w:r>
            <w:r>
              <w:rPr>
                <w:rStyle w:val="Hyperlink"/>
                <w:color w:val="auto"/>
                <w:sz w:val="20"/>
              </w:rPr>
              <w:fldChar w:fldCharType="separate"/>
            </w:r>
            <w:r w:rsidR="00296001" w:rsidRPr="00F2417E">
              <w:rPr>
                <w:rStyle w:val="Hyperlink"/>
                <w:color w:val="auto"/>
                <w:sz w:val="20"/>
              </w:rPr>
              <w:t>20/1291r4</w:t>
            </w:r>
            <w:r>
              <w:rPr>
                <w:rStyle w:val="Hyperlink"/>
                <w:color w:val="auto"/>
                <w:sz w:val="20"/>
              </w:rPr>
              <w:fldChar w:fldCharType="end"/>
            </w:r>
            <w:r w:rsidR="00296001" w:rsidRPr="00F2417E">
              <w:rPr>
                <w:sz w:val="20"/>
              </w:rPr>
              <w:t>, 08/27/2020</w:t>
            </w:r>
          </w:p>
          <w:p w14:paraId="2A1BC82C" w14:textId="247E2D32" w:rsidR="00E2673E" w:rsidRPr="00F2417E" w:rsidRDefault="00585FAA" w:rsidP="00E2673E">
            <w:pPr>
              <w:rPr>
                <w:sz w:val="20"/>
              </w:rPr>
            </w:pPr>
            <w:r>
              <w:rPr>
                <w:rStyle w:val="Hyperlink"/>
                <w:color w:val="auto"/>
                <w:sz w:val="20"/>
              </w:rPr>
              <w:fldChar w:fldCharType="begin"/>
            </w:r>
            <w:r>
              <w:rPr>
                <w:rStyle w:val="Hyperlink"/>
                <w:color w:val="auto"/>
                <w:sz w:val="20"/>
              </w:rPr>
              <w:instrText xml:space="preserve"> HYPERLINK "https://mentor.ieee.org/802.11/dcn/20/11-20-1291-12-00be-pdt-mac-mlo-enhanced-multi-link-single-radio-operation.docx" </w:instrText>
            </w:r>
            <w:r>
              <w:rPr>
                <w:rStyle w:val="Hyperlink"/>
                <w:color w:val="auto"/>
                <w:sz w:val="20"/>
              </w:rPr>
              <w:fldChar w:fldCharType="separate"/>
            </w:r>
            <w:r w:rsidR="00E2673E" w:rsidRPr="00F2417E">
              <w:rPr>
                <w:rStyle w:val="Hyperlink"/>
                <w:color w:val="auto"/>
                <w:sz w:val="20"/>
              </w:rPr>
              <w:t>20/1291r12</w:t>
            </w:r>
            <w:r>
              <w:rPr>
                <w:rStyle w:val="Hyperlink"/>
                <w:color w:val="auto"/>
                <w:sz w:val="20"/>
              </w:rPr>
              <w:fldChar w:fldCharType="end"/>
            </w:r>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585FAA" w:rsidP="004129A3">
            <w:pPr>
              <w:rPr>
                <w:sz w:val="20"/>
              </w:rPr>
            </w:pPr>
            <w:r>
              <w:rPr>
                <w:rStyle w:val="Hyperlink"/>
                <w:color w:val="auto"/>
                <w:sz w:val="20"/>
              </w:rPr>
              <w:fldChar w:fldCharType="begin"/>
            </w:r>
            <w:r>
              <w:rPr>
                <w:rStyle w:val="Hyperlink"/>
                <w:color w:val="auto"/>
                <w:sz w:val="20"/>
              </w:rPr>
              <w:instrText xml:space="preserve"> HYPERLINK "https://mentor.ieee.org/802.11/dcn/20/11-20-1291-10-00be-pdt-mac-mlo-enhanced-multi-link-single-radio-operation.docx" </w:instrText>
            </w:r>
            <w:r>
              <w:rPr>
                <w:rStyle w:val="Hyperlink"/>
                <w:color w:val="auto"/>
                <w:sz w:val="20"/>
              </w:rPr>
              <w:fldChar w:fldCharType="separate"/>
            </w:r>
            <w:r w:rsidR="004129A3" w:rsidRPr="00F2417E">
              <w:rPr>
                <w:rStyle w:val="Hyperlink"/>
                <w:color w:val="auto"/>
                <w:sz w:val="20"/>
              </w:rPr>
              <w:t>20/1291r10</w:t>
            </w:r>
            <w:r>
              <w:rPr>
                <w:rStyle w:val="Hyperlink"/>
                <w:color w:val="auto"/>
                <w:sz w:val="20"/>
              </w:rPr>
              <w:fldChar w:fldCharType="end"/>
            </w:r>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585FAA" w:rsidP="004129A3">
            <w:pPr>
              <w:rPr>
                <w:sz w:val="20"/>
              </w:rPr>
            </w:pPr>
            <w:r>
              <w:rPr>
                <w:rStyle w:val="Hyperlink"/>
                <w:color w:val="auto"/>
                <w:sz w:val="20"/>
              </w:rPr>
              <w:fldChar w:fldCharType="begin"/>
            </w:r>
            <w:r>
              <w:rPr>
                <w:rStyle w:val="Hyperlink"/>
                <w:color w:val="auto"/>
                <w:sz w:val="20"/>
              </w:rPr>
              <w:instrText xml:space="preserve"> HYPERLINK "https://mentor.ieee.org/802.11/dcn/20/11-20-1291-12-00be-pdt-</w:instrText>
            </w:r>
            <w:r>
              <w:rPr>
                <w:rStyle w:val="Hyperlink"/>
                <w:color w:val="auto"/>
                <w:sz w:val="20"/>
              </w:rPr>
              <w:instrText xml:space="preserve">mac-mlo-enhanced-multi-link-single-radio-operation.docx" </w:instrText>
            </w:r>
            <w:r>
              <w:rPr>
                <w:rStyle w:val="Hyperlink"/>
                <w:color w:val="auto"/>
                <w:sz w:val="20"/>
              </w:rPr>
              <w:fldChar w:fldCharType="separate"/>
            </w:r>
            <w:r w:rsidR="00AD5077" w:rsidRPr="00F2417E">
              <w:rPr>
                <w:rStyle w:val="Hyperlink"/>
                <w:color w:val="auto"/>
                <w:sz w:val="20"/>
              </w:rPr>
              <w:t>20/1291r12</w:t>
            </w:r>
            <w:r>
              <w:rPr>
                <w:rStyle w:val="Hyperlink"/>
                <w:color w:val="auto"/>
                <w:sz w:val="20"/>
              </w:rPr>
              <w:fldChar w:fldCharType="end"/>
            </w:r>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Change w:id="550" w:author="Edward Au" w:date="2020-10-15T09:53:00Z">
              <w:tcPr>
                <w:tcW w:w="2212" w:type="dxa"/>
              </w:tcPr>
            </w:tcPrChange>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AD6B4E">
        <w:trPr>
          <w:trHeight w:val="257"/>
          <w:trPrChange w:id="551" w:author="Edward Au" w:date="2020-10-15T09:53:00Z">
            <w:trPr>
              <w:trHeight w:val="257"/>
            </w:trPr>
          </w:trPrChange>
        </w:trPr>
        <w:tc>
          <w:tcPr>
            <w:tcW w:w="1274" w:type="dxa"/>
            <w:tcPrChange w:id="552" w:author="Edward Au" w:date="2020-10-15T09:53:00Z">
              <w:tcPr>
                <w:tcW w:w="1274" w:type="dxa"/>
                <w:gridSpan w:val="2"/>
              </w:tcPr>
            </w:tcPrChange>
          </w:tcPr>
          <w:p w14:paraId="4AEDE95F" w14:textId="5DE9F2AC" w:rsidR="004E0C3F" w:rsidRPr="005D1CE6" w:rsidRDefault="004E0C3F" w:rsidP="004E0C3F">
            <w:pPr>
              <w:rPr>
                <w:color w:val="00B050"/>
                <w:sz w:val="20"/>
              </w:rPr>
            </w:pPr>
            <w:r w:rsidRPr="005D1CE6">
              <w:rPr>
                <w:color w:val="00B050"/>
                <w:sz w:val="20"/>
              </w:rPr>
              <w:t>MAC</w:t>
            </w:r>
          </w:p>
        </w:tc>
        <w:tc>
          <w:tcPr>
            <w:tcW w:w="1968" w:type="dxa"/>
            <w:tcPrChange w:id="553" w:author="Edward Au" w:date="2020-10-15T09:53:00Z">
              <w:tcPr>
                <w:tcW w:w="1968" w:type="dxa"/>
                <w:gridSpan w:val="2"/>
              </w:tcPr>
            </w:tcPrChange>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Change w:id="554" w:author="Edward Au" w:date="2020-10-15T09:53:00Z">
              <w:tcPr>
                <w:tcW w:w="1562" w:type="dxa"/>
                <w:shd w:val="clear" w:color="auto" w:fill="auto"/>
              </w:tcPr>
            </w:tcPrChange>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Change w:id="555" w:author="Edward Au" w:date="2020-10-15T09:53:00Z">
              <w:tcPr>
                <w:tcW w:w="2706" w:type="dxa"/>
              </w:tcPr>
            </w:tcPrChange>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Change w:id="556" w:author="Edward Au" w:date="2020-10-15T09:53:00Z">
              <w:tcPr>
                <w:tcW w:w="1594" w:type="dxa"/>
                <w:gridSpan w:val="2"/>
              </w:tcPr>
            </w:tcPrChange>
          </w:tcPr>
          <w:p w14:paraId="6BDC10AB" w14:textId="018BE263" w:rsidR="004E0C3F" w:rsidRPr="005D1CE6" w:rsidRDefault="000723A1" w:rsidP="004E0C3F">
            <w:pPr>
              <w:rPr>
                <w:color w:val="00B050"/>
                <w:sz w:val="20"/>
              </w:rPr>
            </w:pPr>
            <w:r w:rsidRPr="005D1CE6">
              <w:rPr>
                <w:color w:val="00B050"/>
                <w:sz w:val="20"/>
              </w:rPr>
              <w:t>R1</w:t>
            </w:r>
          </w:p>
        </w:tc>
        <w:tc>
          <w:tcPr>
            <w:tcW w:w="2344" w:type="dxa"/>
            <w:tcPrChange w:id="557" w:author="Edward Au" w:date="2020-10-15T09:53:00Z">
              <w:tcPr>
                <w:tcW w:w="2344" w:type="dxa"/>
              </w:tcPr>
            </w:tcPrChange>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585FAA" w:rsidP="004E0C3F">
            <w:pPr>
              <w:rPr>
                <w:sz w:val="20"/>
              </w:rPr>
            </w:pPr>
            <w:r>
              <w:rPr>
                <w:rStyle w:val="Hyperlink"/>
                <w:color w:val="auto"/>
                <w:sz w:val="20"/>
              </w:rPr>
              <w:fldChar w:fldCharType="begin"/>
            </w:r>
            <w:r>
              <w:rPr>
                <w:rStyle w:val="Hyperlink"/>
                <w:color w:val="auto"/>
                <w:sz w:val="20"/>
              </w:rPr>
              <w:instrText xml:space="preserve"> HYPERLINK "https://mentor.ieee.org/802.11/dcn/20/11-20-1488-00-00be-pdt-mac-mlo-group-addressed-frame-beacon.docx" </w:instrText>
            </w:r>
            <w:r>
              <w:rPr>
                <w:rStyle w:val="Hyperlink"/>
                <w:color w:val="auto"/>
                <w:sz w:val="20"/>
              </w:rPr>
              <w:fldChar w:fldCharType="separate"/>
            </w:r>
            <w:r w:rsidR="00E012E5" w:rsidRPr="00314346">
              <w:rPr>
                <w:rStyle w:val="Hyperlink"/>
                <w:color w:val="auto"/>
                <w:sz w:val="20"/>
              </w:rPr>
              <w:t>20/1488r0</w:t>
            </w:r>
            <w:r>
              <w:rPr>
                <w:rStyle w:val="Hyperlink"/>
                <w:color w:val="auto"/>
                <w:sz w:val="20"/>
              </w:rPr>
              <w:fldChar w:fldCharType="end"/>
            </w:r>
            <w:r w:rsidR="00E012E5" w:rsidRPr="00314346">
              <w:rPr>
                <w:sz w:val="20"/>
              </w:rPr>
              <w:t>, 09/17/2020</w:t>
            </w:r>
          </w:p>
          <w:p w14:paraId="1FD5935B" w14:textId="775DB67A" w:rsidR="003E3F58" w:rsidRPr="00314346" w:rsidRDefault="00585FAA" w:rsidP="004E0C3F">
            <w:pPr>
              <w:rPr>
                <w:sz w:val="20"/>
              </w:rPr>
            </w:pPr>
            <w:r>
              <w:rPr>
                <w:rStyle w:val="Hyperlink"/>
                <w:color w:val="auto"/>
                <w:sz w:val="20"/>
              </w:rPr>
              <w:fldChar w:fldCharType="begin"/>
            </w:r>
            <w:r>
              <w:rPr>
                <w:rStyle w:val="Hyperlink"/>
                <w:color w:val="auto"/>
                <w:sz w:val="20"/>
              </w:rPr>
              <w:instrText xml:space="preserve"> HYPERLINK "https://mentor.ieee.org/802.11/dcn/20/11-20-1488-01-00be-pdt-mac-mlo-group-addressed-frame-beacon.docx" </w:instrText>
            </w:r>
            <w:r>
              <w:rPr>
                <w:rStyle w:val="Hyperlink"/>
                <w:color w:val="auto"/>
                <w:sz w:val="20"/>
              </w:rPr>
              <w:fldChar w:fldCharType="separate"/>
            </w:r>
            <w:r w:rsidR="003E3F58" w:rsidRPr="00314346">
              <w:rPr>
                <w:rStyle w:val="Hyperlink"/>
                <w:color w:val="auto"/>
                <w:sz w:val="20"/>
              </w:rPr>
              <w:t>20/1488r1</w:t>
            </w:r>
            <w:r>
              <w:rPr>
                <w:rStyle w:val="Hyperlink"/>
                <w:color w:val="auto"/>
                <w:sz w:val="20"/>
              </w:rPr>
              <w:fldChar w:fldCharType="end"/>
            </w:r>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Change w:id="558" w:author="Edward Au" w:date="2020-10-15T09:53:00Z">
              <w:tcPr>
                <w:tcW w:w="2212" w:type="dxa"/>
              </w:tcPr>
            </w:tcPrChange>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AD6B4E">
        <w:trPr>
          <w:trHeight w:val="257"/>
          <w:trPrChange w:id="559" w:author="Edward Au" w:date="2020-10-15T09:53:00Z">
            <w:trPr>
              <w:trHeight w:val="257"/>
            </w:trPr>
          </w:trPrChange>
        </w:trPr>
        <w:tc>
          <w:tcPr>
            <w:tcW w:w="1274" w:type="dxa"/>
            <w:tcPrChange w:id="560" w:author="Edward Au" w:date="2020-10-15T09:53:00Z">
              <w:tcPr>
                <w:tcW w:w="1274" w:type="dxa"/>
                <w:gridSpan w:val="2"/>
              </w:tcPr>
            </w:tcPrChange>
          </w:tcPr>
          <w:p w14:paraId="7239172F" w14:textId="2F435E34" w:rsidR="004E0C3F" w:rsidRPr="005D1CE6" w:rsidRDefault="004E0C3F" w:rsidP="004E0C3F">
            <w:pPr>
              <w:rPr>
                <w:color w:val="00B050"/>
                <w:sz w:val="20"/>
              </w:rPr>
            </w:pPr>
            <w:r w:rsidRPr="005D1CE6">
              <w:rPr>
                <w:color w:val="00B050"/>
                <w:sz w:val="20"/>
              </w:rPr>
              <w:t>MAC</w:t>
            </w:r>
          </w:p>
        </w:tc>
        <w:tc>
          <w:tcPr>
            <w:tcW w:w="1968" w:type="dxa"/>
            <w:tcPrChange w:id="561" w:author="Edward Au" w:date="2020-10-15T09:53:00Z">
              <w:tcPr>
                <w:tcW w:w="1968" w:type="dxa"/>
                <w:gridSpan w:val="2"/>
              </w:tcPr>
            </w:tcPrChange>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Change w:id="562" w:author="Edward Au" w:date="2020-10-15T09:53:00Z">
              <w:tcPr>
                <w:tcW w:w="1562" w:type="dxa"/>
                <w:shd w:val="clear" w:color="auto" w:fill="auto"/>
              </w:tcPr>
            </w:tcPrChange>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Change w:id="563" w:author="Edward Au" w:date="2020-10-15T09:53:00Z">
              <w:tcPr>
                <w:tcW w:w="2706" w:type="dxa"/>
              </w:tcPr>
            </w:tcPrChange>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Change w:id="564" w:author="Edward Au" w:date="2020-10-15T09:53:00Z">
              <w:tcPr>
                <w:tcW w:w="1594" w:type="dxa"/>
                <w:gridSpan w:val="2"/>
              </w:tcPr>
            </w:tcPrChange>
          </w:tcPr>
          <w:p w14:paraId="4029B173" w14:textId="229C34D3" w:rsidR="004E0C3F" w:rsidRPr="005D1CE6" w:rsidRDefault="00A37AD1" w:rsidP="004E0C3F">
            <w:pPr>
              <w:rPr>
                <w:color w:val="00B050"/>
                <w:sz w:val="20"/>
              </w:rPr>
            </w:pPr>
            <w:r w:rsidRPr="005D1CE6">
              <w:rPr>
                <w:color w:val="00B050"/>
                <w:sz w:val="20"/>
              </w:rPr>
              <w:t>R1</w:t>
            </w:r>
          </w:p>
        </w:tc>
        <w:tc>
          <w:tcPr>
            <w:tcW w:w="2344" w:type="dxa"/>
            <w:tcPrChange w:id="565" w:author="Edward Au" w:date="2020-10-15T09:53:00Z">
              <w:tcPr>
                <w:tcW w:w="2344" w:type="dxa"/>
              </w:tcPr>
            </w:tcPrChange>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585FAA" w:rsidP="004E0C3F">
            <w:pPr>
              <w:rPr>
                <w:sz w:val="20"/>
              </w:rPr>
            </w:pPr>
            <w:r>
              <w:rPr>
                <w:rStyle w:val="Hyperlink"/>
                <w:color w:val="auto"/>
                <w:sz w:val="20"/>
              </w:rPr>
              <w:fldChar w:fldCharType="begin"/>
            </w:r>
            <w:r>
              <w:rPr>
                <w:rStyle w:val="Hyperlink"/>
                <w:color w:val="auto"/>
                <w:sz w:val="20"/>
              </w:rPr>
              <w:instrText xml:space="preserve"> HYPERLINK "https://mentor.ieee.org/802.11/dcn/20/11-20-1411-00-00be-pdt-mac-mlo-group-addressed-data-frame.docx" </w:instrText>
            </w:r>
            <w:r>
              <w:rPr>
                <w:rStyle w:val="Hyperlink"/>
                <w:color w:val="auto"/>
                <w:sz w:val="20"/>
              </w:rPr>
              <w:fldChar w:fldCharType="separate"/>
            </w:r>
            <w:r w:rsidR="0056547B" w:rsidRPr="00314346">
              <w:rPr>
                <w:rStyle w:val="Hyperlink"/>
                <w:color w:val="auto"/>
                <w:sz w:val="20"/>
              </w:rPr>
              <w:t>20/1411r0</w:t>
            </w:r>
            <w:r>
              <w:rPr>
                <w:rStyle w:val="Hyperlink"/>
                <w:color w:val="auto"/>
                <w:sz w:val="20"/>
              </w:rPr>
              <w:fldChar w:fldCharType="end"/>
            </w:r>
            <w:r w:rsidR="0056547B" w:rsidRPr="00314346">
              <w:rPr>
                <w:sz w:val="20"/>
              </w:rPr>
              <w:t>, 09/07/2020</w:t>
            </w:r>
          </w:p>
          <w:p w14:paraId="019D2242" w14:textId="05E34DFC" w:rsidR="00A74B0A" w:rsidRPr="00314346" w:rsidRDefault="00585FAA" w:rsidP="004E0C3F">
            <w:pPr>
              <w:rPr>
                <w:sz w:val="20"/>
              </w:rPr>
            </w:pPr>
            <w:r>
              <w:rPr>
                <w:rStyle w:val="Hyperlink"/>
                <w:color w:val="auto"/>
                <w:sz w:val="20"/>
              </w:rPr>
              <w:fldChar w:fldCharType="begin"/>
            </w:r>
            <w:r>
              <w:rPr>
                <w:rStyle w:val="Hyperlink"/>
                <w:color w:val="auto"/>
                <w:sz w:val="20"/>
              </w:rPr>
              <w:instrText xml:space="preserve"> HYP</w:instrText>
            </w:r>
            <w:r>
              <w:rPr>
                <w:rStyle w:val="Hyperlink"/>
                <w:color w:val="auto"/>
                <w:sz w:val="20"/>
              </w:rPr>
              <w:instrText xml:space="preserve">ERLINK "https://mentor.ieee.org/802.11/dcn/20/11-20-1411-01-00be-pdt-mac-mlo-group-addressed-data-frame.docx" </w:instrText>
            </w:r>
            <w:r>
              <w:rPr>
                <w:rStyle w:val="Hyperlink"/>
                <w:color w:val="auto"/>
                <w:sz w:val="20"/>
              </w:rPr>
              <w:fldChar w:fldCharType="separate"/>
            </w:r>
            <w:r w:rsidR="00A74B0A" w:rsidRPr="00314346">
              <w:rPr>
                <w:rStyle w:val="Hyperlink"/>
                <w:color w:val="auto"/>
                <w:sz w:val="20"/>
              </w:rPr>
              <w:t>20/1411r1</w:t>
            </w:r>
            <w:r>
              <w:rPr>
                <w:rStyle w:val="Hyperlink"/>
                <w:color w:val="auto"/>
                <w:sz w:val="20"/>
              </w:rPr>
              <w:fldChar w:fldCharType="end"/>
            </w:r>
            <w:r w:rsidR="00A74B0A" w:rsidRPr="00314346">
              <w:rPr>
                <w:sz w:val="20"/>
              </w:rPr>
              <w:t>, 09/16/2020</w:t>
            </w:r>
          </w:p>
          <w:p w14:paraId="62BE4288" w14:textId="380B3878" w:rsidR="00FC0BA1" w:rsidRPr="00314346" w:rsidRDefault="00585FAA" w:rsidP="004E0C3F">
            <w:pPr>
              <w:rPr>
                <w:sz w:val="20"/>
              </w:rPr>
            </w:pPr>
            <w:r>
              <w:rPr>
                <w:rStyle w:val="Hyperlink"/>
                <w:color w:val="auto"/>
                <w:sz w:val="20"/>
              </w:rPr>
              <w:fldChar w:fldCharType="begin"/>
            </w:r>
            <w:r>
              <w:rPr>
                <w:rStyle w:val="Hyperlink"/>
                <w:color w:val="auto"/>
                <w:sz w:val="20"/>
              </w:rPr>
              <w:instrText xml:space="preserve"> HYPERLINK "https://mentor.ieee.org/802.11/dcn/20/11-20-1411-02-00be-pdt-mac-mlo-group-addressed-data-frame.docx" </w:instrText>
            </w:r>
            <w:r>
              <w:rPr>
                <w:rStyle w:val="Hyperlink"/>
                <w:color w:val="auto"/>
                <w:sz w:val="20"/>
              </w:rPr>
              <w:fldChar w:fldCharType="separate"/>
            </w:r>
            <w:r w:rsidR="00A76861" w:rsidRPr="00314346">
              <w:rPr>
                <w:rStyle w:val="Hyperlink"/>
                <w:color w:val="auto"/>
                <w:sz w:val="20"/>
              </w:rPr>
              <w:t>20/1411r2</w:t>
            </w:r>
            <w:r>
              <w:rPr>
                <w:rStyle w:val="Hyperlink"/>
                <w:color w:val="auto"/>
                <w:sz w:val="20"/>
              </w:rPr>
              <w:fldChar w:fldCharType="end"/>
            </w:r>
            <w:r w:rsidR="00A76861" w:rsidRPr="00314346">
              <w:rPr>
                <w:sz w:val="20"/>
              </w:rPr>
              <w:t>, 09/22/2020</w:t>
            </w:r>
          </w:p>
          <w:p w14:paraId="774208DD" w14:textId="54360859" w:rsidR="00841E20" w:rsidRPr="00314346" w:rsidRDefault="00585FAA" w:rsidP="004E0C3F">
            <w:pPr>
              <w:rPr>
                <w:sz w:val="20"/>
              </w:rPr>
            </w:pPr>
            <w:r>
              <w:rPr>
                <w:rStyle w:val="Hyperlink"/>
                <w:color w:val="auto"/>
                <w:sz w:val="20"/>
              </w:rPr>
              <w:fldChar w:fldCharType="begin"/>
            </w:r>
            <w:r>
              <w:rPr>
                <w:rStyle w:val="Hyperlink"/>
                <w:color w:val="auto"/>
                <w:sz w:val="20"/>
              </w:rPr>
              <w:instrText xml:space="preserve"> HYPERLINK "https://mentor.ieee.org/802.11/dcn/20/11-20-1411-03-00be-pdt-mac-mlo-group-addressed-data-frame.docx" </w:instrText>
            </w:r>
            <w:r>
              <w:rPr>
                <w:rStyle w:val="Hyperlink"/>
                <w:color w:val="auto"/>
                <w:sz w:val="20"/>
              </w:rPr>
              <w:fldChar w:fldCharType="separate"/>
            </w:r>
            <w:r w:rsidR="00841E20" w:rsidRPr="00314346">
              <w:rPr>
                <w:rStyle w:val="Hyperlink"/>
                <w:color w:val="auto"/>
                <w:sz w:val="20"/>
              </w:rPr>
              <w:t>20/1411r3</w:t>
            </w:r>
            <w:r>
              <w:rPr>
                <w:rStyle w:val="Hyperlink"/>
                <w:color w:val="auto"/>
                <w:sz w:val="20"/>
              </w:rPr>
              <w:fldChar w:fldCharType="end"/>
            </w:r>
            <w:r w:rsidR="00841E20" w:rsidRPr="00314346">
              <w:rPr>
                <w:sz w:val="20"/>
              </w:rPr>
              <w:t>, 09/24/2020</w:t>
            </w:r>
          </w:p>
          <w:p w14:paraId="4FDEDB81" w14:textId="56345D47" w:rsidR="000D40A9" w:rsidRPr="00314346" w:rsidRDefault="00585FAA" w:rsidP="004E0C3F">
            <w:pPr>
              <w:rPr>
                <w:sz w:val="20"/>
              </w:rPr>
            </w:pPr>
            <w:r>
              <w:rPr>
                <w:rStyle w:val="Hyperlink"/>
                <w:color w:val="auto"/>
                <w:sz w:val="20"/>
              </w:rPr>
              <w:fldChar w:fldCharType="begin"/>
            </w:r>
            <w:r>
              <w:rPr>
                <w:rStyle w:val="Hyperlink"/>
                <w:color w:val="auto"/>
                <w:sz w:val="20"/>
              </w:rPr>
              <w:instrText xml:space="preserve"> HYPERLINK "https://mentor.ieee.org/802.11/dcn/20/11-20-1411-04-00be-pdt-mac-mlo-group-addressed-data-frame.docx" </w:instrText>
            </w:r>
            <w:r>
              <w:rPr>
                <w:rStyle w:val="Hyperlink"/>
                <w:color w:val="auto"/>
                <w:sz w:val="20"/>
              </w:rPr>
              <w:fldChar w:fldCharType="separate"/>
            </w:r>
            <w:r w:rsidR="000D40A9" w:rsidRPr="00314346">
              <w:rPr>
                <w:rStyle w:val="Hyperlink"/>
                <w:color w:val="auto"/>
                <w:sz w:val="20"/>
              </w:rPr>
              <w:t>20/1411r4</w:t>
            </w:r>
            <w:r>
              <w:rPr>
                <w:rStyle w:val="Hyperlink"/>
                <w:color w:val="auto"/>
                <w:sz w:val="20"/>
              </w:rPr>
              <w:fldChar w:fldCharType="end"/>
            </w:r>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585FAA" w:rsidP="00FC0BA1">
            <w:pPr>
              <w:rPr>
                <w:sz w:val="20"/>
              </w:rPr>
            </w:pPr>
            <w:r>
              <w:rPr>
                <w:rStyle w:val="Hyperlink"/>
                <w:color w:val="auto"/>
                <w:sz w:val="20"/>
              </w:rPr>
              <w:fldChar w:fldCharType="begin"/>
            </w:r>
            <w:r>
              <w:rPr>
                <w:rStyle w:val="Hyperlink"/>
                <w:color w:val="auto"/>
                <w:sz w:val="20"/>
              </w:rPr>
              <w:instrText xml:space="preserve"> HYPERLINK "https://mentor.ieee.org/802.11/dcn/20/11-20-1411-02-00be-pdt-mac-mlo-group-addressed-data-fra</w:instrText>
            </w:r>
            <w:r>
              <w:rPr>
                <w:rStyle w:val="Hyperlink"/>
                <w:color w:val="auto"/>
                <w:sz w:val="20"/>
              </w:rPr>
              <w:instrText xml:space="preserve">me.docx" </w:instrText>
            </w:r>
            <w:r>
              <w:rPr>
                <w:rStyle w:val="Hyperlink"/>
                <w:color w:val="auto"/>
                <w:sz w:val="20"/>
              </w:rPr>
              <w:fldChar w:fldCharType="separate"/>
            </w:r>
            <w:r w:rsidR="00FC0BA1" w:rsidRPr="00314346">
              <w:rPr>
                <w:rStyle w:val="Hyperlink"/>
                <w:color w:val="auto"/>
                <w:sz w:val="20"/>
              </w:rPr>
              <w:t>20/1411r2</w:t>
            </w:r>
            <w:r>
              <w:rPr>
                <w:rStyle w:val="Hyperlink"/>
                <w:color w:val="auto"/>
                <w:sz w:val="20"/>
              </w:rPr>
              <w:fldChar w:fldCharType="end"/>
            </w:r>
            <w:r w:rsidR="00FC0BA1" w:rsidRPr="00314346">
              <w:rPr>
                <w:sz w:val="20"/>
              </w:rPr>
              <w:t>, 09/22/2020</w:t>
            </w:r>
          </w:p>
          <w:p w14:paraId="5ACB01FB" w14:textId="77777777" w:rsidR="00894323" w:rsidRPr="00314346" w:rsidRDefault="00585FAA" w:rsidP="00894323">
            <w:pPr>
              <w:rPr>
                <w:sz w:val="20"/>
              </w:rPr>
            </w:pPr>
            <w:r>
              <w:rPr>
                <w:rStyle w:val="Hyperlink"/>
                <w:color w:val="auto"/>
                <w:sz w:val="20"/>
              </w:rPr>
              <w:fldChar w:fldCharType="begin"/>
            </w:r>
            <w:r>
              <w:rPr>
                <w:rStyle w:val="Hyperlink"/>
                <w:color w:val="auto"/>
                <w:sz w:val="20"/>
              </w:rPr>
              <w:instrText xml:space="preserve"> HYPERLINK "https://mentor.ieee.org/802.11/dcn/20/11-20-1411-04-00be-pdt-mac-mlo-group-addressed-data-frame.docx" </w:instrText>
            </w:r>
            <w:r>
              <w:rPr>
                <w:rStyle w:val="Hyperlink"/>
                <w:color w:val="auto"/>
                <w:sz w:val="20"/>
              </w:rPr>
              <w:fldChar w:fldCharType="separate"/>
            </w:r>
            <w:r w:rsidR="00894323" w:rsidRPr="00314346">
              <w:rPr>
                <w:rStyle w:val="Hyperlink"/>
                <w:color w:val="auto"/>
                <w:sz w:val="20"/>
              </w:rPr>
              <w:t>20/1411r4</w:t>
            </w:r>
            <w:r>
              <w:rPr>
                <w:rStyle w:val="Hyperlink"/>
                <w:color w:val="auto"/>
                <w:sz w:val="20"/>
              </w:rPr>
              <w:fldChar w:fldCharType="end"/>
            </w:r>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585FAA" w:rsidP="000A1861">
            <w:pPr>
              <w:rPr>
                <w:sz w:val="20"/>
              </w:rPr>
            </w:pPr>
            <w:r>
              <w:rPr>
                <w:rStyle w:val="Hyperlink"/>
                <w:color w:val="auto"/>
                <w:sz w:val="20"/>
              </w:rPr>
              <w:fldChar w:fldCharType="begin"/>
            </w:r>
            <w:r>
              <w:rPr>
                <w:rStyle w:val="Hyperlink"/>
                <w:color w:val="auto"/>
                <w:sz w:val="20"/>
              </w:rPr>
              <w:instrText xml:space="preserve"> HYPERLINK "https://mentor.ieee.org/802.11/dcn/20/11-20-1411-04-00be</w:instrText>
            </w:r>
            <w:r>
              <w:rPr>
                <w:rStyle w:val="Hyperlink"/>
                <w:color w:val="auto"/>
                <w:sz w:val="20"/>
              </w:rPr>
              <w:instrText xml:space="preserve">-pdt-mac-mlo-group-addressed-data-frame.docx" </w:instrText>
            </w:r>
            <w:r>
              <w:rPr>
                <w:rStyle w:val="Hyperlink"/>
                <w:color w:val="auto"/>
                <w:sz w:val="20"/>
              </w:rPr>
              <w:fldChar w:fldCharType="separate"/>
            </w:r>
            <w:r w:rsidR="000A1861" w:rsidRPr="00314346">
              <w:rPr>
                <w:rStyle w:val="Hyperlink"/>
                <w:color w:val="auto"/>
                <w:sz w:val="20"/>
              </w:rPr>
              <w:t>20/1411r4</w:t>
            </w:r>
            <w:r>
              <w:rPr>
                <w:rStyle w:val="Hyperlink"/>
                <w:color w:val="auto"/>
                <w:sz w:val="20"/>
              </w:rPr>
              <w:fldChar w:fldCharType="end"/>
            </w:r>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Change w:id="566" w:author="Edward Au" w:date="2020-10-15T09:53:00Z">
              <w:tcPr>
                <w:tcW w:w="2212" w:type="dxa"/>
              </w:tcPr>
            </w:tcPrChange>
          </w:tcPr>
          <w:p w14:paraId="573D4CDA" w14:textId="77777777" w:rsidR="004E0C3F" w:rsidRPr="00D05A58" w:rsidRDefault="004E0C3F" w:rsidP="004E0C3F">
            <w:pPr>
              <w:rPr>
                <w:color w:val="00B050"/>
                <w:sz w:val="20"/>
              </w:rPr>
            </w:pPr>
            <w:r w:rsidRPr="00D05A58">
              <w:rPr>
                <w:color w:val="00B050"/>
                <w:sz w:val="20"/>
              </w:rPr>
              <w:lastRenderedPageBreak/>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AD6B4E">
        <w:trPr>
          <w:trHeight w:val="257"/>
          <w:trPrChange w:id="567" w:author="Edward Au" w:date="2020-10-15T09:53:00Z">
            <w:trPr>
              <w:trHeight w:val="257"/>
            </w:trPr>
          </w:trPrChange>
        </w:trPr>
        <w:tc>
          <w:tcPr>
            <w:tcW w:w="1274" w:type="dxa"/>
            <w:tcPrChange w:id="568" w:author="Edward Au" w:date="2020-10-15T09:53:00Z">
              <w:tcPr>
                <w:tcW w:w="1274" w:type="dxa"/>
                <w:gridSpan w:val="2"/>
              </w:tcPr>
            </w:tcPrChange>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Change w:id="569" w:author="Edward Au" w:date="2020-10-15T09:53:00Z">
              <w:tcPr>
                <w:tcW w:w="1968" w:type="dxa"/>
                <w:gridSpan w:val="2"/>
              </w:tcPr>
            </w:tcPrChange>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Change w:id="570" w:author="Edward Au" w:date="2020-10-15T09:53:00Z">
              <w:tcPr>
                <w:tcW w:w="1562" w:type="dxa"/>
                <w:shd w:val="clear" w:color="auto" w:fill="auto"/>
              </w:tcPr>
            </w:tcPrChange>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Change w:id="571" w:author="Edward Au" w:date="2020-10-15T09:53:00Z">
              <w:tcPr>
                <w:tcW w:w="2706" w:type="dxa"/>
              </w:tcPr>
            </w:tcPrChange>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Change w:id="572" w:author="Edward Au" w:date="2020-10-15T09:53:00Z">
              <w:tcPr>
                <w:tcW w:w="1594" w:type="dxa"/>
                <w:gridSpan w:val="2"/>
              </w:tcPr>
            </w:tcPrChange>
          </w:tcPr>
          <w:p w14:paraId="4500FCA2" w14:textId="5C06C323" w:rsidR="004E0C3F" w:rsidRPr="005D1CE6" w:rsidRDefault="000723A1" w:rsidP="004E0C3F">
            <w:pPr>
              <w:rPr>
                <w:color w:val="00B050"/>
                <w:sz w:val="20"/>
              </w:rPr>
            </w:pPr>
            <w:r w:rsidRPr="005D1CE6">
              <w:rPr>
                <w:color w:val="00B050"/>
                <w:sz w:val="20"/>
              </w:rPr>
              <w:t>R1</w:t>
            </w:r>
          </w:p>
        </w:tc>
        <w:tc>
          <w:tcPr>
            <w:tcW w:w="2344" w:type="dxa"/>
            <w:tcPrChange w:id="573" w:author="Edward Au" w:date="2020-10-15T09:53:00Z">
              <w:tcPr>
                <w:tcW w:w="2344" w:type="dxa"/>
              </w:tcPr>
            </w:tcPrChange>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Change w:id="574" w:author="Edward Au" w:date="2020-10-15T09:53:00Z">
              <w:tcPr>
                <w:tcW w:w="2212" w:type="dxa"/>
              </w:tcPr>
            </w:tcPrChange>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AD6B4E">
        <w:trPr>
          <w:trHeight w:val="271"/>
          <w:trPrChange w:id="575" w:author="Edward Au" w:date="2020-10-15T09:53:00Z">
            <w:trPr>
              <w:trHeight w:val="271"/>
            </w:trPr>
          </w:trPrChange>
        </w:trPr>
        <w:tc>
          <w:tcPr>
            <w:tcW w:w="1274" w:type="dxa"/>
            <w:tcPrChange w:id="576" w:author="Edward Au" w:date="2020-10-15T09:53:00Z">
              <w:tcPr>
                <w:tcW w:w="1274" w:type="dxa"/>
                <w:gridSpan w:val="2"/>
              </w:tcPr>
            </w:tcPrChange>
          </w:tcPr>
          <w:p w14:paraId="7B78E8DF" w14:textId="42694C0D" w:rsidR="00E7555D" w:rsidRPr="00FE5AC0" w:rsidRDefault="00E7555D" w:rsidP="00112124">
            <w:pPr>
              <w:rPr>
                <w:color w:val="00B050"/>
                <w:sz w:val="20"/>
              </w:rPr>
            </w:pPr>
            <w:r w:rsidRPr="00FE5AC0">
              <w:rPr>
                <w:color w:val="00B050"/>
                <w:sz w:val="20"/>
              </w:rPr>
              <w:t>MAC</w:t>
            </w:r>
          </w:p>
        </w:tc>
        <w:tc>
          <w:tcPr>
            <w:tcW w:w="1968" w:type="dxa"/>
            <w:tcPrChange w:id="577" w:author="Edward Au" w:date="2020-10-15T09:53:00Z">
              <w:tcPr>
                <w:tcW w:w="1968" w:type="dxa"/>
                <w:gridSpan w:val="2"/>
              </w:tcPr>
            </w:tcPrChange>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Change w:id="578" w:author="Edward Au" w:date="2020-10-15T09:53:00Z">
              <w:tcPr>
                <w:tcW w:w="1562" w:type="dxa"/>
                <w:shd w:val="clear" w:color="auto" w:fill="auto"/>
              </w:tcPr>
            </w:tcPrChange>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Change w:id="579" w:author="Edward Au" w:date="2020-10-15T09:53:00Z">
              <w:tcPr>
                <w:tcW w:w="2706" w:type="dxa"/>
              </w:tcPr>
            </w:tcPrChange>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Change w:id="580" w:author="Edward Au" w:date="2020-10-15T09:53:00Z">
              <w:tcPr>
                <w:tcW w:w="1594" w:type="dxa"/>
                <w:gridSpan w:val="2"/>
              </w:tcPr>
            </w:tcPrChange>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Change w:id="581" w:author="Edward Au" w:date="2020-10-15T09:53:00Z">
              <w:tcPr>
                <w:tcW w:w="2344" w:type="dxa"/>
              </w:tcPr>
            </w:tcPrChange>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"https://mentor.ieee.org/802.11/dcn/20/11-20-1299-00-00be-pdt-mac-mlo-multi-link-channel-access-str.docx" </w:instrText>
            </w:r>
            <w:r>
              <w:rPr>
                <w:rStyle w:val="Hyperlink"/>
                <w:color w:val="auto"/>
                <w:sz w:val="20"/>
              </w:rPr>
              <w:fldChar w:fldCharType="separate"/>
            </w:r>
            <w:r w:rsidR="004C1530" w:rsidRPr="00D05A58">
              <w:rPr>
                <w:rStyle w:val="Hyperlink"/>
                <w:color w:val="auto"/>
                <w:sz w:val="20"/>
              </w:rPr>
              <w:t>20/1299r0</w:t>
            </w:r>
            <w:r>
              <w:rPr>
                <w:rStyle w:val="Hyperlink"/>
                <w:color w:val="auto"/>
                <w:sz w:val="20"/>
              </w:rPr>
              <w:fldChar w:fldCharType="end"/>
            </w:r>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"https://mentor.ieee.org/802.11/dcn/20/11-20-1299-01-00be-pdt-mac-mlo-multi-link-channel-access-str.docx" </w:instrText>
            </w:r>
            <w:r>
              <w:rPr>
                <w:rStyle w:val="Hyperlink"/>
                <w:color w:val="auto"/>
                <w:sz w:val="20"/>
              </w:rPr>
              <w:fldChar w:fldCharType="separate"/>
            </w:r>
            <w:r w:rsidR="00EC3310" w:rsidRPr="00D05A58">
              <w:rPr>
                <w:rStyle w:val="Hyperlink"/>
                <w:color w:val="auto"/>
                <w:sz w:val="20"/>
              </w:rPr>
              <w:t>20/1299r1</w:t>
            </w:r>
            <w:r>
              <w:rPr>
                <w:rStyle w:val="Hyperlink"/>
                <w:color w:val="auto"/>
                <w:sz w:val="20"/>
              </w:rPr>
              <w:fldChar w:fldCharType="end"/>
            </w:r>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"https://mentor.ieee.org/802.11/dcn/20/11-20-1299-02-00be-pdt-mac-mlo-multi-link-channel-access-str.doc</w:instrText>
            </w:r>
            <w:r>
              <w:rPr>
                <w:rStyle w:val="Hyperlink"/>
                <w:color w:val="auto"/>
                <w:sz w:val="20"/>
              </w:rPr>
              <w:instrText xml:space="preserve">x" </w:instrText>
            </w:r>
            <w:r>
              <w:rPr>
                <w:rStyle w:val="Hyperlink"/>
                <w:color w:val="auto"/>
                <w:sz w:val="20"/>
              </w:rPr>
              <w:fldChar w:fldCharType="separate"/>
            </w:r>
            <w:r w:rsidR="000D1529" w:rsidRPr="00D05A58">
              <w:rPr>
                <w:rStyle w:val="Hyperlink"/>
                <w:color w:val="auto"/>
                <w:sz w:val="20"/>
              </w:rPr>
              <w:t>20/1299r2</w:t>
            </w:r>
            <w:r>
              <w:rPr>
                <w:rStyle w:val="Hyperlink"/>
                <w:color w:val="auto"/>
                <w:sz w:val="20"/>
              </w:rPr>
              <w:fldChar w:fldCharType="end"/>
            </w:r>
            <w:r w:rsidR="000D1529" w:rsidRPr="00D05A58">
              <w:rPr>
                <w:sz w:val="20"/>
              </w:rPr>
              <w:t>, 08/31/2020</w:t>
            </w:r>
          </w:p>
          <w:p w14:paraId="6D8B87D8" w14:textId="4A8132A2" w:rsidR="008736D6"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"https://mentor.ieee.org/802.11/dcn/20/11-20-1299-03-00be-pdt-mac-mlo-multi-link-channel-access-str.docx" </w:instrText>
            </w:r>
            <w:r>
              <w:rPr>
                <w:rStyle w:val="Hyperlink"/>
                <w:color w:val="auto"/>
                <w:sz w:val="20"/>
              </w:rPr>
              <w:fldChar w:fldCharType="separate"/>
            </w:r>
            <w:r w:rsidR="008736D6" w:rsidRPr="00D05A58">
              <w:rPr>
                <w:rStyle w:val="Hyperlink"/>
                <w:color w:val="auto"/>
                <w:sz w:val="20"/>
              </w:rPr>
              <w:t>20/1</w:t>
            </w:r>
            <w:r w:rsidR="00454D48" w:rsidRPr="00D05A58">
              <w:rPr>
                <w:rStyle w:val="Hyperlink"/>
                <w:color w:val="auto"/>
                <w:sz w:val="20"/>
              </w:rPr>
              <w:t>299r3</w:t>
            </w:r>
            <w:r>
              <w:rPr>
                <w:rStyle w:val="Hyperlink"/>
                <w:color w:val="auto"/>
                <w:sz w:val="20"/>
              </w:rPr>
              <w:fldChar w:fldCharType="end"/>
            </w:r>
            <w:r w:rsidR="00454D48" w:rsidRPr="00D05A58">
              <w:rPr>
                <w:sz w:val="20"/>
              </w:rPr>
              <w:t>, 09/0</w:t>
            </w:r>
            <w:r w:rsidR="008736D6" w:rsidRPr="00D05A58">
              <w:rPr>
                <w:sz w:val="20"/>
              </w:rPr>
              <w:t>7/2020</w:t>
            </w:r>
          </w:p>
          <w:p w14:paraId="39075AC6" w14:textId="2017C3CE" w:rsidR="00675E2C"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"https://mentor.ieee.org/802.11/dcn/20/11-20-1299-04-00be-pdt-mac-mlo-multi</w:instrText>
            </w:r>
            <w:r>
              <w:rPr>
                <w:rStyle w:val="Hyperlink"/>
                <w:color w:val="auto"/>
                <w:sz w:val="20"/>
              </w:rPr>
              <w:instrText xml:space="preserve">-link-channel-access-str.docx" </w:instrText>
            </w:r>
            <w:r>
              <w:rPr>
                <w:rStyle w:val="Hyperlink"/>
                <w:color w:val="auto"/>
                <w:sz w:val="20"/>
              </w:rPr>
              <w:fldChar w:fldCharType="separate"/>
            </w:r>
            <w:r w:rsidR="00675E2C" w:rsidRPr="00D05A58">
              <w:rPr>
                <w:rStyle w:val="Hyperlink"/>
                <w:color w:val="auto"/>
                <w:sz w:val="20"/>
              </w:rPr>
              <w:t>20/1299r4</w:t>
            </w:r>
            <w:r>
              <w:rPr>
                <w:rStyle w:val="Hyperlink"/>
                <w:color w:val="auto"/>
                <w:sz w:val="20"/>
              </w:rPr>
              <w:fldChar w:fldCharType="end"/>
            </w:r>
            <w:r w:rsidR="00675E2C" w:rsidRPr="00D05A58">
              <w:rPr>
                <w:sz w:val="20"/>
              </w:rPr>
              <w:t>, 09/09/2020</w:t>
            </w:r>
          </w:p>
          <w:p w14:paraId="76F5D269" w14:textId="5CDAE16B" w:rsidR="0059530A"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"https://mentor.ieee.org/802.11/dcn/20/11-20-1299-05-00be-pdt-mac-mlo-multi-link-channel-access-str.docx" </w:instrText>
            </w:r>
            <w:r>
              <w:rPr>
                <w:rStyle w:val="Hyperlink"/>
                <w:color w:val="auto"/>
                <w:sz w:val="20"/>
              </w:rPr>
              <w:fldChar w:fldCharType="separate"/>
            </w:r>
            <w:r w:rsidR="00F060A4" w:rsidRPr="00D05A58">
              <w:rPr>
                <w:rStyle w:val="Hyperlink"/>
                <w:color w:val="auto"/>
                <w:sz w:val="20"/>
              </w:rPr>
              <w:t>20/1299r5</w:t>
            </w:r>
            <w:r>
              <w:rPr>
                <w:rStyle w:val="Hyperlink"/>
                <w:color w:val="auto"/>
                <w:sz w:val="20"/>
              </w:rPr>
              <w:fldChar w:fldCharType="end"/>
            </w:r>
            <w:r w:rsidR="00F060A4" w:rsidRPr="00D05A58">
              <w:rPr>
                <w:sz w:val="20"/>
              </w:rPr>
              <w:t>, 09/11/2020</w:t>
            </w:r>
          </w:p>
          <w:p w14:paraId="60F1E212" w14:textId="54A538E9" w:rsidR="00885CAB"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"https://mentor.ieee.org/802.11/dcn/20/11-20-1299-06-00be-pdt-mac-mlo-multi-link-channel-access-str.docx" </w:instrText>
            </w:r>
            <w:r>
              <w:rPr>
                <w:rStyle w:val="Hyperlink"/>
                <w:color w:val="auto"/>
                <w:sz w:val="20"/>
              </w:rPr>
              <w:fldChar w:fldCharType="separate"/>
            </w:r>
            <w:r w:rsidR="00885CAB" w:rsidRPr="00D05A58">
              <w:rPr>
                <w:rStyle w:val="Hyperlink"/>
                <w:color w:val="auto"/>
                <w:sz w:val="20"/>
              </w:rPr>
              <w:t>20/1299r6</w:t>
            </w:r>
            <w:r>
              <w:rPr>
                <w:rStyle w:val="Hyperlink"/>
                <w:color w:val="auto"/>
                <w:sz w:val="20"/>
              </w:rPr>
              <w:fldChar w:fldCharType="end"/>
            </w:r>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"https://mentor.ieee.org/802.11/dcn/20/11-20-1305-00-00be-visio-file-for-figure-33-x-channel-access-of-str-mld.vsdx" </w:instrText>
            </w:r>
            <w:r>
              <w:rPr>
                <w:rStyle w:val="Hyperlink"/>
                <w:color w:val="auto"/>
                <w:sz w:val="20"/>
              </w:rPr>
              <w:fldChar w:fldCharType="separate"/>
            </w:r>
            <w:r w:rsidR="00A43D14" w:rsidRPr="00D05A58">
              <w:rPr>
                <w:rStyle w:val="Hyperlink"/>
                <w:color w:val="auto"/>
                <w:sz w:val="20"/>
              </w:rPr>
              <w:t>20/1305r0</w:t>
            </w:r>
            <w:r>
              <w:rPr>
                <w:rStyle w:val="Hyperlink"/>
                <w:color w:val="auto"/>
                <w:sz w:val="20"/>
              </w:rPr>
              <w:fldChar w:fldCharType="end"/>
            </w:r>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585FAA" w:rsidP="004A79C7">
            <w:pPr>
              <w:rPr>
                <w:sz w:val="20"/>
              </w:rPr>
            </w:pPr>
            <w:r>
              <w:rPr>
                <w:rStyle w:val="Hyperlink"/>
                <w:color w:val="auto"/>
                <w:sz w:val="20"/>
              </w:rPr>
              <w:fldChar w:fldCharType="begin"/>
            </w:r>
            <w:r>
              <w:rPr>
                <w:rStyle w:val="Hyperlink"/>
                <w:color w:val="auto"/>
                <w:sz w:val="20"/>
              </w:rPr>
              <w:instrText xml:space="preserve"> HYPERLINK "https://mentor.ieee.org/802.11/dcn/20/11-20-1299-02-00be-pdt-mac-mlo-multi-link</w:instrText>
            </w:r>
            <w:r>
              <w:rPr>
                <w:rStyle w:val="Hyperlink"/>
                <w:color w:val="auto"/>
                <w:sz w:val="20"/>
              </w:rPr>
              <w:instrText xml:space="preserve">-channel-access-str.docx" </w:instrText>
            </w:r>
            <w:r>
              <w:rPr>
                <w:rStyle w:val="Hyperlink"/>
                <w:color w:val="auto"/>
                <w:sz w:val="20"/>
              </w:rPr>
              <w:fldChar w:fldCharType="separate"/>
            </w:r>
            <w:r w:rsidR="004A79C7" w:rsidRPr="00D05A58">
              <w:rPr>
                <w:rStyle w:val="Hyperlink"/>
                <w:color w:val="auto"/>
                <w:sz w:val="20"/>
              </w:rPr>
              <w:t>20/1299r2</w:t>
            </w:r>
            <w:r>
              <w:rPr>
                <w:rStyle w:val="Hyperlink"/>
                <w:color w:val="auto"/>
                <w:sz w:val="20"/>
              </w:rPr>
              <w:fldChar w:fldCharType="end"/>
            </w:r>
            <w:r w:rsidR="004A79C7" w:rsidRPr="00D05A58">
              <w:rPr>
                <w:sz w:val="20"/>
              </w:rPr>
              <w:t>, 08/31/2020</w:t>
            </w:r>
          </w:p>
          <w:p w14:paraId="64B777FA" w14:textId="719405A2" w:rsidR="005F086D" w:rsidRPr="00D05A58" w:rsidRDefault="00585FAA" w:rsidP="004A79C7">
            <w:pPr>
              <w:rPr>
                <w:sz w:val="20"/>
              </w:rPr>
            </w:pPr>
            <w:r>
              <w:rPr>
                <w:rStyle w:val="Hyperlink"/>
                <w:color w:val="auto"/>
                <w:sz w:val="20"/>
              </w:rPr>
              <w:fldChar w:fldCharType="begin"/>
            </w:r>
            <w:r>
              <w:rPr>
                <w:rStyle w:val="Hyperlink"/>
                <w:color w:val="auto"/>
                <w:sz w:val="20"/>
              </w:rPr>
              <w:instrText xml:space="preserve"> HYPERLINK "https://mentor.ieee.org/802.11/dcn/20/11-20-1299-04-00be-pdt-mac-mlo-multi-link-channel-access-str.docx" </w:instrText>
            </w:r>
            <w:r>
              <w:rPr>
                <w:rStyle w:val="Hyperlink"/>
                <w:color w:val="auto"/>
                <w:sz w:val="20"/>
              </w:rPr>
              <w:fldChar w:fldCharType="separate"/>
            </w:r>
            <w:r w:rsidR="005F086D" w:rsidRPr="00D05A58">
              <w:rPr>
                <w:rStyle w:val="Hyperlink"/>
                <w:color w:val="auto"/>
                <w:sz w:val="20"/>
              </w:rPr>
              <w:t>20/1299r4</w:t>
            </w:r>
            <w:r>
              <w:rPr>
                <w:rStyle w:val="Hyperlink"/>
                <w:color w:val="auto"/>
                <w:sz w:val="20"/>
              </w:rPr>
              <w:fldChar w:fldCharType="end"/>
            </w:r>
            <w:r w:rsidR="005F086D" w:rsidRPr="00D05A58">
              <w:rPr>
                <w:sz w:val="20"/>
              </w:rPr>
              <w:t>, 09/09/2020</w:t>
            </w:r>
          </w:p>
          <w:p w14:paraId="72CBB1D2" w14:textId="54D0CD28" w:rsidR="00363BB3" w:rsidRPr="00D05A58" w:rsidRDefault="00585FAA" w:rsidP="004A79C7">
            <w:pPr>
              <w:rPr>
                <w:sz w:val="20"/>
              </w:rPr>
            </w:pPr>
            <w:r>
              <w:rPr>
                <w:rStyle w:val="Hyperlink"/>
                <w:color w:val="auto"/>
                <w:sz w:val="20"/>
              </w:rPr>
              <w:fldChar w:fldCharType="begin"/>
            </w:r>
            <w:r>
              <w:rPr>
                <w:rStyle w:val="Hyperlink"/>
                <w:color w:val="auto"/>
                <w:sz w:val="20"/>
              </w:rPr>
              <w:instrText xml:space="preserve"> HYPERLINK "https://mentor.ieee.org/802.11/dcn/20/11-20-1299-05</w:instrText>
            </w:r>
            <w:r>
              <w:rPr>
                <w:rStyle w:val="Hyperlink"/>
                <w:color w:val="auto"/>
                <w:sz w:val="20"/>
              </w:rPr>
              <w:instrText xml:space="preserve">-00be-pdt-mac-mlo-multi-link-channel-access-str.docx" </w:instrText>
            </w:r>
            <w:r>
              <w:rPr>
                <w:rStyle w:val="Hyperlink"/>
                <w:color w:val="auto"/>
                <w:sz w:val="20"/>
              </w:rPr>
              <w:fldChar w:fldCharType="separate"/>
            </w:r>
            <w:r w:rsidR="00363BB3" w:rsidRPr="00D05A58">
              <w:rPr>
                <w:rStyle w:val="Hyperlink"/>
                <w:color w:val="auto"/>
                <w:sz w:val="20"/>
              </w:rPr>
              <w:t>20/1299r5</w:t>
            </w:r>
            <w:r>
              <w:rPr>
                <w:rStyle w:val="Hyperlink"/>
                <w:color w:val="auto"/>
                <w:sz w:val="20"/>
              </w:rPr>
              <w:fldChar w:fldCharType="end"/>
            </w:r>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"https://mentor.ieee.org/802.11/dcn/20/11-20-1299-06-00be-pdt-mac-mlo-multi-link-channel-access-str.docx" </w:instrText>
            </w:r>
            <w:r>
              <w:rPr>
                <w:rStyle w:val="Hyperlink"/>
                <w:color w:val="auto"/>
                <w:sz w:val="20"/>
              </w:rPr>
              <w:fldChar w:fldCharType="separate"/>
            </w:r>
            <w:r w:rsidR="00254BC6" w:rsidRPr="00D05A58">
              <w:rPr>
                <w:rStyle w:val="Hyperlink"/>
                <w:color w:val="auto"/>
                <w:sz w:val="20"/>
              </w:rPr>
              <w:t>20/1299r6</w:t>
            </w:r>
            <w:r>
              <w:rPr>
                <w:rStyle w:val="Hyperlink"/>
                <w:color w:val="auto"/>
                <w:sz w:val="20"/>
              </w:rPr>
              <w:fldChar w:fldCharType="end"/>
            </w:r>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Change w:id="582" w:author="Edward Au" w:date="2020-10-15T09:53:00Z">
              <w:tcPr>
                <w:tcW w:w="2212" w:type="dxa"/>
              </w:tcPr>
            </w:tcPrChange>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AD6B4E">
        <w:trPr>
          <w:trHeight w:val="271"/>
          <w:trPrChange w:id="583" w:author="Edward Au" w:date="2020-10-15T09:53:00Z">
            <w:trPr>
              <w:trHeight w:val="271"/>
            </w:trPr>
          </w:trPrChange>
        </w:trPr>
        <w:tc>
          <w:tcPr>
            <w:tcW w:w="1274" w:type="dxa"/>
            <w:tcPrChange w:id="584" w:author="Edward Au" w:date="2020-10-15T09:53:00Z">
              <w:tcPr>
                <w:tcW w:w="1274" w:type="dxa"/>
                <w:gridSpan w:val="2"/>
              </w:tcPr>
            </w:tcPrChange>
          </w:tcPr>
          <w:p w14:paraId="327653E1" w14:textId="7D736E65" w:rsidR="00E7555D" w:rsidRPr="00FE5AC0" w:rsidRDefault="00E7555D" w:rsidP="00112124">
            <w:pPr>
              <w:rPr>
                <w:color w:val="00B050"/>
                <w:sz w:val="20"/>
              </w:rPr>
            </w:pPr>
            <w:r w:rsidRPr="00FE5AC0">
              <w:rPr>
                <w:color w:val="00B050"/>
                <w:sz w:val="20"/>
              </w:rPr>
              <w:t>MAC</w:t>
            </w:r>
          </w:p>
        </w:tc>
        <w:tc>
          <w:tcPr>
            <w:tcW w:w="1968" w:type="dxa"/>
            <w:tcPrChange w:id="585" w:author="Edward Au" w:date="2020-10-15T09:53:00Z">
              <w:tcPr>
                <w:tcW w:w="1968" w:type="dxa"/>
                <w:gridSpan w:val="2"/>
              </w:tcPr>
            </w:tcPrChange>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Change w:id="586" w:author="Edward Au" w:date="2020-10-15T09:53:00Z">
              <w:tcPr>
                <w:tcW w:w="1562" w:type="dxa"/>
                <w:shd w:val="clear" w:color="auto" w:fill="auto"/>
              </w:tcPr>
            </w:tcPrChange>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Change w:id="587" w:author="Edward Au" w:date="2020-10-15T09:53:00Z">
              <w:tcPr>
                <w:tcW w:w="2706" w:type="dxa"/>
              </w:tcPr>
            </w:tcPrChange>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w:t>
            </w:r>
            <w:r w:rsidRPr="00FE5AC0">
              <w:rPr>
                <w:color w:val="00B050"/>
                <w:sz w:val="20"/>
              </w:rPr>
              <w:lastRenderedPageBreak/>
              <w:t>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Change w:id="588" w:author="Edward Au" w:date="2020-10-15T09:53:00Z">
              <w:tcPr>
                <w:tcW w:w="1594" w:type="dxa"/>
                <w:gridSpan w:val="2"/>
              </w:tcPr>
            </w:tcPrChange>
          </w:tcPr>
          <w:p w14:paraId="051DE029" w14:textId="634F1696" w:rsidR="00E7555D" w:rsidRPr="00E74230" w:rsidRDefault="00E7555D" w:rsidP="00112124">
            <w:pPr>
              <w:rPr>
                <w:color w:val="00B050"/>
                <w:sz w:val="20"/>
              </w:rPr>
            </w:pPr>
            <w:r w:rsidRPr="00E74230">
              <w:rPr>
                <w:color w:val="00B050"/>
                <w:sz w:val="20"/>
              </w:rPr>
              <w:lastRenderedPageBreak/>
              <w:t>Basics in R1 (see note)</w:t>
            </w:r>
          </w:p>
          <w:p w14:paraId="643C7351" w14:textId="77777777" w:rsidR="00E7555D" w:rsidRPr="00E74230" w:rsidRDefault="00E7555D" w:rsidP="00112124">
            <w:pPr>
              <w:rPr>
                <w:color w:val="00B050"/>
                <w:sz w:val="20"/>
              </w:rPr>
            </w:pPr>
          </w:p>
        </w:tc>
        <w:tc>
          <w:tcPr>
            <w:tcW w:w="2344" w:type="dxa"/>
            <w:tcPrChange w:id="589" w:author="Edward Au" w:date="2020-10-15T09:53:00Z">
              <w:tcPr>
                <w:tcW w:w="2344" w:type="dxa"/>
              </w:tcPr>
            </w:tcPrChange>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585FAA" w:rsidP="00296001">
            <w:pPr>
              <w:rPr>
                <w:sz w:val="20"/>
              </w:rPr>
            </w:pPr>
            <w:r>
              <w:rPr>
                <w:rStyle w:val="Hyperlink"/>
                <w:color w:val="auto"/>
                <w:sz w:val="20"/>
              </w:rPr>
              <w:fldChar w:fldCharType="begin"/>
            </w:r>
            <w:r>
              <w:rPr>
                <w:rStyle w:val="Hyperlink"/>
                <w:color w:val="auto"/>
                <w:sz w:val="20"/>
              </w:rPr>
              <w:instrText xml:space="preserve"> HYPERLINK "https://mentor.ieee.org</w:instrText>
            </w:r>
            <w:r>
              <w:rPr>
                <w:rStyle w:val="Hyperlink"/>
                <w:color w:val="auto"/>
                <w:sz w:val="20"/>
              </w:rPr>
              <w:instrText xml:space="preserve">/802.11/dcn/20/11-20-1395-00-00be-pdt-mac-mlo-multi-link-channel-access-general-non-str.docx" </w:instrText>
            </w:r>
            <w:r>
              <w:rPr>
                <w:rStyle w:val="Hyperlink"/>
                <w:color w:val="auto"/>
                <w:sz w:val="20"/>
              </w:rPr>
              <w:fldChar w:fldCharType="separate"/>
            </w:r>
            <w:r w:rsidR="00DF3D65" w:rsidRPr="00D05A58">
              <w:rPr>
                <w:rStyle w:val="Hyperlink"/>
                <w:color w:val="auto"/>
                <w:sz w:val="20"/>
              </w:rPr>
              <w:t>20/1395r0</w:t>
            </w:r>
            <w:r>
              <w:rPr>
                <w:rStyle w:val="Hyperlink"/>
                <w:color w:val="auto"/>
                <w:sz w:val="20"/>
              </w:rPr>
              <w:fldChar w:fldCharType="end"/>
            </w:r>
            <w:r w:rsidR="00DF3D65" w:rsidRPr="00D05A58">
              <w:rPr>
                <w:sz w:val="20"/>
              </w:rPr>
              <w:t>, 09/02/2020</w:t>
            </w:r>
          </w:p>
          <w:p w14:paraId="018FECC7" w14:textId="59C80B0B" w:rsidR="00892952" w:rsidRPr="00D05A58"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"https://mentor.ieee.org/802.11/dcn/20/11-20-1395-01-00be-pdt-mac-mlo-multi-link-channel-access-general-non-str.docx" </w:instrText>
            </w:r>
            <w:r>
              <w:rPr>
                <w:rStyle w:val="Hyperlink"/>
                <w:color w:val="auto"/>
                <w:sz w:val="20"/>
              </w:rPr>
              <w:fldChar w:fldCharType="separate"/>
            </w:r>
            <w:r w:rsidR="00892952" w:rsidRPr="00D05A58">
              <w:rPr>
                <w:rStyle w:val="Hyperlink"/>
                <w:color w:val="auto"/>
                <w:sz w:val="20"/>
              </w:rPr>
              <w:t>20/1395r1</w:t>
            </w:r>
            <w:r>
              <w:rPr>
                <w:rStyle w:val="Hyperlink"/>
                <w:color w:val="auto"/>
                <w:sz w:val="20"/>
              </w:rPr>
              <w:fldChar w:fldCharType="end"/>
            </w:r>
            <w:r w:rsidR="00892952" w:rsidRPr="00D05A58">
              <w:rPr>
                <w:sz w:val="20"/>
              </w:rPr>
              <w:t>, 09/03/2020</w:t>
            </w:r>
          </w:p>
          <w:p w14:paraId="097B3C61" w14:textId="7A4C7409" w:rsidR="00892952" w:rsidRPr="00D05A58"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"https://mentor.ieee.org/802.11/dcn/20/11-20-1395-02-00be-pdt-mac-mlo-multi-link-channel-access-general-non-str.docx" </w:instrText>
            </w:r>
            <w:r>
              <w:rPr>
                <w:rStyle w:val="Hyperlink"/>
                <w:color w:val="auto"/>
                <w:sz w:val="20"/>
              </w:rPr>
              <w:fldChar w:fldCharType="separate"/>
            </w:r>
            <w:r w:rsidR="00892952" w:rsidRPr="00D05A58">
              <w:rPr>
                <w:rStyle w:val="Hyperlink"/>
                <w:color w:val="auto"/>
                <w:sz w:val="20"/>
              </w:rPr>
              <w:t>20/1395r2</w:t>
            </w:r>
            <w:r>
              <w:rPr>
                <w:rStyle w:val="Hyperlink"/>
                <w:color w:val="auto"/>
                <w:sz w:val="20"/>
              </w:rPr>
              <w:fldChar w:fldCharType="end"/>
            </w:r>
            <w:r w:rsidR="00892952" w:rsidRPr="00D05A58">
              <w:rPr>
                <w:sz w:val="20"/>
              </w:rPr>
              <w:t>, 09/03/2020</w:t>
            </w:r>
          </w:p>
          <w:p w14:paraId="05BB21C9" w14:textId="7BC62977" w:rsidR="00D03509" w:rsidRPr="00D05A58"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"https://mentor.ieee.org/802.11/dcn/20/11-20-1395-03-00be-pdt-mac-mlo-multi-link-channel-access-general-non-str.docx" </w:instrText>
            </w:r>
            <w:r>
              <w:rPr>
                <w:rStyle w:val="Hyperlink"/>
                <w:color w:val="auto"/>
                <w:sz w:val="20"/>
              </w:rPr>
              <w:fldChar w:fldCharType="separate"/>
            </w:r>
            <w:r w:rsidR="00D03509" w:rsidRPr="00D05A58">
              <w:rPr>
                <w:rStyle w:val="Hyperlink"/>
                <w:color w:val="auto"/>
                <w:sz w:val="20"/>
              </w:rPr>
              <w:t>20/1395r3</w:t>
            </w:r>
            <w:r>
              <w:rPr>
                <w:rStyle w:val="Hyperlink"/>
                <w:color w:val="auto"/>
                <w:sz w:val="20"/>
              </w:rPr>
              <w:fldChar w:fldCharType="end"/>
            </w:r>
            <w:r w:rsidR="00D03509" w:rsidRPr="00D05A58">
              <w:rPr>
                <w:sz w:val="20"/>
              </w:rPr>
              <w:t>, 09/04/2020</w:t>
            </w:r>
          </w:p>
          <w:p w14:paraId="48BC7766" w14:textId="175E105B" w:rsidR="00E86334" w:rsidRPr="00D05A58" w:rsidRDefault="00585FAA" w:rsidP="00296001">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"https://mentor.ieee.org/802.11/dcn/20/11-20-1395-04-00be-pdt-mac-mlo-multi-link-channel-ac</w:instrText>
            </w:r>
            <w:r>
              <w:rPr>
                <w:rStyle w:val="Hyperlink"/>
                <w:color w:val="auto"/>
                <w:sz w:val="20"/>
              </w:rPr>
              <w:instrText xml:space="preserve">cess-general-non-str.docx" </w:instrText>
            </w:r>
            <w:r>
              <w:rPr>
                <w:rStyle w:val="Hyperlink"/>
                <w:color w:val="auto"/>
                <w:sz w:val="20"/>
              </w:rPr>
              <w:fldChar w:fldCharType="separate"/>
            </w:r>
            <w:r w:rsidR="00E86334" w:rsidRPr="00D05A58">
              <w:rPr>
                <w:rStyle w:val="Hyperlink"/>
                <w:color w:val="auto"/>
                <w:sz w:val="20"/>
              </w:rPr>
              <w:t>20/1395r4</w:t>
            </w:r>
            <w:r>
              <w:rPr>
                <w:rStyle w:val="Hyperlink"/>
                <w:color w:val="auto"/>
                <w:sz w:val="20"/>
              </w:rPr>
              <w:fldChar w:fldCharType="end"/>
            </w:r>
            <w:r w:rsidR="00E86334" w:rsidRPr="00D05A58">
              <w:rPr>
                <w:sz w:val="20"/>
              </w:rPr>
              <w:t>, 09/04/2020</w:t>
            </w:r>
          </w:p>
          <w:p w14:paraId="5C5DD9BA" w14:textId="0F7D3A75" w:rsidR="00873F6F" w:rsidRPr="00D05A58"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"https://mentor.ieee.org/802.11/dcn/20/11-20-1395-05-00be-pdt-mac-mlo-multi-link-channel-access-general-non-str.docx" </w:instrText>
            </w:r>
            <w:r>
              <w:rPr>
                <w:rStyle w:val="Hyperlink"/>
                <w:color w:val="auto"/>
                <w:sz w:val="20"/>
              </w:rPr>
              <w:fldChar w:fldCharType="separate"/>
            </w:r>
            <w:r w:rsidR="00873F6F" w:rsidRPr="00D05A58">
              <w:rPr>
                <w:rStyle w:val="Hyperlink"/>
                <w:color w:val="auto"/>
                <w:sz w:val="20"/>
              </w:rPr>
              <w:t>20/1395r5</w:t>
            </w:r>
            <w:r>
              <w:rPr>
                <w:rStyle w:val="Hyperlink"/>
                <w:color w:val="auto"/>
                <w:sz w:val="20"/>
              </w:rPr>
              <w:fldChar w:fldCharType="end"/>
            </w:r>
            <w:r w:rsidR="00873F6F" w:rsidRPr="00D05A58">
              <w:rPr>
                <w:sz w:val="20"/>
              </w:rPr>
              <w:t>, 09/08/2020</w:t>
            </w:r>
          </w:p>
          <w:p w14:paraId="20C717F5" w14:textId="413D81F7" w:rsidR="00075F1C" w:rsidRPr="00137D45"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w:instrText>
            </w:r>
            <w:r>
              <w:rPr>
                <w:rStyle w:val="Hyperlink"/>
                <w:color w:val="auto"/>
                <w:sz w:val="20"/>
              </w:rPr>
              <w:instrText xml:space="preserve">11-20-1395-06-00be-pdt-mac-mlo-multi-link-channel-access-general-non-str.docx" </w:instrText>
            </w:r>
            <w:r>
              <w:rPr>
                <w:rStyle w:val="Hyperlink"/>
                <w:color w:val="auto"/>
                <w:sz w:val="20"/>
              </w:rPr>
              <w:fldChar w:fldCharType="separate"/>
            </w:r>
            <w:r w:rsidR="00075F1C" w:rsidRPr="00137D45">
              <w:rPr>
                <w:rStyle w:val="Hyperlink"/>
                <w:color w:val="auto"/>
                <w:sz w:val="20"/>
              </w:rPr>
              <w:t>20/1395r6</w:t>
            </w:r>
            <w:r>
              <w:rPr>
                <w:rStyle w:val="Hyperlink"/>
                <w:color w:val="auto"/>
                <w:sz w:val="20"/>
              </w:rPr>
              <w:fldChar w:fldCharType="end"/>
            </w:r>
            <w:r w:rsidR="00075F1C" w:rsidRPr="00137D45">
              <w:rPr>
                <w:sz w:val="20"/>
              </w:rPr>
              <w:t>, 09/09/2020</w:t>
            </w:r>
          </w:p>
          <w:p w14:paraId="3D48F869" w14:textId="28545B6C" w:rsidR="00644337" w:rsidRPr="00137D45"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"https://mentor.ieee.org/802.11/dcn/20/11-20-1395-07-00be-pdt-mac-mlo-multi-link-channel-access-general-non-str.docx" </w:instrText>
            </w:r>
            <w:r>
              <w:rPr>
                <w:rStyle w:val="Hyperlink"/>
                <w:color w:val="auto"/>
                <w:sz w:val="20"/>
              </w:rPr>
              <w:fldChar w:fldCharType="separate"/>
            </w:r>
            <w:r w:rsidR="00644337" w:rsidRPr="00137D45">
              <w:rPr>
                <w:rStyle w:val="Hyperlink"/>
                <w:color w:val="auto"/>
                <w:sz w:val="20"/>
              </w:rPr>
              <w:t>20/1395r7</w:t>
            </w:r>
            <w:r>
              <w:rPr>
                <w:rStyle w:val="Hyperlink"/>
                <w:color w:val="auto"/>
                <w:sz w:val="20"/>
              </w:rPr>
              <w:fldChar w:fldCharType="end"/>
            </w:r>
            <w:r w:rsidR="00644337" w:rsidRPr="00137D45">
              <w:rPr>
                <w:sz w:val="20"/>
              </w:rPr>
              <w:t>, 09/11/2020</w:t>
            </w:r>
          </w:p>
          <w:p w14:paraId="3C029E9B" w14:textId="63B49349" w:rsidR="00563C37" w:rsidRPr="00137D45"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"https://mentor.ieee.org/802.11/dcn/20/11-20-1395-08-00be-pdt-mac-mlo-multi-link-channel-access-general-non-str.docx" </w:instrText>
            </w:r>
            <w:r>
              <w:rPr>
                <w:rStyle w:val="Hyperlink"/>
                <w:color w:val="auto"/>
                <w:sz w:val="20"/>
              </w:rPr>
              <w:fldChar w:fldCharType="separate"/>
            </w:r>
            <w:r w:rsidR="00563C37" w:rsidRPr="00137D45">
              <w:rPr>
                <w:rStyle w:val="Hyperlink"/>
                <w:color w:val="auto"/>
                <w:sz w:val="20"/>
              </w:rPr>
              <w:t>20/1395r8</w:t>
            </w:r>
            <w:r>
              <w:rPr>
                <w:rStyle w:val="Hyperlink"/>
                <w:color w:val="auto"/>
                <w:sz w:val="20"/>
              </w:rPr>
              <w:fldChar w:fldCharType="end"/>
            </w:r>
            <w:r w:rsidR="00563C37" w:rsidRPr="00137D45">
              <w:rPr>
                <w:sz w:val="20"/>
              </w:rPr>
              <w:t>, 09/11/2020</w:t>
            </w:r>
          </w:p>
          <w:p w14:paraId="60188D08" w14:textId="4A1FE551" w:rsidR="00043C40" w:rsidRPr="00137D45"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"https://mentor.ieee.org/802.11/dcn/20/11-20-1395-09-00be-pdt-mac-mlo-multi-link-channel-access-general-non-str.docx" </w:instrText>
            </w:r>
            <w:r>
              <w:rPr>
                <w:rStyle w:val="Hyperlink"/>
                <w:color w:val="auto"/>
                <w:sz w:val="20"/>
              </w:rPr>
              <w:fldChar w:fldCharType="separate"/>
            </w:r>
            <w:r w:rsidR="00043C40" w:rsidRPr="00137D45">
              <w:rPr>
                <w:rStyle w:val="Hyperlink"/>
                <w:color w:val="auto"/>
                <w:sz w:val="20"/>
              </w:rPr>
              <w:t>20/1395r9</w:t>
            </w:r>
            <w:r>
              <w:rPr>
                <w:rStyle w:val="Hyperlink"/>
                <w:color w:val="auto"/>
                <w:sz w:val="20"/>
              </w:rPr>
              <w:fldChar w:fldCharType="end"/>
            </w:r>
            <w:r w:rsidR="00043C40" w:rsidRPr="00137D45">
              <w:rPr>
                <w:sz w:val="20"/>
              </w:rPr>
              <w:t>, 09/14/2020</w:t>
            </w:r>
          </w:p>
          <w:p w14:paraId="5023ADCD" w14:textId="04534911" w:rsidR="00F74AE6" w:rsidRPr="00137D45"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"https://mentor.ieee.org/802.11/dcn/20/11-20-1395-10-00be-pdt-mac-mlo-multi-link-channel-ac</w:instrText>
            </w:r>
            <w:r>
              <w:rPr>
                <w:rStyle w:val="Hyperlink"/>
                <w:color w:val="auto"/>
                <w:sz w:val="20"/>
              </w:rPr>
              <w:instrText xml:space="preserve">cess-general-non-str.docx" </w:instrText>
            </w:r>
            <w:r>
              <w:rPr>
                <w:rStyle w:val="Hyperlink"/>
                <w:color w:val="auto"/>
                <w:sz w:val="20"/>
              </w:rPr>
              <w:fldChar w:fldCharType="separate"/>
            </w:r>
            <w:r w:rsidR="002C5860" w:rsidRPr="00137D45">
              <w:rPr>
                <w:rStyle w:val="Hyperlink"/>
                <w:color w:val="auto"/>
                <w:sz w:val="20"/>
              </w:rPr>
              <w:t>20/1395r10</w:t>
            </w:r>
            <w:r>
              <w:rPr>
                <w:rStyle w:val="Hyperlink"/>
                <w:color w:val="auto"/>
                <w:sz w:val="20"/>
              </w:rPr>
              <w:fldChar w:fldCharType="end"/>
            </w:r>
            <w:r w:rsidR="002C5860" w:rsidRPr="00137D45">
              <w:rPr>
                <w:sz w:val="20"/>
              </w:rPr>
              <w:t>, 09/16/2020</w:t>
            </w:r>
          </w:p>
          <w:p w14:paraId="6C6885A7" w14:textId="77777777" w:rsidR="00FB11C4" w:rsidRPr="00137D45" w:rsidRDefault="00585FAA" w:rsidP="00FB11C4">
            <w:pPr>
              <w:rPr>
                <w:sz w:val="20"/>
              </w:rPr>
            </w:pPr>
            <w:r>
              <w:rPr>
                <w:rStyle w:val="Hyperlink"/>
                <w:color w:val="auto"/>
                <w:sz w:val="20"/>
              </w:rPr>
              <w:fldChar w:fldCharType="begin"/>
            </w:r>
            <w:r>
              <w:rPr>
                <w:rStyle w:val="Hyperlink"/>
                <w:color w:val="auto"/>
                <w:sz w:val="20"/>
              </w:rPr>
              <w:instrText xml:space="preserve"> HYPERLINK "https://mentor.ieee.org/802.11/dcn/20/11-20-1395-11-00be-pdt-mac-mlo-multi-link-channel-access-general-non-str.docx" </w:instrText>
            </w:r>
            <w:r>
              <w:rPr>
                <w:rStyle w:val="Hyperlink"/>
                <w:color w:val="auto"/>
                <w:sz w:val="20"/>
              </w:rPr>
              <w:fldChar w:fldCharType="separate"/>
            </w:r>
            <w:r w:rsidR="00FB11C4" w:rsidRPr="00137D45">
              <w:rPr>
                <w:rStyle w:val="Hyperlink"/>
                <w:color w:val="auto"/>
                <w:sz w:val="20"/>
              </w:rPr>
              <w:t>20/1395r11</w:t>
            </w:r>
            <w:r>
              <w:rPr>
                <w:rStyle w:val="Hyperlink"/>
                <w:color w:val="auto"/>
                <w:sz w:val="20"/>
              </w:rPr>
              <w:fldChar w:fldCharType="end"/>
            </w:r>
            <w:r w:rsidR="00FB11C4" w:rsidRPr="00137D45">
              <w:rPr>
                <w:sz w:val="20"/>
              </w:rPr>
              <w:t>, 09/21/2020</w:t>
            </w:r>
          </w:p>
          <w:p w14:paraId="71EE9B20" w14:textId="06B433F8" w:rsidR="00623A0B" w:rsidRPr="00137D45" w:rsidRDefault="00585FAA" w:rsidP="00FB11C4">
            <w:pPr>
              <w:rPr>
                <w:sz w:val="20"/>
              </w:rPr>
            </w:pPr>
            <w:r>
              <w:rPr>
                <w:rStyle w:val="Hyperlink"/>
                <w:color w:val="auto"/>
                <w:sz w:val="20"/>
              </w:rPr>
              <w:fldChar w:fldCharType="begin"/>
            </w:r>
            <w:r>
              <w:rPr>
                <w:rStyle w:val="Hyperlink"/>
                <w:color w:val="auto"/>
                <w:sz w:val="20"/>
              </w:rPr>
              <w:instrText xml:space="preserve"> HYPERLINK "https://mentor.ieee.org/802.11/dcn/2</w:instrText>
            </w:r>
            <w:r>
              <w:rPr>
                <w:rStyle w:val="Hyperlink"/>
                <w:color w:val="auto"/>
                <w:sz w:val="20"/>
              </w:rPr>
              <w:instrText xml:space="preserve">0/11-20-1395-12-00be-pdt-mac-mlo-multi-link-channel-access-general-non-str.docx" </w:instrText>
            </w:r>
            <w:r>
              <w:rPr>
                <w:rStyle w:val="Hyperlink"/>
                <w:color w:val="auto"/>
                <w:sz w:val="20"/>
              </w:rPr>
              <w:fldChar w:fldCharType="separate"/>
            </w:r>
            <w:r w:rsidR="00623A0B" w:rsidRPr="00137D45">
              <w:rPr>
                <w:rStyle w:val="Hyperlink"/>
                <w:color w:val="auto"/>
                <w:sz w:val="20"/>
              </w:rPr>
              <w:t>20/1395r12</w:t>
            </w:r>
            <w:r>
              <w:rPr>
                <w:rStyle w:val="Hyperlink"/>
                <w:color w:val="auto"/>
                <w:sz w:val="20"/>
              </w:rPr>
              <w:fldChar w:fldCharType="end"/>
            </w:r>
            <w:r w:rsidR="00623A0B" w:rsidRPr="00137D45">
              <w:rPr>
                <w:sz w:val="20"/>
              </w:rPr>
              <w:t>, 09/21/2020</w:t>
            </w:r>
          </w:p>
          <w:p w14:paraId="1731CEEA" w14:textId="536E51DD" w:rsidR="006063DE" w:rsidRPr="00137D45" w:rsidRDefault="00585FAA" w:rsidP="00FB11C4">
            <w:pPr>
              <w:rPr>
                <w:sz w:val="20"/>
              </w:rPr>
            </w:pPr>
            <w:r>
              <w:rPr>
                <w:rStyle w:val="Hyperlink"/>
                <w:color w:val="auto"/>
                <w:sz w:val="20"/>
              </w:rPr>
              <w:fldChar w:fldCharType="begin"/>
            </w:r>
            <w:r>
              <w:rPr>
                <w:rStyle w:val="Hyperlink"/>
                <w:color w:val="auto"/>
                <w:sz w:val="20"/>
              </w:rPr>
              <w:instrText xml:space="preserve"> HYPERLINK "https://mentor.ieee.org/802.11/dcn/20/11-20-1395-13-00be-pdt-mac-mlo-multi-link-channel-access-general-non-str.docx" </w:instrText>
            </w:r>
            <w:r>
              <w:rPr>
                <w:rStyle w:val="Hyperlink"/>
                <w:color w:val="auto"/>
                <w:sz w:val="20"/>
              </w:rPr>
              <w:fldChar w:fldCharType="separate"/>
            </w:r>
            <w:r w:rsidR="006063DE" w:rsidRPr="00137D45">
              <w:rPr>
                <w:rStyle w:val="Hyperlink"/>
                <w:color w:val="auto"/>
                <w:sz w:val="20"/>
              </w:rPr>
              <w:t>20/1395r13</w:t>
            </w:r>
            <w:r>
              <w:rPr>
                <w:rStyle w:val="Hyperlink"/>
                <w:color w:val="auto"/>
                <w:sz w:val="20"/>
              </w:rPr>
              <w:fldChar w:fldCharType="end"/>
            </w:r>
            <w:r w:rsidR="006063DE" w:rsidRPr="00137D45">
              <w:rPr>
                <w:sz w:val="20"/>
              </w:rPr>
              <w:t>, 09/28/2020</w:t>
            </w:r>
          </w:p>
          <w:p w14:paraId="4A476A98" w14:textId="023AB79A" w:rsidR="006063DE" w:rsidRPr="00D05A58" w:rsidRDefault="00585FAA" w:rsidP="00FB11C4">
            <w:pPr>
              <w:rPr>
                <w:sz w:val="20"/>
              </w:rPr>
            </w:pPr>
            <w:r>
              <w:rPr>
                <w:rStyle w:val="Hyperlink"/>
                <w:color w:val="auto"/>
                <w:sz w:val="20"/>
              </w:rPr>
              <w:fldChar w:fldCharType="begin"/>
            </w:r>
            <w:r>
              <w:rPr>
                <w:rStyle w:val="Hyperlink"/>
                <w:color w:val="auto"/>
                <w:sz w:val="20"/>
              </w:rPr>
              <w:instrText xml:space="preserve"> HYPERLINK "https://mentor.ieee.org/802.11/dcn/20/11-20-1395-14-00be-pdt-mac-mlo-multi-link-channel-access-general-non-str.docx" </w:instrText>
            </w:r>
            <w:r>
              <w:rPr>
                <w:rStyle w:val="Hyperlink"/>
                <w:color w:val="auto"/>
                <w:sz w:val="20"/>
              </w:rPr>
              <w:fldChar w:fldCharType="separate"/>
            </w:r>
            <w:r w:rsidR="006063DE" w:rsidRPr="00137D45">
              <w:rPr>
                <w:rStyle w:val="Hyperlink"/>
                <w:color w:val="auto"/>
                <w:sz w:val="20"/>
              </w:rPr>
              <w:t>20/1395r14</w:t>
            </w:r>
            <w:r>
              <w:rPr>
                <w:rStyle w:val="Hyperlink"/>
                <w:color w:val="auto"/>
                <w:sz w:val="20"/>
              </w:rPr>
              <w:fldChar w:fldCharType="end"/>
            </w:r>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585FAA" w:rsidP="00296001">
            <w:pPr>
              <w:rPr>
                <w:sz w:val="20"/>
              </w:rPr>
            </w:pPr>
            <w:r>
              <w:rPr>
                <w:rStyle w:val="Hyperlink"/>
                <w:color w:val="auto"/>
                <w:sz w:val="20"/>
              </w:rPr>
              <w:fldChar w:fldCharType="begin"/>
            </w:r>
            <w:r>
              <w:rPr>
                <w:rStyle w:val="Hyperlink"/>
                <w:color w:val="auto"/>
                <w:sz w:val="20"/>
              </w:rPr>
              <w:instrText xml:space="preserve"> HYPERLINK "https://mentor.ieee.org/802.11/dcn/20/11-20-1395-06-00be-pdt-mac-mlo-multi-link-channel-access-general-non-str.docx" </w:instrText>
            </w:r>
            <w:r>
              <w:rPr>
                <w:rStyle w:val="Hyperlink"/>
                <w:color w:val="auto"/>
                <w:sz w:val="20"/>
              </w:rPr>
              <w:fldChar w:fldCharType="separate"/>
            </w:r>
            <w:r w:rsidR="00253B40" w:rsidRPr="00D05A58">
              <w:rPr>
                <w:rStyle w:val="Hyperlink"/>
                <w:color w:val="auto"/>
                <w:sz w:val="20"/>
              </w:rPr>
              <w:t>20/1395r6</w:t>
            </w:r>
            <w:r>
              <w:rPr>
                <w:rStyle w:val="Hyperlink"/>
                <w:color w:val="auto"/>
                <w:sz w:val="20"/>
              </w:rPr>
              <w:fldChar w:fldCharType="end"/>
            </w:r>
            <w:r w:rsidR="00253B40" w:rsidRPr="00D05A58">
              <w:rPr>
                <w:sz w:val="20"/>
              </w:rPr>
              <w:t>, 09/10/2020</w:t>
            </w:r>
          </w:p>
          <w:p w14:paraId="399B021E" w14:textId="27A19598" w:rsidR="00265898" w:rsidRPr="00D05A58" w:rsidRDefault="00585FAA" w:rsidP="00265898">
            <w:pPr>
              <w:rPr>
                <w:sz w:val="20"/>
              </w:rPr>
            </w:pPr>
            <w:r>
              <w:rPr>
                <w:rStyle w:val="Hyperlink"/>
                <w:color w:val="auto"/>
                <w:sz w:val="20"/>
              </w:rPr>
              <w:fldChar w:fldCharType="begin"/>
            </w:r>
            <w:r>
              <w:rPr>
                <w:rStyle w:val="Hyperlink"/>
                <w:color w:val="auto"/>
                <w:sz w:val="20"/>
              </w:rPr>
              <w:instrText xml:space="preserve"> HYPERLINK "https://mentor.ieee.org/802.11/dcn/20/11-20-1395-08-00be-pdt-mac-mlo-multi-link-channel-ac</w:instrText>
            </w:r>
            <w:r>
              <w:rPr>
                <w:rStyle w:val="Hyperlink"/>
                <w:color w:val="auto"/>
                <w:sz w:val="20"/>
              </w:rPr>
              <w:instrText xml:space="preserve">cess-general-non-str.docx" </w:instrText>
            </w:r>
            <w:r>
              <w:rPr>
                <w:rStyle w:val="Hyperlink"/>
                <w:color w:val="auto"/>
                <w:sz w:val="20"/>
              </w:rPr>
              <w:fldChar w:fldCharType="separate"/>
            </w:r>
            <w:r w:rsidR="00265898" w:rsidRPr="00D05A58">
              <w:rPr>
                <w:rStyle w:val="Hyperlink"/>
                <w:color w:val="auto"/>
                <w:sz w:val="20"/>
              </w:rPr>
              <w:t>20/1395r8</w:t>
            </w:r>
            <w:r>
              <w:rPr>
                <w:rStyle w:val="Hyperlink"/>
                <w:color w:val="auto"/>
                <w:sz w:val="20"/>
              </w:rPr>
              <w:fldChar w:fldCharType="end"/>
            </w:r>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585FAA" w:rsidP="00784739">
            <w:pPr>
              <w:rPr>
                <w:sz w:val="20"/>
              </w:rPr>
            </w:pPr>
            <w:r>
              <w:rPr>
                <w:rStyle w:val="Hyperlink"/>
                <w:color w:val="auto"/>
                <w:sz w:val="20"/>
              </w:rPr>
              <w:fldChar w:fldCharType="begin"/>
            </w:r>
            <w:r>
              <w:rPr>
                <w:rStyle w:val="Hyperlink"/>
                <w:color w:val="auto"/>
                <w:sz w:val="20"/>
              </w:rPr>
              <w:instrText xml:space="preserve"> HYPERLINK "https://mentor.ieee.org/802.11/dcn/20/11-20-1395-09-00be-pdt-mac-mlo-multi-link-channel-access-general-non-str.docx" </w:instrText>
            </w:r>
            <w:r>
              <w:rPr>
                <w:rStyle w:val="Hyperlink"/>
                <w:color w:val="auto"/>
                <w:sz w:val="20"/>
              </w:rPr>
              <w:fldChar w:fldCharType="separate"/>
            </w:r>
            <w:r w:rsidR="00784739" w:rsidRPr="00D05A58">
              <w:rPr>
                <w:rStyle w:val="Hyperlink"/>
                <w:color w:val="auto"/>
                <w:sz w:val="20"/>
              </w:rPr>
              <w:t>20/1395r9</w:t>
            </w:r>
            <w:r>
              <w:rPr>
                <w:rStyle w:val="Hyperlink"/>
                <w:color w:val="auto"/>
                <w:sz w:val="20"/>
              </w:rPr>
              <w:fldChar w:fldCharType="end"/>
            </w:r>
            <w:r w:rsidR="00784739" w:rsidRPr="00D05A58">
              <w:rPr>
                <w:sz w:val="20"/>
              </w:rPr>
              <w:t>, 09/14/2020</w:t>
            </w:r>
          </w:p>
          <w:p w14:paraId="689CA3C6" w14:textId="334802B5" w:rsidR="00251367" w:rsidRPr="00D05A58" w:rsidRDefault="00585FAA" w:rsidP="00251367">
            <w:pPr>
              <w:rPr>
                <w:sz w:val="20"/>
              </w:rPr>
            </w:pPr>
            <w:r>
              <w:rPr>
                <w:rStyle w:val="Hyperlink"/>
                <w:color w:val="auto"/>
                <w:sz w:val="20"/>
              </w:rPr>
              <w:fldChar w:fldCharType="begin"/>
            </w:r>
            <w:r>
              <w:rPr>
                <w:rStyle w:val="Hyperlink"/>
                <w:color w:val="auto"/>
                <w:sz w:val="20"/>
              </w:rPr>
              <w:instrText xml:space="preserve"> HYPERLINK "https://mentor.ieee.org/802.11/dcn/20/</w:instrText>
            </w:r>
            <w:r>
              <w:rPr>
                <w:rStyle w:val="Hyperlink"/>
                <w:color w:val="auto"/>
                <w:sz w:val="20"/>
              </w:rPr>
              <w:instrText xml:space="preserve">11-20-1395-10-00be-pdt-mac-mlo-multi-link-channel-access-general-non-str.docx" </w:instrText>
            </w:r>
            <w:r>
              <w:rPr>
                <w:rStyle w:val="Hyperlink"/>
                <w:color w:val="auto"/>
                <w:sz w:val="20"/>
              </w:rPr>
              <w:fldChar w:fldCharType="separate"/>
            </w:r>
            <w:r w:rsidR="00251367" w:rsidRPr="00D05A58">
              <w:rPr>
                <w:rStyle w:val="Hyperlink"/>
                <w:color w:val="auto"/>
                <w:sz w:val="20"/>
              </w:rPr>
              <w:t>20/1395r10</w:t>
            </w:r>
            <w:r>
              <w:rPr>
                <w:rStyle w:val="Hyperlink"/>
                <w:color w:val="auto"/>
                <w:sz w:val="20"/>
              </w:rPr>
              <w:fldChar w:fldCharType="end"/>
            </w:r>
            <w:r w:rsidR="00251367" w:rsidRPr="00D05A58">
              <w:rPr>
                <w:sz w:val="20"/>
              </w:rPr>
              <w:t>, 09/21/2020</w:t>
            </w:r>
          </w:p>
          <w:p w14:paraId="29AA50BF" w14:textId="2D18DD62" w:rsidR="001D71BF" w:rsidRPr="00D05A58" w:rsidRDefault="00585FAA" w:rsidP="00251367">
            <w:pPr>
              <w:rPr>
                <w:sz w:val="20"/>
              </w:rPr>
            </w:pPr>
            <w:r>
              <w:rPr>
                <w:rStyle w:val="Hyperlink"/>
                <w:color w:val="auto"/>
                <w:sz w:val="20"/>
              </w:rPr>
              <w:fldChar w:fldCharType="begin"/>
            </w:r>
            <w:r>
              <w:rPr>
                <w:rStyle w:val="Hyperlink"/>
                <w:color w:val="auto"/>
                <w:sz w:val="20"/>
              </w:rPr>
              <w:instrText xml:space="preserve"> HYPERLINK "https://mentor.ieee.org/802.11/dcn/20/11-20-1395-12-00be-pdt-mac-mlo-multi-link-channel-access-general-non-str.docx" </w:instrText>
            </w:r>
            <w:r>
              <w:rPr>
                <w:rStyle w:val="Hyperlink"/>
                <w:color w:val="auto"/>
                <w:sz w:val="20"/>
              </w:rPr>
              <w:fldChar w:fldCharType="separate"/>
            </w:r>
            <w:r w:rsidR="001D71BF" w:rsidRPr="00D05A58">
              <w:rPr>
                <w:rStyle w:val="Hyperlink"/>
                <w:color w:val="auto"/>
                <w:sz w:val="20"/>
              </w:rPr>
              <w:t>20/1395r12</w:t>
            </w:r>
            <w:r>
              <w:rPr>
                <w:rStyle w:val="Hyperlink"/>
                <w:color w:val="auto"/>
                <w:sz w:val="20"/>
              </w:rPr>
              <w:fldChar w:fldCharType="end"/>
            </w:r>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585FAA" w:rsidP="00F71E25">
            <w:pPr>
              <w:rPr>
                <w:sz w:val="20"/>
              </w:rPr>
            </w:pPr>
            <w:r>
              <w:rPr>
                <w:rStyle w:val="Hyperlink"/>
                <w:color w:val="auto"/>
                <w:sz w:val="20"/>
              </w:rPr>
              <w:fldChar w:fldCharType="begin"/>
            </w:r>
            <w:r>
              <w:rPr>
                <w:rStyle w:val="Hyperlink"/>
                <w:color w:val="auto"/>
                <w:sz w:val="20"/>
              </w:rPr>
              <w:instrText xml:space="preserve"> HYPERLINK "https://mentor.ieee.org/802.11/dcn/20/11-20-1395-12-00be-pdt-mac-mlo-multi-link-channel-access-general-non-str.docx" </w:instrText>
            </w:r>
            <w:r>
              <w:rPr>
                <w:rStyle w:val="Hyperlink"/>
                <w:color w:val="auto"/>
                <w:sz w:val="20"/>
              </w:rPr>
              <w:fldChar w:fldCharType="separate"/>
            </w:r>
            <w:r w:rsidR="00F71E25" w:rsidRPr="00137D45">
              <w:rPr>
                <w:rStyle w:val="Hyperlink"/>
                <w:color w:val="auto"/>
                <w:sz w:val="20"/>
              </w:rPr>
              <w:t>20/1395r12</w:t>
            </w:r>
            <w:r>
              <w:rPr>
                <w:rStyle w:val="Hyperlink"/>
                <w:color w:val="auto"/>
                <w:sz w:val="20"/>
              </w:rPr>
              <w:fldChar w:fldCharType="end"/>
            </w:r>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585FAA" w:rsidP="00D05816">
            <w:pPr>
              <w:rPr>
                <w:sz w:val="20"/>
              </w:rPr>
            </w:pPr>
            <w:r>
              <w:rPr>
                <w:rStyle w:val="Hyperlink"/>
                <w:color w:val="auto"/>
                <w:sz w:val="20"/>
              </w:rPr>
              <w:fldChar w:fldCharType="begin"/>
            </w:r>
            <w:r>
              <w:rPr>
                <w:rStyle w:val="Hyperlink"/>
                <w:color w:val="auto"/>
                <w:sz w:val="20"/>
              </w:rPr>
              <w:instrText xml:space="preserve"> HYPERLINK "https://mentor.ieee.org/802.11/dcn/20/11-20-1395-14-00be-pdt-mac-mlo-multi-link-channel-access-general-non-str.docx" </w:instrText>
            </w:r>
            <w:r>
              <w:rPr>
                <w:rStyle w:val="Hyperlink"/>
                <w:color w:val="auto"/>
                <w:sz w:val="20"/>
              </w:rPr>
              <w:fldChar w:fldCharType="separate"/>
            </w:r>
            <w:r w:rsidR="00D05816" w:rsidRPr="00137D45">
              <w:rPr>
                <w:rStyle w:val="Hyperlink"/>
                <w:color w:val="auto"/>
                <w:sz w:val="20"/>
              </w:rPr>
              <w:t>20/1395r14</w:t>
            </w:r>
            <w:r>
              <w:rPr>
                <w:rStyle w:val="Hyperlink"/>
                <w:color w:val="auto"/>
                <w:sz w:val="20"/>
              </w:rPr>
              <w:fldChar w:fldCharType="end"/>
            </w:r>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Change w:id="590" w:author="Edward Au" w:date="2020-10-15T09:53:00Z">
              <w:tcPr>
                <w:tcW w:w="2212" w:type="dxa"/>
              </w:tcPr>
            </w:tcPrChange>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AD6B4E">
        <w:trPr>
          <w:trHeight w:val="271"/>
          <w:trPrChange w:id="591" w:author="Edward Au" w:date="2020-10-15T09:53:00Z">
            <w:trPr>
              <w:trHeight w:val="271"/>
            </w:trPr>
          </w:trPrChange>
        </w:trPr>
        <w:tc>
          <w:tcPr>
            <w:tcW w:w="1274" w:type="dxa"/>
            <w:tcPrChange w:id="592" w:author="Edward Au" w:date="2020-10-15T09:53:00Z">
              <w:tcPr>
                <w:tcW w:w="1274" w:type="dxa"/>
                <w:gridSpan w:val="2"/>
              </w:tcPr>
            </w:tcPrChange>
          </w:tcPr>
          <w:p w14:paraId="60B5E63B" w14:textId="57C7FD8D" w:rsidR="00E7555D" w:rsidRPr="00FE5AC0" w:rsidRDefault="00E7555D" w:rsidP="00112124">
            <w:pPr>
              <w:rPr>
                <w:color w:val="00B050"/>
                <w:sz w:val="20"/>
              </w:rPr>
            </w:pPr>
            <w:r w:rsidRPr="00FE5AC0">
              <w:rPr>
                <w:color w:val="00B050"/>
                <w:sz w:val="20"/>
              </w:rPr>
              <w:t>MAC</w:t>
            </w:r>
          </w:p>
        </w:tc>
        <w:tc>
          <w:tcPr>
            <w:tcW w:w="1968" w:type="dxa"/>
            <w:tcPrChange w:id="593" w:author="Edward Au" w:date="2020-10-15T09:53:00Z">
              <w:tcPr>
                <w:tcW w:w="1968" w:type="dxa"/>
                <w:gridSpan w:val="2"/>
              </w:tcPr>
            </w:tcPrChange>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Change w:id="594" w:author="Edward Au" w:date="2020-10-15T09:53:00Z">
              <w:tcPr>
                <w:tcW w:w="1562" w:type="dxa"/>
                <w:shd w:val="clear" w:color="auto" w:fill="auto"/>
              </w:tcPr>
            </w:tcPrChange>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Change w:id="595" w:author="Edward Au" w:date="2020-10-15T09:53:00Z">
              <w:tcPr>
                <w:tcW w:w="2706" w:type="dxa"/>
              </w:tcPr>
            </w:tcPrChange>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Change w:id="596" w:author="Edward Au" w:date="2020-10-15T09:53:00Z">
              <w:tcPr>
                <w:tcW w:w="1594" w:type="dxa"/>
                <w:gridSpan w:val="2"/>
              </w:tcPr>
            </w:tcPrChange>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Change w:id="597" w:author="Edward Au" w:date="2020-10-15T09:53:00Z">
              <w:tcPr>
                <w:tcW w:w="2344" w:type="dxa"/>
              </w:tcPr>
            </w:tcPrChange>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"https://mentor.ieee.org/802.11/dcn/20/11-20-1320-00-00be-pdt-mac-mlo-multi-link-channel-access-capability-signaling.docx" </w:instrText>
            </w:r>
            <w:r>
              <w:rPr>
                <w:rStyle w:val="Hyperlink"/>
                <w:color w:val="auto"/>
                <w:sz w:val="20"/>
              </w:rPr>
              <w:fldChar w:fldCharType="separate"/>
            </w:r>
            <w:r w:rsidR="00503F07" w:rsidRPr="00850822">
              <w:rPr>
                <w:rStyle w:val="Hyperlink"/>
                <w:color w:val="auto"/>
                <w:sz w:val="20"/>
              </w:rPr>
              <w:t>20/1320r0</w:t>
            </w:r>
            <w:r>
              <w:rPr>
                <w:rStyle w:val="Hyperlink"/>
                <w:color w:val="auto"/>
                <w:sz w:val="20"/>
              </w:rPr>
              <w:fldChar w:fldCharType="end"/>
            </w:r>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"https://mentor.ieee.org/802.11/dcn/20/11-20-1320-01-00be-pdt-mac-mlo-multi-link-channel-access-capability-signaling.docx" </w:instrText>
            </w:r>
            <w:r>
              <w:rPr>
                <w:rStyle w:val="Hyperlink"/>
                <w:color w:val="auto"/>
                <w:sz w:val="20"/>
              </w:rPr>
              <w:fldChar w:fldCharType="separate"/>
            </w:r>
            <w:r w:rsidR="00FA7901" w:rsidRPr="00850822">
              <w:rPr>
                <w:rStyle w:val="Hyperlink"/>
                <w:color w:val="auto"/>
                <w:sz w:val="20"/>
              </w:rPr>
              <w:t>20/1320r1</w:t>
            </w:r>
            <w:r>
              <w:rPr>
                <w:rStyle w:val="Hyperlink"/>
                <w:color w:val="auto"/>
                <w:sz w:val="20"/>
              </w:rPr>
              <w:fldChar w:fldCharType="end"/>
            </w:r>
            <w:r w:rsidR="00FA7901" w:rsidRPr="00850822">
              <w:rPr>
                <w:sz w:val="20"/>
              </w:rPr>
              <w:t>, 08/30/2020</w:t>
            </w:r>
          </w:p>
          <w:p w14:paraId="193C160C" w14:textId="0875F634" w:rsidR="00EA41B9"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"https://mentor.ieee.org/802.11/dcn/20/11-20-1320-02-00be-pdt-mac-mlo-mul</w:instrText>
            </w:r>
            <w:r>
              <w:rPr>
                <w:rStyle w:val="Hyperlink"/>
                <w:color w:val="auto"/>
                <w:sz w:val="20"/>
              </w:rPr>
              <w:instrText xml:space="preserve">ti-link-channel-access-capability-signaling.docx" </w:instrText>
            </w:r>
            <w:r>
              <w:rPr>
                <w:rStyle w:val="Hyperlink"/>
                <w:color w:val="auto"/>
                <w:sz w:val="20"/>
              </w:rPr>
              <w:fldChar w:fldCharType="separate"/>
            </w:r>
            <w:r w:rsidR="00EA41B9" w:rsidRPr="00D05A58">
              <w:rPr>
                <w:rStyle w:val="Hyperlink"/>
                <w:color w:val="auto"/>
                <w:sz w:val="20"/>
              </w:rPr>
              <w:t>20/1320r2</w:t>
            </w:r>
            <w:r>
              <w:rPr>
                <w:rStyle w:val="Hyperlink"/>
                <w:color w:val="auto"/>
                <w:sz w:val="20"/>
              </w:rPr>
              <w:fldChar w:fldCharType="end"/>
            </w:r>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"https://mentor.ieee.org/802.11/dcn/20/11-20-1320-03-00be-pdt-mac-mlo-multi-link-channel-access-capability-signaling.docx" </w:instrText>
            </w:r>
            <w:r>
              <w:rPr>
                <w:rStyle w:val="Hyperlink"/>
                <w:color w:val="auto"/>
                <w:sz w:val="20"/>
              </w:rPr>
              <w:fldChar w:fldCharType="separate"/>
            </w:r>
            <w:r w:rsidR="002871CC" w:rsidRPr="00D05A58">
              <w:rPr>
                <w:rStyle w:val="Hyperlink"/>
                <w:color w:val="auto"/>
                <w:sz w:val="20"/>
              </w:rPr>
              <w:t>20/1320r3</w:t>
            </w:r>
            <w:r>
              <w:rPr>
                <w:rStyle w:val="Hyperlink"/>
                <w:color w:val="auto"/>
                <w:sz w:val="20"/>
              </w:rPr>
              <w:fldChar w:fldCharType="end"/>
            </w:r>
            <w:r w:rsidR="002871CC" w:rsidRPr="00D05A58">
              <w:rPr>
                <w:sz w:val="20"/>
              </w:rPr>
              <w:t>, 09/09/2020</w:t>
            </w:r>
          </w:p>
          <w:p w14:paraId="2AE65FC9" w14:textId="1E2B60BD" w:rsidR="00012C51"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"https://mentor.ieee.org/802.11/dcn/20/11-20-1320-04-00be-pdt-mac-mlo-multi-link-channel-access-capability-signaling.docx" </w:instrText>
            </w:r>
            <w:r>
              <w:rPr>
                <w:rStyle w:val="Hyperlink"/>
                <w:color w:val="auto"/>
                <w:sz w:val="20"/>
              </w:rPr>
              <w:fldChar w:fldCharType="separate"/>
            </w:r>
            <w:r w:rsidR="00012C51" w:rsidRPr="00D05A58">
              <w:rPr>
                <w:rStyle w:val="Hyperlink"/>
                <w:color w:val="auto"/>
                <w:sz w:val="20"/>
              </w:rPr>
              <w:t>20/1320r4</w:t>
            </w:r>
            <w:r>
              <w:rPr>
                <w:rStyle w:val="Hyperlink"/>
                <w:color w:val="auto"/>
                <w:sz w:val="20"/>
              </w:rPr>
              <w:fldChar w:fldCharType="end"/>
            </w:r>
            <w:r w:rsidR="00012C51" w:rsidRPr="00D05A58">
              <w:rPr>
                <w:sz w:val="20"/>
              </w:rPr>
              <w:t>, 09/16/2020</w:t>
            </w:r>
          </w:p>
          <w:p w14:paraId="70628025" w14:textId="6E5BD711" w:rsidR="00296001"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"https://mentor.ieee.org/802.11/dcn/20/11-20-1320-05-00be-pdt-mac-mlo-multi-link-chann</w:instrText>
            </w:r>
            <w:r>
              <w:rPr>
                <w:rStyle w:val="Hyperlink"/>
                <w:color w:val="auto"/>
                <w:sz w:val="20"/>
              </w:rPr>
              <w:instrText xml:space="preserve">el-access-capability-signaling.docx" </w:instrText>
            </w:r>
            <w:r>
              <w:rPr>
                <w:rStyle w:val="Hyperlink"/>
                <w:color w:val="auto"/>
                <w:sz w:val="20"/>
              </w:rPr>
              <w:fldChar w:fldCharType="separate"/>
            </w:r>
            <w:r w:rsidR="00B3558A" w:rsidRPr="00137D45">
              <w:rPr>
                <w:rStyle w:val="Hyperlink"/>
                <w:color w:val="auto"/>
                <w:sz w:val="20"/>
              </w:rPr>
              <w:t>20/1320r5</w:t>
            </w:r>
            <w:r>
              <w:rPr>
                <w:rStyle w:val="Hyperlink"/>
                <w:color w:val="auto"/>
                <w:sz w:val="20"/>
              </w:rPr>
              <w:fldChar w:fldCharType="end"/>
            </w:r>
            <w:r w:rsidR="00B3558A" w:rsidRPr="00137D45">
              <w:rPr>
                <w:sz w:val="20"/>
              </w:rPr>
              <w:t>, 09/21/2020</w:t>
            </w:r>
          </w:p>
          <w:p w14:paraId="367B81AA" w14:textId="5D0F0408" w:rsidR="00A55024"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"https://mentor.ieee.org/802.11/dcn/20/11-20-1320-06-00be-pdt-mac-mlo-multi-link-channel-access-capability-signaling.docx" </w:instrText>
            </w:r>
            <w:r>
              <w:rPr>
                <w:rStyle w:val="Hyperlink"/>
                <w:color w:val="auto"/>
                <w:sz w:val="20"/>
              </w:rPr>
              <w:fldChar w:fldCharType="separate"/>
            </w:r>
            <w:r w:rsidR="00A55024" w:rsidRPr="00137D45">
              <w:rPr>
                <w:rStyle w:val="Hyperlink"/>
                <w:color w:val="auto"/>
                <w:sz w:val="20"/>
              </w:rPr>
              <w:t>20/1320r6</w:t>
            </w:r>
            <w:r>
              <w:rPr>
                <w:rStyle w:val="Hyperlink"/>
                <w:color w:val="auto"/>
                <w:sz w:val="20"/>
              </w:rPr>
              <w:fldChar w:fldCharType="end"/>
            </w:r>
            <w:r w:rsidR="00A55024" w:rsidRPr="00137D45">
              <w:rPr>
                <w:sz w:val="20"/>
              </w:rPr>
              <w:t>, 09/24/2020</w:t>
            </w:r>
          </w:p>
          <w:p w14:paraId="1478D1FF" w14:textId="08FC4B9A" w:rsidR="005E0C69"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w:instrText>
            </w:r>
            <w:r>
              <w:rPr>
                <w:rStyle w:val="Hyperlink"/>
                <w:color w:val="auto"/>
                <w:sz w:val="20"/>
              </w:rPr>
              <w:instrText xml:space="preserve">/802.11/dcn/20/11-20-1320-07-00be-pdt-mac-mlo-multi-link-channel-access-capability-signaling.docx" </w:instrText>
            </w:r>
            <w:r>
              <w:rPr>
                <w:rStyle w:val="Hyperlink"/>
                <w:color w:val="auto"/>
                <w:sz w:val="20"/>
              </w:rPr>
              <w:fldChar w:fldCharType="separate"/>
            </w:r>
            <w:r w:rsidR="005E0C69" w:rsidRPr="00137D45">
              <w:rPr>
                <w:rStyle w:val="Hyperlink"/>
                <w:color w:val="auto"/>
                <w:sz w:val="20"/>
              </w:rPr>
              <w:t>20/1320r7</w:t>
            </w:r>
            <w:r>
              <w:rPr>
                <w:rStyle w:val="Hyperlink"/>
                <w:color w:val="auto"/>
                <w:sz w:val="20"/>
              </w:rPr>
              <w:fldChar w:fldCharType="end"/>
            </w:r>
            <w:r w:rsidR="005E0C69" w:rsidRPr="00137D45">
              <w:rPr>
                <w:sz w:val="20"/>
              </w:rPr>
              <w:t>, 09/24/2020</w:t>
            </w:r>
          </w:p>
          <w:p w14:paraId="6F10BC57" w14:textId="1ADFE2C8" w:rsidR="00A92BC1"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"https://mentor.ieee.org/802.11/dcn/20/11-20-1320-08-00be-pdt-mac-mlo-multi-link-channel-access-capability-signaling.docx</w:instrText>
            </w:r>
            <w:r>
              <w:rPr>
                <w:rStyle w:val="Hyperlink"/>
                <w:color w:val="auto"/>
                <w:sz w:val="20"/>
              </w:rPr>
              <w:instrText xml:space="preserve">" </w:instrText>
            </w:r>
            <w:r>
              <w:rPr>
                <w:rStyle w:val="Hyperlink"/>
                <w:color w:val="auto"/>
                <w:sz w:val="20"/>
              </w:rPr>
              <w:fldChar w:fldCharType="separate"/>
            </w:r>
            <w:r w:rsidR="00A92BC1" w:rsidRPr="00137D45">
              <w:rPr>
                <w:rStyle w:val="Hyperlink"/>
                <w:color w:val="auto"/>
                <w:sz w:val="20"/>
              </w:rPr>
              <w:t>20/1320r8</w:t>
            </w:r>
            <w:r>
              <w:rPr>
                <w:rStyle w:val="Hyperlink"/>
                <w:color w:val="auto"/>
                <w:sz w:val="20"/>
              </w:rPr>
              <w:fldChar w:fldCharType="end"/>
            </w:r>
            <w:r w:rsidR="00A92BC1" w:rsidRPr="00137D45">
              <w:rPr>
                <w:sz w:val="20"/>
              </w:rPr>
              <w:t>, 09/28/2020</w:t>
            </w:r>
          </w:p>
          <w:p w14:paraId="3DB11429" w14:textId="592A0861" w:rsidR="00CE1F47"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"https://mentor.ieee.org/802.11/dcn/20/11-20-1320-09-00be-pdt-mac-mlo-multi-link-channel-access-capability-signaling.docx" </w:instrText>
            </w:r>
            <w:r>
              <w:rPr>
                <w:rStyle w:val="Hyperlink"/>
                <w:color w:val="auto"/>
                <w:sz w:val="20"/>
              </w:rPr>
              <w:fldChar w:fldCharType="separate"/>
            </w:r>
            <w:r w:rsidR="00CE1F47" w:rsidRPr="00137D45">
              <w:rPr>
                <w:rStyle w:val="Hyperlink"/>
                <w:color w:val="auto"/>
                <w:sz w:val="20"/>
              </w:rPr>
              <w:t>20/1320r9</w:t>
            </w:r>
            <w:r>
              <w:rPr>
                <w:rStyle w:val="Hyperlink"/>
                <w:color w:val="auto"/>
                <w:sz w:val="20"/>
              </w:rPr>
              <w:fldChar w:fldCharType="end"/>
            </w:r>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585FAA" w:rsidP="00DB6D7F">
            <w:pPr>
              <w:rPr>
                <w:sz w:val="20"/>
              </w:rPr>
            </w:pPr>
            <w:r>
              <w:rPr>
                <w:rStyle w:val="Hyperlink"/>
                <w:color w:val="auto"/>
                <w:sz w:val="20"/>
              </w:rPr>
              <w:fldChar w:fldCharType="begin"/>
            </w:r>
            <w:r>
              <w:rPr>
                <w:rStyle w:val="Hyperlink"/>
                <w:color w:val="auto"/>
                <w:sz w:val="20"/>
              </w:rPr>
              <w:instrText xml:space="preserve"> HYPERLINK "https://mentor.ieee.org/802.11/dcn/20/11-20-1320-05-00be-pdt-mac-mlo-multi-link-channel-access-capability-signaling.docx" </w:instrText>
            </w:r>
            <w:r>
              <w:rPr>
                <w:rStyle w:val="Hyperlink"/>
                <w:color w:val="auto"/>
                <w:sz w:val="20"/>
              </w:rPr>
              <w:fldChar w:fldCharType="separate"/>
            </w:r>
            <w:r w:rsidR="00DB6D7F" w:rsidRPr="00137D45">
              <w:rPr>
                <w:rStyle w:val="Hyperlink"/>
                <w:color w:val="auto"/>
                <w:sz w:val="20"/>
              </w:rPr>
              <w:t>20/1320r5</w:t>
            </w:r>
            <w:r>
              <w:rPr>
                <w:rStyle w:val="Hyperlink"/>
                <w:color w:val="auto"/>
                <w:sz w:val="20"/>
              </w:rPr>
              <w:fldChar w:fldCharType="end"/>
            </w:r>
            <w:r w:rsidR="00DB6D7F" w:rsidRPr="00137D45">
              <w:rPr>
                <w:sz w:val="20"/>
              </w:rPr>
              <w:t>, 09/21/2020</w:t>
            </w:r>
          </w:p>
          <w:p w14:paraId="065ADE0B" w14:textId="77777777" w:rsidR="002C59DF" w:rsidRPr="00137D45" w:rsidRDefault="00585FAA" w:rsidP="002C59DF">
            <w:pPr>
              <w:rPr>
                <w:sz w:val="20"/>
              </w:rPr>
            </w:pPr>
            <w:r>
              <w:rPr>
                <w:rStyle w:val="Hyperlink"/>
                <w:color w:val="auto"/>
                <w:sz w:val="20"/>
              </w:rPr>
              <w:fldChar w:fldCharType="begin"/>
            </w:r>
            <w:r>
              <w:rPr>
                <w:rStyle w:val="Hyperlink"/>
                <w:color w:val="auto"/>
                <w:sz w:val="20"/>
              </w:rPr>
              <w:instrText xml:space="preserve"> HYPERLINK "https://mentor.ieee.org/802.11/dcn/20/11-20-1320-06-00be-pdt-mac-mlo-multi-link-chann</w:instrText>
            </w:r>
            <w:r>
              <w:rPr>
                <w:rStyle w:val="Hyperlink"/>
                <w:color w:val="auto"/>
                <w:sz w:val="20"/>
              </w:rPr>
              <w:instrText xml:space="preserve">el-access-capability-signaling.docx" </w:instrText>
            </w:r>
            <w:r>
              <w:rPr>
                <w:rStyle w:val="Hyperlink"/>
                <w:color w:val="auto"/>
                <w:sz w:val="20"/>
              </w:rPr>
              <w:fldChar w:fldCharType="separate"/>
            </w:r>
            <w:r w:rsidR="002C59DF" w:rsidRPr="00137D45">
              <w:rPr>
                <w:rStyle w:val="Hyperlink"/>
                <w:color w:val="auto"/>
                <w:sz w:val="20"/>
              </w:rPr>
              <w:t>20/1320r6</w:t>
            </w:r>
            <w:r>
              <w:rPr>
                <w:rStyle w:val="Hyperlink"/>
                <w:color w:val="auto"/>
                <w:sz w:val="20"/>
              </w:rPr>
              <w:fldChar w:fldCharType="end"/>
            </w:r>
            <w:r w:rsidR="002C59DF" w:rsidRPr="00137D45">
              <w:rPr>
                <w:sz w:val="20"/>
              </w:rPr>
              <w:t>, 09/24/2020</w:t>
            </w:r>
          </w:p>
          <w:p w14:paraId="6355882C" w14:textId="77777777" w:rsidR="00F726D2" w:rsidRPr="00137D45" w:rsidRDefault="00585FAA" w:rsidP="00F726D2">
            <w:pPr>
              <w:rPr>
                <w:sz w:val="20"/>
              </w:rPr>
            </w:pPr>
            <w:r>
              <w:rPr>
                <w:rStyle w:val="Hyperlink"/>
                <w:color w:val="auto"/>
                <w:sz w:val="20"/>
              </w:rPr>
              <w:fldChar w:fldCharType="begin"/>
            </w:r>
            <w:r>
              <w:rPr>
                <w:rStyle w:val="Hyperlink"/>
                <w:color w:val="auto"/>
                <w:sz w:val="20"/>
              </w:rPr>
              <w:instrText xml:space="preserve"> HYPERLINK "https://mentor.ieee.org/802.11/dcn/20/11-20-1320-08-00be-pdt-mac-mlo-multi-link-channel-access-capability-signaling.docx" </w:instrText>
            </w:r>
            <w:r>
              <w:rPr>
                <w:rStyle w:val="Hyperlink"/>
                <w:color w:val="auto"/>
                <w:sz w:val="20"/>
              </w:rPr>
              <w:fldChar w:fldCharType="separate"/>
            </w:r>
            <w:r w:rsidR="00F726D2" w:rsidRPr="00137D45">
              <w:rPr>
                <w:rStyle w:val="Hyperlink"/>
                <w:color w:val="auto"/>
                <w:sz w:val="20"/>
              </w:rPr>
              <w:t>20/1320r8</w:t>
            </w:r>
            <w:r>
              <w:rPr>
                <w:rStyle w:val="Hyperlink"/>
                <w:color w:val="auto"/>
                <w:sz w:val="20"/>
              </w:rPr>
              <w:fldChar w:fldCharType="end"/>
            </w:r>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585FAA" w:rsidP="00E96FD5">
            <w:pPr>
              <w:rPr>
                <w:sz w:val="20"/>
              </w:rPr>
            </w:pPr>
            <w:r>
              <w:rPr>
                <w:rStyle w:val="Hyperlink"/>
                <w:color w:val="auto"/>
                <w:sz w:val="20"/>
              </w:rPr>
              <w:fldChar w:fldCharType="begin"/>
            </w:r>
            <w:r>
              <w:rPr>
                <w:rStyle w:val="Hyperlink"/>
                <w:color w:val="auto"/>
                <w:sz w:val="20"/>
              </w:rPr>
              <w:instrText xml:space="preserve"> HYPERLINK "https://mentor.ieee.org/802.11/dcn/20/11-20-1320-09-00be-pdt-mac-mlo-multi-link-channel-access-capability-signaling.docx" </w:instrText>
            </w:r>
            <w:r>
              <w:rPr>
                <w:rStyle w:val="Hyperlink"/>
                <w:color w:val="auto"/>
                <w:sz w:val="20"/>
              </w:rPr>
              <w:fldChar w:fldCharType="separate"/>
            </w:r>
            <w:r w:rsidR="00E96FD5" w:rsidRPr="00137D45">
              <w:rPr>
                <w:rStyle w:val="Hyperlink"/>
                <w:color w:val="auto"/>
                <w:sz w:val="20"/>
              </w:rPr>
              <w:t>20/1320r9</w:t>
            </w:r>
            <w:r>
              <w:rPr>
                <w:rStyle w:val="Hyperlink"/>
                <w:color w:val="auto"/>
                <w:sz w:val="20"/>
              </w:rPr>
              <w:fldChar w:fldCharType="end"/>
            </w:r>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Change w:id="598" w:author="Edward Au" w:date="2020-10-15T09:53:00Z">
              <w:tcPr>
                <w:tcW w:w="2212" w:type="dxa"/>
              </w:tcPr>
            </w:tcPrChange>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AD6B4E">
        <w:trPr>
          <w:trHeight w:val="271"/>
          <w:trPrChange w:id="599" w:author="Edward Au" w:date="2020-10-15T09:53:00Z">
            <w:trPr>
              <w:trHeight w:val="271"/>
            </w:trPr>
          </w:trPrChange>
        </w:trPr>
        <w:tc>
          <w:tcPr>
            <w:tcW w:w="1274" w:type="dxa"/>
            <w:tcPrChange w:id="600" w:author="Edward Au" w:date="2020-10-15T09:53:00Z">
              <w:tcPr>
                <w:tcW w:w="1274" w:type="dxa"/>
                <w:gridSpan w:val="2"/>
              </w:tcPr>
            </w:tcPrChange>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Change w:id="601" w:author="Edward Au" w:date="2020-10-15T09:53:00Z">
              <w:tcPr>
                <w:tcW w:w="1968" w:type="dxa"/>
                <w:gridSpan w:val="2"/>
              </w:tcPr>
            </w:tcPrChange>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Change w:id="602" w:author="Edward Au" w:date="2020-10-15T09:53:00Z">
              <w:tcPr>
                <w:tcW w:w="1562" w:type="dxa"/>
                <w:shd w:val="clear" w:color="auto" w:fill="auto"/>
              </w:tcPr>
            </w:tcPrChange>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Change w:id="603" w:author="Edward Au" w:date="2020-10-15T09:53:00Z">
              <w:tcPr>
                <w:tcW w:w="2706" w:type="dxa"/>
              </w:tcPr>
            </w:tcPrChange>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Change w:id="604" w:author="Edward Au" w:date="2020-10-15T09:53:00Z">
              <w:tcPr>
                <w:tcW w:w="1594" w:type="dxa"/>
                <w:gridSpan w:val="2"/>
              </w:tcPr>
            </w:tcPrChange>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Change w:id="605" w:author="Edward Au" w:date="2020-10-15T09:53:00Z">
              <w:tcPr>
                <w:tcW w:w="2344" w:type="dxa"/>
              </w:tcPr>
            </w:tcPrChange>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r w:rsidR="00585FAA">
              <w:rPr>
                <w:rStyle w:val="Hyperlink"/>
                <w:color w:val="auto"/>
                <w:sz w:val="20"/>
              </w:rPr>
              <w:fldChar w:fldCharType="begin"/>
            </w:r>
            <w:r w:rsidR="00585FAA">
              <w:rPr>
                <w:rStyle w:val="Hyperlink"/>
                <w:color w:val="auto"/>
                <w:sz w:val="20"/>
              </w:rPr>
              <w:instrText xml:space="preserve"> HYPERLINK "https://mentor.ieee.org/802.11/dcn/20/11-20-1271-00-00be-pdt-mac-mlo-multi-link-channel-access-end-ppdu-alignment.docx" </w:instrText>
            </w:r>
            <w:r w:rsidR="00585FAA">
              <w:rPr>
                <w:rStyle w:val="Hyperlink"/>
                <w:color w:val="auto"/>
                <w:sz w:val="20"/>
              </w:rPr>
              <w:fldChar w:fldCharType="separate"/>
            </w:r>
            <w:r w:rsidR="007864FB" w:rsidRPr="00850822">
              <w:rPr>
                <w:rStyle w:val="Hyperlink"/>
                <w:color w:val="auto"/>
                <w:sz w:val="20"/>
              </w:rPr>
              <w:t>20/1271r0</w:t>
            </w:r>
            <w:r w:rsidR="00585FAA">
              <w:rPr>
                <w:rStyle w:val="Hyperlink"/>
                <w:color w:val="auto"/>
                <w:sz w:val="20"/>
              </w:rPr>
              <w:fldChar w:fldCharType="end"/>
            </w:r>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"https://mentor.ieee.org/802.11/dcn/20/11-20-1271-01-00be-pdt-mac-mlo-multi-link-channel-access-end-ppdu-alignment.docx" </w:instrText>
            </w:r>
            <w:r>
              <w:rPr>
                <w:rStyle w:val="Hyperlink"/>
                <w:color w:val="auto"/>
                <w:sz w:val="20"/>
              </w:rPr>
              <w:fldChar w:fldCharType="separate"/>
            </w:r>
            <w:r w:rsidR="00674B29" w:rsidRPr="00850822">
              <w:rPr>
                <w:rStyle w:val="Hyperlink"/>
                <w:color w:val="auto"/>
                <w:sz w:val="20"/>
              </w:rPr>
              <w:t>20/1271r1</w:t>
            </w:r>
            <w:r>
              <w:rPr>
                <w:rStyle w:val="Hyperlink"/>
                <w:color w:val="auto"/>
                <w:sz w:val="20"/>
              </w:rPr>
              <w:fldChar w:fldCharType="end"/>
            </w:r>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585FAA" w:rsidP="00D57B3E">
            <w:pPr>
              <w:rPr>
                <w:sz w:val="20"/>
              </w:rPr>
            </w:pPr>
            <w:r>
              <w:rPr>
                <w:rStyle w:val="Hyperlink"/>
                <w:color w:val="auto"/>
                <w:sz w:val="20"/>
              </w:rPr>
              <w:fldChar w:fldCharType="begin"/>
            </w:r>
            <w:r>
              <w:rPr>
                <w:rStyle w:val="Hyperlink"/>
                <w:color w:val="auto"/>
                <w:sz w:val="20"/>
              </w:rPr>
              <w:instrText xml:space="preserve"> HYPERLINK "https://mentor.ieee.org/802.11/dcn/20/11-20-1271-02-00be-pdt-mac-mlo-multi-link-channel</w:instrText>
            </w:r>
            <w:r>
              <w:rPr>
                <w:rStyle w:val="Hyperlink"/>
                <w:color w:val="auto"/>
                <w:sz w:val="20"/>
              </w:rPr>
              <w:instrText xml:space="preserve">-access-end-ppdu-alignment.docx" </w:instrText>
            </w:r>
            <w:r>
              <w:rPr>
                <w:rStyle w:val="Hyperlink"/>
                <w:color w:val="auto"/>
                <w:sz w:val="20"/>
              </w:rPr>
              <w:fldChar w:fldCharType="separate"/>
            </w:r>
            <w:r w:rsidR="00446817" w:rsidRPr="00850822">
              <w:rPr>
                <w:rStyle w:val="Hyperlink"/>
                <w:color w:val="auto"/>
                <w:sz w:val="20"/>
              </w:rPr>
              <w:t>20/1271r2</w:t>
            </w:r>
            <w:r>
              <w:rPr>
                <w:rStyle w:val="Hyperlink"/>
                <w:color w:val="auto"/>
                <w:sz w:val="20"/>
              </w:rPr>
              <w:fldChar w:fldCharType="end"/>
            </w:r>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585FAA" w:rsidP="00D57B3E">
            <w:pPr>
              <w:rPr>
                <w:sz w:val="20"/>
              </w:rPr>
            </w:pPr>
            <w:r>
              <w:rPr>
                <w:rStyle w:val="Hyperlink"/>
                <w:color w:val="auto"/>
                <w:sz w:val="20"/>
              </w:rPr>
              <w:fldChar w:fldCharType="begin"/>
            </w:r>
            <w:r>
              <w:rPr>
                <w:rStyle w:val="Hyperlink"/>
                <w:color w:val="auto"/>
                <w:sz w:val="20"/>
              </w:rPr>
              <w:instrText xml:space="preserve"> HYPERLINK "https://mentor.ieee.org/802.11/dcn/20/11-20-1271-03-00be-pdt-mac-mlo-multi-link-channel-access-end-ppdu-alignment.docx" </w:instrText>
            </w:r>
            <w:r>
              <w:rPr>
                <w:rStyle w:val="Hyperlink"/>
                <w:color w:val="auto"/>
                <w:sz w:val="20"/>
              </w:rPr>
              <w:fldChar w:fldCharType="separate"/>
            </w:r>
            <w:r w:rsidR="001A271A" w:rsidRPr="00850822">
              <w:rPr>
                <w:rStyle w:val="Hyperlink"/>
                <w:color w:val="auto"/>
                <w:sz w:val="20"/>
              </w:rPr>
              <w:t>20/1271r3</w:t>
            </w:r>
            <w:r>
              <w:rPr>
                <w:rStyle w:val="Hyperlink"/>
                <w:color w:val="auto"/>
                <w:sz w:val="20"/>
              </w:rPr>
              <w:fldChar w:fldCharType="end"/>
            </w:r>
            <w:r w:rsidR="001A271A" w:rsidRPr="00850822">
              <w:rPr>
                <w:sz w:val="20"/>
              </w:rPr>
              <w:t>, 08/30/2020</w:t>
            </w:r>
          </w:p>
          <w:p w14:paraId="56D8E8BB" w14:textId="0506E80C" w:rsidR="003859DC" w:rsidRPr="00850822" w:rsidRDefault="00585FAA" w:rsidP="00D57B3E">
            <w:pPr>
              <w:rPr>
                <w:sz w:val="20"/>
              </w:rPr>
            </w:pPr>
            <w:r>
              <w:rPr>
                <w:rStyle w:val="Hyperlink"/>
                <w:color w:val="auto"/>
                <w:sz w:val="20"/>
              </w:rPr>
              <w:fldChar w:fldCharType="begin"/>
            </w:r>
            <w:r>
              <w:rPr>
                <w:rStyle w:val="Hyperlink"/>
                <w:color w:val="auto"/>
                <w:sz w:val="20"/>
              </w:rPr>
              <w:instrText xml:space="preserve"> HYPERLINK "https://mentor.ieee.org/802.1</w:instrText>
            </w:r>
            <w:r>
              <w:rPr>
                <w:rStyle w:val="Hyperlink"/>
                <w:color w:val="auto"/>
                <w:sz w:val="20"/>
              </w:rPr>
              <w:instrText xml:space="preserve">1/dcn/20/11-20-1271-04-00be-pdt-mac-mlo-multi-link-channel-access-end-ppdu-alignment.docx" </w:instrText>
            </w:r>
            <w:r>
              <w:rPr>
                <w:rStyle w:val="Hyperlink"/>
                <w:color w:val="auto"/>
                <w:sz w:val="20"/>
              </w:rPr>
              <w:fldChar w:fldCharType="separate"/>
            </w:r>
            <w:r w:rsidR="003859DC" w:rsidRPr="00850822">
              <w:rPr>
                <w:rStyle w:val="Hyperlink"/>
                <w:color w:val="auto"/>
                <w:sz w:val="20"/>
              </w:rPr>
              <w:t>20/1271r4</w:t>
            </w:r>
            <w:r>
              <w:rPr>
                <w:rStyle w:val="Hyperlink"/>
                <w:color w:val="auto"/>
                <w:sz w:val="20"/>
              </w:rPr>
              <w:fldChar w:fldCharType="end"/>
            </w:r>
            <w:r w:rsidR="003859DC" w:rsidRPr="00850822">
              <w:rPr>
                <w:sz w:val="20"/>
              </w:rPr>
              <w:t>, 08/31/2020</w:t>
            </w:r>
          </w:p>
          <w:p w14:paraId="2A41C076" w14:textId="1E1A3D5F" w:rsidR="008E1BC7" w:rsidRPr="00850822" w:rsidRDefault="00585FAA" w:rsidP="00D57B3E">
            <w:pPr>
              <w:rPr>
                <w:sz w:val="20"/>
              </w:rPr>
            </w:pPr>
            <w:r>
              <w:rPr>
                <w:rStyle w:val="Hyperlink"/>
                <w:color w:val="auto"/>
                <w:sz w:val="20"/>
              </w:rPr>
              <w:fldChar w:fldCharType="begin"/>
            </w:r>
            <w:r>
              <w:rPr>
                <w:rStyle w:val="Hyperlink"/>
                <w:color w:val="auto"/>
                <w:sz w:val="20"/>
              </w:rPr>
              <w:instrText xml:space="preserve"> HYPERLINK "https://mentor.ieee.org/802.11/dcn/20/11-20-1271-05-00be-pdt-mac-mlo-multi-link-channel-access-end-ppdu-alignment.docx" </w:instrText>
            </w:r>
            <w:r>
              <w:rPr>
                <w:rStyle w:val="Hyperlink"/>
                <w:color w:val="auto"/>
                <w:sz w:val="20"/>
              </w:rPr>
              <w:fldChar w:fldCharType="separate"/>
            </w:r>
            <w:r w:rsidR="008E1BC7" w:rsidRPr="00850822">
              <w:rPr>
                <w:rStyle w:val="Hyperlink"/>
                <w:color w:val="auto"/>
                <w:sz w:val="20"/>
              </w:rPr>
              <w:t>20/1271r5</w:t>
            </w:r>
            <w:r>
              <w:rPr>
                <w:rStyle w:val="Hyperlink"/>
                <w:color w:val="auto"/>
                <w:sz w:val="20"/>
              </w:rPr>
              <w:fldChar w:fldCharType="end"/>
            </w:r>
            <w:r w:rsidR="008E1BC7" w:rsidRPr="00850822">
              <w:rPr>
                <w:sz w:val="20"/>
              </w:rPr>
              <w:t>, 08/31/2020</w:t>
            </w:r>
          </w:p>
          <w:p w14:paraId="1B4FCE2C" w14:textId="7F13A3AE" w:rsidR="009D6050" w:rsidRPr="00850822" w:rsidRDefault="00585FAA" w:rsidP="00D57B3E">
            <w:pPr>
              <w:rPr>
                <w:sz w:val="20"/>
              </w:rPr>
            </w:pPr>
            <w:r>
              <w:rPr>
                <w:rStyle w:val="Hyperlink"/>
                <w:color w:val="auto"/>
                <w:sz w:val="20"/>
              </w:rPr>
              <w:fldChar w:fldCharType="begin"/>
            </w:r>
            <w:r>
              <w:rPr>
                <w:rStyle w:val="Hyperlink"/>
                <w:color w:val="auto"/>
                <w:sz w:val="20"/>
              </w:rPr>
              <w:instrText xml:space="preserve"> HYPERLINK "https://mentor.ieee.org/802.11/dcn/20/11-20-1271-06-00be-pdt-mac-mlo-multi-link-channel-access-end-ppdu-alignment.docx" </w:instrText>
            </w:r>
            <w:r>
              <w:rPr>
                <w:rStyle w:val="Hyperlink"/>
                <w:color w:val="auto"/>
                <w:sz w:val="20"/>
              </w:rPr>
              <w:fldChar w:fldCharType="separate"/>
            </w:r>
            <w:r w:rsidR="009D6050" w:rsidRPr="00850822">
              <w:rPr>
                <w:rStyle w:val="Hyperlink"/>
                <w:color w:val="auto"/>
                <w:sz w:val="20"/>
              </w:rPr>
              <w:t>20/1271r6</w:t>
            </w:r>
            <w:r>
              <w:rPr>
                <w:rStyle w:val="Hyperlink"/>
                <w:color w:val="auto"/>
                <w:sz w:val="20"/>
              </w:rPr>
              <w:fldChar w:fldCharType="end"/>
            </w:r>
            <w:r w:rsidR="009D6050" w:rsidRPr="00850822">
              <w:rPr>
                <w:sz w:val="20"/>
              </w:rPr>
              <w:t>, 08/31/2020</w:t>
            </w:r>
          </w:p>
          <w:p w14:paraId="530AB76F" w14:textId="64FA1051" w:rsidR="00E76BCD" w:rsidRPr="00850822" w:rsidRDefault="00585FAA" w:rsidP="00D57B3E">
            <w:pPr>
              <w:rPr>
                <w:sz w:val="20"/>
              </w:rPr>
            </w:pPr>
            <w:r>
              <w:rPr>
                <w:rStyle w:val="Hyperlink"/>
                <w:color w:val="auto"/>
                <w:sz w:val="20"/>
              </w:rPr>
              <w:fldChar w:fldCharType="begin"/>
            </w:r>
            <w:r>
              <w:rPr>
                <w:rStyle w:val="Hyperlink"/>
                <w:color w:val="auto"/>
                <w:sz w:val="20"/>
              </w:rPr>
              <w:instrText xml:space="preserve"> HYPERLINK "https://mentor.ieee.org/802.11/dcn/20/11-20-1271-07-00be-pdt-ma</w:instrText>
            </w:r>
            <w:r>
              <w:rPr>
                <w:rStyle w:val="Hyperlink"/>
                <w:color w:val="auto"/>
                <w:sz w:val="20"/>
              </w:rPr>
              <w:instrText xml:space="preserve">c-mlo-multi-link-channel-access-end-ppdu-alignment.docx" </w:instrText>
            </w:r>
            <w:r>
              <w:rPr>
                <w:rStyle w:val="Hyperlink"/>
                <w:color w:val="auto"/>
                <w:sz w:val="20"/>
              </w:rPr>
              <w:fldChar w:fldCharType="separate"/>
            </w:r>
            <w:r w:rsidR="00E76BCD" w:rsidRPr="00850822">
              <w:rPr>
                <w:rStyle w:val="Hyperlink"/>
                <w:color w:val="auto"/>
                <w:sz w:val="20"/>
              </w:rPr>
              <w:t>20/1271r7</w:t>
            </w:r>
            <w:r>
              <w:rPr>
                <w:rStyle w:val="Hyperlink"/>
                <w:color w:val="auto"/>
                <w:sz w:val="20"/>
              </w:rPr>
              <w:fldChar w:fldCharType="end"/>
            </w:r>
            <w:r w:rsidR="00E76BCD" w:rsidRPr="00850822">
              <w:rPr>
                <w:sz w:val="20"/>
              </w:rPr>
              <w:t>, 09/09/2020</w:t>
            </w:r>
          </w:p>
          <w:p w14:paraId="7E13ABD8" w14:textId="1BCEE9FF" w:rsidR="00B83335" w:rsidRPr="00850822" w:rsidRDefault="00585FAA" w:rsidP="00D57B3E">
            <w:pPr>
              <w:rPr>
                <w:sz w:val="20"/>
              </w:rPr>
            </w:pPr>
            <w:r>
              <w:rPr>
                <w:rStyle w:val="Hyperlink"/>
                <w:color w:val="auto"/>
                <w:sz w:val="20"/>
              </w:rPr>
              <w:fldChar w:fldCharType="begin"/>
            </w:r>
            <w:r>
              <w:rPr>
                <w:rStyle w:val="Hyperlink"/>
                <w:color w:val="auto"/>
                <w:sz w:val="20"/>
              </w:rPr>
              <w:instrText xml:space="preserve"> HYPERLINK "https://mentor.ieee.org/802.11/dcn/20/11-20-1271-08-00be-pdt-mac-mlo-multi-link-channel-access-end-ppdu-alignment.docx" </w:instrText>
            </w:r>
            <w:r>
              <w:rPr>
                <w:rStyle w:val="Hyperlink"/>
                <w:color w:val="auto"/>
                <w:sz w:val="20"/>
              </w:rPr>
              <w:fldChar w:fldCharType="separate"/>
            </w:r>
            <w:r w:rsidR="00B83335" w:rsidRPr="00850822">
              <w:rPr>
                <w:rStyle w:val="Hyperlink"/>
                <w:color w:val="auto"/>
                <w:sz w:val="20"/>
              </w:rPr>
              <w:t>20/1271r8</w:t>
            </w:r>
            <w:r>
              <w:rPr>
                <w:rStyle w:val="Hyperlink"/>
                <w:color w:val="auto"/>
                <w:sz w:val="20"/>
              </w:rPr>
              <w:fldChar w:fldCharType="end"/>
            </w:r>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585FAA" w:rsidP="008835B0">
            <w:pPr>
              <w:rPr>
                <w:sz w:val="20"/>
              </w:rPr>
            </w:pPr>
            <w:r>
              <w:rPr>
                <w:rStyle w:val="Hyperlink"/>
                <w:color w:val="auto"/>
                <w:sz w:val="20"/>
              </w:rPr>
              <w:fldChar w:fldCharType="begin"/>
            </w:r>
            <w:r>
              <w:rPr>
                <w:rStyle w:val="Hyperlink"/>
                <w:color w:val="auto"/>
                <w:sz w:val="20"/>
              </w:rPr>
              <w:instrText xml:space="preserve"> HYPERLINK "https://mentor.ieee.org/802.11/dcn/20/11-20-1271-01-00be-pdt-mac-mlo-multi-link-channel-access-end-ppdu-alignment.docx" </w:instrText>
            </w:r>
            <w:r>
              <w:rPr>
                <w:rStyle w:val="Hyperlink"/>
                <w:color w:val="auto"/>
                <w:sz w:val="20"/>
              </w:rPr>
              <w:fldChar w:fldCharType="separate"/>
            </w:r>
            <w:r w:rsidR="008835B0" w:rsidRPr="00850822">
              <w:rPr>
                <w:rStyle w:val="Hyperlink"/>
                <w:color w:val="auto"/>
                <w:sz w:val="20"/>
              </w:rPr>
              <w:t>20/1271r1</w:t>
            </w:r>
            <w:r>
              <w:rPr>
                <w:rStyle w:val="Hyperlink"/>
                <w:color w:val="auto"/>
                <w:sz w:val="20"/>
              </w:rPr>
              <w:fldChar w:fldCharType="end"/>
            </w:r>
            <w:r w:rsidR="008835B0" w:rsidRPr="00850822">
              <w:rPr>
                <w:sz w:val="20"/>
              </w:rPr>
              <w:t>, 08/26/2020</w:t>
            </w:r>
          </w:p>
          <w:p w14:paraId="71FE4BE5" w14:textId="77777777" w:rsidR="005759A1" w:rsidRPr="00850822" w:rsidRDefault="00585FAA" w:rsidP="005759A1">
            <w:pPr>
              <w:rPr>
                <w:sz w:val="20"/>
              </w:rPr>
            </w:pPr>
            <w:r>
              <w:rPr>
                <w:rStyle w:val="Hyperlink"/>
                <w:color w:val="auto"/>
                <w:sz w:val="20"/>
              </w:rPr>
              <w:fldChar w:fldCharType="begin"/>
            </w:r>
            <w:r>
              <w:rPr>
                <w:rStyle w:val="Hyperlink"/>
                <w:color w:val="auto"/>
                <w:sz w:val="20"/>
              </w:rPr>
              <w:instrText xml:space="preserve"> HYPERLINK "https://mentor.ieee.org/802.11/dcn/20/11-20-1271-05-00be-pdt-mac-mlo-multi-link-channel</w:instrText>
            </w:r>
            <w:r>
              <w:rPr>
                <w:rStyle w:val="Hyperlink"/>
                <w:color w:val="auto"/>
                <w:sz w:val="20"/>
              </w:rPr>
              <w:instrText xml:space="preserve">-access-end-ppdu-alignment.docx" </w:instrText>
            </w:r>
            <w:r>
              <w:rPr>
                <w:rStyle w:val="Hyperlink"/>
                <w:color w:val="auto"/>
                <w:sz w:val="20"/>
              </w:rPr>
              <w:fldChar w:fldCharType="separate"/>
            </w:r>
            <w:r w:rsidR="005759A1" w:rsidRPr="00850822">
              <w:rPr>
                <w:rStyle w:val="Hyperlink"/>
                <w:color w:val="auto"/>
                <w:sz w:val="20"/>
              </w:rPr>
              <w:t>20/1271r5</w:t>
            </w:r>
            <w:r>
              <w:rPr>
                <w:rStyle w:val="Hyperlink"/>
                <w:color w:val="auto"/>
                <w:sz w:val="20"/>
              </w:rPr>
              <w:fldChar w:fldCharType="end"/>
            </w:r>
            <w:r w:rsidR="005759A1" w:rsidRPr="00850822">
              <w:rPr>
                <w:sz w:val="20"/>
              </w:rPr>
              <w:t>, 08/31/2020</w:t>
            </w:r>
          </w:p>
          <w:p w14:paraId="7284DD7F" w14:textId="77777777" w:rsidR="00F72C3E" w:rsidRPr="00850822" w:rsidRDefault="00585FAA" w:rsidP="00F72C3E">
            <w:pPr>
              <w:rPr>
                <w:sz w:val="20"/>
              </w:rPr>
            </w:pPr>
            <w:r>
              <w:rPr>
                <w:rStyle w:val="Hyperlink"/>
                <w:color w:val="auto"/>
                <w:sz w:val="20"/>
              </w:rPr>
              <w:fldChar w:fldCharType="begin"/>
            </w:r>
            <w:r>
              <w:rPr>
                <w:rStyle w:val="Hyperlink"/>
                <w:color w:val="auto"/>
                <w:sz w:val="20"/>
              </w:rPr>
              <w:instrText xml:space="preserve"> HYPERLINK "https://mentor.ieee.org/802.11/dcn/20/11-20-1271-07-00be-pdt-mac-mlo-multi-link-channel-access-end-ppdu-alignment.docx" </w:instrText>
            </w:r>
            <w:r>
              <w:rPr>
                <w:rStyle w:val="Hyperlink"/>
                <w:color w:val="auto"/>
                <w:sz w:val="20"/>
              </w:rPr>
              <w:fldChar w:fldCharType="separate"/>
            </w:r>
            <w:r w:rsidR="00F72C3E" w:rsidRPr="00850822">
              <w:rPr>
                <w:rStyle w:val="Hyperlink"/>
                <w:color w:val="auto"/>
                <w:sz w:val="20"/>
              </w:rPr>
              <w:t>20/1271r7</w:t>
            </w:r>
            <w:r>
              <w:rPr>
                <w:rStyle w:val="Hyperlink"/>
                <w:color w:val="auto"/>
                <w:sz w:val="20"/>
              </w:rPr>
              <w:fldChar w:fldCharType="end"/>
            </w:r>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585FAA" w:rsidP="005759A1">
            <w:pPr>
              <w:rPr>
                <w:sz w:val="20"/>
              </w:rPr>
            </w:pPr>
            <w:r>
              <w:rPr>
                <w:rStyle w:val="Hyperlink"/>
                <w:color w:val="auto"/>
                <w:sz w:val="20"/>
              </w:rPr>
              <w:fldChar w:fldCharType="begin"/>
            </w:r>
            <w:r>
              <w:rPr>
                <w:rStyle w:val="Hyperlink"/>
                <w:color w:val="auto"/>
                <w:sz w:val="20"/>
              </w:rPr>
              <w:instrText xml:space="preserve"> HYPERLINK "https://mentor.ieee.org/802.11/dcn/20/11-20-1271-05-00be-pdt-mac-mlo-multi-link-channel-access-end-ppdu-alignment.docx" </w:instrText>
            </w:r>
            <w:r>
              <w:rPr>
                <w:rStyle w:val="Hyperlink"/>
                <w:color w:val="auto"/>
                <w:sz w:val="20"/>
              </w:rPr>
              <w:fldChar w:fldCharType="separate"/>
            </w:r>
            <w:r w:rsidR="005759A1" w:rsidRPr="00850822">
              <w:rPr>
                <w:rStyle w:val="Hyperlink"/>
                <w:color w:val="auto"/>
                <w:sz w:val="20"/>
              </w:rPr>
              <w:t>20/1271r5</w:t>
            </w:r>
            <w:r>
              <w:rPr>
                <w:rStyle w:val="Hyperlink"/>
                <w:color w:val="auto"/>
                <w:sz w:val="20"/>
              </w:rPr>
              <w:fldChar w:fldCharType="end"/>
            </w:r>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585FAA" w:rsidP="00793A79">
            <w:pPr>
              <w:rPr>
                <w:sz w:val="20"/>
              </w:rPr>
            </w:pPr>
            <w:r>
              <w:rPr>
                <w:rStyle w:val="Hyperlink"/>
                <w:color w:val="auto"/>
                <w:sz w:val="20"/>
              </w:rPr>
              <w:fldChar w:fldCharType="begin"/>
            </w:r>
            <w:r>
              <w:rPr>
                <w:rStyle w:val="Hyperlink"/>
                <w:color w:val="auto"/>
                <w:sz w:val="20"/>
              </w:rPr>
              <w:instrText xml:space="preserve"> HYPERLINK "https://mentor.ieee.org/802.11/dcn/20/11-20-1271-07-00be-pdt</w:instrText>
            </w:r>
            <w:r>
              <w:rPr>
                <w:rStyle w:val="Hyperlink"/>
                <w:color w:val="auto"/>
                <w:sz w:val="20"/>
              </w:rPr>
              <w:instrText xml:space="preserve">-mac-mlo-multi-link-channel-access-end-ppdu-alignment.docx" </w:instrText>
            </w:r>
            <w:r>
              <w:rPr>
                <w:rStyle w:val="Hyperlink"/>
                <w:color w:val="auto"/>
                <w:sz w:val="20"/>
              </w:rPr>
              <w:fldChar w:fldCharType="separate"/>
            </w:r>
            <w:r w:rsidR="00793A79" w:rsidRPr="00850822">
              <w:rPr>
                <w:rStyle w:val="Hyperlink"/>
                <w:color w:val="auto"/>
                <w:sz w:val="20"/>
              </w:rPr>
              <w:t>20/1271r7</w:t>
            </w:r>
            <w:r>
              <w:rPr>
                <w:rStyle w:val="Hyperlink"/>
                <w:color w:val="auto"/>
                <w:sz w:val="20"/>
              </w:rPr>
              <w:fldChar w:fldCharType="end"/>
            </w:r>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Change w:id="606" w:author="Edward Au" w:date="2020-10-15T09:53:00Z">
              <w:tcPr>
                <w:tcW w:w="2212" w:type="dxa"/>
              </w:tcPr>
            </w:tcPrChange>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AD6B4E">
        <w:trPr>
          <w:trHeight w:val="271"/>
          <w:trPrChange w:id="607" w:author="Edward Au" w:date="2020-10-15T09:53:00Z">
            <w:trPr>
              <w:trHeight w:val="271"/>
            </w:trPr>
          </w:trPrChange>
        </w:trPr>
        <w:tc>
          <w:tcPr>
            <w:tcW w:w="1274" w:type="dxa"/>
            <w:tcPrChange w:id="608" w:author="Edward Au" w:date="2020-10-15T09:53:00Z">
              <w:tcPr>
                <w:tcW w:w="1274" w:type="dxa"/>
                <w:gridSpan w:val="2"/>
              </w:tcPr>
            </w:tcPrChange>
          </w:tcPr>
          <w:p w14:paraId="247ACC79" w14:textId="063FE5C2" w:rsidR="00BC07B4" w:rsidRPr="00C471C0" w:rsidRDefault="00BC07B4" w:rsidP="00112124">
            <w:pPr>
              <w:rPr>
                <w:color w:val="00B050"/>
                <w:sz w:val="20"/>
              </w:rPr>
            </w:pPr>
            <w:r w:rsidRPr="00C471C0">
              <w:rPr>
                <w:color w:val="00B050"/>
                <w:sz w:val="20"/>
              </w:rPr>
              <w:t>MAC</w:t>
            </w:r>
          </w:p>
        </w:tc>
        <w:tc>
          <w:tcPr>
            <w:tcW w:w="1968" w:type="dxa"/>
            <w:tcPrChange w:id="609" w:author="Edward Au" w:date="2020-10-15T09:53:00Z">
              <w:tcPr>
                <w:tcW w:w="1968" w:type="dxa"/>
                <w:gridSpan w:val="2"/>
              </w:tcPr>
            </w:tcPrChange>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Change w:id="610" w:author="Edward Au" w:date="2020-10-15T09:53:00Z">
              <w:tcPr>
                <w:tcW w:w="1562" w:type="dxa"/>
                <w:shd w:val="clear" w:color="auto" w:fill="auto"/>
              </w:tcPr>
            </w:tcPrChange>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Change w:id="611" w:author="Edward Au" w:date="2020-10-15T09:53:00Z">
              <w:tcPr>
                <w:tcW w:w="2706" w:type="dxa"/>
              </w:tcPr>
            </w:tcPrChange>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Change w:id="612" w:author="Edward Au" w:date="2020-10-15T09:53:00Z">
              <w:tcPr>
                <w:tcW w:w="1594" w:type="dxa"/>
                <w:gridSpan w:val="2"/>
              </w:tcPr>
            </w:tcPrChange>
          </w:tcPr>
          <w:p w14:paraId="16B57E54" w14:textId="76536548" w:rsidR="00BC07B4" w:rsidRPr="00C471C0" w:rsidRDefault="00B860EF" w:rsidP="00112124">
            <w:pPr>
              <w:rPr>
                <w:color w:val="00B050"/>
                <w:sz w:val="20"/>
              </w:rPr>
            </w:pPr>
            <w:r w:rsidRPr="00C471C0">
              <w:rPr>
                <w:color w:val="00B050"/>
                <w:sz w:val="20"/>
              </w:rPr>
              <w:t>R1</w:t>
            </w:r>
          </w:p>
        </w:tc>
        <w:tc>
          <w:tcPr>
            <w:tcW w:w="2344" w:type="dxa"/>
            <w:tcPrChange w:id="613" w:author="Edward Au" w:date="2020-10-15T09:53:00Z">
              <w:tcPr>
                <w:tcW w:w="2344" w:type="dxa"/>
              </w:tcPr>
            </w:tcPrChange>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585FAA" w:rsidP="00953AF8">
            <w:pPr>
              <w:rPr>
                <w:sz w:val="20"/>
              </w:rPr>
            </w:pPr>
            <w:r>
              <w:rPr>
                <w:rStyle w:val="Hyperlink"/>
                <w:color w:val="auto"/>
                <w:sz w:val="20"/>
              </w:rPr>
              <w:fldChar w:fldCharType="begin"/>
            </w:r>
            <w:r>
              <w:rPr>
                <w:rStyle w:val="Hyperlink"/>
                <w:color w:val="auto"/>
                <w:sz w:val="20"/>
              </w:rPr>
              <w:instrText xml:space="preserve"> HYPERLINK "https://mentor.ieee.org/802.11/dcn/20/11-20-1409-00-00be-pdt-mac-sta-id.docx" </w:instrText>
            </w:r>
            <w:r>
              <w:rPr>
                <w:rStyle w:val="Hyperlink"/>
                <w:color w:val="auto"/>
                <w:sz w:val="20"/>
              </w:rPr>
              <w:fldChar w:fldCharType="separate"/>
            </w:r>
            <w:r w:rsidR="00620CF3" w:rsidRPr="00D05A58">
              <w:rPr>
                <w:rStyle w:val="Hyperlink"/>
                <w:color w:val="auto"/>
                <w:sz w:val="20"/>
              </w:rPr>
              <w:t>20/1409r0</w:t>
            </w:r>
            <w:r>
              <w:rPr>
                <w:rStyle w:val="Hyperlink"/>
                <w:color w:val="auto"/>
                <w:sz w:val="20"/>
              </w:rPr>
              <w:fldChar w:fldCharType="end"/>
            </w:r>
            <w:r w:rsidR="00620CF3" w:rsidRPr="00D05A58">
              <w:rPr>
                <w:sz w:val="20"/>
              </w:rPr>
              <w:t>, 09/07/2020</w:t>
            </w:r>
          </w:p>
          <w:p w14:paraId="05E18030" w14:textId="7C21E83F" w:rsidR="00953AF8" w:rsidRPr="00D05A58" w:rsidRDefault="00585FAA" w:rsidP="00953AF8">
            <w:pPr>
              <w:rPr>
                <w:sz w:val="20"/>
              </w:rPr>
            </w:pPr>
            <w:r>
              <w:rPr>
                <w:rStyle w:val="Hyperlink"/>
                <w:color w:val="auto"/>
                <w:sz w:val="20"/>
              </w:rPr>
              <w:fldChar w:fldCharType="begin"/>
            </w:r>
            <w:r>
              <w:rPr>
                <w:rStyle w:val="Hyperlink"/>
                <w:color w:val="auto"/>
                <w:sz w:val="20"/>
              </w:rPr>
              <w:instrText xml:space="preserve"> H</w:instrText>
            </w:r>
            <w:r>
              <w:rPr>
                <w:rStyle w:val="Hyperlink"/>
                <w:color w:val="auto"/>
                <w:sz w:val="20"/>
              </w:rPr>
              <w:instrText xml:space="preserve">YPERLINK "https://mentor.ieee.org/802.11/dcn/20/11-20-1409-01-00be-pdt-mac-sta-id.docx" </w:instrText>
            </w:r>
            <w:r>
              <w:rPr>
                <w:rStyle w:val="Hyperlink"/>
                <w:color w:val="auto"/>
                <w:sz w:val="20"/>
              </w:rPr>
              <w:fldChar w:fldCharType="separate"/>
            </w:r>
            <w:r w:rsidR="00EF52D9" w:rsidRPr="00D05A58">
              <w:rPr>
                <w:rStyle w:val="Hyperlink"/>
                <w:color w:val="auto"/>
                <w:sz w:val="20"/>
              </w:rPr>
              <w:t>20/1409r1</w:t>
            </w:r>
            <w:r>
              <w:rPr>
                <w:rStyle w:val="Hyperlink"/>
                <w:color w:val="auto"/>
                <w:sz w:val="20"/>
              </w:rPr>
              <w:fldChar w:fldCharType="end"/>
            </w:r>
            <w:r w:rsidR="00EF52D9" w:rsidRPr="00D05A58">
              <w:rPr>
                <w:sz w:val="20"/>
              </w:rPr>
              <w:t>, 09/09/2020</w:t>
            </w:r>
          </w:p>
          <w:p w14:paraId="09B018F5" w14:textId="0BCB967F" w:rsidR="008B3A80" w:rsidRPr="00D05A58" w:rsidRDefault="00585FAA" w:rsidP="00953AF8">
            <w:pPr>
              <w:rPr>
                <w:sz w:val="20"/>
              </w:rPr>
            </w:pPr>
            <w:r>
              <w:rPr>
                <w:rStyle w:val="Hyperlink"/>
                <w:color w:val="auto"/>
                <w:sz w:val="20"/>
              </w:rPr>
              <w:fldChar w:fldCharType="begin"/>
            </w:r>
            <w:r>
              <w:rPr>
                <w:rStyle w:val="Hyperlink"/>
                <w:color w:val="auto"/>
                <w:sz w:val="20"/>
              </w:rPr>
              <w:instrText xml:space="preserve"> HYPERLINK "https://mentor.ieee.org/802.11/dcn/20/11-20-1409-02-00be-pdt-mac-sta-id.docx" </w:instrText>
            </w:r>
            <w:r>
              <w:rPr>
                <w:rStyle w:val="Hyperlink"/>
                <w:color w:val="auto"/>
                <w:sz w:val="20"/>
              </w:rPr>
              <w:fldChar w:fldCharType="separate"/>
            </w:r>
            <w:r w:rsidR="008B3A80" w:rsidRPr="00D05A58">
              <w:rPr>
                <w:rStyle w:val="Hyperlink"/>
                <w:color w:val="auto"/>
                <w:sz w:val="20"/>
              </w:rPr>
              <w:t>20/1409r2</w:t>
            </w:r>
            <w:r>
              <w:rPr>
                <w:rStyle w:val="Hyperlink"/>
                <w:color w:val="auto"/>
                <w:sz w:val="20"/>
              </w:rPr>
              <w:fldChar w:fldCharType="end"/>
            </w:r>
            <w:r w:rsidR="008B3A80" w:rsidRPr="00D05A58">
              <w:rPr>
                <w:sz w:val="20"/>
              </w:rPr>
              <w:t>, 09/16/2020</w:t>
            </w:r>
          </w:p>
          <w:p w14:paraId="689E011A" w14:textId="50602BE9" w:rsidR="00BB1C33" w:rsidRPr="00D05A58" w:rsidRDefault="00585FAA" w:rsidP="00953AF8">
            <w:pPr>
              <w:rPr>
                <w:sz w:val="20"/>
              </w:rPr>
            </w:pPr>
            <w:r>
              <w:rPr>
                <w:rStyle w:val="Hyperlink"/>
                <w:color w:val="auto"/>
                <w:sz w:val="20"/>
              </w:rPr>
              <w:fldChar w:fldCharType="begin"/>
            </w:r>
            <w:r>
              <w:rPr>
                <w:rStyle w:val="Hyperlink"/>
                <w:color w:val="auto"/>
                <w:sz w:val="20"/>
              </w:rPr>
              <w:instrText xml:space="preserve"> HYPERLINK "https://mentor.ieee.org/802.11/dcn/20/11-20-1409-03-00be-pdt-mac-sta-id.docx" </w:instrText>
            </w:r>
            <w:r>
              <w:rPr>
                <w:rStyle w:val="Hyperlink"/>
                <w:color w:val="auto"/>
                <w:sz w:val="20"/>
              </w:rPr>
              <w:fldChar w:fldCharType="separate"/>
            </w:r>
            <w:r w:rsidR="00BB1C33" w:rsidRPr="00D05A58">
              <w:rPr>
                <w:rStyle w:val="Hyperlink"/>
                <w:color w:val="auto"/>
                <w:sz w:val="20"/>
              </w:rPr>
              <w:t>20/1409r3</w:t>
            </w:r>
            <w:r>
              <w:rPr>
                <w:rStyle w:val="Hyperlink"/>
                <w:color w:val="auto"/>
                <w:sz w:val="20"/>
              </w:rPr>
              <w:fldChar w:fldCharType="end"/>
            </w:r>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585FAA" w:rsidP="00EB0617">
            <w:pPr>
              <w:rPr>
                <w:sz w:val="20"/>
              </w:rPr>
            </w:pPr>
            <w:r>
              <w:rPr>
                <w:rStyle w:val="Hyperlink"/>
                <w:color w:val="auto"/>
                <w:sz w:val="20"/>
              </w:rPr>
              <w:fldChar w:fldCharType="begin"/>
            </w:r>
            <w:r>
              <w:rPr>
                <w:rStyle w:val="Hyperlink"/>
                <w:color w:val="auto"/>
                <w:sz w:val="20"/>
              </w:rPr>
              <w:instrText xml:space="preserve"> HYPERLINK "https://mentor.ieee.org/802.11/dcn/20/11-20-1409-02-00be-pdt-mac-sta-id.docx" </w:instrText>
            </w:r>
            <w:r>
              <w:rPr>
                <w:rStyle w:val="Hyperlink"/>
                <w:color w:val="auto"/>
                <w:sz w:val="20"/>
              </w:rPr>
              <w:fldChar w:fldCharType="separate"/>
            </w:r>
            <w:r w:rsidR="00EB0617" w:rsidRPr="00D05A58">
              <w:rPr>
                <w:rStyle w:val="Hyperlink"/>
                <w:color w:val="auto"/>
                <w:sz w:val="20"/>
              </w:rPr>
              <w:t>20/1409r2</w:t>
            </w:r>
            <w:r>
              <w:rPr>
                <w:rStyle w:val="Hyperlink"/>
                <w:color w:val="auto"/>
                <w:sz w:val="20"/>
              </w:rPr>
              <w:fldChar w:fldCharType="end"/>
            </w:r>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585FAA" w:rsidP="00BB1C33">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"https://mentor.ieee.org/802.11/dcn/20/11-20-1409-03-00be-pdt-mac-sta-id.docx" </w:instrText>
            </w:r>
            <w:r>
              <w:rPr>
                <w:rStyle w:val="Hyperlink"/>
                <w:color w:val="auto"/>
                <w:sz w:val="20"/>
              </w:rPr>
              <w:fldChar w:fldCharType="separate"/>
            </w:r>
            <w:r w:rsidR="00BB1C33" w:rsidRPr="00D05A58">
              <w:rPr>
                <w:rStyle w:val="Hyperlink"/>
                <w:color w:val="auto"/>
                <w:sz w:val="20"/>
              </w:rPr>
              <w:t>20/1409r3</w:t>
            </w:r>
            <w:r>
              <w:rPr>
                <w:rStyle w:val="Hyperlink"/>
                <w:color w:val="auto"/>
                <w:sz w:val="20"/>
              </w:rPr>
              <w:fldChar w:fldCharType="end"/>
            </w:r>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Change w:id="614" w:author="Edward Au" w:date="2020-10-15T09:53:00Z">
              <w:tcPr>
                <w:tcW w:w="2212" w:type="dxa"/>
              </w:tcPr>
            </w:tcPrChange>
          </w:tcPr>
          <w:p w14:paraId="7167DAE5" w14:textId="77777777" w:rsidR="00BC07B4" w:rsidRPr="00C471C0" w:rsidRDefault="00BC07B4" w:rsidP="00112124">
            <w:pPr>
              <w:rPr>
                <w:color w:val="00B050"/>
                <w:sz w:val="20"/>
              </w:rPr>
            </w:pPr>
            <w:r w:rsidRPr="00C471C0">
              <w:rPr>
                <w:color w:val="00B050"/>
                <w:sz w:val="20"/>
              </w:rPr>
              <w:lastRenderedPageBreak/>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AD6B4E">
        <w:trPr>
          <w:trHeight w:val="271"/>
          <w:trPrChange w:id="615" w:author="Edward Au" w:date="2020-10-15T09:53:00Z">
            <w:trPr>
              <w:trHeight w:val="271"/>
            </w:trPr>
          </w:trPrChange>
        </w:trPr>
        <w:tc>
          <w:tcPr>
            <w:tcW w:w="1274" w:type="dxa"/>
            <w:tcPrChange w:id="616" w:author="Edward Au" w:date="2020-10-15T09:53:00Z">
              <w:tcPr>
                <w:tcW w:w="1274" w:type="dxa"/>
                <w:gridSpan w:val="2"/>
              </w:tcPr>
            </w:tcPrChange>
          </w:tcPr>
          <w:p w14:paraId="42C97694" w14:textId="77777777" w:rsidR="00E7555D" w:rsidRDefault="00E7555D" w:rsidP="00112124">
            <w:pPr>
              <w:rPr>
                <w:sz w:val="20"/>
                <w:highlight w:val="yellow"/>
              </w:rPr>
            </w:pPr>
            <w:r w:rsidRPr="00E74230">
              <w:rPr>
                <w:sz w:val="20"/>
                <w:highlight w:val="yellow"/>
              </w:rPr>
              <w:t>MAC</w:t>
            </w:r>
          </w:p>
          <w:p w14:paraId="0D0A616D" w14:textId="64FE1413" w:rsidR="005F2363" w:rsidRPr="00E74230" w:rsidRDefault="005F2363" w:rsidP="00112124">
            <w:pPr>
              <w:rPr>
                <w:sz w:val="20"/>
                <w:highlight w:val="yellow"/>
              </w:rPr>
            </w:pPr>
          </w:p>
        </w:tc>
        <w:tc>
          <w:tcPr>
            <w:tcW w:w="1968" w:type="dxa"/>
            <w:tcPrChange w:id="617" w:author="Edward Au" w:date="2020-10-15T09:53:00Z">
              <w:tcPr>
                <w:tcW w:w="1968" w:type="dxa"/>
                <w:gridSpan w:val="2"/>
              </w:tcPr>
            </w:tcPrChange>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Change w:id="618" w:author="Edward Au" w:date="2020-10-15T09:53:00Z">
              <w:tcPr>
                <w:tcW w:w="1562" w:type="dxa"/>
                <w:shd w:val="clear" w:color="auto" w:fill="auto"/>
              </w:tcPr>
            </w:tcPrChange>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Change w:id="619" w:author="Edward Au" w:date="2020-10-15T09:53:00Z">
              <w:tcPr>
                <w:tcW w:w="2706" w:type="dxa"/>
              </w:tcPr>
            </w:tcPrChange>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Change w:id="620" w:author="Edward Au" w:date="2020-10-15T09:53:00Z">
              <w:tcPr>
                <w:tcW w:w="1594" w:type="dxa"/>
                <w:gridSpan w:val="2"/>
              </w:tcPr>
            </w:tcPrChange>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Change w:id="621" w:author="Edward Au" w:date="2020-10-15T09:53:00Z">
              <w:tcPr>
                <w:tcW w:w="2344" w:type="dxa"/>
              </w:tcPr>
            </w:tcPrChange>
          </w:tcPr>
          <w:p w14:paraId="5609D7A8" w14:textId="77777777" w:rsidR="00953AF8" w:rsidRPr="00D05A58" w:rsidRDefault="00953AF8" w:rsidP="00953AF8">
            <w:pPr>
              <w:rPr>
                <w:sz w:val="20"/>
                <w:highlight w:val="yellow"/>
              </w:rPr>
            </w:pPr>
            <w:r w:rsidRPr="00D05A58">
              <w:rPr>
                <w:sz w:val="20"/>
                <w:highlight w:val="yellow"/>
              </w:rPr>
              <w:t>Uploaded:</w:t>
            </w:r>
          </w:p>
          <w:p w14:paraId="52A31CC6" w14:textId="77777777" w:rsidR="00953AF8" w:rsidRPr="00D05A58" w:rsidRDefault="00953AF8" w:rsidP="00953AF8">
            <w:pPr>
              <w:rPr>
                <w:sz w:val="20"/>
                <w:highlight w:val="yellow"/>
              </w:rPr>
            </w:pPr>
          </w:p>
          <w:p w14:paraId="5693C27A" w14:textId="77777777" w:rsidR="00953AF8" w:rsidRPr="00D05A58" w:rsidRDefault="00953AF8" w:rsidP="00953AF8">
            <w:pPr>
              <w:rPr>
                <w:sz w:val="20"/>
                <w:highlight w:val="yellow"/>
              </w:rPr>
            </w:pPr>
            <w:r w:rsidRPr="00D05A58">
              <w:rPr>
                <w:sz w:val="20"/>
                <w:highlight w:val="yellow"/>
              </w:rPr>
              <w:t>Presented:</w:t>
            </w:r>
          </w:p>
          <w:p w14:paraId="7D98A765" w14:textId="77777777" w:rsidR="00953AF8" w:rsidRPr="00D05A58" w:rsidRDefault="00953AF8" w:rsidP="00953AF8">
            <w:pPr>
              <w:rPr>
                <w:sz w:val="20"/>
                <w:highlight w:val="yellow"/>
              </w:rPr>
            </w:pPr>
          </w:p>
          <w:p w14:paraId="645ACF2A" w14:textId="77777777" w:rsidR="00953AF8" w:rsidRPr="00D05A58" w:rsidRDefault="00953AF8" w:rsidP="00953AF8">
            <w:pPr>
              <w:rPr>
                <w:sz w:val="20"/>
                <w:highlight w:val="yellow"/>
              </w:rPr>
            </w:pPr>
            <w:r w:rsidRPr="00D05A58">
              <w:rPr>
                <w:sz w:val="20"/>
                <w:highlight w:val="yellow"/>
              </w:rPr>
              <w:t>Straw Polled:</w:t>
            </w:r>
          </w:p>
          <w:p w14:paraId="26F0DB5F" w14:textId="77777777" w:rsidR="00E7555D" w:rsidRPr="00D05A58" w:rsidRDefault="00E7555D" w:rsidP="00112124">
            <w:pPr>
              <w:rPr>
                <w:sz w:val="20"/>
                <w:highlight w:val="yellow"/>
              </w:rPr>
            </w:pPr>
          </w:p>
        </w:tc>
        <w:tc>
          <w:tcPr>
            <w:tcW w:w="2212" w:type="dxa"/>
            <w:tcPrChange w:id="622" w:author="Edward Au" w:date="2020-10-15T09:53:00Z">
              <w:tcPr>
                <w:tcW w:w="2212" w:type="dxa"/>
              </w:tcPr>
            </w:tcPrChange>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AD6B4E">
        <w:trPr>
          <w:trHeight w:val="257"/>
          <w:trPrChange w:id="623" w:author="Edward Au" w:date="2020-10-15T09:53:00Z">
            <w:trPr>
              <w:trHeight w:val="257"/>
            </w:trPr>
          </w:trPrChange>
        </w:trPr>
        <w:tc>
          <w:tcPr>
            <w:tcW w:w="1274" w:type="dxa"/>
            <w:tcPrChange w:id="624" w:author="Edward Au" w:date="2020-10-15T09:53:00Z">
              <w:tcPr>
                <w:tcW w:w="1274" w:type="dxa"/>
                <w:gridSpan w:val="2"/>
              </w:tcPr>
            </w:tcPrChange>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Change w:id="625" w:author="Edward Au" w:date="2020-10-15T09:53:00Z">
              <w:tcPr>
                <w:tcW w:w="1968" w:type="dxa"/>
                <w:gridSpan w:val="2"/>
              </w:tcPr>
            </w:tcPrChange>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Change w:id="626" w:author="Edward Au" w:date="2020-10-15T09:53:00Z">
              <w:tcPr>
                <w:tcW w:w="1562" w:type="dxa"/>
                <w:shd w:val="clear" w:color="auto" w:fill="auto"/>
              </w:tcPr>
            </w:tcPrChange>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Change w:id="627" w:author="Edward Au" w:date="2020-10-15T09:53:00Z">
              <w:tcPr>
                <w:tcW w:w="2706" w:type="dxa"/>
              </w:tcPr>
            </w:tcPrChange>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Change w:id="628" w:author="Edward Au" w:date="2020-10-15T09:53:00Z">
              <w:tcPr>
                <w:tcW w:w="1594" w:type="dxa"/>
                <w:gridSpan w:val="2"/>
              </w:tcPr>
            </w:tcPrChange>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Change w:id="629" w:author="Edward Au" w:date="2020-10-15T09:53:00Z">
              <w:tcPr>
                <w:tcW w:w="2344" w:type="dxa"/>
              </w:tcPr>
            </w:tcPrChange>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Change w:id="630" w:author="Edward Au" w:date="2020-10-15T09:53:00Z">
              <w:tcPr>
                <w:tcW w:w="2212" w:type="dxa"/>
              </w:tcPr>
            </w:tcPrChange>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AD6B4E">
        <w:trPr>
          <w:trHeight w:val="257"/>
          <w:trPrChange w:id="631" w:author="Edward Au" w:date="2020-10-15T09:53:00Z">
            <w:trPr>
              <w:trHeight w:val="257"/>
            </w:trPr>
          </w:trPrChange>
        </w:trPr>
        <w:tc>
          <w:tcPr>
            <w:tcW w:w="1274" w:type="dxa"/>
            <w:tcPrChange w:id="632" w:author="Edward Au" w:date="2020-10-15T09:53:00Z">
              <w:tcPr>
                <w:tcW w:w="1274" w:type="dxa"/>
                <w:gridSpan w:val="2"/>
              </w:tcPr>
            </w:tcPrChange>
          </w:tcPr>
          <w:p w14:paraId="5A7490E1" w14:textId="796C74D6" w:rsidR="00E7555D" w:rsidRPr="00FE5AC0" w:rsidRDefault="00E7555D" w:rsidP="00112124">
            <w:pPr>
              <w:rPr>
                <w:color w:val="00B050"/>
                <w:sz w:val="20"/>
              </w:rPr>
            </w:pPr>
            <w:r w:rsidRPr="00FE5AC0">
              <w:rPr>
                <w:color w:val="00B050"/>
                <w:sz w:val="20"/>
              </w:rPr>
              <w:t>MAC</w:t>
            </w:r>
          </w:p>
        </w:tc>
        <w:tc>
          <w:tcPr>
            <w:tcW w:w="1968" w:type="dxa"/>
            <w:tcPrChange w:id="633" w:author="Edward Au" w:date="2020-10-15T09:53:00Z">
              <w:tcPr>
                <w:tcW w:w="1968" w:type="dxa"/>
                <w:gridSpan w:val="2"/>
              </w:tcPr>
            </w:tcPrChange>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Change w:id="634" w:author="Edward Au" w:date="2020-10-15T09:53:00Z">
              <w:tcPr>
                <w:tcW w:w="1562" w:type="dxa"/>
                <w:shd w:val="clear" w:color="auto" w:fill="auto"/>
              </w:tcPr>
            </w:tcPrChange>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Change w:id="635" w:author="Edward Au" w:date="2020-10-15T09:53:00Z">
              <w:tcPr>
                <w:tcW w:w="2706" w:type="dxa"/>
              </w:tcPr>
            </w:tcPrChange>
          </w:tcPr>
          <w:p w14:paraId="26EAA14C" w14:textId="7605F677" w:rsidR="00E7555D" w:rsidRPr="00FE5AC0" w:rsidRDefault="00E7555D" w:rsidP="00112124">
            <w:pPr>
              <w:rPr>
                <w:color w:val="00B050"/>
                <w:sz w:val="20"/>
              </w:rPr>
            </w:pPr>
            <w:r w:rsidRPr="00FE5AC0">
              <w:rPr>
                <w:color w:val="00B050"/>
                <w:sz w:val="20"/>
              </w:rPr>
              <w:t xml:space="preserve">Ming Gan, Liwen Chu, Jarkko Kneckt, Namyeong Kim, Cheng Chen, Rojan Chitrakar, Abhishek Patil, Xiaofei Wang, </w:t>
            </w:r>
            <w:r w:rsidRPr="00FE5AC0">
              <w:rPr>
                <w:color w:val="00B050"/>
                <w:sz w:val="20"/>
              </w:rPr>
              <w:lastRenderedPageBreak/>
              <w:t>James Yee, Sharan Naribole, Yonggang Fang, Liuming Lu</w:t>
            </w:r>
          </w:p>
        </w:tc>
        <w:tc>
          <w:tcPr>
            <w:tcW w:w="1594" w:type="dxa"/>
            <w:gridSpan w:val="2"/>
            <w:tcPrChange w:id="636" w:author="Edward Au" w:date="2020-10-15T09:53:00Z">
              <w:tcPr>
                <w:tcW w:w="1594" w:type="dxa"/>
                <w:gridSpan w:val="2"/>
              </w:tcPr>
            </w:tcPrChange>
          </w:tcPr>
          <w:p w14:paraId="123A961C" w14:textId="24A92826" w:rsidR="00E7555D" w:rsidRPr="00E74230" w:rsidRDefault="00E7555D" w:rsidP="00112124">
            <w:pPr>
              <w:rPr>
                <w:color w:val="00B050"/>
                <w:sz w:val="20"/>
              </w:rPr>
            </w:pPr>
            <w:r w:rsidRPr="00E74230">
              <w:rPr>
                <w:color w:val="00B050"/>
                <w:sz w:val="20"/>
              </w:rPr>
              <w:lastRenderedPageBreak/>
              <w:t>R1</w:t>
            </w:r>
          </w:p>
        </w:tc>
        <w:tc>
          <w:tcPr>
            <w:tcW w:w="2344" w:type="dxa"/>
            <w:tcPrChange w:id="637" w:author="Edward Au" w:date="2020-10-15T09:53:00Z">
              <w:tcPr>
                <w:tcW w:w="2344" w:type="dxa"/>
              </w:tcPr>
            </w:tcPrChange>
          </w:tcPr>
          <w:p w14:paraId="62899666" w14:textId="77777777" w:rsidR="00466087" w:rsidRDefault="00953AF8" w:rsidP="00112124">
            <w:pPr>
              <w:rPr>
                <w:ins w:id="638" w:author="Edward Au" w:date="2020-10-14T12:30:00Z"/>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ins w:id="639" w:author="Edward Au" w:date="2020-10-14T12:30:00Z">
              <w:r>
                <w:rPr>
                  <w:rStyle w:val="Hyperlink"/>
                  <w:color w:val="auto"/>
                  <w:sz w:val="20"/>
                  <w:u w:val="none"/>
                </w:rPr>
                <w:t>PDT text:</w:t>
              </w:r>
            </w:ins>
            <w:r w:rsidR="00953AF8" w:rsidRPr="00D05A58">
              <w:rPr>
                <w:rStyle w:val="Hyperlink"/>
                <w:color w:val="auto"/>
                <w:sz w:val="20"/>
                <w:u w:val="none"/>
              </w:rPr>
              <w:br/>
            </w:r>
            <w:r w:rsidR="00585FAA">
              <w:rPr>
                <w:rStyle w:val="Hyperlink"/>
                <w:color w:val="auto"/>
                <w:sz w:val="20"/>
              </w:rPr>
              <w:fldChar w:fldCharType="begin"/>
            </w:r>
            <w:r w:rsidR="00585FAA">
              <w:rPr>
                <w:rStyle w:val="Hyperlink"/>
                <w:color w:val="auto"/>
                <w:sz w:val="20"/>
              </w:rPr>
              <w:instrText xml:space="preserve"> HYPERLINK "https://mentor.ieee.org/802.11/dcn/20/11-20-1255-00-00be-pdt-mac-mlo-discovery-discovery-procedures-including-probing-and-rnr.docx" </w:instrText>
            </w:r>
            <w:r w:rsidR="00585FAA">
              <w:rPr>
                <w:rStyle w:val="Hyperlink"/>
                <w:color w:val="auto"/>
                <w:sz w:val="20"/>
              </w:rPr>
              <w:fldChar w:fldCharType="separate"/>
            </w:r>
            <w:r w:rsidR="00836932" w:rsidRPr="00D05A58">
              <w:rPr>
                <w:rStyle w:val="Hyperlink"/>
                <w:color w:val="auto"/>
                <w:sz w:val="20"/>
              </w:rPr>
              <w:t>20/1255r0</w:t>
            </w:r>
            <w:r w:rsidR="00585FAA">
              <w:rPr>
                <w:rStyle w:val="Hyperlink"/>
                <w:color w:val="auto"/>
                <w:sz w:val="20"/>
              </w:rPr>
              <w:fldChar w:fldCharType="end"/>
            </w:r>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"https://mentor.ieee.org/802.11/dcn/20/11-20-1255-01-00be-pdt-mac-mlo-discov</w:instrText>
            </w:r>
            <w:r>
              <w:rPr>
                <w:rStyle w:val="Hyperlink"/>
                <w:color w:val="auto"/>
                <w:sz w:val="20"/>
              </w:rPr>
              <w:instrText xml:space="preserve">ery-discovery-procedures-including-probing-and-rnr.docx" </w:instrText>
            </w:r>
            <w:r>
              <w:rPr>
                <w:rStyle w:val="Hyperlink"/>
                <w:color w:val="auto"/>
                <w:sz w:val="20"/>
              </w:rPr>
              <w:fldChar w:fldCharType="separate"/>
            </w:r>
            <w:r w:rsidR="00246EAB" w:rsidRPr="00D05A58">
              <w:rPr>
                <w:rStyle w:val="Hyperlink"/>
                <w:color w:val="auto"/>
                <w:sz w:val="20"/>
              </w:rPr>
              <w:t>20/1255r1</w:t>
            </w:r>
            <w:r>
              <w:rPr>
                <w:rStyle w:val="Hyperlink"/>
                <w:color w:val="auto"/>
                <w:sz w:val="20"/>
              </w:rPr>
              <w:fldChar w:fldCharType="end"/>
            </w:r>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"https://mentor.ieee.org/802.11/dcn/20/11-20-1255-02-00be-pdt-mac-mlo-discovery-discovery-procedures-including-probing-and-rnr.docx" </w:instrText>
            </w:r>
            <w:r>
              <w:rPr>
                <w:rStyle w:val="Hyperlink"/>
                <w:color w:val="auto"/>
                <w:sz w:val="20"/>
              </w:rPr>
              <w:fldChar w:fldCharType="separate"/>
            </w:r>
            <w:r w:rsidR="003F7BDC" w:rsidRPr="00D05A58">
              <w:rPr>
                <w:rStyle w:val="Hyperlink"/>
                <w:color w:val="auto"/>
                <w:sz w:val="20"/>
              </w:rPr>
              <w:t>20/1255r2</w:t>
            </w:r>
            <w:r>
              <w:rPr>
                <w:rStyle w:val="Hyperlink"/>
                <w:color w:val="auto"/>
                <w:sz w:val="20"/>
              </w:rPr>
              <w:fldChar w:fldCharType="end"/>
            </w:r>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585FAA" w:rsidP="00112124">
            <w:pPr>
              <w:rPr>
                <w:sz w:val="20"/>
              </w:rPr>
            </w:pPr>
            <w:r>
              <w:rPr>
                <w:rStyle w:val="Hyperlink"/>
                <w:color w:val="auto"/>
                <w:sz w:val="20"/>
              </w:rPr>
              <w:lastRenderedPageBreak/>
              <w:fldChar w:fldCharType="begin"/>
            </w:r>
            <w:r>
              <w:rPr>
                <w:rStyle w:val="Hyperlink"/>
                <w:color w:val="auto"/>
                <w:sz w:val="20"/>
              </w:rPr>
              <w:instrText xml:space="preserve"> HYPE</w:instrText>
            </w:r>
            <w:r>
              <w:rPr>
                <w:rStyle w:val="Hyperlink"/>
                <w:color w:val="auto"/>
                <w:sz w:val="20"/>
              </w:rPr>
              <w:instrText xml:space="preserve">RLINK "https://mentor.ieee.org/802.11/dcn/20/11-20-1255-03-00be-pdt-mac-mlo-discovery-discovery-procedures-including-probing-and-rnr.docx" </w:instrText>
            </w:r>
            <w:r>
              <w:rPr>
                <w:rStyle w:val="Hyperlink"/>
                <w:color w:val="auto"/>
                <w:sz w:val="20"/>
              </w:rPr>
              <w:fldChar w:fldCharType="separate"/>
            </w:r>
            <w:r w:rsidR="005012F5" w:rsidRPr="00D05A58">
              <w:rPr>
                <w:rStyle w:val="Hyperlink"/>
                <w:color w:val="auto"/>
                <w:sz w:val="20"/>
              </w:rPr>
              <w:t>20/1255r3</w:t>
            </w:r>
            <w:r>
              <w:rPr>
                <w:rStyle w:val="Hyperlink"/>
                <w:color w:val="auto"/>
                <w:sz w:val="20"/>
              </w:rPr>
              <w:fldChar w:fldCharType="end"/>
            </w:r>
            <w:r w:rsidR="005012F5" w:rsidRPr="00D05A58">
              <w:rPr>
                <w:sz w:val="20"/>
              </w:rPr>
              <w:t>, 08/31/2020</w:t>
            </w:r>
          </w:p>
          <w:p w14:paraId="13B7C9CB" w14:textId="38DF9CCF" w:rsidR="000F6FF8"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"https://mentor.ieee.org/802.11/dcn/20/11-20-1255-04-00be-pdt-mac-mlo-discovery-d</w:instrText>
            </w:r>
            <w:r>
              <w:rPr>
                <w:rStyle w:val="Hyperlink"/>
                <w:color w:val="auto"/>
                <w:sz w:val="20"/>
              </w:rPr>
              <w:instrText xml:space="preserve">iscovery-procedures-including-probing-and-rnr.docx" </w:instrText>
            </w:r>
            <w:r>
              <w:rPr>
                <w:rStyle w:val="Hyperlink"/>
                <w:color w:val="auto"/>
                <w:sz w:val="20"/>
              </w:rPr>
              <w:fldChar w:fldCharType="separate"/>
            </w:r>
            <w:r w:rsidR="000F6FF8" w:rsidRPr="00D05A58">
              <w:rPr>
                <w:rStyle w:val="Hyperlink"/>
                <w:color w:val="auto"/>
                <w:sz w:val="20"/>
              </w:rPr>
              <w:t>20/1255r4</w:t>
            </w:r>
            <w:r>
              <w:rPr>
                <w:rStyle w:val="Hyperlink"/>
                <w:color w:val="auto"/>
                <w:sz w:val="20"/>
              </w:rPr>
              <w:fldChar w:fldCharType="end"/>
            </w:r>
            <w:r w:rsidR="000F6FF8" w:rsidRPr="00D05A58">
              <w:rPr>
                <w:sz w:val="20"/>
              </w:rPr>
              <w:t>, 08/31/2020</w:t>
            </w:r>
          </w:p>
          <w:p w14:paraId="42E175BC" w14:textId="7CC28982" w:rsidR="001A0DC4" w:rsidRPr="00D05A58"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"https://mentor.ieee.org/802.11/dcn/20/11-20-1255-05-00be-pdt-mac-mlo-discovery-discovery-procedures-including-probing-and-rnr.docx" </w:instrText>
            </w:r>
            <w:r>
              <w:rPr>
                <w:rStyle w:val="Hyperlink"/>
                <w:color w:val="auto"/>
                <w:sz w:val="20"/>
              </w:rPr>
              <w:fldChar w:fldCharType="separate"/>
            </w:r>
            <w:r w:rsidR="001A0DC4" w:rsidRPr="00D05A58">
              <w:rPr>
                <w:rStyle w:val="Hyperlink"/>
                <w:color w:val="auto"/>
                <w:sz w:val="20"/>
              </w:rPr>
              <w:t>20/1255r5</w:t>
            </w:r>
            <w:r>
              <w:rPr>
                <w:rStyle w:val="Hyperlink"/>
                <w:color w:val="auto"/>
                <w:sz w:val="20"/>
              </w:rPr>
              <w:fldChar w:fldCharType="end"/>
            </w:r>
            <w:r w:rsidR="001A0DC4" w:rsidRPr="00D05A58">
              <w:rPr>
                <w:sz w:val="20"/>
              </w:rPr>
              <w:t>, 09/24/2020</w:t>
            </w:r>
          </w:p>
          <w:p w14:paraId="3BE46993" w14:textId="77777777" w:rsidR="00953AF8" w:rsidRDefault="00466087" w:rsidP="00953AF8">
            <w:pPr>
              <w:rPr>
                <w:ins w:id="640" w:author="Edward Au" w:date="2020-10-14T12:31:00Z"/>
                <w:sz w:val="20"/>
              </w:rPr>
            </w:pPr>
            <w:ins w:id="641" w:author="Edward Au" w:date="2020-10-14T12:31:00Z">
              <w:r>
                <w:rPr>
                  <w:sz w:val="20"/>
                </w:rPr>
                <w:t>TBD text:</w:t>
              </w:r>
            </w:ins>
          </w:p>
          <w:p w14:paraId="517B3BE9" w14:textId="1A8D296F" w:rsidR="00466087" w:rsidRDefault="00676107" w:rsidP="00953AF8">
            <w:pPr>
              <w:rPr>
                <w:ins w:id="642" w:author="Edward Au" w:date="2020-10-14T12:31:00Z"/>
                <w:sz w:val="20"/>
              </w:rPr>
            </w:pPr>
            <w:ins w:id="643" w:author="Edward Au" w:date="2020-10-14T12:31:00Z">
              <w:r>
                <w:rPr>
                  <w:sz w:val="20"/>
                </w:rPr>
                <w:fldChar w:fldCharType="begin"/>
              </w:r>
              <w:r>
                <w:rPr>
                  <w:sz w:val="20"/>
                </w:rPr>
                <w:instrText xml:space="preserve"> HYPERLINK "https://mentor.ieee.org/802.11/dcn/20/11-20-1651-00-00be-pdt-tbds-mac-mlo-discovery-discovery-procedures-including-probing-and-rnr.docx" </w:instrText>
              </w:r>
              <w:r>
                <w:rPr>
                  <w:sz w:val="20"/>
                </w:rPr>
                <w:fldChar w:fldCharType="separate"/>
              </w:r>
              <w:r w:rsidR="00466087" w:rsidRPr="00676107">
                <w:rPr>
                  <w:rStyle w:val="Hyperlink"/>
                  <w:sz w:val="20"/>
                </w:rPr>
                <w:t>20/1651r0</w:t>
              </w:r>
              <w:r>
                <w:rPr>
                  <w:sz w:val="20"/>
                </w:rPr>
                <w:fldChar w:fldCharType="end"/>
              </w:r>
              <w:r w:rsidR="00466087">
                <w:rPr>
                  <w:sz w:val="20"/>
                </w:rPr>
                <w:t>, 10/14/2020</w:t>
              </w:r>
            </w:ins>
          </w:p>
          <w:p w14:paraId="0AF91833" w14:textId="77777777" w:rsidR="00466087" w:rsidRPr="00D05A58" w:rsidRDefault="00466087" w:rsidP="00953AF8">
            <w:pPr>
              <w:rPr>
                <w:sz w:val="20"/>
              </w:rPr>
            </w:pPr>
          </w:p>
          <w:p w14:paraId="44B305DE" w14:textId="77777777" w:rsidR="00953AF8" w:rsidRDefault="00953AF8" w:rsidP="00953AF8">
            <w:pPr>
              <w:rPr>
                <w:ins w:id="644" w:author="Edward Au" w:date="2020-10-14T12:30:00Z"/>
                <w:sz w:val="20"/>
              </w:rPr>
            </w:pPr>
            <w:r w:rsidRPr="00D05A58">
              <w:rPr>
                <w:sz w:val="20"/>
              </w:rPr>
              <w:t>Presented:</w:t>
            </w:r>
          </w:p>
          <w:p w14:paraId="4B5829D4" w14:textId="104979E4" w:rsidR="00466087" w:rsidRPr="00D05A58" w:rsidRDefault="00466087" w:rsidP="00953AF8">
            <w:pPr>
              <w:rPr>
                <w:sz w:val="20"/>
              </w:rPr>
            </w:pPr>
            <w:ins w:id="645" w:author="Edward Au" w:date="2020-10-14T12:30:00Z">
              <w:r>
                <w:rPr>
                  <w:sz w:val="20"/>
                </w:rPr>
                <w:t>PDT text:</w:t>
              </w:r>
            </w:ins>
          </w:p>
          <w:p w14:paraId="22F4EAD8" w14:textId="651C87D0" w:rsidR="00953AF8" w:rsidRPr="00D05A58" w:rsidRDefault="00585FAA" w:rsidP="00953AF8">
            <w:pPr>
              <w:rPr>
                <w:sz w:val="20"/>
              </w:rPr>
            </w:pPr>
            <w:r>
              <w:rPr>
                <w:rStyle w:val="Hyperlink"/>
                <w:color w:val="auto"/>
                <w:sz w:val="20"/>
              </w:rPr>
              <w:fldChar w:fldCharType="begin"/>
            </w:r>
            <w:r>
              <w:rPr>
                <w:rStyle w:val="Hyperlink"/>
                <w:color w:val="auto"/>
                <w:sz w:val="20"/>
              </w:rPr>
              <w:instrText xml:space="preserve"> HYPERLINK "https://mentor.ieee.org/802.11/dcn/20/11-20-12</w:instrText>
            </w:r>
            <w:r>
              <w:rPr>
                <w:rStyle w:val="Hyperlink"/>
                <w:color w:val="auto"/>
                <w:sz w:val="20"/>
              </w:rPr>
              <w:instrText xml:space="preserve">55-00-00be-pdt-mac-mlo-discovery-discovery-procedures-including-probing-and-rnr.docx" </w:instrText>
            </w:r>
            <w:r>
              <w:rPr>
                <w:rStyle w:val="Hyperlink"/>
                <w:color w:val="auto"/>
                <w:sz w:val="20"/>
              </w:rPr>
              <w:fldChar w:fldCharType="separate"/>
            </w:r>
            <w:r w:rsidR="00674784" w:rsidRPr="00D05A58">
              <w:rPr>
                <w:rStyle w:val="Hyperlink"/>
                <w:color w:val="auto"/>
                <w:sz w:val="20"/>
              </w:rPr>
              <w:t>20/1255r0</w:t>
            </w:r>
            <w:r>
              <w:rPr>
                <w:rStyle w:val="Hyperlink"/>
                <w:color w:val="auto"/>
                <w:sz w:val="20"/>
              </w:rPr>
              <w:fldChar w:fldCharType="end"/>
            </w:r>
            <w:r w:rsidR="00674784" w:rsidRPr="00D05A58">
              <w:rPr>
                <w:sz w:val="20"/>
              </w:rPr>
              <w:t>, 08/26/2020</w:t>
            </w:r>
          </w:p>
          <w:p w14:paraId="23839921" w14:textId="77777777" w:rsidR="00646438" w:rsidRDefault="00585FAA" w:rsidP="00646438">
            <w:pPr>
              <w:rPr>
                <w:sz w:val="20"/>
              </w:rPr>
            </w:pPr>
            <w:r>
              <w:rPr>
                <w:rStyle w:val="Hyperlink"/>
                <w:color w:val="auto"/>
                <w:sz w:val="20"/>
              </w:rPr>
              <w:fldChar w:fldCharType="begin"/>
            </w:r>
            <w:r>
              <w:rPr>
                <w:rStyle w:val="Hyperlink"/>
                <w:color w:val="auto"/>
                <w:sz w:val="20"/>
              </w:rPr>
              <w:instrText xml:space="preserve"> HYPERLINK "https://mentor.ieee.org/802.11/dcn/20/11-20-1255-03-00be-pdt-mac-mlo-discovery-discovery-procedures-including-probing-and-rnr.docx" </w:instrText>
            </w:r>
            <w:r>
              <w:rPr>
                <w:rStyle w:val="Hyperlink"/>
                <w:color w:val="auto"/>
                <w:sz w:val="20"/>
              </w:rPr>
              <w:fldChar w:fldCharType="separate"/>
            </w:r>
            <w:r w:rsidR="00646438" w:rsidRPr="00D05A58">
              <w:rPr>
                <w:rStyle w:val="Hyperlink"/>
                <w:color w:val="auto"/>
                <w:sz w:val="20"/>
              </w:rPr>
              <w:t>20/1255r3</w:t>
            </w:r>
            <w:r>
              <w:rPr>
                <w:rStyle w:val="Hyperlink"/>
                <w:color w:val="auto"/>
                <w:sz w:val="20"/>
              </w:rPr>
              <w:fldChar w:fldCharType="end"/>
            </w:r>
            <w:r w:rsidR="00646438" w:rsidRPr="00D05A58">
              <w:rPr>
                <w:sz w:val="20"/>
              </w:rPr>
              <w:t>, 08/31/2020</w:t>
            </w:r>
          </w:p>
          <w:p w14:paraId="7EC40078" w14:textId="485F2C34" w:rsidR="00EC22B5" w:rsidRPr="00D05A58" w:rsidRDefault="00585FAA" w:rsidP="00646438">
            <w:pPr>
              <w:rPr>
                <w:sz w:val="20"/>
              </w:rPr>
            </w:pPr>
            <w:r>
              <w:rPr>
                <w:rStyle w:val="Hyperlink"/>
                <w:color w:val="auto"/>
                <w:sz w:val="20"/>
              </w:rPr>
              <w:fldChar w:fldCharType="begin"/>
            </w:r>
            <w:r>
              <w:rPr>
                <w:rStyle w:val="Hyperlink"/>
                <w:color w:val="auto"/>
                <w:sz w:val="20"/>
              </w:rPr>
              <w:instrText xml:space="preserve"> HYPERLINK "https://mentor.ieee.org/802.11/dcn/20/11-20-1255-05-00be-pdt-mac-mlo-discovery-discovery-procedures-including-probing-and-rnr.docx" </w:instrText>
            </w:r>
            <w:r>
              <w:rPr>
                <w:rStyle w:val="Hyperlink"/>
                <w:color w:val="auto"/>
                <w:sz w:val="20"/>
              </w:rPr>
              <w:fldChar w:fldCharType="separate"/>
            </w:r>
            <w:r w:rsidR="00EC22B5" w:rsidRPr="00D05A58">
              <w:rPr>
                <w:rStyle w:val="Hyperlink"/>
                <w:color w:val="auto"/>
                <w:sz w:val="20"/>
              </w:rPr>
              <w:t>20/1255r5</w:t>
            </w:r>
            <w:r>
              <w:rPr>
                <w:rStyle w:val="Hyperlink"/>
                <w:color w:val="auto"/>
                <w:sz w:val="20"/>
              </w:rPr>
              <w:fldChar w:fldCharType="end"/>
            </w:r>
            <w:r w:rsidR="00EC22B5" w:rsidRPr="00D05A58">
              <w:rPr>
                <w:sz w:val="20"/>
              </w:rPr>
              <w:t>, 09/24/2020</w:t>
            </w:r>
          </w:p>
          <w:p w14:paraId="35E47218" w14:textId="77777777" w:rsidR="00674784" w:rsidRDefault="00466087" w:rsidP="00953AF8">
            <w:pPr>
              <w:rPr>
                <w:ins w:id="646" w:author="Edward Au" w:date="2020-10-14T12:31:00Z"/>
                <w:sz w:val="20"/>
              </w:rPr>
            </w:pPr>
            <w:ins w:id="647" w:author="Edward Au" w:date="2020-10-14T12:31:00Z">
              <w:r>
                <w:rPr>
                  <w:sz w:val="20"/>
                </w:rPr>
                <w:t>TBD text:</w:t>
              </w:r>
            </w:ins>
          </w:p>
          <w:p w14:paraId="1122042B" w14:textId="77777777" w:rsidR="00466087" w:rsidRPr="00D05A58" w:rsidRDefault="00466087" w:rsidP="00953AF8">
            <w:pPr>
              <w:rPr>
                <w:sz w:val="20"/>
              </w:rPr>
            </w:pPr>
          </w:p>
          <w:p w14:paraId="28E2281A" w14:textId="77777777" w:rsidR="00953AF8" w:rsidRDefault="00953AF8" w:rsidP="00953AF8">
            <w:pPr>
              <w:rPr>
                <w:ins w:id="648" w:author="Edward Au" w:date="2020-10-14T12:30:00Z"/>
                <w:sz w:val="20"/>
              </w:rPr>
            </w:pPr>
            <w:r w:rsidRPr="00D05A58">
              <w:rPr>
                <w:sz w:val="20"/>
              </w:rPr>
              <w:t>Straw Polled:</w:t>
            </w:r>
          </w:p>
          <w:p w14:paraId="6DD5EB6E" w14:textId="42B5BF5D" w:rsidR="00466087" w:rsidRPr="00D05A58" w:rsidRDefault="00466087" w:rsidP="00953AF8">
            <w:pPr>
              <w:rPr>
                <w:sz w:val="20"/>
              </w:rPr>
            </w:pPr>
            <w:ins w:id="649" w:author="Edward Au" w:date="2020-10-14T12:30:00Z">
              <w:r>
                <w:rPr>
                  <w:sz w:val="20"/>
                </w:rPr>
                <w:t>PDT text:</w:t>
              </w:r>
            </w:ins>
          </w:p>
          <w:p w14:paraId="30EA384C" w14:textId="77777777" w:rsidR="00646438" w:rsidRPr="00D05A58" w:rsidRDefault="00585FAA" w:rsidP="00646438">
            <w:pPr>
              <w:rPr>
                <w:sz w:val="20"/>
              </w:rPr>
            </w:pPr>
            <w:r>
              <w:rPr>
                <w:rStyle w:val="Hyperlink"/>
                <w:color w:val="auto"/>
                <w:sz w:val="20"/>
              </w:rPr>
              <w:fldChar w:fldCharType="begin"/>
            </w:r>
            <w:r>
              <w:rPr>
                <w:rStyle w:val="Hyperlink"/>
                <w:color w:val="auto"/>
                <w:sz w:val="20"/>
              </w:rPr>
              <w:instrText xml:space="preserve"> HYPERLINK "https://mentor.ieee.org/802.11/dcn/20/11-20-1255-04-00be-pdt-mac-mlo-discovery-discovery-procedures-including-probing-and-rnr.docx" </w:instrText>
            </w:r>
            <w:r>
              <w:rPr>
                <w:rStyle w:val="Hyperlink"/>
                <w:color w:val="auto"/>
                <w:sz w:val="20"/>
              </w:rPr>
              <w:fldChar w:fldCharType="separate"/>
            </w:r>
            <w:r w:rsidR="00646438" w:rsidRPr="00D05A58">
              <w:rPr>
                <w:rStyle w:val="Hyperlink"/>
                <w:color w:val="auto"/>
                <w:sz w:val="20"/>
              </w:rPr>
              <w:t>20/1255r4</w:t>
            </w:r>
            <w:r>
              <w:rPr>
                <w:rStyle w:val="Hyperlink"/>
                <w:color w:val="auto"/>
                <w:sz w:val="20"/>
              </w:rPr>
              <w:fldChar w:fldCharType="end"/>
            </w:r>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585FAA" w:rsidP="002B29D7">
            <w:pPr>
              <w:rPr>
                <w:sz w:val="20"/>
              </w:rPr>
            </w:pPr>
            <w:r>
              <w:rPr>
                <w:rStyle w:val="Hyperlink"/>
                <w:color w:val="auto"/>
                <w:sz w:val="20"/>
              </w:rPr>
              <w:fldChar w:fldCharType="begin"/>
            </w:r>
            <w:r>
              <w:rPr>
                <w:rStyle w:val="Hyperlink"/>
                <w:color w:val="auto"/>
                <w:sz w:val="20"/>
              </w:rPr>
              <w:instrText xml:space="preserve"> HYPERLINK "https://mentor.ieee.org/802.1</w:instrText>
            </w:r>
            <w:r>
              <w:rPr>
                <w:rStyle w:val="Hyperlink"/>
                <w:color w:val="auto"/>
                <w:sz w:val="20"/>
              </w:rPr>
              <w:instrText xml:space="preserve">1/dcn/20/11-20-1255-05-00be-pdt-mac-mlo-discovery-discovery-procedures-including-probing-and-rnr.docx" </w:instrText>
            </w:r>
            <w:r>
              <w:rPr>
                <w:rStyle w:val="Hyperlink"/>
                <w:color w:val="auto"/>
                <w:sz w:val="20"/>
              </w:rPr>
              <w:fldChar w:fldCharType="separate"/>
            </w:r>
            <w:r w:rsidR="002B29D7" w:rsidRPr="00D05A58">
              <w:rPr>
                <w:rStyle w:val="Hyperlink"/>
                <w:color w:val="auto"/>
                <w:sz w:val="20"/>
              </w:rPr>
              <w:t>20/1255r5</w:t>
            </w:r>
            <w:r>
              <w:rPr>
                <w:rStyle w:val="Hyperlink"/>
                <w:color w:val="auto"/>
                <w:sz w:val="20"/>
              </w:rPr>
              <w:fldChar w:fldCharType="end"/>
            </w:r>
            <w:r w:rsidR="002B29D7" w:rsidRPr="00D05A58">
              <w:rPr>
                <w:sz w:val="20"/>
              </w:rPr>
              <w:t>, 09/24/2020</w:t>
            </w:r>
          </w:p>
          <w:p w14:paraId="55AD7FEF" w14:textId="77777777" w:rsidR="00953AF8" w:rsidRDefault="002B29D7" w:rsidP="00112124">
            <w:pPr>
              <w:rPr>
                <w:ins w:id="650" w:author="Edward Au" w:date="2020-10-14T12:31:00Z"/>
                <w:sz w:val="20"/>
              </w:rPr>
            </w:pPr>
            <w:r w:rsidRPr="00D05A58">
              <w:rPr>
                <w:sz w:val="20"/>
                <w:highlight w:val="green"/>
              </w:rPr>
              <w:t>(SP result:  Approved with unanimous consent)</w:t>
            </w:r>
          </w:p>
          <w:p w14:paraId="7C11D394" w14:textId="77777777" w:rsidR="00466087" w:rsidRDefault="00466087" w:rsidP="00112124">
            <w:pPr>
              <w:rPr>
                <w:ins w:id="651" w:author="Edward Au" w:date="2020-10-14T12:31:00Z"/>
                <w:sz w:val="20"/>
              </w:rPr>
            </w:pPr>
            <w:ins w:id="652" w:author="Edward Au" w:date="2020-10-14T12:31:00Z">
              <w:r>
                <w:rPr>
                  <w:sz w:val="20"/>
                </w:rPr>
                <w:t>TBD text:</w:t>
              </w:r>
            </w:ins>
          </w:p>
          <w:p w14:paraId="5FDF646B" w14:textId="2E5DAF8F" w:rsidR="00466087" w:rsidRPr="00D05A58" w:rsidRDefault="00466087" w:rsidP="00112124">
            <w:pPr>
              <w:rPr>
                <w:sz w:val="20"/>
              </w:rPr>
            </w:pPr>
          </w:p>
        </w:tc>
        <w:tc>
          <w:tcPr>
            <w:tcW w:w="2212" w:type="dxa"/>
            <w:tcPrChange w:id="653" w:author="Edward Au" w:date="2020-10-15T09:53:00Z">
              <w:tcPr>
                <w:tcW w:w="2212" w:type="dxa"/>
              </w:tcPr>
            </w:tcPrChange>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lastRenderedPageBreak/>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AD6B4E">
        <w:trPr>
          <w:trHeight w:val="257"/>
          <w:trPrChange w:id="654" w:author="Edward Au" w:date="2020-10-15T09:53:00Z">
            <w:trPr>
              <w:trHeight w:val="257"/>
            </w:trPr>
          </w:trPrChange>
        </w:trPr>
        <w:tc>
          <w:tcPr>
            <w:tcW w:w="1274" w:type="dxa"/>
            <w:tcPrChange w:id="655" w:author="Edward Au" w:date="2020-10-15T09:53:00Z">
              <w:tcPr>
                <w:tcW w:w="1274" w:type="dxa"/>
                <w:gridSpan w:val="2"/>
              </w:tcPr>
            </w:tcPrChange>
          </w:tcPr>
          <w:p w14:paraId="5A53A2BA" w14:textId="52EEDA36" w:rsidR="00E7555D" w:rsidRPr="00FE5AC0" w:rsidRDefault="00E7555D" w:rsidP="00112124">
            <w:pPr>
              <w:rPr>
                <w:color w:val="00B050"/>
                <w:sz w:val="20"/>
              </w:rPr>
            </w:pPr>
            <w:r w:rsidRPr="00FE5AC0">
              <w:rPr>
                <w:color w:val="00B050"/>
                <w:sz w:val="20"/>
              </w:rPr>
              <w:lastRenderedPageBreak/>
              <w:t>MAC</w:t>
            </w:r>
          </w:p>
        </w:tc>
        <w:tc>
          <w:tcPr>
            <w:tcW w:w="1968" w:type="dxa"/>
            <w:tcPrChange w:id="656" w:author="Edward Au" w:date="2020-10-15T09:53:00Z">
              <w:tcPr>
                <w:tcW w:w="1968" w:type="dxa"/>
                <w:gridSpan w:val="2"/>
              </w:tcPr>
            </w:tcPrChange>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Change w:id="657" w:author="Edward Au" w:date="2020-10-15T09:53:00Z">
              <w:tcPr>
                <w:tcW w:w="1562" w:type="dxa"/>
                <w:shd w:val="clear" w:color="auto" w:fill="auto"/>
              </w:tcPr>
            </w:tcPrChange>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Change w:id="658" w:author="Edward Au" w:date="2020-10-15T09:53:00Z">
              <w:tcPr>
                <w:tcW w:w="2706" w:type="dxa"/>
              </w:tcPr>
            </w:tcPrChange>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Change w:id="659" w:author="Edward Au" w:date="2020-10-15T09:53:00Z">
              <w:tcPr>
                <w:tcW w:w="1594" w:type="dxa"/>
                <w:gridSpan w:val="2"/>
              </w:tcPr>
            </w:tcPrChange>
          </w:tcPr>
          <w:p w14:paraId="620689E7" w14:textId="0875FBAC" w:rsidR="00E7555D" w:rsidRPr="00E74230" w:rsidRDefault="00E7555D" w:rsidP="00112124">
            <w:pPr>
              <w:rPr>
                <w:color w:val="00B050"/>
                <w:sz w:val="20"/>
              </w:rPr>
            </w:pPr>
            <w:r w:rsidRPr="00E74230">
              <w:rPr>
                <w:color w:val="00B050"/>
                <w:sz w:val="20"/>
              </w:rPr>
              <w:t>R1</w:t>
            </w:r>
          </w:p>
        </w:tc>
        <w:tc>
          <w:tcPr>
            <w:tcW w:w="2344" w:type="dxa"/>
            <w:tcPrChange w:id="660" w:author="Edward Au" w:date="2020-10-15T09:53:00Z">
              <w:tcPr>
                <w:tcW w:w="2344" w:type="dxa"/>
              </w:tcPr>
            </w:tcPrChange>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r w:rsidR="00585FAA">
              <w:rPr>
                <w:rStyle w:val="Hyperlink"/>
                <w:color w:val="auto"/>
                <w:sz w:val="20"/>
              </w:rPr>
              <w:fldChar w:fldCharType="begin"/>
            </w:r>
            <w:r w:rsidR="00585FAA">
              <w:rPr>
                <w:rStyle w:val="Hyperlink"/>
                <w:color w:val="auto"/>
                <w:sz w:val="20"/>
              </w:rPr>
              <w:instrText xml:space="preserve"> HYPERLINK "https://mentor.ieee.org/802.11/dcn/20/11-20-1274-00-00be-mac-pdt-mlo-ml-ie-structure.docx" </w:instrText>
            </w:r>
            <w:r w:rsidR="00585FAA">
              <w:rPr>
                <w:rStyle w:val="Hyperlink"/>
                <w:color w:val="auto"/>
                <w:sz w:val="20"/>
              </w:rPr>
              <w:fldChar w:fldCharType="separate"/>
            </w:r>
            <w:r w:rsidR="00B40CF3" w:rsidRPr="00137D45">
              <w:rPr>
                <w:rStyle w:val="Hyperlink"/>
                <w:color w:val="auto"/>
                <w:sz w:val="20"/>
              </w:rPr>
              <w:t>20/1274r0</w:t>
            </w:r>
            <w:r w:rsidR="00585FAA">
              <w:rPr>
                <w:rStyle w:val="Hyperlink"/>
                <w:color w:val="auto"/>
                <w:sz w:val="20"/>
              </w:rPr>
              <w:fldChar w:fldCharType="end"/>
            </w:r>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"https://mentor.ieee.org/802.11/dcn/20/11-20-1274-01-00be-mac-pdt-mlo-ml-ie-structure.docx" </w:instrText>
            </w:r>
            <w:r>
              <w:rPr>
                <w:rStyle w:val="Hyperlink"/>
                <w:color w:val="auto"/>
                <w:sz w:val="20"/>
              </w:rPr>
              <w:fldChar w:fldCharType="separate"/>
            </w:r>
            <w:r w:rsidR="00CC0222" w:rsidRPr="00137D45">
              <w:rPr>
                <w:rStyle w:val="Hyperlink"/>
                <w:color w:val="auto"/>
                <w:sz w:val="20"/>
              </w:rPr>
              <w:t>20/1274r1</w:t>
            </w:r>
            <w:r>
              <w:rPr>
                <w:rStyle w:val="Hyperlink"/>
                <w:color w:val="auto"/>
                <w:sz w:val="20"/>
              </w:rPr>
              <w:fldChar w:fldCharType="end"/>
            </w:r>
            <w:r w:rsidR="00CC0222" w:rsidRPr="00137D45">
              <w:rPr>
                <w:sz w:val="20"/>
              </w:rPr>
              <w:t>, 09/13/2020</w:t>
            </w:r>
          </w:p>
          <w:p w14:paraId="748361B3" w14:textId="3F65DE28" w:rsidR="000D1AE6"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"https://mentor.ieee.org/802.11/dcn/20/11-20-1274-02-00be-mac-pdt-mlo-ml-ie-structure.docx" </w:instrText>
            </w:r>
            <w:r>
              <w:rPr>
                <w:rStyle w:val="Hyperlink"/>
                <w:color w:val="auto"/>
                <w:sz w:val="20"/>
              </w:rPr>
              <w:fldChar w:fldCharType="separate"/>
            </w:r>
            <w:r w:rsidR="00540D8B" w:rsidRPr="00137D45">
              <w:rPr>
                <w:rStyle w:val="Hyperlink"/>
                <w:color w:val="auto"/>
                <w:sz w:val="20"/>
              </w:rPr>
              <w:t>20/1274r2</w:t>
            </w:r>
            <w:r>
              <w:rPr>
                <w:rStyle w:val="Hyperlink"/>
                <w:color w:val="auto"/>
                <w:sz w:val="20"/>
              </w:rPr>
              <w:fldChar w:fldCharType="end"/>
            </w:r>
            <w:r w:rsidR="000D1AE6" w:rsidRPr="00137D45">
              <w:rPr>
                <w:sz w:val="20"/>
              </w:rPr>
              <w:t>, 09/14/2020</w:t>
            </w:r>
          </w:p>
          <w:p w14:paraId="60970C54" w14:textId="44459AA1" w:rsidR="00AF5C18"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"https://mentor.ieee.org/802.11/dcn/20/11-20-1274-03-00be-mac-pdt-mlo-ml-ie-structure.docx" </w:instrText>
            </w:r>
            <w:r>
              <w:rPr>
                <w:rStyle w:val="Hyperlink"/>
                <w:color w:val="auto"/>
                <w:sz w:val="20"/>
              </w:rPr>
              <w:fldChar w:fldCharType="separate"/>
            </w:r>
            <w:r w:rsidR="00AF5C18" w:rsidRPr="00137D45">
              <w:rPr>
                <w:rStyle w:val="Hyperlink"/>
                <w:color w:val="auto"/>
                <w:sz w:val="20"/>
              </w:rPr>
              <w:t>20/1274r3</w:t>
            </w:r>
            <w:r>
              <w:rPr>
                <w:rStyle w:val="Hyperlink"/>
                <w:color w:val="auto"/>
                <w:sz w:val="20"/>
              </w:rPr>
              <w:fldChar w:fldCharType="end"/>
            </w:r>
            <w:r w:rsidR="00AF5C18" w:rsidRPr="00137D45">
              <w:rPr>
                <w:sz w:val="20"/>
              </w:rPr>
              <w:t>, 09/15/2020</w:t>
            </w:r>
          </w:p>
          <w:p w14:paraId="2FE50891" w14:textId="75BCCB11" w:rsidR="003D5101"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"https://mentor.ieee.org/802.11/dcn/20/11-20-1274-04-00be-mac-pdt-mlo-ml-ie-structure.docx" </w:instrText>
            </w:r>
            <w:r>
              <w:rPr>
                <w:rStyle w:val="Hyperlink"/>
                <w:color w:val="auto"/>
                <w:sz w:val="20"/>
              </w:rPr>
              <w:fldChar w:fldCharType="separate"/>
            </w:r>
            <w:r w:rsidR="003D5101" w:rsidRPr="00137D45">
              <w:rPr>
                <w:rStyle w:val="Hyperlink"/>
                <w:color w:val="auto"/>
                <w:sz w:val="20"/>
              </w:rPr>
              <w:t>20/1274r4</w:t>
            </w:r>
            <w:r>
              <w:rPr>
                <w:rStyle w:val="Hyperlink"/>
                <w:color w:val="auto"/>
                <w:sz w:val="20"/>
              </w:rPr>
              <w:fldChar w:fldCharType="end"/>
            </w:r>
            <w:r w:rsidR="003D5101" w:rsidRPr="00137D45">
              <w:rPr>
                <w:sz w:val="20"/>
              </w:rPr>
              <w:t>, 09/16/2020</w:t>
            </w:r>
          </w:p>
          <w:p w14:paraId="50233373" w14:textId="0C44EA05" w:rsidR="007821B6"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"https://mentor.ieee.org/802.11/dcn/20/11-20-1274-05-00be-mac-pdt-mlo-ml-ie-structure.docx" </w:instrText>
            </w:r>
            <w:r>
              <w:rPr>
                <w:rStyle w:val="Hyperlink"/>
                <w:color w:val="auto"/>
                <w:sz w:val="20"/>
              </w:rPr>
              <w:fldChar w:fldCharType="separate"/>
            </w:r>
            <w:r w:rsidR="007821B6" w:rsidRPr="00137D45">
              <w:rPr>
                <w:rStyle w:val="Hyperlink"/>
                <w:color w:val="auto"/>
                <w:sz w:val="20"/>
              </w:rPr>
              <w:t>20/1274r5</w:t>
            </w:r>
            <w:r>
              <w:rPr>
                <w:rStyle w:val="Hyperlink"/>
                <w:color w:val="auto"/>
                <w:sz w:val="20"/>
              </w:rPr>
              <w:fldChar w:fldCharType="end"/>
            </w:r>
            <w:r w:rsidR="007821B6" w:rsidRPr="00137D45">
              <w:rPr>
                <w:sz w:val="20"/>
              </w:rPr>
              <w:t>, 09/21/2020</w:t>
            </w:r>
          </w:p>
          <w:p w14:paraId="5A7F14DA" w14:textId="7FEB9539" w:rsidR="00F538FE"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"https://mentor.ieee.org/802.11/dcn/20/11-20-1274-06-00be-mac-pdt-mlo-ml-ie-structure.docx" </w:instrText>
            </w:r>
            <w:r>
              <w:rPr>
                <w:rStyle w:val="Hyperlink"/>
                <w:color w:val="auto"/>
                <w:sz w:val="20"/>
              </w:rPr>
              <w:fldChar w:fldCharType="separate"/>
            </w:r>
            <w:r w:rsidR="00F538FE" w:rsidRPr="00137D45">
              <w:rPr>
                <w:rStyle w:val="Hyperlink"/>
                <w:color w:val="auto"/>
                <w:sz w:val="20"/>
              </w:rPr>
              <w:t>20/1274r6</w:t>
            </w:r>
            <w:r>
              <w:rPr>
                <w:rStyle w:val="Hyperlink"/>
                <w:color w:val="auto"/>
                <w:sz w:val="20"/>
              </w:rPr>
              <w:fldChar w:fldCharType="end"/>
            </w:r>
            <w:r w:rsidR="00F538FE" w:rsidRPr="00137D45">
              <w:rPr>
                <w:sz w:val="20"/>
              </w:rPr>
              <w:t>, 09/24/2020</w:t>
            </w:r>
          </w:p>
          <w:p w14:paraId="71799BDD" w14:textId="291DF89D" w:rsidR="007821B6"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"https://mentor.ieee.org/802.11/dcn/20/11-20-1274-07-00be-mac-pdt-mlo-ml-ie-structure.docx" </w:instrText>
            </w:r>
            <w:r>
              <w:rPr>
                <w:rStyle w:val="Hyperlink"/>
                <w:color w:val="auto"/>
                <w:sz w:val="20"/>
              </w:rPr>
              <w:fldChar w:fldCharType="separate"/>
            </w:r>
            <w:r w:rsidR="00A11BAC" w:rsidRPr="00137D45">
              <w:rPr>
                <w:rStyle w:val="Hyperlink"/>
                <w:color w:val="auto"/>
                <w:sz w:val="20"/>
              </w:rPr>
              <w:t>20/1274r7</w:t>
            </w:r>
            <w:r>
              <w:rPr>
                <w:rStyle w:val="Hyperlink"/>
                <w:color w:val="auto"/>
                <w:sz w:val="20"/>
              </w:rPr>
              <w:fldChar w:fldCharType="end"/>
            </w:r>
            <w:r w:rsidR="00A11BAC" w:rsidRPr="00137D45">
              <w:rPr>
                <w:sz w:val="20"/>
              </w:rPr>
              <w:t>, 09/24/2020</w:t>
            </w:r>
          </w:p>
          <w:p w14:paraId="23E3BB27" w14:textId="140B3FD1" w:rsidR="00FC19EF"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"https://mentor.ieee.org/802.11/dcn/20/11-20-1274-08-00be-mac-pdt-mlo-ml-ie-structure.docx" </w:instrText>
            </w:r>
            <w:r>
              <w:rPr>
                <w:rStyle w:val="Hyperlink"/>
                <w:color w:val="auto"/>
                <w:sz w:val="20"/>
              </w:rPr>
              <w:fldChar w:fldCharType="separate"/>
            </w:r>
            <w:r w:rsidR="00FC19EF" w:rsidRPr="00137D45">
              <w:rPr>
                <w:rStyle w:val="Hyperlink"/>
                <w:color w:val="auto"/>
                <w:sz w:val="20"/>
              </w:rPr>
              <w:t>20/1274r8</w:t>
            </w:r>
            <w:r>
              <w:rPr>
                <w:rStyle w:val="Hyperlink"/>
                <w:color w:val="auto"/>
                <w:sz w:val="20"/>
              </w:rPr>
              <w:fldChar w:fldCharType="end"/>
            </w:r>
            <w:r w:rsidR="00FC19EF" w:rsidRPr="00137D45">
              <w:rPr>
                <w:sz w:val="20"/>
              </w:rPr>
              <w:t>, 09/28/2020</w:t>
            </w:r>
          </w:p>
          <w:p w14:paraId="6A771F7A" w14:textId="6D2F26EB" w:rsidR="00FC19EF"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"https://mentor.ieee.org/802.11/dcn/20/11-20-1274-09-00be-mac-pdt-mlo-ml-ie-structure.docx" </w:instrText>
            </w:r>
            <w:r>
              <w:rPr>
                <w:rStyle w:val="Hyperlink"/>
                <w:color w:val="auto"/>
                <w:sz w:val="20"/>
              </w:rPr>
              <w:fldChar w:fldCharType="separate"/>
            </w:r>
            <w:r w:rsidR="002A0FDF" w:rsidRPr="00137D45">
              <w:rPr>
                <w:rStyle w:val="Hyperlink"/>
                <w:color w:val="auto"/>
                <w:sz w:val="20"/>
              </w:rPr>
              <w:t>20/1274r9</w:t>
            </w:r>
            <w:r>
              <w:rPr>
                <w:rStyle w:val="Hyperlink"/>
                <w:color w:val="auto"/>
                <w:sz w:val="20"/>
              </w:rPr>
              <w:fldChar w:fldCharType="end"/>
            </w:r>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585FAA" w:rsidP="00652040">
            <w:pPr>
              <w:rPr>
                <w:sz w:val="20"/>
              </w:rPr>
            </w:pPr>
            <w:r>
              <w:rPr>
                <w:rStyle w:val="Hyperlink"/>
                <w:color w:val="auto"/>
                <w:sz w:val="20"/>
              </w:rPr>
              <w:fldChar w:fldCharType="begin"/>
            </w:r>
            <w:r>
              <w:rPr>
                <w:rStyle w:val="Hyperlink"/>
                <w:color w:val="auto"/>
                <w:sz w:val="20"/>
              </w:rPr>
              <w:instrText xml:space="preserve"> HYPERLINK "https://mentor.ieee.org/802.11/dcn/20/11-20-1288-00-00be-visio-file-for-figure-33-xx-figure-33-xxx-illu</w:instrText>
            </w:r>
            <w:r>
              <w:rPr>
                <w:rStyle w:val="Hyperlink"/>
                <w:color w:val="auto"/>
                <w:sz w:val="20"/>
              </w:rPr>
              <w:instrText xml:space="preserve">stration-of-multi-link-element-carrying-per-sta-profile-subelements.vsd" </w:instrText>
            </w:r>
            <w:r>
              <w:rPr>
                <w:rStyle w:val="Hyperlink"/>
                <w:color w:val="auto"/>
                <w:sz w:val="20"/>
              </w:rPr>
              <w:fldChar w:fldCharType="separate"/>
            </w:r>
            <w:r w:rsidR="00B40CF3" w:rsidRPr="00137D45">
              <w:rPr>
                <w:rStyle w:val="Hyperlink"/>
                <w:color w:val="auto"/>
                <w:sz w:val="20"/>
              </w:rPr>
              <w:t>20/1288r0</w:t>
            </w:r>
            <w:r>
              <w:rPr>
                <w:rStyle w:val="Hyperlink"/>
                <w:color w:val="auto"/>
                <w:sz w:val="20"/>
              </w:rPr>
              <w:fldChar w:fldCharType="end"/>
            </w:r>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585FAA" w:rsidP="00652040">
            <w:pPr>
              <w:rPr>
                <w:sz w:val="20"/>
              </w:rPr>
            </w:pPr>
            <w:r>
              <w:rPr>
                <w:rStyle w:val="Hyperlink"/>
                <w:color w:val="auto"/>
                <w:sz w:val="20"/>
              </w:rPr>
              <w:fldChar w:fldCharType="begin"/>
            </w:r>
            <w:r>
              <w:rPr>
                <w:rStyle w:val="Hyperlink"/>
                <w:color w:val="auto"/>
                <w:sz w:val="20"/>
              </w:rPr>
              <w:instrText xml:space="preserve"> HYPERLINK "https://mentor.ieee.org/802.11/dcn/20/11-20-1288-01-00be-visio-file-for-figure-33-xx-figure-33-xxx-illustration-of-multi-link-element-carrying-per</w:instrText>
            </w:r>
            <w:r>
              <w:rPr>
                <w:rStyle w:val="Hyperlink"/>
                <w:color w:val="auto"/>
                <w:sz w:val="20"/>
              </w:rPr>
              <w:instrText xml:space="preserve">-sta-profile-subelements.vsd" </w:instrText>
            </w:r>
            <w:r>
              <w:rPr>
                <w:rStyle w:val="Hyperlink"/>
                <w:color w:val="auto"/>
                <w:sz w:val="20"/>
              </w:rPr>
              <w:fldChar w:fldCharType="separate"/>
            </w:r>
            <w:r w:rsidR="005C45A2" w:rsidRPr="00137D45">
              <w:rPr>
                <w:rStyle w:val="Hyperlink"/>
                <w:color w:val="auto"/>
                <w:sz w:val="20"/>
              </w:rPr>
              <w:t>20/1288r1</w:t>
            </w:r>
            <w:r>
              <w:rPr>
                <w:rStyle w:val="Hyperlink"/>
                <w:color w:val="auto"/>
                <w:sz w:val="20"/>
              </w:rPr>
              <w:fldChar w:fldCharType="end"/>
            </w:r>
            <w:r w:rsidR="005C45A2" w:rsidRPr="00137D45">
              <w:rPr>
                <w:sz w:val="20"/>
              </w:rPr>
              <w:t>, 09/14/2020</w:t>
            </w:r>
          </w:p>
          <w:p w14:paraId="386C87F1" w14:textId="010438D4" w:rsidR="00FA3B4C" w:rsidRPr="00137D45" w:rsidRDefault="00585FAA" w:rsidP="00652040">
            <w:pPr>
              <w:rPr>
                <w:sz w:val="20"/>
              </w:rPr>
            </w:pPr>
            <w:r>
              <w:rPr>
                <w:rStyle w:val="Hyperlink"/>
                <w:color w:val="auto"/>
                <w:sz w:val="20"/>
              </w:rPr>
              <w:fldChar w:fldCharType="begin"/>
            </w:r>
            <w:r>
              <w:rPr>
                <w:rStyle w:val="Hyperlink"/>
                <w:color w:val="auto"/>
                <w:sz w:val="20"/>
              </w:rPr>
              <w:instrText xml:space="preserve"> HYPERLINK "https://mentor.ieee.org/802.11/dcn/20/11-20-1288-02-00be-visio-file-for-figure-33-xx-figure-33-xxx-illustration-of-multi-link-element-carrying-per-sta-profile-subelements.vsd" </w:instrText>
            </w:r>
            <w:r>
              <w:rPr>
                <w:rStyle w:val="Hyperlink"/>
                <w:color w:val="auto"/>
                <w:sz w:val="20"/>
              </w:rPr>
              <w:fldChar w:fldCharType="separate"/>
            </w:r>
            <w:r w:rsidR="00FA3B4C" w:rsidRPr="00137D45">
              <w:rPr>
                <w:rStyle w:val="Hyperlink"/>
                <w:color w:val="auto"/>
                <w:sz w:val="20"/>
              </w:rPr>
              <w:t>20/1288r2</w:t>
            </w:r>
            <w:r>
              <w:rPr>
                <w:rStyle w:val="Hyperlink"/>
                <w:color w:val="auto"/>
                <w:sz w:val="20"/>
              </w:rPr>
              <w:fldChar w:fldCharType="end"/>
            </w:r>
            <w:r w:rsidR="00FA3B4C" w:rsidRPr="00137D45">
              <w:rPr>
                <w:sz w:val="20"/>
              </w:rPr>
              <w:t>, 09/21/2020</w:t>
            </w:r>
          </w:p>
          <w:p w14:paraId="1ADEC765" w14:textId="44F4E401" w:rsidR="00784927" w:rsidRDefault="00585FAA" w:rsidP="00652040">
            <w:pPr>
              <w:rPr>
                <w:sz w:val="20"/>
              </w:rPr>
            </w:pPr>
            <w:r>
              <w:rPr>
                <w:rStyle w:val="Hyperlink"/>
                <w:color w:val="auto"/>
                <w:sz w:val="20"/>
              </w:rPr>
              <w:fldChar w:fldCharType="begin"/>
            </w:r>
            <w:r>
              <w:rPr>
                <w:rStyle w:val="Hyperlink"/>
                <w:color w:val="auto"/>
                <w:sz w:val="20"/>
              </w:rPr>
              <w:instrText xml:space="preserve"> HYPERLINK "https://mentor.ieee.org/802.11/dcn/20/11-20-1288-03-00be-visio-file-for-figure-33-xx-figure-33-xxx-illustration-of-multi-link-element-carrying-per-sta-profile-subelements.vsd" </w:instrText>
            </w:r>
            <w:r>
              <w:rPr>
                <w:rStyle w:val="Hyperlink"/>
                <w:color w:val="auto"/>
                <w:sz w:val="20"/>
              </w:rPr>
              <w:fldChar w:fldCharType="separate"/>
            </w:r>
            <w:r w:rsidR="00704360" w:rsidRPr="00137D45">
              <w:rPr>
                <w:rStyle w:val="Hyperlink"/>
                <w:color w:val="auto"/>
                <w:sz w:val="20"/>
              </w:rPr>
              <w:t>20/1288r3</w:t>
            </w:r>
            <w:r>
              <w:rPr>
                <w:rStyle w:val="Hyperlink"/>
                <w:color w:val="auto"/>
                <w:sz w:val="20"/>
              </w:rPr>
              <w:fldChar w:fldCharType="end"/>
            </w:r>
            <w:r w:rsidR="00704360" w:rsidRPr="00137D45">
              <w:rPr>
                <w:sz w:val="20"/>
              </w:rPr>
              <w:t>, 09/28/2020</w:t>
            </w:r>
          </w:p>
          <w:p w14:paraId="13662EA1" w14:textId="40343E86" w:rsidR="00784927" w:rsidRDefault="00EA04BA" w:rsidP="00652040">
            <w:pPr>
              <w:rPr>
                <w:sz w:val="20"/>
              </w:rPr>
            </w:pPr>
            <w:r>
              <w:rPr>
                <w:sz w:val="20"/>
              </w:rPr>
              <w:lastRenderedPageBreak/>
              <w:t>TBD</w:t>
            </w:r>
            <w:r w:rsidR="00784927">
              <w:rPr>
                <w:sz w:val="20"/>
              </w:rPr>
              <w:t xml:space="preserve"> text:</w:t>
            </w:r>
          </w:p>
          <w:p w14:paraId="00D67AC5" w14:textId="7521993E" w:rsidR="00784927" w:rsidRPr="00B92D29" w:rsidRDefault="00585FAA" w:rsidP="00652040">
            <w:pPr>
              <w:rPr>
                <w:sz w:val="20"/>
              </w:rPr>
            </w:pPr>
            <w:r>
              <w:rPr>
                <w:rStyle w:val="Hyperlink"/>
                <w:color w:val="auto"/>
                <w:sz w:val="20"/>
              </w:rPr>
              <w:fldChar w:fldCharType="begin"/>
            </w:r>
            <w:r>
              <w:rPr>
                <w:rStyle w:val="Hyperlink"/>
                <w:color w:val="auto"/>
                <w:sz w:val="20"/>
              </w:rPr>
              <w:instrText xml:space="preserve"> HYPERLINK "https://</w:instrText>
            </w:r>
            <w:r>
              <w:rPr>
                <w:rStyle w:val="Hyperlink"/>
                <w:color w:val="auto"/>
                <w:sz w:val="20"/>
              </w:rPr>
              <w:instrText xml:space="preserve">mentor.ieee.org/802.11/dcn/20/11-20-1582-00-00be-ml-ie-complete-profile-indication.docx" </w:instrText>
            </w:r>
            <w:r>
              <w:rPr>
                <w:rStyle w:val="Hyperlink"/>
                <w:color w:val="auto"/>
                <w:sz w:val="20"/>
              </w:rPr>
              <w:fldChar w:fldCharType="separate"/>
            </w:r>
            <w:r w:rsidR="00784927" w:rsidRPr="00B92D29">
              <w:rPr>
                <w:rStyle w:val="Hyperlink"/>
                <w:color w:val="auto"/>
                <w:sz w:val="20"/>
              </w:rPr>
              <w:t>20/1582r0</w:t>
            </w:r>
            <w:r>
              <w:rPr>
                <w:rStyle w:val="Hyperlink"/>
                <w:color w:val="auto"/>
                <w:sz w:val="20"/>
              </w:rPr>
              <w:fldChar w:fldCharType="end"/>
            </w:r>
            <w:r w:rsidR="00110D87" w:rsidRPr="00B92D29">
              <w:rPr>
                <w:sz w:val="20"/>
              </w:rPr>
              <w:t>, 10/08/2020</w:t>
            </w:r>
          </w:p>
          <w:p w14:paraId="1D024794" w14:textId="7F4284A8" w:rsidR="00110D87" w:rsidRDefault="00585FAA" w:rsidP="00652040">
            <w:pPr>
              <w:rPr>
                <w:sz w:val="20"/>
              </w:rPr>
            </w:pPr>
            <w:r>
              <w:rPr>
                <w:rStyle w:val="Hyperlink"/>
                <w:color w:val="auto"/>
                <w:sz w:val="20"/>
              </w:rPr>
              <w:fldChar w:fldCharType="begin"/>
            </w:r>
            <w:r>
              <w:rPr>
                <w:rStyle w:val="Hyperlink"/>
                <w:color w:val="auto"/>
                <w:sz w:val="20"/>
              </w:rPr>
              <w:instrText xml:space="preserve"> HYPERLINK "https://mentor.ieee.org/802.11/dcn/20/11-20-1582-01-00be-ml-ie-complete-profile-indication.docx" </w:instrText>
            </w:r>
            <w:r>
              <w:rPr>
                <w:rStyle w:val="Hyperlink"/>
                <w:color w:val="auto"/>
                <w:sz w:val="20"/>
              </w:rPr>
              <w:fldChar w:fldCharType="separate"/>
            </w:r>
            <w:r w:rsidR="00110D87" w:rsidRPr="00B92D29">
              <w:rPr>
                <w:rStyle w:val="Hyperlink"/>
                <w:color w:val="auto"/>
                <w:sz w:val="20"/>
              </w:rPr>
              <w:t>20/1582r1</w:t>
            </w:r>
            <w:r>
              <w:rPr>
                <w:rStyle w:val="Hyperlink"/>
                <w:color w:val="auto"/>
                <w:sz w:val="20"/>
              </w:rPr>
              <w:fldChar w:fldCharType="end"/>
            </w:r>
            <w:r w:rsidR="00110D87" w:rsidRPr="00B92D29">
              <w:rPr>
                <w:sz w:val="20"/>
              </w:rPr>
              <w:t>, 10/09/2020</w:t>
            </w:r>
          </w:p>
          <w:p w14:paraId="1F3B04FB" w14:textId="06666FA5" w:rsidR="00124438" w:rsidRPr="00F87E92" w:rsidRDefault="00585FAA" w:rsidP="00652040">
            <w:pPr>
              <w:rPr>
                <w:sz w:val="20"/>
              </w:rPr>
            </w:pPr>
            <w:r>
              <w:rPr>
                <w:rStyle w:val="Hyperlink"/>
                <w:color w:val="auto"/>
                <w:sz w:val="20"/>
              </w:rPr>
              <w:fldChar w:fldCharType="begin"/>
            </w:r>
            <w:r>
              <w:rPr>
                <w:rStyle w:val="Hyperlink"/>
                <w:color w:val="auto"/>
                <w:sz w:val="20"/>
              </w:rPr>
              <w:instrText xml:space="preserve"> HYPERLI</w:instrText>
            </w:r>
            <w:r>
              <w:rPr>
                <w:rStyle w:val="Hyperlink"/>
                <w:color w:val="auto"/>
                <w:sz w:val="20"/>
              </w:rPr>
              <w:instrText xml:space="preserve">NK "https://mentor.ieee.org/802.11/dcn/20/11-20-1592-00-00be-ml-ie-in-authentication-frame.docx" </w:instrText>
            </w:r>
            <w:r>
              <w:rPr>
                <w:rStyle w:val="Hyperlink"/>
                <w:color w:val="auto"/>
                <w:sz w:val="20"/>
              </w:rPr>
              <w:fldChar w:fldCharType="separate"/>
            </w:r>
            <w:r w:rsidR="00124438" w:rsidRPr="00F87E92">
              <w:rPr>
                <w:rStyle w:val="Hyperlink"/>
                <w:color w:val="auto"/>
                <w:sz w:val="20"/>
              </w:rPr>
              <w:t>20/1592r0</w:t>
            </w:r>
            <w:r>
              <w:rPr>
                <w:rStyle w:val="Hyperlink"/>
                <w:color w:val="auto"/>
                <w:sz w:val="20"/>
              </w:rPr>
              <w:fldChar w:fldCharType="end"/>
            </w:r>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585FAA" w:rsidP="00B36EA7">
            <w:pPr>
              <w:rPr>
                <w:sz w:val="20"/>
              </w:rPr>
            </w:pPr>
            <w:r>
              <w:rPr>
                <w:rStyle w:val="Hyperlink"/>
                <w:color w:val="auto"/>
                <w:sz w:val="20"/>
              </w:rPr>
              <w:fldChar w:fldCharType="begin"/>
            </w:r>
            <w:r>
              <w:rPr>
                <w:rStyle w:val="Hyperlink"/>
                <w:color w:val="auto"/>
                <w:sz w:val="20"/>
              </w:rPr>
              <w:instrText xml:space="preserve"> HYPERLINK "https://mentor.ieee.org/802.11/dcn/20/11-20-1274-05-00be-mac-pdt-mlo-ml-ie-structure.docx" </w:instrText>
            </w:r>
            <w:r>
              <w:rPr>
                <w:rStyle w:val="Hyperlink"/>
                <w:color w:val="auto"/>
                <w:sz w:val="20"/>
              </w:rPr>
              <w:fldChar w:fldCharType="separate"/>
            </w:r>
            <w:r w:rsidR="00B36EA7" w:rsidRPr="00F87E92">
              <w:rPr>
                <w:rStyle w:val="Hyperlink"/>
                <w:color w:val="auto"/>
                <w:sz w:val="20"/>
              </w:rPr>
              <w:t>20/1274r5</w:t>
            </w:r>
            <w:r>
              <w:rPr>
                <w:rStyle w:val="Hyperlink"/>
                <w:color w:val="auto"/>
                <w:sz w:val="20"/>
              </w:rPr>
              <w:fldChar w:fldCharType="end"/>
            </w:r>
            <w:r w:rsidR="00B36EA7" w:rsidRPr="00F87E92">
              <w:rPr>
                <w:sz w:val="20"/>
              </w:rPr>
              <w:t>, 09/21/2020</w:t>
            </w:r>
          </w:p>
          <w:p w14:paraId="0925C3E9" w14:textId="77777777" w:rsidR="00CC32D5" w:rsidRPr="00F87E92" w:rsidRDefault="00585FAA" w:rsidP="00CC32D5">
            <w:pPr>
              <w:rPr>
                <w:sz w:val="20"/>
              </w:rPr>
            </w:pPr>
            <w:r>
              <w:rPr>
                <w:rStyle w:val="Hyperlink"/>
                <w:color w:val="auto"/>
                <w:sz w:val="20"/>
              </w:rPr>
              <w:fldChar w:fldCharType="begin"/>
            </w:r>
            <w:r>
              <w:rPr>
                <w:rStyle w:val="Hyperlink"/>
                <w:color w:val="auto"/>
                <w:sz w:val="20"/>
              </w:rPr>
              <w:instrText xml:space="preserve"> HYPERLINK "https://mentor.ieee.org/802.11/dcn/20/11-20-1274-06-00be-mac-pdt-mlo-ml-ie-structure.docx" </w:instrText>
            </w:r>
            <w:r>
              <w:rPr>
                <w:rStyle w:val="Hyperlink"/>
                <w:color w:val="auto"/>
                <w:sz w:val="20"/>
              </w:rPr>
              <w:fldChar w:fldCharType="separate"/>
            </w:r>
            <w:r w:rsidR="00CC32D5" w:rsidRPr="00F87E92">
              <w:rPr>
                <w:rStyle w:val="Hyperlink"/>
                <w:color w:val="auto"/>
                <w:sz w:val="20"/>
              </w:rPr>
              <w:t>20/1274r6</w:t>
            </w:r>
            <w:r>
              <w:rPr>
                <w:rStyle w:val="Hyperlink"/>
                <w:color w:val="auto"/>
                <w:sz w:val="20"/>
              </w:rPr>
              <w:fldChar w:fldCharType="end"/>
            </w:r>
            <w:r w:rsidR="00CC32D5" w:rsidRPr="00F87E92">
              <w:rPr>
                <w:sz w:val="20"/>
              </w:rPr>
              <w:t>, 09/24/2020</w:t>
            </w:r>
          </w:p>
          <w:p w14:paraId="641AD624" w14:textId="77777777" w:rsidR="00210D1B" w:rsidRPr="00F87E92" w:rsidRDefault="00585FAA" w:rsidP="00210D1B">
            <w:pPr>
              <w:rPr>
                <w:sz w:val="20"/>
              </w:rPr>
            </w:pPr>
            <w:r>
              <w:rPr>
                <w:rStyle w:val="Hyperlink"/>
                <w:color w:val="auto"/>
                <w:sz w:val="20"/>
              </w:rPr>
              <w:fldChar w:fldCharType="begin"/>
            </w:r>
            <w:r>
              <w:rPr>
                <w:rStyle w:val="Hyperlink"/>
                <w:color w:val="auto"/>
                <w:sz w:val="20"/>
              </w:rPr>
              <w:instrText xml:space="preserve"> HYPERLINK "https://mentor.ieee.org/802.11/dcn/20/11-20-1274-08-00be-mac-pdt-mlo-ml-ie-structure.docx" </w:instrText>
            </w:r>
            <w:r>
              <w:rPr>
                <w:rStyle w:val="Hyperlink"/>
                <w:color w:val="auto"/>
                <w:sz w:val="20"/>
              </w:rPr>
              <w:fldChar w:fldCharType="separate"/>
            </w:r>
            <w:r w:rsidR="00210D1B" w:rsidRPr="00F87E92">
              <w:rPr>
                <w:rStyle w:val="Hyperlink"/>
                <w:color w:val="auto"/>
                <w:sz w:val="20"/>
              </w:rPr>
              <w:t>20/1274r8</w:t>
            </w:r>
            <w:r>
              <w:rPr>
                <w:rStyle w:val="Hyperlink"/>
                <w:color w:val="auto"/>
                <w:sz w:val="20"/>
              </w:rPr>
              <w:fldChar w:fldCharType="end"/>
            </w:r>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585FAA" w:rsidP="00EA04BA">
            <w:pPr>
              <w:rPr>
                <w:sz w:val="20"/>
              </w:rPr>
            </w:pPr>
            <w:r>
              <w:rPr>
                <w:rStyle w:val="Hyperlink"/>
                <w:color w:val="auto"/>
                <w:sz w:val="20"/>
              </w:rPr>
              <w:fldChar w:fldCharType="begin"/>
            </w:r>
            <w:r>
              <w:rPr>
                <w:rStyle w:val="Hyperlink"/>
                <w:color w:val="auto"/>
                <w:sz w:val="20"/>
              </w:rPr>
              <w:instrText xml:space="preserve"> HYPERLINK "https://mentor.ieee.org/802.11/dcn/20/11-20-1582-00-00be-ml-ie-complete-profile-indication.docx" </w:instrText>
            </w:r>
            <w:r>
              <w:rPr>
                <w:rStyle w:val="Hyperlink"/>
                <w:color w:val="auto"/>
                <w:sz w:val="20"/>
              </w:rPr>
              <w:fldChar w:fldCharType="separate"/>
            </w:r>
            <w:r w:rsidR="00EA04BA" w:rsidRPr="00F87E92">
              <w:rPr>
                <w:rStyle w:val="Hyperlink"/>
                <w:color w:val="auto"/>
                <w:sz w:val="20"/>
              </w:rPr>
              <w:t>20/1582r0</w:t>
            </w:r>
            <w:r>
              <w:rPr>
                <w:rStyle w:val="Hyperlink"/>
                <w:color w:val="auto"/>
                <w:sz w:val="20"/>
              </w:rPr>
              <w:fldChar w:fldCharType="end"/>
            </w:r>
            <w:r w:rsidR="00EA04BA" w:rsidRPr="00F87E92">
              <w:rPr>
                <w:sz w:val="20"/>
              </w:rPr>
              <w:t>, 10/08/2020</w:t>
            </w:r>
          </w:p>
          <w:p w14:paraId="25940F96" w14:textId="77777777" w:rsidR="00F87E92" w:rsidRDefault="00585FAA" w:rsidP="00F87E92">
            <w:pPr>
              <w:rPr>
                <w:sz w:val="20"/>
              </w:rPr>
            </w:pPr>
            <w:r>
              <w:rPr>
                <w:rStyle w:val="Hyperlink"/>
                <w:color w:val="auto"/>
                <w:sz w:val="20"/>
              </w:rPr>
              <w:fldChar w:fldCharType="begin"/>
            </w:r>
            <w:r>
              <w:rPr>
                <w:rStyle w:val="Hyperlink"/>
                <w:color w:val="auto"/>
                <w:sz w:val="20"/>
              </w:rPr>
              <w:instrText xml:space="preserve"> HYPERLINK "https://mentor.ieee.org/802.11/dcn/20/11-20-1592-00-00be-ml-ie-in-authentication-frame.docx" </w:instrText>
            </w:r>
            <w:r>
              <w:rPr>
                <w:rStyle w:val="Hyperlink"/>
                <w:color w:val="auto"/>
                <w:sz w:val="20"/>
              </w:rPr>
              <w:fldChar w:fldCharType="separate"/>
            </w:r>
            <w:r w:rsidR="00F87E92" w:rsidRPr="00F87E92">
              <w:rPr>
                <w:rStyle w:val="Hyperlink"/>
                <w:color w:val="auto"/>
                <w:sz w:val="20"/>
              </w:rPr>
              <w:t>20/1592r0</w:t>
            </w:r>
            <w:r>
              <w:rPr>
                <w:rStyle w:val="Hyperlink"/>
                <w:color w:val="auto"/>
                <w:sz w:val="20"/>
              </w:rPr>
              <w:fldChar w:fldCharType="end"/>
            </w:r>
            <w:r w:rsidR="00F87E92" w:rsidRPr="00F87E92">
              <w:rPr>
                <w:sz w:val="20"/>
              </w:rPr>
              <w:t>, 10/08/2020</w:t>
            </w:r>
          </w:p>
          <w:p w14:paraId="4B10C296" w14:textId="40C3FBD4" w:rsidR="00D36704" w:rsidRDefault="00585FAA" w:rsidP="00D36704">
            <w:pPr>
              <w:rPr>
                <w:sz w:val="20"/>
              </w:rPr>
            </w:pPr>
            <w:r>
              <w:rPr>
                <w:rStyle w:val="Hyperlink"/>
                <w:color w:val="auto"/>
                <w:sz w:val="20"/>
              </w:rPr>
              <w:fldChar w:fldCharType="begin"/>
            </w:r>
            <w:r>
              <w:rPr>
                <w:rStyle w:val="Hyperlink"/>
                <w:color w:val="auto"/>
                <w:sz w:val="20"/>
              </w:rPr>
              <w:instrText xml:space="preserve"> HYPERLINK "https://mentor.ieee.org/802.11/dcn/20/11-20-1582-01-00be-ml-ie-complete-profile-indication.docx" </w:instrText>
            </w:r>
            <w:r>
              <w:rPr>
                <w:rStyle w:val="Hyperlink"/>
                <w:color w:val="auto"/>
                <w:sz w:val="20"/>
              </w:rPr>
              <w:fldChar w:fldCharType="separate"/>
            </w:r>
            <w:r w:rsidR="00D36704" w:rsidRPr="00B92D29">
              <w:rPr>
                <w:rStyle w:val="Hyperlink"/>
                <w:color w:val="auto"/>
                <w:sz w:val="20"/>
              </w:rPr>
              <w:t>20/1582r1</w:t>
            </w:r>
            <w:r>
              <w:rPr>
                <w:rStyle w:val="Hyperlink"/>
                <w:color w:val="auto"/>
                <w:sz w:val="20"/>
              </w:rPr>
              <w:fldChar w:fldCharType="end"/>
            </w:r>
            <w:r w:rsidR="00D36704">
              <w:rPr>
                <w:sz w:val="20"/>
              </w:rPr>
              <w:t>, 10/12/</w:t>
            </w:r>
            <w:r w:rsidR="00D36704" w:rsidRPr="00B92D29">
              <w:rPr>
                <w:sz w:val="20"/>
              </w:rPr>
              <w:t>2020</w:t>
            </w:r>
          </w:p>
          <w:p w14:paraId="6CBDDE94" w14:textId="5C9E029D" w:rsidR="00D36704" w:rsidRPr="00F87E92" w:rsidRDefault="00585FAA" w:rsidP="00F87E92">
            <w:pPr>
              <w:rPr>
                <w:sz w:val="20"/>
              </w:rPr>
            </w:pPr>
            <w:r>
              <w:rPr>
                <w:rStyle w:val="Hyperlink"/>
                <w:color w:val="auto"/>
                <w:sz w:val="20"/>
              </w:rPr>
              <w:fldChar w:fldCharType="begin"/>
            </w:r>
            <w:r>
              <w:rPr>
                <w:rStyle w:val="Hyperlink"/>
                <w:color w:val="auto"/>
                <w:sz w:val="20"/>
              </w:rPr>
              <w:instrText xml:space="preserve"> HYPERLINK "https://mentor.ieee.org/802.11/dcn/20/11-20-1592-00-00be-ml-ie-in-authentication-frame.docx" </w:instrText>
            </w:r>
            <w:r>
              <w:rPr>
                <w:rStyle w:val="Hyperlink"/>
                <w:color w:val="auto"/>
                <w:sz w:val="20"/>
              </w:rPr>
              <w:fldChar w:fldCharType="separate"/>
            </w:r>
            <w:r w:rsidR="00D36704" w:rsidRPr="00F87E92">
              <w:rPr>
                <w:rStyle w:val="Hyperlink"/>
                <w:color w:val="auto"/>
                <w:sz w:val="20"/>
              </w:rPr>
              <w:t>20/1592r0</w:t>
            </w:r>
            <w:r>
              <w:rPr>
                <w:rStyle w:val="Hyperlink"/>
                <w:color w:val="auto"/>
                <w:sz w:val="20"/>
              </w:rPr>
              <w:fldChar w:fldCharType="end"/>
            </w:r>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585FAA" w:rsidP="00652040">
            <w:pPr>
              <w:rPr>
                <w:sz w:val="20"/>
              </w:rPr>
            </w:pPr>
            <w:r>
              <w:rPr>
                <w:rStyle w:val="Hyperlink"/>
                <w:color w:val="auto"/>
                <w:sz w:val="20"/>
              </w:rPr>
              <w:fldChar w:fldCharType="begin"/>
            </w:r>
            <w:r>
              <w:rPr>
                <w:rStyle w:val="Hyperlink"/>
                <w:color w:val="auto"/>
                <w:sz w:val="20"/>
              </w:rPr>
              <w:instrText xml:space="preserve"> HYPERLINK "https://mentor.ieee.org/802.11/dcn/20/11-20-1274-07-00be-mac-pdt-mlo-ml-ie-structure.docx" </w:instrText>
            </w:r>
            <w:r>
              <w:rPr>
                <w:rStyle w:val="Hyperlink"/>
                <w:color w:val="auto"/>
                <w:sz w:val="20"/>
              </w:rPr>
              <w:fldChar w:fldCharType="separate"/>
            </w:r>
            <w:r w:rsidR="00A11BAC" w:rsidRPr="00137D45">
              <w:rPr>
                <w:rStyle w:val="Hyperlink"/>
                <w:color w:val="auto"/>
                <w:sz w:val="20"/>
              </w:rPr>
              <w:t>20/1274r7</w:t>
            </w:r>
            <w:r>
              <w:rPr>
                <w:rStyle w:val="Hyperlink"/>
                <w:color w:val="auto"/>
                <w:sz w:val="20"/>
              </w:rPr>
              <w:fldChar w:fldCharType="end"/>
            </w:r>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585FAA" w:rsidP="002C3674">
            <w:pPr>
              <w:rPr>
                <w:sz w:val="20"/>
              </w:rPr>
            </w:pPr>
            <w:r>
              <w:rPr>
                <w:rStyle w:val="Hyperlink"/>
                <w:color w:val="auto"/>
                <w:sz w:val="20"/>
              </w:rPr>
              <w:fldChar w:fldCharType="begin"/>
            </w:r>
            <w:r>
              <w:rPr>
                <w:rStyle w:val="Hyperlink"/>
                <w:color w:val="auto"/>
                <w:sz w:val="20"/>
              </w:rPr>
              <w:instrText xml:space="preserve"> HYPERLINK "https://mentor.ieee.org/802.11/dcn/20/11-20-1274-09-00be-mac-pdt-mlo-ml-ie-structure.docx</w:instrText>
            </w:r>
            <w:r>
              <w:rPr>
                <w:rStyle w:val="Hyperlink"/>
                <w:color w:val="auto"/>
                <w:sz w:val="20"/>
              </w:rPr>
              <w:instrText xml:space="preserve">" </w:instrText>
            </w:r>
            <w:r>
              <w:rPr>
                <w:rStyle w:val="Hyperlink"/>
                <w:color w:val="auto"/>
                <w:sz w:val="20"/>
              </w:rPr>
              <w:fldChar w:fldCharType="separate"/>
            </w:r>
            <w:r w:rsidR="002C3674" w:rsidRPr="00137D45">
              <w:rPr>
                <w:rStyle w:val="Hyperlink"/>
                <w:color w:val="auto"/>
                <w:sz w:val="20"/>
              </w:rPr>
              <w:t>20/1274r9</w:t>
            </w:r>
            <w:r>
              <w:rPr>
                <w:rStyle w:val="Hyperlink"/>
                <w:color w:val="auto"/>
                <w:sz w:val="20"/>
              </w:rPr>
              <w:fldChar w:fldCharType="end"/>
            </w:r>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585FAA" w:rsidP="00D36704">
            <w:pPr>
              <w:rPr>
                <w:sz w:val="20"/>
              </w:rPr>
            </w:pPr>
            <w:r>
              <w:rPr>
                <w:rStyle w:val="Hyperlink"/>
                <w:color w:val="auto"/>
                <w:sz w:val="20"/>
              </w:rPr>
              <w:fldChar w:fldCharType="begin"/>
            </w:r>
            <w:r>
              <w:rPr>
                <w:rStyle w:val="Hyperlink"/>
                <w:color w:val="auto"/>
                <w:sz w:val="20"/>
              </w:rPr>
              <w:instrText xml:space="preserve"> HYPERLINK "https://mentor.ieee.org/802.11/dcn/20/11-20-1582-01-00be-ml-ie-complete-profile-indication.docx" </w:instrText>
            </w:r>
            <w:r>
              <w:rPr>
                <w:rStyle w:val="Hyperlink"/>
                <w:color w:val="auto"/>
                <w:sz w:val="20"/>
              </w:rPr>
              <w:fldChar w:fldCharType="separate"/>
            </w:r>
            <w:r w:rsidR="00D36704" w:rsidRPr="00B92D29">
              <w:rPr>
                <w:rStyle w:val="Hyperlink"/>
                <w:color w:val="auto"/>
                <w:sz w:val="20"/>
              </w:rPr>
              <w:t>20/1582r1</w:t>
            </w:r>
            <w:r>
              <w:rPr>
                <w:rStyle w:val="Hyperlink"/>
                <w:color w:val="auto"/>
                <w:sz w:val="20"/>
              </w:rPr>
              <w:fldChar w:fldCharType="end"/>
            </w:r>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585FAA" w:rsidP="00D36704">
            <w:pPr>
              <w:rPr>
                <w:sz w:val="20"/>
              </w:rPr>
            </w:pPr>
            <w:r>
              <w:rPr>
                <w:rStyle w:val="Hyperlink"/>
                <w:color w:val="auto"/>
                <w:sz w:val="20"/>
              </w:rPr>
              <w:fldChar w:fldCharType="begin"/>
            </w:r>
            <w:r>
              <w:rPr>
                <w:rStyle w:val="Hyperlink"/>
                <w:color w:val="auto"/>
                <w:sz w:val="20"/>
              </w:rPr>
              <w:instrText xml:space="preserve"> HYPERLINK "https://mentor.ieee.org/802.11/dcn/20/11-20-1592-00-00be-ml-ie-in-authentication-frame.docx" </w:instrText>
            </w:r>
            <w:r>
              <w:rPr>
                <w:rStyle w:val="Hyperlink"/>
                <w:color w:val="auto"/>
                <w:sz w:val="20"/>
              </w:rPr>
              <w:fldChar w:fldCharType="separate"/>
            </w:r>
            <w:r w:rsidR="00D36704" w:rsidRPr="00F87E92">
              <w:rPr>
                <w:rStyle w:val="Hyperlink"/>
                <w:color w:val="auto"/>
                <w:sz w:val="20"/>
              </w:rPr>
              <w:t>20/1592r0</w:t>
            </w:r>
            <w:r>
              <w:rPr>
                <w:rStyle w:val="Hyperlink"/>
                <w:color w:val="auto"/>
                <w:sz w:val="20"/>
              </w:rPr>
              <w:fldChar w:fldCharType="end"/>
            </w:r>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Change w:id="661" w:author="Edward Au" w:date="2020-10-15T09:53:00Z">
              <w:tcPr>
                <w:tcW w:w="2212" w:type="dxa"/>
              </w:tcPr>
            </w:tcPrChange>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AD6B4E">
        <w:trPr>
          <w:trHeight w:val="257"/>
          <w:trPrChange w:id="662" w:author="Edward Au" w:date="2020-10-15T09:53:00Z">
            <w:trPr>
              <w:trHeight w:val="257"/>
            </w:trPr>
          </w:trPrChange>
        </w:trPr>
        <w:tc>
          <w:tcPr>
            <w:tcW w:w="1274" w:type="dxa"/>
            <w:tcPrChange w:id="663" w:author="Edward Au" w:date="2020-10-15T09:53:00Z">
              <w:tcPr>
                <w:tcW w:w="1274" w:type="dxa"/>
                <w:gridSpan w:val="2"/>
              </w:tcPr>
            </w:tcPrChange>
          </w:tcPr>
          <w:p w14:paraId="640D677A" w14:textId="3B84916A" w:rsidR="00E7555D" w:rsidRPr="00FE5AC0" w:rsidRDefault="00E7555D" w:rsidP="00112124">
            <w:pPr>
              <w:rPr>
                <w:color w:val="00B050"/>
                <w:sz w:val="20"/>
              </w:rPr>
            </w:pPr>
            <w:r>
              <w:rPr>
                <w:color w:val="00B050"/>
                <w:sz w:val="20"/>
              </w:rPr>
              <w:t>MAC</w:t>
            </w:r>
          </w:p>
        </w:tc>
        <w:tc>
          <w:tcPr>
            <w:tcW w:w="1968" w:type="dxa"/>
            <w:tcPrChange w:id="664" w:author="Edward Au" w:date="2020-10-15T09:53:00Z">
              <w:tcPr>
                <w:tcW w:w="1968" w:type="dxa"/>
                <w:gridSpan w:val="2"/>
              </w:tcPr>
            </w:tcPrChange>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Change w:id="665" w:author="Edward Au" w:date="2020-10-15T09:53:00Z">
              <w:tcPr>
                <w:tcW w:w="1562" w:type="dxa"/>
                <w:shd w:val="clear" w:color="auto" w:fill="auto"/>
              </w:tcPr>
            </w:tcPrChange>
          </w:tcPr>
          <w:p w14:paraId="641E4B9D" w14:textId="0F2D3050" w:rsidR="00E7555D" w:rsidRPr="00FE5AC0" w:rsidRDefault="00E7555D" w:rsidP="00112124">
            <w:pPr>
              <w:rPr>
                <w:color w:val="00B050"/>
                <w:sz w:val="20"/>
              </w:rPr>
            </w:pPr>
            <w:r>
              <w:rPr>
                <w:color w:val="00B050"/>
                <w:sz w:val="20"/>
              </w:rPr>
              <w:t>Ming Gan</w:t>
            </w:r>
          </w:p>
        </w:tc>
        <w:tc>
          <w:tcPr>
            <w:tcW w:w="2706" w:type="dxa"/>
            <w:tcPrChange w:id="666" w:author="Edward Au" w:date="2020-10-15T09:53:00Z">
              <w:tcPr>
                <w:tcW w:w="2706" w:type="dxa"/>
              </w:tcPr>
            </w:tcPrChange>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Change w:id="667" w:author="Edward Au" w:date="2020-10-15T09:53:00Z">
              <w:tcPr>
                <w:tcW w:w="1594" w:type="dxa"/>
                <w:gridSpan w:val="2"/>
              </w:tcPr>
            </w:tcPrChange>
          </w:tcPr>
          <w:p w14:paraId="4C851DC5" w14:textId="5312B16B" w:rsidR="00E7555D" w:rsidRPr="00E74230" w:rsidRDefault="00E7555D" w:rsidP="00112124">
            <w:pPr>
              <w:rPr>
                <w:color w:val="00B050"/>
                <w:sz w:val="20"/>
              </w:rPr>
            </w:pPr>
            <w:r w:rsidRPr="00E74230">
              <w:rPr>
                <w:color w:val="00B050"/>
                <w:sz w:val="20"/>
              </w:rPr>
              <w:t>R1</w:t>
            </w:r>
          </w:p>
        </w:tc>
        <w:tc>
          <w:tcPr>
            <w:tcW w:w="2344" w:type="dxa"/>
            <w:tcPrChange w:id="668" w:author="Edward Au" w:date="2020-10-15T09:53:00Z">
              <w:tcPr>
                <w:tcW w:w="2344" w:type="dxa"/>
              </w:tcPr>
            </w:tcPrChange>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"https://mentor.ieee.org/802.11/dcn/20/11-20-1333-00-00be-pdt-mac-mlo-discovery-ml-ie-usage-rules-in-the-context-of-discovery.docx" </w:instrText>
            </w:r>
            <w:r>
              <w:rPr>
                <w:rStyle w:val="Hyperlink"/>
                <w:color w:val="auto"/>
                <w:sz w:val="20"/>
              </w:rPr>
              <w:fldChar w:fldCharType="separate"/>
            </w:r>
            <w:r w:rsidR="00480FF1" w:rsidRPr="00137D45">
              <w:rPr>
                <w:rStyle w:val="Hyperlink"/>
                <w:color w:val="auto"/>
                <w:sz w:val="20"/>
              </w:rPr>
              <w:t>20/1333r0</w:t>
            </w:r>
            <w:r>
              <w:rPr>
                <w:rStyle w:val="Hyperlink"/>
                <w:color w:val="auto"/>
                <w:sz w:val="20"/>
              </w:rPr>
              <w:fldChar w:fldCharType="end"/>
            </w:r>
            <w:r w:rsidR="00480FF1" w:rsidRPr="00137D45">
              <w:rPr>
                <w:sz w:val="20"/>
              </w:rPr>
              <w:t>, 09/07/2020</w:t>
            </w:r>
          </w:p>
          <w:p w14:paraId="58ECBA09" w14:textId="5CF7C677" w:rsidR="00717B92"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"https://mentor.ieee.org/802.11/dcn/20/11-20-1333-01-00be-pdt-mac-mlo-disco</w:instrText>
            </w:r>
            <w:r>
              <w:rPr>
                <w:rStyle w:val="Hyperlink"/>
                <w:color w:val="auto"/>
                <w:sz w:val="20"/>
              </w:rPr>
              <w:instrText xml:space="preserve">very-ml-ie-usage-rules-in-the-context-of-discovery.docx" </w:instrText>
            </w:r>
            <w:r>
              <w:rPr>
                <w:rStyle w:val="Hyperlink"/>
                <w:color w:val="auto"/>
                <w:sz w:val="20"/>
              </w:rPr>
              <w:fldChar w:fldCharType="separate"/>
            </w:r>
            <w:r w:rsidR="00717B92" w:rsidRPr="00137D45">
              <w:rPr>
                <w:rStyle w:val="Hyperlink"/>
                <w:color w:val="auto"/>
                <w:sz w:val="20"/>
              </w:rPr>
              <w:t>20/1333r1</w:t>
            </w:r>
            <w:r>
              <w:rPr>
                <w:rStyle w:val="Hyperlink"/>
                <w:color w:val="auto"/>
                <w:sz w:val="20"/>
              </w:rPr>
              <w:fldChar w:fldCharType="end"/>
            </w:r>
            <w:r w:rsidR="00717B92" w:rsidRPr="00137D45">
              <w:rPr>
                <w:sz w:val="20"/>
              </w:rPr>
              <w:t>, 09/09/2020</w:t>
            </w:r>
          </w:p>
          <w:p w14:paraId="069D8126" w14:textId="6CC345EC" w:rsidR="009E5047" w:rsidRPr="00137D45"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"https://mentor.ieee.org/802.11/dcn/20/11-20-1333-02-00be-pdt-mac-mlo-discovery-ml-ie-usage-rules-in-the-context-of-discovery.docx" </w:instrText>
            </w:r>
            <w:r>
              <w:rPr>
                <w:rStyle w:val="Hyperlink"/>
                <w:color w:val="auto"/>
                <w:sz w:val="20"/>
              </w:rPr>
              <w:fldChar w:fldCharType="separate"/>
            </w:r>
            <w:r w:rsidR="009E5047" w:rsidRPr="00137D45">
              <w:rPr>
                <w:rStyle w:val="Hyperlink"/>
                <w:color w:val="auto"/>
                <w:sz w:val="20"/>
              </w:rPr>
              <w:t>20/1333r2</w:t>
            </w:r>
            <w:r>
              <w:rPr>
                <w:rStyle w:val="Hyperlink"/>
                <w:color w:val="auto"/>
                <w:sz w:val="20"/>
              </w:rPr>
              <w:fldChar w:fldCharType="end"/>
            </w:r>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585FAA" w:rsidP="00CF20D0">
            <w:pPr>
              <w:rPr>
                <w:sz w:val="20"/>
              </w:rPr>
            </w:pPr>
            <w:r>
              <w:rPr>
                <w:rStyle w:val="Hyperlink"/>
                <w:color w:val="auto"/>
                <w:sz w:val="20"/>
              </w:rPr>
              <w:fldChar w:fldCharType="begin"/>
            </w:r>
            <w:r>
              <w:rPr>
                <w:rStyle w:val="Hyperlink"/>
                <w:color w:val="auto"/>
                <w:sz w:val="20"/>
              </w:rPr>
              <w:instrText xml:space="preserve"> HYPERLINK "https://mentor.ieee.org/802.11/dcn/20/11-20-1333-01-00be-pdt-mac-mlo-discovery-ml-ie-usage-rules-in-the-context-of-discovery.docx" </w:instrText>
            </w:r>
            <w:r>
              <w:rPr>
                <w:rStyle w:val="Hyperlink"/>
                <w:color w:val="auto"/>
                <w:sz w:val="20"/>
              </w:rPr>
              <w:fldChar w:fldCharType="separate"/>
            </w:r>
            <w:r w:rsidR="00CF20D0" w:rsidRPr="00137D45">
              <w:rPr>
                <w:rStyle w:val="Hyperlink"/>
                <w:color w:val="auto"/>
                <w:sz w:val="20"/>
              </w:rPr>
              <w:t>20/1333r1</w:t>
            </w:r>
            <w:r>
              <w:rPr>
                <w:rStyle w:val="Hyperlink"/>
                <w:color w:val="auto"/>
                <w:sz w:val="20"/>
              </w:rPr>
              <w:fldChar w:fldCharType="end"/>
            </w:r>
            <w:r w:rsidR="00CF20D0" w:rsidRPr="00137D45">
              <w:rPr>
                <w:sz w:val="20"/>
              </w:rPr>
              <w:t>, 09/21/2020</w:t>
            </w:r>
          </w:p>
          <w:p w14:paraId="63EC4073" w14:textId="7F42BA54" w:rsidR="00B71045" w:rsidRDefault="00585FAA" w:rsidP="00B92D29">
            <w:pPr>
              <w:rPr>
                <w:sz w:val="20"/>
              </w:rPr>
            </w:pPr>
            <w:r>
              <w:rPr>
                <w:rStyle w:val="Hyperlink"/>
                <w:color w:val="auto"/>
                <w:sz w:val="20"/>
              </w:rPr>
              <w:fldChar w:fldCharType="begin"/>
            </w:r>
            <w:r>
              <w:rPr>
                <w:rStyle w:val="Hyperlink"/>
                <w:color w:val="auto"/>
                <w:sz w:val="20"/>
              </w:rPr>
              <w:instrText xml:space="preserve"> HYPERLINK "https://mentor.ieee.org/802.11/dcn/20/11-20-1333-02-00be-pdt-mac-mlo-discovery-ml-ie-usage-rules-in-the-context-of-discovery.docx" </w:instrText>
            </w:r>
            <w:r>
              <w:rPr>
                <w:rStyle w:val="Hyperlink"/>
                <w:color w:val="auto"/>
                <w:sz w:val="20"/>
              </w:rPr>
              <w:fldChar w:fldCharType="separate"/>
            </w:r>
            <w:r w:rsidR="003C6E11" w:rsidRPr="00137D45">
              <w:rPr>
                <w:rStyle w:val="Hyperlink"/>
                <w:color w:val="auto"/>
                <w:sz w:val="20"/>
              </w:rPr>
              <w:t>20/1333r2</w:t>
            </w:r>
            <w:r>
              <w:rPr>
                <w:rStyle w:val="Hyperlink"/>
                <w:color w:val="auto"/>
                <w:sz w:val="20"/>
              </w:rPr>
              <w:fldChar w:fldCharType="end"/>
            </w:r>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lastRenderedPageBreak/>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585FAA" w:rsidP="0044185A">
            <w:pPr>
              <w:rPr>
                <w:sz w:val="20"/>
              </w:rPr>
            </w:pPr>
            <w:r>
              <w:rPr>
                <w:rStyle w:val="Hyperlink"/>
                <w:color w:val="auto"/>
                <w:sz w:val="20"/>
              </w:rPr>
              <w:fldChar w:fldCharType="begin"/>
            </w:r>
            <w:r>
              <w:rPr>
                <w:rStyle w:val="Hyperlink"/>
                <w:color w:val="auto"/>
                <w:sz w:val="20"/>
              </w:rPr>
              <w:instrText xml:space="preserve"> HYPERLINK "https://mentor.ieee.org/802.11/dcn/20/11-20-1333-02</w:instrText>
            </w:r>
            <w:r>
              <w:rPr>
                <w:rStyle w:val="Hyperlink"/>
                <w:color w:val="auto"/>
                <w:sz w:val="20"/>
              </w:rPr>
              <w:instrText xml:space="preserve">-00be-pdt-mac-mlo-discovery-ml-ie-usage-rules-in-the-context-of-discovery.docx" </w:instrText>
            </w:r>
            <w:r>
              <w:rPr>
                <w:rStyle w:val="Hyperlink"/>
                <w:color w:val="auto"/>
                <w:sz w:val="20"/>
              </w:rPr>
              <w:fldChar w:fldCharType="separate"/>
            </w:r>
            <w:r w:rsidR="0044185A" w:rsidRPr="00137D45">
              <w:rPr>
                <w:rStyle w:val="Hyperlink"/>
                <w:color w:val="auto"/>
                <w:sz w:val="20"/>
              </w:rPr>
              <w:t>20/1333r2</w:t>
            </w:r>
            <w:r>
              <w:rPr>
                <w:rStyle w:val="Hyperlink"/>
                <w:color w:val="auto"/>
                <w:sz w:val="20"/>
              </w:rPr>
              <w:fldChar w:fldCharType="end"/>
            </w:r>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Change w:id="669" w:author="Edward Au" w:date="2020-10-15T09:53:00Z">
              <w:tcPr>
                <w:tcW w:w="2212" w:type="dxa"/>
              </w:tcPr>
            </w:tcPrChange>
          </w:tcPr>
          <w:p w14:paraId="3002D4A2" w14:textId="77777777" w:rsidR="00E7555D" w:rsidRDefault="00E7555D" w:rsidP="00112124">
            <w:pPr>
              <w:rPr>
                <w:color w:val="00B050"/>
                <w:sz w:val="20"/>
              </w:rPr>
            </w:pPr>
            <w:r w:rsidRPr="00E74230">
              <w:rPr>
                <w:color w:val="00B050"/>
                <w:sz w:val="20"/>
              </w:rPr>
              <w:lastRenderedPageBreak/>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AD6B4E">
        <w:trPr>
          <w:trHeight w:val="257"/>
          <w:trPrChange w:id="670" w:author="Edward Au" w:date="2020-10-15T09:53:00Z">
            <w:trPr>
              <w:trHeight w:val="257"/>
            </w:trPr>
          </w:trPrChange>
        </w:trPr>
        <w:tc>
          <w:tcPr>
            <w:tcW w:w="1274" w:type="dxa"/>
            <w:tcPrChange w:id="671" w:author="Edward Au" w:date="2020-10-15T09:53:00Z">
              <w:tcPr>
                <w:tcW w:w="1274" w:type="dxa"/>
                <w:gridSpan w:val="2"/>
              </w:tcPr>
            </w:tcPrChange>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Change w:id="672" w:author="Edward Au" w:date="2020-10-15T09:53:00Z">
              <w:tcPr>
                <w:tcW w:w="1968" w:type="dxa"/>
                <w:gridSpan w:val="2"/>
              </w:tcPr>
            </w:tcPrChange>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Change w:id="673" w:author="Edward Au" w:date="2020-10-15T09:53:00Z">
              <w:tcPr>
                <w:tcW w:w="1562" w:type="dxa"/>
                <w:shd w:val="clear" w:color="auto" w:fill="auto"/>
              </w:tcPr>
            </w:tcPrChange>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Change w:id="674" w:author="Edward Au" w:date="2020-10-15T09:53:00Z">
              <w:tcPr>
                <w:tcW w:w="2706" w:type="dxa"/>
              </w:tcPr>
            </w:tcPrChange>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Change w:id="675" w:author="Edward Au" w:date="2020-10-15T09:53:00Z">
              <w:tcPr>
                <w:tcW w:w="1594" w:type="dxa"/>
                <w:gridSpan w:val="2"/>
              </w:tcPr>
            </w:tcPrChange>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Change w:id="676" w:author="Edward Au" w:date="2020-10-15T09:53:00Z">
              <w:tcPr>
                <w:tcW w:w="2344" w:type="dxa"/>
              </w:tcPr>
            </w:tcPrChange>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Change w:id="677" w:author="Edward Au" w:date="2020-10-15T09:53:00Z">
              <w:tcPr>
                <w:tcW w:w="2212" w:type="dxa"/>
              </w:tcPr>
            </w:tcPrChange>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AD6B4E">
        <w:trPr>
          <w:trHeight w:val="257"/>
          <w:trPrChange w:id="678" w:author="Edward Au" w:date="2020-10-15T09:53:00Z">
            <w:trPr>
              <w:trHeight w:val="257"/>
            </w:trPr>
          </w:trPrChange>
        </w:trPr>
        <w:tc>
          <w:tcPr>
            <w:tcW w:w="1274" w:type="dxa"/>
            <w:tcPrChange w:id="679" w:author="Edward Au" w:date="2020-10-15T09:53:00Z">
              <w:tcPr>
                <w:tcW w:w="1274" w:type="dxa"/>
                <w:gridSpan w:val="2"/>
              </w:tcPr>
            </w:tcPrChange>
          </w:tcPr>
          <w:p w14:paraId="5F21C494" w14:textId="77777777" w:rsidR="00E7555D" w:rsidRPr="00FE5AC0" w:rsidRDefault="00E7555D" w:rsidP="00112124">
            <w:pPr>
              <w:rPr>
                <w:color w:val="00B050"/>
                <w:sz w:val="20"/>
              </w:rPr>
            </w:pPr>
            <w:r w:rsidRPr="00FE5AC0">
              <w:rPr>
                <w:color w:val="00B050"/>
                <w:sz w:val="20"/>
              </w:rPr>
              <w:t>MAC</w:t>
            </w:r>
          </w:p>
        </w:tc>
        <w:tc>
          <w:tcPr>
            <w:tcW w:w="1968" w:type="dxa"/>
            <w:tcPrChange w:id="680" w:author="Edward Au" w:date="2020-10-15T09:53:00Z">
              <w:tcPr>
                <w:tcW w:w="1968" w:type="dxa"/>
                <w:gridSpan w:val="2"/>
              </w:tcPr>
            </w:tcPrChange>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Change w:id="681" w:author="Edward Au" w:date="2020-10-15T09:53:00Z">
              <w:tcPr>
                <w:tcW w:w="1562" w:type="dxa"/>
              </w:tcPr>
            </w:tcPrChange>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Change w:id="682" w:author="Edward Au" w:date="2020-10-15T09:53:00Z">
              <w:tcPr>
                <w:tcW w:w="2706" w:type="dxa"/>
              </w:tcPr>
            </w:tcPrChange>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Change w:id="683" w:author="Edward Au" w:date="2020-10-15T09:53:00Z">
              <w:tcPr>
                <w:tcW w:w="1594" w:type="dxa"/>
                <w:gridSpan w:val="2"/>
              </w:tcPr>
            </w:tcPrChange>
          </w:tcPr>
          <w:p w14:paraId="402DE89D" w14:textId="30216D6A" w:rsidR="00E7555D" w:rsidRPr="00E74230" w:rsidRDefault="00E7555D" w:rsidP="00112124">
            <w:pPr>
              <w:rPr>
                <w:color w:val="00B050"/>
                <w:sz w:val="20"/>
              </w:rPr>
            </w:pPr>
            <w:r w:rsidRPr="00E74230">
              <w:rPr>
                <w:color w:val="00B050"/>
                <w:sz w:val="20"/>
              </w:rPr>
              <w:t>R1</w:t>
            </w:r>
          </w:p>
        </w:tc>
        <w:tc>
          <w:tcPr>
            <w:tcW w:w="2344" w:type="dxa"/>
            <w:tcPrChange w:id="684" w:author="Edward Au" w:date="2020-10-15T09:53:00Z">
              <w:tcPr>
                <w:tcW w:w="2344" w:type="dxa"/>
              </w:tcPr>
            </w:tcPrChange>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r w:rsidR="00585FAA">
              <w:rPr>
                <w:rStyle w:val="Hyperlink"/>
                <w:color w:val="auto"/>
                <w:sz w:val="20"/>
              </w:rPr>
              <w:fldChar w:fldCharType="begin"/>
            </w:r>
            <w:r w:rsidR="00585FAA">
              <w:rPr>
                <w:rStyle w:val="Hyperlink"/>
                <w:color w:val="auto"/>
                <w:sz w:val="20"/>
              </w:rPr>
              <w:instrText xml:space="preserve"> HYPERLINK</w:instrText>
            </w:r>
            <w:r w:rsidR="00585FAA">
              <w:rPr>
                <w:rStyle w:val="Hyperlink"/>
                <w:color w:val="auto"/>
                <w:sz w:val="20"/>
              </w:rPr>
              <w:instrText xml:space="preserve"> "https://mentor.ieee.org/802.11/dcn/20/11-20-1272-00-00be-pdt-mac-mlo-multiple-bssid-procedure.docx" </w:instrText>
            </w:r>
            <w:r w:rsidR="00585FAA">
              <w:rPr>
                <w:rStyle w:val="Hyperlink"/>
                <w:color w:val="auto"/>
                <w:sz w:val="20"/>
              </w:rPr>
              <w:fldChar w:fldCharType="separate"/>
            </w:r>
            <w:r w:rsidR="00CC4F51" w:rsidRPr="00850822">
              <w:rPr>
                <w:rStyle w:val="Hyperlink"/>
                <w:color w:val="auto"/>
                <w:sz w:val="20"/>
              </w:rPr>
              <w:t>20/1272r0</w:t>
            </w:r>
            <w:r w:rsidR="00585FAA">
              <w:rPr>
                <w:rStyle w:val="Hyperlink"/>
                <w:color w:val="auto"/>
                <w:sz w:val="20"/>
              </w:rPr>
              <w:fldChar w:fldCharType="end"/>
            </w:r>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"https://mentor.ieee.org/802.11/dcn/20/11-20-1272-01-00be-pdt-mac-mlo-multiple-bssid-procedure.docx" </w:instrText>
            </w:r>
            <w:r>
              <w:rPr>
                <w:rStyle w:val="Hyperlink"/>
                <w:color w:val="auto"/>
                <w:sz w:val="20"/>
              </w:rPr>
              <w:fldChar w:fldCharType="separate"/>
            </w:r>
            <w:r w:rsidR="003C3C55" w:rsidRPr="00850822">
              <w:rPr>
                <w:rStyle w:val="Hyperlink"/>
                <w:color w:val="auto"/>
                <w:sz w:val="20"/>
              </w:rPr>
              <w:t>20/1272r1</w:t>
            </w:r>
            <w:r>
              <w:rPr>
                <w:rStyle w:val="Hyperlink"/>
                <w:color w:val="auto"/>
                <w:sz w:val="20"/>
              </w:rPr>
              <w:fldChar w:fldCharType="end"/>
            </w:r>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585FAA" w:rsidP="00652040">
            <w:pPr>
              <w:rPr>
                <w:sz w:val="20"/>
              </w:rPr>
            </w:pPr>
            <w:r>
              <w:rPr>
                <w:rStyle w:val="Hyperlink"/>
                <w:color w:val="auto"/>
                <w:sz w:val="20"/>
              </w:rPr>
              <w:fldChar w:fldCharType="begin"/>
            </w:r>
            <w:r>
              <w:rPr>
                <w:rStyle w:val="Hyperlink"/>
                <w:color w:val="auto"/>
                <w:sz w:val="20"/>
              </w:rPr>
              <w:instrText xml:space="preserve"> HYPERLINK "https://mentor.ieee.org/802.11/dcn/20/11-20-1285-00-00be-visio-file-for-figure-aa6.vsd" </w:instrText>
            </w:r>
            <w:r>
              <w:rPr>
                <w:rStyle w:val="Hyperlink"/>
                <w:color w:val="auto"/>
                <w:sz w:val="20"/>
              </w:rPr>
              <w:fldChar w:fldCharType="separate"/>
            </w:r>
            <w:r w:rsidR="00970655" w:rsidRPr="00850822">
              <w:rPr>
                <w:rStyle w:val="Hyperlink"/>
                <w:color w:val="auto"/>
                <w:sz w:val="20"/>
              </w:rPr>
              <w:t>20/1285r0</w:t>
            </w:r>
            <w:r>
              <w:rPr>
                <w:rStyle w:val="Hyperlink"/>
                <w:color w:val="auto"/>
                <w:sz w:val="20"/>
              </w:rPr>
              <w:fldChar w:fldCharType="end"/>
            </w:r>
            <w:r w:rsidR="00970655" w:rsidRPr="00850822">
              <w:rPr>
                <w:sz w:val="20"/>
              </w:rPr>
              <w:t xml:space="preserve"> and </w:t>
            </w:r>
            <w:r>
              <w:rPr>
                <w:rStyle w:val="Hyperlink"/>
                <w:color w:val="auto"/>
                <w:sz w:val="20"/>
              </w:rPr>
              <w:fldChar w:fldCharType="begin"/>
            </w:r>
            <w:r>
              <w:rPr>
                <w:rStyle w:val="Hyperlink"/>
                <w:color w:val="auto"/>
                <w:sz w:val="20"/>
              </w:rPr>
              <w:instrText xml:space="preserve"> HYPERLINK "https://mentor.ieee.org/802.11/dcn/20/11-20-1286-00-00be-visio-file-for-aa7.vsd" </w:instrText>
            </w:r>
            <w:r>
              <w:rPr>
                <w:rStyle w:val="Hyperlink"/>
                <w:color w:val="auto"/>
                <w:sz w:val="20"/>
              </w:rPr>
              <w:fldChar w:fldCharType="separate"/>
            </w:r>
            <w:r w:rsidR="00970655" w:rsidRPr="00850822">
              <w:rPr>
                <w:rStyle w:val="Hyperlink"/>
                <w:color w:val="auto"/>
                <w:sz w:val="20"/>
              </w:rPr>
              <w:t>20/1286r0</w:t>
            </w:r>
            <w:r>
              <w:rPr>
                <w:rStyle w:val="Hyperlink"/>
                <w:color w:val="auto"/>
                <w:sz w:val="20"/>
              </w:rPr>
              <w:fldChar w:fldCharType="end"/>
            </w:r>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585FAA" w:rsidP="00652040">
            <w:pPr>
              <w:rPr>
                <w:sz w:val="20"/>
              </w:rPr>
            </w:pPr>
            <w:r>
              <w:rPr>
                <w:rStyle w:val="Hyperlink"/>
                <w:color w:val="auto"/>
                <w:sz w:val="20"/>
              </w:rPr>
              <w:fldChar w:fldCharType="begin"/>
            </w:r>
            <w:r>
              <w:rPr>
                <w:rStyle w:val="Hyperlink"/>
                <w:color w:val="auto"/>
                <w:sz w:val="20"/>
              </w:rPr>
              <w:instrText xml:space="preserve"> HYPERLINK "https://mentor.ieee.org/802.11/dcn/20/11-20-1272-00-00be-pdt-mac-mlo-multiple-bssid-procedure.docx" </w:instrText>
            </w:r>
            <w:r>
              <w:rPr>
                <w:rStyle w:val="Hyperlink"/>
                <w:color w:val="auto"/>
                <w:sz w:val="20"/>
              </w:rPr>
              <w:fldChar w:fldCharType="separate"/>
            </w:r>
            <w:r w:rsidR="00BD08EA" w:rsidRPr="00850822">
              <w:rPr>
                <w:rStyle w:val="Hyperlink"/>
                <w:color w:val="auto"/>
                <w:sz w:val="20"/>
              </w:rPr>
              <w:t>20/1272r0</w:t>
            </w:r>
            <w:r>
              <w:rPr>
                <w:rStyle w:val="Hyperlink"/>
                <w:color w:val="auto"/>
                <w:sz w:val="20"/>
              </w:rPr>
              <w:fldChar w:fldCharType="end"/>
            </w:r>
            <w:r w:rsidR="00BD08EA" w:rsidRPr="00850822">
              <w:rPr>
                <w:sz w:val="20"/>
              </w:rPr>
              <w:t>, 08/27/2020</w:t>
            </w:r>
          </w:p>
          <w:p w14:paraId="6EFB03E8" w14:textId="2E731C20" w:rsidR="00467A40" w:rsidRPr="00850822" w:rsidRDefault="00585FAA" w:rsidP="00467A40">
            <w:pPr>
              <w:rPr>
                <w:sz w:val="20"/>
              </w:rPr>
            </w:pPr>
            <w:r>
              <w:rPr>
                <w:rStyle w:val="Hyperlink"/>
                <w:color w:val="auto"/>
                <w:sz w:val="20"/>
              </w:rPr>
              <w:fldChar w:fldCharType="begin"/>
            </w:r>
            <w:r>
              <w:rPr>
                <w:rStyle w:val="Hyperlink"/>
                <w:color w:val="auto"/>
                <w:sz w:val="20"/>
              </w:rPr>
              <w:instrText xml:space="preserve"> HYPERLINK "https://mentor.ieee.org/802.11/dcn/20/11-20-1272-01-00be-pdt-mac-mlo-multiple-bssid-procedure.</w:instrText>
            </w:r>
            <w:r>
              <w:rPr>
                <w:rStyle w:val="Hyperlink"/>
                <w:color w:val="auto"/>
                <w:sz w:val="20"/>
              </w:rPr>
              <w:instrText xml:space="preserve">docx" </w:instrText>
            </w:r>
            <w:r>
              <w:rPr>
                <w:rStyle w:val="Hyperlink"/>
                <w:color w:val="auto"/>
                <w:sz w:val="20"/>
              </w:rPr>
              <w:fldChar w:fldCharType="separate"/>
            </w:r>
            <w:r w:rsidR="00467A40" w:rsidRPr="00850822">
              <w:rPr>
                <w:rStyle w:val="Hyperlink"/>
                <w:color w:val="auto"/>
                <w:sz w:val="20"/>
              </w:rPr>
              <w:t>20/1272r1</w:t>
            </w:r>
            <w:r>
              <w:rPr>
                <w:rStyle w:val="Hyperlink"/>
                <w:color w:val="auto"/>
                <w:sz w:val="20"/>
              </w:rPr>
              <w:fldChar w:fldCharType="end"/>
            </w:r>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585FAA" w:rsidP="00467A40">
            <w:pPr>
              <w:rPr>
                <w:sz w:val="20"/>
              </w:rPr>
            </w:pPr>
            <w:r>
              <w:rPr>
                <w:rStyle w:val="Hyperlink"/>
                <w:color w:val="auto"/>
                <w:sz w:val="20"/>
              </w:rPr>
              <w:fldChar w:fldCharType="begin"/>
            </w:r>
            <w:r>
              <w:rPr>
                <w:rStyle w:val="Hyperlink"/>
                <w:color w:val="auto"/>
                <w:sz w:val="20"/>
              </w:rPr>
              <w:instrText xml:space="preserve"> HYPERLINK "https://mentor.ieee.org/802.11/dcn/20/11-20-1272-01-00be-pdt-mac-mlo-multiple-bssid-procedure.docx" </w:instrText>
            </w:r>
            <w:r>
              <w:rPr>
                <w:rStyle w:val="Hyperlink"/>
                <w:color w:val="auto"/>
                <w:sz w:val="20"/>
              </w:rPr>
              <w:fldChar w:fldCharType="separate"/>
            </w:r>
            <w:r w:rsidR="00467A40" w:rsidRPr="00850822">
              <w:rPr>
                <w:rStyle w:val="Hyperlink"/>
                <w:color w:val="auto"/>
                <w:sz w:val="20"/>
              </w:rPr>
              <w:t>20/1272r1</w:t>
            </w:r>
            <w:r>
              <w:rPr>
                <w:rStyle w:val="Hyperlink"/>
                <w:color w:val="auto"/>
                <w:sz w:val="20"/>
              </w:rPr>
              <w:fldChar w:fldCharType="end"/>
            </w:r>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Change w:id="685" w:author="Edward Au" w:date="2020-10-15T09:53:00Z">
              <w:tcPr>
                <w:tcW w:w="2212" w:type="dxa"/>
              </w:tcPr>
            </w:tcPrChange>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AD6B4E">
        <w:trPr>
          <w:trHeight w:val="257"/>
          <w:trPrChange w:id="686" w:author="Edward Au" w:date="2020-10-15T09:53:00Z">
            <w:trPr>
              <w:trHeight w:val="257"/>
            </w:trPr>
          </w:trPrChange>
        </w:trPr>
        <w:tc>
          <w:tcPr>
            <w:tcW w:w="1274" w:type="dxa"/>
            <w:tcPrChange w:id="687" w:author="Edward Au" w:date="2020-10-15T09:53:00Z">
              <w:tcPr>
                <w:tcW w:w="1274" w:type="dxa"/>
                <w:gridSpan w:val="2"/>
              </w:tcPr>
            </w:tcPrChange>
          </w:tcPr>
          <w:p w14:paraId="4710DF07" w14:textId="3D4AB09B" w:rsidR="00E7555D" w:rsidRPr="00FE5AC0" w:rsidRDefault="00E7555D" w:rsidP="00112124">
            <w:pPr>
              <w:rPr>
                <w:color w:val="00B050"/>
                <w:sz w:val="20"/>
              </w:rPr>
            </w:pPr>
            <w:r w:rsidRPr="00FE5AC0">
              <w:rPr>
                <w:color w:val="00B050"/>
                <w:sz w:val="20"/>
              </w:rPr>
              <w:t>MAC</w:t>
            </w:r>
          </w:p>
        </w:tc>
        <w:tc>
          <w:tcPr>
            <w:tcW w:w="1968" w:type="dxa"/>
            <w:tcPrChange w:id="688" w:author="Edward Au" w:date="2020-10-15T09:53:00Z">
              <w:tcPr>
                <w:tcW w:w="1968" w:type="dxa"/>
                <w:gridSpan w:val="2"/>
              </w:tcPr>
            </w:tcPrChange>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Change w:id="689" w:author="Edward Au" w:date="2020-10-15T09:53:00Z">
              <w:tcPr>
                <w:tcW w:w="1562" w:type="dxa"/>
                <w:tcBorders>
                  <w:bottom w:val="single" w:sz="4" w:space="0" w:color="auto"/>
                </w:tcBorders>
              </w:tcPr>
            </w:tcPrChange>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Change w:id="690" w:author="Edward Au" w:date="2020-10-15T09:53:00Z">
              <w:tcPr>
                <w:tcW w:w="2706" w:type="dxa"/>
              </w:tcPr>
            </w:tcPrChange>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Change w:id="691" w:author="Edward Au" w:date="2020-10-15T09:53:00Z">
              <w:tcPr>
                <w:tcW w:w="1594" w:type="dxa"/>
                <w:gridSpan w:val="2"/>
              </w:tcPr>
            </w:tcPrChange>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Change w:id="692" w:author="Edward Au" w:date="2020-10-15T09:53:00Z">
              <w:tcPr>
                <w:tcW w:w="2344" w:type="dxa"/>
              </w:tcPr>
            </w:tcPrChange>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"https://mentor.ieee.org/802.11/dcn/20/11-20-1261-00-00be-pdt-mac-mlo-retransmissions.docx" </w:instrText>
            </w:r>
            <w:r>
              <w:rPr>
                <w:rStyle w:val="Hyperlink"/>
                <w:color w:val="auto"/>
                <w:sz w:val="20"/>
              </w:rPr>
              <w:fldChar w:fldCharType="separate"/>
            </w:r>
            <w:r w:rsidR="009E1740" w:rsidRPr="00850822">
              <w:rPr>
                <w:rStyle w:val="Hyperlink"/>
                <w:color w:val="auto"/>
                <w:sz w:val="20"/>
              </w:rPr>
              <w:t>20/1261r0</w:t>
            </w:r>
            <w:r>
              <w:rPr>
                <w:rStyle w:val="Hyperlink"/>
                <w:color w:val="auto"/>
                <w:sz w:val="20"/>
              </w:rPr>
              <w:fldChar w:fldCharType="end"/>
            </w:r>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"https://mentor.ieee.org/802.11/dcn/20/11-20-1261-01-00be-pdt-mac-mlo-retransmissions.docx" </w:instrText>
            </w:r>
            <w:r>
              <w:rPr>
                <w:rStyle w:val="Hyperlink"/>
                <w:color w:val="auto"/>
                <w:sz w:val="20"/>
              </w:rPr>
              <w:fldChar w:fldCharType="separate"/>
            </w:r>
            <w:r w:rsidR="00722C8D" w:rsidRPr="00850822">
              <w:rPr>
                <w:rStyle w:val="Hyperlink"/>
                <w:color w:val="auto"/>
                <w:sz w:val="20"/>
              </w:rPr>
              <w:t>20/1261r1</w:t>
            </w:r>
            <w:r>
              <w:rPr>
                <w:rStyle w:val="Hyperlink"/>
                <w:color w:val="auto"/>
                <w:sz w:val="20"/>
              </w:rPr>
              <w:fldChar w:fldCharType="end"/>
            </w:r>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585FAA" w:rsidP="00F856D0">
            <w:pPr>
              <w:rPr>
                <w:sz w:val="20"/>
              </w:rPr>
            </w:pPr>
            <w:r>
              <w:rPr>
                <w:rStyle w:val="Hyperlink"/>
                <w:color w:val="auto"/>
                <w:sz w:val="20"/>
              </w:rPr>
              <w:fldChar w:fldCharType="begin"/>
            </w:r>
            <w:r>
              <w:rPr>
                <w:rStyle w:val="Hyperlink"/>
                <w:color w:val="auto"/>
                <w:sz w:val="20"/>
              </w:rPr>
              <w:instrText xml:space="preserve"> HYPERLINK "https://mentor.ieee.org/802.11/dcn/20/11-20-1261-00-00be-pdt-mac-mlo-retransmiss</w:instrText>
            </w:r>
            <w:r>
              <w:rPr>
                <w:rStyle w:val="Hyperlink"/>
                <w:color w:val="auto"/>
                <w:sz w:val="20"/>
              </w:rPr>
              <w:instrText xml:space="preserve">ions.docx" </w:instrText>
            </w:r>
            <w:r>
              <w:rPr>
                <w:rStyle w:val="Hyperlink"/>
                <w:color w:val="auto"/>
                <w:sz w:val="20"/>
              </w:rPr>
              <w:fldChar w:fldCharType="separate"/>
            </w:r>
            <w:r w:rsidR="00F856D0" w:rsidRPr="00850822">
              <w:rPr>
                <w:rStyle w:val="Hyperlink"/>
                <w:color w:val="auto"/>
                <w:sz w:val="20"/>
              </w:rPr>
              <w:t>20/1261r0</w:t>
            </w:r>
            <w:r>
              <w:rPr>
                <w:rStyle w:val="Hyperlink"/>
                <w:color w:val="auto"/>
                <w:sz w:val="20"/>
              </w:rPr>
              <w:fldChar w:fldCharType="end"/>
            </w:r>
            <w:r w:rsidR="00F856D0" w:rsidRPr="00850822">
              <w:rPr>
                <w:sz w:val="20"/>
              </w:rPr>
              <w:t>, 08/27/2020</w:t>
            </w:r>
          </w:p>
          <w:p w14:paraId="1B933F02" w14:textId="0E24EEA2" w:rsidR="00467A40" w:rsidRPr="00850822" w:rsidRDefault="00585FAA" w:rsidP="00467A40">
            <w:pPr>
              <w:rPr>
                <w:sz w:val="20"/>
              </w:rPr>
            </w:pPr>
            <w:r>
              <w:rPr>
                <w:rStyle w:val="Hyperlink"/>
                <w:color w:val="auto"/>
                <w:sz w:val="20"/>
              </w:rPr>
              <w:fldChar w:fldCharType="begin"/>
            </w:r>
            <w:r>
              <w:rPr>
                <w:rStyle w:val="Hyperlink"/>
                <w:color w:val="auto"/>
                <w:sz w:val="20"/>
              </w:rPr>
              <w:instrText xml:space="preserve"> HYPERLINK "https://mentor.ieee.org/802.11/dcn/20/11-20-1261-01-00be-pdt-mac-mlo-retransmissions.docx" </w:instrText>
            </w:r>
            <w:r>
              <w:rPr>
                <w:rStyle w:val="Hyperlink"/>
                <w:color w:val="auto"/>
                <w:sz w:val="20"/>
              </w:rPr>
              <w:fldChar w:fldCharType="separate"/>
            </w:r>
            <w:r w:rsidR="00467A40" w:rsidRPr="00850822">
              <w:rPr>
                <w:rStyle w:val="Hyperlink"/>
                <w:color w:val="auto"/>
                <w:sz w:val="20"/>
              </w:rPr>
              <w:t>20/1261r1</w:t>
            </w:r>
            <w:r>
              <w:rPr>
                <w:rStyle w:val="Hyperlink"/>
                <w:color w:val="auto"/>
                <w:sz w:val="20"/>
              </w:rPr>
              <w:fldChar w:fldCharType="end"/>
            </w:r>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"https://mentor.ieee.org/802.11/dcn/20/11-20-1261-01-00be-pdt-mac-mlo-retransmissions.docx" </w:instrText>
            </w:r>
            <w:r>
              <w:rPr>
                <w:rStyle w:val="Hyperlink"/>
                <w:color w:val="auto"/>
                <w:sz w:val="20"/>
              </w:rPr>
              <w:fldChar w:fldCharType="separate"/>
            </w:r>
            <w:r w:rsidR="00467A40" w:rsidRPr="00850822">
              <w:rPr>
                <w:rStyle w:val="Hyperlink"/>
                <w:color w:val="auto"/>
                <w:sz w:val="20"/>
              </w:rPr>
              <w:t>20/1261r1</w:t>
            </w:r>
            <w:r>
              <w:rPr>
                <w:rStyle w:val="Hyperlink"/>
                <w:color w:val="auto"/>
                <w:sz w:val="20"/>
              </w:rPr>
              <w:fldChar w:fldCharType="end"/>
            </w:r>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Change w:id="693" w:author="Edward Au" w:date="2020-10-15T09:53:00Z">
              <w:tcPr>
                <w:tcW w:w="2212" w:type="dxa"/>
              </w:tcPr>
            </w:tcPrChange>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AD6B4E">
        <w:trPr>
          <w:trHeight w:val="257"/>
          <w:trPrChange w:id="694" w:author="Edward Au" w:date="2020-10-15T09:53:00Z">
            <w:trPr>
              <w:trHeight w:val="257"/>
            </w:trPr>
          </w:trPrChange>
        </w:trPr>
        <w:tc>
          <w:tcPr>
            <w:tcW w:w="1274" w:type="dxa"/>
            <w:tcPrChange w:id="695" w:author="Edward Au" w:date="2020-10-15T09:53:00Z">
              <w:tcPr>
                <w:tcW w:w="1274" w:type="dxa"/>
                <w:gridSpan w:val="2"/>
              </w:tcPr>
            </w:tcPrChange>
          </w:tcPr>
          <w:p w14:paraId="2FA1DF96" w14:textId="60DD725C" w:rsidR="00CD3DEF" w:rsidRPr="00336498" w:rsidRDefault="00CD3DEF" w:rsidP="00112124">
            <w:pPr>
              <w:rPr>
                <w:color w:val="00B050"/>
                <w:sz w:val="20"/>
              </w:rPr>
            </w:pPr>
            <w:r w:rsidRPr="00336498">
              <w:rPr>
                <w:color w:val="00B050"/>
                <w:sz w:val="20"/>
              </w:rPr>
              <w:t>MAC</w:t>
            </w:r>
          </w:p>
        </w:tc>
        <w:tc>
          <w:tcPr>
            <w:tcW w:w="1968" w:type="dxa"/>
            <w:tcPrChange w:id="696" w:author="Edward Au" w:date="2020-10-15T09:53:00Z">
              <w:tcPr>
                <w:tcW w:w="1968" w:type="dxa"/>
                <w:gridSpan w:val="2"/>
              </w:tcPr>
            </w:tcPrChange>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Change w:id="697" w:author="Edward Au" w:date="2020-10-15T09:53:00Z">
              <w:tcPr>
                <w:tcW w:w="1562" w:type="dxa"/>
                <w:tcBorders>
                  <w:bottom w:val="single" w:sz="4" w:space="0" w:color="auto"/>
                </w:tcBorders>
              </w:tcPr>
            </w:tcPrChange>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Change w:id="698" w:author="Edward Au" w:date="2020-10-15T09:53:00Z">
              <w:tcPr>
                <w:tcW w:w="2706" w:type="dxa"/>
              </w:tcPr>
            </w:tcPrChange>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xml:space="preserve">, </w:t>
            </w:r>
            <w:r w:rsidR="00E63750" w:rsidRPr="00336498">
              <w:rPr>
                <w:color w:val="00B050"/>
                <w:sz w:val="20"/>
              </w:rPr>
              <w:lastRenderedPageBreak/>
              <w:t>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Change w:id="699" w:author="Edward Au" w:date="2020-10-15T09:53:00Z">
              <w:tcPr>
                <w:tcW w:w="1594" w:type="dxa"/>
                <w:gridSpan w:val="2"/>
              </w:tcPr>
            </w:tcPrChange>
          </w:tcPr>
          <w:p w14:paraId="698CB170" w14:textId="2D2E0AA6" w:rsidR="00CD3DEF" w:rsidRPr="00336498" w:rsidRDefault="00CD3DEF" w:rsidP="00112124">
            <w:pPr>
              <w:rPr>
                <w:color w:val="00B050"/>
                <w:sz w:val="20"/>
              </w:rPr>
            </w:pPr>
            <w:r w:rsidRPr="00336498">
              <w:rPr>
                <w:color w:val="00B050"/>
                <w:sz w:val="20"/>
              </w:rPr>
              <w:lastRenderedPageBreak/>
              <w:t>R1</w:t>
            </w:r>
          </w:p>
        </w:tc>
        <w:tc>
          <w:tcPr>
            <w:tcW w:w="2344" w:type="dxa"/>
            <w:tcPrChange w:id="700" w:author="Edward Au" w:date="2020-10-15T09:53:00Z">
              <w:tcPr>
                <w:tcW w:w="2344" w:type="dxa"/>
              </w:tcPr>
            </w:tcPrChange>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585FAA" w:rsidP="00CD3DEF">
            <w:pPr>
              <w:rPr>
                <w:sz w:val="20"/>
              </w:rPr>
            </w:pPr>
            <w:r>
              <w:rPr>
                <w:rStyle w:val="Hyperlink"/>
                <w:color w:val="auto"/>
                <w:sz w:val="20"/>
              </w:rPr>
              <w:fldChar w:fldCharType="begin"/>
            </w:r>
            <w:r>
              <w:rPr>
                <w:rStyle w:val="Hyperlink"/>
                <w:color w:val="auto"/>
                <w:sz w:val="20"/>
              </w:rPr>
              <w:instrText xml:space="preserve"> HYPERLINK "https://mentor.ieee.org/802.11/dcn/20/11-20-1440-00-00be-pdt-mac-mlo-enhanced-multi-link-operation-mode.docx" </w:instrText>
            </w:r>
            <w:r>
              <w:rPr>
                <w:rStyle w:val="Hyperlink"/>
                <w:color w:val="auto"/>
                <w:sz w:val="20"/>
              </w:rPr>
              <w:fldChar w:fldCharType="separate"/>
            </w:r>
            <w:r w:rsidR="00D93C5E" w:rsidRPr="00850822">
              <w:rPr>
                <w:rStyle w:val="Hyperlink"/>
                <w:color w:val="auto"/>
                <w:sz w:val="20"/>
              </w:rPr>
              <w:t>20/1440r0</w:t>
            </w:r>
            <w:r>
              <w:rPr>
                <w:rStyle w:val="Hyperlink"/>
                <w:color w:val="auto"/>
                <w:sz w:val="20"/>
              </w:rPr>
              <w:fldChar w:fldCharType="end"/>
            </w:r>
            <w:r w:rsidR="00D93C5E" w:rsidRPr="00850822">
              <w:rPr>
                <w:sz w:val="20"/>
              </w:rPr>
              <w:t>, 09/09/2020</w:t>
            </w:r>
          </w:p>
          <w:p w14:paraId="31DE1D2A" w14:textId="6CF08BD6" w:rsidR="00BE40B1" w:rsidRPr="00137D45" w:rsidRDefault="00585FAA" w:rsidP="00CD3DEF">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"https://mentor.ieee.org/802.11/dcn/20/11-20-1440-01-00be-pdt-mac-mlo-enhanced-multi-link-operation-mode.docx" </w:instrText>
            </w:r>
            <w:r>
              <w:rPr>
                <w:rStyle w:val="Hyperlink"/>
                <w:color w:val="auto"/>
                <w:sz w:val="20"/>
              </w:rPr>
              <w:fldChar w:fldCharType="separate"/>
            </w:r>
            <w:r w:rsidR="00BE40B1" w:rsidRPr="00F2417E">
              <w:rPr>
                <w:rStyle w:val="Hyperlink"/>
                <w:color w:val="auto"/>
                <w:sz w:val="20"/>
              </w:rPr>
              <w:t>20/1440r1</w:t>
            </w:r>
            <w:r>
              <w:rPr>
                <w:rStyle w:val="Hyperlink"/>
                <w:color w:val="auto"/>
                <w:sz w:val="20"/>
              </w:rPr>
              <w:fldChar w:fldCharType="end"/>
            </w:r>
            <w:r w:rsidR="00BE40B1" w:rsidRPr="00137D45">
              <w:rPr>
                <w:sz w:val="20"/>
              </w:rPr>
              <w:t>, 09/11/2020</w:t>
            </w:r>
          </w:p>
          <w:p w14:paraId="58C0F5EB" w14:textId="469D3BA7" w:rsidR="007E0919" w:rsidRPr="00137D45" w:rsidRDefault="00585FAA" w:rsidP="00CD3DEF">
            <w:pPr>
              <w:rPr>
                <w:sz w:val="20"/>
              </w:rPr>
            </w:pPr>
            <w:r>
              <w:rPr>
                <w:rStyle w:val="Hyperlink"/>
                <w:color w:val="auto"/>
                <w:sz w:val="20"/>
              </w:rPr>
              <w:fldChar w:fldCharType="begin"/>
            </w:r>
            <w:r>
              <w:rPr>
                <w:rStyle w:val="Hyperlink"/>
                <w:color w:val="auto"/>
                <w:sz w:val="20"/>
              </w:rPr>
              <w:instrText xml:space="preserve"> HYPERLINK "https://mentor.ieee.org/802.11/dcn/20/11-20-1440-02-00be-pdt-mac-mlo-enhanced-multi-link-operatio</w:instrText>
            </w:r>
            <w:r>
              <w:rPr>
                <w:rStyle w:val="Hyperlink"/>
                <w:color w:val="auto"/>
                <w:sz w:val="20"/>
              </w:rPr>
              <w:instrText xml:space="preserve">n-mode.docx" </w:instrText>
            </w:r>
            <w:r>
              <w:rPr>
                <w:rStyle w:val="Hyperlink"/>
                <w:color w:val="auto"/>
                <w:sz w:val="20"/>
              </w:rPr>
              <w:fldChar w:fldCharType="separate"/>
            </w:r>
            <w:r w:rsidR="007E0919" w:rsidRPr="00137D45">
              <w:rPr>
                <w:rStyle w:val="Hyperlink"/>
                <w:color w:val="auto"/>
                <w:sz w:val="20"/>
              </w:rPr>
              <w:t>20/1440r2</w:t>
            </w:r>
            <w:r>
              <w:rPr>
                <w:rStyle w:val="Hyperlink"/>
                <w:color w:val="auto"/>
                <w:sz w:val="20"/>
              </w:rPr>
              <w:fldChar w:fldCharType="end"/>
            </w:r>
            <w:r w:rsidR="007E0919" w:rsidRPr="00137D45">
              <w:rPr>
                <w:sz w:val="20"/>
              </w:rPr>
              <w:t>, 09/14/2020</w:t>
            </w:r>
          </w:p>
          <w:p w14:paraId="0EEC9428" w14:textId="3D93771D" w:rsidR="00A804EC" w:rsidRPr="00137D45" w:rsidRDefault="00585FAA" w:rsidP="00CD3DEF">
            <w:pPr>
              <w:rPr>
                <w:sz w:val="20"/>
              </w:rPr>
            </w:pPr>
            <w:r>
              <w:rPr>
                <w:rStyle w:val="Hyperlink"/>
                <w:color w:val="auto"/>
                <w:sz w:val="20"/>
              </w:rPr>
              <w:fldChar w:fldCharType="begin"/>
            </w:r>
            <w:r>
              <w:rPr>
                <w:rStyle w:val="Hyperlink"/>
                <w:color w:val="auto"/>
                <w:sz w:val="20"/>
              </w:rPr>
              <w:instrText xml:space="preserve"> HYPERLINK "https://mentor.ieee.org/802.11/dcn/20/11-20-1440-03-00be-pdt-mac-mlo-enhanced-multi-link-operation-mode.docx" </w:instrText>
            </w:r>
            <w:r>
              <w:rPr>
                <w:rStyle w:val="Hyperlink"/>
                <w:color w:val="auto"/>
                <w:sz w:val="20"/>
              </w:rPr>
              <w:fldChar w:fldCharType="separate"/>
            </w:r>
            <w:r w:rsidR="00A804EC" w:rsidRPr="00137D45">
              <w:rPr>
                <w:rStyle w:val="Hyperlink"/>
                <w:color w:val="auto"/>
                <w:sz w:val="20"/>
              </w:rPr>
              <w:t>20/1440r3</w:t>
            </w:r>
            <w:r>
              <w:rPr>
                <w:rStyle w:val="Hyperlink"/>
                <w:color w:val="auto"/>
                <w:sz w:val="20"/>
              </w:rPr>
              <w:fldChar w:fldCharType="end"/>
            </w:r>
            <w:r w:rsidR="00A804EC" w:rsidRPr="00137D45">
              <w:rPr>
                <w:sz w:val="20"/>
              </w:rPr>
              <w:t>, 09/22/2020</w:t>
            </w:r>
          </w:p>
          <w:p w14:paraId="6180EE98" w14:textId="6E5EBA07" w:rsidR="00BE3C66" w:rsidRPr="00137D45" w:rsidRDefault="00585FAA" w:rsidP="00CD3DEF">
            <w:pPr>
              <w:rPr>
                <w:sz w:val="20"/>
              </w:rPr>
            </w:pPr>
            <w:r>
              <w:rPr>
                <w:rStyle w:val="Hyperlink"/>
                <w:color w:val="auto"/>
                <w:sz w:val="20"/>
              </w:rPr>
              <w:fldChar w:fldCharType="begin"/>
            </w:r>
            <w:r>
              <w:rPr>
                <w:rStyle w:val="Hyperlink"/>
                <w:color w:val="auto"/>
                <w:sz w:val="20"/>
              </w:rPr>
              <w:instrText xml:space="preserve"> HYPERLINK "https://mentor.ieee.org/802.11/dcn/20/11-20-1440-04-00be-pd</w:instrText>
            </w:r>
            <w:r>
              <w:rPr>
                <w:rStyle w:val="Hyperlink"/>
                <w:color w:val="auto"/>
                <w:sz w:val="20"/>
              </w:rPr>
              <w:instrText xml:space="preserve">t-mac-mlo-enhanced-multi-link-operation-mode.docx" </w:instrText>
            </w:r>
            <w:r>
              <w:rPr>
                <w:rStyle w:val="Hyperlink"/>
                <w:color w:val="auto"/>
                <w:sz w:val="20"/>
              </w:rPr>
              <w:fldChar w:fldCharType="separate"/>
            </w:r>
            <w:r w:rsidR="00BE3C66" w:rsidRPr="00137D45">
              <w:rPr>
                <w:rStyle w:val="Hyperlink"/>
                <w:color w:val="auto"/>
                <w:sz w:val="20"/>
              </w:rPr>
              <w:t>20/1440r4</w:t>
            </w:r>
            <w:r>
              <w:rPr>
                <w:rStyle w:val="Hyperlink"/>
                <w:color w:val="auto"/>
                <w:sz w:val="20"/>
              </w:rPr>
              <w:fldChar w:fldCharType="end"/>
            </w:r>
            <w:r w:rsidR="00BE3C66" w:rsidRPr="00137D45">
              <w:rPr>
                <w:sz w:val="20"/>
              </w:rPr>
              <w:t>, 09/25/2020</w:t>
            </w:r>
          </w:p>
          <w:p w14:paraId="46374CC2" w14:textId="0FA5130F" w:rsidR="004B12B0" w:rsidRPr="00137D45" w:rsidRDefault="00585FAA" w:rsidP="00CD3DEF">
            <w:pPr>
              <w:rPr>
                <w:sz w:val="20"/>
              </w:rPr>
            </w:pPr>
            <w:r>
              <w:rPr>
                <w:rStyle w:val="Hyperlink"/>
                <w:color w:val="auto"/>
                <w:sz w:val="20"/>
              </w:rPr>
              <w:fldChar w:fldCharType="begin"/>
            </w:r>
            <w:r>
              <w:rPr>
                <w:rStyle w:val="Hyperlink"/>
                <w:color w:val="auto"/>
                <w:sz w:val="20"/>
              </w:rPr>
              <w:instrText xml:space="preserve"> HYPERLINK "https://mentor.ieee.org/802.11/dcn/20/11-20-1440-05-00be-pdt-mac-mlo-enhanced-multi-link-operation-mode.docx" </w:instrText>
            </w:r>
            <w:r>
              <w:rPr>
                <w:rStyle w:val="Hyperlink"/>
                <w:color w:val="auto"/>
                <w:sz w:val="20"/>
              </w:rPr>
              <w:fldChar w:fldCharType="separate"/>
            </w:r>
            <w:r w:rsidR="004B12B0" w:rsidRPr="00137D45">
              <w:rPr>
                <w:rStyle w:val="Hyperlink"/>
                <w:color w:val="auto"/>
                <w:sz w:val="20"/>
              </w:rPr>
              <w:t>20/1440r5</w:t>
            </w:r>
            <w:r>
              <w:rPr>
                <w:rStyle w:val="Hyperlink"/>
                <w:color w:val="auto"/>
                <w:sz w:val="20"/>
              </w:rPr>
              <w:fldChar w:fldCharType="end"/>
            </w:r>
            <w:r w:rsidR="004B12B0" w:rsidRPr="00137D45">
              <w:rPr>
                <w:sz w:val="20"/>
              </w:rPr>
              <w:t>, 09/25/2020</w:t>
            </w:r>
          </w:p>
          <w:p w14:paraId="15A521BC" w14:textId="27633FF5" w:rsidR="00E263A6" w:rsidRPr="00137D45" w:rsidRDefault="00585FAA" w:rsidP="00CD3DEF">
            <w:pPr>
              <w:rPr>
                <w:sz w:val="20"/>
              </w:rPr>
            </w:pPr>
            <w:r>
              <w:rPr>
                <w:rStyle w:val="Hyperlink"/>
                <w:color w:val="auto"/>
                <w:sz w:val="20"/>
              </w:rPr>
              <w:fldChar w:fldCharType="begin"/>
            </w:r>
            <w:r>
              <w:rPr>
                <w:rStyle w:val="Hyperlink"/>
                <w:color w:val="auto"/>
                <w:sz w:val="20"/>
              </w:rPr>
              <w:instrText xml:space="preserve"> HYPERLINK "https://mentor.ieee.o</w:instrText>
            </w:r>
            <w:r>
              <w:rPr>
                <w:rStyle w:val="Hyperlink"/>
                <w:color w:val="auto"/>
                <w:sz w:val="20"/>
              </w:rPr>
              <w:instrText xml:space="preserve">rg/802.11/dcn/20/11-20-1440-06-00be-pdt-mac-mlo-enhanced-multi-link-operation-mode.docx" </w:instrText>
            </w:r>
            <w:r>
              <w:rPr>
                <w:rStyle w:val="Hyperlink"/>
                <w:color w:val="auto"/>
                <w:sz w:val="20"/>
              </w:rPr>
              <w:fldChar w:fldCharType="separate"/>
            </w:r>
            <w:r w:rsidR="00E263A6" w:rsidRPr="00137D45">
              <w:rPr>
                <w:rStyle w:val="Hyperlink"/>
                <w:color w:val="auto"/>
                <w:sz w:val="20"/>
              </w:rPr>
              <w:t>20/1440r6</w:t>
            </w:r>
            <w:r>
              <w:rPr>
                <w:rStyle w:val="Hyperlink"/>
                <w:color w:val="auto"/>
                <w:sz w:val="20"/>
              </w:rPr>
              <w:fldChar w:fldCharType="end"/>
            </w:r>
            <w:r w:rsidR="00E263A6" w:rsidRPr="00137D45">
              <w:rPr>
                <w:sz w:val="20"/>
              </w:rPr>
              <w:t>, 09/28/2020</w:t>
            </w:r>
          </w:p>
          <w:p w14:paraId="48DB0164" w14:textId="507BB358" w:rsidR="00A524C3" w:rsidRPr="00137D45" w:rsidRDefault="00585FAA" w:rsidP="00CD3DEF">
            <w:pPr>
              <w:rPr>
                <w:sz w:val="20"/>
              </w:rPr>
            </w:pPr>
            <w:r>
              <w:rPr>
                <w:rStyle w:val="Hyperlink"/>
                <w:color w:val="auto"/>
                <w:sz w:val="20"/>
              </w:rPr>
              <w:fldChar w:fldCharType="begin"/>
            </w:r>
            <w:r>
              <w:rPr>
                <w:rStyle w:val="Hyperlink"/>
                <w:color w:val="auto"/>
                <w:sz w:val="20"/>
              </w:rPr>
              <w:instrText xml:space="preserve"> HYPERLINK "https://mentor.ieee.org/802.11/dcn/20/11-20-1440-07-00be-pdt-mac-mlo-enhanced-multi-link-operation-mode.docx" </w:instrText>
            </w:r>
            <w:r>
              <w:rPr>
                <w:rStyle w:val="Hyperlink"/>
                <w:color w:val="auto"/>
                <w:sz w:val="20"/>
              </w:rPr>
              <w:fldChar w:fldCharType="separate"/>
            </w:r>
            <w:r w:rsidR="00A524C3" w:rsidRPr="00137D45">
              <w:rPr>
                <w:rStyle w:val="Hyperlink"/>
                <w:color w:val="auto"/>
                <w:sz w:val="20"/>
              </w:rPr>
              <w:t>20/1440r7</w:t>
            </w:r>
            <w:r>
              <w:rPr>
                <w:rStyle w:val="Hyperlink"/>
                <w:color w:val="auto"/>
                <w:sz w:val="20"/>
              </w:rPr>
              <w:fldChar w:fldCharType="end"/>
            </w:r>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585FAA" w:rsidP="00CD3DEF">
            <w:pPr>
              <w:rPr>
                <w:sz w:val="20"/>
              </w:rPr>
            </w:pPr>
            <w:r>
              <w:rPr>
                <w:rStyle w:val="Hyperlink"/>
                <w:color w:val="auto"/>
                <w:sz w:val="20"/>
              </w:rPr>
              <w:fldChar w:fldCharType="begin"/>
            </w:r>
            <w:r>
              <w:rPr>
                <w:rStyle w:val="Hyperlink"/>
                <w:color w:val="auto"/>
                <w:sz w:val="20"/>
              </w:rPr>
              <w:instrText xml:space="preserve"> HYPERLINK "https://mentor.ieee.org/802.11/dcn/20/11-20-1440-03-00be-pdt-mac-mlo-enhanced-multi-link-operation-mode.docx" </w:instrText>
            </w:r>
            <w:r>
              <w:rPr>
                <w:rStyle w:val="Hyperlink"/>
                <w:color w:val="auto"/>
                <w:sz w:val="20"/>
              </w:rPr>
              <w:fldChar w:fldCharType="separate"/>
            </w:r>
            <w:r w:rsidR="00B02053" w:rsidRPr="00137D45">
              <w:rPr>
                <w:rStyle w:val="Hyperlink"/>
                <w:color w:val="auto"/>
                <w:sz w:val="20"/>
              </w:rPr>
              <w:t>20/1440r3</w:t>
            </w:r>
            <w:r>
              <w:rPr>
                <w:rStyle w:val="Hyperlink"/>
                <w:color w:val="auto"/>
                <w:sz w:val="20"/>
              </w:rPr>
              <w:fldChar w:fldCharType="end"/>
            </w:r>
            <w:r w:rsidR="00B02053" w:rsidRPr="00137D45">
              <w:rPr>
                <w:sz w:val="20"/>
              </w:rPr>
              <w:t>, 09/23/2020</w:t>
            </w:r>
          </w:p>
          <w:p w14:paraId="0FBC948B" w14:textId="77777777" w:rsidR="00676062" w:rsidRPr="00137D45" w:rsidRDefault="00585FAA" w:rsidP="00676062">
            <w:pPr>
              <w:rPr>
                <w:sz w:val="20"/>
              </w:rPr>
            </w:pPr>
            <w:r>
              <w:rPr>
                <w:rStyle w:val="Hyperlink"/>
                <w:color w:val="auto"/>
                <w:sz w:val="20"/>
              </w:rPr>
              <w:fldChar w:fldCharType="begin"/>
            </w:r>
            <w:r>
              <w:rPr>
                <w:rStyle w:val="Hyperlink"/>
                <w:color w:val="auto"/>
                <w:sz w:val="20"/>
              </w:rPr>
              <w:instrText xml:space="preserve"> HYPERLINK "https://mentor.ieee.org/802.11/dcn/20/11-20-1440-06-00be-pdt-mac-mlo-enh</w:instrText>
            </w:r>
            <w:r>
              <w:rPr>
                <w:rStyle w:val="Hyperlink"/>
                <w:color w:val="auto"/>
                <w:sz w:val="20"/>
              </w:rPr>
              <w:instrText xml:space="preserve">anced-multi-link-operation-mode.docx" </w:instrText>
            </w:r>
            <w:r>
              <w:rPr>
                <w:rStyle w:val="Hyperlink"/>
                <w:color w:val="auto"/>
                <w:sz w:val="20"/>
              </w:rPr>
              <w:fldChar w:fldCharType="separate"/>
            </w:r>
            <w:r w:rsidR="00676062" w:rsidRPr="00137D45">
              <w:rPr>
                <w:rStyle w:val="Hyperlink"/>
                <w:color w:val="auto"/>
                <w:sz w:val="20"/>
              </w:rPr>
              <w:t>20/1440r6</w:t>
            </w:r>
            <w:r>
              <w:rPr>
                <w:rStyle w:val="Hyperlink"/>
                <w:color w:val="auto"/>
                <w:sz w:val="20"/>
              </w:rPr>
              <w:fldChar w:fldCharType="end"/>
            </w:r>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585FAA" w:rsidP="00A524C3">
            <w:pPr>
              <w:rPr>
                <w:sz w:val="20"/>
              </w:rPr>
            </w:pPr>
            <w:r>
              <w:rPr>
                <w:rStyle w:val="Hyperlink"/>
                <w:color w:val="auto"/>
                <w:sz w:val="20"/>
              </w:rPr>
              <w:fldChar w:fldCharType="begin"/>
            </w:r>
            <w:r>
              <w:rPr>
                <w:rStyle w:val="Hyperlink"/>
                <w:color w:val="auto"/>
                <w:sz w:val="20"/>
              </w:rPr>
              <w:instrText xml:space="preserve"> HYPERLINK "https://mentor.ieee.org/802.11/dcn/20/11-20-1440-07-00be-pdt-mac-mlo-enhanced-multi-link-operation-mode.docx" </w:instrText>
            </w:r>
            <w:r>
              <w:rPr>
                <w:rStyle w:val="Hyperlink"/>
                <w:color w:val="auto"/>
                <w:sz w:val="20"/>
              </w:rPr>
              <w:fldChar w:fldCharType="separate"/>
            </w:r>
            <w:r w:rsidR="00A524C3" w:rsidRPr="00137D45">
              <w:rPr>
                <w:rStyle w:val="Hyperlink"/>
                <w:color w:val="auto"/>
                <w:sz w:val="20"/>
              </w:rPr>
              <w:t>20/1440r7</w:t>
            </w:r>
            <w:r>
              <w:rPr>
                <w:rStyle w:val="Hyperlink"/>
                <w:color w:val="auto"/>
                <w:sz w:val="20"/>
              </w:rPr>
              <w:fldChar w:fldCharType="end"/>
            </w:r>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Change w:id="701" w:author="Edward Au" w:date="2020-10-15T09:53:00Z">
              <w:tcPr>
                <w:tcW w:w="2212" w:type="dxa"/>
              </w:tcPr>
            </w:tcPrChange>
          </w:tcPr>
          <w:p w14:paraId="4ECAAF28" w14:textId="5164EA23" w:rsidR="00CD3DEF" w:rsidRDefault="00CD3DEF" w:rsidP="00112124">
            <w:pPr>
              <w:rPr>
                <w:color w:val="00B050"/>
                <w:sz w:val="20"/>
              </w:rPr>
            </w:pPr>
            <w:r w:rsidRPr="00336498">
              <w:rPr>
                <w:color w:val="00B050"/>
                <w:sz w:val="20"/>
              </w:rPr>
              <w:lastRenderedPageBreak/>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AD6B4E">
        <w:trPr>
          <w:trHeight w:val="257"/>
          <w:trPrChange w:id="702" w:author="Edward Au" w:date="2020-10-15T09:53:00Z">
            <w:trPr>
              <w:trHeight w:val="257"/>
            </w:trPr>
          </w:trPrChange>
        </w:trPr>
        <w:tc>
          <w:tcPr>
            <w:tcW w:w="1274" w:type="dxa"/>
            <w:tcPrChange w:id="703" w:author="Edward Au" w:date="2020-10-15T09:53:00Z">
              <w:tcPr>
                <w:tcW w:w="1274" w:type="dxa"/>
                <w:gridSpan w:val="2"/>
              </w:tcPr>
            </w:tcPrChange>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Change w:id="704" w:author="Edward Au" w:date="2020-10-15T09:53:00Z">
              <w:tcPr>
                <w:tcW w:w="1968" w:type="dxa"/>
                <w:gridSpan w:val="2"/>
              </w:tcPr>
            </w:tcPrChange>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Change w:id="705" w:author="Edward Au" w:date="2020-10-15T09:53:00Z">
              <w:tcPr>
                <w:tcW w:w="1562" w:type="dxa"/>
                <w:tcBorders>
                  <w:bottom w:val="single" w:sz="4" w:space="0" w:color="auto"/>
                </w:tcBorders>
              </w:tcPr>
            </w:tcPrChange>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Change w:id="706" w:author="Edward Au" w:date="2020-10-15T09:53:00Z">
              <w:tcPr>
                <w:tcW w:w="2706" w:type="dxa"/>
              </w:tcPr>
            </w:tcPrChange>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Change w:id="707" w:author="Edward Au" w:date="2020-10-15T09:53:00Z">
              <w:tcPr>
                <w:tcW w:w="1594" w:type="dxa"/>
                <w:gridSpan w:val="2"/>
              </w:tcPr>
            </w:tcPrChange>
          </w:tcPr>
          <w:p w14:paraId="080FE86C" w14:textId="686C5EBF" w:rsidR="002A52F7" w:rsidRPr="00336498" w:rsidRDefault="002A52F7" w:rsidP="00112124">
            <w:pPr>
              <w:rPr>
                <w:color w:val="00B050"/>
                <w:sz w:val="20"/>
              </w:rPr>
            </w:pPr>
            <w:r w:rsidRPr="00336498">
              <w:rPr>
                <w:color w:val="00B050"/>
                <w:sz w:val="20"/>
              </w:rPr>
              <w:t>R1</w:t>
            </w:r>
          </w:p>
        </w:tc>
        <w:tc>
          <w:tcPr>
            <w:tcW w:w="2344" w:type="dxa"/>
            <w:tcPrChange w:id="708" w:author="Edward Au" w:date="2020-10-15T09:53:00Z">
              <w:tcPr>
                <w:tcW w:w="2344" w:type="dxa"/>
              </w:tcPr>
            </w:tcPrChange>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585FAA" w:rsidP="002A52F7">
            <w:pPr>
              <w:rPr>
                <w:sz w:val="20"/>
              </w:rPr>
            </w:pPr>
            <w:r>
              <w:rPr>
                <w:rStyle w:val="Hyperlink"/>
                <w:color w:val="auto"/>
                <w:sz w:val="20"/>
              </w:rPr>
              <w:fldChar w:fldCharType="begin"/>
            </w:r>
            <w:r>
              <w:rPr>
                <w:rStyle w:val="Hyperlink"/>
                <w:color w:val="auto"/>
                <w:sz w:val="20"/>
              </w:rPr>
              <w:instrText xml:space="preserve"> HYPERLINK "https://mentor.ieee.org/802.11/dcn/20/11-20-1407-00-00be-pdt-mac-mlo-soft-ap-mld-operation.docx" </w:instrText>
            </w:r>
            <w:r>
              <w:rPr>
                <w:rStyle w:val="Hyperlink"/>
                <w:color w:val="auto"/>
                <w:sz w:val="20"/>
              </w:rPr>
              <w:fldChar w:fldCharType="separate"/>
            </w:r>
            <w:r w:rsidR="005A1719" w:rsidRPr="00D05A58">
              <w:rPr>
                <w:rStyle w:val="Hyperlink"/>
                <w:color w:val="auto"/>
                <w:sz w:val="20"/>
              </w:rPr>
              <w:t>20/1407r0</w:t>
            </w:r>
            <w:r>
              <w:rPr>
                <w:rStyle w:val="Hyperlink"/>
                <w:color w:val="auto"/>
                <w:sz w:val="20"/>
              </w:rPr>
              <w:fldChar w:fldCharType="end"/>
            </w:r>
            <w:r w:rsidR="005A1719" w:rsidRPr="00D05A58">
              <w:rPr>
                <w:sz w:val="20"/>
              </w:rPr>
              <w:t>, 09/06/2020</w:t>
            </w:r>
          </w:p>
          <w:p w14:paraId="7623A03F" w14:textId="7AC7EDA1" w:rsidR="00E75D66" w:rsidRPr="00D05A58" w:rsidRDefault="00585FAA" w:rsidP="002A52F7">
            <w:pPr>
              <w:rPr>
                <w:sz w:val="20"/>
              </w:rPr>
            </w:pPr>
            <w:r>
              <w:rPr>
                <w:rStyle w:val="Hyperlink"/>
                <w:color w:val="auto"/>
                <w:sz w:val="20"/>
              </w:rPr>
              <w:fldChar w:fldCharType="begin"/>
            </w:r>
            <w:r>
              <w:rPr>
                <w:rStyle w:val="Hyperlink"/>
                <w:color w:val="auto"/>
                <w:sz w:val="20"/>
              </w:rPr>
              <w:instrText xml:space="preserve"> HYPERLINK "https://mentor.ieee.org/802.11/dcn/20/11-20-1407-01-00be-pdt-mac-mlo-soft-ap-mld-operation.docx" </w:instrText>
            </w:r>
            <w:r>
              <w:rPr>
                <w:rStyle w:val="Hyperlink"/>
                <w:color w:val="auto"/>
                <w:sz w:val="20"/>
              </w:rPr>
              <w:fldChar w:fldCharType="separate"/>
            </w:r>
            <w:r w:rsidR="00E75D66" w:rsidRPr="00D05A58">
              <w:rPr>
                <w:rStyle w:val="Hyperlink"/>
                <w:color w:val="auto"/>
                <w:sz w:val="20"/>
              </w:rPr>
              <w:t>20/1407r1</w:t>
            </w:r>
            <w:r>
              <w:rPr>
                <w:rStyle w:val="Hyperlink"/>
                <w:color w:val="auto"/>
                <w:sz w:val="20"/>
              </w:rPr>
              <w:fldChar w:fldCharType="end"/>
            </w:r>
            <w:r w:rsidR="00E75D66" w:rsidRPr="00D05A58">
              <w:rPr>
                <w:sz w:val="20"/>
              </w:rPr>
              <w:t>, 09/08/2020</w:t>
            </w:r>
          </w:p>
          <w:p w14:paraId="4884ECCB" w14:textId="4D13404D" w:rsidR="000903E5" w:rsidRPr="00D05A58" w:rsidRDefault="00585FAA" w:rsidP="002A52F7">
            <w:pPr>
              <w:rPr>
                <w:sz w:val="20"/>
              </w:rPr>
            </w:pPr>
            <w:r>
              <w:rPr>
                <w:rStyle w:val="Hyperlink"/>
                <w:color w:val="auto"/>
                <w:sz w:val="20"/>
              </w:rPr>
              <w:fldChar w:fldCharType="begin"/>
            </w:r>
            <w:r>
              <w:rPr>
                <w:rStyle w:val="Hyperlink"/>
                <w:color w:val="auto"/>
                <w:sz w:val="20"/>
              </w:rPr>
              <w:instrText xml:space="preserve"> HYPERLINK "https://mentor.ieee.org/802.11/dcn/20/11-20-1407-02-00be-pdt-mac-mlo-soft-ap-mld-operation.docx" </w:instrText>
            </w:r>
            <w:r>
              <w:rPr>
                <w:rStyle w:val="Hyperlink"/>
                <w:color w:val="auto"/>
                <w:sz w:val="20"/>
              </w:rPr>
              <w:fldChar w:fldCharType="separate"/>
            </w:r>
            <w:r w:rsidR="000903E5" w:rsidRPr="00D05A58">
              <w:rPr>
                <w:rStyle w:val="Hyperlink"/>
                <w:color w:val="auto"/>
                <w:sz w:val="20"/>
              </w:rPr>
              <w:t>20/1407r2</w:t>
            </w:r>
            <w:r>
              <w:rPr>
                <w:rStyle w:val="Hyperlink"/>
                <w:color w:val="auto"/>
                <w:sz w:val="20"/>
              </w:rPr>
              <w:fldChar w:fldCharType="end"/>
            </w:r>
            <w:r w:rsidR="000903E5" w:rsidRPr="00D05A58">
              <w:rPr>
                <w:sz w:val="20"/>
              </w:rPr>
              <w:t>, 09/09/2020</w:t>
            </w:r>
          </w:p>
          <w:p w14:paraId="46CAA7D6" w14:textId="16554731" w:rsidR="002A52F7" w:rsidRPr="00D05A58" w:rsidRDefault="00585FAA" w:rsidP="002A52F7">
            <w:pPr>
              <w:rPr>
                <w:sz w:val="20"/>
              </w:rPr>
            </w:pPr>
            <w:r>
              <w:rPr>
                <w:rStyle w:val="Hyperlink"/>
                <w:color w:val="auto"/>
                <w:sz w:val="20"/>
              </w:rPr>
              <w:fldChar w:fldCharType="begin"/>
            </w:r>
            <w:r>
              <w:rPr>
                <w:rStyle w:val="Hyperlink"/>
                <w:color w:val="auto"/>
                <w:sz w:val="20"/>
              </w:rPr>
              <w:instrText xml:space="preserve"> HYPERLINK "https://mentor.ieee.org/802.11/dcn/20/11-20-1407-03-00be-pdt-mac-mlo-soft-ap-mld-operation.docx" </w:instrText>
            </w:r>
            <w:r>
              <w:rPr>
                <w:rStyle w:val="Hyperlink"/>
                <w:color w:val="auto"/>
                <w:sz w:val="20"/>
              </w:rPr>
              <w:fldChar w:fldCharType="separate"/>
            </w:r>
            <w:r w:rsidR="008F4633" w:rsidRPr="00D05A58">
              <w:rPr>
                <w:rStyle w:val="Hyperlink"/>
                <w:color w:val="auto"/>
                <w:sz w:val="20"/>
              </w:rPr>
              <w:t>20/1407r3</w:t>
            </w:r>
            <w:r>
              <w:rPr>
                <w:rStyle w:val="Hyperlink"/>
                <w:color w:val="auto"/>
                <w:sz w:val="20"/>
              </w:rPr>
              <w:fldChar w:fldCharType="end"/>
            </w:r>
            <w:r w:rsidR="008F4633" w:rsidRPr="00D05A58">
              <w:rPr>
                <w:sz w:val="20"/>
              </w:rPr>
              <w:t>, 09/10/2020</w:t>
            </w:r>
          </w:p>
          <w:p w14:paraId="715B5CDE" w14:textId="60BFE598" w:rsidR="00BB3178" w:rsidRPr="00D05A58" w:rsidRDefault="00585FAA" w:rsidP="002A52F7">
            <w:pPr>
              <w:rPr>
                <w:sz w:val="20"/>
              </w:rPr>
            </w:pPr>
            <w:r>
              <w:rPr>
                <w:rStyle w:val="Hyperlink"/>
                <w:color w:val="auto"/>
                <w:sz w:val="20"/>
              </w:rPr>
              <w:fldChar w:fldCharType="begin"/>
            </w:r>
            <w:r>
              <w:rPr>
                <w:rStyle w:val="Hyperlink"/>
                <w:color w:val="auto"/>
                <w:sz w:val="20"/>
              </w:rPr>
              <w:instrText xml:space="preserve"> HYPERLINK "https://mentor.ieee.org/802.11/dcn/20/11-20-1407-04-00be-pdt-mac-mlo-soft-ap-mld-operation.docx" </w:instrText>
            </w:r>
            <w:r>
              <w:rPr>
                <w:rStyle w:val="Hyperlink"/>
                <w:color w:val="auto"/>
                <w:sz w:val="20"/>
              </w:rPr>
              <w:fldChar w:fldCharType="separate"/>
            </w:r>
            <w:r w:rsidR="00BB3178" w:rsidRPr="00D05A58">
              <w:rPr>
                <w:rStyle w:val="Hyperlink"/>
                <w:color w:val="auto"/>
                <w:sz w:val="20"/>
              </w:rPr>
              <w:t>20/1407r4</w:t>
            </w:r>
            <w:r>
              <w:rPr>
                <w:rStyle w:val="Hyperlink"/>
                <w:color w:val="auto"/>
                <w:sz w:val="20"/>
              </w:rPr>
              <w:fldChar w:fldCharType="end"/>
            </w:r>
            <w:r w:rsidR="00BB3178" w:rsidRPr="00D05A58">
              <w:rPr>
                <w:sz w:val="20"/>
              </w:rPr>
              <w:t>, 09/16/2020</w:t>
            </w:r>
          </w:p>
          <w:p w14:paraId="02EECCD5" w14:textId="4C198D69" w:rsidR="00406F60" w:rsidRPr="00D05A58" w:rsidRDefault="00585FAA" w:rsidP="002A52F7">
            <w:pPr>
              <w:rPr>
                <w:sz w:val="20"/>
              </w:rPr>
            </w:pPr>
            <w:r>
              <w:rPr>
                <w:rStyle w:val="Hyperlink"/>
                <w:color w:val="auto"/>
                <w:sz w:val="20"/>
              </w:rPr>
              <w:fldChar w:fldCharType="begin"/>
            </w:r>
            <w:r>
              <w:rPr>
                <w:rStyle w:val="Hyperlink"/>
                <w:color w:val="auto"/>
                <w:sz w:val="20"/>
              </w:rPr>
              <w:instrText xml:space="preserve"> HYPERLINK "https://mentor.ieee.org/802.11/dcn/20/11-20-1407-05-00be-pdt-mac-mlo-soft-ap-mld-operation.docx" </w:instrText>
            </w:r>
            <w:r>
              <w:rPr>
                <w:rStyle w:val="Hyperlink"/>
                <w:color w:val="auto"/>
                <w:sz w:val="20"/>
              </w:rPr>
              <w:fldChar w:fldCharType="separate"/>
            </w:r>
            <w:r w:rsidR="00406F60" w:rsidRPr="00D05A58">
              <w:rPr>
                <w:rStyle w:val="Hyperlink"/>
                <w:color w:val="auto"/>
                <w:sz w:val="20"/>
              </w:rPr>
              <w:t>20/1407r5</w:t>
            </w:r>
            <w:r>
              <w:rPr>
                <w:rStyle w:val="Hyperlink"/>
                <w:color w:val="auto"/>
                <w:sz w:val="20"/>
              </w:rPr>
              <w:fldChar w:fldCharType="end"/>
            </w:r>
            <w:r w:rsidR="00406F60" w:rsidRPr="00D05A58">
              <w:rPr>
                <w:sz w:val="20"/>
              </w:rPr>
              <w:t>, 09/21/2020</w:t>
            </w:r>
          </w:p>
          <w:p w14:paraId="3B71FDEE" w14:textId="2BBF4606" w:rsidR="00690C9D" w:rsidRPr="00137D45" w:rsidRDefault="00585FAA" w:rsidP="002A52F7">
            <w:pPr>
              <w:rPr>
                <w:sz w:val="20"/>
              </w:rPr>
            </w:pPr>
            <w:r>
              <w:rPr>
                <w:rStyle w:val="Hyperlink"/>
                <w:color w:val="auto"/>
                <w:sz w:val="20"/>
              </w:rPr>
              <w:fldChar w:fldCharType="begin"/>
            </w:r>
            <w:r>
              <w:rPr>
                <w:rStyle w:val="Hyperlink"/>
                <w:color w:val="auto"/>
                <w:sz w:val="20"/>
              </w:rPr>
              <w:instrText xml:space="preserve"> HYPERLINK "https://mentor.ieee.org/802.11/dcn/20/11-20-1407-06-00be-pdt-mac-mlo-soft-ap-mld-operation.docx" </w:instrText>
            </w:r>
            <w:r>
              <w:rPr>
                <w:rStyle w:val="Hyperlink"/>
                <w:color w:val="auto"/>
                <w:sz w:val="20"/>
              </w:rPr>
              <w:fldChar w:fldCharType="separate"/>
            </w:r>
            <w:r w:rsidR="00690C9D" w:rsidRPr="00D05A58">
              <w:rPr>
                <w:rStyle w:val="Hyperlink"/>
                <w:color w:val="auto"/>
                <w:sz w:val="20"/>
              </w:rPr>
              <w:t>20/1407r6</w:t>
            </w:r>
            <w:r>
              <w:rPr>
                <w:rStyle w:val="Hyperlink"/>
                <w:color w:val="auto"/>
                <w:sz w:val="20"/>
              </w:rPr>
              <w:fldChar w:fldCharType="end"/>
            </w:r>
            <w:r w:rsidR="00690C9D" w:rsidRPr="00D05A58">
              <w:rPr>
                <w:sz w:val="20"/>
              </w:rPr>
              <w:t>, 0</w:t>
            </w:r>
            <w:r w:rsidR="00690C9D" w:rsidRPr="00137D45">
              <w:rPr>
                <w:sz w:val="20"/>
              </w:rPr>
              <w:t>9/23/2020</w:t>
            </w:r>
          </w:p>
          <w:p w14:paraId="51BF27D9" w14:textId="370920A3" w:rsidR="0085061F" w:rsidRPr="00137D45" w:rsidRDefault="00585FAA" w:rsidP="002A52F7">
            <w:pPr>
              <w:rPr>
                <w:sz w:val="20"/>
              </w:rPr>
            </w:pPr>
            <w:r>
              <w:rPr>
                <w:rStyle w:val="Hyperlink"/>
                <w:color w:val="auto"/>
                <w:sz w:val="20"/>
              </w:rPr>
              <w:fldChar w:fldCharType="begin"/>
            </w:r>
            <w:r>
              <w:rPr>
                <w:rStyle w:val="Hyperlink"/>
                <w:color w:val="auto"/>
                <w:sz w:val="20"/>
              </w:rPr>
              <w:instrText xml:space="preserve"> HYPERLINK "https://mentor.ieee.org/802.11/dcn/20/11-20-1407-07-00be-pdt-mac-mlo-soft-ap-mld-operation.docx" </w:instrText>
            </w:r>
            <w:r>
              <w:rPr>
                <w:rStyle w:val="Hyperlink"/>
                <w:color w:val="auto"/>
                <w:sz w:val="20"/>
              </w:rPr>
              <w:fldChar w:fldCharType="separate"/>
            </w:r>
            <w:r w:rsidR="0085061F" w:rsidRPr="00137D45">
              <w:rPr>
                <w:rStyle w:val="Hyperlink"/>
                <w:color w:val="auto"/>
                <w:sz w:val="20"/>
              </w:rPr>
              <w:t>20/1407r7</w:t>
            </w:r>
            <w:r>
              <w:rPr>
                <w:rStyle w:val="Hyperlink"/>
                <w:color w:val="auto"/>
                <w:sz w:val="20"/>
              </w:rPr>
              <w:fldChar w:fldCharType="end"/>
            </w:r>
            <w:r w:rsidR="0085061F" w:rsidRPr="00137D45">
              <w:rPr>
                <w:sz w:val="20"/>
              </w:rPr>
              <w:t>, 09/24/2020</w:t>
            </w:r>
          </w:p>
          <w:p w14:paraId="5CF6EF62" w14:textId="018CE786" w:rsidR="00D21644" w:rsidRPr="00137D45" w:rsidRDefault="00585FAA" w:rsidP="002A52F7">
            <w:pPr>
              <w:rPr>
                <w:sz w:val="20"/>
              </w:rPr>
            </w:pPr>
            <w:r>
              <w:rPr>
                <w:rStyle w:val="Hyperlink"/>
                <w:color w:val="auto"/>
                <w:sz w:val="20"/>
              </w:rPr>
              <w:fldChar w:fldCharType="begin"/>
            </w:r>
            <w:r>
              <w:rPr>
                <w:rStyle w:val="Hyperlink"/>
                <w:color w:val="auto"/>
                <w:sz w:val="20"/>
              </w:rPr>
              <w:instrText xml:space="preserve"> HYPERLINK "https://mentor.ieee.org/802.11/dcn/20/11-20-1407-08-00be-pdt-mac-mlo-soft-ap-mld-operation.docx" </w:instrText>
            </w:r>
            <w:r>
              <w:rPr>
                <w:rStyle w:val="Hyperlink"/>
                <w:color w:val="auto"/>
                <w:sz w:val="20"/>
              </w:rPr>
              <w:fldChar w:fldCharType="separate"/>
            </w:r>
            <w:r w:rsidR="00D21644" w:rsidRPr="00137D45">
              <w:rPr>
                <w:rStyle w:val="Hyperlink"/>
                <w:color w:val="auto"/>
                <w:sz w:val="20"/>
              </w:rPr>
              <w:t>20/1407r8</w:t>
            </w:r>
            <w:r>
              <w:rPr>
                <w:rStyle w:val="Hyperlink"/>
                <w:color w:val="auto"/>
                <w:sz w:val="20"/>
              </w:rPr>
              <w:fldChar w:fldCharType="end"/>
            </w:r>
            <w:r w:rsidR="00D21644" w:rsidRPr="00137D45">
              <w:rPr>
                <w:sz w:val="20"/>
              </w:rPr>
              <w:t>, 09/24/2020</w:t>
            </w:r>
          </w:p>
          <w:p w14:paraId="38583BAE" w14:textId="2BF65A7A" w:rsidR="00001A10" w:rsidRPr="00137D45" w:rsidRDefault="00585FAA" w:rsidP="002A52F7">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"https://mentor.ieee.org/802.11/dcn/20/11-20-1407-09-00be-pdt-mac-mlo-soft-ap-mld-operation.docx" </w:instrText>
            </w:r>
            <w:r>
              <w:rPr>
                <w:rStyle w:val="Hyperlink"/>
                <w:color w:val="auto"/>
                <w:sz w:val="20"/>
              </w:rPr>
              <w:fldChar w:fldCharType="separate"/>
            </w:r>
            <w:r w:rsidR="00001A10" w:rsidRPr="00137D45">
              <w:rPr>
                <w:rStyle w:val="Hyperlink"/>
                <w:color w:val="auto"/>
                <w:sz w:val="20"/>
              </w:rPr>
              <w:t>20/1407r9</w:t>
            </w:r>
            <w:r>
              <w:rPr>
                <w:rStyle w:val="Hyperlink"/>
                <w:color w:val="auto"/>
                <w:sz w:val="20"/>
              </w:rPr>
              <w:fldChar w:fldCharType="end"/>
            </w:r>
            <w:r w:rsidR="00001A10" w:rsidRPr="00137D45">
              <w:rPr>
                <w:rStyle w:val="Hyperlink"/>
                <w:color w:val="auto"/>
                <w:sz w:val="20"/>
                <w:u w:val="none"/>
              </w:rPr>
              <w:t>, 09/24/2020</w:t>
            </w:r>
          </w:p>
          <w:p w14:paraId="46A481FC" w14:textId="7FC90AAC" w:rsidR="00ED30C9" w:rsidRPr="00137D45" w:rsidRDefault="00585FAA" w:rsidP="002A52F7">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"https://mentor.ieee.org/802.11/dcn/20/11-20-1407-10-00be-pdt-mac-mlo-soft-ap-mld-opera</w:instrText>
            </w:r>
            <w:r>
              <w:rPr>
                <w:rStyle w:val="Hyperlink"/>
                <w:color w:val="auto"/>
                <w:sz w:val="20"/>
              </w:rPr>
              <w:instrText xml:space="preserve">tion.docx" </w:instrText>
            </w:r>
            <w:r>
              <w:rPr>
                <w:rStyle w:val="Hyperlink"/>
                <w:color w:val="auto"/>
                <w:sz w:val="20"/>
              </w:rPr>
              <w:fldChar w:fldCharType="separate"/>
            </w:r>
            <w:r w:rsidR="00ED30C9" w:rsidRPr="00137D45">
              <w:rPr>
                <w:rStyle w:val="Hyperlink"/>
                <w:color w:val="auto"/>
                <w:sz w:val="20"/>
              </w:rPr>
              <w:t>20/1407r10</w:t>
            </w:r>
            <w:r>
              <w:rPr>
                <w:rStyle w:val="Hyperlink"/>
                <w:color w:val="auto"/>
                <w:sz w:val="20"/>
              </w:rPr>
              <w:fldChar w:fldCharType="end"/>
            </w:r>
            <w:r w:rsidR="00ED30C9" w:rsidRPr="00137D45">
              <w:rPr>
                <w:rStyle w:val="Hyperlink"/>
                <w:color w:val="auto"/>
                <w:sz w:val="20"/>
                <w:u w:val="none"/>
              </w:rPr>
              <w:t>, 09/27/2020</w:t>
            </w:r>
          </w:p>
          <w:p w14:paraId="626CFBF8" w14:textId="66764CB7" w:rsidR="00915144" w:rsidRPr="00137D45" w:rsidRDefault="00585FAA" w:rsidP="002A52F7">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"https://mentor.ieee.org/802.11/dcn/20/11-20-1407-11-00be-pdt-mac-mlo-soft-ap-mld-operation.docx" </w:instrText>
            </w:r>
            <w:r>
              <w:rPr>
                <w:rStyle w:val="Hyperlink"/>
                <w:color w:val="auto"/>
                <w:sz w:val="20"/>
              </w:rPr>
              <w:fldChar w:fldCharType="separate"/>
            </w:r>
            <w:r w:rsidR="00915144" w:rsidRPr="00137D45">
              <w:rPr>
                <w:rStyle w:val="Hyperlink"/>
                <w:color w:val="auto"/>
                <w:sz w:val="20"/>
              </w:rPr>
              <w:t>20/1407r11</w:t>
            </w:r>
            <w:r>
              <w:rPr>
                <w:rStyle w:val="Hyperlink"/>
                <w:color w:val="auto"/>
                <w:sz w:val="20"/>
              </w:rPr>
              <w:fldChar w:fldCharType="end"/>
            </w:r>
            <w:r w:rsidR="00915144" w:rsidRPr="00137D45">
              <w:rPr>
                <w:rStyle w:val="Hyperlink"/>
                <w:color w:val="auto"/>
                <w:sz w:val="20"/>
                <w:u w:val="none"/>
              </w:rPr>
              <w:t>, 09/28/2020</w:t>
            </w:r>
          </w:p>
          <w:p w14:paraId="48875E75" w14:textId="201DC1F3" w:rsidR="00EF348F" w:rsidRDefault="00585FAA" w:rsidP="002A52F7">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"https://mentor.ieee.org/802.11/dcn/20/11-20-1407-12-00be-pdt-mac-mlo-sof</w:instrText>
            </w:r>
            <w:r>
              <w:rPr>
                <w:rStyle w:val="Hyperlink"/>
                <w:color w:val="auto"/>
                <w:sz w:val="20"/>
              </w:rPr>
              <w:instrText xml:space="preserve">t-ap-mld-operation.docx" </w:instrText>
            </w:r>
            <w:r>
              <w:rPr>
                <w:rStyle w:val="Hyperlink"/>
                <w:color w:val="auto"/>
                <w:sz w:val="20"/>
              </w:rPr>
              <w:fldChar w:fldCharType="separate"/>
            </w:r>
            <w:r w:rsidR="00EF348F" w:rsidRPr="00137D45">
              <w:rPr>
                <w:rStyle w:val="Hyperlink"/>
                <w:color w:val="auto"/>
                <w:sz w:val="20"/>
              </w:rPr>
              <w:t>20/1407r12</w:t>
            </w:r>
            <w:r>
              <w:rPr>
                <w:rStyle w:val="Hyperlink"/>
                <w:color w:val="auto"/>
                <w:sz w:val="20"/>
              </w:rPr>
              <w:fldChar w:fldCharType="end"/>
            </w:r>
            <w:r w:rsidR="00EF348F" w:rsidRPr="00137D45">
              <w:rPr>
                <w:rStyle w:val="Hyperlink"/>
                <w:color w:val="auto"/>
                <w:sz w:val="20"/>
                <w:u w:val="none"/>
              </w:rPr>
              <w:t>, 09/28/2020</w:t>
            </w:r>
          </w:p>
          <w:p w14:paraId="5F77F18F" w14:textId="2C7E39FD" w:rsidR="00887999" w:rsidRPr="00137D45" w:rsidRDefault="00585FAA" w:rsidP="002A52F7">
            <w:pPr>
              <w:rPr>
                <w:sz w:val="20"/>
              </w:rPr>
            </w:pPr>
            <w:r>
              <w:rPr>
                <w:rStyle w:val="Hyperlink"/>
                <w:color w:val="auto"/>
                <w:sz w:val="20"/>
              </w:rPr>
              <w:fldChar w:fldCharType="begin"/>
            </w:r>
            <w:r>
              <w:rPr>
                <w:rStyle w:val="Hyperlink"/>
                <w:color w:val="auto"/>
                <w:sz w:val="20"/>
              </w:rPr>
              <w:instrText xml:space="preserve"> HYPERLINK "https://mentor.ieee.org/802.11/dcn/20/11-20-1407-13-00be-pdt-mac-mlo-soft-ap-mld-operation.docx" </w:instrText>
            </w:r>
            <w:r>
              <w:rPr>
                <w:rStyle w:val="Hyperlink"/>
                <w:color w:val="auto"/>
                <w:sz w:val="20"/>
              </w:rPr>
              <w:fldChar w:fldCharType="separate"/>
            </w:r>
            <w:r w:rsidR="00887999" w:rsidRPr="00B56724">
              <w:rPr>
                <w:rStyle w:val="Hyperlink"/>
                <w:color w:val="auto"/>
                <w:sz w:val="20"/>
              </w:rPr>
              <w:t>20/1407r13</w:t>
            </w:r>
            <w:r>
              <w:rPr>
                <w:rStyle w:val="Hyperlink"/>
                <w:color w:val="auto"/>
                <w:sz w:val="20"/>
              </w:rPr>
              <w:fldChar w:fldCharType="end"/>
            </w:r>
            <w:r w:rsidR="00887999">
              <w:rPr>
                <w:rStyle w:val="Hyperlink"/>
                <w:color w:val="auto"/>
                <w:sz w:val="20"/>
                <w:u w:val="none"/>
              </w:rPr>
              <w:t>, 10/08/2020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585FAA" w:rsidP="004D4EEA">
            <w:pPr>
              <w:rPr>
                <w:sz w:val="20"/>
              </w:rPr>
            </w:pPr>
            <w:r>
              <w:rPr>
                <w:rStyle w:val="Hyperlink"/>
                <w:color w:val="auto"/>
                <w:sz w:val="20"/>
              </w:rPr>
              <w:fldChar w:fldCharType="begin"/>
            </w:r>
            <w:r>
              <w:rPr>
                <w:rStyle w:val="Hyperlink"/>
                <w:color w:val="auto"/>
                <w:sz w:val="20"/>
              </w:rPr>
              <w:instrText xml:space="preserve"> HYPERLINK "https://mentor.ieee.org/802.11/dcn/20/11-20-1407-05-00be-pdt-mac-mlo-soft-ap-mld-operation.docx" </w:instrText>
            </w:r>
            <w:r>
              <w:rPr>
                <w:rStyle w:val="Hyperlink"/>
                <w:color w:val="auto"/>
                <w:sz w:val="20"/>
              </w:rPr>
              <w:fldChar w:fldCharType="separate"/>
            </w:r>
            <w:r w:rsidR="004D4EEA" w:rsidRPr="00137D45">
              <w:rPr>
                <w:rStyle w:val="Hyperlink"/>
                <w:color w:val="auto"/>
                <w:sz w:val="20"/>
              </w:rPr>
              <w:t>20/1407r5</w:t>
            </w:r>
            <w:r>
              <w:rPr>
                <w:rStyle w:val="Hyperlink"/>
                <w:color w:val="auto"/>
                <w:sz w:val="20"/>
              </w:rPr>
              <w:fldChar w:fldCharType="end"/>
            </w:r>
            <w:r w:rsidR="004D4EEA" w:rsidRPr="00137D45">
              <w:rPr>
                <w:sz w:val="20"/>
              </w:rPr>
              <w:t>, 09/21/2020</w:t>
            </w:r>
          </w:p>
          <w:p w14:paraId="4336FCB0" w14:textId="2AC52FBD" w:rsidR="008D0981" w:rsidRPr="00137D45" w:rsidRDefault="00585FAA" w:rsidP="004D4EEA">
            <w:pPr>
              <w:rPr>
                <w:sz w:val="20"/>
              </w:rPr>
            </w:pPr>
            <w:r>
              <w:rPr>
                <w:rStyle w:val="Hyperlink"/>
                <w:color w:val="auto"/>
                <w:sz w:val="20"/>
              </w:rPr>
              <w:fldChar w:fldCharType="begin"/>
            </w:r>
            <w:r>
              <w:rPr>
                <w:rStyle w:val="Hyperlink"/>
                <w:color w:val="auto"/>
                <w:sz w:val="20"/>
              </w:rPr>
              <w:instrText xml:space="preserve"> HYPERLINK "https://mentor.ieee.org/802.11/dcn/20/11-20-1407-06-00be-pdt-mac-mlo-soft-ap-mld-operation.docx" </w:instrText>
            </w:r>
            <w:r>
              <w:rPr>
                <w:rStyle w:val="Hyperlink"/>
                <w:color w:val="auto"/>
                <w:sz w:val="20"/>
              </w:rPr>
              <w:fldChar w:fldCharType="separate"/>
            </w:r>
            <w:r w:rsidR="008D0981" w:rsidRPr="00137D45">
              <w:rPr>
                <w:rStyle w:val="Hyperlink"/>
                <w:color w:val="auto"/>
                <w:sz w:val="20"/>
              </w:rPr>
              <w:t>20/1407r6</w:t>
            </w:r>
            <w:r>
              <w:rPr>
                <w:rStyle w:val="Hyperlink"/>
                <w:color w:val="auto"/>
                <w:sz w:val="20"/>
              </w:rPr>
              <w:fldChar w:fldCharType="end"/>
            </w:r>
            <w:r w:rsidR="008D0981" w:rsidRPr="00137D45">
              <w:rPr>
                <w:sz w:val="20"/>
              </w:rPr>
              <w:t>, 09/23/2020</w:t>
            </w:r>
          </w:p>
          <w:p w14:paraId="1EF645DD" w14:textId="77777777" w:rsidR="00F96507" w:rsidRPr="00137D45" w:rsidRDefault="00585FAA" w:rsidP="00F96507">
            <w:pPr>
              <w:rPr>
                <w:sz w:val="20"/>
              </w:rPr>
            </w:pPr>
            <w:r>
              <w:rPr>
                <w:rStyle w:val="Hyperlink"/>
                <w:color w:val="auto"/>
                <w:sz w:val="20"/>
              </w:rPr>
              <w:fldChar w:fldCharType="begin"/>
            </w:r>
            <w:r>
              <w:rPr>
                <w:rStyle w:val="Hyperlink"/>
                <w:color w:val="auto"/>
                <w:sz w:val="20"/>
              </w:rPr>
              <w:instrText xml:space="preserve"> HYPERLINK "https://mentor.ieee.org/802.11/dcn/20/11-20-1407-08-00be-pdt-mac-mlo-soft-ap-mld-operation.docx" </w:instrText>
            </w:r>
            <w:r>
              <w:rPr>
                <w:rStyle w:val="Hyperlink"/>
                <w:color w:val="auto"/>
                <w:sz w:val="20"/>
              </w:rPr>
              <w:fldChar w:fldCharType="separate"/>
            </w:r>
            <w:r w:rsidR="00F96507" w:rsidRPr="00137D45">
              <w:rPr>
                <w:rStyle w:val="Hyperlink"/>
                <w:color w:val="auto"/>
                <w:sz w:val="20"/>
              </w:rPr>
              <w:t>20/1407r8</w:t>
            </w:r>
            <w:r>
              <w:rPr>
                <w:rStyle w:val="Hyperlink"/>
                <w:color w:val="auto"/>
                <w:sz w:val="20"/>
              </w:rPr>
              <w:fldChar w:fldCharType="end"/>
            </w:r>
            <w:r w:rsidR="00F96507" w:rsidRPr="00137D45">
              <w:rPr>
                <w:sz w:val="20"/>
              </w:rPr>
              <w:t>, 09/24/2020</w:t>
            </w:r>
          </w:p>
          <w:p w14:paraId="24F9D31D" w14:textId="1F24BC61" w:rsidR="00001A10" w:rsidRPr="00137D45" w:rsidRDefault="00585FAA" w:rsidP="00F96507">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"https://mentor.ieee.org/802.11/dcn/20/11-20-1407-09-00be-pdt-mac-mlo-soft-ap-mld-operation.docx" </w:instrText>
            </w:r>
            <w:r>
              <w:rPr>
                <w:rStyle w:val="Hyperlink"/>
                <w:color w:val="auto"/>
                <w:sz w:val="20"/>
              </w:rPr>
              <w:fldChar w:fldCharType="separate"/>
            </w:r>
            <w:r w:rsidR="00001A10" w:rsidRPr="00137D45">
              <w:rPr>
                <w:rStyle w:val="Hyperlink"/>
                <w:color w:val="auto"/>
                <w:sz w:val="20"/>
              </w:rPr>
              <w:t>20/1407r9</w:t>
            </w:r>
            <w:r>
              <w:rPr>
                <w:rStyle w:val="Hyperlink"/>
                <w:color w:val="auto"/>
                <w:sz w:val="20"/>
              </w:rPr>
              <w:fldChar w:fldCharType="end"/>
            </w:r>
            <w:r w:rsidR="00001A10" w:rsidRPr="00137D45">
              <w:rPr>
                <w:rStyle w:val="Hyperlink"/>
                <w:color w:val="auto"/>
                <w:sz w:val="20"/>
                <w:u w:val="none"/>
              </w:rPr>
              <w:t>, 09/24/2020</w:t>
            </w:r>
          </w:p>
          <w:p w14:paraId="6B17244C" w14:textId="77777777" w:rsidR="00B93D58" w:rsidRPr="00137D45" w:rsidRDefault="00585FAA" w:rsidP="00B93D58">
            <w:pPr>
              <w:rPr>
                <w:sz w:val="20"/>
              </w:rPr>
            </w:pPr>
            <w:r>
              <w:rPr>
                <w:rStyle w:val="Hyperlink"/>
                <w:color w:val="auto"/>
                <w:sz w:val="20"/>
              </w:rPr>
              <w:fldChar w:fldCharType="begin"/>
            </w:r>
            <w:r>
              <w:rPr>
                <w:rStyle w:val="Hyperlink"/>
                <w:color w:val="auto"/>
                <w:sz w:val="20"/>
              </w:rPr>
              <w:instrText xml:space="preserve"> HYPERLINK "https://mentor.ieee.org/802.11/dcn/20/11-20-1407-11-00be-pdt-mac-mlo-soft-ap-mld-operation.docx" </w:instrText>
            </w:r>
            <w:r>
              <w:rPr>
                <w:rStyle w:val="Hyperlink"/>
                <w:color w:val="auto"/>
                <w:sz w:val="20"/>
              </w:rPr>
              <w:fldChar w:fldCharType="separate"/>
            </w:r>
            <w:r w:rsidR="00B93D58" w:rsidRPr="00137D45">
              <w:rPr>
                <w:rStyle w:val="Hyperlink"/>
                <w:color w:val="auto"/>
                <w:sz w:val="20"/>
              </w:rPr>
              <w:t>20/1407r11</w:t>
            </w:r>
            <w:r>
              <w:rPr>
                <w:rStyle w:val="Hyperlink"/>
                <w:color w:val="auto"/>
                <w:sz w:val="20"/>
              </w:rPr>
              <w:fldChar w:fldCharType="end"/>
            </w:r>
            <w:r w:rsidR="00B93D58" w:rsidRPr="00137D45">
              <w:rPr>
                <w:rStyle w:val="Hyperlink"/>
                <w:color w:val="auto"/>
                <w:sz w:val="20"/>
                <w:u w:val="none"/>
              </w:rPr>
              <w:t>, 09/28/2020</w:t>
            </w:r>
          </w:p>
          <w:p w14:paraId="72DB0B7C" w14:textId="77777777" w:rsidR="002A52F7" w:rsidRPr="00137D45" w:rsidRDefault="002A52F7" w:rsidP="002A52F7">
            <w:pPr>
              <w:rPr>
                <w:sz w:val="20"/>
              </w:rPr>
            </w:pPr>
          </w:p>
          <w:p w14:paraId="58548C4E" w14:textId="77777777" w:rsidR="002A52F7" w:rsidRPr="00137D45" w:rsidRDefault="002A52F7" w:rsidP="002A52F7">
            <w:pPr>
              <w:rPr>
                <w:sz w:val="20"/>
              </w:rPr>
            </w:pPr>
            <w:r w:rsidRPr="00137D45">
              <w:rPr>
                <w:sz w:val="20"/>
              </w:rPr>
              <w:t>Straw Polled:</w:t>
            </w:r>
          </w:p>
          <w:p w14:paraId="1D025770" w14:textId="77777777" w:rsidR="00DE568C" w:rsidRPr="00137D45" w:rsidRDefault="00585FAA" w:rsidP="00DE568C">
            <w:pPr>
              <w:rPr>
                <w:sz w:val="20"/>
              </w:rPr>
            </w:pPr>
            <w:r>
              <w:rPr>
                <w:rStyle w:val="Hyperlink"/>
                <w:color w:val="auto"/>
                <w:sz w:val="20"/>
              </w:rPr>
              <w:lastRenderedPageBreak/>
              <w:fldChar w:fldCharType="begin"/>
            </w:r>
            <w:r>
              <w:rPr>
                <w:rStyle w:val="Hyperlink"/>
                <w:color w:val="auto"/>
                <w:sz w:val="20"/>
              </w:rPr>
              <w:instrText xml:space="preserve"> HYPERLINK "https://mentor.ieee.org/802.11/dcn/20/11-20-1407-08-00be-pdt-mac-mlo-s</w:instrText>
            </w:r>
            <w:r>
              <w:rPr>
                <w:rStyle w:val="Hyperlink"/>
                <w:color w:val="auto"/>
                <w:sz w:val="20"/>
              </w:rPr>
              <w:instrText xml:space="preserve">oft-ap-mld-operation.docx" </w:instrText>
            </w:r>
            <w:r>
              <w:rPr>
                <w:rStyle w:val="Hyperlink"/>
                <w:color w:val="auto"/>
                <w:sz w:val="20"/>
              </w:rPr>
              <w:fldChar w:fldCharType="separate"/>
            </w:r>
            <w:r w:rsidR="00DE568C" w:rsidRPr="00137D45">
              <w:rPr>
                <w:rStyle w:val="Hyperlink"/>
                <w:color w:val="auto"/>
                <w:sz w:val="20"/>
              </w:rPr>
              <w:t>20/1407r8</w:t>
            </w:r>
            <w:r>
              <w:rPr>
                <w:rStyle w:val="Hyperlink"/>
                <w:color w:val="auto"/>
                <w:sz w:val="20"/>
              </w:rPr>
              <w:fldChar w:fldCharType="end"/>
            </w:r>
            <w:r w:rsidR="00DE568C" w:rsidRPr="00137D45">
              <w:rPr>
                <w:sz w:val="20"/>
              </w:rPr>
              <w:t>, 09/24/2020</w:t>
            </w:r>
          </w:p>
          <w:p w14:paraId="2E539F0C" w14:textId="28A172FB" w:rsidR="002A52F7" w:rsidRPr="00137D45" w:rsidRDefault="00DE568C" w:rsidP="00112124">
            <w:pPr>
              <w:rPr>
                <w:rStyle w:val="Hyperlink"/>
                <w:color w:val="auto"/>
                <w:sz w:val="20"/>
                <w:u w:val="none"/>
              </w:rPr>
            </w:pPr>
            <w:r w:rsidRPr="00137D45">
              <w:rPr>
                <w:rStyle w:val="Hyperlink"/>
                <w:color w:val="auto"/>
                <w:sz w:val="20"/>
                <w:highlight w:val="red"/>
                <w:u w:val="none"/>
              </w:rPr>
              <w:t>(SP</w:t>
            </w:r>
            <w:r w:rsidR="00B63F00" w:rsidRPr="00137D45">
              <w:rPr>
                <w:rStyle w:val="Hyperlink"/>
                <w:color w:val="auto"/>
                <w:sz w:val="20"/>
                <w:highlight w:val="red"/>
                <w:u w:val="none"/>
              </w:rPr>
              <w:t>1</w:t>
            </w:r>
            <w:r w:rsidRPr="00137D45">
              <w:rPr>
                <w:rStyle w:val="Hyperlink"/>
                <w:color w:val="auto"/>
                <w:sz w:val="20"/>
                <w:highlight w:val="red"/>
                <w:u w:val="none"/>
              </w:rPr>
              <w:t xml:space="preserve"> result: 29Y, 20N, 2</w:t>
            </w:r>
            <w:r w:rsidR="0068235C" w:rsidRPr="00137D45">
              <w:rPr>
                <w:rStyle w:val="Hyperlink"/>
                <w:color w:val="auto"/>
                <w:sz w:val="20"/>
                <w:highlight w:val="red"/>
                <w:u w:val="none"/>
              </w:rPr>
              <w:t>7</w:t>
            </w:r>
            <w:r w:rsidRPr="00137D45">
              <w:rPr>
                <w:rStyle w:val="Hyperlink"/>
                <w:color w:val="auto"/>
                <w:sz w:val="20"/>
                <w:highlight w:val="red"/>
                <w:u w:val="none"/>
              </w:rPr>
              <w:t>A)</w:t>
            </w:r>
          </w:p>
          <w:p w14:paraId="12777E6D" w14:textId="77777777" w:rsidR="008E6920" w:rsidRPr="00137D45" w:rsidRDefault="00585FAA" w:rsidP="00112124">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"https://mentor.ieee.org/802.11/dcn/20/11-20-1407-09-00be-pdt-mac-mlo-soft-ap-mld-operation.docx" </w:instrText>
            </w:r>
            <w:r>
              <w:rPr>
                <w:rStyle w:val="Hyperlink"/>
                <w:color w:val="auto"/>
                <w:sz w:val="20"/>
              </w:rPr>
              <w:fldChar w:fldCharType="separate"/>
            </w:r>
            <w:r w:rsidR="008E6920" w:rsidRPr="00137D45">
              <w:rPr>
                <w:rStyle w:val="Hyperlink"/>
                <w:color w:val="auto"/>
                <w:sz w:val="20"/>
              </w:rPr>
              <w:t>20/1407r9</w:t>
            </w:r>
            <w:r>
              <w:rPr>
                <w:rStyle w:val="Hyperlink"/>
                <w:color w:val="auto"/>
                <w:sz w:val="20"/>
              </w:rPr>
              <w:fldChar w:fldCharType="end"/>
            </w:r>
            <w:r w:rsidR="008E6920" w:rsidRPr="00137D45">
              <w:rPr>
                <w:rStyle w:val="Hyperlink"/>
                <w:color w:val="auto"/>
                <w:sz w:val="20"/>
                <w:u w:val="none"/>
              </w:rPr>
              <w:t>, 09/24/2020</w:t>
            </w:r>
          </w:p>
          <w:p w14:paraId="2CCABD06" w14:textId="77777777" w:rsidR="0062584A" w:rsidRPr="00137D45" w:rsidRDefault="0062584A" w:rsidP="00112124">
            <w:pPr>
              <w:rPr>
                <w:rStyle w:val="Hyperlink"/>
                <w:color w:val="auto"/>
                <w:sz w:val="20"/>
                <w:u w:val="none"/>
              </w:rPr>
            </w:pPr>
            <w:r w:rsidRPr="00137D45">
              <w:rPr>
                <w:rStyle w:val="Hyperlink"/>
                <w:color w:val="auto"/>
                <w:sz w:val="20"/>
                <w:highlight w:val="red"/>
                <w:u w:val="none"/>
              </w:rPr>
              <w:t>(SP result: 30Y, 26N, 22A)</w:t>
            </w:r>
          </w:p>
          <w:p w14:paraId="5599F29C" w14:textId="77777777" w:rsidR="004930A2" w:rsidRDefault="00585FAA" w:rsidP="00112124">
            <w:pPr>
              <w:rPr>
                <w:rStyle w:val="Hyperlink"/>
                <w:color w:val="auto"/>
                <w:sz w:val="20"/>
                <w:u w:val="none"/>
              </w:rPr>
            </w:pPr>
            <w:r>
              <w:rPr>
                <w:rStyle w:val="Hyperlink"/>
                <w:color w:val="auto"/>
                <w:sz w:val="20"/>
              </w:rPr>
              <w:fldChar w:fldCharType="begin"/>
            </w:r>
            <w:r>
              <w:rPr>
                <w:rStyle w:val="Hyperlink"/>
                <w:color w:val="auto"/>
                <w:sz w:val="20"/>
              </w:rPr>
              <w:instrText xml:space="preserve"> HYPERLINK "https://mentor.ieee.org/802.11/dcn/20/11-20-1407-11-00be-pdt-mac-mlo-soft-ap-mld-operation.docx" </w:instrText>
            </w:r>
            <w:r>
              <w:rPr>
                <w:rStyle w:val="Hyperlink"/>
                <w:color w:val="auto"/>
                <w:sz w:val="20"/>
              </w:rPr>
              <w:fldChar w:fldCharType="separate"/>
            </w:r>
            <w:r w:rsidR="004930A2" w:rsidRPr="00137D45">
              <w:rPr>
                <w:rStyle w:val="Hyperlink"/>
                <w:color w:val="auto"/>
                <w:sz w:val="20"/>
              </w:rPr>
              <w:t>20/1407r11</w:t>
            </w:r>
            <w:r>
              <w:rPr>
                <w:rStyle w:val="Hyperlink"/>
                <w:color w:val="auto"/>
                <w:sz w:val="20"/>
              </w:rPr>
              <w:fldChar w:fldCharType="end"/>
            </w:r>
            <w:r w:rsidR="004930A2" w:rsidRPr="00137D45">
              <w:rPr>
                <w:rStyle w:val="Hyperlink"/>
                <w:color w:val="auto"/>
                <w:sz w:val="20"/>
                <w:u w:val="none"/>
              </w:rPr>
              <w:t xml:space="preserve">, </w:t>
            </w:r>
            <w:r w:rsidR="004930A2">
              <w:rPr>
                <w:rStyle w:val="Hyperlink"/>
                <w:color w:val="auto"/>
                <w:sz w:val="20"/>
                <w:u w:val="none"/>
              </w:rPr>
              <w:t>09/28/2020</w:t>
            </w:r>
          </w:p>
          <w:p w14:paraId="18766EED" w14:textId="77777777" w:rsidR="004930A2" w:rsidRPr="00137D45" w:rsidRDefault="004930A2" w:rsidP="00112124">
            <w:pPr>
              <w:rPr>
                <w:rStyle w:val="Hyperlink"/>
                <w:color w:val="auto"/>
                <w:sz w:val="20"/>
                <w:u w:val="none"/>
              </w:rPr>
            </w:pPr>
            <w:r w:rsidRPr="00873D6D">
              <w:rPr>
                <w:rStyle w:val="Hyperlink"/>
                <w:color w:val="auto"/>
                <w:sz w:val="20"/>
                <w:highlight w:val="red"/>
                <w:u w:val="none"/>
              </w:rPr>
              <w:t>(SP resul</w:t>
            </w:r>
            <w:r w:rsidRPr="00137D45">
              <w:rPr>
                <w:rStyle w:val="Hyperlink"/>
                <w:color w:val="auto"/>
                <w:sz w:val="20"/>
                <w:highlight w:val="red"/>
                <w:u w:val="none"/>
              </w:rPr>
              <w:t>t for option 1: 50Y, 29N, 24A)</w:t>
            </w:r>
          </w:p>
          <w:p w14:paraId="128A3631" w14:textId="77777777" w:rsidR="00933D1D" w:rsidRPr="00137D45" w:rsidRDefault="00585FAA" w:rsidP="00933D1D">
            <w:pPr>
              <w:rPr>
                <w:sz w:val="20"/>
              </w:rPr>
            </w:pPr>
            <w:r>
              <w:rPr>
                <w:rStyle w:val="Hyperlink"/>
                <w:color w:val="auto"/>
                <w:sz w:val="20"/>
              </w:rPr>
              <w:fldChar w:fldCharType="begin"/>
            </w:r>
            <w:r>
              <w:rPr>
                <w:rStyle w:val="Hyperlink"/>
                <w:color w:val="auto"/>
                <w:sz w:val="20"/>
              </w:rPr>
              <w:instrText xml:space="preserve"> HYPERLINK "https://mentor.ieee.org/802.11/dcn/20/11-20-1407-12-00be-pdt-mac-mlo-</w:instrText>
            </w:r>
            <w:r>
              <w:rPr>
                <w:rStyle w:val="Hyperlink"/>
                <w:color w:val="auto"/>
                <w:sz w:val="20"/>
              </w:rPr>
              <w:instrText xml:space="preserve">soft-ap-mld-operation.docx" </w:instrText>
            </w:r>
            <w:r>
              <w:rPr>
                <w:rStyle w:val="Hyperlink"/>
                <w:color w:val="auto"/>
                <w:sz w:val="20"/>
              </w:rPr>
              <w:fldChar w:fldCharType="separate"/>
            </w:r>
            <w:r w:rsidR="00933D1D" w:rsidRPr="00137D45">
              <w:rPr>
                <w:rStyle w:val="Hyperlink"/>
                <w:color w:val="auto"/>
                <w:sz w:val="20"/>
              </w:rPr>
              <w:t>20/1407r12</w:t>
            </w:r>
            <w:r>
              <w:rPr>
                <w:rStyle w:val="Hyperlink"/>
                <w:color w:val="auto"/>
                <w:sz w:val="20"/>
              </w:rPr>
              <w:fldChar w:fldCharType="end"/>
            </w:r>
            <w:r w:rsidR="00933D1D" w:rsidRPr="00137D45">
              <w:rPr>
                <w:rStyle w:val="Hyperlink"/>
                <w:color w:val="auto"/>
                <w:sz w:val="20"/>
                <w:u w:val="none"/>
              </w:rPr>
              <w:t>, 09/28/2020</w:t>
            </w:r>
          </w:p>
          <w:p w14:paraId="6554289C" w14:textId="4EDD0323" w:rsidR="00933D1D" w:rsidRPr="00D05A58" w:rsidRDefault="005D1E3B" w:rsidP="00112124">
            <w:pPr>
              <w:rPr>
                <w:rStyle w:val="Hyperlink"/>
                <w:color w:val="auto"/>
                <w:sz w:val="20"/>
                <w:u w:val="none"/>
              </w:rPr>
            </w:pPr>
            <w:r w:rsidRPr="00137D45">
              <w:rPr>
                <w:rStyle w:val="Hyperlink"/>
                <w:color w:val="auto"/>
                <w:sz w:val="20"/>
                <w:highlight w:val="red"/>
                <w:u w:val="none"/>
              </w:rPr>
              <w:t>(SP result: 45Y, 27N, 18A)</w:t>
            </w:r>
          </w:p>
        </w:tc>
        <w:tc>
          <w:tcPr>
            <w:tcW w:w="2212" w:type="dxa"/>
            <w:tcPrChange w:id="709" w:author="Edward Au" w:date="2020-10-15T09:53:00Z">
              <w:tcPr>
                <w:tcW w:w="2212" w:type="dxa"/>
              </w:tcPr>
            </w:tcPrChange>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AD6B4E">
        <w:trPr>
          <w:trHeight w:val="271"/>
          <w:trPrChange w:id="710" w:author="Edward Au" w:date="2020-10-15T09:53:00Z">
            <w:trPr>
              <w:trHeight w:val="271"/>
            </w:trPr>
          </w:trPrChange>
        </w:trPr>
        <w:tc>
          <w:tcPr>
            <w:tcW w:w="1274" w:type="dxa"/>
            <w:tcPrChange w:id="711" w:author="Edward Au" w:date="2020-10-15T09:53:00Z">
              <w:tcPr>
                <w:tcW w:w="1274" w:type="dxa"/>
                <w:gridSpan w:val="2"/>
              </w:tcPr>
            </w:tcPrChange>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tcPrChange w:id="712" w:author="Edward Au" w:date="2020-10-15T09:53:00Z">
              <w:tcPr>
                <w:tcW w:w="1968" w:type="dxa"/>
                <w:gridSpan w:val="2"/>
              </w:tcPr>
            </w:tcPrChange>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Change w:id="713" w:author="Edward Au" w:date="2020-10-15T09:53:00Z">
              <w:tcPr>
                <w:tcW w:w="1562" w:type="dxa"/>
                <w:shd w:val="clear" w:color="auto" w:fill="auto"/>
              </w:tcPr>
            </w:tcPrChange>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Change w:id="714" w:author="Edward Au" w:date="2020-10-15T09:53:00Z">
              <w:tcPr>
                <w:tcW w:w="2706" w:type="dxa"/>
              </w:tcPr>
            </w:tcPrChange>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Change w:id="715" w:author="Edward Au" w:date="2020-10-15T09:53:00Z">
              <w:tcPr>
                <w:tcW w:w="1594" w:type="dxa"/>
                <w:gridSpan w:val="2"/>
              </w:tcPr>
            </w:tcPrChange>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Change w:id="716" w:author="Edward Au" w:date="2020-10-15T09:53:00Z">
              <w:tcPr>
                <w:tcW w:w="2344" w:type="dxa"/>
              </w:tcPr>
            </w:tcPrChange>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Change w:id="717" w:author="Edward Au" w:date="2020-10-15T09:53:00Z">
              <w:tcPr>
                <w:tcW w:w="2212" w:type="dxa"/>
              </w:tcPr>
            </w:tcPrChange>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AD6B4E">
        <w:trPr>
          <w:trHeight w:val="257"/>
          <w:trPrChange w:id="718" w:author="Edward Au" w:date="2020-10-15T09:53:00Z">
            <w:trPr>
              <w:trHeight w:val="257"/>
            </w:trPr>
          </w:trPrChange>
        </w:trPr>
        <w:tc>
          <w:tcPr>
            <w:tcW w:w="1274" w:type="dxa"/>
            <w:tcPrChange w:id="719" w:author="Edward Au" w:date="2020-10-15T09:53:00Z">
              <w:tcPr>
                <w:tcW w:w="1274" w:type="dxa"/>
                <w:gridSpan w:val="2"/>
              </w:tcPr>
            </w:tcPrChange>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tcPrChange w:id="720" w:author="Edward Au" w:date="2020-10-15T09:53:00Z">
              <w:tcPr>
                <w:tcW w:w="1968" w:type="dxa"/>
                <w:gridSpan w:val="2"/>
              </w:tcPr>
            </w:tcPrChange>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62" w:type="dxa"/>
            <w:tcPrChange w:id="721" w:author="Edward Au" w:date="2020-10-15T09:53:00Z">
              <w:tcPr>
                <w:tcW w:w="1562" w:type="dxa"/>
              </w:tcPr>
            </w:tcPrChange>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Change w:id="722" w:author="Edward Au" w:date="2020-10-15T09:53:00Z">
              <w:tcPr>
                <w:tcW w:w="2706" w:type="dxa"/>
              </w:tcPr>
            </w:tcPrChange>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594" w:type="dxa"/>
            <w:gridSpan w:val="2"/>
            <w:tcPrChange w:id="723" w:author="Edward Au" w:date="2020-10-15T09:53:00Z">
              <w:tcPr>
                <w:tcW w:w="1594" w:type="dxa"/>
                <w:gridSpan w:val="2"/>
              </w:tcPr>
            </w:tcPrChange>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Change w:id="724" w:author="Edward Au" w:date="2020-10-15T09:53:00Z">
              <w:tcPr>
                <w:tcW w:w="2344" w:type="dxa"/>
              </w:tcPr>
            </w:tcPrChange>
          </w:tcPr>
          <w:p w14:paraId="45CD8B47" w14:textId="77777777" w:rsidR="00B97CBC" w:rsidRPr="00D05A58" w:rsidRDefault="00B97CBC" w:rsidP="00B97CBC">
            <w:pPr>
              <w:rPr>
                <w:sz w:val="20"/>
                <w:highlight w:val="yellow"/>
              </w:rPr>
            </w:pPr>
            <w:r w:rsidRPr="00D05A58">
              <w:rPr>
                <w:sz w:val="20"/>
                <w:highlight w:val="yellow"/>
              </w:rPr>
              <w:t>Uploaded:</w:t>
            </w:r>
          </w:p>
          <w:p w14:paraId="796504DF" w14:textId="77777777" w:rsidR="00B97CBC" w:rsidRPr="00D05A58" w:rsidRDefault="00B97CBC" w:rsidP="00B97CBC">
            <w:pPr>
              <w:rPr>
                <w:sz w:val="20"/>
                <w:highlight w:val="yellow"/>
              </w:rPr>
            </w:pPr>
          </w:p>
          <w:p w14:paraId="3378D64C" w14:textId="77777777" w:rsidR="00B97CBC" w:rsidRPr="00D05A58" w:rsidRDefault="00B97CBC" w:rsidP="00B97CBC">
            <w:pPr>
              <w:rPr>
                <w:sz w:val="20"/>
                <w:highlight w:val="yellow"/>
              </w:rPr>
            </w:pPr>
            <w:r w:rsidRPr="00D05A58">
              <w:rPr>
                <w:sz w:val="20"/>
                <w:highlight w:val="yellow"/>
              </w:rPr>
              <w:t>Presented:</w:t>
            </w:r>
          </w:p>
          <w:p w14:paraId="3DC2020B" w14:textId="77777777" w:rsidR="00B97CBC" w:rsidRPr="00D05A58" w:rsidRDefault="00B97CBC" w:rsidP="00B97CBC">
            <w:pPr>
              <w:rPr>
                <w:sz w:val="20"/>
                <w:highlight w:val="yellow"/>
              </w:rPr>
            </w:pPr>
          </w:p>
          <w:p w14:paraId="56D53111" w14:textId="77777777" w:rsidR="00B97CBC" w:rsidRPr="00D05A58" w:rsidRDefault="00B97CBC" w:rsidP="00B97CBC">
            <w:pPr>
              <w:rPr>
                <w:sz w:val="20"/>
                <w:highlight w:val="yellow"/>
              </w:rPr>
            </w:pPr>
            <w:r w:rsidRPr="00D05A58">
              <w:rPr>
                <w:sz w:val="20"/>
                <w:highlight w:val="yellow"/>
              </w:rPr>
              <w:t>Straw Polled:</w:t>
            </w:r>
          </w:p>
          <w:p w14:paraId="398E409B" w14:textId="77777777" w:rsidR="00E7555D" w:rsidRPr="00D05A58" w:rsidRDefault="00E7555D" w:rsidP="00112124">
            <w:pPr>
              <w:rPr>
                <w:sz w:val="20"/>
                <w:highlight w:val="yellow"/>
              </w:rPr>
            </w:pPr>
          </w:p>
        </w:tc>
        <w:tc>
          <w:tcPr>
            <w:tcW w:w="2212" w:type="dxa"/>
            <w:tcPrChange w:id="725" w:author="Edward Au" w:date="2020-10-15T09:53:00Z">
              <w:tcPr>
                <w:tcW w:w="2212" w:type="dxa"/>
              </w:tcPr>
            </w:tcPrChange>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AD6B4E">
        <w:trPr>
          <w:trHeight w:val="271"/>
          <w:trPrChange w:id="726" w:author="Edward Au" w:date="2020-10-15T09:53:00Z">
            <w:trPr>
              <w:trHeight w:val="271"/>
            </w:trPr>
          </w:trPrChange>
        </w:trPr>
        <w:tc>
          <w:tcPr>
            <w:tcW w:w="1274" w:type="dxa"/>
            <w:tcPrChange w:id="727" w:author="Edward Au" w:date="2020-10-15T09:53:00Z">
              <w:tcPr>
                <w:tcW w:w="1274" w:type="dxa"/>
                <w:gridSpan w:val="2"/>
              </w:tcPr>
            </w:tcPrChange>
          </w:tcPr>
          <w:p w14:paraId="1C0865BA" w14:textId="77777777" w:rsidR="00E7555D" w:rsidRDefault="00E7555D" w:rsidP="00112124">
            <w:pPr>
              <w:rPr>
                <w:color w:val="00B050"/>
                <w:sz w:val="20"/>
              </w:rPr>
            </w:pPr>
            <w:r w:rsidRPr="002F5175">
              <w:rPr>
                <w:color w:val="00B050"/>
                <w:sz w:val="20"/>
              </w:rPr>
              <w:t>Joint</w:t>
            </w:r>
          </w:p>
          <w:p w14:paraId="75E4B12F" w14:textId="1A7B1FE8" w:rsidR="005F2363" w:rsidRPr="002F5175" w:rsidRDefault="005F2363" w:rsidP="00112124">
            <w:pPr>
              <w:rPr>
                <w:color w:val="00B050"/>
                <w:sz w:val="20"/>
              </w:rPr>
            </w:pPr>
          </w:p>
        </w:tc>
        <w:tc>
          <w:tcPr>
            <w:tcW w:w="1968" w:type="dxa"/>
            <w:tcPrChange w:id="728" w:author="Edward Au" w:date="2020-10-15T09:53:00Z">
              <w:tcPr>
                <w:tcW w:w="1968" w:type="dxa"/>
                <w:gridSpan w:val="2"/>
              </w:tcPr>
            </w:tcPrChange>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62" w:type="dxa"/>
            <w:tcPrChange w:id="729" w:author="Edward Au" w:date="2020-10-15T09:53:00Z">
              <w:tcPr>
                <w:tcW w:w="1562" w:type="dxa"/>
              </w:tcPr>
            </w:tcPrChange>
          </w:tcPr>
          <w:p w14:paraId="614BCCD1" w14:textId="6174A7FF" w:rsidR="00E7555D" w:rsidRPr="002F5175" w:rsidRDefault="00E7555D" w:rsidP="00112124">
            <w:pPr>
              <w:rPr>
                <w:color w:val="00B050"/>
                <w:sz w:val="20"/>
              </w:rPr>
            </w:pPr>
            <w:r w:rsidRPr="002F5175">
              <w:rPr>
                <w:color w:val="00B050"/>
                <w:sz w:val="20"/>
              </w:rPr>
              <w:t>Wook Bong Lee</w:t>
            </w:r>
          </w:p>
        </w:tc>
        <w:tc>
          <w:tcPr>
            <w:tcW w:w="2706" w:type="dxa"/>
            <w:tcPrChange w:id="730" w:author="Edward Au" w:date="2020-10-15T09:53:00Z">
              <w:tcPr>
                <w:tcW w:w="2706" w:type="dxa"/>
              </w:tcPr>
            </w:tcPrChange>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594" w:type="dxa"/>
            <w:gridSpan w:val="2"/>
            <w:tcPrChange w:id="731" w:author="Edward Au" w:date="2020-10-15T09:53:00Z">
              <w:tcPr>
                <w:tcW w:w="1594" w:type="dxa"/>
                <w:gridSpan w:val="2"/>
              </w:tcPr>
            </w:tcPrChange>
          </w:tcPr>
          <w:p w14:paraId="194EFE01" w14:textId="42060D00" w:rsidR="00E7555D" w:rsidRPr="002F5175" w:rsidRDefault="00E7555D" w:rsidP="00112124">
            <w:pPr>
              <w:rPr>
                <w:color w:val="00B050"/>
                <w:sz w:val="20"/>
              </w:rPr>
            </w:pPr>
            <w:r w:rsidRPr="002F5175">
              <w:rPr>
                <w:color w:val="00B050"/>
                <w:sz w:val="20"/>
              </w:rPr>
              <w:t>R2</w:t>
            </w:r>
          </w:p>
        </w:tc>
        <w:tc>
          <w:tcPr>
            <w:tcW w:w="2344" w:type="dxa"/>
            <w:tcPrChange w:id="732" w:author="Edward Au" w:date="2020-10-15T09:53:00Z">
              <w:tcPr>
                <w:tcW w:w="2344" w:type="dxa"/>
              </w:tcPr>
            </w:tcPrChange>
          </w:tcPr>
          <w:p w14:paraId="4BC8478B" w14:textId="77777777" w:rsidR="00B97CBC" w:rsidRPr="00D05A58" w:rsidRDefault="00B97CBC" w:rsidP="00B97CBC">
            <w:pPr>
              <w:rPr>
                <w:sz w:val="20"/>
              </w:rPr>
            </w:pPr>
            <w:r w:rsidRPr="00D05A58">
              <w:rPr>
                <w:sz w:val="20"/>
              </w:rPr>
              <w:t>Uploaded:</w:t>
            </w:r>
          </w:p>
          <w:p w14:paraId="5D6D8EB0" w14:textId="77777777" w:rsidR="00B97CBC" w:rsidRPr="00D05A58" w:rsidRDefault="00B97CBC" w:rsidP="00B97CBC">
            <w:pPr>
              <w:rPr>
                <w:sz w:val="20"/>
              </w:rPr>
            </w:pPr>
          </w:p>
          <w:p w14:paraId="4F07E50E" w14:textId="77777777" w:rsidR="00B97CBC" w:rsidRPr="00D05A58" w:rsidRDefault="00B97CBC" w:rsidP="00B97CBC">
            <w:pPr>
              <w:rPr>
                <w:sz w:val="20"/>
              </w:rPr>
            </w:pPr>
            <w:r w:rsidRPr="00D05A58">
              <w:rPr>
                <w:sz w:val="20"/>
              </w:rPr>
              <w:t>Presented:</w:t>
            </w:r>
          </w:p>
          <w:p w14:paraId="7CEB323C" w14:textId="77777777" w:rsidR="00B97CBC" w:rsidRPr="00D05A58" w:rsidRDefault="00B97CBC" w:rsidP="00B97CBC">
            <w:pPr>
              <w:rPr>
                <w:sz w:val="20"/>
              </w:rPr>
            </w:pPr>
          </w:p>
          <w:p w14:paraId="65F31411" w14:textId="77777777" w:rsidR="00B97CBC" w:rsidRPr="00D05A58" w:rsidRDefault="00B97CBC" w:rsidP="00B97CBC">
            <w:pPr>
              <w:rPr>
                <w:sz w:val="20"/>
              </w:rPr>
            </w:pPr>
            <w:r w:rsidRPr="00D05A58">
              <w:rPr>
                <w:sz w:val="20"/>
              </w:rPr>
              <w:t>Straw Polled:</w:t>
            </w:r>
          </w:p>
          <w:p w14:paraId="49E1F2C9" w14:textId="77777777" w:rsidR="00E7555D" w:rsidRPr="00D05A58" w:rsidRDefault="00E7555D" w:rsidP="00112124">
            <w:pPr>
              <w:rPr>
                <w:sz w:val="20"/>
              </w:rPr>
            </w:pPr>
          </w:p>
        </w:tc>
        <w:tc>
          <w:tcPr>
            <w:tcW w:w="2212" w:type="dxa"/>
            <w:tcPrChange w:id="733" w:author="Edward Au" w:date="2020-10-15T09:53:00Z">
              <w:tcPr>
                <w:tcW w:w="2212" w:type="dxa"/>
              </w:tcPr>
            </w:tcPrChange>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AD6B4E">
        <w:trPr>
          <w:trHeight w:val="271"/>
          <w:trPrChange w:id="734" w:author="Edward Au" w:date="2020-10-15T09:53:00Z">
            <w:trPr>
              <w:trHeight w:val="271"/>
            </w:trPr>
          </w:trPrChange>
        </w:trPr>
        <w:tc>
          <w:tcPr>
            <w:tcW w:w="1274" w:type="dxa"/>
            <w:tcPrChange w:id="735" w:author="Edward Au" w:date="2020-10-15T09:53:00Z">
              <w:tcPr>
                <w:tcW w:w="1274" w:type="dxa"/>
                <w:gridSpan w:val="2"/>
              </w:tcPr>
            </w:tcPrChange>
          </w:tcPr>
          <w:p w14:paraId="354670C1" w14:textId="4F2A839C" w:rsidR="00EE12E1" w:rsidRDefault="00EE12E1" w:rsidP="00112124">
            <w:pPr>
              <w:rPr>
                <w:sz w:val="20"/>
              </w:rPr>
            </w:pPr>
            <w:r w:rsidRPr="004D523F">
              <w:rPr>
                <w:color w:val="00B050"/>
                <w:sz w:val="20"/>
              </w:rPr>
              <w:t>Joint-MAP</w:t>
            </w:r>
          </w:p>
        </w:tc>
        <w:tc>
          <w:tcPr>
            <w:tcW w:w="12386" w:type="dxa"/>
            <w:gridSpan w:val="7"/>
            <w:tcPrChange w:id="736" w:author="Edward Au" w:date="2020-10-15T09:53:00Z">
              <w:tcPr>
                <w:tcW w:w="12386" w:type="dxa"/>
                <w:gridSpan w:val="8"/>
              </w:tcPr>
            </w:tcPrChange>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AD6B4E">
        <w:trPr>
          <w:trHeight w:val="271"/>
          <w:trPrChange w:id="737" w:author="Edward Au" w:date="2020-10-15T09:53:00Z">
            <w:trPr>
              <w:trHeight w:val="271"/>
            </w:trPr>
          </w:trPrChange>
        </w:trPr>
        <w:tc>
          <w:tcPr>
            <w:tcW w:w="1274" w:type="dxa"/>
            <w:tcPrChange w:id="738" w:author="Edward Au" w:date="2020-10-15T09:53:00Z">
              <w:tcPr>
                <w:tcW w:w="1274" w:type="dxa"/>
                <w:gridSpan w:val="2"/>
              </w:tcPr>
            </w:tcPrChange>
          </w:tcPr>
          <w:p w14:paraId="45267ED7" w14:textId="00188711" w:rsidR="005F2363" w:rsidRPr="00FC49AD" w:rsidRDefault="00E7555D" w:rsidP="00112124">
            <w:pPr>
              <w:rPr>
                <w:color w:val="00B050"/>
                <w:sz w:val="20"/>
              </w:rPr>
            </w:pPr>
            <w:r w:rsidRPr="00FC49AD">
              <w:rPr>
                <w:color w:val="00B050"/>
                <w:sz w:val="20"/>
              </w:rPr>
              <w:t>Joint</w:t>
            </w:r>
          </w:p>
        </w:tc>
        <w:tc>
          <w:tcPr>
            <w:tcW w:w="1968" w:type="dxa"/>
            <w:tcPrChange w:id="739" w:author="Edward Au" w:date="2020-10-15T09:53:00Z">
              <w:tcPr>
                <w:tcW w:w="1968" w:type="dxa"/>
                <w:gridSpan w:val="2"/>
              </w:tcPr>
            </w:tcPrChange>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Change w:id="740" w:author="Edward Au" w:date="2020-10-15T09:53:00Z">
              <w:tcPr>
                <w:tcW w:w="1562" w:type="dxa"/>
                <w:shd w:val="clear" w:color="auto" w:fill="auto"/>
              </w:tcPr>
            </w:tcPrChange>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Change w:id="741" w:author="Edward Au" w:date="2020-10-15T09:53:00Z">
              <w:tcPr>
                <w:tcW w:w="2706" w:type="dxa"/>
              </w:tcPr>
            </w:tcPrChange>
          </w:tcPr>
          <w:p w14:paraId="32002F96" w14:textId="77777777" w:rsidR="00E7555D" w:rsidRPr="00FC49AD" w:rsidRDefault="00E7555D" w:rsidP="00112124">
            <w:pPr>
              <w:rPr>
                <w:color w:val="00B050"/>
                <w:sz w:val="20"/>
              </w:rPr>
            </w:pPr>
            <w:r w:rsidRPr="00FC49AD">
              <w:rPr>
                <w:color w:val="00B050"/>
                <w:sz w:val="20"/>
              </w:rPr>
              <w:t xml:space="preserve">Chen Cheng, George Cherian, Guogang Huang, Kosuke Aio, VIGER Pascal, Yonggang Fang, Jay Yang, Yusuke </w:t>
            </w:r>
            <w:r w:rsidRPr="00FC49AD">
              <w:rPr>
                <w:color w:val="00B050"/>
                <w:sz w:val="20"/>
              </w:rPr>
              <w:lastRenderedPageBreak/>
              <w:t>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Change w:id="742" w:author="Edward Au" w:date="2020-10-15T09:53:00Z">
              <w:tcPr>
                <w:tcW w:w="1594" w:type="dxa"/>
                <w:gridSpan w:val="2"/>
              </w:tcPr>
            </w:tcPrChange>
          </w:tcPr>
          <w:p w14:paraId="44B4DB0C" w14:textId="4451A540" w:rsidR="00E7555D" w:rsidRPr="00FC49AD" w:rsidRDefault="00E7555D" w:rsidP="00112124">
            <w:pPr>
              <w:rPr>
                <w:color w:val="00B050"/>
                <w:sz w:val="20"/>
              </w:rPr>
            </w:pPr>
            <w:r w:rsidRPr="00FC49AD">
              <w:rPr>
                <w:color w:val="00B050"/>
                <w:sz w:val="20"/>
              </w:rPr>
              <w:lastRenderedPageBreak/>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Change w:id="743" w:author="Edward Au" w:date="2020-10-15T09:53:00Z">
              <w:tcPr>
                <w:tcW w:w="2344" w:type="dxa"/>
              </w:tcPr>
            </w:tcPrChange>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lastRenderedPageBreak/>
              <w:t>Straw Polled:</w:t>
            </w:r>
          </w:p>
          <w:p w14:paraId="07309538" w14:textId="77777777" w:rsidR="00E7555D" w:rsidRPr="00D05A58" w:rsidRDefault="00E7555D" w:rsidP="00112124">
            <w:pPr>
              <w:rPr>
                <w:sz w:val="20"/>
              </w:rPr>
            </w:pPr>
          </w:p>
        </w:tc>
        <w:tc>
          <w:tcPr>
            <w:tcW w:w="2212" w:type="dxa"/>
            <w:tcPrChange w:id="744" w:author="Edward Au" w:date="2020-10-15T09:53:00Z">
              <w:tcPr>
                <w:tcW w:w="2212" w:type="dxa"/>
              </w:tcPr>
            </w:tcPrChange>
          </w:tcPr>
          <w:p w14:paraId="7A385EA1" w14:textId="58DBE6C2" w:rsidR="00E7555D" w:rsidRPr="00FC49AD" w:rsidRDefault="00E7555D" w:rsidP="00112124">
            <w:pPr>
              <w:rPr>
                <w:color w:val="00B050"/>
                <w:sz w:val="20"/>
              </w:rPr>
            </w:pPr>
          </w:p>
        </w:tc>
      </w:tr>
      <w:tr w:rsidR="00E7555D" w14:paraId="4A5EBBF1" w14:textId="77777777" w:rsidTr="00AD6B4E">
        <w:trPr>
          <w:trHeight w:val="271"/>
          <w:trPrChange w:id="745" w:author="Edward Au" w:date="2020-10-15T09:53:00Z">
            <w:trPr>
              <w:trHeight w:val="271"/>
            </w:trPr>
          </w:trPrChange>
        </w:trPr>
        <w:tc>
          <w:tcPr>
            <w:tcW w:w="1274" w:type="dxa"/>
            <w:tcPrChange w:id="746" w:author="Edward Au" w:date="2020-10-15T09:53:00Z">
              <w:tcPr>
                <w:tcW w:w="1274" w:type="dxa"/>
                <w:gridSpan w:val="2"/>
              </w:tcPr>
            </w:tcPrChange>
          </w:tcPr>
          <w:p w14:paraId="6C91D46F" w14:textId="5CEBCBD8" w:rsidR="00E7555D" w:rsidRPr="00FC49AD" w:rsidRDefault="00E7555D" w:rsidP="00112124">
            <w:pPr>
              <w:rPr>
                <w:color w:val="00B050"/>
                <w:sz w:val="20"/>
              </w:rPr>
            </w:pPr>
            <w:r w:rsidRPr="00FC49AD">
              <w:rPr>
                <w:color w:val="00B050"/>
                <w:sz w:val="20"/>
              </w:rPr>
              <w:t>Joint</w:t>
            </w:r>
          </w:p>
        </w:tc>
        <w:tc>
          <w:tcPr>
            <w:tcW w:w="1968" w:type="dxa"/>
            <w:tcPrChange w:id="747" w:author="Edward Au" w:date="2020-10-15T09:53:00Z">
              <w:tcPr>
                <w:tcW w:w="1968" w:type="dxa"/>
                <w:gridSpan w:val="2"/>
              </w:tcPr>
            </w:tcPrChange>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Change w:id="748" w:author="Edward Au" w:date="2020-10-15T09:53:00Z">
              <w:tcPr>
                <w:tcW w:w="1562" w:type="dxa"/>
                <w:shd w:val="clear" w:color="auto" w:fill="auto"/>
              </w:tcPr>
            </w:tcPrChange>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Change w:id="749" w:author="Edward Au" w:date="2020-10-15T09:53:00Z">
              <w:tcPr>
                <w:tcW w:w="2706" w:type="dxa"/>
              </w:tcPr>
            </w:tcPrChange>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Change w:id="750" w:author="Edward Au" w:date="2020-10-15T09:53:00Z">
              <w:tcPr>
                <w:tcW w:w="1594" w:type="dxa"/>
                <w:gridSpan w:val="2"/>
              </w:tcPr>
            </w:tcPrChange>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Change w:id="751" w:author="Edward Au" w:date="2020-10-15T09:53:00Z">
              <w:tcPr>
                <w:tcW w:w="2344" w:type="dxa"/>
              </w:tcPr>
            </w:tcPrChange>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Change w:id="752" w:author="Edward Au" w:date="2020-10-15T09:53:00Z">
              <w:tcPr>
                <w:tcW w:w="2212" w:type="dxa"/>
              </w:tcPr>
            </w:tcPrChange>
          </w:tcPr>
          <w:p w14:paraId="5E3C4CE4" w14:textId="6DD938AB" w:rsidR="00E7555D" w:rsidRPr="00FC49AD" w:rsidRDefault="00E7555D" w:rsidP="00112124">
            <w:pPr>
              <w:rPr>
                <w:color w:val="00B050"/>
                <w:sz w:val="20"/>
              </w:rPr>
            </w:pPr>
          </w:p>
        </w:tc>
      </w:tr>
      <w:tr w:rsidR="00E7555D" w14:paraId="6AFDFF8B" w14:textId="77777777" w:rsidTr="00AD6B4E">
        <w:trPr>
          <w:trHeight w:val="271"/>
          <w:trPrChange w:id="753" w:author="Edward Au" w:date="2020-10-15T09:53:00Z">
            <w:trPr>
              <w:trHeight w:val="271"/>
            </w:trPr>
          </w:trPrChange>
        </w:trPr>
        <w:tc>
          <w:tcPr>
            <w:tcW w:w="1274" w:type="dxa"/>
            <w:tcPrChange w:id="754" w:author="Edward Au" w:date="2020-10-15T09:53:00Z">
              <w:tcPr>
                <w:tcW w:w="1274" w:type="dxa"/>
                <w:gridSpan w:val="2"/>
              </w:tcPr>
            </w:tcPrChange>
          </w:tcPr>
          <w:p w14:paraId="792CFFDC" w14:textId="0C4680BB" w:rsidR="00E7555D" w:rsidRPr="00FC49AD" w:rsidRDefault="00E7555D" w:rsidP="00112124">
            <w:pPr>
              <w:rPr>
                <w:color w:val="00B050"/>
                <w:sz w:val="20"/>
              </w:rPr>
            </w:pPr>
            <w:r w:rsidRPr="00FC49AD">
              <w:rPr>
                <w:color w:val="00B050"/>
                <w:sz w:val="20"/>
              </w:rPr>
              <w:t>Joint</w:t>
            </w:r>
          </w:p>
        </w:tc>
        <w:tc>
          <w:tcPr>
            <w:tcW w:w="1968" w:type="dxa"/>
            <w:tcPrChange w:id="755" w:author="Edward Au" w:date="2020-10-15T09:53:00Z">
              <w:tcPr>
                <w:tcW w:w="1968" w:type="dxa"/>
                <w:gridSpan w:val="2"/>
              </w:tcPr>
            </w:tcPrChange>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Change w:id="756" w:author="Edward Au" w:date="2020-10-15T09:53:00Z">
              <w:tcPr>
                <w:tcW w:w="1562" w:type="dxa"/>
                <w:shd w:val="clear" w:color="auto" w:fill="auto"/>
              </w:tcPr>
            </w:tcPrChange>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Change w:id="757" w:author="Edward Au" w:date="2020-10-15T09:53:00Z">
              <w:tcPr>
                <w:tcW w:w="2706" w:type="dxa"/>
              </w:tcPr>
            </w:tcPrChange>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Change w:id="758" w:author="Edward Au" w:date="2020-10-15T09:53:00Z">
              <w:tcPr>
                <w:tcW w:w="1594" w:type="dxa"/>
                <w:gridSpan w:val="2"/>
              </w:tcPr>
            </w:tcPrChange>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Change w:id="759" w:author="Edward Au" w:date="2020-10-15T09:53:00Z">
              <w:tcPr>
                <w:tcW w:w="2344" w:type="dxa"/>
              </w:tcPr>
            </w:tcPrChange>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Change w:id="760" w:author="Edward Au" w:date="2020-10-15T09:53:00Z">
              <w:tcPr>
                <w:tcW w:w="2212" w:type="dxa"/>
              </w:tcPr>
            </w:tcPrChange>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AD6B4E">
        <w:trPr>
          <w:trHeight w:val="257"/>
          <w:trPrChange w:id="761" w:author="Edward Au" w:date="2020-10-15T09:53:00Z">
            <w:trPr>
              <w:trHeight w:val="257"/>
            </w:trPr>
          </w:trPrChange>
        </w:trPr>
        <w:tc>
          <w:tcPr>
            <w:tcW w:w="1274" w:type="dxa"/>
            <w:tcPrChange w:id="762" w:author="Edward Au" w:date="2020-10-15T09:53:00Z">
              <w:tcPr>
                <w:tcW w:w="1274" w:type="dxa"/>
                <w:gridSpan w:val="2"/>
              </w:tcPr>
            </w:tcPrChange>
          </w:tcPr>
          <w:p w14:paraId="2C3D51D1" w14:textId="6B16ABE9" w:rsidR="00E7555D" w:rsidRPr="00C471C0" w:rsidRDefault="00E7555D" w:rsidP="00112124">
            <w:pPr>
              <w:rPr>
                <w:color w:val="00B050"/>
                <w:sz w:val="20"/>
              </w:rPr>
            </w:pPr>
            <w:r w:rsidRPr="00C471C0">
              <w:rPr>
                <w:color w:val="00B050"/>
                <w:sz w:val="20"/>
              </w:rPr>
              <w:t>Joint</w:t>
            </w:r>
          </w:p>
        </w:tc>
        <w:tc>
          <w:tcPr>
            <w:tcW w:w="1968" w:type="dxa"/>
            <w:tcPrChange w:id="763" w:author="Edward Au" w:date="2020-10-15T09:53:00Z">
              <w:tcPr>
                <w:tcW w:w="1968" w:type="dxa"/>
                <w:gridSpan w:val="2"/>
              </w:tcPr>
            </w:tcPrChange>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Change w:id="764" w:author="Edward Au" w:date="2020-10-15T09:53:00Z">
              <w:tcPr>
                <w:tcW w:w="1562" w:type="dxa"/>
              </w:tcPr>
            </w:tcPrChange>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Change w:id="765" w:author="Edward Au" w:date="2020-10-15T09:53:00Z">
              <w:tcPr>
                <w:tcW w:w="2706" w:type="dxa"/>
              </w:tcPr>
            </w:tcPrChange>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594" w:type="dxa"/>
            <w:gridSpan w:val="2"/>
            <w:tcPrChange w:id="766" w:author="Edward Au" w:date="2020-10-15T09:53:00Z">
              <w:tcPr>
                <w:tcW w:w="1594" w:type="dxa"/>
                <w:gridSpan w:val="2"/>
              </w:tcPr>
            </w:tcPrChange>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Change w:id="767" w:author="Edward Au" w:date="2020-10-15T09:53:00Z">
              <w:tcPr>
                <w:tcW w:w="2344" w:type="dxa"/>
              </w:tcPr>
            </w:tcPrChange>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585FAA" w:rsidP="00112124">
            <w:pPr>
              <w:rPr>
                <w:sz w:val="20"/>
              </w:rPr>
            </w:pPr>
            <w:r>
              <w:rPr>
                <w:rStyle w:val="Hyperlink"/>
                <w:color w:val="auto"/>
                <w:sz w:val="20"/>
              </w:rPr>
              <w:fldChar w:fldCharType="begin"/>
            </w:r>
            <w:r>
              <w:rPr>
                <w:rStyle w:val="Hyperlink"/>
                <w:color w:val="auto"/>
                <w:sz w:val="20"/>
              </w:rPr>
              <w:instrText xml:space="preserve"> HYPERLINK "https://mentor.ieee.org/802.11/dcn/20/11-20-1348-00-00be-pdt-joint-map-sounding.docx" </w:instrText>
            </w:r>
            <w:r>
              <w:rPr>
                <w:rStyle w:val="Hyperlink"/>
                <w:color w:val="auto"/>
                <w:sz w:val="20"/>
              </w:rPr>
              <w:fldChar w:fldCharType="separate"/>
            </w:r>
            <w:r w:rsidR="00933E05" w:rsidRPr="00850822">
              <w:rPr>
                <w:rStyle w:val="Hyperlink"/>
                <w:color w:val="auto"/>
                <w:sz w:val="20"/>
              </w:rPr>
              <w:t>20/1348r0</w:t>
            </w:r>
            <w:r>
              <w:rPr>
                <w:rStyle w:val="Hyperlink"/>
                <w:color w:val="auto"/>
                <w:sz w:val="20"/>
              </w:rPr>
              <w:fldChar w:fldCharType="end"/>
            </w:r>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Change w:id="768" w:author="Edward Au" w:date="2020-10-15T09:53:00Z">
              <w:tcPr>
                <w:tcW w:w="2212" w:type="dxa"/>
              </w:tcPr>
            </w:tcPrChange>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AD6B4E">
        <w:trPr>
          <w:trHeight w:val="271"/>
          <w:trPrChange w:id="769" w:author="Edward Au" w:date="2020-10-15T09:53:00Z">
            <w:trPr>
              <w:trHeight w:val="271"/>
            </w:trPr>
          </w:trPrChange>
        </w:trPr>
        <w:tc>
          <w:tcPr>
            <w:tcW w:w="1274" w:type="dxa"/>
            <w:tcPrChange w:id="770" w:author="Edward Au" w:date="2020-10-15T09:53:00Z">
              <w:tcPr>
                <w:tcW w:w="1274" w:type="dxa"/>
                <w:gridSpan w:val="2"/>
              </w:tcPr>
            </w:tcPrChange>
          </w:tcPr>
          <w:p w14:paraId="0CD4445B" w14:textId="716E5C89" w:rsidR="00E7555D" w:rsidRPr="00C471C0" w:rsidRDefault="00E7555D" w:rsidP="00112124">
            <w:pPr>
              <w:rPr>
                <w:color w:val="00B050"/>
                <w:sz w:val="20"/>
              </w:rPr>
            </w:pPr>
            <w:r w:rsidRPr="00C471C0">
              <w:rPr>
                <w:color w:val="00B050"/>
                <w:sz w:val="20"/>
              </w:rPr>
              <w:t>Joint</w:t>
            </w:r>
          </w:p>
        </w:tc>
        <w:tc>
          <w:tcPr>
            <w:tcW w:w="1968" w:type="dxa"/>
            <w:tcPrChange w:id="771" w:author="Edward Au" w:date="2020-10-15T09:53:00Z">
              <w:tcPr>
                <w:tcW w:w="1968" w:type="dxa"/>
                <w:gridSpan w:val="2"/>
              </w:tcPr>
            </w:tcPrChange>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Change w:id="772" w:author="Edward Au" w:date="2020-10-15T09:53:00Z">
              <w:tcPr>
                <w:tcW w:w="1562" w:type="dxa"/>
                <w:shd w:val="clear" w:color="auto" w:fill="auto"/>
              </w:tcPr>
            </w:tcPrChange>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Change w:id="773" w:author="Edward Au" w:date="2020-10-15T09:53:00Z">
              <w:tcPr>
                <w:tcW w:w="2706" w:type="dxa"/>
              </w:tcPr>
            </w:tcPrChange>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 xml:space="preserve">Chen Cheng, Stephen McCann, Po-kai Huang, Yongho Seok, Taewon </w:t>
            </w:r>
            <w:r w:rsidRPr="00C471C0">
              <w:rPr>
                <w:color w:val="00B050"/>
                <w:sz w:val="20"/>
              </w:rPr>
              <w:lastRenderedPageBreak/>
              <w:t>Song, Matthew Fischer, Yonggang Fang, Liuming Lu</w:t>
            </w:r>
          </w:p>
        </w:tc>
        <w:tc>
          <w:tcPr>
            <w:tcW w:w="1594" w:type="dxa"/>
            <w:gridSpan w:val="2"/>
            <w:tcPrChange w:id="774" w:author="Edward Au" w:date="2020-10-15T09:53:00Z">
              <w:tcPr>
                <w:tcW w:w="1594" w:type="dxa"/>
                <w:gridSpan w:val="2"/>
              </w:tcPr>
            </w:tcPrChange>
          </w:tcPr>
          <w:p w14:paraId="4C3C1BED" w14:textId="142FAD4B" w:rsidR="00E7555D" w:rsidRPr="00C471C0" w:rsidRDefault="00F03F2C" w:rsidP="00ED5186">
            <w:pPr>
              <w:rPr>
                <w:color w:val="00B050"/>
                <w:sz w:val="20"/>
              </w:rPr>
            </w:pPr>
            <w:r w:rsidRPr="00C471C0">
              <w:rPr>
                <w:color w:val="00B050"/>
                <w:sz w:val="20"/>
              </w:rPr>
              <w:lastRenderedPageBreak/>
              <w:t>R2</w:t>
            </w:r>
          </w:p>
        </w:tc>
        <w:tc>
          <w:tcPr>
            <w:tcW w:w="2344" w:type="dxa"/>
            <w:tcPrChange w:id="775" w:author="Edward Au" w:date="2020-10-15T09:53:00Z">
              <w:tcPr>
                <w:tcW w:w="2344" w:type="dxa"/>
              </w:tcPr>
            </w:tcPrChange>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Change w:id="776" w:author="Edward Au" w:date="2020-10-15T09:53:00Z">
              <w:tcPr>
                <w:tcW w:w="2212" w:type="dxa"/>
              </w:tcPr>
            </w:tcPrChange>
          </w:tcPr>
          <w:p w14:paraId="39082C30" w14:textId="4B24B472" w:rsidR="00E7555D" w:rsidRPr="00FC49AD" w:rsidRDefault="00E7555D" w:rsidP="00112124">
            <w:pPr>
              <w:rPr>
                <w:sz w:val="20"/>
                <w:highlight w:val="yellow"/>
              </w:rPr>
            </w:pPr>
          </w:p>
        </w:tc>
      </w:tr>
      <w:tr w:rsidR="00E7555D" w:rsidRPr="00C471C0" w14:paraId="7134DD95" w14:textId="77777777" w:rsidTr="00AD6B4E">
        <w:trPr>
          <w:trHeight w:val="257"/>
          <w:trPrChange w:id="777" w:author="Edward Au" w:date="2020-10-15T09:53:00Z">
            <w:trPr>
              <w:trHeight w:val="257"/>
            </w:trPr>
          </w:trPrChange>
        </w:trPr>
        <w:tc>
          <w:tcPr>
            <w:tcW w:w="1274" w:type="dxa"/>
            <w:tcPrChange w:id="778" w:author="Edward Au" w:date="2020-10-15T09:53:00Z">
              <w:tcPr>
                <w:tcW w:w="1274" w:type="dxa"/>
                <w:gridSpan w:val="2"/>
              </w:tcPr>
            </w:tcPrChange>
          </w:tcPr>
          <w:p w14:paraId="0EBCE268" w14:textId="7D9C042A" w:rsidR="00E7555D" w:rsidRPr="00C471C0" w:rsidRDefault="00E7555D" w:rsidP="00112124">
            <w:pPr>
              <w:rPr>
                <w:color w:val="00B050"/>
                <w:sz w:val="20"/>
              </w:rPr>
            </w:pPr>
            <w:r w:rsidRPr="00C471C0">
              <w:rPr>
                <w:color w:val="00B050"/>
                <w:sz w:val="20"/>
              </w:rPr>
              <w:t>Joint</w:t>
            </w:r>
          </w:p>
        </w:tc>
        <w:tc>
          <w:tcPr>
            <w:tcW w:w="1968" w:type="dxa"/>
            <w:tcPrChange w:id="779" w:author="Edward Au" w:date="2020-10-15T09:53:00Z">
              <w:tcPr>
                <w:tcW w:w="1968" w:type="dxa"/>
                <w:gridSpan w:val="2"/>
              </w:tcPr>
            </w:tcPrChange>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Change w:id="780" w:author="Edward Au" w:date="2020-10-15T09:53:00Z">
              <w:tcPr>
                <w:tcW w:w="1562" w:type="dxa"/>
                <w:shd w:val="clear" w:color="auto" w:fill="auto"/>
              </w:tcPr>
            </w:tcPrChange>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Change w:id="781" w:author="Edward Au" w:date="2020-10-15T09:53:00Z">
              <w:tcPr>
                <w:tcW w:w="2706" w:type="dxa"/>
              </w:tcPr>
            </w:tcPrChange>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Change w:id="782" w:author="Edward Au" w:date="2020-10-15T09:53:00Z">
              <w:tcPr>
                <w:tcW w:w="1594" w:type="dxa"/>
                <w:gridSpan w:val="2"/>
              </w:tcPr>
            </w:tcPrChange>
          </w:tcPr>
          <w:p w14:paraId="2C05CA03" w14:textId="33E759BC" w:rsidR="00E7555D" w:rsidRPr="00C471C0" w:rsidRDefault="00ED5186" w:rsidP="00112124">
            <w:pPr>
              <w:rPr>
                <w:color w:val="00B050"/>
                <w:sz w:val="20"/>
              </w:rPr>
            </w:pPr>
            <w:r w:rsidRPr="00C471C0">
              <w:rPr>
                <w:color w:val="00B050"/>
                <w:sz w:val="20"/>
              </w:rPr>
              <w:t>R2</w:t>
            </w:r>
          </w:p>
        </w:tc>
        <w:tc>
          <w:tcPr>
            <w:tcW w:w="2344" w:type="dxa"/>
            <w:tcPrChange w:id="783" w:author="Edward Au" w:date="2020-10-15T09:53:00Z">
              <w:tcPr>
                <w:tcW w:w="2344" w:type="dxa"/>
              </w:tcPr>
            </w:tcPrChange>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Change w:id="784" w:author="Edward Au" w:date="2020-10-15T09:53:00Z">
              <w:tcPr>
                <w:tcW w:w="2212" w:type="dxa"/>
              </w:tcPr>
            </w:tcPrChange>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AD6B4E">
        <w:trPr>
          <w:trHeight w:val="257"/>
          <w:trPrChange w:id="785" w:author="Edward Au" w:date="2020-10-15T09:53:00Z">
            <w:trPr>
              <w:trHeight w:val="257"/>
            </w:trPr>
          </w:trPrChange>
        </w:trPr>
        <w:tc>
          <w:tcPr>
            <w:tcW w:w="1274" w:type="dxa"/>
            <w:tcPrChange w:id="786" w:author="Edward Au" w:date="2020-10-15T09:53:00Z">
              <w:tcPr>
                <w:tcW w:w="1274" w:type="dxa"/>
                <w:gridSpan w:val="2"/>
              </w:tcPr>
            </w:tcPrChange>
          </w:tcPr>
          <w:p w14:paraId="4E897392" w14:textId="6558C694" w:rsidR="00E7555D" w:rsidRPr="00FC49AD" w:rsidRDefault="00E7555D" w:rsidP="00112124">
            <w:pPr>
              <w:rPr>
                <w:color w:val="00B050"/>
                <w:sz w:val="20"/>
              </w:rPr>
            </w:pPr>
            <w:r w:rsidRPr="00FC49AD">
              <w:rPr>
                <w:color w:val="00B050"/>
                <w:sz w:val="20"/>
              </w:rPr>
              <w:t>Joint</w:t>
            </w:r>
          </w:p>
        </w:tc>
        <w:tc>
          <w:tcPr>
            <w:tcW w:w="1968" w:type="dxa"/>
            <w:tcPrChange w:id="787" w:author="Edward Au" w:date="2020-10-15T09:53:00Z">
              <w:tcPr>
                <w:tcW w:w="1968" w:type="dxa"/>
                <w:gridSpan w:val="2"/>
              </w:tcPr>
            </w:tcPrChange>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Change w:id="788" w:author="Edward Au" w:date="2020-10-15T09:53:00Z">
              <w:tcPr>
                <w:tcW w:w="1562" w:type="dxa"/>
                <w:shd w:val="clear" w:color="auto" w:fill="auto"/>
              </w:tcPr>
            </w:tcPrChange>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Change w:id="789" w:author="Edward Au" w:date="2020-10-15T09:53:00Z">
              <w:tcPr>
                <w:tcW w:w="2706" w:type="dxa"/>
              </w:tcPr>
            </w:tcPrChange>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Change w:id="790" w:author="Edward Au" w:date="2020-10-15T09:53:00Z">
              <w:tcPr>
                <w:tcW w:w="1594" w:type="dxa"/>
                <w:gridSpan w:val="2"/>
              </w:tcPr>
            </w:tcPrChange>
          </w:tcPr>
          <w:p w14:paraId="73A8A55C" w14:textId="352CF7A6" w:rsidR="00E7555D" w:rsidRPr="00FC49AD" w:rsidRDefault="00E7555D" w:rsidP="00E81C9E">
            <w:pPr>
              <w:rPr>
                <w:color w:val="00B050"/>
                <w:sz w:val="20"/>
              </w:rPr>
            </w:pPr>
            <w:r w:rsidRPr="00FC49AD">
              <w:rPr>
                <w:color w:val="00B050"/>
                <w:sz w:val="20"/>
              </w:rPr>
              <w:t>R2</w:t>
            </w:r>
          </w:p>
        </w:tc>
        <w:tc>
          <w:tcPr>
            <w:tcW w:w="2344" w:type="dxa"/>
            <w:tcPrChange w:id="791" w:author="Edward Au" w:date="2020-10-15T09:53:00Z">
              <w:tcPr>
                <w:tcW w:w="2344" w:type="dxa"/>
              </w:tcPr>
            </w:tcPrChange>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Change w:id="792" w:author="Edward Au" w:date="2020-10-15T09:53:00Z">
              <w:tcPr>
                <w:tcW w:w="2212" w:type="dxa"/>
              </w:tcPr>
            </w:tcPrChange>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AD6B4E">
        <w:trPr>
          <w:trHeight w:val="257"/>
          <w:trPrChange w:id="793" w:author="Edward Au" w:date="2020-10-15T09:53:00Z">
            <w:trPr>
              <w:trHeight w:val="257"/>
            </w:trPr>
          </w:trPrChange>
        </w:trPr>
        <w:tc>
          <w:tcPr>
            <w:tcW w:w="1274" w:type="dxa"/>
            <w:tcPrChange w:id="794" w:author="Edward Au" w:date="2020-10-15T09:53:00Z">
              <w:tcPr>
                <w:tcW w:w="1274" w:type="dxa"/>
                <w:gridSpan w:val="2"/>
              </w:tcPr>
            </w:tcPrChange>
          </w:tcPr>
          <w:p w14:paraId="5EC82E74" w14:textId="129DBFF4" w:rsidR="00E7555D" w:rsidRPr="00FC49AD" w:rsidRDefault="00E7555D" w:rsidP="00112124">
            <w:pPr>
              <w:rPr>
                <w:color w:val="00B050"/>
                <w:sz w:val="20"/>
              </w:rPr>
            </w:pPr>
            <w:r w:rsidRPr="00FC49AD">
              <w:rPr>
                <w:color w:val="00B050"/>
                <w:sz w:val="20"/>
              </w:rPr>
              <w:t>Joint</w:t>
            </w:r>
          </w:p>
        </w:tc>
        <w:tc>
          <w:tcPr>
            <w:tcW w:w="1968" w:type="dxa"/>
            <w:tcPrChange w:id="795" w:author="Edward Au" w:date="2020-10-15T09:53:00Z">
              <w:tcPr>
                <w:tcW w:w="1968" w:type="dxa"/>
                <w:gridSpan w:val="2"/>
              </w:tcPr>
            </w:tcPrChange>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Change w:id="796" w:author="Edward Au" w:date="2020-10-15T09:53:00Z">
              <w:tcPr>
                <w:tcW w:w="1562" w:type="dxa"/>
                <w:shd w:val="clear" w:color="auto" w:fill="auto"/>
              </w:tcPr>
            </w:tcPrChange>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Change w:id="797" w:author="Edward Au" w:date="2020-10-15T09:53:00Z">
              <w:tcPr>
                <w:tcW w:w="2706" w:type="dxa"/>
              </w:tcPr>
            </w:tcPrChange>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Change w:id="798" w:author="Edward Au" w:date="2020-10-15T09:53:00Z">
              <w:tcPr>
                <w:tcW w:w="1594" w:type="dxa"/>
                <w:gridSpan w:val="2"/>
              </w:tcPr>
            </w:tcPrChange>
          </w:tcPr>
          <w:p w14:paraId="0CF31763" w14:textId="646FEEE7" w:rsidR="00E7555D" w:rsidRPr="00FC49AD" w:rsidRDefault="00E7555D" w:rsidP="00E81C9E">
            <w:pPr>
              <w:rPr>
                <w:color w:val="00B050"/>
                <w:sz w:val="20"/>
              </w:rPr>
            </w:pPr>
            <w:r w:rsidRPr="00FC49AD">
              <w:rPr>
                <w:color w:val="00B050"/>
                <w:sz w:val="20"/>
              </w:rPr>
              <w:t>R2</w:t>
            </w:r>
          </w:p>
        </w:tc>
        <w:tc>
          <w:tcPr>
            <w:tcW w:w="2344" w:type="dxa"/>
            <w:tcPrChange w:id="799" w:author="Edward Au" w:date="2020-10-15T09:53:00Z">
              <w:tcPr>
                <w:tcW w:w="2344" w:type="dxa"/>
              </w:tcPr>
            </w:tcPrChange>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Change w:id="800" w:author="Edward Au" w:date="2020-10-15T09:53:00Z">
              <w:tcPr>
                <w:tcW w:w="2212" w:type="dxa"/>
              </w:tcPr>
            </w:tcPrChange>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DE41E0">
        <w:trPr>
          <w:trHeight w:val="257"/>
        </w:trPr>
        <w:tc>
          <w:tcPr>
            <w:tcW w:w="13660" w:type="dxa"/>
            <w:gridSpan w:val="8"/>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r w:rsidR="002731CB" w:rsidRPr="00F41D76" w14:paraId="54976F76" w14:textId="77777777" w:rsidTr="00AD6B4E">
        <w:trPr>
          <w:trHeight w:val="257"/>
          <w:trPrChange w:id="801" w:author="Edward Au" w:date="2020-10-15T09:54:00Z">
            <w:trPr>
              <w:trHeight w:val="257"/>
            </w:trPr>
          </w:trPrChange>
        </w:trPr>
        <w:tc>
          <w:tcPr>
            <w:tcW w:w="1274" w:type="dxa"/>
            <w:tcPrChange w:id="802" w:author="Edward Au" w:date="2020-10-15T09:54:00Z">
              <w:tcPr>
                <w:tcW w:w="1238" w:type="dxa"/>
              </w:tcPr>
            </w:tcPrChange>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Change w:id="803" w:author="Edward Au" w:date="2020-10-15T09:54:00Z">
              <w:tcPr>
                <w:tcW w:w="1956" w:type="dxa"/>
                <w:gridSpan w:val="2"/>
              </w:tcPr>
            </w:tcPrChange>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Change w:id="804" w:author="Edward Au" w:date="2020-10-15T09:54:00Z">
              <w:tcPr>
                <w:tcW w:w="1610" w:type="dxa"/>
                <w:gridSpan w:val="2"/>
                <w:shd w:val="clear" w:color="auto" w:fill="auto"/>
              </w:tcPr>
            </w:tcPrChange>
          </w:tcPr>
          <w:p w14:paraId="66243E7E" w14:textId="77777777" w:rsidR="002731CB" w:rsidRPr="008F59DD" w:rsidRDefault="002731CB" w:rsidP="003505BE">
            <w:pPr>
              <w:rPr>
                <w:color w:val="00B050"/>
                <w:sz w:val="20"/>
              </w:rPr>
            </w:pPr>
            <w:r w:rsidRPr="008F59DD">
              <w:rPr>
                <w:color w:val="00B050"/>
                <w:sz w:val="20"/>
              </w:rPr>
              <w:t>Yonggang Fang</w:t>
            </w:r>
          </w:p>
        </w:tc>
        <w:tc>
          <w:tcPr>
            <w:tcW w:w="2716" w:type="dxa"/>
            <w:gridSpan w:val="2"/>
            <w:shd w:val="clear" w:color="auto" w:fill="auto"/>
            <w:tcPrChange w:id="805" w:author="Edward Au" w:date="2020-10-15T09:54:00Z">
              <w:tcPr>
                <w:tcW w:w="2716" w:type="dxa"/>
                <w:gridSpan w:val="2"/>
                <w:shd w:val="clear" w:color="auto" w:fill="auto"/>
              </w:tcPr>
            </w:tcPrChange>
          </w:tcPr>
          <w:p w14:paraId="13DB67AC" w14:textId="77777777" w:rsidR="00EE373A" w:rsidRPr="008F59DD" w:rsidRDefault="00666B2C" w:rsidP="00EE373A">
            <w:pPr>
              <w:rPr>
                <w:color w:val="00B050"/>
                <w:sz w:val="20"/>
              </w:rPr>
            </w:pPr>
            <w:r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58379989" w:rsidR="002731CB" w:rsidRPr="008F59DD" w:rsidRDefault="00EE373A" w:rsidP="00EE373A">
            <w:pPr>
              <w:rPr>
                <w:color w:val="00B050"/>
                <w:sz w:val="20"/>
              </w:rPr>
            </w:pPr>
            <w:r w:rsidRPr="008F59DD">
              <w:rPr>
                <w:color w:val="00B050"/>
                <w:sz w:val="20"/>
              </w:rPr>
              <w:t>Subir Das</w:t>
            </w:r>
            <w:r w:rsidR="006D4885">
              <w:rPr>
                <w:color w:val="00B050"/>
                <w:sz w:val="20"/>
              </w:rPr>
              <w:t xml:space="preserve">, </w:t>
            </w:r>
            <w:r w:rsidR="006D4885" w:rsidRPr="0070656C">
              <w:rPr>
                <w:color w:val="00B050"/>
                <w:sz w:val="20"/>
              </w:rPr>
              <w:t>Zhiqiang Han</w:t>
            </w:r>
          </w:p>
        </w:tc>
        <w:tc>
          <w:tcPr>
            <w:tcW w:w="1584" w:type="dxa"/>
            <w:tcPrChange w:id="806" w:author="Edward Au" w:date="2020-10-15T09:54:00Z">
              <w:tcPr>
                <w:tcW w:w="1584" w:type="dxa"/>
              </w:tcPr>
            </w:tcPrChange>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Change w:id="807" w:author="Edward Au" w:date="2020-10-15T09:54:00Z">
              <w:tcPr>
                <w:tcW w:w="2344" w:type="dxa"/>
              </w:tcPr>
            </w:tcPrChange>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585FAA" w:rsidP="003505BE">
            <w:pPr>
              <w:rPr>
                <w:sz w:val="20"/>
              </w:rPr>
            </w:pPr>
            <w:r>
              <w:rPr>
                <w:rStyle w:val="Hyperlink"/>
                <w:color w:val="auto"/>
                <w:sz w:val="20"/>
              </w:rPr>
              <w:fldChar w:fldCharType="begin"/>
            </w:r>
            <w:r>
              <w:rPr>
                <w:rStyle w:val="Hyperlink"/>
                <w:color w:val="auto"/>
                <w:sz w:val="20"/>
              </w:rPr>
              <w:instrText xml:space="preserve"> HYPERLINK "https://mentor.ieee.org/802.11/dcn/20/11-20-1610-00-00be-pdt-mac-mlo-6-3-5-and-6-authentication.docx" </w:instrText>
            </w:r>
            <w:r>
              <w:rPr>
                <w:rStyle w:val="Hyperlink"/>
                <w:color w:val="auto"/>
                <w:sz w:val="20"/>
              </w:rPr>
              <w:fldChar w:fldCharType="separate"/>
            </w:r>
            <w:r w:rsidR="00BC6BF5" w:rsidRPr="00B87B93">
              <w:rPr>
                <w:rStyle w:val="Hyperlink"/>
                <w:color w:val="auto"/>
                <w:sz w:val="20"/>
              </w:rPr>
              <w:t>20/1610r0</w:t>
            </w:r>
            <w:r>
              <w:rPr>
                <w:rStyle w:val="Hyperlink"/>
                <w:color w:val="auto"/>
                <w:sz w:val="20"/>
              </w:rPr>
              <w:fldChar w:fldCharType="end"/>
            </w:r>
            <w:r w:rsidR="00BC6BF5" w:rsidRPr="00B87B93">
              <w:rPr>
                <w:sz w:val="20"/>
              </w:rPr>
              <w:t>, 10/10/2020</w:t>
            </w:r>
          </w:p>
          <w:p w14:paraId="15422A02" w14:textId="7BA600C9" w:rsidR="00B96488" w:rsidRPr="00B87B93" w:rsidRDefault="00585FAA" w:rsidP="003505BE">
            <w:pPr>
              <w:rPr>
                <w:sz w:val="20"/>
              </w:rPr>
            </w:pPr>
            <w:r>
              <w:rPr>
                <w:rStyle w:val="Hyperlink"/>
                <w:color w:val="auto"/>
                <w:sz w:val="20"/>
              </w:rPr>
              <w:fldChar w:fldCharType="begin"/>
            </w:r>
            <w:r>
              <w:rPr>
                <w:rStyle w:val="Hyperlink"/>
                <w:color w:val="auto"/>
                <w:sz w:val="20"/>
              </w:rPr>
              <w:instrText xml:space="preserve"> HYPERLINK "Proposed%20resolution%20for%20CIDs%207072,%207048,%207047,%207013,%207006,%207005" </w:instrText>
            </w:r>
            <w:r>
              <w:rPr>
                <w:rStyle w:val="Hyperlink"/>
                <w:color w:val="auto"/>
                <w:sz w:val="20"/>
              </w:rPr>
              <w:fldChar w:fldCharType="separate"/>
            </w:r>
            <w:r w:rsidR="00B96488" w:rsidRPr="00B87B93">
              <w:rPr>
                <w:rStyle w:val="Hyperlink"/>
                <w:color w:val="auto"/>
                <w:sz w:val="20"/>
              </w:rPr>
              <w:t>20/1610r1</w:t>
            </w:r>
            <w:r>
              <w:rPr>
                <w:rStyle w:val="Hyperlink"/>
                <w:color w:val="auto"/>
                <w:sz w:val="20"/>
              </w:rPr>
              <w:fldChar w:fldCharType="end"/>
            </w:r>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B87B93" w:rsidRDefault="00585FAA" w:rsidP="003505BE">
            <w:pPr>
              <w:rPr>
                <w:sz w:val="20"/>
              </w:rPr>
            </w:pPr>
            <w:r>
              <w:rPr>
                <w:rStyle w:val="Hyperlink"/>
                <w:color w:val="auto"/>
                <w:sz w:val="20"/>
              </w:rPr>
              <w:fldChar w:fldCharType="begin"/>
            </w:r>
            <w:r>
              <w:rPr>
                <w:rStyle w:val="Hyperlink"/>
                <w:color w:val="auto"/>
                <w:sz w:val="20"/>
              </w:rPr>
              <w:instrText xml:space="preserve"> HYPERLINK "https://mentor.ieee.org/802.11/dcn/20/11-20-1611-00-00be-pdt-mac-mlo-6-3-7-to-9-association.docx" </w:instrText>
            </w:r>
            <w:r>
              <w:rPr>
                <w:rStyle w:val="Hyperlink"/>
                <w:color w:val="auto"/>
                <w:sz w:val="20"/>
              </w:rPr>
              <w:fldChar w:fldCharType="separate"/>
            </w:r>
            <w:r w:rsidR="00BC6BF5" w:rsidRPr="00B87B93">
              <w:rPr>
                <w:rStyle w:val="Hyperlink"/>
                <w:color w:val="auto"/>
                <w:sz w:val="20"/>
              </w:rPr>
              <w:t>20/1611r0</w:t>
            </w:r>
            <w:r>
              <w:rPr>
                <w:rStyle w:val="Hyperlink"/>
                <w:color w:val="auto"/>
                <w:sz w:val="20"/>
              </w:rPr>
              <w:fldChar w:fldCharType="end"/>
            </w:r>
            <w:r w:rsidR="00BC6BF5" w:rsidRPr="00B87B93">
              <w:rPr>
                <w:sz w:val="20"/>
              </w:rPr>
              <w:t>, 10/10/2020</w:t>
            </w:r>
          </w:p>
          <w:p w14:paraId="202A5B0B" w14:textId="5C9F60CB" w:rsidR="00DC4AC8" w:rsidRDefault="00585FAA" w:rsidP="003505BE">
            <w:pPr>
              <w:rPr>
                <w:ins w:id="808" w:author="Edward Au" w:date="2020-10-15T09:54:00Z"/>
                <w:sz w:val="20"/>
              </w:rPr>
            </w:pPr>
            <w:r>
              <w:rPr>
                <w:rStyle w:val="Hyperlink"/>
                <w:color w:val="auto"/>
                <w:sz w:val="20"/>
              </w:rPr>
              <w:fldChar w:fldCharType="begin"/>
            </w:r>
            <w:r>
              <w:rPr>
                <w:rStyle w:val="Hyperlink"/>
                <w:color w:val="auto"/>
                <w:sz w:val="20"/>
              </w:rPr>
              <w:instrText xml:space="preserve"> HYPERLINK "https://mentor.ieee.org/802.11/dcn/20/11-20-1611-01-00be-pdt-mac-mlo-6-3-7-to-9-association.d</w:instrText>
            </w:r>
            <w:r>
              <w:rPr>
                <w:rStyle w:val="Hyperlink"/>
                <w:color w:val="auto"/>
                <w:sz w:val="20"/>
              </w:rPr>
              <w:instrText xml:space="preserve">ocx" </w:instrText>
            </w:r>
            <w:r>
              <w:rPr>
                <w:rStyle w:val="Hyperlink"/>
                <w:color w:val="auto"/>
                <w:sz w:val="20"/>
              </w:rPr>
              <w:fldChar w:fldCharType="separate"/>
            </w:r>
            <w:r w:rsidR="00DC4AC8" w:rsidRPr="00B87B93">
              <w:rPr>
                <w:rStyle w:val="Hyperlink"/>
                <w:color w:val="auto"/>
                <w:sz w:val="20"/>
              </w:rPr>
              <w:t>20/1611r1</w:t>
            </w:r>
            <w:r>
              <w:rPr>
                <w:rStyle w:val="Hyperlink"/>
                <w:color w:val="auto"/>
                <w:sz w:val="20"/>
              </w:rPr>
              <w:fldChar w:fldCharType="end"/>
            </w:r>
            <w:r w:rsidR="00DC4AC8" w:rsidRPr="00B87B93">
              <w:rPr>
                <w:sz w:val="20"/>
              </w:rPr>
              <w:t>, 10/12/2020</w:t>
            </w:r>
          </w:p>
          <w:p w14:paraId="5632B63E" w14:textId="729EBDCD" w:rsidR="00AD6B4E" w:rsidRPr="00B87B93" w:rsidRDefault="00AD6B4E" w:rsidP="003505BE">
            <w:pPr>
              <w:rPr>
                <w:sz w:val="20"/>
              </w:rPr>
            </w:pPr>
            <w:ins w:id="809" w:author="Edward Au" w:date="2020-10-15T09:54:00Z">
              <w:r>
                <w:rPr>
                  <w:sz w:val="20"/>
                </w:rPr>
                <w:fldChar w:fldCharType="begin"/>
              </w:r>
              <w:r>
                <w:rPr>
                  <w:sz w:val="20"/>
                </w:rPr>
                <w:instrText xml:space="preserve"> HYPERLINK "https://mentor.ieee.org/802.11/dcn/20/11-20-1659-00-00be-pdt-mac-mlo-6-3-7-to-6-3-9-association-1.docx" </w:instrText>
              </w:r>
              <w:r>
                <w:rPr>
                  <w:sz w:val="20"/>
                </w:rPr>
              </w:r>
              <w:r>
                <w:rPr>
                  <w:sz w:val="20"/>
                </w:rPr>
                <w:fldChar w:fldCharType="separate"/>
              </w:r>
              <w:r w:rsidRPr="00AD6B4E">
                <w:rPr>
                  <w:rStyle w:val="Hyperlink"/>
                  <w:sz w:val="20"/>
                </w:rPr>
                <w:t>20/1659r0</w:t>
              </w:r>
              <w:r>
                <w:rPr>
                  <w:sz w:val="20"/>
                </w:rPr>
                <w:fldChar w:fldCharType="end"/>
              </w:r>
              <w:bookmarkStart w:id="810" w:name="_GoBack"/>
              <w:bookmarkEnd w:id="810"/>
              <w:r>
                <w:rPr>
                  <w:sz w:val="20"/>
                </w:rPr>
                <w:t>, 10/14/2020</w:t>
              </w:r>
            </w:ins>
          </w:p>
          <w:p w14:paraId="5D17129D" w14:textId="77777777" w:rsidR="002731CB" w:rsidRPr="00B87B93" w:rsidRDefault="002731CB" w:rsidP="003505BE">
            <w:pPr>
              <w:rPr>
                <w:sz w:val="20"/>
              </w:rPr>
            </w:pPr>
          </w:p>
          <w:p w14:paraId="593207DF" w14:textId="77777777" w:rsidR="002731CB" w:rsidRPr="00B87B93" w:rsidRDefault="002731CB" w:rsidP="003505BE">
            <w:pPr>
              <w:rPr>
                <w:sz w:val="20"/>
              </w:rPr>
            </w:pPr>
            <w:r w:rsidRPr="00B87B93">
              <w:rPr>
                <w:sz w:val="20"/>
              </w:rPr>
              <w:t>Presented:</w:t>
            </w:r>
          </w:p>
          <w:p w14:paraId="1A712A55" w14:textId="614102CB" w:rsidR="002408CA" w:rsidRPr="00B87B93" w:rsidRDefault="00585FAA" w:rsidP="002408CA">
            <w:pPr>
              <w:rPr>
                <w:sz w:val="20"/>
              </w:rPr>
            </w:pPr>
            <w:r>
              <w:rPr>
                <w:rStyle w:val="Hyperlink"/>
                <w:color w:val="auto"/>
                <w:sz w:val="20"/>
              </w:rPr>
              <w:fldChar w:fldCharType="begin"/>
            </w:r>
            <w:r>
              <w:rPr>
                <w:rStyle w:val="Hyperlink"/>
                <w:color w:val="auto"/>
                <w:sz w:val="20"/>
              </w:rPr>
              <w:instrText xml:space="preserve"> HYPERLINK "https://mentor.ieee.org/802.11/dcn/20/11-20-1610-00-00be-pdt-mac-mlo-6-3-5-and-6-authentication.docx" </w:instrText>
            </w:r>
            <w:r>
              <w:rPr>
                <w:rStyle w:val="Hyperlink"/>
                <w:color w:val="auto"/>
                <w:sz w:val="20"/>
              </w:rPr>
              <w:fldChar w:fldCharType="separate"/>
            </w:r>
            <w:r w:rsidR="002408CA" w:rsidRPr="00B87B93">
              <w:rPr>
                <w:rStyle w:val="Hyperlink"/>
                <w:color w:val="auto"/>
                <w:sz w:val="20"/>
              </w:rPr>
              <w:t>20/1610r0</w:t>
            </w:r>
            <w:r>
              <w:rPr>
                <w:rStyle w:val="Hyperlink"/>
                <w:color w:val="auto"/>
                <w:sz w:val="20"/>
              </w:rPr>
              <w:fldChar w:fldCharType="end"/>
            </w:r>
            <w:r w:rsidR="002408CA" w:rsidRPr="00B87B93">
              <w:rPr>
                <w:sz w:val="20"/>
              </w:rPr>
              <w:t>, 10/12/2020</w:t>
            </w:r>
          </w:p>
          <w:p w14:paraId="4321922E" w14:textId="492C577A" w:rsidR="002408CA" w:rsidRPr="00B87B93" w:rsidRDefault="00585FAA" w:rsidP="002408CA">
            <w:pPr>
              <w:rPr>
                <w:sz w:val="20"/>
              </w:rPr>
            </w:pPr>
            <w:r>
              <w:rPr>
                <w:rStyle w:val="Hyperlink"/>
                <w:color w:val="auto"/>
                <w:sz w:val="20"/>
              </w:rPr>
              <w:fldChar w:fldCharType="begin"/>
            </w:r>
            <w:r>
              <w:rPr>
                <w:rStyle w:val="Hyperlink"/>
                <w:color w:val="auto"/>
                <w:sz w:val="20"/>
              </w:rPr>
              <w:instrText xml:space="preserve"> HYPERLINK "https://mentor.ieee.org/802.11/dcn/20/11-20-1611-00-00be-pdt-mac-mlo-6-3-7-to-9-association.docx" </w:instrText>
            </w:r>
            <w:r>
              <w:rPr>
                <w:rStyle w:val="Hyperlink"/>
                <w:color w:val="auto"/>
                <w:sz w:val="20"/>
              </w:rPr>
              <w:fldChar w:fldCharType="separate"/>
            </w:r>
            <w:r w:rsidR="002408CA" w:rsidRPr="00B87B93">
              <w:rPr>
                <w:rStyle w:val="Hyperlink"/>
                <w:color w:val="auto"/>
                <w:sz w:val="20"/>
              </w:rPr>
              <w:t>20/1611r0</w:t>
            </w:r>
            <w:r>
              <w:rPr>
                <w:rStyle w:val="Hyperlink"/>
                <w:color w:val="auto"/>
                <w:sz w:val="20"/>
              </w:rPr>
              <w:fldChar w:fldCharType="end"/>
            </w:r>
            <w:r w:rsidR="002408CA" w:rsidRPr="00B87B93">
              <w:rPr>
                <w:sz w:val="20"/>
              </w:rPr>
              <w:t>, 10/12/2020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585FAA" w:rsidP="002408CA">
            <w:pPr>
              <w:rPr>
                <w:sz w:val="20"/>
              </w:rPr>
            </w:pPr>
            <w:r>
              <w:rPr>
                <w:rStyle w:val="Hyperlink"/>
                <w:color w:val="auto"/>
                <w:sz w:val="20"/>
              </w:rPr>
              <w:fldChar w:fldCharType="begin"/>
            </w:r>
            <w:r>
              <w:rPr>
                <w:rStyle w:val="Hyperlink"/>
                <w:color w:val="auto"/>
                <w:sz w:val="20"/>
              </w:rPr>
              <w:instrText xml:space="preserve"> HYPERLINK "file:///C:\\Users\\Edward\\Documents\\Standards\\Wi-Fi\\802.11\\TGbe\\Meeting%20Materials\\Off</w:instrText>
            </w:r>
            <w:r>
              <w:rPr>
                <w:rStyle w:val="Hyperlink"/>
                <w:color w:val="auto"/>
                <w:sz w:val="20"/>
              </w:rPr>
              <w:instrText xml:space="preserve">icial%20documents\\Proposed%20resolution%20for%20CIDs%207072,%207048,%207047,%207013,%207006,%207005" </w:instrText>
            </w:r>
            <w:r>
              <w:rPr>
                <w:rStyle w:val="Hyperlink"/>
                <w:color w:val="auto"/>
                <w:sz w:val="20"/>
              </w:rPr>
              <w:fldChar w:fldCharType="separate"/>
            </w:r>
            <w:r w:rsidR="002408CA" w:rsidRPr="00B87B93">
              <w:rPr>
                <w:rStyle w:val="Hyperlink"/>
                <w:color w:val="auto"/>
                <w:sz w:val="20"/>
              </w:rPr>
              <w:t>20/1610r1</w:t>
            </w:r>
            <w:r>
              <w:rPr>
                <w:rStyle w:val="Hyperlink"/>
                <w:color w:val="auto"/>
                <w:sz w:val="20"/>
              </w:rPr>
              <w:fldChar w:fldCharType="end"/>
            </w:r>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585FAA" w:rsidP="002408CA">
            <w:pPr>
              <w:rPr>
                <w:sz w:val="20"/>
              </w:rPr>
            </w:pPr>
            <w:r>
              <w:rPr>
                <w:rStyle w:val="Hyperlink"/>
                <w:color w:val="auto"/>
                <w:sz w:val="20"/>
              </w:rPr>
              <w:fldChar w:fldCharType="begin"/>
            </w:r>
            <w:r>
              <w:rPr>
                <w:rStyle w:val="Hyperlink"/>
                <w:color w:val="auto"/>
                <w:sz w:val="20"/>
              </w:rPr>
              <w:instrText xml:space="preserve"> HYPERLINK "https://mentor.ieee.org/802.11/dcn/20/11-20-1611-01-00be-pdt-mac-mlo-6-3-7-to-9-association</w:instrText>
            </w:r>
            <w:r>
              <w:rPr>
                <w:rStyle w:val="Hyperlink"/>
                <w:color w:val="auto"/>
                <w:sz w:val="20"/>
              </w:rPr>
              <w:instrText xml:space="preserve">.docx" </w:instrText>
            </w:r>
            <w:r>
              <w:rPr>
                <w:rStyle w:val="Hyperlink"/>
                <w:color w:val="auto"/>
                <w:sz w:val="20"/>
              </w:rPr>
              <w:fldChar w:fldCharType="separate"/>
            </w:r>
            <w:r w:rsidR="002408CA" w:rsidRPr="00B87B93">
              <w:rPr>
                <w:rStyle w:val="Hyperlink"/>
                <w:color w:val="auto"/>
                <w:sz w:val="20"/>
              </w:rPr>
              <w:t>20/1611r1</w:t>
            </w:r>
            <w:r>
              <w:rPr>
                <w:rStyle w:val="Hyperlink"/>
                <w:color w:val="auto"/>
                <w:sz w:val="20"/>
              </w:rPr>
              <w:fldChar w:fldCharType="end"/>
            </w:r>
            <w:r w:rsidR="002408CA" w:rsidRPr="00B87B93">
              <w:rPr>
                <w:sz w:val="20"/>
              </w:rPr>
              <w:t>, 10/12/2020</w:t>
            </w:r>
          </w:p>
          <w:p w14:paraId="26A31073" w14:textId="39279662" w:rsidR="002731CB" w:rsidRPr="001C05DC" w:rsidRDefault="00C758C3" w:rsidP="003505BE">
            <w:pPr>
              <w:rPr>
                <w:sz w:val="20"/>
              </w:rPr>
            </w:pPr>
            <w:r w:rsidRPr="00850822">
              <w:rPr>
                <w:sz w:val="20"/>
                <w:highlight w:val="green"/>
              </w:rPr>
              <w:t>(SP result:  Approved with unanimous consent)</w:t>
            </w:r>
          </w:p>
        </w:tc>
        <w:tc>
          <w:tcPr>
            <w:tcW w:w="2212" w:type="dxa"/>
            <w:tcPrChange w:id="811" w:author="Edward Au" w:date="2020-10-15T09:54:00Z">
              <w:tcPr>
                <w:tcW w:w="2212" w:type="dxa"/>
              </w:tcPr>
            </w:tcPrChange>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AD6B4E">
        <w:trPr>
          <w:trHeight w:val="257"/>
          <w:trPrChange w:id="812" w:author="Edward Au" w:date="2020-10-15T09:54:00Z">
            <w:trPr>
              <w:trHeight w:val="257"/>
            </w:trPr>
          </w:trPrChange>
        </w:trPr>
        <w:tc>
          <w:tcPr>
            <w:tcW w:w="1274" w:type="dxa"/>
            <w:tcPrChange w:id="813" w:author="Edward Au" w:date="2020-10-15T09:54:00Z">
              <w:tcPr>
                <w:tcW w:w="1238" w:type="dxa"/>
              </w:tcPr>
            </w:tcPrChange>
          </w:tcPr>
          <w:p w14:paraId="10F1C7A2" w14:textId="6004FF38" w:rsidR="00B816A8" w:rsidRPr="008F59DD" w:rsidRDefault="00B816A8" w:rsidP="003505BE">
            <w:pPr>
              <w:rPr>
                <w:color w:val="00B050"/>
                <w:sz w:val="20"/>
              </w:rPr>
            </w:pPr>
            <w:r>
              <w:rPr>
                <w:color w:val="00B050"/>
                <w:sz w:val="20"/>
              </w:rPr>
              <w:lastRenderedPageBreak/>
              <w:t>Frame format</w:t>
            </w:r>
          </w:p>
        </w:tc>
        <w:tc>
          <w:tcPr>
            <w:tcW w:w="1968" w:type="dxa"/>
            <w:tcPrChange w:id="814" w:author="Edward Au" w:date="2020-10-15T09:54:00Z">
              <w:tcPr>
                <w:tcW w:w="1956" w:type="dxa"/>
                <w:gridSpan w:val="2"/>
              </w:tcPr>
            </w:tcPrChange>
          </w:tcPr>
          <w:p w14:paraId="268443E8" w14:textId="1F55589E" w:rsidR="00B816A8" w:rsidRPr="008F59DD" w:rsidRDefault="00B816A8" w:rsidP="003505BE">
            <w:pPr>
              <w:rPr>
                <w:color w:val="00B050"/>
                <w:sz w:val="20"/>
              </w:rPr>
            </w:pPr>
            <w:r w:rsidRPr="00B816A8">
              <w:rPr>
                <w:color w:val="00B050"/>
                <w:sz w:val="20"/>
              </w:rPr>
              <w:t>EHT PHY Capabilities Information field</w:t>
            </w:r>
          </w:p>
        </w:tc>
        <w:tc>
          <w:tcPr>
            <w:tcW w:w="1562" w:type="dxa"/>
            <w:shd w:val="clear" w:color="auto" w:fill="auto"/>
            <w:tcPrChange w:id="815" w:author="Edward Au" w:date="2020-10-15T09:54:00Z">
              <w:tcPr>
                <w:tcW w:w="1610" w:type="dxa"/>
                <w:gridSpan w:val="2"/>
                <w:shd w:val="clear" w:color="auto" w:fill="auto"/>
              </w:tcPr>
            </w:tcPrChange>
          </w:tcPr>
          <w:p w14:paraId="3B2DDBA5" w14:textId="219F5B0D" w:rsidR="00B816A8" w:rsidRPr="008F59DD" w:rsidRDefault="00B816A8" w:rsidP="003505BE">
            <w:pPr>
              <w:rPr>
                <w:color w:val="00B050"/>
                <w:sz w:val="20"/>
              </w:rPr>
            </w:pPr>
            <w:r>
              <w:rPr>
                <w:color w:val="00B050"/>
                <w:sz w:val="20"/>
              </w:rPr>
              <w:t>Steve Shellhammer</w:t>
            </w:r>
          </w:p>
        </w:tc>
        <w:tc>
          <w:tcPr>
            <w:tcW w:w="2716" w:type="dxa"/>
            <w:gridSpan w:val="2"/>
            <w:shd w:val="clear" w:color="auto" w:fill="auto"/>
            <w:tcPrChange w:id="816" w:author="Edward Au" w:date="2020-10-15T09:54:00Z">
              <w:tcPr>
                <w:tcW w:w="2716" w:type="dxa"/>
                <w:gridSpan w:val="2"/>
                <w:shd w:val="clear" w:color="auto" w:fill="auto"/>
              </w:tcPr>
            </w:tcPrChange>
          </w:tcPr>
          <w:p w14:paraId="695023E7" w14:textId="77777777" w:rsidR="00B816A8" w:rsidRPr="008F59DD" w:rsidRDefault="00B816A8" w:rsidP="00EE373A">
            <w:pPr>
              <w:rPr>
                <w:color w:val="00B050"/>
                <w:sz w:val="20"/>
              </w:rPr>
            </w:pPr>
          </w:p>
        </w:tc>
        <w:tc>
          <w:tcPr>
            <w:tcW w:w="1584" w:type="dxa"/>
            <w:tcPrChange w:id="817" w:author="Edward Au" w:date="2020-10-15T09:54:00Z">
              <w:tcPr>
                <w:tcW w:w="1584" w:type="dxa"/>
              </w:tcPr>
            </w:tcPrChange>
          </w:tcPr>
          <w:p w14:paraId="427E4263" w14:textId="77777777" w:rsidR="00B816A8" w:rsidRPr="008F59DD" w:rsidRDefault="00B816A8" w:rsidP="003505BE">
            <w:pPr>
              <w:rPr>
                <w:color w:val="00B050"/>
                <w:sz w:val="20"/>
              </w:rPr>
            </w:pPr>
          </w:p>
        </w:tc>
        <w:tc>
          <w:tcPr>
            <w:tcW w:w="2344" w:type="dxa"/>
            <w:tcPrChange w:id="818" w:author="Edward Au" w:date="2020-10-15T09:54:00Z">
              <w:tcPr>
                <w:tcW w:w="2344" w:type="dxa"/>
              </w:tcPr>
            </w:tcPrChange>
          </w:tcPr>
          <w:p w14:paraId="7974B4BF" w14:textId="77777777" w:rsidR="00B816A8" w:rsidRDefault="00B816A8" w:rsidP="003505BE">
            <w:pPr>
              <w:rPr>
                <w:sz w:val="20"/>
              </w:rPr>
            </w:pPr>
            <w:r>
              <w:rPr>
                <w:sz w:val="20"/>
              </w:rPr>
              <w:t>Uploaded:</w:t>
            </w:r>
          </w:p>
          <w:p w14:paraId="76A3FD92" w14:textId="77777777" w:rsidR="00B816A8" w:rsidRDefault="00B816A8" w:rsidP="003505BE">
            <w:pPr>
              <w:rPr>
                <w:sz w:val="20"/>
              </w:rPr>
            </w:pPr>
          </w:p>
          <w:p w14:paraId="0C43BC62" w14:textId="77777777" w:rsidR="00B816A8" w:rsidRDefault="00B816A8" w:rsidP="003505BE">
            <w:pPr>
              <w:rPr>
                <w:sz w:val="20"/>
              </w:rPr>
            </w:pPr>
            <w:r>
              <w:rPr>
                <w:sz w:val="20"/>
              </w:rPr>
              <w:t>Presented:</w:t>
            </w:r>
          </w:p>
          <w:p w14:paraId="6CC35785" w14:textId="77777777" w:rsidR="00B816A8" w:rsidRDefault="00B816A8" w:rsidP="003505BE">
            <w:pPr>
              <w:rPr>
                <w:sz w:val="20"/>
              </w:rPr>
            </w:pPr>
          </w:p>
          <w:p w14:paraId="1D017D15" w14:textId="77777777" w:rsidR="00B816A8" w:rsidRDefault="00B816A8" w:rsidP="003505BE">
            <w:pPr>
              <w:rPr>
                <w:sz w:val="20"/>
              </w:rPr>
            </w:pPr>
            <w:r>
              <w:rPr>
                <w:sz w:val="20"/>
              </w:rPr>
              <w:t>Straw Polled:</w:t>
            </w:r>
          </w:p>
          <w:p w14:paraId="00C5B845" w14:textId="77777777" w:rsidR="00B816A8" w:rsidRPr="001C05DC" w:rsidRDefault="00B816A8" w:rsidP="003505BE">
            <w:pPr>
              <w:rPr>
                <w:sz w:val="20"/>
              </w:rPr>
            </w:pPr>
          </w:p>
        </w:tc>
        <w:tc>
          <w:tcPr>
            <w:tcW w:w="2212" w:type="dxa"/>
            <w:tcPrChange w:id="819" w:author="Edward Au" w:date="2020-10-15T09:54:00Z">
              <w:tcPr>
                <w:tcW w:w="2212" w:type="dxa"/>
              </w:tcPr>
            </w:tcPrChange>
          </w:tcPr>
          <w:p w14:paraId="3C3ADC8C" w14:textId="0F0AC04F" w:rsidR="00B816A8" w:rsidRPr="008F59DD" w:rsidRDefault="00B816A8" w:rsidP="003505BE">
            <w:pPr>
              <w:rPr>
                <w:color w:val="00B050"/>
                <w:sz w:val="20"/>
              </w:rPr>
            </w:pPr>
            <w:r>
              <w:rPr>
                <w:color w:val="00B050"/>
                <w:sz w:val="20"/>
              </w:rPr>
              <w:t>It is a placeholder subclause in D0.1.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11"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585FAA" w:rsidP="00216CE0">
            <w:pPr>
              <w:rPr>
                <w:sz w:val="20"/>
                <w:highlight w:val="yellow"/>
              </w:rPr>
            </w:pPr>
            <w:hyperlink r:id="rId12"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C376E8">
        <w:trPr>
          <w:trHeight w:val="257"/>
        </w:trPr>
        <w:tc>
          <w:tcPr>
            <w:tcW w:w="13265"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820" w:name="_Ref44303898"/>
      <w:r>
        <w:rPr>
          <w:lang w:val="en-US"/>
        </w:rPr>
        <w:lastRenderedPageBreak/>
        <w:t>Guideline-Spec Text Drafting for TGbe D0.1</w:t>
      </w:r>
      <w:bookmarkEnd w:id="820"/>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lastRenderedPageBreak/>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3"/>
      <w:footerReference w:type="default" r:id="rId1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67453" w14:textId="77777777" w:rsidR="00585FAA" w:rsidRDefault="00585FAA">
      <w:r>
        <w:separator/>
      </w:r>
    </w:p>
  </w:endnote>
  <w:endnote w:type="continuationSeparator" w:id="0">
    <w:p w14:paraId="5F35F973" w14:textId="77777777" w:rsidR="00585FAA" w:rsidRDefault="0058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1B299E" w:rsidRDefault="001B299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AD6B4E">
      <w:rPr>
        <w:noProof/>
      </w:rPr>
      <w:t>40</w:t>
    </w:r>
    <w:r>
      <w:fldChar w:fldCharType="end"/>
    </w:r>
    <w:r>
      <w:tab/>
      <w:t>Alfred Asterjadhi, Qualcomm Inc.</w:t>
    </w:r>
  </w:p>
  <w:p w14:paraId="4787BCD3" w14:textId="77777777" w:rsidR="001B299E" w:rsidRDefault="001B29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1B408" w14:textId="77777777" w:rsidR="00585FAA" w:rsidRDefault="00585FAA">
      <w:r>
        <w:separator/>
      </w:r>
    </w:p>
  </w:footnote>
  <w:footnote w:type="continuationSeparator" w:id="0">
    <w:p w14:paraId="20012E91" w14:textId="77777777" w:rsidR="00585FAA" w:rsidRDefault="00585F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508F5EF" w:rsidR="001B299E" w:rsidRDefault="00D21263" w:rsidP="00D87A90">
    <w:pPr>
      <w:pStyle w:val="Header"/>
      <w:tabs>
        <w:tab w:val="clear" w:pos="6480"/>
        <w:tab w:val="center" w:pos="4680"/>
      </w:tabs>
    </w:pPr>
    <w:r>
      <w:t>October</w:t>
    </w:r>
    <w:r w:rsidR="001B299E">
      <w:t xml:space="preserve"> 2020</w:t>
    </w:r>
    <w:r w:rsidR="001B299E">
      <w:tab/>
    </w:r>
    <w:r w:rsidR="001B299E">
      <w:tab/>
    </w:r>
    <w:fldSimple w:instr=" TITLE  \* MERGEFORMAT ">
      <w:r w:rsidR="001B299E">
        <w:t>doc.: IEEE 802.11-20/0</w:t>
      </w:r>
      <w:r w:rsidR="001B299E" w:rsidRPr="00674025">
        <w:t>997</w:t>
      </w:r>
      <w:r w:rsidR="001B299E">
        <w:t>r</w:t>
      </w:r>
    </w:fldSimple>
    <w:r w:rsidR="002B7D6D">
      <w:t>5</w:t>
    </w:r>
    <w:r w:rsidR="00CE07F9">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BE3"/>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3D3F"/>
    <w:rsid w:val="00124438"/>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48"/>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0FDF"/>
    <w:rsid w:val="002A1238"/>
    <w:rsid w:val="002A175F"/>
    <w:rsid w:val="002A18BA"/>
    <w:rsid w:val="002A1914"/>
    <w:rsid w:val="002A19E8"/>
    <w:rsid w:val="002A1E49"/>
    <w:rsid w:val="002A1FDE"/>
    <w:rsid w:val="002A2949"/>
    <w:rsid w:val="002A302B"/>
    <w:rsid w:val="002A31D3"/>
    <w:rsid w:val="002A365D"/>
    <w:rsid w:val="002A37B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7CC"/>
    <w:rsid w:val="002F71F1"/>
    <w:rsid w:val="002F7229"/>
    <w:rsid w:val="002F73E3"/>
    <w:rsid w:val="002F7CCC"/>
    <w:rsid w:val="00300B08"/>
    <w:rsid w:val="00300C3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08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38"/>
    <w:rsid w:val="004A79C7"/>
    <w:rsid w:val="004A7F42"/>
    <w:rsid w:val="004B0148"/>
    <w:rsid w:val="004B034E"/>
    <w:rsid w:val="004B064B"/>
    <w:rsid w:val="004B07F0"/>
    <w:rsid w:val="004B1032"/>
    <w:rsid w:val="004B10BC"/>
    <w:rsid w:val="004B12B0"/>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5BE"/>
    <w:rsid w:val="0053291D"/>
    <w:rsid w:val="00532AE4"/>
    <w:rsid w:val="00533397"/>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58D"/>
    <w:rsid w:val="00666652"/>
    <w:rsid w:val="0066675A"/>
    <w:rsid w:val="00666B2C"/>
    <w:rsid w:val="00666E58"/>
    <w:rsid w:val="00666E83"/>
    <w:rsid w:val="00666FDE"/>
    <w:rsid w:val="00667552"/>
    <w:rsid w:val="006676FA"/>
    <w:rsid w:val="00667C68"/>
    <w:rsid w:val="00670379"/>
    <w:rsid w:val="00671655"/>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72D9"/>
    <w:rsid w:val="0073748A"/>
    <w:rsid w:val="00737558"/>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848"/>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DAE"/>
    <w:rsid w:val="00B95FEA"/>
    <w:rsid w:val="00B961A7"/>
    <w:rsid w:val="00B9631D"/>
    <w:rsid w:val="00B96364"/>
    <w:rsid w:val="00B96488"/>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7F9"/>
    <w:rsid w:val="00CE0857"/>
    <w:rsid w:val="00CE10E7"/>
    <w:rsid w:val="00CE11B6"/>
    <w:rsid w:val="00CE159F"/>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1FA"/>
    <w:rsid w:val="00D6131C"/>
    <w:rsid w:val="00D6163D"/>
    <w:rsid w:val="00D617AD"/>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ntor.ieee.org/802.11/dcn/20/11-20-1267-01-00be-pdt-mac-link-latency-measurement-and-report-in-mlo.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1267-00-00be-pdt-mac-link-latency-measurement-and-report-in-mlo.doc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2E738C-BD77-47EA-9498-B438B0C8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1976</TotalTime>
  <Pages>1</Pages>
  <Words>19812</Words>
  <Characters>112935</Characters>
  <Application>Microsoft Office Word</Application>
  <DocSecurity>0</DocSecurity>
  <Lines>941</Lines>
  <Paragraphs>264</Paragraphs>
  <ScaleCrop>false</ScaleCrop>
  <HeadingPairs>
    <vt:vector size="2" baseType="variant">
      <vt:variant>
        <vt:lpstr>Title</vt:lpstr>
      </vt:variant>
      <vt:variant>
        <vt:i4>1</vt:i4>
      </vt:variant>
    </vt:vector>
  </HeadingPairs>
  <TitlesOfParts>
    <vt:vector size="1" baseType="lpstr">
      <vt:lpstr>doc.: IEEE 802.11-20/0997r51</vt:lpstr>
    </vt:vector>
  </TitlesOfParts>
  <Company>Qualcomm Inc.</Company>
  <LinksUpToDate>false</LinksUpToDate>
  <CharactersWithSpaces>132483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802.11-20/0997r52</dc:title>
  <dc:subject>Agenda</dc:subject>
  <dc:creator>Alfred Asterjadhi</dc:creator>
  <cp:keywords>Volunteer and Status</cp:keywords>
  <dc:description/>
  <cp:lastModifiedBy>Edward Au</cp:lastModifiedBy>
  <cp:revision>1300</cp:revision>
  <cp:lastPrinted>2020-07-07T16:13:00Z</cp:lastPrinted>
  <dcterms:created xsi:type="dcterms:W3CDTF">2020-07-30T22:19:00Z</dcterms:created>
  <dcterms:modified xsi:type="dcterms:W3CDTF">2020-10-15T13:54:00Z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