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742815D7" w:rsidR="00CA09B2" w:rsidRDefault="00CA09B2" w:rsidP="00BB6D00">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BB6D00">
              <w:rPr>
                <w:b w:val="0"/>
                <w:sz w:val="20"/>
              </w:rPr>
              <w:t>09</w:t>
            </w:r>
            <w:r w:rsidR="00C274C2">
              <w:rPr>
                <w:b w:val="0"/>
                <w:sz w:val="20"/>
              </w:rPr>
              <w:t>-</w:t>
            </w:r>
            <w:r w:rsidR="00BB6D00">
              <w:rPr>
                <w:b w:val="0"/>
                <w:sz w:val="20"/>
              </w:rPr>
              <w:t>30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1B299E" w:rsidRDefault="001B299E">
                            <w:pPr>
                              <w:pStyle w:val="T1"/>
                              <w:spacing w:after="120"/>
                            </w:pPr>
                            <w:r>
                              <w:t>Abstract</w:t>
                            </w:r>
                          </w:p>
                          <w:p w14:paraId="30292F72" w14:textId="2D206B0C" w:rsidR="001B299E" w:rsidRDefault="001B299E">
                            <w:pPr>
                              <w:jc w:val="both"/>
                            </w:pPr>
                            <w:r>
                              <w:t>This document contains a table with the spec text volunteers and status updates for TGbe D0.1.</w:t>
                            </w:r>
                          </w:p>
                          <w:p w14:paraId="370DF1EB" w14:textId="77777777" w:rsidR="001B299E" w:rsidRDefault="001B299E">
                            <w:pPr>
                              <w:jc w:val="both"/>
                            </w:pPr>
                          </w:p>
                          <w:p w14:paraId="2E83F19A" w14:textId="16D85E04" w:rsidR="001B299E" w:rsidRDefault="001B299E" w:rsidP="00935D59">
                            <w:pPr>
                              <w:jc w:val="both"/>
                            </w:pPr>
                          </w:p>
                          <w:p w14:paraId="059B745B" w14:textId="37CB83AD" w:rsidR="001B299E" w:rsidRDefault="001B299E" w:rsidP="00935D59">
                            <w:pPr>
                              <w:jc w:val="both"/>
                            </w:pPr>
                          </w:p>
                          <w:p w14:paraId="15875BAB" w14:textId="04D45E1B" w:rsidR="001B299E" w:rsidRDefault="001B299E" w:rsidP="00935D59">
                            <w:pPr>
                              <w:jc w:val="both"/>
                            </w:pPr>
                          </w:p>
                          <w:p w14:paraId="622AE103" w14:textId="22071A91" w:rsidR="001B299E" w:rsidRDefault="001B299E" w:rsidP="00935D59">
                            <w:pPr>
                              <w:jc w:val="both"/>
                            </w:pPr>
                          </w:p>
                          <w:p w14:paraId="0592E46D" w14:textId="6F51E277" w:rsidR="001B299E" w:rsidRDefault="001B299E" w:rsidP="00935D59">
                            <w:pPr>
                              <w:jc w:val="both"/>
                            </w:pPr>
                          </w:p>
                          <w:p w14:paraId="3369EA44" w14:textId="014CF013" w:rsidR="001B299E" w:rsidRDefault="001B299E" w:rsidP="00935D59">
                            <w:pPr>
                              <w:jc w:val="both"/>
                            </w:pPr>
                          </w:p>
                          <w:p w14:paraId="7FA2B34F" w14:textId="1FC5D690" w:rsidR="001B299E" w:rsidRDefault="001B299E" w:rsidP="00935D59">
                            <w:pPr>
                              <w:jc w:val="both"/>
                            </w:pPr>
                          </w:p>
                          <w:p w14:paraId="03C510E2" w14:textId="3A2554EA" w:rsidR="001B299E" w:rsidRDefault="001B299E" w:rsidP="00935D59">
                            <w:pPr>
                              <w:jc w:val="both"/>
                            </w:pPr>
                          </w:p>
                          <w:p w14:paraId="4537724B" w14:textId="7B28868D" w:rsidR="001B299E" w:rsidRDefault="001B299E" w:rsidP="00935D59">
                            <w:pPr>
                              <w:jc w:val="both"/>
                            </w:pPr>
                          </w:p>
                          <w:p w14:paraId="5CBED139" w14:textId="1F6D573E" w:rsidR="001B299E" w:rsidRDefault="001B299E" w:rsidP="00935D59">
                            <w:pPr>
                              <w:jc w:val="both"/>
                            </w:pPr>
                          </w:p>
                          <w:p w14:paraId="40B8AFB4" w14:textId="08395F7D" w:rsidR="001B299E" w:rsidRDefault="001B299E" w:rsidP="00935D59">
                            <w:pPr>
                              <w:jc w:val="both"/>
                            </w:pPr>
                          </w:p>
                          <w:p w14:paraId="1C1102BF" w14:textId="53A3260A" w:rsidR="001B299E" w:rsidRDefault="001B299E" w:rsidP="00935D59">
                            <w:pPr>
                              <w:jc w:val="both"/>
                            </w:pPr>
                          </w:p>
                          <w:p w14:paraId="34F72081" w14:textId="07A6CAA9" w:rsidR="001B299E" w:rsidRDefault="001B299E" w:rsidP="00935D59">
                            <w:pPr>
                              <w:jc w:val="both"/>
                            </w:pPr>
                          </w:p>
                          <w:p w14:paraId="24B9680C" w14:textId="77D9661A" w:rsidR="001B299E" w:rsidRDefault="001B299E" w:rsidP="00935D59">
                            <w:pPr>
                              <w:jc w:val="both"/>
                            </w:pPr>
                          </w:p>
                          <w:p w14:paraId="6A2EFA2A" w14:textId="27400DE0" w:rsidR="001B299E" w:rsidRDefault="001B299E" w:rsidP="00935D59">
                            <w:pPr>
                              <w:jc w:val="both"/>
                            </w:pPr>
                          </w:p>
                          <w:p w14:paraId="5F612470" w14:textId="2CBFC344" w:rsidR="001B299E" w:rsidRDefault="001B299E" w:rsidP="00935D59">
                            <w:pPr>
                              <w:jc w:val="both"/>
                            </w:pPr>
                          </w:p>
                          <w:p w14:paraId="53B2D4BB" w14:textId="0E97D949" w:rsidR="001B299E" w:rsidRDefault="001B299E" w:rsidP="00935D59">
                            <w:pPr>
                              <w:jc w:val="both"/>
                            </w:pPr>
                          </w:p>
                          <w:p w14:paraId="727786B4" w14:textId="6E77A8A4" w:rsidR="001B299E" w:rsidRDefault="001B299E" w:rsidP="00935D59">
                            <w:pPr>
                              <w:jc w:val="both"/>
                            </w:pPr>
                          </w:p>
                          <w:p w14:paraId="7F8D8227" w14:textId="72C705A1" w:rsidR="001B299E" w:rsidRDefault="001B299E" w:rsidP="00935D59">
                            <w:pPr>
                              <w:jc w:val="both"/>
                            </w:pPr>
                          </w:p>
                          <w:p w14:paraId="582FEE3E" w14:textId="41D3AAFF" w:rsidR="001B299E" w:rsidRDefault="001B299E" w:rsidP="00935D59">
                            <w:pPr>
                              <w:jc w:val="both"/>
                            </w:pPr>
                          </w:p>
                          <w:p w14:paraId="7053D6BE" w14:textId="5B623C9F" w:rsidR="001B299E" w:rsidRDefault="001B299E" w:rsidP="00935D59">
                            <w:pPr>
                              <w:jc w:val="both"/>
                            </w:pPr>
                          </w:p>
                          <w:p w14:paraId="62BC7481" w14:textId="72CE6369" w:rsidR="001B299E" w:rsidRDefault="001B299E" w:rsidP="00935D59">
                            <w:pPr>
                              <w:jc w:val="both"/>
                            </w:pPr>
                          </w:p>
                          <w:p w14:paraId="72C89838" w14:textId="14849DE6" w:rsidR="001B299E" w:rsidRDefault="001B299E" w:rsidP="00935D59">
                            <w:pPr>
                              <w:jc w:val="both"/>
                            </w:pPr>
                          </w:p>
                          <w:p w14:paraId="3EAA3647" w14:textId="22F124B3" w:rsidR="001B299E" w:rsidRDefault="001B299E" w:rsidP="00935D59">
                            <w:pPr>
                              <w:jc w:val="both"/>
                            </w:pPr>
                          </w:p>
                          <w:p w14:paraId="1819B7E1" w14:textId="2DAFE5D7" w:rsidR="001B299E" w:rsidRDefault="001B299E" w:rsidP="00935D59">
                            <w:pPr>
                              <w:jc w:val="both"/>
                            </w:pPr>
                          </w:p>
                          <w:p w14:paraId="50113E4C" w14:textId="408FD79B" w:rsidR="001B299E" w:rsidRDefault="001B299E" w:rsidP="00935D59">
                            <w:pPr>
                              <w:jc w:val="both"/>
                            </w:pPr>
                          </w:p>
                          <w:p w14:paraId="694F21A9" w14:textId="1BCB2DC2" w:rsidR="001B299E" w:rsidRDefault="001B299E" w:rsidP="00935D59">
                            <w:pPr>
                              <w:jc w:val="both"/>
                            </w:pPr>
                          </w:p>
                          <w:p w14:paraId="5CA72B64" w14:textId="143872D9" w:rsidR="001B299E" w:rsidRDefault="001B299E" w:rsidP="00935D59">
                            <w:pPr>
                              <w:jc w:val="both"/>
                            </w:pPr>
                          </w:p>
                          <w:p w14:paraId="549AA84D" w14:textId="77777777" w:rsidR="001B299E" w:rsidRPr="00935D59" w:rsidRDefault="001B299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1B299E" w:rsidRDefault="001B299E">
                      <w:pPr>
                        <w:pStyle w:val="T1"/>
                        <w:spacing w:after="120"/>
                      </w:pPr>
                      <w:r>
                        <w:t>Abstract</w:t>
                      </w:r>
                    </w:p>
                    <w:p w14:paraId="30292F72" w14:textId="2D206B0C" w:rsidR="001B299E" w:rsidRDefault="001B299E">
                      <w:pPr>
                        <w:jc w:val="both"/>
                      </w:pPr>
                      <w:r>
                        <w:t>This document contains a table with the spec text volunteers and status updates for TGbe D0.1.</w:t>
                      </w:r>
                    </w:p>
                    <w:p w14:paraId="370DF1EB" w14:textId="77777777" w:rsidR="001B299E" w:rsidRDefault="001B299E">
                      <w:pPr>
                        <w:jc w:val="both"/>
                      </w:pPr>
                    </w:p>
                    <w:p w14:paraId="2E83F19A" w14:textId="16D85E04" w:rsidR="001B299E" w:rsidRDefault="001B299E" w:rsidP="00935D59">
                      <w:pPr>
                        <w:jc w:val="both"/>
                      </w:pPr>
                    </w:p>
                    <w:p w14:paraId="059B745B" w14:textId="37CB83AD" w:rsidR="001B299E" w:rsidRDefault="001B299E" w:rsidP="00935D59">
                      <w:pPr>
                        <w:jc w:val="both"/>
                      </w:pPr>
                    </w:p>
                    <w:p w14:paraId="15875BAB" w14:textId="04D45E1B" w:rsidR="001B299E" w:rsidRDefault="001B299E" w:rsidP="00935D59">
                      <w:pPr>
                        <w:jc w:val="both"/>
                      </w:pPr>
                    </w:p>
                    <w:p w14:paraId="622AE103" w14:textId="22071A91" w:rsidR="001B299E" w:rsidRDefault="001B299E" w:rsidP="00935D59">
                      <w:pPr>
                        <w:jc w:val="both"/>
                      </w:pPr>
                    </w:p>
                    <w:p w14:paraId="0592E46D" w14:textId="6F51E277" w:rsidR="001B299E" w:rsidRDefault="001B299E" w:rsidP="00935D59">
                      <w:pPr>
                        <w:jc w:val="both"/>
                      </w:pPr>
                    </w:p>
                    <w:p w14:paraId="3369EA44" w14:textId="014CF013" w:rsidR="001B299E" w:rsidRDefault="001B299E" w:rsidP="00935D59">
                      <w:pPr>
                        <w:jc w:val="both"/>
                      </w:pPr>
                    </w:p>
                    <w:p w14:paraId="7FA2B34F" w14:textId="1FC5D690" w:rsidR="001B299E" w:rsidRDefault="001B299E" w:rsidP="00935D59">
                      <w:pPr>
                        <w:jc w:val="both"/>
                      </w:pPr>
                    </w:p>
                    <w:p w14:paraId="03C510E2" w14:textId="3A2554EA" w:rsidR="001B299E" w:rsidRDefault="001B299E" w:rsidP="00935D59">
                      <w:pPr>
                        <w:jc w:val="both"/>
                      </w:pPr>
                    </w:p>
                    <w:p w14:paraId="4537724B" w14:textId="7B28868D" w:rsidR="001B299E" w:rsidRDefault="001B299E" w:rsidP="00935D59">
                      <w:pPr>
                        <w:jc w:val="both"/>
                      </w:pPr>
                    </w:p>
                    <w:p w14:paraId="5CBED139" w14:textId="1F6D573E" w:rsidR="001B299E" w:rsidRDefault="001B299E" w:rsidP="00935D59">
                      <w:pPr>
                        <w:jc w:val="both"/>
                      </w:pPr>
                    </w:p>
                    <w:p w14:paraId="40B8AFB4" w14:textId="08395F7D" w:rsidR="001B299E" w:rsidRDefault="001B299E" w:rsidP="00935D59">
                      <w:pPr>
                        <w:jc w:val="both"/>
                      </w:pPr>
                    </w:p>
                    <w:p w14:paraId="1C1102BF" w14:textId="53A3260A" w:rsidR="001B299E" w:rsidRDefault="001B299E" w:rsidP="00935D59">
                      <w:pPr>
                        <w:jc w:val="both"/>
                      </w:pPr>
                    </w:p>
                    <w:p w14:paraId="34F72081" w14:textId="07A6CAA9" w:rsidR="001B299E" w:rsidRDefault="001B299E" w:rsidP="00935D59">
                      <w:pPr>
                        <w:jc w:val="both"/>
                      </w:pPr>
                    </w:p>
                    <w:p w14:paraId="24B9680C" w14:textId="77D9661A" w:rsidR="001B299E" w:rsidRDefault="001B299E" w:rsidP="00935D59">
                      <w:pPr>
                        <w:jc w:val="both"/>
                      </w:pPr>
                    </w:p>
                    <w:p w14:paraId="6A2EFA2A" w14:textId="27400DE0" w:rsidR="001B299E" w:rsidRDefault="001B299E" w:rsidP="00935D59">
                      <w:pPr>
                        <w:jc w:val="both"/>
                      </w:pPr>
                    </w:p>
                    <w:p w14:paraId="5F612470" w14:textId="2CBFC344" w:rsidR="001B299E" w:rsidRDefault="001B299E" w:rsidP="00935D59">
                      <w:pPr>
                        <w:jc w:val="both"/>
                      </w:pPr>
                    </w:p>
                    <w:p w14:paraId="53B2D4BB" w14:textId="0E97D949" w:rsidR="001B299E" w:rsidRDefault="001B299E" w:rsidP="00935D59">
                      <w:pPr>
                        <w:jc w:val="both"/>
                      </w:pPr>
                    </w:p>
                    <w:p w14:paraId="727786B4" w14:textId="6E77A8A4" w:rsidR="001B299E" w:rsidRDefault="001B299E" w:rsidP="00935D59">
                      <w:pPr>
                        <w:jc w:val="both"/>
                      </w:pPr>
                    </w:p>
                    <w:p w14:paraId="7F8D8227" w14:textId="72C705A1" w:rsidR="001B299E" w:rsidRDefault="001B299E" w:rsidP="00935D59">
                      <w:pPr>
                        <w:jc w:val="both"/>
                      </w:pPr>
                    </w:p>
                    <w:p w14:paraId="582FEE3E" w14:textId="41D3AAFF" w:rsidR="001B299E" w:rsidRDefault="001B299E" w:rsidP="00935D59">
                      <w:pPr>
                        <w:jc w:val="both"/>
                      </w:pPr>
                    </w:p>
                    <w:p w14:paraId="7053D6BE" w14:textId="5B623C9F" w:rsidR="001B299E" w:rsidRDefault="001B299E" w:rsidP="00935D59">
                      <w:pPr>
                        <w:jc w:val="both"/>
                      </w:pPr>
                    </w:p>
                    <w:p w14:paraId="62BC7481" w14:textId="72CE6369" w:rsidR="001B299E" w:rsidRDefault="001B299E" w:rsidP="00935D59">
                      <w:pPr>
                        <w:jc w:val="both"/>
                      </w:pPr>
                    </w:p>
                    <w:p w14:paraId="72C89838" w14:textId="14849DE6" w:rsidR="001B299E" w:rsidRDefault="001B299E" w:rsidP="00935D59">
                      <w:pPr>
                        <w:jc w:val="both"/>
                      </w:pPr>
                    </w:p>
                    <w:p w14:paraId="3EAA3647" w14:textId="22F124B3" w:rsidR="001B299E" w:rsidRDefault="001B299E" w:rsidP="00935D59">
                      <w:pPr>
                        <w:jc w:val="both"/>
                      </w:pPr>
                    </w:p>
                    <w:p w14:paraId="1819B7E1" w14:textId="2DAFE5D7" w:rsidR="001B299E" w:rsidRDefault="001B299E" w:rsidP="00935D59">
                      <w:pPr>
                        <w:jc w:val="both"/>
                      </w:pPr>
                    </w:p>
                    <w:p w14:paraId="50113E4C" w14:textId="408FD79B" w:rsidR="001B299E" w:rsidRDefault="001B299E" w:rsidP="00935D59">
                      <w:pPr>
                        <w:jc w:val="both"/>
                      </w:pPr>
                    </w:p>
                    <w:p w14:paraId="694F21A9" w14:textId="1BCB2DC2" w:rsidR="001B299E" w:rsidRDefault="001B299E" w:rsidP="00935D59">
                      <w:pPr>
                        <w:jc w:val="both"/>
                      </w:pPr>
                    </w:p>
                    <w:p w14:paraId="5CA72B64" w14:textId="143872D9" w:rsidR="001B299E" w:rsidRDefault="001B299E" w:rsidP="00935D59">
                      <w:pPr>
                        <w:jc w:val="both"/>
                      </w:pPr>
                    </w:p>
                    <w:p w14:paraId="549AA84D" w14:textId="77777777" w:rsidR="001B299E" w:rsidRPr="00935D59" w:rsidRDefault="001B299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3DCD9988" w:rsidR="009179B9" w:rsidRPr="0046113E" w:rsidRDefault="009179B9" w:rsidP="0046113E">
      <w:pPr>
        <w:pStyle w:val="ListParagraph"/>
        <w:numPr>
          <w:ilvl w:val="0"/>
          <w:numId w:val="1"/>
        </w:numPr>
        <w:jc w:val="both"/>
        <w:rPr>
          <w:sz w:val="22"/>
        </w:rPr>
      </w:pPr>
      <w:r>
        <w:rPr>
          <w:sz w:val="22"/>
        </w:rPr>
        <w:t>Rev 39</w:t>
      </w:r>
      <w:r w:rsidR="00453968">
        <w:rPr>
          <w:sz w:val="22"/>
        </w:rPr>
        <w:t>-4</w:t>
      </w:r>
      <w:r w:rsidR="00314346">
        <w:rPr>
          <w:sz w:val="22"/>
        </w:rPr>
        <w:t>7</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3D4F9798"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r w:rsidR="00595D78">
              <w:rPr>
                <w:color w:val="222222"/>
                <w:sz w:val="20"/>
                <w:szCs w:val="20"/>
              </w:rPr>
              <w:t xml:space="preserve">,   </w:t>
            </w:r>
            <w:r w:rsidRPr="00196267">
              <w:rPr>
                <w:color w:val="000000"/>
                <w:sz w:val="20"/>
                <w:szCs w:val="20"/>
              </w:rPr>
              <w:t>Motion 122, #SP163</w:t>
            </w:r>
            <w:r w:rsidR="00595D78">
              <w:rPr>
                <w:color w:val="222222"/>
                <w:sz w:val="20"/>
                <w:szCs w:val="20"/>
              </w:rPr>
              <w:t xml:space="preserve">,   </w:t>
            </w:r>
            <w:r w:rsidRPr="00196267">
              <w:rPr>
                <w:color w:val="000000"/>
                <w:sz w:val="20"/>
                <w:szCs w:val="20"/>
              </w:rPr>
              <w:t>Motion 122, #SP170</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7E9A3BF5"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23C4DF8A"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180</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181</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04D23D58" w14:textId="16D481F7" w:rsidR="005D1F0A" w:rsidRPr="002731CB"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#SP190</w:t>
            </w:r>
            <w:r w:rsidR="005F7AAA">
              <w:rPr>
                <w:color w:val="000000"/>
                <w:sz w:val="20"/>
                <w:szCs w:val="20"/>
              </w:rPr>
              <w:t xml:space="preserve">,   </w:t>
            </w: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#SP195</w:t>
            </w:r>
            <w:r w:rsidR="005F7AAA">
              <w:rPr>
                <w:color w:val="000000"/>
                <w:sz w:val="20"/>
                <w:szCs w:val="20"/>
              </w:rPr>
              <w:t>,</w:t>
            </w:r>
            <w:r w:rsidR="00BF6C3E">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w:t>
            </w:r>
            <w:del w:id="0" w:author="Edward Au" w:date="2020-09-30T17:53:00Z">
              <w:r w:rsidR="005F7AAA" w:rsidDel="008E3BE0">
                <w:rPr>
                  <w:color w:val="000000"/>
                  <w:sz w:val="20"/>
                  <w:szCs w:val="20"/>
                </w:rPr>
                <w:delText xml:space="preserve">   </w:delText>
              </w:r>
              <w:r w:rsidDel="008E3BE0">
                <w:rPr>
                  <w:color w:val="000000"/>
                  <w:sz w:val="20"/>
                  <w:szCs w:val="20"/>
                </w:rPr>
                <w:delText>Motion 131, #SP203</w:delText>
              </w:r>
              <w:r w:rsidR="005F7AAA" w:rsidDel="008E3BE0">
                <w:rPr>
                  <w:color w:val="000000"/>
                  <w:sz w:val="20"/>
                  <w:szCs w:val="20"/>
                </w:rPr>
                <w:delText>,</w:delText>
              </w:r>
            </w:del>
            <w:r w:rsidR="005F7AAA">
              <w:rPr>
                <w:color w:val="000000"/>
                <w:sz w:val="20"/>
                <w:szCs w:val="20"/>
              </w:rPr>
              <w:t xml:space="preserve">   </w:t>
            </w:r>
            <w:del w:id="1" w:author="Edward Au" w:date="2020-09-30T17:53:00Z">
              <w:r w:rsidDel="008E3BE0">
                <w:rPr>
                  <w:color w:val="000000"/>
                  <w:sz w:val="20"/>
                  <w:szCs w:val="20"/>
                </w:rPr>
                <w:delText>Motion 131, #SP204</w:delText>
              </w:r>
              <w:r w:rsidR="005F7AAA" w:rsidDel="008E3BE0">
                <w:rPr>
                  <w:color w:val="000000"/>
                  <w:sz w:val="20"/>
                  <w:szCs w:val="20"/>
                </w:rPr>
                <w:delText xml:space="preserve">,   </w:delText>
              </w:r>
            </w:del>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38"/>
        <w:gridCol w:w="36"/>
        <w:gridCol w:w="1920"/>
        <w:gridCol w:w="48"/>
        <w:gridCol w:w="1562"/>
        <w:gridCol w:w="2706"/>
        <w:gridCol w:w="10"/>
        <w:gridCol w:w="1584"/>
        <w:gridCol w:w="2344"/>
        <w:gridCol w:w="2212"/>
      </w:tblGrid>
      <w:tr w:rsidR="00E7555D" w14:paraId="2520A289" w14:textId="77777777" w:rsidTr="00DE41E0">
        <w:trPr>
          <w:trHeight w:val="271"/>
          <w:tblHeader/>
        </w:trPr>
        <w:tc>
          <w:tcPr>
            <w:tcW w:w="1274" w:type="dxa"/>
            <w:gridSpan w:val="2"/>
          </w:tcPr>
          <w:p w14:paraId="60744CFD" w14:textId="77777777" w:rsidR="00E7555D" w:rsidRPr="00772E4C" w:rsidRDefault="00E7555D" w:rsidP="00E07A7C">
            <w:pPr>
              <w:jc w:val="center"/>
              <w:rPr>
                <w:b/>
                <w:bCs/>
                <w:sz w:val="20"/>
              </w:rPr>
            </w:pPr>
            <w:r w:rsidRPr="00772E4C">
              <w:rPr>
                <w:b/>
                <w:bCs/>
                <w:sz w:val="20"/>
              </w:rPr>
              <w:t>Layer</w:t>
            </w:r>
          </w:p>
        </w:tc>
        <w:tc>
          <w:tcPr>
            <w:tcW w:w="1968" w:type="dxa"/>
            <w:gridSpan w:val="2"/>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DE41E0">
        <w:trPr>
          <w:trHeight w:val="257"/>
        </w:trPr>
        <w:tc>
          <w:tcPr>
            <w:tcW w:w="1274" w:type="dxa"/>
            <w:gridSpan w:val="2"/>
          </w:tcPr>
          <w:p w14:paraId="0FB8F312" w14:textId="2EF6E103" w:rsidR="00E7555D" w:rsidRPr="00815C7F" w:rsidRDefault="00E7555D" w:rsidP="006656CF">
            <w:pPr>
              <w:rPr>
                <w:color w:val="00B050"/>
                <w:sz w:val="20"/>
              </w:rPr>
            </w:pPr>
            <w:r w:rsidRPr="00815C7F">
              <w:rPr>
                <w:color w:val="00B050"/>
                <w:sz w:val="20"/>
              </w:rPr>
              <w:t>PHY</w:t>
            </w:r>
          </w:p>
        </w:tc>
        <w:tc>
          <w:tcPr>
            <w:tcW w:w="1968" w:type="dxa"/>
            <w:gridSpan w:val="2"/>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Pr="00912C30" w:rsidRDefault="00B86725" w:rsidP="006656CF">
            <w:pPr>
              <w:rPr>
                <w:sz w:val="20"/>
              </w:rPr>
            </w:pPr>
            <w:r w:rsidRPr="00912C30">
              <w:rPr>
                <w:sz w:val="20"/>
              </w:rPr>
              <w:t>Uploaded:</w:t>
            </w:r>
          </w:p>
          <w:p w14:paraId="25E621A3" w14:textId="1B8EF9B3" w:rsidR="00E132B4" w:rsidRPr="00F2417E" w:rsidRDefault="00642E78"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642E78"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642E78"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642E78"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642E78"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26ABDE8F" w14:textId="77777777" w:rsidR="00B86725" w:rsidRPr="00912C30" w:rsidRDefault="00B86725" w:rsidP="006656CF">
            <w:pPr>
              <w:rPr>
                <w:sz w:val="20"/>
              </w:rPr>
            </w:pPr>
          </w:p>
          <w:p w14:paraId="2A85C913" w14:textId="77777777" w:rsidR="00B86725" w:rsidRPr="00912C30" w:rsidRDefault="00B86725" w:rsidP="006656CF">
            <w:pPr>
              <w:rPr>
                <w:sz w:val="20"/>
              </w:rPr>
            </w:pPr>
            <w:r w:rsidRPr="00912C30">
              <w:rPr>
                <w:sz w:val="20"/>
              </w:rPr>
              <w:t>Presented:</w:t>
            </w:r>
          </w:p>
          <w:p w14:paraId="6829BC8E" w14:textId="1256D919" w:rsidR="001A15A5" w:rsidRPr="00912C30" w:rsidRDefault="00642E78" w:rsidP="001A15A5">
            <w:pPr>
              <w:rPr>
                <w:sz w:val="20"/>
              </w:rPr>
            </w:pPr>
            <w:hyperlink r:id="rId16"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642E78" w:rsidP="00AC699D">
            <w:pPr>
              <w:rPr>
                <w:sz w:val="20"/>
              </w:rPr>
            </w:pPr>
            <w:hyperlink r:id="rId17"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6279B40C" w14:textId="77777777" w:rsidR="00B86725" w:rsidRPr="00912C30" w:rsidRDefault="00B86725" w:rsidP="006656CF">
            <w:pPr>
              <w:rPr>
                <w:sz w:val="20"/>
              </w:rPr>
            </w:pPr>
          </w:p>
          <w:p w14:paraId="71FD2D30" w14:textId="56AAEA81" w:rsidR="00B86725" w:rsidRPr="00912C30" w:rsidRDefault="000D3D95" w:rsidP="006656CF">
            <w:pPr>
              <w:rPr>
                <w:sz w:val="20"/>
              </w:rPr>
            </w:pPr>
            <w:r w:rsidRPr="00912C30">
              <w:rPr>
                <w:sz w:val="20"/>
              </w:rPr>
              <w:lastRenderedPageBreak/>
              <w:t>Straw P</w:t>
            </w:r>
            <w:r w:rsidR="00B86725" w:rsidRPr="00912C30">
              <w:rPr>
                <w:sz w:val="20"/>
              </w:rPr>
              <w:t>olled:</w:t>
            </w:r>
          </w:p>
          <w:p w14:paraId="1E73961F" w14:textId="77777777" w:rsidR="00493141" w:rsidRPr="00077B19" w:rsidRDefault="00642E78" w:rsidP="00493141">
            <w:pPr>
              <w:rPr>
                <w:sz w:val="20"/>
              </w:rPr>
            </w:pPr>
            <w:hyperlink r:id="rId18"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642E78" w:rsidP="00AC699D">
            <w:pPr>
              <w:rPr>
                <w:sz w:val="20"/>
              </w:rPr>
            </w:pPr>
            <w:hyperlink r:id="rId19"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0FC16469" w14:textId="1BFD0300" w:rsidR="00AC699D" w:rsidRPr="00912C30" w:rsidRDefault="00AC699D" w:rsidP="006656CF">
            <w:pPr>
              <w:rPr>
                <w:sz w:val="20"/>
              </w:rPr>
            </w:pPr>
            <w:r w:rsidRPr="00912C30">
              <w:rPr>
                <w:sz w:val="20"/>
                <w:highlight w:val="green"/>
              </w:rPr>
              <w:t>(SP result:  Approved with unanimous consent)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00BBD578" w14:textId="739627F3" w:rsidR="00E7555D" w:rsidRPr="00815C7F" w:rsidRDefault="00E7555D" w:rsidP="006656CF">
            <w:pPr>
              <w:rPr>
                <w:color w:val="00B050"/>
                <w:sz w:val="20"/>
              </w:rPr>
            </w:pPr>
            <w:r w:rsidRPr="00815C7F">
              <w:rPr>
                <w:color w:val="00B050"/>
                <w:sz w:val="20"/>
              </w:rPr>
              <w:t>Motion 75</w:t>
            </w:r>
          </w:p>
        </w:tc>
      </w:tr>
      <w:tr w:rsidR="00E7555D" w14:paraId="0995BA4A" w14:textId="77777777" w:rsidTr="00DE41E0">
        <w:trPr>
          <w:trHeight w:val="257"/>
        </w:trPr>
        <w:tc>
          <w:tcPr>
            <w:tcW w:w="1274" w:type="dxa"/>
            <w:gridSpan w:val="2"/>
          </w:tcPr>
          <w:p w14:paraId="598B34CA" w14:textId="18BB7BCF" w:rsidR="00E7555D" w:rsidRPr="00D41344" w:rsidRDefault="00E7555D" w:rsidP="006656CF">
            <w:pPr>
              <w:rPr>
                <w:color w:val="00B050"/>
                <w:sz w:val="20"/>
              </w:rPr>
            </w:pPr>
            <w:r w:rsidRPr="00D41344">
              <w:rPr>
                <w:color w:val="00B050"/>
                <w:sz w:val="20"/>
              </w:rPr>
              <w:t>PHY</w:t>
            </w:r>
          </w:p>
        </w:tc>
        <w:tc>
          <w:tcPr>
            <w:tcW w:w="1968" w:type="dxa"/>
            <w:gridSpan w:val="2"/>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642E78" w:rsidP="006656CF">
            <w:pPr>
              <w:rPr>
                <w:sz w:val="20"/>
              </w:rPr>
            </w:pPr>
            <w:hyperlink r:id="rId20"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642E78" w:rsidP="006656CF">
            <w:pPr>
              <w:rPr>
                <w:sz w:val="20"/>
              </w:rPr>
            </w:pPr>
            <w:hyperlink r:id="rId21"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642E78" w:rsidP="00D4718E">
            <w:pPr>
              <w:rPr>
                <w:sz w:val="20"/>
              </w:rPr>
            </w:pPr>
            <w:hyperlink r:id="rId22"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642E78" w:rsidP="0086419D">
            <w:pPr>
              <w:rPr>
                <w:sz w:val="20"/>
              </w:rPr>
            </w:pPr>
            <w:hyperlink r:id="rId23"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DE41E0">
        <w:trPr>
          <w:trHeight w:val="257"/>
        </w:trPr>
        <w:tc>
          <w:tcPr>
            <w:tcW w:w="1274" w:type="dxa"/>
            <w:gridSpan w:val="2"/>
          </w:tcPr>
          <w:p w14:paraId="41DDF31B" w14:textId="50230D73" w:rsidR="00E7555D" w:rsidRPr="002D7C61" w:rsidRDefault="00E7555D" w:rsidP="006656CF">
            <w:pPr>
              <w:rPr>
                <w:color w:val="00B050"/>
                <w:sz w:val="20"/>
              </w:rPr>
            </w:pPr>
            <w:r w:rsidRPr="002D7C61">
              <w:rPr>
                <w:color w:val="00B050"/>
                <w:sz w:val="20"/>
              </w:rPr>
              <w:t>PHY</w:t>
            </w:r>
          </w:p>
        </w:tc>
        <w:tc>
          <w:tcPr>
            <w:tcW w:w="1968" w:type="dxa"/>
            <w:gridSpan w:val="2"/>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642E78" w:rsidP="00421279">
            <w:pPr>
              <w:rPr>
                <w:sz w:val="20"/>
              </w:rPr>
            </w:pPr>
            <w:hyperlink r:id="rId24"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642E78" w:rsidP="00421279">
            <w:pPr>
              <w:rPr>
                <w:sz w:val="20"/>
              </w:rPr>
            </w:pPr>
            <w:hyperlink r:id="rId25"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642E78" w:rsidP="00421279">
            <w:pPr>
              <w:rPr>
                <w:sz w:val="20"/>
              </w:rPr>
            </w:pPr>
            <w:hyperlink r:id="rId26"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642E78" w:rsidP="00421279">
            <w:pPr>
              <w:rPr>
                <w:sz w:val="20"/>
              </w:rPr>
            </w:pPr>
            <w:hyperlink r:id="rId27"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642E78" w:rsidP="00421279">
            <w:pPr>
              <w:rPr>
                <w:sz w:val="20"/>
              </w:rPr>
            </w:pPr>
            <w:hyperlink r:id="rId28"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642E78" w:rsidP="007D3EE3">
            <w:pPr>
              <w:rPr>
                <w:sz w:val="20"/>
              </w:rPr>
            </w:pPr>
            <w:hyperlink r:id="rId29"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642E78" w:rsidP="00260E56">
            <w:pPr>
              <w:rPr>
                <w:sz w:val="20"/>
              </w:rPr>
            </w:pPr>
            <w:hyperlink r:id="rId30"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DE41E0">
        <w:trPr>
          <w:trHeight w:val="257"/>
        </w:trPr>
        <w:tc>
          <w:tcPr>
            <w:tcW w:w="1274" w:type="dxa"/>
            <w:gridSpan w:val="2"/>
          </w:tcPr>
          <w:p w14:paraId="5A4B0289" w14:textId="6BC7DB0D" w:rsidR="00E7555D" w:rsidRPr="00CB226F" w:rsidRDefault="00E7555D" w:rsidP="006656CF">
            <w:pPr>
              <w:rPr>
                <w:color w:val="00B050"/>
                <w:sz w:val="20"/>
              </w:rPr>
            </w:pPr>
            <w:r w:rsidRPr="00CB226F">
              <w:rPr>
                <w:color w:val="00B050"/>
                <w:sz w:val="20"/>
              </w:rPr>
              <w:t>PHY</w:t>
            </w:r>
          </w:p>
        </w:tc>
        <w:tc>
          <w:tcPr>
            <w:tcW w:w="1968" w:type="dxa"/>
            <w:gridSpan w:val="2"/>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642E78" w:rsidP="001C74E8">
            <w:pPr>
              <w:rPr>
                <w:sz w:val="20"/>
              </w:rPr>
            </w:pPr>
            <w:hyperlink r:id="rId31"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642E78" w:rsidP="001C74E8">
            <w:pPr>
              <w:rPr>
                <w:sz w:val="20"/>
              </w:rPr>
            </w:pPr>
            <w:hyperlink r:id="rId32"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642E78" w:rsidP="001C74E8">
            <w:pPr>
              <w:rPr>
                <w:sz w:val="20"/>
              </w:rPr>
            </w:pPr>
            <w:hyperlink r:id="rId33"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642E78" w:rsidP="00B546B2">
            <w:pPr>
              <w:rPr>
                <w:sz w:val="20"/>
              </w:rPr>
            </w:pPr>
            <w:hyperlink r:id="rId34"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lastRenderedPageBreak/>
              <w:t>Straw Polled:</w:t>
            </w:r>
          </w:p>
          <w:p w14:paraId="2CCFFF10" w14:textId="77777777" w:rsidR="00F503CB" w:rsidRPr="00850822" w:rsidRDefault="00642E78" w:rsidP="00F503CB">
            <w:pPr>
              <w:rPr>
                <w:sz w:val="20"/>
              </w:rPr>
            </w:pPr>
            <w:hyperlink r:id="rId35"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E7555D" w14:paraId="3C89EA52" w14:textId="77777777" w:rsidTr="00DE41E0">
        <w:trPr>
          <w:trHeight w:val="257"/>
        </w:trPr>
        <w:tc>
          <w:tcPr>
            <w:tcW w:w="1274" w:type="dxa"/>
            <w:gridSpan w:val="2"/>
          </w:tcPr>
          <w:p w14:paraId="6646E774" w14:textId="4E5D11E5" w:rsidR="00E7555D" w:rsidRPr="001B5BA3" w:rsidRDefault="00E7555D" w:rsidP="006656CF">
            <w:pPr>
              <w:rPr>
                <w:color w:val="00B050"/>
                <w:sz w:val="20"/>
              </w:rPr>
            </w:pPr>
            <w:r w:rsidRPr="001B5BA3">
              <w:rPr>
                <w:color w:val="00B050"/>
                <w:sz w:val="20"/>
              </w:rPr>
              <w:t>PHY</w:t>
            </w:r>
          </w:p>
        </w:tc>
        <w:tc>
          <w:tcPr>
            <w:tcW w:w="1968" w:type="dxa"/>
            <w:gridSpan w:val="2"/>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Pr="00850822" w:rsidRDefault="00421279" w:rsidP="00BE6F7F">
            <w:pPr>
              <w:rPr>
                <w:rStyle w:val="Hyperlink"/>
                <w:color w:val="auto"/>
                <w:sz w:val="20"/>
                <w:u w:val="none"/>
              </w:rPr>
            </w:pPr>
            <w:r w:rsidRPr="00850822">
              <w:rPr>
                <w:rStyle w:val="Hyperlink"/>
                <w:color w:val="auto"/>
                <w:sz w:val="20"/>
                <w:u w:val="none"/>
              </w:rPr>
              <w:t>Uploaded:</w:t>
            </w:r>
          </w:p>
          <w:p w14:paraId="51B84870" w14:textId="212374C9" w:rsidR="00E7555D" w:rsidRPr="00850822" w:rsidRDefault="00642E78" w:rsidP="00BE6F7F">
            <w:pPr>
              <w:rPr>
                <w:sz w:val="20"/>
              </w:rPr>
            </w:pPr>
            <w:hyperlink r:id="rId36"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642E78" w:rsidP="00BE6F7F">
            <w:pPr>
              <w:rPr>
                <w:sz w:val="20"/>
              </w:rPr>
            </w:pPr>
            <w:hyperlink r:id="rId37"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642E78" w:rsidP="00BE6F7F">
            <w:pPr>
              <w:rPr>
                <w:sz w:val="20"/>
              </w:rPr>
            </w:pPr>
            <w:hyperlink r:id="rId38"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642E78" w:rsidP="00BE6F7F">
            <w:pPr>
              <w:rPr>
                <w:sz w:val="20"/>
              </w:rPr>
            </w:pPr>
            <w:hyperlink r:id="rId39"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642E78" w:rsidP="00BE6F7F">
            <w:pPr>
              <w:rPr>
                <w:sz w:val="20"/>
              </w:rPr>
            </w:pPr>
            <w:hyperlink r:id="rId40"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642E78" w:rsidP="00BE6F7F">
            <w:pPr>
              <w:rPr>
                <w:sz w:val="20"/>
              </w:rPr>
            </w:pPr>
            <w:hyperlink r:id="rId41" w:history="1">
              <w:r w:rsidR="00872F26" w:rsidRPr="00850822">
                <w:rPr>
                  <w:rStyle w:val="Hyperlink"/>
                  <w:color w:val="auto"/>
                  <w:sz w:val="20"/>
                </w:rPr>
                <w:t>20/1371r4</w:t>
              </w:r>
            </w:hyperlink>
            <w:r w:rsidR="00872F26" w:rsidRPr="00850822">
              <w:rPr>
                <w:sz w:val="20"/>
              </w:rPr>
              <w:t>, 09/14/2020</w:t>
            </w:r>
          </w:p>
          <w:p w14:paraId="25BFE4E7" w14:textId="77777777" w:rsidR="00421279" w:rsidRPr="00850822" w:rsidRDefault="00421279" w:rsidP="00BE6F7F">
            <w:pPr>
              <w:rPr>
                <w:sz w:val="20"/>
              </w:rPr>
            </w:pPr>
          </w:p>
          <w:p w14:paraId="4DBD4131" w14:textId="77777777" w:rsidR="00421279" w:rsidRPr="00850822" w:rsidRDefault="00421279" w:rsidP="00421279">
            <w:pPr>
              <w:rPr>
                <w:sz w:val="20"/>
              </w:rPr>
            </w:pPr>
            <w:r w:rsidRPr="00850822">
              <w:rPr>
                <w:sz w:val="20"/>
              </w:rPr>
              <w:t>Presented:</w:t>
            </w:r>
          </w:p>
          <w:p w14:paraId="14BE3C02" w14:textId="5BD89FAD" w:rsidR="00D542BC" w:rsidRPr="00850822" w:rsidRDefault="00642E78" w:rsidP="00D542BC">
            <w:pPr>
              <w:rPr>
                <w:sz w:val="20"/>
              </w:rPr>
            </w:pPr>
            <w:hyperlink r:id="rId42"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642E78" w:rsidP="00D02FB0">
            <w:pPr>
              <w:rPr>
                <w:sz w:val="20"/>
              </w:rPr>
            </w:pPr>
            <w:hyperlink r:id="rId43"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642E78" w:rsidP="00D02FB0">
            <w:pPr>
              <w:rPr>
                <w:sz w:val="20"/>
              </w:rPr>
            </w:pPr>
            <w:hyperlink r:id="rId44"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642E78" w:rsidP="00272F6A">
            <w:pPr>
              <w:rPr>
                <w:sz w:val="20"/>
              </w:rPr>
            </w:pPr>
            <w:hyperlink r:id="rId45" w:history="1">
              <w:r w:rsidR="00272F6A" w:rsidRPr="00850822">
                <w:rPr>
                  <w:rStyle w:val="Hyperlink"/>
                  <w:color w:val="auto"/>
                  <w:sz w:val="20"/>
                </w:rPr>
                <w:t>20/1371r4</w:t>
              </w:r>
            </w:hyperlink>
            <w:r w:rsidR="00272F6A" w:rsidRPr="00850822">
              <w:rPr>
                <w:sz w:val="20"/>
              </w:rPr>
              <w:t>, 09/14/2020</w:t>
            </w:r>
          </w:p>
          <w:p w14:paraId="707AD561" w14:textId="77777777" w:rsidR="00421279" w:rsidRPr="00850822" w:rsidRDefault="00421279" w:rsidP="00421279">
            <w:pPr>
              <w:rPr>
                <w:sz w:val="20"/>
              </w:rPr>
            </w:pPr>
          </w:p>
          <w:p w14:paraId="3358EF9D" w14:textId="77777777" w:rsidR="00421279" w:rsidRPr="00850822" w:rsidRDefault="00421279" w:rsidP="00421279">
            <w:pPr>
              <w:rPr>
                <w:sz w:val="20"/>
              </w:rPr>
            </w:pPr>
            <w:r w:rsidRPr="00850822">
              <w:rPr>
                <w:sz w:val="20"/>
              </w:rPr>
              <w:t>Straw Polled:</w:t>
            </w:r>
          </w:p>
          <w:p w14:paraId="33DBC64D" w14:textId="45A9FC65" w:rsidR="009D49D4" w:rsidRPr="00850822" w:rsidRDefault="00642E78" w:rsidP="00421279">
            <w:pPr>
              <w:rPr>
                <w:sz w:val="20"/>
              </w:rPr>
            </w:pPr>
            <w:hyperlink r:id="rId46" w:history="1">
              <w:r w:rsidR="009D49D4" w:rsidRPr="00850822">
                <w:rPr>
                  <w:rStyle w:val="Hyperlink"/>
                  <w:color w:val="auto"/>
                  <w:sz w:val="20"/>
                </w:rPr>
                <w:t>20/1371r4</w:t>
              </w:r>
            </w:hyperlink>
            <w:r w:rsidR="009D49D4" w:rsidRPr="00850822">
              <w:rPr>
                <w:sz w:val="20"/>
              </w:rPr>
              <w:t>, 09/14/2020</w:t>
            </w:r>
          </w:p>
          <w:p w14:paraId="411809D6" w14:textId="711992E6" w:rsidR="00421279" w:rsidRPr="00850822" w:rsidRDefault="009D49D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DE41E0">
        <w:trPr>
          <w:trHeight w:val="257"/>
        </w:trPr>
        <w:tc>
          <w:tcPr>
            <w:tcW w:w="1274" w:type="dxa"/>
            <w:gridSpan w:val="2"/>
          </w:tcPr>
          <w:p w14:paraId="3E741FF0" w14:textId="36A47200" w:rsidR="00E7555D" w:rsidRPr="001B5BA3" w:rsidRDefault="00E7555D" w:rsidP="006656CF">
            <w:pPr>
              <w:rPr>
                <w:color w:val="00B050"/>
                <w:sz w:val="20"/>
              </w:rPr>
            </w:pPr>
            <w:r w:rsidRPr="001B5BA3">
              <w:rPr>
                <w:color w:val="00B050"/>
                <w:sz w:val="20"/>
              </w:rPr>
              <w:t>PHY</w:t>
            </w:r>
          </w:p>
        </w:tc>
        <w:tc>
          <w:tcPr>
            <w:tcW w:w="1968" w:type="dxa"/>
            <w:gridSpan w:val="2"/>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642E78" w:rsidP="00D542BC">
            <w:pPr>
              <w:rPr>
                <w:sz w:val="20"/>
              </w:rPr>
            </w:pPr>
            <w:hyperlink r:id="rId4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642E78" w:rsidP="00D542BC">
            <w:pPr>
              <w:rPr>
                <w:sz w:val="20"/>
              </w:rPr>
            </w:pPr>
            <w:hyperlink r:id="rId4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642E78" w:rsidP="00D542BC">
            <w:pPr>
              <w:rPr>
                <w:sz w:val="20"/>
              </w:rPr>
            </w:pPr>
            <w:hyperlink r:id="rId4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642E78" w:rsidP="00D542BC">
            <w:pPr>
              <w:rPr>
                <w:sz w:val="20"/>
              </w:rPr>
            </w:pPr>
            <w:hyperlink r:id="rId5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642E78" w:rsidP="00D542BC">
            <w:pPr>
              <w:rPr>
                <w:sz w:val="20"/>
              </w:rPr>
            </w:pPr>
            <w:hyperlink r:id="rId5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642E78" w:rsidP="00D542BC">
            <w:pPr>
              <w:rPr>
                <w:sz w:val="20"/>
              </w:rPr>
            </w:pPr>
            <w:hyperlink r:id="rId5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642E78" w:rsidP="00D542BC">
            <w:pPr>
              <w:rPr>
                <w:sz w:val="20"/>
              </w:rPr>
            </w:pPr>
            <w:hyperlink r:id="rId5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642E78" w:rsidP="00D542BC">
            <w:pPr>
              <w:rPr>
                <w:sz w:val="20"/>
              </w:rPr>
            </w:pPr>
            <w:hyperlink r:id="rId5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642E78" w:rsidP="00D054A9">
            <w:pPr>
              <w:rPr>
                <w:sz w:val="20"/>
              </w:rPr>
            </w:pPr>
            <w:hyperlink r:id="rId5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642E78" w:rsidP="001B2B02">
            <w:pPr>
              <w:rPr>
                <w:sz w:val="20"/>
              </w:rPr>
            </w:pPr>
            <w:hyperlink r:id="rId5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642E78" w:rsidP="00DB6F7F">
            <w:pPr>
              <w:rPr>
                <w:sz w:val="20"/>
              </w:rPr>
            </w:pPr>
            <w:hyperlink r:id="rId57"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DE41E0">
        <w:trPr>
          <w:trHeight w:val="257"/>
        </w:trPr>
        <w:tc>
          <w:tcPr>
            <w:tcW w:w="1274" w:type="dxa"/>
            <w:gridSpan w:val="2"/>
          </w:tcPr>
          <w:p w14:paraId="6DF58141" w14:textId="77777777" w:rsidR="00E7555D" w:rsidRPr="00DE41E0" w:rsidRDefault="00E7555D" w:rsidP="006656CF">
            <w:pPr>
              <w:rPr>
                <w:strike/>
                <w:color w:val="00B050"/>
                <w:sz w:val="20"/>
              </w:rPr>
            </w:pPr>
            <w:r w:rsidRPr="00DE41E0">
              <w:rPr>
                <w:strike/>
                <w:color w:val="00B050"/>
                <w:sz w:val="20"/>
              </w:rPr>
              <w:lastRenderedPageBreak/>
              <w:t>PHY</w:t>
            </w:r>
          </w:p>
        </w:tc>
        <w:tc>
          <w:tcPr>
            <w:tcW w:w="1968" w:type="dxa"/>
            <w:gridSpan w:val="2"/>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642E78" w:rsidP="006656CF">
            <w:pPr>
              <w:rPr>
                <w:strike/>
                <w:sz w:val="20"/>
              </w:rPr>
            </w:pPr>
            <w:hyperlink r:id="rId58"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642E78" w:rsidP="006656CF">
            <w:pPr>
              <w:rPr>
                <w:strike/>
                <w:sz w:val="20"/>
              </w:rPr>
            </w:pPr>
            <w:hyperlink r:id="rId59"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642E78" w:rsidP="00E13E45">
            <w:pPr>
              <w:rPr>
                <w:strike/>
                <w:sz w:val="20"/>
              </w:rPr>
            </w:pPr>
            <w:hyperlink r:id="rId60"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DE41E0">
        <w:trPr>
          <w:trHeight w:val="271"/>
        </w:trPr>
        <w:tc>
          <w:tcPr>
            <w:tcW w:w="1274" w:type="dxa"/>
            <w:gridSpan w:val="2"/>
          </w:tcPr>
          <w:p w14:paraId="4590DEE3" w14:textId="77777777" w:rsidR="00E7555D" w:rsidRPr="00AB59FC" w:rsidRDefault="00E7555D" w:rsidP="006656CF">
            <w:pPr>
              <w:rPr>
                <w:color w:val="00B050"/>
                <w:sz w:val="20"/>
              </w:rPr>
            </w:pPr>
            <w:r w:rsidRPr="00AB59FC">
              <w:rPr>
                <w:color w:val="00B050"/>
                <w:sz w:val="20"/>
              </w:rPr>
              <w:t>PHY</w:t>
            </w:r>
          </w:p>
        </w:tc>
        <w:tc>
          <w:tcPr>
            <w:tcW w:w="1968" w:type="dxa"/>
            <w:gridSpan w:val="2"/>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642E78" w:rsidP="00222706">
            <w:pPr>
              <w:rPr>
                <w:sz w:val="20"/>
              </w:rPr>
            </w:pPr>
            <w:hyperlink r:id="rId61"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642E78" w:rsidP="00222706">
            <w:pPr>
              <w:rPr>
                <w:sz w:val="20"/>
              </w:rPr>
            </w:pPr>
            <w:hyperlink r:id="rId62"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642E78" w:rsidP="00222706">
            <w:pPr>
              <w:rPr>
                <w:sz w:val="20"/>
              </w:rPr>
            </w:pPr>
            <w:hyperlink r:id="rId63"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642E78" w:rsidP="00222706">
            <w:pPr>
              <w:rPr>
                <w:sz w:val="20"/>
              </w:rPr>
            </w:pPr>
            <w:hyperlink r:id="rId64"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642E78" w:rsidP="00222706">
            <w:pPr>
              <w:rPr>
                <w:sz w:val="20"/>
              </w:rPr>
            </w:pPr>
            <w:hyperlink r:id="rId65"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642E78" w:rsidP="00222706">
            <w:pPr>
              <w:rPr>
                <w:sz w:val="20"/>
              </w:rPr>
            </w:pPr>
            <w:hyperlink r:id="rId66"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642E78" w:rsidP="00222706">
            <w:pPr>
              <w:rPr>
                <w:sz w:val="20"/>
              </w:rPr>
            </w:pPr>
            <w:hyperlink r:id="rId67"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642E78" w:rsidP="00063383">
            <w:pPr>
              <w:rPr>
                <w:sz w:val="20"/>
              </w:rPr>
            </w:pPr>
            <w:hyperlink r:id="rId68"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642E78" w:rsidP="008027D4">
            <w:pPr>
              <w:rPr>
                <w:sz w:val="20"/>
              </w:rPr>
            </w:pPr>
            <w:hyperlink r:id="rId69"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7555D" w14:paraId="4689C3F0" w14:textId="77777777" w:rsidTr="00DE41E0">
        <w:trPr>
          <w:trHeight w:val="257"/>
        </w:trPr>
        <w:tc>
          <w:tcPr>
            <w:tcW w:w="1274" w:type="dxa"/>
            <w:gridSpan w:val="2"/>
          </w:tcPr>
          <w:p w14:paraId="189F1AA3" w14:textId="1047B8EF" w:rsidR="00E7555D" w:rsidRPr="00316A0B" w:rsidRDefault="00E7555D" w:rsidP="006656CF">
            <w:pPr>
              <w:rPr>
                <w:color w:val="00B050"/>
                <w:sz w:val="20"/>
              </w:rPr>
            </w:pPr>
            <w:r w:rsidRPr="00316A0B">
              <w:rPr>
                <w:color w:val="00B050"/>
                <w:sz w:val="20"/>
              </w:rPr>
              <w:t>PHY</w:t>
            </w:r>
          </w:p>
        </w:tc>
        <w:tc>
          <w:tcPr>
            <w:tcW w:w="1968" w:type="dxa"/>
            <w:gridSpan w:val="2"/>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Pr="00850822" w:rsidRDefault="00222706" w:rsidP="007321AF">
            <w:pPr>
              <w:rPr>
                <w:rStyle w:val="Hyperlink"/>
                <w:color w:val="auto"/>
                <w:sz w:val="20"/>
                <w:u w:val="none"/>
              </w:rPr>
            </w:pPr>
            <w:r w:rsidRPr="00850822">
              <w:rPr>
                <w:sz w:val="20"/>
              </w:rPr>
              <w:t>Uploaded:</w:t>
            </w:r>
          </w:p>
          <w:p w14:paraId="1CC5B530" w14:textId="36F25659" w:rsidR="00E7555D" w:rsidRPr="00850822" w:rsidRDefault="00642E78" w:rsidP="007321AF">
            <w:pPr>
              <w:rPr>
                <w:sz w:val="20"/>
              </w:rPr>
            </w:pPr>
            <w:hyperlink r:id="rId70"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642E78" w:rsidP="007321AF">
            <w:pPr>
              <w:rPr>
                <w:sz w:val="20"/>
              </w:rPr>
            </w:pPr>
            <w:hyperlink r:id="rId71"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642E78" w:rsidP="007321AF">
            <w:pPr>
              <w:rPr>
                <w:sz w:val="20"/>
              </w:rPr>
            </w:pPr>
            <w:hyperlink r:id="rId72"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642E78" w:rsidP="007321AF">
            <w:pPr>
              <w:rPr>
                <w:sz w:val="20"/>
              </w:rPr>
            </w:pPr>
            <w:hyperlink r:id="rId73"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642E78" w:rsidP="007321AF">
            <w:pPr>
              <w:rPr>
                <w:sz w:val="20"/>
              </w:rPr>
            </w:pPr>
            <w:hyperlink r:id="rId74" w:history="1">
              <w:r w:rsidR="00995D57" w:rsidRPr="00850822">
                <w:rPr>
                  <w:rStyle w:val="Hyperlink"/>
                  <w:color w:val="auto"/>
                  <w:sz w:val="20"/>
                </w:rPr>
                <w:t>20/1160r4</w:t>
              </w:r>
            </w:hyperlink>
            <w:r w:rsidR="00995D57" w:rsidRPr="00850822">
              <w:rPr>
                <w:sz w:val="20"/>
              </w:rPr>
              <w:t>, 09/08/2020</w:t>
            </w:r>
          </w:p>
          <w:p w14:paraId="3FAB77FB" w14:textId="45558596" w:rsidR="004F3E67" w:rsidRDefault="00642E78" w:rsidP="007321AF">
            <w:pPr>
              <w:rPr>
                <w:sz w:val="20"/>
              </w:rPr>
            </w:pPr>
            <w:hyperlink r:id="rId75"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642E78" w:rsidP="007321AF">
            <w:pPr>
              <w:rPr>
                <w:color w:val="000000" w:themeColor="text1"/>
                <w:sz w:val="20"/>
              </w:rPr>
            </w:pPr>
            <w:hyperlink r:id="rId76"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Pr="00D05A58" w:rsidRDefault="00222706" w:rsidP="00222706">
            <w:pPr>
              <w:rPr>
                <w:color w:val="000000" w:themeColor="text1"/>
                <w:sz w:val="20"/>
              </w:rPr>
            </w:pPr>
          </w:p>
          <w:p w14:paraId="04DD4AF2" w14:textId="77777777" w:rsidR="00222706" w:rsidRPr="00D05A58" w:rsidRDefault="00222706" w:rsidP="00222706">
            <w:pPr>
              <w:rPr>
                <w:color w:val="000000" w:themeColor="text1"/>
                <w:sz w:val="20"/>
              </w:rPr>
            </w:pPr>
            <w:r w:rsidRPr="00D05A58">
              <w:rPr>
                <w:color w:val="000000" w:themeColor="text1"/>
                <w:sz w:val="20"/>
              </w:rPr>
              <w:lastRenderedPageBreak/>
              <w:t>Presented:</w:t>
            </w:r>
          </w:p>
          <w:p w14:paraId="39F57059" w14:textId="4050A2C1" w:rsidR="00F50234" w:rsidRPr="00D05A58" w:rsidRDefault="00642E78" w:rsidP="00F50234">
            <w:pPr>
              <w:rPr>
                <w:color w:val="000000" w:themeColor="text1"/>
                <w:sz w:val="20"/>
              </w:rPr>
            </w:pPr>
            <w:hyperlink r:id="rId77"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642E78" w:rsidP="00F50234">
            <w:pPr>
              <w:rPr>
                <w:color w:val="000000" w:themeColor="text1"/>
                <w:sz w:val="20"/>
              </w:rPr>
            </w:pPr>
            <w:hyperlink r:id="rId78"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Pr="00D05A58" w:rsidRDefault="00222706" w:rsidP="00222706">
            <w:pPr>
              <w:rPr>
                <w:color w:val="000000" w:themeColor="text1"/>
                <w:sz w:val="20"/>
              </w:rPr>
            </w:pPr>
          </w:p>
          <w:p w14:paraId="269A9264" w14:textId="77777777" w:rsidR="00222706" w:rsidRPr="00D05A58" w:rsidRDefault="00222706" w:rsidP="00222706">
            <w:pPr>
              <w:rPr>
                <w:color w:val="000000" w:themeColor="text1"/>
                <w:sz w:val="20"/>
              </w:rPr>
            </w:pPr>
            <w:r w:rsidRPr="00D05A58">
              <w:rPr>
                <w:color w:val="000000" w:themeColor="text1"/>
                <w:sz w:val="20"/>
              </w:rPr>
              <w:t>Straw Polled:</w:t>
            </w:r>
          </w:p>
          <w:p w14:paraId="54C6EDF8" w14:textId="77777777" w:rsidR="00752445" w:rsidRPr="00D05A58" w:rsidRDefault="00642E78" w:rsidP="00752445">
            <w:pPr>
              <w:rPr>
                <w:color w:val="000000" w:themeColor="text1"/>
                <w:sz w:val="20"/>
              </w:rPr>
            </w:pPr>
            <w:hyperlink r:id="rId79"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642E78" w:rsidP="00B9631D">
            <w:pPr>
              <w:rPr>
                <w:color w:val="000000" w:themeColor="text1"/>
                <w:sz w:val="20"/>
              </w:rPr>
            </w:pPr>
            <w:hyperlink r:id="rId80" w:history="1">
              <w:r w:rsidR="00B9631D" w:rsidRPr="00D05A58">
                <w:rPr>
                  <w:rStyle w:val="Hyperlink"/>
                  <w:color w:val="000000" w:themeColor="text1"/>
                  <w:sz w:val="20"/>
                </w:rPr>
                <w:t>20/1160r6</w:t>
              </w:r>
            </w:hyperlink>
            <w:r w:rsidR="00B9631D" w:rsidRPr="00D05A58">
              <w:rPr>
                <w:color w:val="000000" w:themeColor="text1"/>
                <w:sz w:val="20"/>
              </w:rPr>
              <w:t>, 09/24/2020</w:t>
            </w:r>
          </w:p>
          <w:p w14:paraId="642EFC9F" w14:textId="1DE1D125" w:rsidR="00B9631D" w:rsidRPr="00850822"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DE41E0">
        <w:trPr>
          <w:trHeight w:val="257"/>
        </w:trPr>
        <w:tc>
          <w:tcPr>
            <w:tcW w:w="1274" w:type="dxa"/>
            <w:gridSpan w:val="2"/>
          </w:tcPr>
          <w:p w14:paraId="276DE7C8" w14:textId="3F2E6C16" w:rsidR="00E7555D" w:rsidRPr="008466CE" w:rsidRDefault="00E7555D" w:rsidP="006656CF">
            <w:pPr>
              <w:rPr>
                <w:color w:val="00B050"/>
                <w:sz w:val="20"/>
              </w:rPr>
            </w:pPr>
            <w:r w:rsidRPr="008466CE">
              <w:rPr>
                <w:color w:val="00B050"/>
                <w:sz w:val="20"/>
              </w:rPr>
              <w:t>PHY</w:t>
            </w:r>
          </w:p>
        </w:tc>
        <w:tc>
          <w:tcPr>
            <w:tcW w:w="1968" w:type="dxa"/>
            <w:gridSpan w:val="2"/>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Pr="00850822" w:rsidRDefault="00222706" w:rsidP="00210153">
            <w:pPr>
              <w:rPr>
                <w:rStyle w:val="Hyperlink"/>
                <w:color w:val="auto"/>
                <w:sz w:val="20"/>
                <w:u w:val="none"/>
              </w:rPr>
            </w:pPr>
            <w:r w:rsidRPr="00850822">
              <w:rPr>
                <w:rStyle w:val="Hyperlink"/>
                <w:color w:val="auto"/>
                <w:sz w:val="20"/>
                <w:u w:val="none"/>
              </w:rPr>
              <w:t>Uploaded:</w:t>
            </w:r>
          </w:p>
          <w:p w14:paraId="37C0BE9E" w14:textId="7DC54778" w:rsidR="00E7555D" w:rsidRPr="00850822" w:rsidRDefault="00642E78" w:rsidP="00210153">
            <w:pPr>
              <w:rPr>
                <w:sz w:val="20"/>
              </w:rPr>
            </w:pPr>
            <w:hyperlink r:id="rId8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642E78" w:rsidP="00210153">
            <w:pPr>
              <w:rPr>
                <w:sz w:val="20"/>
              </w:rPr>
            </w:pPr>
            <w:hyperlink r:id="rId82" w:history="1">
              <w:r w:rsidR="00773CF2" w:rsidRPr="00850822">
                <w:rPr>
                  <w:rStyle w:val="Hyperlink"/>
                  <w:color w:val="auto"/>
                  <w:sz w:val="20"/>
                </w:rPr>
                <w:t>20/1327r1</w:t>
              </w:r>
            </w:hyperlink>
            <w:r w:rsidR="00773CF2" w:rsidRPr="00850822">
              <w:rPr>
                <w:sz w:val="20"/>
              </w:rPr>
              <w:t>, 09/01/2020</w:t>
            </w:r>
          </w:p>
          <w:p w14:paraId="785D8E0F" w14:textId="77777777" w:rsidR="00222706" w:rsidRPr="00850822" w:rsidRDefault="00222706" w:rsidP="00210153">
            <w:pPr>
              <w:rPr>
                <w:sz w:val="20"/>
              </w:rPr>
            </w:pPr>
          </w:p>
          <w:p w14:paraId="381FCD69" w14:textId="77777777" w:rsidR="00222706" w:rsidRPr="00850822" w:rsidRDefault="00222706" w:rsidP="00222706">
            <w:pPr>
              <w:rPr>
                <w:sz w:val="20"/>
              </w:rPr>
            </w:pPr>
            <w:r w:rsidRPr="00850822">
              <w:rPr>
                <w:sz w:val="20"/>
              </w:rPr>
              <w:t>Presented:</w:t>
            </w:r>
          </w:p>
          <w:p w14:paraId="09BA2E5E" w14:textId="450E6EA8" w:rsidR="00AD7DB6" w:rsidRPr="00850822" w:rsidRDefault="00642E78" w:rsidP="00222706">
            <w:pPr>
              <w:rPr>
                <w:sz w:val="20"/>
              </w:rPr>
            </w:pPr>
            <w:hyperlink r:id="rId83" w:history="1">
              <w:r w:rsidR="00AD7DB6" w:rsidRPr="00850822">
                <w:rPr>
                  <w:rStyle w:val="Hyperlink"/>
                  <w:color w:val="auto"/>
                  <w:sz w:val="20"/>
                </w:rPr>
                <w:t>20/1327r0</w:t>
              </w:r>
            </w:hyperlink>
            <w:r w:rsidR="00AD7DB6" w:rsidRPr="00850822">
              <w:rPr>
                <w:sz w:val="20"/>
              </w:rPr>
              <w:t>, 08/31/2020</w:t>
            </w:r>
          </w:p>
          <w:p w14:paraId="371807A4" w14:textId="77777777" w:rsidR="00222706" w:rsidRPr="00850822" w:rsidRDefault="00222706" w:rsidP="00222706">
            <w:pPr>
              <w:rPr>
                <w:sz w:val="20"/>
              </w:rPr>
            </w:pPr>
          </w:p>
          <w:p w14:paraId="2FE9F7E5" w14:textId="77777777" w:rsidR="00222706" w:rsidRPr="00850822" w:rsidRDefault="00222706" w:rsidP="00222706">
            <w:pPr>
              <w:rPr>
                <w:sz w:val="20"/>
              </w:rPr>
            </w:pPr>
            <w:r w:rsidRPr="00850822">
              <w:rPr>
                <w:sz w:val="20"/>
              </w:rPr>
              <w:t>Straw Polled:</w:t>
            </w:r>
          </w:p>
          <w:p w14:paraId="2CBBF67A" w14:textId="77777777" w:rsidR="0035002F" w:rsidRPr="00850822" w:rsidRDefault="00642E78" w:rsidP="0035002F">
            <w:pPr>
              <w:rPr>
                <w:sz w:val="20"/>
              </w:rPr>
            </w:pPr>
            <w:hyperlink r:id="rId84" w:history="1">
              <w:r w:rsidR="0035002F" w:rsidRPr="00850822">
                <w:rPr>
                  <w:rStyle w:val="Hyperlink"/>
                  <w:color w:val="auto"/>
                  <w:sz w:val="20"/>
                </w:rPr>
                <w:t>20/1327r1</w:t>
              </w:r>
            </w:hyperlink>
            <w:r w:rsidR="0035002F" w:rsidRPr="00850822">
              <w:rPr>
                <w:sz w:val="20"/>
              </w:rPr>
              <w:t>, 09/01/2020</w:t>
            </w:r>
          </w:p>
          <w:p w14:paraId="4A6468F5" w14:textId="01AF016F" w:rsidR="00222706" w:rsidRPr="00850822" w:rsidRDefault="0035002F"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DE41E0">
        <w:trPr>
          <w:trHeight w:val="257"/>
        </w:trPr>
        <w:tc>
          <w:tcPr>
            <w:tcW w:w="1274" w:type="dxa"/>
            <w:gridSpan w:val="2"/>
          </w:tcPr>
          <w:p w14:paraId="200517A7" w14:textId="5CAD8979" w:rsidR="00E7555D" w:rsidRPr="00632539" w:rsidRDefault="00E7555D" w:rsidP="006656CF">
            <w:pPr>
              <w:rPr>
                <w:color w:val="00B050"/>
                <w:sz w:val="20"/>
              </w:rPr>
            </w:pPr>
            <w:r w:rsidRPr="00632539">
              <w:rPr>
                <w:color w:val="00B050"/>
                <w:sz w:val="20"/>
              </w:rPr>
              <w:t>PHY</w:t>
            </w:r>
          </w:p>
        </w:tc>
        <w:tc>
          <w:tcPr>
            <w:tcW w:w="1968" w:type="dxa"/>
            <w:gridSpan w:val="2"/>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Pr="00D05A58" w:rsidRDefault="00EA3143" w:rsidP="006656CF">
            <w:pPr>
              <w:rPr>
                <w:color w:val="000000" w:themeColor="text1"/>
                <w:sz w:val="20"/>
              </w:rPr>
            </w:pPr>
            <w:r w:rsidRPr="00850822">
              <w:rPr>
                <w:sz w:val="20"/>
              </w:rPr>
              <w:t>U</w:t>
            </w:r>
            <w:r w:rsidRPr="00D05A58">
              <w:rPr>
                <w:color w:val="000000" w:themeColor="text1"/>
                <w:sz w:val="20"/>
              </w:rPr>
              <w:t>ploaded:</w:t>
            </w:r>
          </w:p>
          <w:p w14:paraId="6C6ED163" w14:textId="77777777" w:rsidR="00255EAD" w:rsidRPr="00D05A58" w:rsidRDefault="00642E78" w:rsidP="00255EAD">
            <w:pPr>
              <w:rPr>
                <w:color w:val="000000" w:themeColor="text1"/>
                <w:sz w:val="20"/>
              </w:rPr>
            </w:pPr>
            <w:hyperlink r:id="rId85"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642E78" w:rsidP="00255EAD">
            <w:pPr>
              <w:rPr>
                <w:color w:val="000000" w:themeColor="text1"/>
                <w:sz w:val="20"/>
              </w:rPr>
            </w:pPr>
            <w:hyperlink r:id="rId86"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642E78" w:rsidP="006656CF">
            <w:pPr>
              <w:rPr>
                <w:color w:val="000000" w:themeColor="text1"/>
                <w:sz w:val="20"/>
              </w:rPr>
            </w:pPr>
            <w:hyperlink r:id="rId87"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Pr="00D05A58" w:rsidRDefault="006909F0" w:rsidP="006656CF">
            <w:pPr>
              <w:rPr>
                <w:color w:val="000000" w:themeColor="text1"/>
                <w:sz w:val="20"/>
              </w:rPr>
            </w:pPr>
          </w:p>
          <w:p w14:paraId="2DA59ED1" w14:textId="77777777" w:rsidR="00EA3143" w:rsidRPr="00D05A58" w:rsidRDefault="00EA3143" w:rsidP="00EA3143">
            <w:pPr>
              <w:rPr>
                <w:color w:val="000000" w:themeColor="text1"/>
                <w:sz w:val="20"/>
              </w:rPr>
            </w:pPr>
            <w:r w:rsidRPr="00D05A58">
              <w:rPr>
                <w:color w:val="000000" w:themeColor="text1"/>
                <w:sz w:val="20"/>
              </w:rPr>
              <w:t>Presented:</w:t>
            </w:r>
          </w:p>
          <w:p w14:paraId="2DF2B851" w14:textId="77777777" w:rsidR="00D6303A" w:rsidRPr="00D05A58" w:rsidRDefault="00642E78" w:rsidP="00D6303A">
            <w:pPr>
              <w:rPr>
                <w:color w:val="000000" w:themeColor="text1"/>
                <w:sz w:val="20"/>
              </w:rPr>
            </w:pPr>
            <w:hyperlink r:id="rId88"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Pr="00D05A58" w:rsidRDefault="00EA3143" w:rsidP="00EA3143">
            <w:pPr>
              <w:rPr>
                <w:color w:val="000000" w:themeColor="text1"/>
                <w:sz w:val="20"/>
              </w:rPr>
            </w:pPr>
          </w:p>
          <w:p w14:paraId="066987D6" w14:textId="77777777" w:rsidR="00EA3143" w:rsidRPr="00D05A58" w:rsidRDefault="00EA3143" w:rsidP="00EA3143">
            <w:pPr>
              <w:rPr>
                <w:color w:val="000000" w:themeColor="text1"/>
                <w:sz w:val="20"/>
              </w:rPr>
            </w:pPr>
            <w:r w:rsidRPr="00D05A58">
              <w:rPr>
                <w:color w:val="000000" w:themeColor="text1"/>
                <w:sz w:val="20"/>
              </w:rPr>
              <w:t>Straw Polled:</w:t>
            </w:r>
          </w:p>
          <w:p w14:paraId="08FB3C49" w14:textId="77777777" w:rsidR="006909F0" w:rsidRPr="00D05A58" w:rsidRDefault="00642E78" w:rsidP="006909F0">
            <w:pPr>
              <w:rPr>
                <w:color w:val="000000" w:themeColor="text1"/>
                <w:sz w:val="20"/>
              </w:rPr>
            </w:pPr>
            <w:hyperlink r:id="rId89" w:history="1">
              <w:r w:rsidR="006909F0" w:rsidRPr="00D05A58">
                <w:rPr>
                  <w:rStyle w:val="Hyperlink"/>
                  <w:color w:val="000000" w:themeColor="text1"/>
                  <w:sz w:val="20"/>
                </w:rPr>
                <w:t>20/1479r2</w:t>
              </w:r>
            </w:hyperlink>
            <w:r w:rsidR="006909F0" w:rsidRPr="00D05A58">
              <w:rPr>
                <w:color w:val="000000" w:themeColor="text1"/>
                <w:sz w:val="20"/>
              </w:rPr>
              <w:t>, 09/24/2020</w:t>
            </w:r>
          </w:p>
          <w:p w14:paraId="77B0B935" w14:textId="43B70238" w:rsidR="00EA3143" w:rsidRPr="00850822"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DE41E0">
        <w:trPr>
          <w:trHeight w:val="257"/>
        </w:trPr>
        <w:tc>
          <w:tcPr>
            <w:tcW w:w="1274" w:type="dxa"/>
            <w:gridSpan w:val="2"/>
          </w:tcPr>
          <w:p w14:paraId="0EB8E714" w14:textId="562AC0EF" w:rsidR="00E7555D" w:rsidRPr="00632539" w:rsidRDefault="00E7555D" w:rsidP="006656CF">
            <w:pPr>
              <w:rPr>
                <w:color w:val="00B050"/>
                <w:sz w:val="20"/>
              </w:rPr>
            </w:pPr>
            <w:r w:rsidRPr="00632539">
              <w:rPr>
                <w:color w:val="00B050"/>
                <w:sz w:val="20"/>
              </w:rPr>
              <w:t>PHY</w:t>
            </w:r>
          </w:p>
        </w:tc>
        <w:tc>
          <w:tcPr>
            <w:tcW w:w="1968" w:type="dxa"/>
            <w:gridSpan w:val="2"/>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Pr="00850822" w:rsidRDefault="00EA3143" w:rsidP="006656CF">
            <w:pPr>
              <w:rPr>
                <w:rStyle w:val="Hyperlink"/>
                <w:color w:val="auto"/>
                <w:sz w:val="20"/>
                <w:u w:val="none"/>
              </w:rPr>
            </w:pPr>
            <w:r w:rsidRPr="00850822">
              <w:rPr>
                <w:rStyle w:val="Hyperlink"/>
                <w:color w:val="auto"/>
                <w:sz w:val="20"/>
                <w:u w:val="none"/>
              </w:rPr>
              <w:t>Uploaded:</w:t>
            </w:r>
          </w:p>
          <w:p w14:paraId="0BC82BC8" w14:textId="78A0B87D" w:rsidR="00E7555D" w:rsidRPr="00850822" w:rsidRDefault="00642E78" w:rsidP="006656CF">
            <w:pPr>
              <w:rPr>
                <w:sz w:val="20"/>
              </w:rPr>
            </w:pPr>
            <w:hyperlink r:id="rId90"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642E78" w:rsidP="00EA3143">
            <w:pPr>
              <w:rPr>
                <w:sz w:val="20"/>
              </w:rPr>
            </w:pPr>
            <w:hyperlink r:id="rId91"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Pr="00850822" w:rsidRDefault="00EA3143" w:rsidP="00EA3143">
            <w:pPr>
              <w:rPr>
                <w:sz w:val="20"/>
              </w:rPr>
            </w:pPr>
          </w:p>
          <w:p w14:paraId="63FEBF70" w14:textId="77777777" w:rsidR="00EA3143" w:rsidRPr="00850822" w:rsidRDefault="00EA3143" w:rsidP="00EA3143">
            <w:pPr>
              <w:rPr>
                <w:sz w:val="20"/>
              </w:rPr>
            </w:pPr>
            <w:r w:rsidRPr="00850822">
              <w:rPr>
                <w:sz w:val="20"/>
              </w:rPr>
              <w:t>Presented:</w:t>
            </w:r>
          </w:p>
          <w:p w14:paraId="7308F16D" w14:textId="38367814" w:rsidR="00EA3143" w:rsidRPr="00850822" w:rsidRDefault="00642E78" w:rsidP="00EA3143">
            <w:pPr>
              <w:rPr>
                <w:sz w:val="20"/>
              </w:rPr>
            </w:pPr>
            <w:hyperlink r:id="rId92" w:history="1">
              <w:r w:rsidR="002B2988" w:rsidRPr="00850822">
                <w:rPr>
                  <w:rStyle w:val="Hyperlink"/>
                  <w:color w:val="auto"/>
                  <w:sz w:val="20"/>
                </w:rPr>
                <w:t>20/1295r1</w:t>
              </w:r>
            </w:hyperlink>
            <w:r w:rsidR="002B2988" w:rsidRPr="00850822">
              <w:rPr>
                <w:sz w:val="20"/>
              </w:rPr>
              <w:t>, 08/27/2020</w:t>
            </w:r>
          </w:p>
          <w:p w14:paraId="0DCE3212" w14:textId="77777777" w:rsidR="002B2988" w:rsidRPr="00850822" w:rsidRDefault="002B2988" w:rsidP="00EA3143">
            <w:pPr>
              <w:rPr>
                <w:sz w:val="20"/>
              </w:rPr>
            </w:pPr>
          </w:p>
          <w:p w14:paraId="3922DA7C" w14:textId="77777777" w:rsidR="00EA3143" w:rsidRPr="00850822" w:rsidRDefault="00EA3143" w:rsidP="00EA3143">
            <w:pPr>
              <w:rPr>
                <w:sz w:val="20"/>
              </w:rPr>
            </w:pPr>
            <w:r w:rsidRPr="00850822">
              <w:rPr>
                <w:sz w:val="20"/>
              </w:rPr>
              <w:t>Straw Polled:</w:t>
            </w:r>
          </w:p>
          <w:p w14:paraId="2C1A62A7" w14:textId="24C73E5A" w:rsidR="007474DD" w:rsidRPr="00850822" w:rsidRDefault="00642E78" w:rsidP="007474DD">
            <w:pPr>
              <w:rPr>
                <w:sz w:val="20"/>
              </w:rPr>
            </w:pPr>
            <w:hyperlink r:id="rId93" w:history="1">
              <w:r w:rsidR="007474DD" w:rsidRPr="00850822">
                <w:rPr>
                  <w:rStyle w:val="Hyperlink"/>
                  <w:color w:val="auto"/>
                  <w:sz w:val="20"/>
                </w:rPr>
                <w:t>20/1295r1</w:t>
              </w:r>
            </w:hyperlink>
            <w:r w:rsidR="007474DD" w:rsidRPr="00850822">
              <w:rPr>
                <w:sz w:val="20"/>
              </w:rPr>
              <w:t>, 09/10/2020</w:t>
            </w:r>
          </w:p>
          <w:p w14:paraId="07CD5D22" w14:textId="207B14FE" w:rsidR="00EA3143" w:rsidRPr="00850822" w:rsidRDefault="000F70EF"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DE41E0">
        <w:trPr>
          <w:trHeight w:val="257"/>
        </w:trPr>
        <w:tc>
          <w:tcPr>
            <w:tcW w:w="1274" w:type="dxa"/>
            <w:gridSpan w:val="2"/>
          </w:tcPr>
          <w:p w14:paraId="62FAD7F5" w14:textId="09249281" w:rsidR="00E7555D" w:rsidRPr="006F0E37" w:rsidRDefault="00E7555D" w:rsidP="006656CF">
            <w:pPr>
              <w:rPr>
                <w:color w:val="00B050"/>
                <w:sz w:val="20"/>
              </w:rPr>
            </w:pPr>
            <w:r w:rsidRPr="006F0E37">
              <w:rPr>
                <w:color w:val="00B050"/>
                <w:sz w:val="20"/>
              </w:rPr>
              <w:t>PHY</w:t>
            </w:r>
          </w:p>
        </w:tc>
        <w:tc>
          <w:tcPr>
            <w:tcW w:w="1968" w:type="dxa"/>
            <w:gridSpan w:val="2"/>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642E78" w:rsidP="006656CF">
            <w:pPr>
              <w:rPr>
                <w:sz w:val="20"/>
              </w:rPr>
            </w:pPr>
            <w:hyperlink r:id="rId94"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642E78" w:rsidP="006656CF">
            <w:pPr>
              <w:rPr>
                <w:sz w:val="20"/>
              </w:rPr>
            </w:pPr>
            <w:hyperlink r:id="rId95"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642E78" w:rsidP="006656CF">
            <w:pPr>
              <w:rPr>
                <w:sz w:val="20"/>
              </w:rPr>
            </w:pPr>
            <w:hyperlink r:id="rId96"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642E78" w:rsidP="00A530ED">
            <w:pPr>
              <w:rPr>
                <w:sz w:val="20"/>
              </w:rPr>
            </w:pPr>
            <w:hyperlink r:id="rId97"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642E78" w:rsidP="002B2988">
            <w:pPr>
              <w:rPr>
                <w:sz w:val="20"/>
              </w:rPr>
            </w:pPr>
            <w:hyperlink r:id="rId98"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642E78" w:rsidP="002B2988">
            <w:pPr>
              <w:rPr>
                <w:sz w:val="20"/>
              </w:rPr>
            </w:pPr>
            <w:hyperlink r:id="rId99"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642E78" w:rsidP="00DA4047">
            <w:pPr>
              <w:rPr>
                <w:sz w:val="20"/>
              </w:rPr>
            </w:pPr>
            <w:hyperlink r:id="rId100"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642E78" w:rsidP="00DF1EE7">
            <w:pPr>
              <w:rPr>
                <w:sz w:val="20"/>
              </w:rPr>
            </w:pPr>
            <w:hyperlink r:id="rId101"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642E78" w:rsidP="002B2988">
            <w:pPr>
              <w:rPr>
                <w:sz w:val="20"/>
              </w:rPr>
            </w:pPr>
            <w:hyperlink r:id="rId102"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DE41E0">
        <w:trPr>
          <w:trHeight w:val="271"/>
        </w:trPr>
        <w:tc>
          <w:tcPr>
            <w:tcW w:w="1274" w:type="dxa"/>
            <w:gridSpan w:val="2"/>
          </w:tcPr>
          <w:p w14:paraId="65DE74D1" w14:textId="12C7273A" w:rsidR="00E7555D" w:rsidRPr="00477E25" w:rsidRDefault="00E7555D" w:rsidP="006656CF">
            <w:pPr>
              <w:rPr>
                <w:color w:val="00B050"/>
                <w:sz w:val="20"/>
              </w:rPr>
            </w:pPr>
            <w:r w:rsidRPr="00477E25">
              <w:rPr>
                <w:color w:val="00B050"/>
                <w:sz w:val="20"/>
              </w:rPr>
              <w:t>PHY</w:t>
            </w:r>
          </w:p>
        </w:tc>
        <w:tc>
          <w:tcPr>
            <w:tcW w:w="1968" w:type="dxa"/>
            <w:gridSpan w:val="2"/>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642E78" w:rsidP="006656CF">
            <w:pPr>
              <w:rPr>
                <w:sz w:val="20"/>
              </w:rPr>
            </w:pPr>
            <w:hyperlink r:id="rId103"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642E78" w:rsidP="006656CF">
            <w:pPr>
              <w:rPr>
                <w:sz w:val="20"/>
              </w:rPr>
            </w:pPr>
            <w:hyperlink r:id="rId104"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642E78" w:rsidP="0055680D">
            <w:pPr>
              <w:rPr>
                <w:sz w:val="20"/>
              </w:rPr>
            </w:pPr>
            <w:hyperlink r:id="rId105"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642E78" w:rsidP="0055680D">
            <w:pPr>
              <w:rPr>
                <w:sz w:val="20"/>
              </w:rPr>
            </w:pPr>
            <w:hyperlink r:id="rId106"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642E78" w:rsidP="00036014">
            <w:pPr>
              <w:rPr>
                <w:sz w:val="20"/>
              </w:rPr>
            </w:pPr>
            <w:hyperlink r:id="rId107"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642E78" w:rsidP="00036014">
            <w:pPr>
              <w:rPr>
                <w:sz w:val="20"/>
              </w:rPr>
            </w:pPr>
            <w:hyperlink r:id="rId108"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642E78" w:rsidP="00F16F62">
            <w:pPr>
              <w:rPr>
                <w:sz w:val="20"/>
              </w:rPr>
            </w:pPr>
            <w:hyperlink r:id="rId109"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DE41E0">
        <w:trPr>
          <w:trHeight w:val="271"/>
        </w:trPr>
        <w:tc>
          <w:tcPr>
            <w:tcW w:w="1274" w:type="dxa"/>
            <w:gridSpan w:val="2"/>
          </w:tcPr>
          <w:p w14:paraId="4BB6AD55" w14:textId="0EDBC387" w:rsidR="00E7555D" w:rsidRPr="006C32A3" w:rsidRDefault="00E7555D" w:rsidP="006656CF">
            <w:pPr>
              <w:rPr>
                <w:color w:val="00B050"/>
                <w:sz w:val="20"/>
              </w:rPr>
            </w:pPr>
            <w:r w:rsidRPr="006C32A3">
              <w:rPr>
                <w:color w:val="00B050"/>
                <w:sz w:val="20"/>
              </w:rPr>
              <w:t>PHY</w:t>
            </w:r>
          </w:p>
        </w:tc>
        <w:tc>
          <w:tcPr>
            <w:tcW w:w="1968" w:type="dxa"/>
            <w:gridSpan w:val="2"/>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642E78" w:rsidP="00AF6431">
            <w:pPr>
              <w:rPr>
                <w:sz w:val="20"/>
              </w:rPr>
            </w:pPr>
            <w:hyperlink r:id="rId110"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642E78" w:rsidP="00AF6431">
            <w:pPr>
              <w:rPr>
                <w:sz w:val="20"/>
              </w:rPr>
            </w:pPr>
            <w:hyperlink r:id="rId111"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642E78" w:rsidP="00AF6431">
            <w:pPr>
              <w:rPr>
                <w:sz w:val="20"/>
              </w:rPr>
            </w:pPr>
            <w:hyperlink r:id="rId112"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642E78" w:rsidP="00C36B1D">
            <w:pPr>
              <w:rPr>
                <w:sz w:val="20"/>
              </w:rPr>
            </w:pPr>
            <w:hyperlink r:id="rId113"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642E78" w:rsidP="00B44750">
            <w:pPr>
              <w:rPr>
                <w:sz w:val="20"/>
              </w:rPr>
            </w:pPr>
            <w:hyperlink r:id="rId114"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642E78" w:rsidP="00B44750">
            <w:pPr>
              <w:rPr>
                <w:sz w:val="20"/>
              </w:rPr>
            </w:pPr>
            <w:hyperlink r:id="rId115"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lastRenderedPageBreak/>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DE41E0">
        <w:trPr>
          <w:trHeight w:val="271"/>
        </w:trPr>
        <w:tc>
          <w:tcPr>
            <w:tcW w:w="1274" w:type="dxa"/>
            <w:gridSpan w:val="2"/>
          </w:tcPr>
          <w:p w14:paraId="7E511264" w14:textId="2AEA934E" w:rsidR="00E7555D" w:rsidRPr="00234353" w:rsidRDefault="00E7555D" w:rsidP="006656CF">
            <w:pPr>
              <w:rPr>
                <w:color w:val="00B050"/>
                <w:sz w:val="20"/>
              </w:rPr>
            </w:pPr>
            <w:r w:rsidRPr="00234353">
              <w:rPr>
                <w:color w:val="00B050"/>
                <w:sz w:val="20"/>
              </w:rPr>
              <w:lastRenderedPageBreak/>
              <w:t>PHY</w:t>
            </w:r>
          </w:p>
        </w:tc>
        <w:tc>
          <w:tcPr>
            <w:tcW w:w="1968" w:type="dxa"/>
            <w:gridSpan w:val="2"/>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Pr="00850822" w:rsidRDefault="00B44750" w:rsidP="006656CF">
            <w:pPr>
              <w:rPr>
                <w:rStyle w:val="Hyperlink"/>
                <w:color w:val="auto"/>
                <w:sz w:val="20"/>
                <w:u w:val="none"/>
              </w:rPr>
            </w:pPr>
            <w:r w:rsidRPr="00850822">
              <w:rPr>
                <w:rStyle w:val="Hyperlink"/>
                <w:color w:val="auto"/>
                <w:sz w:val="20"/>
                <w:u w:val="none"/>
              </w:rPr>
              <w:t>Uploaded:</w:t>
            </w:r>
          </w:p>
          <w:p w14:paraId="75458ED2" w14:textId="55AE6631" w:rsidR="00E7555D" w:rsidRPr="00850822" w:rsidRDefault="00642E78" w:rsidP="006656CF">
            <w:pPr>
              <w:rPr>
                <w:sz w:val="20"/>
              </w:rPr>
            </w:pPr>
            <w:hyperlink r:id="rId116"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642E78" w:rsidP="006656CF">
            <w:pPr>
              <w:rPr>
                <w:sz w:val="20"/>
              </w:rPr>
            </w:pPr>
            <w:hyperlink r:id="rId117"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642E78" w:rsidP="006656CF">
            <w:pPr>
              <w:rPr>
                <w:sz w:val="20"/>
              </w:rPr>
            </w:pPr>
            <w:hyperlink r:id="rId118" w:history="1">
              <w:r w:rsidR="00B5459A" w:rsidRPr="00850822">
                <w:rPr>
                  <w:rStyle w:val="Hyperlink"/>
                  <w:color w:val="auto"/>
                  <w:sz w:val="20"/>
                </w:rPr>
                <w:t>20/1329r2</w:t>
              </w:r>
            </w:hyperlink>
            <w:r w:rsidR="00B5459A" w:rsidRPr="00850822">
              <w:rPr>
                <w:sz w:val="20"/>
              </w:rPr>
              <w:t>, 09/10/2020</w:t>
            </w:r>
          </w:p>
          <w:p w14:paraId="088507E7" w14:textId="77777777" w:rsidR="00B44750" w:rsidRPr="00850822" w:rsidRDefault="00B44750" w:rsidP="006656CF">
            <w:pPr>
              <w:rPr>
                <w:sz w:val="20"/>
              </w:rPr>
            </w:pPr>
          </w:p>
          <w:p w14:paraId="728CD4E6" w14:textId="77777777" w:rsidR="00B44750" w:rsidRPr="00850822" w:rsidRDefault="00B44750" w:rsidP="00B44750">
            <w:pPr>
              <w:rPr>
                <w:sz w:val="20"/>
              </w:rPr>
            </w:pPr>
            <w:r w:rsidRPr="00850822">
              <w:rPr>
                <w:sz w:val="20"/>
              </w:rPr>
              <w:t>Presented:</w:t>
            </w:r>
          </w:p>
          <w:p w14:paraId="5CAE5666" w14:textId="48768479" w:rsidR="002A4BFC" w:rsidRPr="00850822" w:rsidRDefault="00642E78" w:rsidP="002A4BFC">
            <w:pPr>
              <w:rPr>
                <w:sz w:val="20"/>
              </w:rPr>
            </w:pPr>
            <w:hyperlink r:id="rId119"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642E78" w:rsidP="00B44750">
            <w:pPr>
              <w:rPr>
                <w:sz w:val="20"/>
              </w:rPr>
            </w:pPr>
            <w:hyperlink r:id="rId120"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642E78" w:rsidP="00B5459A">
            <w:pPr>
              <w:rPr>
                <w:sz w:val="20"/>
              </w:rPr>
            </w:pPr>
            <w:hyperlink r:id="rId121" w:history="1">
              <w:r w:rsidR="00B5459A" w:rsidRPr="00850822">
                <w:rPr>
                  <w:rStyle w:val="Hyperlink"/>
                  <w:color w:val="auto"/>
                  <w:sz w:val="20"/>
                </w:rPr>
                <w:t>20/1329r2</w:t>
              </w:r>
            </w:hyperlink>
            <w:r w:rsidR="00B5459A" w:rsidRPr="00850822">
              <w:rPr>
                <w:sz w:val="20"/>
              </w:rPr>
              <w:t>, 09/10/2020</w:t>
            </w:r>
          </w:p>
          <w:p w14:paraId="6B180D03" w14:textId="77777777" w:rsidR="005853A1" w:rsidRPr="00850822" w:rsidRDefault="005853A1" w:rsidP="00B44750">
            <w:pPr>
              <w:rPr>
                <w:sz w:val="20"/>
              </w:rPr>
            </w:pPr>
          </w:p>
          <w:p w14:paraId="19FDCC43" w14:textId="77777777" w:rsidR="00B44750" w:rsidRDefault="00B44750" w:rsidP="00B44750">
            <w:pPr>
              <w:rPr>
                <w:sz w:val="20"/>
              </w:rPr>
            </w:pPr>
            <w:r w:rsidRPr="00850822">
              <w:rPr>
                <w:sz w:val="20"/>
              </w:rPr>
              <w:t>Straw Polled:</w:t>
            </w:r>
          </w:p>
          <w:p w14:paraId="27CFD18C" w14:textId="19FA465C" w:rsidR="001543BF" w:rsidRPr="00850822" w:rsidRDefault="00642E78" w:rsidP="00B44750">
            <w:pPr>
              <w:rPr>
                <w:sz w:val="20"/>
              </w:rPr>
            </w:pPr>
            <w:hyperlink r:id="rId122" w:history="1">
              <w:r w:rsidR="001543BF" w:rsidRPr="00850822">
                <w:rPr>
                  <w:rStyle w:val="Hyperlink"/>
                  <w:color w:val="auto"/>
                  <w:sz w:val="20"/>
                </w:rPr>
                <w:t>20/1329r2</w:t>
              </w:r>
            </w:hyperlink>
            <w:r w:rsidR="001543BF" w:rsidRPr="00850822">
              <w:rPr>
                <w:sz w:val="20"/>
              </w:rPr>
              <w:t>, 09/10/2020</w:t>
            </w:r>
          </w:p>
          <w:p w14:paraId="772D6D64" w14:textId="29D4E137" w:rsidR="00B44750" w:rsidRPr="00850822" w:rsidRDefault="001543BF"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DE41E0">
        <w:trPr>
          <w:trHeight w:val="257"/>
        </w:trPr>
        <w:tc>
          <w:tcPr>
            <w:tcW w:w="1274" w:type="dxa"/>
            <w:gridSpan w:val="2"/>
          </w:tcPr>
          <w:p w14:paraId="53C345F7" w14:textId="4ED99309" w:rsidR="00E7555D" w:rsidRPr="00234353" w:rsidRDefault="00E7555D" w:rsidP="006656CF">
            <w:pPr>
              <w:rPr>
                <w:color w:val="00B050"/>
                <w:sz w:val="20"/>
              </w:rPr>
            </w:pPr>
            <w:r w:rsidRPr="00234353">
              <w:rPr>
                <w:color w:val="00B050"/>
                <w:sz w:val="20"/>
              </w:rPr>
              <w:t>PHY</w:t>
            </w:r>
          </w:p>
        </w:tc>
        <w:tc>
          <w:tcPr>
            <w:tcW w:w="1968" w:type="dxa"/>
            <w:gridSpan w:val="2"/>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Pr="00850822" w:rsidRDefault="009E4B1A" w:rsidP="005D2796">
            <w:pPr>
              <w:rPr>
                <w:sz w:val="20"/>
                <w:lang w:val="en-US"/>
              </w:rPr>
            </w:pPr>
            <w:r w:rsidRPr="00850822">
              <w:rPr>
                <w:sz w:val="20"/>
                <w:lang w:val="en-US"/>
              </w:rPr>
              <w:t>Uploaded:</w:t>
            </w:r>
          </w:p>
          <w:p w14:paraId="1372AB6A" w14:textId="4E592198" w:rsidR="00373220" w:rsidRDefault="00642E78" w:rsidP="005D2796">
            <w:pPr>
              <w:rPr>
                <w:sz w:val="20"/>
                <w:lang w:val="en-US"/>
              </w:rPr>
            </w:pPr>
            <w:hyperlink r:id="rId123"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642E78" w:rsidP="005D2796">
            <w:pPr>
              <w:rPr>
                <w:color w:val="000000" w:themeColor="text1"/>
                <w:sz w:val="20"/>
                <w:lang w:val="en-US"/>
              </w:rPr>
            </w:pPr>
            <w:hyperlink r:id="rId124"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642E78" w:rsidP="005D2796">
            <w:pPr>
              <w:rPr>
                <w:color w:val="000000" w:themeColor="text1"/>
                <w:sz w:val="20"/>
                <w:lang w:val="en-US"/>
              </w:rPr>
            </w:pPr>
            <w:hyperlink r:id="rId125"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Pr="00D05A58" w:rsidRDefault="008D68D7" w:rsidP="005D2796">
            <w:pPr>
              <w:rPr>
                <w:color w:val="000000" w:themeColor="text1"/>
                <w:sz w:val="20"/>
                <w:lang w:val="en-US"/>
              </w:rPr>
            </w:pPr>
          </w:p>
          <w:p w14:paraId="52ACDB8A" w14:textId="77777777" w:rsidR="009E4B1A" w:rsidRPr="00D05A58" w:rsidRDefault="009E4B1A" w:rsidP="009E4B1A">
            <w:pPr>
              <w:rPr>
                <w:color w:val="000000" w:themeColor="text1"/>
                <w:sz w:val="20"/>
              </w:rPr>
            </w:pPr>
            <w:r w:rsidRPr="00D05A58">
              <w:rPr>
                <w:color w:val="000000" w:themeColor="text1"/>
                <w:sz w:val="20"/>
              </w:rPr>
              <w:t>Presented:</w:t>
            </w:r>
          </w:p>
          <w:p w14:paraId="0A8A8432" w14:textId="76757C11" w:rsidR="003033DA" w:rsidRPr="00D05A58" w:rsidRDefault="00642E78" w:rsidP="009E4B1A">
            <w:pPr>
              <w:rPr>
                <w:color w:val="000000" w:themeColor="text1"/>
                <w:sz w:val="20"/>
                <w:lang w:val="en-US"/>
              </w:rPr>
            </w:pPr>
            <w:hyperlink r:id="rId126"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4C6F1E3D" w14:textId="77777777" w:rsidR="009E4B1A" w:rsidRPr="00D05A58" w:rsidRDefault="009E4B1A" w:rsidP="009E4B1A">
            <w:pPr>
              <w:rPr>
                <w:color w:val="000000" w:themeColor="text1"/>
                <w:sz w:val="20"/>
              </w:rPr>
            </w:pPr>
          </w:p>
          <w:p w14:paraId="5DE7F395" w14:textId="77777777" w:rsidR="009E4B1A" w:rsidRPr="00D05A58" w:rsidRDefault="009E4B1A" w:rsidP="009E4B1A">
            <w:pPr>
              <w:rPr>
                <w:color w:val="000000" w:themeColor="text1"/>
                <w:sz w:val="20"/>
              </w:rPr>
            </w:pPr>
            <w:r w:rsidRPr="00D05A58">
              <w:rPr>
                <w:color w:val="000000" w:themeColor="text1"/>
                <w:sz w:val="20"/>
              </w:rPr>
              <w:t>Straw Polled:</w:t>
            </w:r>
          </w:p>
          <w:p w14:paraId="1A02114E" w14:textId="77777777" w:rsidR="00B6239A" w:rsidRPr="00D05A58" w:rsidRDefault="00642E78" w:rsidP="00B6239A">
            <w:pPr>
              <w:rPr>
                <w:color w:val="000000" w:themeColor="text1"/>
                <w:sz w:val="20"/>
                <w:lang w:val="en-US"/>
              </w:rPr>
            </w:pPr>
            <w:hyperlink r:id="rId127"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0A75988E" w14:textId="3541F214" w:rsidR="009E4B1A" w:rsidRPr="00850822" w:rsidRDefault="00B6239A" w:rsidP="005D2796">
            <w:pPr>
              <w:rPr>
                <w:sz w:val="20"/>
                <w:lang w:val="en-US"/>
              </w:rPr>
            </w:pPr>
            <w:r w:rsidRPr="00D05A58">
              <w:rPr>
                <w:color w:val="000000" w:themeColor="text1"/>
                <w:sz w:val="20"/>
                <w:highlight w:val="green"/>
              </w:rPr>
              <w:t>(SP result:  Approved with unanimous consent)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lastRenderedPageBreak/>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14A97CE4" w14:textId="4D034A08" w:rsidR="00E7555D" w:rsidRPr="00234353" w:rsidRDefault="00E7555D" w:rsidP="006656CF">
            <w:pPr>
              <w:rPr>
                <w:color w:val="00B050"/>
                <w:sz w:val="20"/>
                <w:lang w:val="en-US"/>
              </w:rPr>
            </w:pPr>
            <w:r w:rsidRPr="00234353">
              <w:rPr>
                <w:color w:val="00B050"/>
                <w:sz w:val="20"/>
                <w:lang w:val="en-US"/>
              </w:rPr>
              <w:t>Motion 113</w:t>
            </w:r>
          </w:p>
        </w:tc>
      </w:tr>
      <w:tr w:rsidR="00E7555D" w14:paraId="60027F32" w14:textId="77777777" w:rsidTr="00DE41E0">
        <w:trPr>
          <w:trHeight w:val="271"/>
        </w:trPr>
        <w:tc>
          <w:tcPr>
            <w:tcW w:w="1274" w:type="dxa"/>
            <w:gridSpan w:val="2"/>
          </w:tcPr>
          <w:p w14:paraId="50B3E159" w14:textId="6CDB35CE" w:rsidR="00E7555D" w:rsidRPr="00ED36AA" w:rsidRDefault="00E7555D" w:rsidP="006656CF">
            <w:pPr>
              <w:rPr>
                <w:color w:val="00B050"/>
                <w:sz w:val="20"/>
              </w:rPr>
            </w:pPr>
            <w:r w:rsidRPr="00ED36AA">
              <w:rPr>
                <w:color w:val="00B050"/>
                <w:sz w:val="20"/>
              </w:rPr>
              <w:lastRenderedPageBreak/>
              <w:t>PHY</w:t>
            </w:r>
          </w:p>
        </w:tc>
        <w:tc>
          <w:tcPr>
            <w:tcW w:w="1968" w:type="dxa"/>
            <w:gridSpan w:val="2"/>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Pr="00850822" w:rsidRDefault="009E4B1A" w:rsidP="006656CF">
            <w:pPr>
              <w:rPr>
                <w:rStyle w:val="Hyperlink"/>
                <w:color w:val="auto"/>
                <w:sz w:val="20"/>
                <w:u w:val="none"/>
              </w:rPr>
            </w:pPr>
            <w:r w:rsidRPr="00850822">
              <w:rPr>
                <w:rStyle w:val="Hyperlink"/>
                <w:color w:val="auto"/>
                <w:sz w:val="20"/>
                <w:u w:val="none"/>
              </w:rPr>
              <w:t>Uploaded:</w:t>
            </w:r>
          </w:p>
          <w:p w14:paraId="3EFE1780" w14:textId="06EB3A65" w:rsidR="00E7555D" w:rsidRPr="00850822" w:rsidRDefault="00642E78" w:rsidP="006656CF">
            <w:pPr>
              <w:rPr>
                <w:sz w:val="20"/>
              </w:rPr>
            </w:pPr>
            <w:hyperlink r:id="rId12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642E78" w:rsidP="006656CF">
            <w:pPr>
              <w:rPr>
                <w:sz w:val="20"/>
              </w:rPr>
            </w:pPr>
            <w:hyperlink r:id="rId12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642E78" w:rsidP="006656CF">
            <w:pPr>
              <w:rPr>
                <w:sz w:val="20"/>
              </w:rPr>
            </w:pPr>
            <w:hyperlink r:id="rId13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642E78" w:rsidP="006656CF">
            <w:pPr>
              <w:rPr>
                <w:sz w:val="20"/>
              </w:rPr>
            </w:pPr>
            <w:hyperlink r:id="rId13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642E78" w:rsidP="006656CF">
            <w:pPr>
              <w:rPr>
                <w:sz w:val="20"/>
              </w:rPr>
            </w:pPr>
            <w:hyperlink r:id="rId13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642E78" w:rsidP="006656CF">
            <w:pPr>
              <w:rPr>
                <w:sz w:val="20"/>
              </w:rPr>
            </w:pPr>
            <w:hyperlink r:id="rId13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642E78" w:rsidP="006656CF">
            <w:pPr>
              <w:rPr>
                <w:sz w:val="20"/>
              </w:rPr>
            </w:pPr>
            <w:hyperlink r:id="rId13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642E78" w:rsidP="00F96A23">
            <w:pPr>
              <w:rPr>
                <w:sz w:val="20"/>
              </w:rPr>
            </w:pPr>
            <w:hyperlink r:id="rId135" w:history="1">
              <w:r w:rsidR="00F96A23" w:rsidRPr="00314346">
                <w:rPr>
                  <w:rStyle w:val="Hyperlink"/>
                  <w:color w:val="auto"/>
                  <w:sz w:val="20"/>
                </w:rPr>
                <w:t>20/1276r7</w:t>
              </w:r>
            </w:hyperlink>
            <w:r w:rsidR="00F96A23" w:rsidRPr="00314346">
              <w:rPr>
                <w:sz w:val="20"/>
              </w:rPr>
              <w:t>, 09/14/2020</w:t>
            </w:r>
          </w:p>
          <w:p w14:paraId="10166B56" w14:textId="013BFE9B" w:rsidR="005D0D97" w:rsidRPr="00314346" w:rsidRDefault="00642E78" w:rsidP="006656CF">
            <w:pPr>
              <w:rPr>
                <w:sz w:val="20"/>
              </w:rPr>
            </w:pPr>
            <w:hyperlink r:id="rId136" w:history="1">
              <w:r w:rsidR="00F96A23" w:rsidRPr="00314346">
                <w:rPr>
                  <w:rStyle w:val="Hyperlink"/>
                  <w:color w:val="auto"/>
                  <w:sz w:val="20"/>
                </w:rPr>
                <w:t>20/1276r8</w:t>
              </w:r>
            </w:hyperlink>
            <w:r w:rsidR="00F96A23" w:rsidRPr="00314346">
              <w:rPr>
                <w:sz w:val="20"/>
              </w:rPr>
              <w:t>, 09/29/2020</w:t>
            </w:r>
          </w:p>
          <w:p w14:paraId="62A10FAE" w14:textId="77777777" w:rsidR="00F96A23" w:rsidRPr="00314346" w:rsidRDefault="00F96A23" w:rsidP="006656CF">
            <w:pPr>
              <w:rPr>
                <w:sz w:val="20"/>
              </w:rPr>
            </w:pPr>
          </w:p>
          <w:p w14:paraId="6FD5D9C6" w14:textId="77777777" w:rsidR="009E4B1A" w:rsidRPr="00850822" w:rsidRDefault="009E4B1A" w:rsidP="009E4B1A">
            <w:pPr>
              <w:rPr>
                <w:sz w:val="20"/>
              </w:rPr>
            </w:pPr>
            <w:r w:rsidRPr="00850822">
              <w:rPr>
                <w:sz w:val="20"/>
              </w:rPr>
              <w:t>Presented:</w:t>
            </w:r>
          </w:p>
          <w:p w14:paraId="222040FD" w14:textId="5DF6C740" w:rsidR="00242961" w:rsidRPr="00850822" w:rsidRDefault="00642E78" w:rsidP="009E4B1A">
            <w:pPr>
              <w:rPr>
                <w:sz w:val="20"/>
              </w:rPr>
            </w:pPr>
            <w:hyperlink r:id="rId137"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642E78" w:rsidP="00F251EF">
            <w:pPr>
              <w:rPr>
                <w:sz w:val="20"/>
              </w:rPr>
            </w:pPr>
            <w:hyperlink r:id="rId138" w:history="1">
              <w:r w:rsidR="00F251EF" w:rsidRPr="00850822">
                <w:rPr>
                  <w:rStyle w:val="Hyperlink"/>
                  <w:color w:val="auto"/>
                  <w:sz w:val="20"/>
                </w:rPr>
                <w:t>20/1276r4</w:t>
              </w:r>
            </w:hyperlink>
            <w:r w:rsidR="00F251EF" w:rsidRPr="00850822">
              <w:rPr>
                <w:sz w:val="20"/>
              </w:rPr>
              <w:t>, 09/10/2020</w:t>
            </w:r>
          </w:p>
          <w:p w14:paraId="76105ECF" w14:textId="77777777" w:rsidR="00133EF1" w:rsidRPr="00850822" w:rsidRDefault="00642E78" w:rsidP="00133EF1">
            <w:pPr>
              <w:rPr>
                <w:sz w:val="20"/>
              </w:rPr>
            </w:pPr>
            <w:hyperlink r:id="rId139" w:history="1">
              <w:r w:rsidR="00133EF1" w:rsidRPr="00850822">
                <w:rPr>
                  <w:rStyle w:val="Hyperlink"/>
                  <w:color w:val="auto"/>
                  <w:sz w:val="20"/>
                </w:rPr>
                <w:t>20/1276r6</w:t>
              </w:r>
            </w:hyperlink>
            <w:r w:rsidR="00133EF1" w:rsidRPr="00850822">
              <w:rPr>
                <w:sz w:val="20"/>
              </w:rPr>
              <w:t>, 09/14/2020</w:t>
            </w:r>
          </w:p>
          <w:p w14:paraId="7A106F72" w14:textId="77777777" w:rsidR="009E4B1A" w:rsidRPr="00850822" w:rsidRDefault="009E4B1A" w:rsidP="009E4B1A">
            <w:pPr>
              <w:rPr>
                <w:sz w:val="20"/>
              </w:rPr>
            </w:pPr>
          </w:p>
          <w:p w14:paraId="6390659E" w14:textId="77777777" w:rsidR="009E4B1A" w:rsidRPr="00850822" w:rsidRDefault="009E4B1A" w:rsidP="009E4B1A">
            <w:pPr>
              <w:rPr>
                <w:sz w:val="20"/>
              </w:rPr>
            </w:pPr>
            <w:r w:rsidRPr="00850822">
              <w:rPr>
                <w:sz w:val="20"/>
              </w:rPr>
              <w:t>Straw Polled:</w:t>
            </w:r>
          </w:p>
          <w:p w14:paraId="201DD3CF" w14:textId="77777777" w:rsidR="009E4B1A" w:rsidRPr="00850822" w:rsidRDefault="00642E78" w:rsidP="006656CF">
            <w:pPr>
              <w:rPr>
                <w:sz w:val="20"/>
              </w:rPr>
            </w:pPr>
            <w:hyperlink r:id="rId140" w:history="1">
              <w:r w:rsidR="00AF202C" w:rsidRPr="00850822">
                <w:rPr>
                  <w:rStyle w:val="Hyperlink"/>
                  <w:color w:val="auto"/>
                  <w:sz w:val="20"/>
                </w:rPr>
                <w:t>20/1276r7</w:t>
              </w:r>
            </w:hyperlink>
            <w:r w:rsidR="00AF202C" w:rsidRPr="00850822">
              <w:rPr>
                <w:sz w:val="20"/>
              </w:rPr>
              <w:t>, 09/14/2020</w:t>
            </w:r>
          </w:p>
          <w:p w14:paraId="70302A40" w14:textId="3353770E" w:rsidR="001F05C8" w:rsidRPr="00850822" w:rsidRDefault="001F05C8" w:rsidP="006656CF">
            <w:pPr>
              <w:rPr>
                <w:sz w:val="20"/>
              </w:rPr>
            </w:pPr>
            <w:r w:rsidRPr="00850822">
              <w:rPr>
                <w:sz w:val="20"/>
                <w:highlight w:val="green"/>
              </w:rPr>
              <w:t>(SP result:  Approved with unanimous consent)</w:t>
            </w:r>
          </w:p>
        </w:tc>
        <w:tc>
          <w:tcPr>
            <w:tcW w:w="2212" w:type="dxa"/>
          </w:tcPr>
          <w:p w14:paraId="35B423D9" w14:textId="5C6A2C3E" w:rsidR="00E7555D" w:rsidRPr="00ED36AA" w:rsidRDefault="00E7555D" w:rsidP="006656CF">
            <w:pPr>
              <w:rPr>
                <w:color w:val="00B050"/>
                <w:sz w:val="20"/>
              </w:rPr>
            </w:pPr>
            <w:r w:rsidRPr="00ED36AA">
              <w:rPr>
                <w:color w:val="00B050"/>
                <w:sz w:val="20"/>
              </w:rPr>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lastRenderedPageBreak/>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DE41E0">
        <w:trPr>
          <w:trHeight w:val="257"/>
        </w:trPr>
        <w:tc>
          <w:tcPr>
            <w:tcW w:w="1274" w:type="dxa"/>
            <w:gridSpan w:val="2"/>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gridSpan w:val="2"/>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642E78" w:rsidP="00B7207F">
            <w:pPr>
              <w:rPr>
                <w:sz w:val="20"/>
              </w:rPr>
            </w:pPr>
            <w:hyperlink r:id="rId141"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642E78" w:rsidP="00B7207F">
            <w:pPr>
              <w:rPr>
                <w:sz w:val="20"/>
              </w:rPr>
            </w:pPr>
            <w:hyperlink r:id="rId142"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642E78" w:rsidP="00EE2763">
            <w:pPr>
              <w:rPr>
                <w:sz w:val="20"/>
              </w:rPr>
            </w:pPr>
            <w:hyperlink r:id="rId143"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642E78" w:rsidP="00EE2763">
            <w:pPr>
              <w:rPr>
                <w:sz w:val="20"/>
              </w:rPr>
            </w:pPr>
            <w:hyperlink r:id="rId144"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642E78" w:rsidP="0007029E">
            <w:pPr>
              <w:rPr>
                <w:sz w:val="20"/>
              </w:rPr>
            </w:pPr>
            <w:hyperlink r:id="rId145"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642E78" w:rsidP="00793C8B">
            <w:pPr>
              <w:rPr>
                <w:sz w:val="20"/>
              </w:rPr>
            </w:pPr>
            <w:hyperlink r:id="rId146"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642E78" w:rsidP="00601FE1">
            <w:pPr>
              <w:rPr>
                <w:sz w:val="20"/>
              </w:rPr>
            </w:pPr>
            <w:hyperlink r:id="rId147"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642E78" w:rsidP="00EE2763">
            <w:pPr>
              <w:rPr>
                <w:sz w:val="20"/>
              </w:rPr>
            </w:pPr>
            <w:hyperlink r:id="rId148"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DE41E0">
        <w:trPr>
          <w:trHeight w:val="271"/>
        </w:trPr>
        <w:tc>
          <w:tcPr>
            <w:tcW w:w="1274" w:type="dxa"/>
            <w:gridSpan w:val="2"/>
          </w:tcPr>
          <w:p w14:paraId="520F7899" w14:textId="18F9CB88" w:rsidR="00E7555D" w:rsidRPr="00ED36AA" w:rsidRDefault="00E7555D" w:rsidP="006656CF">
            <w:pPr>
              <w:rPr>
                <w:color w:val="00B050"/>
                <w:sz w:val="20"/>
              </w:rPr>
            </w:pPr>
            <w:r w:rsidRPr="00ED36AA">
              <w:rPr>
                <w:color w:val="00B050"/>
                <w:sz w:val="20"/>
              </w:rPr>
              <w:t>PHY</w:t>
            </w:r>
          </w:p>
        </w:tc>
        <w:tc>
          <w:tcPr>
            <w:tcW w:w="1968" w:type="dxa"/>
            <w:gridSpan w:val="2"/>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Pr="00D05A58" w:rsidRDefault="0072368B" w:rsidP="00FA0AA3">
            <w:pPr>
              <w:rPr>
                <w:color w:val="000000" w:themeColor="text1"/>
                <w:sz w:val="20"/>
              </w:rPr>
            </w:pPr>
            <w:r w:rsidRPr="00D05A58">
              <w:rPr>
                <w:color w:val="000000" w:themeColor="text1"/>
                <w:sz w:val="20"/>
              </w:rPr>
              <w:t>Uploaded:</w:t>
            </w:r>
          </w:p>
          <w:p w14:paraId="516F6C85" w14:textId="31F26CFC" w:rsidR="0072368B" w:rsidRPr="00D05A58" w:rsidRDefault="00642E78" w:rsidP="00FA0AA3">
            <w:pPr>
              <w:rPr>
                <w:color w:val="000000" w:themeColor="text1"/>
                <w:sz w:val="20"/>
              </w:rPr>
            </w:pPr>
            <w:hyperlink r:id="rId149"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642E78" w:rsidP="00FA0AA3">
            <w:pPr>
              <w:rPr>
                <w:color w:val="000000" w:themeColor="text1"/>
                <w:sz w:val="20"/>
              </w:rPr>
            </w:pPr>
            <w:hyperlink r:id="rId150"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642E78" w:rsidP="00FA0AA3">
            <w:pPr>
              <w:rPr>
                <w:color w:val="000000" w:themeColor="text1"/>
                <w:sz w:val="20"/>
              </w:rPr>
            </w:pPr>
            <w:hyperlink r:id="rId151"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642E78" w:rsidP="00FA0AA3">
            <w:pPr>
              <w:rPr>
                <w:color w:val="000000" w:themeColor="text1"/>
                <w:sz w:val="20"/>
              </w:rPr>
            </w:pPr>
            <w:hyperlink r:id="rId152"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Pr="00D05A58" w:rsidRDefault="00A81A25" w:rsidP="00FA0AA3">
            <w:pPr>
              <w:rPr>
                <w:color w:val="000000" w:themeColor="text1"/>
                <w:sz w:val="20"/>
              </w:rPr>
            </w:pPr>
          </w:p>
          <w:p w14:paraId="3AA316E3" w14:textId="77777777" w:rsidR="0072368B" w:rsidRPr="00D05A58" w:rsidRDefault="0072368B" w:rsidP="00FA0AA3">
            <w:pPr>
              <w:rPr>
                <w:color w:val="000000" w:themeColor="text1"/>
                <w:sz w:val="20"/>
              </w:rPr>
            </w:pPr>
            <w:r w:rsidRPr="00D05A58">
              <w:rPr>
                <w:color w:val="000000" w:themeColor="text1"/>
                <w:sz w:val="20"/>
              </w:rPr>
              <w:t>Presented:</w:t>
            </w:r>
          </w:p>
          <w:p w14:paraId="5B8A947B" w14:textId="77777777" w:rsidR="00AB6E1F" w:rsidRPr="00D05A58" w:rsidRDefault="00642E78" w:rsidP="00AB6E1F">
            <w:pPr>
              <w:rPr>
                <w:color w:val="000000" w:themeColor="text1"/>
                <w:sz w:val="20"/>
              </w:rPr>
            </w:pPr>
            <w:hyperlink r:id="rId153"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Pr="00D05A58" w:rsidRDefault="0072368B" w:rsidP="00FA0AA3">
            <w:pPr>
              <w:rPr>
                <w:color w:val="000000" w:themeColor="text1"/>
                <w:sz w:val="20"/>
              </w:rPr>
            </w:pPr>
          </w:p>
          <w:p w14:paraId="5CEA8923" w14:textId="77777777" w:rsidR="0072368B" w:rsidRPr="00D05A58" w:rsidRDefault="0072368B" w:rsidP="00FA0AA3">
            <w:pPr>
              <w:rPr>
                <w:color w:val="000000" w:themeColor="text1"/>
                <w:sz w:val="20"/>
              </w:rPr>
            </w:pPr>
            <w:r w:rsidRPr="00D05A58">
              <w:rPr>
                <w:color w:val="000000" w:themeColor="text1"/>
                <w:sz w:val="20"/>
              </w:rPr>
              <w:t>Straw Polled:</w:t>
            </w:r>
          </w:p>
          <w:p w14:paraId="72A66138" w14:textId="77777777" w:rsidR="00223174" w:rsidRPr="00D05A58" w:rsidRDefault="00642E78" w:rsidP="00223174">
            <w:pPr>
              <w:rPr>
                <w:color w:val="000000" w:themeColor="text1"/>
                <w:sz w:val="20"/>
              </w:rPr>
            </w:pPr>
            <w:hyperlink r:id="rId154" w:history="1">
              <w:r w:rsidR="00223174" w:rsidRPr="00D05A58">
                <w:rPr>
                  <w:rStyle w:val="Hyperlink"/>
                  <w:color w:val="000000" w:themeColor="text1"/>
                  <w:sz w:val="20"/>
                </w:rPr>
                <w:t>20/1495r3</w:t>
              </w:r>
            </w:hyperlink>
            <w:r w:rsidR="00223174" w:rsidRPr="00D05A58">
              <w:rPr>
                <w:color w:val="000000" w:themeColor="text1"/>
                <w:sz w:val="20"/>
              </w:rPr>
              <w:t>, 09/24/2020</w:t>
            </w:r>
          </w:p>
          <w:p w14:paraId="4E401D1D" w14:textId="58BC0112" w:rsidR="00223174" w:rsidRPr="00D05A58" w:rsidRDefault="00223174" w:rsidP="00FA0AA3">
            <w:pPr>
              <w:rPr>
                <w:color w:val="000000" w:themeColor="text1"/>
                <w:sz w:val="20"/>
              </w:rPr>
            </w:pPr>
            <w:r w:rsidRPr="00D05A58">
              <w:rPr>
                <w:color w:val="000000" w:themeColor="text1"/>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lastRenderedPageBreak/>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DE41E0">
        <w:trPr>
          <w:trHeight w:val="257"/>
        </w:trPr>
        <w:tc>
          <w:tcPr>
            <w:tcW w:w="1274" w:type="dxa"/>
            <w:gridSpan w:val="2"/>
          </w:tcPr>
          <w:p w14:paraId="6AD0AF1A" w14:textId="111261CE" w:rsidR="00E7555D" w:rsidRPr="00AD10B8" w:rsidRDefault="00E7555D" w:rsidP="006656CF">
            <w:pPr>
              <w:rPr>
                <w:color w:val="00B050"/>
                <w:sz w:val="20"/>
              </w:rPr>
            </w:pPr>
            <w:r w:rsidRPr="00AD10B8">
              <w:rPr>
                <w:color w:val="00B050"/>
                <w:sz w:val="20"/>
              </w:rPr>
              <w:lastRenderedPageBreak/>
              <w:t>PHY</w:t>
            </w:r>
          </w:p>
        </w:tc>
        <w:tc>
          <w:tcPr>
            <w:tcW w:w="1968" w:type="dxa"/>
            <w:gridSpan w:val="2"/>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642E78" w:rsidP="006656CF">
            <w:pPr>
              <w:rPr>
                <w:sz w:val="20"/>
              </w:rPr>
            </w:pPr>
            <w:hyperlink r:id="rId155"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642E78" w:rsidP="0072368B">
            <w:pPr>
              <w:rPr>
                <w:sz w:val="20"/>
              </w:rPr>
            </w:pPr>
            <w:hyperlink r:id="rId156"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642E78" w:rsidP="0072368B">
            <w:pPr>
              <w:rPr>
                <w:sz w:val="20"/>
              </w:rPr>
            </w:pPr>
            <w:hyperlink r:id="rId157"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642E78" w:rsidP="0072368B">
            <w:pPr>
              <w:rPr>
                <w:sz w:val="20"/>
              </w:rPr>
            </w:pPr>
            <w:hyperlink r:id="rId158"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642E78" w:rsidP="001F4E2D">
            <w:pPr>
              <w:rPr>
                <w:sz w:val="20"/>
              </w:rPr>
            </w:pPr>
            <w:hyperlink r:id="rId159"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642E78" w:rsidP="009F0D5C">
            <w:pPr>
              <w:rPr>
                <w:sz w:val="20"/>
              </w:rPr>
            </w:pPr>
            <w:hyperlink r:id="rId160"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DE41E0">
        <w:trPr>
          <w:trHeight w:val="257"/>
        </w:trPr>
        <w:tc>
          <w:tcPr>
            <w:tcW w:w="1274" w:type="dxa"/>
            <w:gridSpan w:val="2"/>
          </w:tcPr>
          <w:p w14:paraId="75FA5A9B" w14:textId="1DF30D37" w:rsidR="00E7555D" w:rsidRPr="002776F1" w:rsidRDefault="00E7555D" w:rsidP="006656CF">
            <w:pPr>
              <w:rPr>
                <w:color w:val="00B050"/>
                <w:sz w:val="20"/>
              </w:rPr>
            </w:pPr>
            <w:r w:rsidRPr="002776F1">
              <w:rPr>
                <w:color w:val="00B050"/>
                <w:sz w:val="20"/>
              </w:rPr>
              <w:t>PHY</w:t>
            </w:r>
          </w:p>
        </w:tc>
        <w:tc>
          <w:tcPr>
            <w:tcW w:w="1968" w:type="dxa"/>
            <w:gridSpan w:val="2"/>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642E78" w:rsidP="000B27BA">
            <w:pPr>
              <w:rPr>
                <w:sz w:val="20"/>
              </w:rPr>
            </w:pPr>
            <w:hyperlink r:id="rId161"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642E78" w:rsidP="000B27BA">
            <w:pPr>
              <w:rPr>
                <w:sz w:val="20"/>
              </w:rPr>
            </w:pPr>
            <w:hyperlink r:id="rId162"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642E78" w:rsidP="000B27BA">
            <w:pPr>
              <w:rPr>
                <w:sz w:val="20"/>
              </w:rPr>
            </w:pPr>
            <w:hyperlink r:id="rId163"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642E78" w:rsidP="000B27BA">
            <w:pPr>
              <w:rPr>
                <w:sz w:val="20"/>
              </w:rPr>
            </w:pPr>
            <w:hyperlink r:id="rId164"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642E78" w:rsidP="000B27BA">
            <w:pPr>
              <w:rPr>
                <w:sz w:val="20"/>
              </w:rPr>
            </w:pPr>
            <w:hyperlink r:id="rId165"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642E78" w:rsidP="00ED7729">
            <w:pPr>
              <w:rPr>
                <w:sz w:val="20"/>
              </w:rPr>
            </w:pPr>
            <w:hyperlink r:id="rId166"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642E78" w:rsidP="00ED7729">
            <w:pPr>
              <w:rPr>
                <w:sz w:val="20"/>
              </w:rPr>
            </w:pPr>
            <w:hyperlink r:id="rId167"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642E78" w:rsidP="00D35DD3">
            <w:pPr>
              <w:rPr>
                <w:sz w:val="20"/>
              </w:rPr>
            </w:pPr>
            <w:hyperlink r:id="rId168"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DE41E0">
        <w:trPr>
          <w:trHeight w:val="257"/>
        </w:trPr>
        <w:tc>
          <w:tcPr>
            <w:tcW w:w="1274" w:type="dxa"/>
            <w:gridSpan w:val="2"/>
          </w:tcPr>
          <w:p w14:paraId="0059C511" w14:textId="51B14F7A" w:rsidR="00E7555D" w:rsidRPr="00C0779E" w:rsidRDefault="00E7555D" w:rsidP="006656CF">
            <w:pPr>
              <w:rPr>
                <w:color w:val="00B050"/>
                <w:sz w:val="20"/>
              </w:rPr>
            </w:pPr>
            <w:r w:rsidRPr="00C0779E">
              <w:rPr>
                <w:color w:val="00B050"/>
                <w:sz w:val="20"/>
              </w:rPr>
              <w:t>PHY</w:t>
            </w:r>
          </w:p>
        </w:tc>
        <w:tc>
          <w:tcPr>
            <w:tcW w:w="1968" w:type="dxa"/>
            <w:gridSpan w:val="2"/>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642E78" w:rsidP="000B27BA">
            <w:pPr>
              <w:rPr>
                <w:sz w:val="20"/>
              </w:rPr>
            </w:pPr>
            <w:hyperlink r:id="rId169"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642E78" w:rsidP="000B27BA">
            <w:pPr>
              <w:rPr>
                <w:sz w:val="20"/>
              </w:rPr>
            </w:pPr>
            <w:hyperlink r:id="rId170"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642E78" w:rsidP="00C71D72">
            <w:pPr>
              <w:rPr>
                <w:sz w:val="20"/>
              </w:rPr>
            </w:pPr>
            <w:hyperlink r:id="rId171"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642E78" w:rsidP="000B27BA">
            <w:pPr>
              <w:rPr>
                <w:sz w:val="20"/>
              </w:rPr>
            </w:pPr>
            <w:hyperlink r:id="rId172"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642E78" w:rsidP="000B27BA">
            <w:pPr>
              <w:rPr>
                <w:sz w:val="20"/>
              </w:rPr>
            </w:pPr>
            <w:hyperlink r:id="rId173"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642E78" w:rsidP="000B27BA">
            <w:pPr>
              <w:rPr>
                <w:sz w:val="20"/>
              </w:rPr>
            </w:pPr>
            <w:hyperlink r:id="rId174"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642E78" w:rsidP="00FA2302">
            <w:pPr>
              <w:rPr>
                <w:sz w:val="20"/>
              </w:rPr>
            </w:pPr>
            <w:hyperlink r:id="rId175"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642E78" w:rsidP="001C1AF0">
            <w:pPr>
              <w:rPr>
                <w:sz w:val="20"/>
              </w:rPr>
            </w:pPr>
            <w:hyperlink r:id="rId176"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DE41E0">
        <w:trPr>
          <w:trHeight w:val="257"/>
        </w:trPr>
        <w:tc>
          <w:tcPr>
            <w:tcW w:w="1274" w:type="dxa"/>
            <w:gridSpan w:val="2"/>
          </w:tcPr>
          <w:p w14:paraId="2FF91D4E" w14:textId="24755F65" w:rsidR="00E7555D" w:rsidRPr="003711CD" w:rsidRDefault="00E7555D" w:rsidP="006656CF">
            <w:pPr>
              <w:rPr>
                <w:color w:val="00B050"/>
                <w:sz w:val="20"/>
              </w:rPr>
            </w:pPr>
            <w:r w:rsidRPr="003711CD">
              <w:rPr>
                <w:color w:val="00B050"/>
                <w:sz w:val="20"/>
              </w:rPr>
              <w:lastRenderedPageBreak/>
              <w:t>PHY</w:t>
            </w:r>
          </w:p>
        </w:tc>
        <w:tc>
          <w:tcPr>
            <w:tcW w:w="1968" w:type="dxa"/>
            <w:gridSpan w:val="2"/>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308A9DAA" w14:textId="77777777" w:rsidR="000B27BA" w:rsidRPr="00850822" w:rsidRDefault="000B27BA" w:rsidP="000B27BA">
            <w:pPr>
              <w:rPr>
                <w:sz w:val="20"/>
              </w:rPr>
            </w:pPr>
            <w:r w:rsidRPr="00850822">
              <w:rPr>
                <w:sz w:val="20"/>
              </w:rPr>
              <w:t>Uploaded:</w:t>
            </w:r>
          </w:p>
          <w:p w14:paraId="0E0A86B4" w14:textId="28CFD6AD" w:rsidR="00D5024C" w:rsidRPr="00850822" w:rsidRDefault="00642E78" w:rsidP="000B27BA">
            <w:pPr>
              <w:rPr>
                <w:sz w:val="20"/>
              </w:rPr>
            </w:pPr>
            <w:hyperlink r:id="rId177"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642E78" w:rsidP="000B27BA">
            <w:pPr>
              <w:rPr>
                <w:sz w:val="20"/>
              </w:rPr>
            </w:pPr>
            <w:hyperlink r:id="rId178"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642E78" w:rsidP="000B27BA">
            <w:pPr>
              <w:rPr>
                <w:sz w:val="20"/>
              </w:rPr>
            </w:pPr>
            <w:hyperlink r:id="rId179" w:history="1">
              <w:r w:rsidR="00FF3555" w:rsidRPr="00850822">
                <w:rPr>
                  <w:rStyle w:val="Hyperlink"/>
                  <w:color w:val="auto"/>
                  <w:sz w:val="20"/>
                </w:rPr>
                <w:t>20/1452r2</w:t>
              </w:r>
            </w:hyperlink>
            <w:r w:rsidR="00FF3555" w:rsidRPr="00850822">
              <w:rPr>
                <w:sz w:val="20"/>
              </w:rPr>
              <w:t>, 09/15/2020</w:t>
            </w:r>
          </w:p>
          <w:p w14:paraId="6653B276" w14:textId="79ABCBB9" w:rsidR="00A840E6" w:rsidRPr="00850822" w:rsidRDefault="00642E78" w:rsidP="000B27BA">
            <w:pPr>
              <w:rPr>
                <w:sz w:val="20"/>
              </w:rPr>
            </w:pPr>
            <w:hyperlink r:id="rId180" w:history="1">
              <w:r w:rsidR="00A840E6" w:rsidRPr="00850822">
                <w:rPr>
                  <w:rStyle w:val="Hyperlink"/>
                  <w:color w:val="auto"/>
                  <w:sz w:val="20"/>
                </w:rPr>
                <w:t>20/1452r3</w:t>
              </w:r>
            </w:hyperlink>
            <w:r w:rsidR="00A840E6" w:rsidRPr="00850822">
              <w:rPr>
                <w:sz w:val="20"/>
              </w:rPr>
              <w:t>, 09/21/2020</w:t>
            </w:r>
          </w:p>
          <w:p w14:paraId="1B7961C1" w14:textId="77777777" w:rsidR="00FF3555" w:rsidRPr="00850822" w:rsidRDefault="00FF3555"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642E78" w:rsidP="00CD0F39">
            <w:pPr>
              <w:rPr>
                <w:sz w:val="20"/>
              </w:rPr>
            </w:pPr>
            <w:hyperlink r:id="rId181" w:history="1">
              <w:r w:rsidR="00CD0F39" w:rsidRPr="00850822">
                <w:rPr>
                  <w:rStyle w:val="Hyperlink"/>
                  <w:color w:val="auto"/>
                  <w:sz w:val="20"/>
                </w:rPr>
                <w:t>20/1452r2</w:t>
              </w:r>
            </w:hyperlink>
            <w:r w:rsidR="00CD0F39" w:rsidRPr="00850822">
              <w:rPr>
                <w:sz w:val="20"/>
              </w:rPr>
              <w:t>, 09/21/2020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642E78" w:rsidP="00A840E6">
            <w:pPr>
              <w:rPr>
                <w:sz w:val="20"/>
              </w:rPr>
            </w:pPr>
            <w:hyperlink r:id="rId182" w:history="1">
              <w:r w:rsidR="00A840E6" w:rsidRPr="00850822">
                <w:rPr>
                  <w:rStyle w:val="Hyperlink"/>
                  <w:color w:val="auto"/>
                  <w:sz w:val="20"/>
                </w:rPr>
                <w:t>20/1452r3</w:t>
              </w:r>
            </w:hyperlink>
            <w:r w:rsidR="00A840E6" w:rsidRPr="00850822">
              <w:rPr>
                <w:sz w:val="20"/>
              </w:rPr>
              <w:t>, 09/21/2020</w:t>
            </w:r>
          </w:p>
          <w:p w14:paraId="691833AC" w14:textId="3E9A9950" w:rsidR="000B27BA" w:rsidRPr="00850822" w:rsidRDefault="00A840E6"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DE41E0">
        <w:trPr>
          <w:trHeight w:val="257"/>
        </w:trPr>
        <w:tc>
          <w:tcPr>
            <w:tcW w:w="1274" w:type="dxa"/>
            <w:gridSpan w:val="2"/>
          </w:tcPr>
          <w:p w14:paraId="47834957" w14:textId="1AA7FC96" w:rsidR="00E7555D" w:rsidRPr="00E84131" w:rsidRDefault="00E7555D" w:rsidP="006656CF">
            <w:pPr>
              <w:rPr>
                <w:color w:val="00B050"/>
                <w:sz w:val="20"/>
              </w:rPr>
            </w:pPr>
            <w:r w:rsidRPr="00E84131">
              <w:rPr>
                <w:color w:val="00B050"/>
                <w:sz w:val="20"/>
              </w:rPr>
              <w:t>PHY</w:t>
            </w:r>
          </w:p>
        </w:tc>
        <w:tc>
          <w:tcPr>
            <w:tcW w:w="1968" w:type="dxa"/>
            <w:gridSpan w:val="2"/>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642E78" w:rsidP="000B27BA">
            <w:pPr>
              <w:rPr>
                <w:sz w:val="20"/>
              </w:rPr>
            </w:pPr>
            <w:hyperlink r:id="rId183"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642E78" w:rsidP="000B27BA">
            <w:pPr>
              <w:rPr>
                <w:sz w:val="20"/>
              </w:rPr>
            </w:pPr>
            <w:hyperlink r:id="rId184"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642E78" w:rsidP="000B27BA">
            <w:pPr>
              <w:rPr>
                <w:sz w:val="20"/>
              </w:rPr>
            </w:pPr>
            <w:hyperlink r:id="rId185"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642E78" w:rsidP="000B27BA">
            <w:pPr>
              <w:rPr>
                <w:sz w:val="20"/>
              </w:rPr>
            </w:pPr>
            <w:hyperlink r:id="rId186"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642E78" w:rsidP="000B27BA">
            <w:pPr>
              <w:rPr>
                <w:sz w:val="20"/>
              </w:rPr>
            </w:pPr>
            <w:hyperlink r:id="rId187"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642E78" w:rsidP="000B27BA">
            <w:pPr>
              <w:rPr>
                <w:sz w:val="20"/>
              </w:rPr>
            </w:pPr>
            <w:hyperlink r:id="rId188" w:history="1">
              <w:r w:rsidR="006E6D98" w:rsidRPr="00850822">
                <w:rPr>
                  <w:rStyle w:val="Hyperlink"/>
                  <w:color w:val="auto"/>
                  <w:sz w:val="20"/>
                </w:rPr>
                <w:t>20/1448r5</w:t>
              </w:r>
            </w:hyperlink>
            <w:r w:rsidR="006E6D98" w:rsidRPr="00850822">
              <w:rPr>
                <w:sz w:val="20"/>
              </w:rPr>
              <w:t>, 09/21/2020</w:t>
            </w:r>
          </w:p>
          <w:p w14:paraId="3DA6F802" w14:textId="77777777" w:rsidR="00F2417E" w:rsidRDefault="00642E78" w:rsidP="000B27BA">
            <w:pPr>
              <w:rPr>
                <w:sz w:val="20"/>
              </w:rPr>
            </w:pPr>
            <w:hyperlink r:id="rId189"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642E78" w:rsidP="000B27BA">
            <w:pPr>
              <w:rPr>
                <w:sz w:val="20"/>
              </w:rPr>
            </w:pPr>
            <w:hyperlink r:id="rId190"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642E78" w:rsidP="0051666D">
            <w:pPr>
              <w:rPr>
                <w:sz w:val="20"/>
              </w:rPr>
            </w:pPr>
            <w:hyperlink r:id="rId191"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lastRenderedPageBreak/>
              <w:t>Straw Polled:</w:t>
            </w:r>
          </w:p>
          <w:p w14:paraId="49C0ABE4" w14:textId="77777777" w:rsidR="00597DCE" w:rsidRPr="00850822" w:rsidRDefault="00642E78" w:rsidP="00597DCE">
            <w:pPr>
              <w:rPr>
                <w:sz w:val="20"/>
              </w:rPr>
            </w:pPr>
            <w:hyperlink r:id="rId192"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lastRenderedPageBreak/>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lastRenderedPageBreak/>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DE41E0">
        <w:trPr>
          <w:trHeight w:val="257"/>
        </w:trPr>
        <w:tc>
          <w:tcPr>
            <w:tcW w:w="1274" w:type="dxa"/>
            <w:gridSpan w:val="2"/>
          </w:tcPr>
          <w:p w14:paraId="66AE6ACD" w14:textId="0F9AE654" w:rsidR="00E7555D" w:rsidRPr="00C24794" w:rsidRDefault="00E7555D" w:rsidP="006656CF">
            <w:pPr>
              <w:rPr>
                <w:color w:val="00B050"/>
                <w:sz w:val="20"/>
              </w:rPr>
            </w:pPr>
            <w:r w:rsidRPr="00C24794">
              <w:rPr>
                <w:color w:val="00B050"/>
                <w:sz w:val="20"/>
              </w:rPr>
              <w:lastRenderedPageBreak/>
              <w:t>PHY</w:t>
            </w:r>
          </w:p>
        </w:tc>
        <w:tc>
          <w:tcPr>
            <w:tcW w:w="1968" w:type="dxa"/>
            <w:gridSpan w:val="2"/>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Pr="00850822" w:rsidRDefault="00752A86" w:rsidP="00752A86">
            <w:pPr>
              <w:rPr>
                <w:sz w:val="20"/>
              </w:rPr>
            </w:pPr>
            <w:r w:rsidRPr="00850822">
              <w:rPr>
                <w:sz w:val="20"/>
              </w:rPr>
              <w:t>Uploaded:</w:t>
            </w:r>
          </w:p>
          <w:p w14:paraId="39AADE46" w14:textId="13658655" w:rsidR="003E4D0A" w:rsidRPr="00850822" w:rsidRDefault="00642E78" w:rsidP="00752A86">
            <w:pPr>
              <w:rPr>
                <w:sz w:val="20"/>
              </w:rPr>
            </w:pPr>
            <w:hyperlink r:id="rId193"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642E78" w:rsidP="00752A86">
            <w:pPr>
              <w:rPr>
                <w:sz w:val="20"/>
              </w:rPr>
            </w:pPr>
            <w:hyperlink r:id="rId194"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642E78" w:rsidP="00752A86">
            <w:pPr>
              <w:rPr>
                <w:sz w:val="20"/>
              </w:rPr>
            </w:pPr>
            <w:hyperlink r:id="rId195"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642E78" w:rsidP="00752A86">
            <w:pPr>
              <w:rPr>
                <w:sz w:val="20"/>
              </w:rPr>
            </w:pPr>
            <w:hyperlink r:id="rId196"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642E78" w:rsidP="00752A86">
            <w:pPr>
              <w:rPr>
                <w:sz w:val="20"/>
              </w:rPr>
            </w:pPr>
            <w:hyperlink r:id="rId197"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642E78" w:rsidP="00752A86">
            <w:pPr>
              <w:rPr>
                <w:sz w:val="20"/>
              </w:rPr>
            </w:pPr>
            <w:hyperlink r:id="rId198" w:history="1">
              <w:r w:rsidR="001F4E2D" w:rsidRPr="00850822">
                <w:rPr>
                  <w:rStyle w:val="Hyperlink"/>
                  <w:color w:val="auto"/>
                  <w:sz w:val="20"/>
                </w:rPr>
                <w:t>20/1351r5</w:t>
              </w:r>
            </w:hyperlink>
            <w:r w:rsidR="001F4E2D" w:rsidRPr="00850822">
              <w:rPr>
                <w:sz w:val="20"/>
              </w:rPr>
              <w:t>, 09/21/2020</w:t>
            </w:r>
          </w:p>
          <w:p w14:paraId="71C3E2AF" w14:textId="77777777" w:rsidR="00752A86" w:rsidRPr="00850822" w:rsidRDefault="00752A86" w:rsidP="00752A86">
            <w:pPr>
              <w:rPr>
                <w:sz w:val="20"/>
              </w:rPr>
            </w:pPr>
          </w:p>
          <w:p w14:paraId="02DC398E" w14:textId="77777777" w:rsidR="00752A86" w:rsidRPr="00850822" w:rsidRDefault="00752A86" w:rsidP="00752A86">
            <w:pPr>
              <w:rPr>
                <w:sz w:val="20"/>
              </w:rPr>
            </w:pPr>
            <w:r w:rsidRPr="00850822">
              <w:rPr>
                <w:sz w:val="20"/>
              </w:rPr>
              <w:t>Presented:</w:t>
            </w:r>
          </w:p>
          <w:p w14:paraId="065BB8B6" w14:textId="77777777" w:rsidR="00863501" w:rsidRPr="00850822" w:rsidRDefault="00642E78" w:rsidP="00863501">
            <w:pPr>
              <w:rPr>
                <w:sz w:val="20"/>
              </w:rPr>
            </w:pPr>
            <w:hyperlink r:id="rId199" w:history="1">
              <w:r w:rsidR="00863501" w:rsidRPr="00850822">
                <w:rPr>
                  <w:rStyle w:val="Hyperlink"/>
                  <w:color w:val="auto"/>
                  <w:sz w:val="20"/>
                </w:rPr>
                <w:t>20/1351r4</w:t>
              </w:r>
            </w:hyperlink>
            <w:r w:rsidR="00863501" w:rsidRPr="00850822">
              <w:rPr>
                <w:sz w:val="20"/>
              </w:rPr>
              <w:t>, 09/21/2020</w:t>
            </w:r>
          </w:p>
          <w:p w14:paraId="5598B84E" w14:textId="77777777" w:rsidR="00752A86" w:rsidRPr="00850822" w:rsidRDefault="00752A86" w:rsidP="00752A86">
            <w:pPr>
              <w:rPr>
                <w:sz w:val="20"/>
              </w:rPr>
            </w:pPr>
          </w:p>
          <w:p w14:paraId="292A188A" w14:textId="77777777" w:rsidR="00E7555D" w:rsidRPr="00850822" w:rsidRDefault="00752A86" w:rsidP="00752A86">
            <w:pPr>
              <w:rPr>
                <w:sz w:val="20"/>
              </w:rPr>
            </w:pPr>
            <w:r w:rsidRPr="00850822">
              <w:rPr>
                <w:sz w:val="20"/>
              </w:rPr>
              <w:t>Straw Polled:</w:t>
            </w:r>
          </w:p>
          <w:p w14:paraId="7DDD7129" w14:textId="77777777" w:rsidR="000B7268" w:rsidRPr="00850822" w:rsidRDefault="00642E78" w:rsidP="000B7268">
            <w:pPr>
              <w:rPr>
                <w:sz w:val="20"/>
              </w:rPr>
            </w:pPr>
            <w:hyperlink r:id="rId200" w:history="1">
              <w:r w:rsidR="000B7268" w:rsidRPr="00850822">
                <w:rPr>
                  <w:rStyle w:val="Hyperlink"/>
                  <w:color w:val="auto"/>
                  <w:sz w:val="20"/>
                </w:rPr>
                <w:t>20/1351r5</w:t>
              </w:r>
            </w:hyperlink>
            <w:r w:rsidR="000B7268" w:rsidRPr="00850822">
              <w:rPr>
                <w:sz w:val="20"/>
              </w:rPr>
              <w:t>, 09/21/2020</w:t>
            </w:r>
          </w:p>
          <w:p w14:paraId="505A25B0" w14:textId="5F543E8C" w:rsidR="00752A86" w:rsidRPr="00850822" w:rsidRDefault="00F3081D" w:rsidP="00752A86">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DE41E0">
        <w:trPr>
          <w:trHeight w:val="271"/>
        </w:trPr>
        <w:tc>
          <w:tcPr>
            <w:tcW w:w="1274" w:type="dxa"/>
            <w:gridSpan w:val="2"/>
          </w:tcPr>
          <w:p w14:paraId="2CBF4C25" w14:textId="06E74694" w:rsidR="00E7555D" w:rsidRPr="00D524B2" w:rsidRDefault="00E7555D" w:rsidP="006656CF">
            <w:pPr>
              <w:rPr>
                <w:color w:val="00B050"/>
                <w:sz w:val="20"/>
              </w:rPr>
            </w:pPr>
            <w:r w:rsidRPr="00D524B2">
              <w:rPr>
                <w:color w:val="00B050"/>
                <w:sz w:val="20"/>
              </w:rPr>
              <w:t>PHY</w:t>
            </w:r>
          </w:p>
        </w:tc>
        <w:tc>
          <w:tcPr>
            <w:tcW w:w="1968" w:type="dxa"/>
            <w:gridSpan w:val="2"/>
          </w:tcPr>
          <w:p w14:paraId="41D8ED93" w14:textId="59091264" w:rsidR="00E7555D" w:rsidRPr="00D524B2" w:rsidRDefault="00E7555D" w:rsidP="006656CF">
            <w:pPr>
              <w:rPr>
                <w:color w:val="00B050"/>
                <w:sz w:val="20"/>
              </w:rPr>
            </w:pPr>
            <w:r w:rsidRPr="00D524B2">
              <w:rPr>
                <w:color w:val="00B050"/>
                <w:sz w:val="20"/>
              </w:rPr>
              <w:t>OFDM Modulation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642E78" w:rsidP="00A31B6D">
            <w:pPr>
              <w:rPr>
                <w:sz w:val="20"/>
              </w:rPr>
            </w:pPr>
            <w:hyperlink r:id="rId201"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642E78" w:rsidP="00A31B6D">
            <w:pPr>
              <w:rPr>
                <w:sz w:val="20"/>
              </w:rPr>
            </w:pPr>
            <w:hyperlink r:id="rId202"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642E78" w:rsidP="00A31B6D">
            <w:pPr>
              <w:rPr>
                <w:sz w:val="20"/>
              </w:rPr>
            </w:pPr>
            <w:hyperlink r:id="rId203"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642E78" w:rsidP="00A31B6D">
            <w:pPr>
              <w:rPr>
                <w:sz w:val="20"/>
              </w:rPr>
            </w:pPr>
            <w:hyperlink r:id="rId204"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642E78" w:rsidP="00333105">
            <w:pPr>
              <w:rPr>
                <w:sz w:val="20"/>
              </w:rPr>
            </w:pPr>
            <w:hyperlink r:id="rId205"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642E78" w:rsidP="00333105">
            <w:pPr>
              <w:rPr>
                <w:sz w:val="20"/>
              </w:rPr>
            </w:pPr>
            <w:hyperlink r:id="rId206"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642E78" w:rsidP="00A31B6D">
            <w:pPr>
              <w:rPr>
                <w:sz w:val="20"/>
              </w:rPr>
            </w:pPr>
            <w:hyperlink r:id="rId207"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E7555D" w14:paraId="61C28D75" w14:textId="77777777" w:rsidTr="00DE41E0">
        <w:trPr>
          <w:trHeight w:val="271"/>
        </w:trPr>
        <w:tc>
          <w:tcPr>
            <w:tcW w:w="1274" w:type="dxa"/>
            <w:gridSpan w:val="2"/>
          </w:tcPr>
          <w:p w14:paraId="05C5FBDE" w14:textId="23D77891" w:rsidR="00E7555D" w:rsidRPr="009876E6" w:rsidRDefault="00E7555D" w:rsidP="006656CF">
            <w:pPr>
              <w:rPr>
                <w:color w:val="00B050"/>
                <w:sz w:val="20"/>
              </w:rPr>
            </w:pPr>
            <w:r w:rsidRPr="009876E6">
              <w:rPr>
                <w:color w:val="00B050"/>
                <w:sz w:val="20"/>
              </w:rPr>
              <w:t>PHY</w:t>
            </w:r>
          </w:p>
        </w:tc>
        <w:tc>
          <w:tcPr>
            <w:tcW w:w="1968" w:type="dxa"/>
            <w:gridSpan w:val="2"/>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642E78" w:rsidP="00752A86">
            <w:pPr>
              <w:rPr>
                <w:sz w:val="20"/>
              </w:rPr>
            </w:pPr>
            <w:hyperlink r:id="rId208"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642E78" w:rsidP="00752A86">
            <w:pPr>
              <w:rPr>
                <w:sz w:val="20"/>
              </w:rPr>
            </w:pPr>
            <w:hyperlink r:id="rId209"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642E78" w:rsidP="00752A86">
            <w:pPr>
              <w:rPr>
                <w:sz w:val="20"/>
              </w:rPr>
            </w:pPr>
            <w:hyperlink r:id="rId210"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642E78" w:rsidP="00B255C1">
            <w:pPr>
              <w:rPr>
                <w:sz w:val="20"/>
              </w:rPr>
            </w:pPr>
            <w:hyperlink r:id="rId211"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642E78" w:rsidP="00752A86">
            <w:pPr>
              <w:rPr>
                <w:sz w:val="20"/>
              </w:rPr>
            </w:pPr>
            <w:hyperlink r:id="rId212"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lastRenderedPageBreak/>
              <w:t>No motion</w:t>
            </w:r>
          </w:p>
        </w:tc>
      </w:tr>
      <w:tr w:rsidR="00E7555D" w14:paraId="30E25189" w14:textId="77777777" w:rsidTr="00DE41E0">
        <w:trPr>
          <w:trHeight w:val="271"/>
        </w:trPr>
        <w:tc>
          <w:tcPr>
            <w:tcW w:w="1274" w:type="dxa"/>
            <w:gridSpan w:val="2"/>
          </w:tcPr>
          <w:p w14:paraId="37051124" w14:textId="77777777" w:rsidR="00E7555D" w:rsidRPr="00C26E66" w:rsidRDefault="00E7555D" w:rsidP="006656CF">
            <w:pPr>
              <w:rPr>
                <w:color w:val="00B050"/>
                <w:sz w:val="20"/>
              </w:rPr>
            </w:pPr>
            <w:r w:rsidRPr="00C26E66">
              <w:rPr>
                <w:color w:val="00B050"/>
                <w:sz w:val="20"/>
              </w:rPr>
              <w:t>PHY</w:t>
            </w:r>
          </w:p>
        </w:tc>
        <w:tc>
          <w:tcPr>
            <w:tcW w:w="1968" w:type="dxa"/>
            <w:gridSpan w:val="2"/>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642E78" w:rsidP="006656CF">
            <w:pPr>
              <w:rPr>
                <w:sz w:val="20"/>
              </w:rPr>
            </w:pPr>
            <w:hyperlink r:id="rId213"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642E78" w:rsidP="00F33C3D">
            <w:pPr>
              <w:rPr>
                <w:sz w:val="20"/>
              </w:rPr>
            </w:pPr>
            <w:hyperlink r:id="rId214"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642E78" w:rsidP="00F33C3D">
            <w:pPr>
              <w:rPr>
                <w:sz w:val="20"/>
              </w:rPr>
            </w:pPr>
            <w:hyperlink r:id="rId215"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642E78" w:rsidP="00F33C3D">
            <w:pPr>
              <w:rPr>
                <w:sz w:val="20"/>
              </w:rPr>
            </w:pPr>
            <w:hyperlink r:id="rId216"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642E78" w:rsidP="00F33C3D">
            <w:pPr>
              <w:rPr>
                <w:sz w:val="20"/>
              </w:rPr>
            </w:pPr>
            <w:hyperlink r:id="rId217"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642E78" w:rsidP="00F33C3D">
            <w:pPr>
              <w:rPr>
                <w:sz w:val="20"/>
              </w:rPr>
            </w:pPr>
            <w:hyperlink r:id="rId218"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642E78" w:rsidP="008678D4">
            <w:pPr>
              <w:rPr>
                <w:sz w:val="20"/>
              </w:rPr>
            </w:pPr>
            <w:hyperlink r:id="rId219"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DE41E0">
        <w:trPr>
          <w:trHeight w:val="257"/>
        </w:trPr>
        <w:tc>
          <w:tcPr>
            <w:tcW w:w="1274" w:type="dxa"/>
            <w:gridSpan w:val="2"/>
          </w:tcPr>
          <w:p w14:paraId="3AA2CE53" w14:textId="195C47A3" w:rsidR="00E7555D" w:rsidRPr="00C678B8" w:rsidRDefault="00E7555D" w:rsidP="00417308">
            <w:pPr>
              <w:rPr>
                <w:color w:val="00B050"/>
                <w:sz w:val="20"/>
              </w:rPr>
            </w:pPr>
            <w:r w:rsidRPr="00C678B8">
              <w:rPr>
                <w:color w:val="00B050"/>
                <w:sz w:val="20"/>
              </w:rPr>
              <w:t>PHY</w:t>
            </w:r>
          </w:p>
        </w:tc>
        <w:tc>
          <w:tcPr>
            <w:tcW w:w="1968" w:type="dxa"/>
            <w:gridSpan w:val="2"/>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Pr="00850822" w:rsidRDefault="008B1A5E" w:rsidP="008B1A5E">
            <w:pPr>
              <w:rPr>
                <w:sz w:val="20"/>
              </w:rPr>
            </w:pPr>
            <w:r w:rsidRPr="00850822">
              <w:rPr>
                <w:sz w:val="20"/>
              </w:rPr>
              <w:t>Uploaded:</w:t>
            </w:r>
          </w:p>
          <w:p w14:paraId="799E5B57" w14:textId="686BB29D" w:rsidR="00DA760C" w:rsidRPr="00850822" w:rsidRDefault="00642E78" w:rsidP="008B1A5E">
            <w:pPr>
              <w:rPr>
                <w:sz w:val="20"/>
              </w:rPr>
            </w:pPr>
            <w:hyperlink r:id="rId220" w:history="1">
              <w:r w:rsidR="00DA760C" w:rsidRPr="00850822">
                <w:rPr>
                  <w:rStyle w:val="Hyperlink"/>
                  <w:color w:val="auto"/>
                  <w:sz w:val="20"/>
                </w:rPr>
                <w:t>20/1466r0</w:t>
              </w:r>
            </w:hyperlink>
            <w:r w:rsidR="00DA760C" w:rsidRPr="00850822">
              <w:rPr>
                <w:sz w:val="20"/>
              </w:rPr>
              <w:t>, 09/14/2020</w:t>
            </w:r>
          </w:p>
          <w:p w14:paraId="49F1FF81" w14:textId="77777777" w:rsidR="008B1A5E" w:rsidRPr="00850822" w:rsidRDefault="008B1A5E" w:rsidP="008B1A5E">
            <w:pPr>
              <w:rPr>
                <w:sz w:val="20"/>
              </w:rPr>
            </w:pPr>
          </w:p>
          <w:p w14:paraId="63E3CCC1" w14:textId="77777777" w:rsidR="008B1A5E" w:rsidRDefault="008B1A5E" w:rsidP="008B1A5E">
            <w:pPr>
              <w:rPr>
                <w:sz w:val="20"/>
              </w:rPr>
            </w:pPr>
            <w:r w:rsidRPr="00850822">
              <w:rPr>
                <w:sz w:val="20"/>
              </w:rPr>
              <w:t>Presented:</w:t>
            </w:r>
          </w:p>
          <w:p w14:paraId="10D9F72C" w14:textId="325E1FBB" w:rsidR="00B708BA" w:rsidRPr="00850822" w:rsidRDefault="00642E78" w:rsidP="008B1A5E">
            <w:pPr>
              <w:rPr>
                <w:sz w:val="20"/>
              </w:rPr>
            </w:pPr>
            <w:hyperlink r:id="rId221"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Pr="00850822" w:rsidRDefault="008B1A5E" w:rsidP="008B1A5E">
            <w:pPr>
              <w:rPr>
                <w:sz w:val="20"/>
              </w:rPr>
            </w:pPr>
          </w:p>
          <w:p w14:paraId="00AACA6C" w14:textId="77777777" w:rsidR="008B1A5E" w:rsidRDefault="008B1A5E" w:rsidP="008B1A5E">
            <w:pPr>
              <w:rPr>
                <w:sz w:val="20"/>
              </w:rPr>
            </w:pPr>
            <w:r w:rsidRPr="00850822">
              <w:rPr>
                <w:sz w:val="20"/>
              </w:rPr>
              <w:t>Straw Polled:</w:t>
            </w:r>
          </w:p>
          <w:p w14:paraId="2647E8CF" w14:textId="349158F6" w:rsidR="00186CA8" w:rsidRPr="00850822" w:rsidRDefault="00642E78" w:rsidP="008B1A5E">
            <w:pPr>
              <w:rPr>
                <w:sz w:val="20"/>
              </w:rPr>
            </w:pPr>
            <w:hyperlink r:id="rId222"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5275A0FA" w14:textId="49806E4B" w:rsidR="00E7555D" w:rsidRPr="00850822" w:rsidRDefault="00C54176" w:rsidP="00417308">
            <w:pPr>
              <w:rPr>
                <w:sz w:val="20"/>
              </w:rPr>
            </w:pPr>
            <w:r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DE41E0">
        <w:trPr>
          <w:trHeight w:val="257"/>
        </w:trPr>
        <w:tc>
          <w:tcPr>
            <w:tcW w:w="1274" w:type="dxa"/>
            <w:gridSpan w:val="2"/>
          </w:tcPr>
          <w:p w14:paraId="7F54231B" w14:textId="1D0D7F85" w:rsidR="00E7555D" w:rsidRPr="000417BC" w:rsidRDefault="00E7555D" w:rsidP="00417308">
            <w:pPr>
              <w:rPr>
                <w:color w:val="00B050"/>
                <w:sz w:val="20"/>
              </w:rPr>
            </w:pPr>
            <w:r w:rsidRPr="000417BC">
              <w:rPr>
                <w:color w:val="00B050"/>
                <w:sz w:val="20"/>
              </w:rPr>
              <w:t>PHY</w:t>
            </w:r>
          </w:p>
        </w:tc>
        <w:tc>
          <w:tcPr>
            <w:tcW w:w="1968" w:type="dxa"/>
            <w:gridSpan w:val="2"/>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Pr="00D05A58" w:rsidRDefault="00186771" w:rsidP="008B1A5E">
            <w:pPr>
              <w:rPr>
                <w:color w:val="000000" w:themeColor="text1"/>
                <w:sz w:val="20"/>
              </w:rPr>
            </w:pPr>
            <w:r w:rsidRPr="00D05A58">
              <w:rPr>
                <w:color w:val="000000" w:themeColor="text1"/>
                <w:sz w:val="20"/>
              </w:rPr>
              <w:t>Transmit spectral mask:</w:t>
            </w:r>
          </w:p>
          <w:p w14:paraId="499F410F" w14:textId="05B53129" w:rsidR="00AB2926" w:rsidRPr="00D05A58" w:rsidRDefault="00642E78" w:rsidP="008B1A5E">
            <w:pPr>
              <w:rPr>
                <w:color w:val="000000" w:themeColor="text1"/>
                <w:sz w:val="20"/>
              </w:rPr>
            </w:pPr>
            <w:hyperlink r:id="rId223"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642E78" w:rsidP="008B1A5E">
            <w:pPr>
              <w:rPr>
                <w:color w:val="000000" w:themeColor="text1"/>
                <w:sz w:val="20"/>
              </w:rPr>
            </w:pPr>
            <w:hyperlink r:id="rId224"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Pr="00D05A58" w:rsidRDefault="00642E78" w:rsidP="008B1A5E">
            <w:pPr>
              <w:rPr>
                <w:color w:val="000000" w:themeColor="text1"/>
                <w:sz w:val="20"/>
              </w:rPr>
            </w:pPr>
            <w:hyperlink r:id="rId225" w:history="1">
              <w:r w:rsidR="00062AE3" w:rsidRPr="00D05A58">
                <w:rPr>
                  <w:rStyle w:val="Hyperlink"/>
                  <w:color w:val="000000" w:themeColor="text1"/>
                  <w:sz w:val="20"/>
                </w:rPr>
                <w:t>20/1462r2</w:t>
              </w:r>
            </w:hyperlink>
            <w:r w:rsidR="00062AE3" w:rsidRPr="00D05A58">
              <w:rPr>
                <w:color w:val="000000" w:themeColor="text1"/>
                <w:sz w:val="20"/>
              </w:rPr>
              <w:t>, 09/24/2020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642E78" w:rsidP="008B1A5E">
            <w:pPr>
              <w:rPr>
                <w:color w:val="000000" w:themeColor="text1"/>
                <w:sz w:val="20"/>
              </w:rPr>
            </w:pPr>
            <w:hyperlink r:id="rId226"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642E78" w:rsidP="008B1A5E">
            <w:pPr>
              <w:rPr>
                <w:color w:val="000000" w:themeColor="text1"/>
                <w:sz w:val="20"/>
              </w:rPr>
            </w:pPr>
            <w:hyperlink r:id="rId227"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Pr="00D05A58" w:rsidRDefault="008B1A5E" w:rsidP="008B1A5E">
            <w:pPr>
              <w:rPr>
                <w:color w:val="000000" w:themeColor="text1"/>
                <w:sz w:val="20"/>
              </w:rPr>
            </w:pPr>
            <w:r w:rsidRPr="00D05A58">
              <w:rPr>
                <w:color w:val="000000" w:themeColor="text1"/>
                <w:sz w:val="20"/>
              </w:rPr>
              <w:t>Presented:</w:t>
            </w:r>
          </w:p>
          <w:p w14:paraId="44BFE405" w14:textId="1A89037E" w:rsidR="00817737" w:rsidRPr="00D05A58" w:rsidRDefault="00642E78" w:rsidP="00817737">
            <w:pPr>
              <w:rPr>
                <w:color w:val="000000" w:themeColor="text1"/>
                <w:sz w:val="20"/>
              </w:rPr>
            </w:pPr>
            <w:hyperlink r:id="rId228"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642E78" w:rsidP="00B943DB">
            <w:pPr>
              <w:rPr>
                <w:color w:val="000000" w:themeColor="text1"/>
                <w:sz w:val="20"/>
              </w:rPr>
            </w:pPr>
            <w:hyperlink r:id="rId229"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Pr="00D05A58" w:rsidRDefault="008B1A5E" w:rsidP="008B1A5E">
            <w:pPr>
              <w:rPr>
                <w:color w:val="000000" w:themeColor="text1"/>
                <w:sz w:val="20"/>
              </w:rPr>
            </w:pPr>
          </w:p>
          <w:p w14:paraId="4C84D680" w14:textId="77777777" w:rsidR="008B1A5E" w:rsidRPr="00D05A58" w:rsidRDefault="008B1A5E" w:rsidP="008B1A5E">
            <w:pPr>
              <w:rPr>
                <w:color w:val="000000" w:themeColor="text1"/>
                <w:sz w:val="20"/>
              </w:rPr>
            </w:pPr>
            <w:r w:rsidRPr="00D05A58">
              <w:rPr>
                <w:color w:val="000000" w:themeColor="text1"/>
                <w:sz w:val="20"/>
              </w:rPr>
              <w:t>Straw Polled:</w:t>
            </w:r>
          </w:p>
          <w:p w14:paraId="009B4DB1" w14:textId="77777777" w:rsidR="00062AE3" w:rsidRPr="00D05A58" w:rsidRDefault="00642E78" w:rsidP="00062AE3">
            <w:pPr>
              <w:rPr>
                <w:color w:val="000000" w:themeColor="text1"/>
                <w:sz w:val="20"/>
              </w:rPr>
            </w:pPr>
            <w:hyperlink r:id="rId230"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642E78" w:rsidP="00417308">
            <w:pPr>
              <w:rPr>
                <w:color w:val="000000" w:themeColor="text1"/>
                <w:sz w:val="20"/>
              </w:rPr>
            </w:pPr>
            <w:hyperlink r:id="rId231" w:history="1">
              <w:r w:rsidR="00EF4546" w:rsidRPr="00D05A58">
                <w:rPr>
                  <w:rStyle w:val="Hyperlink"/>
                  <w:color w:val="000000" w:themeColor="text1"/>
                  <w:sz w:val="20"/>
                </w:rPr>
                <w:t>20/1480r1</w:t>
              </w:r>
            </w:hyperlink>
            <w:r w:rsidR="00EF4546" w:rsidRPr="00D05A58">
              <w:rPr>
                <w:color w:val="000000" w:themeColor="text1"/>
                <w:sz w:val="20"/>
              </w:rPr>
              <w:t>, 09/24/2020</w:t>
            </w:r>
          </w:p>
          <w:p w14:paraId="694C3AA0" w14:textId="640D8E27" w:rsidR="00EF4546" w:rsidRPr="00D05A58" w:rsidRDefault="00EF4546" w:rsidP="00417308">
            <w:pPr>
              <w:rPr>
                <w:color w:val="000000" w:themeColor="text1"/>
                <w:sz w:val="20"/>
              </w:rPr>
            </w:pPr>
            <w:r w:rsidRPr="00D05A58">
              <w:rPr>
                <w:color w:val="000000" w:themeColor="text1"/>
                <w:sz w:val="20"/>
                <w:highlight w:val="green"/>
              </w:rPr>
              <w:t>(SP result:  Approved with unanimous consent)</w:t>
            </w:r>
          </w:p>
        </w:tc>
        <w:tc>
          <w:tcPr>
            <w:tcW w:w="2212" w:type="dxa"/>
          </w:tcPr>
          <w:p w14:paraId="2BD58BF7" w14:textId="05AD6D71" w:rsidR="00E7555D" w:rsidRPr="000417BC" w:rsidRDefault="00E7555D" w:rsidP="00417308">
            <w:pPr>
              <w:rPr>
                <w:color w:val="00B050"/>
                <w:sz w:val="20"/>
              </w:rPr>
            </w:pPr>
            <w:r w:rsidRPr="000417BC">
              <w:rPr>
                <w:color w:val="00B050"/>
                <w:sz w:val="20"/>
              </w:rPr>
              <w:lastRenderedPageBreak/>
              <w:t>No motion</w:t>
            </w:r>
          </w:p>
        </w:tc>
      </w:tr>
      <w:tr w:rsidR="00E7555D" w14:paraId="39CD36B4" w14:textId="77777777" w:rsidTr="00DE41E0">
        <w:trPr>
          <w:trHeight w:val="257"/>
        </w:trPr>
        <w:tc>
          <w:tcPr>
            <w:tcW w:w="1274" w:type="dxa"/>
            <w:gridSpan w:val="2"/>
          </w:tcPr>
          <w:p w14:paraId="7A47244F" w14:textId="1B6A79B0" w:rsidR="00E7555D" w:rsidRPr="000417BC" w:rsidRDefault="00E7555D" w:rsidP="00417308">
            <w:pPr>
              <w:rPr>
                <w:color w:val="00B050"/>
                <w:sz w:val="20"/>
              </w:rPr>
            </w:pPr>
            <w:r w:rsidRPr="000417BC">
              <w:rPr>
                <w:color w:val="00B050"/>
                <w:sz w:val="20"/>
              </w:rPr>
              <w:t>PHY</w:t>
            </w:r>
          </w:p>
        </w:tc>
        <w:tc>
          <w:tcPr>
            <w:tcW w:w="1968" w:type="dxa"/>
            <w:gridSpan w:val="2"/>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Pr="00D05A58" w:rsidRDefault="00F364B0" w:rsidP="00417308">
            <w:pPr>
              <w:rPr>
                <w:rStyle w:val="Hyperlink"/>
                <w:color w:val="000000" w:themeColor="text1"/>
                <w:sz w:val="20"/>
                <w:u w:val="none"/>
              </w:rPr>
            </w:pPr>
            <w:r w:rsidRPr="00D05A58">
              <w:rPr>
                <w:rStyle w:val="Hyperlink"/>
                <w:color w:val="000000" w:themeColor="text1"/>
                <w:sz w:val="20"/>
                <w:u w:val="none"/>
              </w:rPr>
              <w:t>Uploaded:</w:t>
            </w:r>
          </w:p>
          <w:p w14:paraId="36A53797" w14:textId="5E3A635E" w:rsidR="00E7555D" w:rsidRPr="00D05A58" w:rsidRDefault="00642E78" w:rsidP="00417308">
            <w:pPr>
              <w:rPr>
                <w:color w:val="000000" w:themeColor="text1"/>
                <w:sz w:val="20"/>
              </w:rPr>
            </w:pPr>
            <w:hyperlink r:id="rId232"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642E78" w:rsidP="00417308">
            <w:pPr>
              <w:rPr>
                <w:color w:val="000000" w:themeColor="text1"/>
                <w:sz w:val="20"/>
              </w:rPr>
            </w:pPr>
            <w:hyperlink r:id="rId233"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642E78" w:rsidP="00417308">
            <w:pPr>
              <w:rPr>
                <w:color w:val="000000" w:themeColor="text1"/>
                <w:sz w:val="20"/>
              </w:rPr>
            </w:pPr>
            <w:hyperlink r:id="rId234"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642E78" w:rsidP="00417308">
            <w:pPr>
              <w:rPr>
                <w:color w:val="000000" w:themeColor="text1"/>
                <w:sz w:val="20"/>
              </w:rPr>
            </w:pPr>
            <w:hyperlink r:id="rId235"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642E78" w:rsidP="00417308">
            <w:pPr>
              <w:rPr>
                <w:color w:val="000000" w:themeColor="text1"/>
                <w:sz w:val="20"/>
              </w:rPr>
            </w:pPr>
            <w:hyperlink r:id="rId236"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642E78" w:rsidP="00417308">
            <w:pPr>
              <w:rPr>
                <w:color w:val="000000" w:themeColor="text1"/>
                <w:sz w:val="20"/>
              </w:rPr>
            </w:pPr>
            <w:hyperlink r:id="rId237"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642E78" w:rsidP="00417308">
            <w:pPr>
              <w:rPr>
                <w:color w:val="000000" w:themeColor="text1"/>
                <w:sz w:val="20"/>
              </w:rPr>
            </w:pPr>
            <w:hyperlink r:id="rId238"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642E78" w:rsidP="00F364B0">
            <w:pPr>
              <w:rPr>
                <w:color w:val="000000" w:themeColor="text1"/>
                <w:sz w:val="20"/>
              </w:rPr>
            </w:pPr>
            <w:hyperlink r:id="rId239"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642E78" w:rsidP="00F364B0">
            <w:pPr>
              <w:rPr>
                <w:color w:val="000000" w:themeColor="text1"/>
                <w:sz w:val="20"/>
              </w:rPr>
            </w:pPr>
            <w:hyperlink r:id="rId240"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642E78" w:rsidP="00F364B0">
            <w:pPr>
              <w:rPr>
                <w:color w:val="000000" w:themeColor="text1"/>
                <w:sz w:val="20"/>
              </w:rPr>
            </w:pPr>
            <w:hyperlink r:id="rId241"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Pr="00D05A58" w:rsidRDefault="00F364B0" w:rsidP="00F364B0">
            <w:pPr>
              <w:rPr>
                <w:color w:val="000000" w:themeColor="text1"/>
                <w:sz w:val="20"/>
              </w:rPr>
            </w:pPr>
          </w:p>
          <w:p w14:paraId="15744EFB" w14:textId="77777777" w:rsidR="00F364B0" w:rsidRPr="00D05A58" w:rsidRDefault="00F364B0" w:rsidP="00F364B0">
            <w:pPr>
              <w:rPr>
                <w:color w:val="000000" w:themeColor="text1"/>
                <w:sz w:val="20"/>
              </w:rPr>
            </w:pPr>
            <w:r w:rsidRPr="00D05A58">
              <w:rPr>
                <w:color w:val="000000" w:themeColor="text1"/>
                <w:sz w:val="20"/>
              </w:rPr>
              <w:t>Presented:</w:t>
            </w:r>
          </w:p>
          <w:p w14:paraId="3C347B56" w14:textId="77777777" w:rsidR="00F915E0" w:rsidRPr="00D05A58" w:rsidRDefault="00642E78" w:rsidP="00F915E0">
            <w:pPr>
              <w:rPr>
                <w:color w:val="000000" w:themeColor="text1"/>
                <w:sz w:val="20"/>
              </w:rPr>
            </w:pPr>
            <w:hyperlink r:id="rId242"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642E78" w:rsidP="00F915E0">
            <w:pPr>
              <w:rPr>
                <w:color w:val="000000" w:themeColor="text1"/>
                <w:sz w:val="20"/>
              </w:rPr>
            </w:pPr>
            <w:hyperlink r:id="rId243"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642E78" w:rsidP="00F915E0">
            <w:pPr>
              <w:rPr>
                <w:color w:val="000000" w:themeColor="text1"/>
                <w:sz w:val="20"/>
              </w:rPr>
            </w:pPr>
            <w:hyperlink r:id="rId244"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642E78" w:rsidP="00F915E0">
            <w:pPr>
              <w:rPr>
                <w:color w:val="000000" w:themeColor="text1"/>
                <w:sz w:val="20"/>
              </w:rPr>
            </w:pPr>
            <w:hyperlink r:id="rId245"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Pr="00D05A58" w:rsidRDefault="00F364B0" w:rsidP="00F364B0">
            <w:pPr>
              <w:rPr>
                <w:color w:val="000000" w:themeColor="text1"/>
                <w:sz w:val="20"/>
              </w:rPr>
            </w:pPr>
          </w:p>
          <w:p w14:paraId="0A12C998" w14:textId="77777777" w:rsidR="00F364B0" w:rsidRPr="00D05A58" w:rsidRDefault="00F364B0" w:rsidP="00F364B0">
            <w:pPr>
              <w:rPr>
                <w:color w:val="000000" w:themeColor="text1"/>
                <w:sz w:val="20"/>
              </w:rPr>
            </w:pPr>
            <w:r w:rsidRPr="00D05A58">
              <w:rPr>
                <w:color w:val="000000" w:themeColor="text1"/>
                <w:sz w:val="20"/>
              </w:rPr>
              <w:t>Straw Polled:</w:t>
            </w:r>
          </w:p>
          <w:p w14:paraId="15774657" w14:textId="77777777" w:rsidR="00D21774" w:rsidRPr="00D05A58" w:rsidRDefault="00642E78" w:rsidP="00D21774">
            <w:pPr>
              <w:rPr>
                <w:color w:val="000000" w:themeColor="text1"/>
                <w:sz w:val="20"/>
              </w:rPr>
            </w:pPr>
            <w:hyperlink r:id="rId246"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642E78" w:rsidP="00406DF8">
            <w:pPr>
              <w:rPr>
                <w:color w:val="000000" w:themeColor="text1"/>
                <w:sz w:val="20"/>
              </w:rPr>
            </w:pPr>
            <w:hyperlink r:id="rId247" w:history="1">
              <w:r w:rsidR="00406DF8" w:rsidRPr="00D05A58">
                <w:rPr>
                  <w:rStyle w:val="Hyperlink"/>
                  <w:color w:val="000000" w:themeColor="text1"/>
                  <w:sz w:val="20"/>
                </w:rPr>
                <w:t>20/1253r6</w:t>
              </w:r>
            </w:hyperlink>
            <w:r w:rsidR="00406DF8" w:rsidRPr="00D05A58">
              <w:rPr>
                <w:color w:val="000000" w:themeColor="text1"/>
                <w:sz w:val="20"/>
              </w:rPr>
              <w:t>, 09/10/2020</w:t>
            </w:r>
          </w:p>
          <w:p w14:paraId="2C0DFE2F" w14:textId="377AA7EC" w:rsidR="00F364B0" w:rsidRPr="00D05A58" w:rsidRDefault="00901FAA" w:rsidP="00F364B0">
            <w:pPr>
              <w:rPr>
                <w:color w:val="000000" w:themeColor="text1"/>
                <w:sz w:val="20"/>
              </w:rPr>
            </w:pPr>
            <w:r w:rsidRPr="00D05A58">
              <w:rPr>
                <w:color w:val="000000" w:themeColor="text1"/>
                <w:sz w:val="20"/>
                <w:highlight w:val="green"/>
              </w:rPr>
              <w:t>(SP result:  Approved with unanimous consent)</w:t>
            </w:r>
          </w:p>
        </w:tc>
        <w:tc>
          <w:tcPr>
            <w:tcW w:w="2212" w:type="dxa"/>
          </w:tcPr>
          <w:p w14:paraId="48ECA6F1" w14:textId="2C71FD45" w:rsidR="00E7555D" w:rsidRPr="000417BC" w:rsidRDefault="00E7555D" w:rsidP="00417308">
            <w:pPr>
              <w:rPr>
                <w:color w:val="00B050"/>
                <w:sz w:val="20"/>
              </w:rPr>
            </w:pPr>
            <w:r w:rsidRPr="000417BC">
              <w:rPr>
                <w:color w:val="00B050"/>
                <w:sz w:val="20"/>
              </w:rPr>
              <w:t>Motion 112, #SP20</w:t>
            </w:r>
          </w:p>
        </w:tc>
      </w:tr>
      <w:tr w:rsidR="00E7555D" w14:paraId="1E398699" w14:textId="77777777" w:rsidTr="00DE41E0">
        <w:trPr>
          <w:trHeight w:val="257"/>
        </w:trPr>
        <w:tc>
          <w:tcPr>
            <w:tcW w:w="1274" w:type="dxa"/>
            <w:gridSpan w:val="2"/>
          </w:tcPr>
          <w:p w14:paraId="42D3A1F7" w14:textId="49A19DAB" w:rsidR="00E7555D" w:rsidRPr="000417BC" w:rsidRDefault="00E7555D" w:rsidP="007F07F1">
            <w:pPr>
              <w:rPr>
                <w:color w:val="00B050"/>
                <w:sz w:val="20"/>
              </w:rPr>
            </w:pPr>
            <w:r w:rsidRPr="000417BC">
              <w:rPr>
                <w:color w:val="00B050"/>
                <w:sz w:val="20"/>
              </w:rPr>
              <w:t>PHY</w:t>
            </w:r>
          </w:p>
        </w:tc>
        <w:tc>
          <w:tcPr>
            <w:tcW w:w="1968" w:type="dxa"/>
            <w:gridSpan w:val="2"/>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w:t>
            </w:r>
            <w:r w:rsidRPr="000417BC">
              <w:rPr>
                <w:color w:val="00B050"/>
              </w:rPr>
              <w:lastRenderedPageBreak/>
              <w:t>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lastRenderedPageBreak/>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Pr="00850822" w:rsidRDefault="0032632D" w:rsidP="007F07F1">
            <w:pPr>
              <w:rPr>
                <w:rStyle w:val="Hyperlink"/>
                <w:color w:val="auto"/>
                <w:sz w:val="20"/>
                <w:u w:val="none"/>
              </w:rPr>
            </w:pPr>
            <w:r w:rsidRPr="00850822">
              <w:rPr>
                <w:rStyle w:val="Hyperlink"/>
                <w:color w:val="auto"/>
                <w:sz w:val="20"/>
                <w:u w:val="none"/>
              </w:rPr>
              <w:t>Uploaded:</w:t>
            </w:r>
          </w:p>
          <w:p w14:paraId="3F945C46" w14:textId="2D29CD74" w:rsidR="00E7555D" w:rsidRPr="00850822" w:rsidRDefault="00642E78" w:rsidP="007F07F1">
            <w:pPr>
              <w:rPr>
                <w:sz w:val="20"/>
              </w:rPr>
            </w:pPr>
            <w:hyperlink r:id="rId248"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642E78" w:rsidP="007F07F1">
            <w:pPr>
              <w:rPr>
                <w:sz w:val="20"/>
              </w:rPr>
            </w:pPr>
            <w:hyperlink r:id="rId249"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642E78" w:rsidP="00F915E0">
            <w:pPr>
              <w:rPr>
                <w:sz w:val="20"/>
              </w:rPr>
            </w:pPr>
            <w:hyperlink r:id="rId250"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642E78" w:rsidP="00F915E0">
            <w:pPr>
              <w:rPr>
                <w:sz w:val="20"/>
              </w:rPr>
            </w:pPr>
            <w:hyperlink r:id="rId251"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642E78" w:rsidP="00F915E0">
            <w:pPr>
              <w:rPr>
                <w:sz w:val="20"/>
              </w:rPr>
            </w:pPr>
            <w:hyperlink r:id="rId252"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642E78" w:rsidP="00F915E0">
            <w:pPr>
              <w:rPr>
                <w:sz w:val="20"/>
              </w:rPr>
            </w:pPr>
            <w:hyperlink r:id="rId253"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642E78" w:rsidP="00114A69">
            <w:pPr>
              <w:rPr>
                <w:sz w:val="20"/>
              </w:rPr>
            </w:pPr>
            <w:hyperlink r:id="rId254" w:history="1">
              <w:r w:rsidR="00114A69" w:rsidRPr="00850822">
                <w:rPr>
                  <w:rStyle w:val="Hyperlink"/>
                  <w:color w:val="auto"/>
                  <w:sz w:val="20"/>
                </w:rPr>
                <w:t>20/1254r6</w:t>
              </w:r>
            </w:hyperlink>
            <w:r w:rsidR="00114A69" w:rsidRPr="00850822">
              <w:rPr>
                <w:sz w:val="20"/>
              </w:rPr>
              <w:t>, 09/10/2020</w:t>
            </w:r>
          </w:p>
          <w:p w14:paraId="3BF3037A" w14:textId="77777777" w:rsidR="0032632D" w:rsidRPr="00850822" w:rsidRDefault="0032632D" w:rsidP="00F915E0">
            <w:pPr>
              <w:rPr>
                <w:sz w:val="20"/>
              </w:rPr>
            </w:pPr>
          </w:p>
          <w:p w14:paraId="74D935A3" w14:textId="77777777" w:rsidR="0032632D" w:rsidRPr="00850822" w:rsidRDefault="0032632D" w:rsidP="00F915E0">
            <w:pPr>
              <w:rPr>
                <w:sz w:val="20"/>
              </w:rPr>
            </w:pPr>
            <w:r w:rsidRPr="00850822">
              <w:rPr>
                <w:sz w:val="20"/>
              </w:rPr>
              <w:t>Presented:</w:t>
            </w:r>
          </w:p>
          <w:p w14:paraId="7CCF55B5" w14:textId="66180922" w:rsidR="004D3814" w:rsidRPr="00850822" w:rsidRDefault="00642E78" w:rsidP="004D3814">
            <w:pPr>
              <w:rPr>
                <w:sz w:val="20"/>
              </w:rPr>
            </w:pPr>
            <w:hyperlink r:id="rId255"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642E78" w:rsidP="00752C2D">
            <w:pPr>
              <w:rPr>
                <w:sz w:val="20"/>
              </w:rPr>
            </w:pPr>
            <w:hyperlink r:id="rId256" w:history="1">
              <w:r w:rsidR="00752C2D" w:rsidRPr="00850822">
                <w:rPr>
                  <w:rStyle w:val="Hyperlink"/>
                  <w:color w:val="auto"/>
                  <w:sz w:val="20"/>
                </w:rPr>
                <w:t>20/1254r5</w:t>
              </w:r>
            </w:hyperlink>
            <w:r w:rsidR="00752C2D" w:rsidRPr="00850822">
              <w:rPr>
                <w:sz w:val="20"/>
              </w:rPr>
              <w:t>, 09/10/2020</w:t>
            </w:r>
          </w:p>
          <w:p w14:paraId="273F4248" w14:textId="77777777" w:rsidR="0032632D" w:rsidRPr="00850822" w:rsidRDefault="0032632D" w:rsidP="00F915E0">
            <w:pPr>
              <w:rPr>
                <w:sz w:val="20"/>
              </w:rPr>
            </w:pPr>
          </w:p>
          <w:p w14:paraId="40DE87BE" w14:textId="77777777" w:rsidR="0032632D" w:rsidRPr="00850822" w:rsidRDefault="0032632D" w:rsidP="00F915E0">
            <w:pPr>
              <w:rPr>
                <w:sz w:val="20"/>
              </w:rPr>
            </w:pPr>
            <w:r w:rsidRPr="00850822">
              <w:rPr>
                <w:sz w:val="20"/>
              </w:rPr>
              <w:t>Straw Polled:</w:t>
            </w:r>
          </w:p>
          <w:p w14:paraId="0C0C5712" w14:textId="08C5F7A3" w:rsidR="0032632D" w:rsidRPr="00850822" w:rsidRDefault="00642E78" w:rsidP="00F915E0">
            <w:pPr>
              <w:rPr>
                <w:sz w:val="20"/>
              </w:rPr>
            </w:pPr>
            <w:hyperlink r:id="rId257" w:history="1">
              <w:r w:rsidR="00075992" w:rsidRPr="00850822">
                <w:rPr>
                  <w:rStyle w:val="Hyperlink"/>
                  <w:color w:val="auto"/>
                  <w:sz w:val="20"/>
                </w:rPr>
                <w:t>20/1254r6</w:t>
              </w:r>
            </w:hyperlink>
            <w:r w:rsidR="00075992" w:rsidRPr="00850822">
              <w:rPr>
                <w:sz w:val="20"/>
              </w:rPr>
              <w:t>, 09/10/2020</w:t>
            </w:r>
          </w:p>
          <w:p w14:paraId="505A207C" w14:textId="507516D2" w:rsidR="00752C2D" w:rsidRPr="00850822" w:rsidRDefault="00752C2D" w:rsidP="00F915E0">
            <w:pPr>
              <w:rPr>
                <w:sz w:val="20"/>
              </w:rPr>
            </w:pPr>
            <w:r w:rsidRPr="00850822">
              <w:rPr>
                <w:sz w:val="20"/>
                <w:highlight w:val="green"/>
              </w:rPr>
              <w:t>(SP result:  Approved with unanimous consent)</w:t>
            </w:r>
          </w:p>
        </w:tc>
        <w:tc>
          <w:tcPr>
            <w:tcW w:w="2212" w:type="dxa"/>
          </w:tcPr>
          <w:p w14:paraId="4B03737F" w14:textId="2FDD1ACE" w:rsidR="00E7555D" w:rsidRPr="000417BC" w:rsidRDefault="00E7555D" w:rsidP="007F07F1">
            <w:pPr>
              <w:rPr>
                <w:color w:val="00B050"/>
                <w:sz w:val="20"/>
              </w:rPr>
            </w:pPr>
            <w:r>
              <w:rPr>
                <w:color w:val="00B050"/>
                <w:sz w:val="20"/>
              </w:rPr>
              <w:lastRenderedPageBreak/>
              <w:t>No motion</w:t>
            </w:r>
          </w:p>
          <w:p w14:paraId="5AA8F12F" w14:textId="3315D1A4" w:rsidR="00E7555D" w:rsidRPr="000417BC" w:rsidRDefault="00E7555D" w:rsidP="007F07F1">
            <w:pPr>
              <w:rPr>
                <w:color w:val="00B050"/>
                <w:sz w:val="20"/>
              </w:rPr>
            </w:pPr>
          </w:p>
        </w:tc>
      </w:tr>
      <w:tr w:rsidR="00E7555D" w:rsidRPr="00665903" w14:paraId="439B9B89" w14:textId="77777777" w:rsidTr="00DE41E0">
        <w:trPr>
          <w:trHeight w:val="257"/>
        </w:trPr>
        <w:tc>
          <w:tcPr>
            <w:tcW w:w="1274" w:type="dxa"/>
            <w:gridSpan w:val="2"/>
          </w:tcPr>
          <w:p w14:paraId="30B898EA" w14:textId="77777777"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gridSpan w:val="2"/>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77777777" w:rsidR="004D3814" w:rsidRPr="00665903" w:rsidRDefault="004D3814" w:rsidP="004D3814">
            <w:pPr>
              <w:rPr>
                <w:sz w:val="20"/>
              </w:rPr>
            </w:pPr>
          </w:p>
          <w:p w14:paraId="797A192D" w14:textId="77777777" w:rsidR="004D3814" w:rsidRPr="00665903" w:rsidRDefault="004D3814" w:rsidP="004D3814">
            <w:pPr>
              <w:rPr>
                <w:sz w:val="20"/>
              </w:rPr>
            </w:pPr>
            <w:r w:rsidRPr="00665903">
              <w:rPr>
                <w:sz w:val="20"/>
              </w:rPr>
              <w:t>Presented:</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20CC8694" w14:textId="77777777" w:rsidR="00E7555D" w:rsidRPr="00665903" w:rsidRDefault="00E7555D" w:rsidP="007F07F1">
            <w:pPr>
              <w:rPr>
                <w:sz w:val="20"/>
              </w:rPr>
            </w:pPr>
          </w:p>
        </w:tc>
        <w:tc>
          <w:tcPr>
            <w:tcW w:w="2212" w:type="dxa"/>
          </w:tcPr>
          <w:p w14:paraId="26B8D84D" w14:textId="77777777" w:rsidR="00E7555D" w:rsidRPr="00665903" w:rsidRDefault="00E7555D" w:rsidP="007F07F1">
            <w:pPr>
              <w:rPr>
                <w:color w:val="00B050"/>
                <w:sz w:val="20"/>
              </w:rPr>
            </w:pPr>
            <w:r w:rsidRPr="00665903">
              <w:rPr>
                <w:color w:val="00B050"/>
                <w:sz w:val="20"/>
              </w:rPr>
              <w:t>Motion 90</w:t>
            </w:r>
          </w:p>
          <w:p w14:paraId="1C4ECD21" w14:textId="77777777" w:rsidR="0016103F" w:rsidRPr="00665903" w:rsidRDefault="0016103F" w:rsidP="007F07F1">
            <w:pPr>
              <w:rPr>
                <w:color w:val="00B050"/>
                <w:sz w:val="20"/>
              </w:rPr>
            </w:pPr>
          </w:p>
          <w:p w14:paraId="52E8AF58" w14:textId="4435562E" w:rsidR="0016103F" w:rsidRPr="00665903" w:rsidRDefault="0016103F" w:rsidP="007F07F1">
            <w:pPr>
              <w:rPr>
                <w:color w:val="00B050"/>
                <w:sz w:val="20"/>
              </w:rPr>
            </w:pPr>
            <w:r w:rsidRPr="00665903">
              <w:rPr>
                <w:color w:val="00B050"/>
                <w:sz w:val="20"/>
              </w:rPr>
              <w:t xml:space="preserve">NOTE – There is no much discussion as of now.  Not expect to submit </w:t>
            </w:r>
            <w:r w:rsidR="00DA09E2" w:rsidRPr="00665903">
              <w:rPr>
                <w:color w:val="00B050"/>
                <w:sz w:val="20"/>
              </w:rPr>
              <w:t xml:space="preserve">any </w:t>
            </w:r>
            <w:r w:rsidRPr="00665903">
              <w:rPr>
                <w:color w:val="00B050"/>
                <w:sz w:val="20"/>
              </w:rPr>
              <w:t>PDT text for D0.1.</w:t>
            </w:r>
          </w:p>
        </w:tc>
      </w:tr>
      <w:tr w:rsidR="00E7555D" w:rsidRPr="00665903" w14:paraId="4F4669E3" w14:textId="77777777" w:rsidTr="00DE41E0">
        <w:trPr>
          <w:trHeight w:val="257"/>
        </w:trPr>
        <w:tc>
          <w:tcPr>
            <w:tcW w:w="1274" w:type="dxa"/>
            <w:gridSpan w:val="2"/>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gridSpan w:val="2"/>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665903" w:rsidRDefault="004D3814" w:rsidP="004D3814">
            <w:pPr>
              <w:rPr>
                <w:sz w:val="20"/>
              </w:rPr>
            </w:pPr>
            <w:r w:rsidRPr="00665903">
              <w:rPr>
                <w:sz w:val="20"/>
              </w:rPr>
              <w:t>Uploaded:</w:t>
            </w:r>
          </w:p>
          <w:p w14:paraId="4AD42435" w14:textId="77777777" w:rsidR="004D3814" w:rsidRPr="00665903" w:rsidRDefault="004D3814" w:rsidP="004D3814">
            <w:pPr>
              <w:rPr>
                <w:sz w:val="20"/>
              </w:rPr>
            </w:pPr>
            <w:r w:rsidRPr="00665903">
              <w:rPr>
                <w:sz w:val="20"/>
              </w:rPr>
              <w:t>Presented:</w:t>
            </w:r>
          </w:p>
          <w:p w14:paraId="477DD4E7" w14:textId="77777777" w:rsidR="004D3814" w:rsidRPr="00665903" w:rsidRDefault="004D3814" w:rsidP="004D3814">
            <w:pPr>
              <w:rPr>
                <w:sz w:val="20"/>
              </w:rPr>
            </w:pPr>
          </w:p>
          <w:p w14:paraId="415D7EFB" w14:textId="77777777" w:rsidR="004D3814" w:rsidRPr="00665903" w:rsidRDefault="004D3814" w:rsidP="004D3814">
            <w:pPr>
              <w:rPr>
                <w:sz w:val="20"/>
              </w:rPr>
            </w:pPr>
            <w:r w:rsidRPr="00665903">
              <w:rPr>
                <w:sz w:val="20"/>
              </w:rPr>
              <w:t>Straw Polled:</w:t>
            </w:r>
          </w:p>
          <w:p w14:paraId="5FCA56C0" w14:textId="77777777" w:rsidR="00E7555D" w:rsidRPr="00665903" w:rsidRDefault="00E7555D" w:rsidP="007F07F1">
            <w:pPr>
              <w:rPr>
                <w:sz w:val="20"/>
              </w:rPr>
            </w:pP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DE41E0">
        <w:trPr>
          <w:trHeight w:val="257"/>
        </w:trPr>
        <w:tc>
          <w:tcPr>
            <w:tcW w:w="1274" w:type="dxa"/>
            <w:gridSpan w:val="2"/>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gridSpan w:val="2"/>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665903" w:rsidRDefault="004D3814" w:rsidP="004D3814">
            <w:pPr>
              <w:rPr>
                <w:sz w:val="20"/>
              </w:rPr>
            </w:pPr>
            <w:r w:rsidRPr="00665903">
              <w:rPr>
                <w:sz w:val="20"/>
              </w:rPr>
              <w:t>Uploaded:</w:t>
            </w:r>
          </w:p>
          <w:p w14:paraId="522ABB7E" w14:textId="77777777" w:rsidR="004D3814" w:rsidRPr="00665903" w:rsidRDefault="004D3814" w:rsidP="004D3814">
            <w:pPr>
              <w:rPr>
                <w:sz w:val="20"/>
              </w:rPr>
            </w:pPr>
          </w:p>
          <w:p w14:paraId="4C67AF1C" w14:textId="77777777" w:rsidR="004D3814" w:rsidRPr="00665903" w:rsidRDefault="004D3814" w:rsidP="004D3814">
            <w:pPr>
              <w:rPr>
                <w:sz w:val="20"/>
              </w:rPr>
            </w:pPr>
            <w:r w:rsidRPr="00665903">
              <w:rPr>
                <w:sz w:val="20"/>
              </w:rPr>
              <w:t>Presented:</w:t>
            </w:r>
          </w:p>
          <w:p w14:paraId="40B592F3" w14:textId="77777777" w:rsidR="004D3814" w:rsidRPr="00665903" w:rsidRDefault="004D3814" w:rsidP="004D3814">
            <w:pPr>
              <w:rPr>
                <w:sz w:val="20"/>
              </w:rPr>
            </w:pPr>
          </w:p>
          <w:p w14:paraId="10D33C96" w14:textId="77777777" w:rsidR="004D3814" w:rsidRPr="00665903" w:rsidRDefault="004D3814" w:rsidP="004D3814">
            <w:pPr>
              <w:rPr>
                <w:sz w:val="20"/>
              </w:rPr>
            </w:pPr>
            <w:r w:rsidRPr="00665903">
              <w:rPr>
                <w:sz w:val="20"/>
              </w:rPr>
              <w:t>Straw Polled:</w:t>
            </w:r>
          </w:p>
          <w:p w14:paraId="6C28AE22" w14:textId="77777777" w:rsidR="00E7555D" w:rsidRPr="00665903"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DE41E0">
        <w:trPr>
          <w:trHeight w:val="257"/>
        </w:trPr>
        <w:tc>
          <w:tcPr>
            <w:tcW w:w="1274" w:type="dxa"/>
            <w:gridSpan w:val="2"/>
          </w:tcPr>
          <w:p w14:paraId="4A6EB319" w14:textId="10E26796" w:rsidR="00E7555D" w:rsidRPr="002C501E" w:rsidRDefault="00E7555D" w:rsidP="007F07F1">
            <w:pPr>
              <w:rPr>
                <w:color w:val="00B050"/>
                <w:sz w:val="20"/>
              </w:rPr>
            </w:pPr>
            <w:r w:rsidRPr="002C501E">
              <w:rPr>
                <w:color w:val="00B050"/>
                <w:sz w:val="20"/>
              </w:rPr>
              <w:t>PHY</w:t>
            </w:r>
          </w:p>
        </w:tc>
        <w:tc>
          <w:tcPr>
            <w:tcW w:w="1968" w:type="dxa"/>
            <w:gridSpan w:val="2"/>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642E78" w:rsidP="007F07F1">
            <w:pPr>
              <w:rPr>
                <w:sz w:val="20"/>
              </w:rPr>
            </w:pPr>
            <w:hyperlink r:id="rId258"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642E78" w:rsidP="004D3814">
            <w:pPr>
              <w:rPr>
                <w:sz w:val="20"/>
              </w:rPr>
            </w:pPr>
            <w:hyperlink r:id="rId259"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642E78" w:rsidP="004D3814">
            <w:pPr>
              <w:rPr>
                <w:sz w:val="20"/>
              </w:rPr>
            </w:pPr>
            <w:hyperlink r:id="rId260"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642E78" w:rsidP="004D3814">
            <w:pPr>
              <w:rPr>
                <w:sz w:val="20"/>
              </w:rPr>
            </w:pPr>
            <w:hyperlink r:id="rId261"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642E78" w:rsidP="00C609BA">
            <w:pPr>
              <w:rPr>
                <w:sz w:val="20"/>
              </w:rPr>
            </w:pPr>
            <w:hyperlink r:id="rId262"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642E78" w:rsidP="00C609BA">
            <w:pPr>
              <w:rPr>
                <w:sz w:val="20"/>
              </w:rPr>
            </w:pPr>
            <w:hyperlink r:id="rId263"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642E78" w:rsidP="00D06C51">
            <w:pPr>
              <w:rPr>
                <w:sz w:val="20"/>
              </w:rPr>
            </w:pPr>
            <w:hyperlink r:id="rId264"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21ACE293" w14:textId="6FAD3321" w:rsidR="00E7555D" w:rsidRPr="002C501E" w:rsidRDefault="00E7555D" w:rsidP="007F07F1">
            <w:pPr>
              <w:rPr>
                <w:color w:val="00B050"/>
                <w:sz w:val="20"/>
              </w:rPr>
            </w:pPr>
            <w:r w:rsidRPr="002C501E">
              <w:rPr>
                <w:color w:val="00B050"/>
                <w:sz w:val="20"/>
              </w:rPr>
              <w:lastRenderedPageBreak/>
              <w:t>No motion</w:t>
            </w:r>
          </w:p>
        </w:tc>
      </w:tr>
      <w:tr w:rsidR="00E7555D" w14:paraId="78CF55C5" w14:textId="77777777" w:rsidTr="00DE41E0">
        <w:trPr>
          <w:trHeight w:val="257"/>
        </w:trPr>
        <w:tc>
          <w:tcPr>
            <w:tcW w:w="1274" w:type="dxa"/>
            <w:gridSpan w:val="2"/>
          </w:tcPr>
          <w:p w14:paraId="6CB25894" w14:textId="310CC7DD" w:rsidR="00E7555D" w:rsidRPr="0007501A" w:rsidRDefault="00E7555D" w:rsidP="007F07F1">
            <w:pPr>
              <w:rPr>
                <w:color w:val="00B050"/>
                <w:sz w:val="20"/>
              </w:rPr>
            </w:pPr>
            <w:r w:rsidRPr="0007501A">
              <w:rPr>
                <w:color w:val="00B050"/>
                <w:sz w:val="20"/>
              </w:rPr>
              <w:t>PHY</w:t>
            </w:r>
          </w:p>
        </w:tc>
        <w:tc>
          <w:tcPr>
            <w:tcW w:w="1968" w:type="dxa"/>
            <w:gridSpan w:val="2"/>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642E78" w:rsidP="004D3814">
            <w:pPr>
              <w:rPr>
                <w:sz w:val="20"/>
              </w:rPr>
            </w:pPr>
            <w:hyperlink r:id="rId265"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642E78" w:rsidP="004D3814">
            <w:pPr>
              <w:rPr>
                <w:sz w:val="20"/>
              </w:rPr>
            </w:pPr>
            <w:hyperlink r:id="rId266"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642E78" w:rsidP="004D3814">
            <w:pPr>
              <w:rPr>
                <w:sz w:val="20"/>
              </w:rPr>
            </w:pPr>
            <w:hyperlink r:id="rId267"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642E78" w:rsidP="00253633">
            <w:pPr>
              <w:rPr>
                <w:sz w:val="20"/>
              </w:rPr>
            </w:pPr>
            <w:hyperlink r:id="rId268"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642E78" w:rsidP="00253633">
            <w:pPr>
              <w:rPr>
                <w:sz w:val="20"/>
              </w:rPr>
            </w:pPr>
            <w:hyperlink r:id="rId269"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DE41E0">
        <w:trPr>
          <w:trHeight w:val="257"/>
        </w:trPr>
        <w:tc>
          <w:tcPr>
            <w:tcW w:w="1274" w:type="dxa"/>
            <w:gridSpan w:val="2"/>
          </w:tcPr>
          <w:p w14:paraId="25B91FB3" w14:textId="731B953E" w:rsidR="00E7555D" w:rsidRPr="00DA0CF7" w:rsidRDefault="00E7555D" w:rsidP="007F07F1">
            <w:pPr>
              <w:rPr>
                <w:color w:val="00B050"/>
                <w:sz w:val="20"/>
              </w:rPr>
            </w:pPr>
            <w:r w:rsidRPr="00DA0CF7">
              <w:rPr>
                <w:color w:val="00B050"/>
                <w:sz w:val="20"/>
              </w:rPr>
              <w:t>PHY</w:t>
            </w:r>
          </w:p>
        </w:tc>
        <w:tc>
          <w:tcPr>
            <w:tcW w:w="1968" w:type="dxa"/>
            <w:gridSpan w:val="2"/>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Pr="00850822" w:rsidRDefault="008D29ED" w:rsidP="00FB0FC9">
            <w:pPr>
              <w:rPr>
                <w:rStyle w:val="Hyperlink"/>
                <w:color w:val="auto"/>
                <w:sz w:val="20"/>
                <w:u w:val="none"/>
              </w:rPr>
            </w:pPr>
            <w:r w:rsidRPr="00850822">
              <w:rPr>
                <w:rStyle w:val="Hyperlink"/>
                <w:color w:val="auto"/>
                <w:sz w:val="20"/>
                <w:u w:val="none"/>
              </w:rPr>
              <w:t>Uploaded:</w:t>
            </w:r>
          </w:p>
          <w:p w14:paraId="5559ECCE" w14:textId="3F4C301F" w:rsidR="00FB0FC9" w:rsidRPr="00850822" w:rsidRDefault="00642E78" w:rsidP="00FB0FC9">
            <w:pPr>
              <w:rPr>
                <w:sz w:val="20"/>
              </w:rPr>
            </w:pPr>
            <w:hyperlink r:id="rId270"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642E78" w:rsidP="007A0DB1">
            <w:pPr>
              <w:rPr>
                <w:sz w:val="20"/>
              </w:rPr>
            </w:pPr>
            <w:hyperlink r:id="rId271"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642E78" w:rsidP="008D29ED">
            <w:pPr>
              <w:rPr>
                <w:sz w:val="20"/>
              </w:rPr>
            </w:pPr>
            <w:hyperlink r:id="rId272"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642E78" w:rsidP="008D29ED">
            <w:pPr>
              <w:rPr>
                <w:sz w:val="20"/>
              </w:rPr>
            </w:pPr>
            <w:hyperlink r:id="rId273"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642E78" w:rsidP="008D29ED">
            <w:pPr>
              <w:rPr>
                <w:sz w:val="20"/>
              </w:rPr>
            </w:pPr>
            <w:hyperlink r:id="rId274" w:history="1">
              <w:r w:rsidR="009A7029" w:rsidRPr="00850822">
                <w:rPr>
                  <w:rStyle w:val="Hyperlink"/>
                  <w:color w:val="auto"/>
                  <w:sz w:val="20"/>
                </w:rPr>
                <w:t>20/1294r4</w:t>
              </w:r>
            </w:hyperlink>
            <w:r w:rsidR="009A7029" w:rsidRPr="00850822">
              <w:rPr>
                <w:sz w:val="20"/>
              </w:rPr>
              <w:t>, 09/10/2020</w:t>
            </w:r>
          </w:p>
          <w:p w14:paraId="559CD5DB" w14:textId="77777777" w:rsidR="008D29ED" w:rsidRPr="00850822" w:rsidRDefault="008D29ED" w:rsidP="008D29ED">
            <w:pPr>
              <w:rPr>
                <w:sz w:val="20"/>
              </w:rPr>
            </w:pPr>
          </w:p>
          <w:p w14:paraId="7CC50D83" w14:textId="77777777" w:rsidR="008D29ED" w:rsidRPr="00850822" w:rsidRDefault="008D29ED" w:rsidP="008D29ED">
            <w:pPr>
              <w:rPr>
                <w:sz w:val="20"/>
              </w:rPr>
            </w:pPr>
            <w:r w:rsidRPr="00850822">
              <w:rPr>
                <w:sz w:val="20"/>
              </w:rPr>
              <w:t>Presented:</w:t>
            </w:r>
          </w:p>
          <w:p w14:paraId="52F8BE8C" w14:textId="09D87B8B" w:rsidR="00AF3EE1" w:rsidRPr="00850822" w:rsidRDefault="00642E78" w:rsidP="00AF3EE1">
            <w:pPr>
              <w:rPr>
                <w:sz w:val="20"/>
              </w:rPr>
            </w:pPr>
            <w:hyperlink r:id="rId275"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642E78" w:rsidP="00D10B07">
            <w:pPr>
              <w:rPr>
                <w:sz w:val="20"/>
              </w:rPr>
            </w:pPr>
            <w:hyperlink r:id="rId276" w:history="1">
              <w:r w:rsidR="00D10B07" w:rsidRPr="00850822">
                <w:rPr>
                  <w:rStyle w:val="Hyperlink"/>
                  <w:color w:val="auto"/>
                  <w:sz w:val="20"/>
                </w:rPr>
                <w:t>20/1294r4</w:t>
              </w:r>
            </w:hyperlink>
            <w:r w:rsidR="00D10B07" w:rsidRPr="00850822">
              <w:rPr>
                <w:sz w:val="20"/>
              </w:rPr>
              <w:t>, 09/10/2020</w:t>
            </w:r>
          </w:p>
          <w:p w14:paraId="2EA45B51" w14:textId="77777777" w:rsidR="008D29ED" w:rsidRPr="00850822" w:rsidRDefault="008D29ED" w:rsidP="008D29ED">
            <w:pPr>
              <w:rPr>
                <w:sz w:val="20"/>
              </w:rPr>
            </w:pPr>
          </w:p>
          <w:p w14:paraId="72500EA9" w14:textId="77777777" w:rsidR="008D29ED" w:rsidRPr="00850822" w:rsidRDefault="008D29ED" w:rsidP="008D29ED">
            <w:pPr>
              <w:rPr>
                <w:sz w:val="20"/>
              </w:rPr>
            </w:pPr>
            <w:r w:rsidRPr="00850822">
              <w:rPr>
                <w:sz w:val="20"/>
              </w:rPr>
              <w:t>Straw Polled:</w:t>
            </w:r>
          </w:p>
          <w:p w14:paraId="67A23472" w14:textId="713874EE" w:rsidR="008D29ED" w:rsidRPr="00850822" w:rsidRDefault="00642E78" w:rsidP="008D29ED">
            <w:pPr>
              <w:rPr>
                <w:sz w:val="20"/>
              </w:rPr>
            </w:pPr>
            <w:hyperlink r:id="rId277" w:history="1">
              <w:r w:rsidR="00B76FC8" w:rsidRPr="00850822">
                <w:rPr>
                  <w:rStyle w:val="Hyperlink"/>
                  <w:color w:val="auto"/>
                  <w:sz w:val="20"/>
                </w:rPr>
                <w:t>20/1294r4</w:t>
              </w:r>
            </w:hyperlink>
            <w:r w:rsidR="00B76FC8" w:rsidRPr="00850822">
              <w:rPr>
                <w:sz w:val="20"/>
              </w:rPr>
              <w:t>, 09/10/2020</w:t>
            </w:r>
          </w:p>
          <w:p w14:paraId="00BB7649" w14:textId="54C2E65C" w:rsidR="00B76FC8" w:rsidRPr="00850822" w:rsidRDefault="00B76FC8"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DE41E0">
        <w:trPr>
          <w:trHeight w:val="257"/>
        </w:trPr>
        <w:tc>
          <w:tcPr>
            <w:tcW w:w="1274" w:type="dxa"/>
            <w:gridSpan w:val="2"/>
          </w:tcPr>
          <w:p w14:paraId="7868DD00" w14:textId="694C3B62" w:rsidR="00E7555D" w:rsidRPr="00E12EF1" w:rsidRDefault="00E7555D" w:rsidP="007F07F1">
            <w:pPr>
              <w:rPr>
                <w:color w:val="00B050"/>
                <w:sz w:val="20"/>
              </w:rPr>
            </w:pPr>
            <w:r w:rsidRPr="00E12EF1">
              <w:rPr>
                <w:color w:val="00B050"/>
                <w:sz w:val="20"/>
              </w:rPr>
              <w:t>PHY</w:t>
            </w:r>
          </w:p>
        </w:tc>
        <w:tc>
          <w:tcPr>
            <w:tcW w:w="1968" w:type="dxa"/>
            <w:gridSpan w:val="2"/>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642E78" w:rsidP="007F07F1">
            <w:pPr>
              <w:rPr>
                <w:sz w:val="20"/>
              </w:rPr>
            </w:pPr>
            <w:hyperlink r:id="rId278"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642E78" w:rsidP="007F07F1">
            <w:pPr>
              <w:rPr>
                <w:sz w:val="20"/>
              </w:rPr>
            </w:pPr>
            <w:hyperlink r:id="rId279"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642E78" w:rsidP="007F07F1">
            <w:pPr>
              <w:rPr>
                <w:sz w:val="20"/>
              </w:rPr>
            </w:pPr>
            <w:hyperlink r:id="rId280"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642E78" w:rsidP="007F07F1">
            <w:pPr>
              <w:rPr>
                <w:sz w:val="20"/>
              </w:rPr>
            </w:pPr>
            <w:hyperlink r:id="rId281"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lastRenderedPageBreak/>
              <w:t>Presented:</w:t>
            </w:r>
          </w:p>
          <w:p w14:paraId="6B4458F8" w14:textId="77777777" w:rsidR="00D65F0C" w:rsidRPr="00850822" w:rsidRDefault="00642E78" w:rsidP="00D65F0C">
            <w:pPr>
              <w:rPr>
                <w:sz w:val="20"/>
              </w:rPr>
            </w:pPr>
            <w:hyperlink r:id="rId282"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642E78" w:rsidP="00D65F0C">
            <w:pPr>
              <w:rPr>
                <w:sz w:val="20"/>
              </w:rPr>
            </w:pPr>
            <w:hyperlink r:id="rId283"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642E78" w:rsidP="00D65F0C">
            <w:pPr>
              <w:rPr>
                <w:sz w:val="20"/>
              </w:rPr>
            </w:pPr>
            <w:hyperlink r:id="rId284"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642E78" w:rsidP="007F07F1">
            <w:pPr>
              <w:rPr>
                <w:sz w:val="20"/>
              </w:rPr>
            </w:pPr>
            <w:hyperlink r:id="rId285"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10"/>
            <w:shd w:val="clear" w:color="auto" w:fill="A6A6A6" w:themeFill="background1" w:themeFillShade="A6"/>
          </w:tcPr>
          <w:p w14:paraId="168DF4BA" w14:textId="0A04AFE1" w:rsidR="00E329BE" w:rsidRPr="00850822" w:rsidRDefault="00E329BE" w:rsidP="007F07F1">
            <w:pPr>
              <w:rPr>
                <w:sz w:val="20"/>
              </w:rPr>
            </w:pPr>
          </w:p>
        </w:tc>
      </w:tr>
      <w:tr w:rsidR="00E7555D" w14:paraId="0EEFD7D9" w14:textId="77777777" w:rsidTr="00DE41E0">
        <w:trPr>
          <w:trHeight w:val="257"/>
        </w:trPr>
        <w:tc>
          <w:tcPr>
            <w:tcW w:w="1274" w:type="dxa"/>
            <w:gridSpan w:val="2"/>
          </w:tcPr>
          <w:p w14:paraId="18388F37" w14:textId="77777777" w:rsidR="00E7555D" w:rsidRDefault="00E7555D" w:rsidP="007F07F1">
            <w:pPr>
              <w:rPr>
                <w:sz w:val="20"/>
                <w:highlight w:val="yellow"/>
              </w:rPr>
            </w:pPr>
            <w:r w:rsidRPr="00953F8C">
              <w:rPr>
                <w:sz w:val="20"/>
                <w:highlight w:val="yellow"/>
              </w:rPr>
              <w:t>MAC</w:t>
            </w:r>
          </w:p>
          <w:p w14:paraId="755EC3F7" w14:textId="2E9EDB53" w:rsidR="00665903" w:rsidRPr="00953F8C" w:rsidRDefault="00665903" w:rsidP="007F07F1">
            <w:pPr>
              <w:rPr>
                <w:sz w:val="20"/>
                <w:highlight w:val="yellow"/>
              </w:rPr>
            </w:pPr>
          </w:p>
        </w:tc>
        <w:tc>
          <w:tcPr>
            <w:tcW w:w="1968" w:type="dxa"/>
            <w:gridSpan w:val="2"/>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152DD755" w:rsidR="00E7555D" w:rsidRPr="00953F8C" w:rsidRDefault="00E7555D" w:rsidP="007F07F1">
            <w:pPr>
              <w:rPr>
                <w:sz w:val="20"/>
                <w:highlight w:val="yellow"/>
              </w:rPr>
            </w:pPr>
            <w:r w:rsidRPr="00953F8C">
              <w:rPr>
                <w:sz w:val="20"/>
                <w:highlight w:val="yellow"/>
              </w:rPr>
              <w:t>ON HOLD (Check later)</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DE41E0">
        <w:trPr>
          <w:trHeight w:val="271"/>
        </w:trPr>
        <w:tc>
          <w:tcPr>
            <w:tcW w:w="1274" w:type="dxa"/>
            <w:gridSpan w:val="2"/>
          </w:tcPr>
          <w:p w14:paraId="2238558F" w14:textId="71029D09" w:rsidR="00E7555D" w:rsidRPr="00FE5AC0" w:rsidRDefault="00E7555D" w:rsidP="007F07F1">
            <w:pPr>
              <w:rPr>
                <w:color w:val="00B050"/>
                <w:sz w:val="20"/>
              </w:rPr>
            </w:pPr>
            <w:r w:rsidRPr="00FE5AC0">
              <w:rPr>
                <w:color w:val="00B050"/>
                <w:sz w:val="20"/>
              </w:rPr>
              <w:t>MAC</w:t>
            </w:r>
          </w:p>
        </w:tc>
        <w:tc>
          <w:tcPr>
            <w:tcW w:w="1968" w:type="dxa"/>
            <w:gridSpan w:val="2"/>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642E78" w:rsidP="00C4505C">
            <w:pPr>
              <w:rPr>
                <w:sz w:val="20"/>
              </w:rPr>
            </w:pPr>
            <w:hyperlink r:id="rId286"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642E78" w:rsidP="00C4505C">
            <w:pPr>
              <w:rPr>
                <w:sz w:val="20"/>
              </w:rPr>
            </w:pPr>
            <w:hyperlink r:id="rId287"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642E78" w:rsidP="00C4505C">
            <w:pPr>
              <w:rPr>
                <w:sz w:val="20"/>
              </w:rPr>
            </w:pPr>
            <w:hyperlink r:id="rId288"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642E78" w:rsidP="00C4505C">
            <w:pPr>
              <w:rPr>
                <w:sz w:val="20"/>
              </w:rPr>
            </w:pPr>
            <w:hyperlink r:id="rId289"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642E78" w:rsidP="00C4505C">
            <w:pPr>
              <w:rPr>
                <w:sz w:val="20"/>
              </w:rPr>
            </w:pPr>
            <w:hyperlink r:id="rId290"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642E78" w:rsidP="00757A7B">
            <w:pPr>
              <w:rPr>
                <w:sz w:val="20"/>
              </w:rPr>
            </w:pPr>
            <w:hyperlink r:id="rId291"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642E78" w:rsidP="00C4505C">
            <w:pPr>
              <w:rPr>
                <w:sz w:val="20"/>
              </w:rPr>
            </w:pPr>
            <w:hyperlink r:id="rId292"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642E78" w:rsidP="00652F77">
            <w:pPr>
              <w:rPr>
                <w:sz w:val="20"/>
              </w:rPr>
            </w:pPr>
            <w:hyperlink r:id="rId293"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642E78" w:rsidP="00446CBE">
            <w:pPr>
              <w:rPr>
                <w:sz w:val="20"/>
              </w:rPr>
            </w:pPr>
            <w:hyperlink r:id="rId294"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DE41E0">
        <w:trPr>
          <w:trHeight w:val="271"/>
        </w:trPr>
        <w:tc>
          <w:tcPr>
            <w:tcW w:w="1274" w:type="dxa"/>
            <w:gridSpan w:val="2"/>
          </w:tcPr>
          <w:p w14:paraId="456C82DC" w14:textId="2AC6974B" w:rsidR="00E7555D" w:rsidRPr="00FE5AC0" w:rsidRDefault="00E7555D" w:rsidP="007F07F1">
            <w:pPr>
              <w:rPr>
                <w:color w:val="00B050"/>
                <w:sz w:val="20"/>
              </w:rPr>
            </w:pPr>
            <w:r w:rsidRPr="00FE5AC0">
              <w:rPr>
                <w:color w:val="00B050"/>
                <w:sz w:val="20"/>
              </w:rPr>
              <w:t>MAC</w:t>
            </w:r>
          </w:p>
        </w:tc>
        <w:tc>
          <w:tcPr>
            <w:tcW w:w="1968" w:type="dxa"/>
            <w:gridSpan w:val="2"/>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lastRenderedPageBreak/>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642E78" w:rsidP="00C4505C">
            <w:pPr>
              <w:rPr>
                <w:sz w:val="20"/>
              </w:rPr>
            </w:pPr>
            <w:hyperlink r:id="rId295"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642E78" w:rsidP="00C4505C">
            <w:pPr>
              <w:rPr>
                <w:sz w:val="20"/>
              </w:rPr>
            </w:pPr>
            <w:hyperlink r:id="rId296"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642E78" w:rsidP="00C4505C">
            <w:pPr>
              <w:rPr>
                <w:sz w:val="20"/>
              </w:rPr>
            </w:pPr>
            <w:hyperlink r:id="rId297"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642E78" w:rsidP="00C4505C">
            <w:pPr>
              <w:rPr>
                <w:sz w:val="20"/>
              </w:rPr>
            </w:pPr>
            <w:hyperlink r:id="rId298"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642E78" w:rsidP="00C4505C">
            <w:pPr>
              <w:rPr>
                <w:sz w:val="20"/>
              </w:rPr>
            </w:pPr>
            <w:hyperlink r:id="rId299"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642E78" w:rsidP="00C4505C">
            <w:pPr>
              <w:rPr>
                <w:sz w:val="20"/>
              </w:rPr>
            </w:pPr>
            <w:hyperlink r:id="rId300"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642E78" w:rsidP="006F6C92">
            <w:pPr>
              <w:rPr>
                <w:sz w:val="20"/>
              </w:rPr>
            </w:pPr>
            <w:hyperlink r:id="rId301"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642E78" w:rsidP="006F6C92">
            <w:pPr>
              <w:rPr>
                <w:sz w:val="20"/>
              </w:rPr>
            </w:pPr>
            <w:hyperlink r:id="rId302"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642E78" w:rsidP="00065CAD">
            <w:pPr>
              <w:rPr>
                <w:sz w:val="20"/>
              </w:rPr>
            </w:pPr>
            <w:hyperlink r:id="rId303"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850822" w:rsidRDefault="00642E78" w:rsidP="00850121">
            <w:pPr>
              <w:rPr>
                <w:sz w:val="20"/>
                <w:highlight w:val="green"/>
              </w:rPr>
            </w:pPr>
            <w:hyperlink r:id="rId304" w:history="1">
              <w:r w:rsidR="002F0059" w:rsidRPr="00850822">
                <w:rPr>
                  <w:rStyle w:val="Hyperlink"/>
                  <w:color w:val="auto"/>
                  <w:sz w:val="20"/>
                  <w:highlight w:val="green"/>
                </w:rPr>
                <w:t>20/1353r5</w:t>
              </w:r>
            </w:hyperlink>
            <w:r w:rsidR="002F0059" w:rsidRPr="00850822">
              <w:rPr>
                <w:sz w:val="20"/>
                <w:highlight w:val="green"/>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lastRenderedPageBreak/>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DE41E0">
        <w:trPr>
          <w:trHeight w:val="257"/>
        </w:trPr>
        <w:tc>
          <w:tcPr>
            <w:tcW w:w="1274" w:type="dxa"/>
            <w:gridSpan w:val="2"/>
          </w:tcPr>
          <w:p w14:paraId="249AA795" w14:textId="3EB0C674" w:rsidR="00E7555D" w:rsidRPr="00B21991" w:rsidRDefault="00E7555D" w:rsidP="007F07F1">
            <w:pPr>
              <w:rPr>
                <w:color w:val="00B050"/>
                <w:sz w:val="20"/>
              </w:rPr>
            </w:pPr>
            <w:r w:rsidRPr="00B21991">
              <w:rPr>
                <w:color w:val="00B050"/>
                <w:sz w:val="20"/>
              </w:rPr>
              <w:t>MAC</w:t>
            </w:r>
          </w:p>
        </w:tc>
        <w:tc>
          <w:tcPr>
            <w:tcW w:w="1968" w:type="dxa"/>
            <w:gridSpan w:val="2"/>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642E78" w:rsidP="00C4505C">
            <w:pPr>
              <w:rPr>
                <w:color w:val="000000" w:themeColor="text1"/>
                <w:sz w:val="20"/>
              </w:rPr>
            </w:pPr>
            <w:hyperlink r:id="rId305"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642E78" w:rsidP="00C4505C">
            <w:pPr>
              <w:rPr>
                <w:color w:val="000000" w:themeColor="text1"/>
                <w:sz w:val="20"/>
              </w:rPr>
            </w:pPr>
            <w:hyperlink r:id="rId306"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642E78" w:rsidP="00C4505C">
            <w:pPr>
              <w:rPr>
                <w:color w:val="000000" w:themeColor="text1"/>
                <w:sz w:val="20"/>
              </w:rPr>
            </w:pPr>
            <w:hyperlink r:id="rId307"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642E78" w:rsidP="00C4505C">
            <w:pPr>
              <w:rPr>
                <w:color w:val="000000" w:themeColor="text1"/>
                <w:sz w:val="20"/>
              </w:rPr>
            </w:pPr>
            <w:hyperlink r:id="rId308"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642E78" w:rsidP="00C4505C">
            <w:pPr>
              <w:rPr>
                <w:color w:val="000000" w:themeColor="text1"/>
                <w:sz w:val="20"/>
              </w:rPr>
            </w:pPr>
            <w:hyperlink r:id="rId309"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642E78" w:rsidP="00A42566">
            <w:pPr>
              <w:rPr>
                <w:color w:val="000000" w:themeColor="text1"/>
                <w:sz w:val="20"/>
              </w:rPr>
            </w:pPr>
            <w:hyperlink r:id="rId310"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642E78" w:rsidP="00A42566">
            <w:pPr>
              <w:rPr>
                <w:color w:val="000000" w:themeColor="text1"/>
                <w:sz w:val="20"/>
              </w:rPr>
            </w:pPr>
            <w:hyperlink r:id="rId311"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642E78" w:rsidP="0072585A">
            <w:pPr>
              <w:rPr>
                <w:color w:val="000000" w:themeColor="text1"/>
                <w:sz w:val="20"/>
              </w:rPr>
            </w:pPr>
            <w:hyperlink r:id="rId312"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DE41E0">
        <w:trPr>
          <w:trHeight w:val="257"/>
        </w:trPr>
        <w:tc>
          <w:tcPr>
            <w:tcW w:w="1274" w:type="dxa"/>
            <w:gridSpan w:val="2"/>
          </w:tcPr>
          <w:p w14:paraId="4224A0D1" w14:textId="71A17061" w:rsidR="00E7555D" w:rsidRPr="00082493" w:rsidRDefault="00E7555D" w:rsidP="007F07F1">
            <w:pPr>
              <w:rPr>
                <w:color w:val="00B050"/>
                <w:sz w:val="20"/>
              </w:rPr>
            </w:pPr>
            <w:r w:rsidRPr="00082493">
              <w:rPr>
                <w:color w:val="00B050"/>
                <w:sz w:val="20"/>
              </w:rPr>
              <w:t>MAC</w:t>
            </w:r>
          </w:p>
        </w:tc>
        <w:tc>
          <w:tcPr>
            <w:tcW w:w="1968" w:type="dxa"/>
            <w:gridSpan w:val="2"/>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642E78" w:rsidP="00C4505C">
            <w:pPr>
              <w:rPr>
                <w:color w:val="000000" w:themeColor="text1"/>
                <w:sz w:val="20"/>
              </w:rPr>
            </w:pPr>
            <w:hyperlink r:id="rId313"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642E78" w:rsidP="00C4505C">
            <w:pPr>
              <w:rPr>
                <w:color w:val="000000" w:themeColor="text1"/>
                <w:sz w:val="20"/>
              </w:rPr>
            </w:pPr>
            <w:hyperlink r:id="rId314"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642E78" w:rsidP="00C4505C">
            <w:pPr>
              <w:rPr>
                <w:color w:val="000000" w:themeColor="text1"/>
                <w:sz w:val="20"/>
              </w:rPr>
            </w:pPr>
            <w:hyperlink r:id="rId315"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642E78" w:rsidP="00675919">
            <w:pPr>
              <w:rPr>
                <w:color w:val="000000" w:themeColor="text1"/>
                <w:sz w:val="20"/>
              </w:rPr>
            </w:pPr>
            <w:hyperlink r:id="rId316"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642E78" w:rsidP="00C52E83">
            <w:pPr>
              <w:rPr>
                <w:color w:val="000000" w:themeColor="text1"/>
                <w:sz w:val="20"/>
              </w:rPr>
            </w:pPr>
            <w:hyperlink r:id="rId317"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t>Motion 111, #SP0611-2</w:t>
            </w:r>
            <w:r w:rsidR="009F7ACE">
              <w:rPr>
                <w:color w:val="00B050"/>
                <w:sz w:val="20"/>
              </w:rPr>
              <w:t>7</w:t>
            </w:r>
          </w:p>
        </w:tc>
      </w:tr>
      <w:tr w:rsidR="00E7555D" w:rsidRPr="009E4344" w14:paraId="4770B78A" w14:textId="77777777" w:rsidTr="00DE41E0">
        <w:trPr>
          <w:trHeight w:val="271"/>
        </w:trPr>
        <w:tc>
          <w:tcPr>
            <w:tcW w:w="1274" w:type="dxa"/>
            <w:gridSpan w:val="2"/>
          </w:tcPr>
          <w:p w14:paraId="3FCA837B" w14:textId="0846A0BD" w:rsidR="00E7555D" w:rsidRPr="0042524B" w:rsidRDefault="00E7555D" w:rsidP="007F07F1">
            <w:pPr>
              <w:rPr>
                <w:color w:val="00B050"/>
                <w:sz w:val="20"/>
              </w:rPr>
            </w:pPr>
            <w:r w:rsidRPr="0042524B">
              <w:rPr>
                <w:color w:val="00B050"/>
                <w:sz w:val="20"/>
              </w:rPr>
              <w:lastRenderedPageBreak/>
              <w:t>MAC</w:t>
            </w:r>
          </w:p>
        </w:tc>
        <w:tc>
          <w:tcPr>
            <w:tcW w:w="1968" w:type="dxa"/>
            <w:gridSpan w:val="2"/>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Pr="00D05A58" w:rsidRDefault="00C4505C" w:rsidP="00C4505C">
            <w:pPr>
              <w:rPr>
                <w:color w:val="000000" w:themeColor="text1"/>
                <w:sz w:val="20"/>
              </w:rPr>
            </w:pPr>
            <w:r w:rsidRPr="00D05A58">
              <w:rPr>
                <w:color w:val="000000" w:themeColor="text1"/>
                <w:sz w:val="20"/>
              </w:rPr>
              <w:t>Uploaded:</w:t>
            </w:r>
          </w:p>
          <w:p w14:paraId="33147DD9" w14:textId="2DB809E7" w:rsidR="000B75D1" w:rsidRPr="00D05A58" w:rsidRDefault="00642E78" w:rsidP="00C4505C">
            <w:pPr>
              <w:rPr>
                <w:color w:val="000000" w:themeColor="text1"/>
                <w:sz w:val="20"/>
              </w:rPr>
            </w:pPr>
            <w:hyperlink r:id="rId318"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642E78" w:rsidP="00C4505C">
            <w:pPr>
              <w:rPr>
                <w:sz w:val="20"/>
              </w:rPr>
            </w:pPr>
            <w:hyperlink r:id="rId319"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642E78" w:rsidP="00C4505C">
            <w:pPr>
              <w:rPr>
                <w:sz w:val="20"/>
              </w:rPr>
            </w:pPr>
            <w:hyperlink r:id="rId320"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642E78" w:rsidP="00C4505C">
            <w:pPr>
              <w:rPr>
                <w:sz w:val="20"/>
              </w:rPr>
            </w:pPr>
            <w:hyperlink r:id="rId321"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642E78" w:rsidP="00C4505C">
            <w:pPr>
              <w:rPr>
                <w:sz w:val="20"/>
              </w:rPr>
            </w:pPr>
            <w:hyperlink r:id="rId322"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642E78" w:rsidP="00C4505C">
            <w:pPr>
              <w:rPr>
                <w:sz w:val="20"/>
              </w:rPr>
            </w:pPr>
            <w:hyperlink r:id="rId323"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642E78" w:rsidP="00C4505C">
            <w:pPr>
              <w:rPr>
                <w:sz w:val="20"/>
              </w:rPr>
            </w:pPr>
            <w:hyperlink r:id="rId324" w:history="1">
              <w:r w:rsidR="00511398" w:rsidRPr="00314346">
                <w:rPr>
                  <w:rStyle w:val="Hyperlink"/>
                  <w:color w:val="auto"/>
                  <w:sz w:val="20"/>
                </w:rPr>
                <w:t>20/1434r6</w:t>
              </w:r>
            </w:hyperlink>
            <w:r w:rsidR="00511398" w:rsidRPr="00314346">
              <w:rPr>
                <w:sz w:val="20"/>
              </w:rPr>
              <w:t>, 09/28/2020</w:t>
            </w:r>
          </w:p>
          <w:p w14:paraId="4B3421BF" w14:textId="77777777" w:rsidR="00C4505C" w:rsidRPr="00314346" w:rsidRDefault="00C4505C" w:rsidP="00C4505C">
            <w:pPr>
              <w:rPr>
                <w:sz w:val="20"/>
              </w:rPr>
            </w:pPr>
          </w:p>
          <w:p w14:paraId="29FF82AA" w14:textId="77777777" w:rsidR="00C4505C" w:rsidRPr="00314346" w:rsidRDefault="00C4505C" w:rsidP="00C4505C">
            <w:pPr>
              <w:rPr>
                <w:sz w:val="20"/>
              </w:rPr>
            </w:pPr>
            <w:r w:rsidRPr="00314346">
              <w:rPr>
                <w:sz w:val="20"/>
              </w:rPr>
              <w:t>Presented:</w:t>
            </w:r>
          </w:p>
          <w:p w14:paraId="516A11B1" w14:textId="392F9E5D" w:rsidR="003B34AB" w:rsidRPr="00314346" w:rsidRDefault="00642E78" w:rsidP="003B34AB">
            <w:pPr>
              <w:rPr>
                <w:sz w:val="20"/>
              </w:rPr>
            </w:pPr>
            <w:hyperlink r:id="rId325"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642E78" w:rsidP="00C4505C">
            <w:pPr>
              <w:rPr>
                <w:sz w:val="20"/>
              </w:rPr>
            </w:pPr>
            <w:hyperlink r:id="rId326"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642E78" w:rsidP="00C560F4">
            <w:pPr>
              <w:rPr>
                <w:sz w:val="20"/>
              </w:rPr>
            </w:pPr>
            <w:hyperlink r:id="rId327"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77777777" w:rsidR="00AC5059" w:rsidRPr="00314346" w:rsidRDefault="00AC5059" w:rsidP="00C4505C">
            <w:pPr>
              <w:rPr>
                <w:sz w:val="20"/>
              </w:rPr>
            </w:pPr>
          </w:p>
          <w:p w14:paraId="429FDC43" w14:textId="77777777" w:rsidR="00C4505C" w:rsidRPr="00314346" w:rsidRDefault="00C4505C" w:rsidP="00C4505C">
            <w:pPr>
              <w:rPr>
                <w:sz w:val="20"/>
              </w:rPr>
            </w:pPr>
            <w:r w:rsidRPr="00314346">
              <w:rPr>
                <w:sz w:val="20"/>
              </w:rPr>
              <w:t>Straw Polled:</w:t>
            </w:r>
          </w:p>
          <w:p w14:paraId="263B3DF4" w14:textId="77777777" w:rsidR="00511398" w:rsidRPr="00314346" w:rsidRDefault="00642E78" w:rsidP="00511398">
            <w:pPr>
              <w:rPr>
                <w:sz w:val="20"/>
              </w:rPr>
            </w:pPr>
            <w:hyperlink r:id="rId328" w:history="1">
              <w:r w:rsidR="00511398" w:rsidRPr="00314346">
                <w:rPr>
                  <w:rStyle w:val="Hyperlink"/>
                  <w:color w:val="auto"/>
                  <w:sz w:val="20"/>
                </w:rPr>
                <w:t>20/1434r6</w:t>
              </w:r>
            </w:hyperlink>
            <w:r w:rsidR="00511398" w:rsidRPr="00314346">
              <w:rPr>
                <w:sz w:val="20"/>
              </w:rPr>
              <w:t>, 09/28/2020</w:t>
            </w:r>
          </w:p>
          <w:p w14:paraId="4B516A2E" w14:textId="10897ED7" w:rsidR="00E7555D" w:rsidRPr="00D05A58"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tc>
        <w:tc>
          <w:tcPr>
            <w:tcW w:w="2212"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DE41E0">
        <w:trPr>
          <w:trHeight w:val="257"/>
        </w:trPr>
        <w:tc>
          <w:tcPr>
            <w:tcW w:w="1274" w:type="dxa"/>
            <w:gridSpan w:val="2"/>
          </w:tcPr>
          <w:p w14:paraId="041692B5" w14:textId="77777777" w:rsidR="00E7555D" w:rsidRDefault="00E7555D" w:rsidP="007F07F1">
            <w:pPr>
              <w:rPr>
                <w:color w:val="00B050"/>
                <w:sz w:val="20"/>
              </w:rPr>
            </w:pPr>
            <w:r w:rsidRPr="00E74230">
              <w:rPr>
                <w:color w:val="00B050"/>
                <w:sz w:val="20"/>
              </w:rPr>
              <w:t>MAC</w:t>
            </w:r>
          </w:p>
          <w:p w14:paraId="4A3E0572" w14:textId="2B6E65F9" w:rsidR="00665903" w:rsidRPr="00E74230" w:rsidRDefault="00665903" w:rsidP="007F07F1">
            <w:pPr>
              <w:rPr>
                <w:color w:val="00B050"/>
                <w:sz w:val="20"/>
              </w:rPr>
            </w:pPr>
          </w:p>
        </w:tc>
        <w:tc>
          <w:tcPr>
            <w:tcW w:w="1968" w:type="dxa"/>
            <w:gridSpan w:val="2"/>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DE41E0">
        <w:trPr>
          <w:trHeight w:val="271"/>
        </w:trPr>
        <w:tc>
          <w:tcPr>
            <w:tcW w:w="1274" w:type="dxa"/>
            <w:gridSpan w:val="2"/>
          </w:tcPr>
          <w:p w14:paraId="1E768D4C" w14:textId="77777777" w:rsidR="00B507A2" w:rsidRPr="00FE5AC0" w:rsidRDefault="00B507A2" w:rsidP="007F07F1">
            <w:pPr>
              <w:rPr>
                <w:color w:val="00B050"/>
                <w:sz w:val="20"/>
              </w:rPr>
            </w:pPr>
            <w:r w:rsidRPr="00FE5AC0">
              <w:rPr>
                <w:color w:val="00B050"/>
                <w:sz w:val="20"/>
              </w:rPr>
              <w:t>MAC</w:t>
            </w:r>
          </w:p>
        </w:tc>
        <w:tc>
          <w:tcPr>
            <w:tcW w:w="1968" w:type="dxa"/>
            <w:gridSpan w:val="2"/>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Pr="00850822" w:rsidRDefault="00C4505C" w:rsidP="007F07F1">
            <w:pPr>
              <w:rPr>
                <w:rStyle w:val="Hyperlink"/>
                <w:color w:val="auto"/>
                <w:sz w:val="20"/>
                <w:u w:val="none"/>
              </w:rPr>
            </w:pPr>
            <w:r w:rsidRPr="00850822">
              <w:rPr>
                <w:rStyle w:val="Hyperlink"/>
                <w:color w:val="auto"/>
                <w:sz w:val="20"/>
                <w:u w:val="none"/>
              </w:rPr>
              <w:t>Uploaded:</w:t>
            </w:r>
          </w:p>
          <w:p w14:paraId="5839DD4D" w14:textId="77777777" w:rsidR="00B507A2" w:rsidRPr="00850822" w:rsidRDefault="00642E78" w:rsidP="00C4505C">
            <w:pPr>
              <w:rPr>
                <w:sz w:val="20"/>
              </w:rPr>
            </w:pPr>
            <w:hyperlink r:id="rId329"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642E78" w:rsidP="00C4505C">
            <w:pPr>
              <w:rPr>
                <w:sz w:val="20"/>
              </w:rPr>
            </w:pPr>
            <w:hyperlink r:id="rId330"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642E78" w:rsidP="00C4505C">
            <w:pPr>
              <w:rPr>
                <w:sz w:val="20"/>
              </w:rPr>
            </w:pPr>
            <w:hyperlink r:id="rId331"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642E78" w:rsidP="00C4505C">
            <w:pPr>
              <w:rPr>
                <w:sz w:val="20"/>
              </w:rPr>
            </w:pPr>
            <w:hyperlink r:id="rId332"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642E78" w:rsidP="00C4505C">
            <w:pPr>
              <w:rPr>
                <w:sz w:val="20"/>
              </w:rPr>
            </w:pPr>
            <w:hyperlink r:id="rId333"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642E78" w:rsidP="00C4505C">
            <w:pPr>
              <w:rPr>
                <w:sz w:val="20"/>
              </w:rPr>
            </w:pPr>
            <w:hyperlink r:id="rId334" w:history="1">
              <w:r w:rsidR="002F3951" w:rsidRPr="00850822">
                <w:rPr>
                  <w:rStyle w:val="Hyperlink"/>
                  <w:color w:val="auto"/>
                  <w:sz w:val="20"/>
                </w:rPr>
                <w:t>20/1309r5</w:t>
              </w:r>
            </w:hyperlink>
            <w:r w:rsidR="002F3951" w:rsidRPr="00850822">
              <w:rPr>
                <w:sz w:val="20"/>
              </w:rPr>
              <w:t>, 09/16/2020</w:t>
            </w:r>
          </w:p>
          <w:p w14:paraId="2C30D42E" w14:textId="4A983797" w:rsidR="00BB1AB5" w:rsidRPr="00850822" w:rsidRDefault="00642E78" w:rsidP="00C4505C">
            <w:pPr>
              <w:rPr>
                <w:sz w:val="20"/>
              </w:rPr>
            </w:pPr>
            <w:hyperlink r:id="rId335" w:history="1">
              <w:r w:rsidR="00BB1AB5" w:rsidRPr="00850822">
                <w:rPr>
                  <w:rStyle w:val="Hyperlink"/>
                  <w:color w:val="auto"/>
                  <w:sz w:val="20"/>
                </w:rPr>
                <w:t>20/1309r6</w:t>
              </w:r>
            </w:hyperlink>
            <w:r w:rsidR="00BB1AB5" w:rsidRPr="00850822">
              <w:rPr>
                <w:sz w:val="20"/>
              </w:rPr>
              <w:t>, 09/18/2020</w:t>
            </w:r>
          </w:p>
          <w:p w14:paraId="3EEBAEB9" w14:textId="77777777" w:rsidR="00C4505C" w:rsidRPr="00850822" w:rsidRDefault="00C4505C" w:rsidP="00C4505C">
            <w:pPr>
              <w:rPr>
                <w:sz w:val="20"/>
              </w:rPr>
            </w:pPr>
          </w:p>
          <w:p w14:paraId="729AC5F9" w14:textId="77777777" w:rsidR="00C4505C" w:rsidRPr="00850822" w:rsidRDefault="00C4505C" w:rsidP="00C4505C">
            <w:pPr>
              <w:rPr>
                <w:sz w:val="20"/>
              </w:rPr>
            </w:pPr>
            <w:r w:rsidRPr="00850822">
              <w:rPr>
                <w:sz w:val="20"/>
              </w:rPr>
              <w:t>Presented:</w:t>
            </w:r>
          </w:p>
          <w:p w14:paraId="411F7F9D" w14:textId="37EAB716" w:rsidR="00FB7D2A" w:rsidRPr="00850822" w:rsidRDefault="00642E78" w:rsidP="00C4505C">
            <w:pPr>
              <w:rPr>
                <w:sz w:val="20"/>
              </w:rPr>
            </w:pPr>
            <w:hyperlink r:id="rId336"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642E78" w:rsidP="00C4505C">
            <w:pPr>
              <w:rPr>
                <w:sz w:val="20"/>
              </w:rPr>
            </w:pPr>
            <w:hyperlink r:id="rId337"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642E78" w:rsidP="00F95DDF">
            <w:pPr>
              <w:rPr>
                <w:sz w:val="20"/>
              </w:rPr>
            </w:pPr>
            <w:hyperlink r:id="rId338"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642E78" w:rsidP="00D36FBD">
            <w:pPr>
              <w:rPr>
                <w:sz w:val="20"/>
              </w:rPr>
            </w:pPr>
            <w:hyperlink r:id="rId339" w:history="1">
              <w:r w:rsidR="00D36FBD" w:rsidRPr="00850822">
                <w:rPr>
                  <w:rStyle w:val="Hyperlink"/>
                  <w:color w:val="auto"/>
                  <w:sz w:val="20"/>
                </w:rPr>
                <w:t>20/1309r5</w:t>
              </w:r>
            </w:hyperlink>
            <w:r w:rsidR="00D36FBD" w:rsidRPr="00850822">
              <w:rPr>
                <w:sz w:val="20"/>
              </w:rPr>
              <w:t>, 09/16/2020</w:t>
            </w:r>
          </w:p>
          <w:p w14:paraId="032DD288" w14:textId="77777777" w:rsidR="00C84EDA" w:rsidRPr="00850822" w:rsidRDefault="00C84EDA" w:rsidP="00C4505C">
            <w:pPr>
              <w:rPr>
                <w:sz w:val="20"/>
              </w:rPr>
            </w:pPr>
          </w:p>
          <w:p w14:paraId="2A774DDB" w14:textId="77777777" w:rsidR="00C4505C" w:rsidRPr="00850822" w:rsidRDefault="00C4505C" w:rsidP="00C4505C">
            <w:pPr>
              <w:rPr>
                <w:sz w:val="20"/>
              </w:rPr>
            </w:pPr>
            <w:r w:rsidRPr="00850822">
              <w:rPr>
                <w:sz w:val="20"/>
              </w:rPr>
              <w:t>Straw Polled:</w:t>
            </w:r>
          </w:p>
          <w:p w14:paraId="07306296" w14:textId="6BE40B21" w:rsidR="00F4134C" w:rsidRPr="00850822" w:rsidRDefault="00642E78" w:rsidP="00C4505C">
            <w:pPr>
              <w:rPr>
                <w:sz w:val="20"/>
              </w:rPr>
            </w:pPr>
            <w:hyperlink r:id="rId340"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642E78" w:rsidP="00C4505C">
            <w:pPr>
              <w:rPr>
                <w:sz w:val="20"/>
              </w:rPr>
            </w:pPr>
            <w:hyperlink r:id="rId341"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642E78" w:rsidP="00C84EDA">
            <w:pPr>
              <w:rPr>
                <w:sz w:val="20"/>
              </w:rPr>
            </w:pPr>
            <w:hyperlink r:id="rId342" w:history="1">
              <w:r w:rsidR="00C84EDA" w:rsidRPr="00850822">
                <w:rPr>
                  <w:rStyle w:val="Hyperlink"/>
                  <w:color w:val="auto"/>
                  <w:sz w:val="20"/>
                </w:rPr>
                <w:t>20/1309r6</w:t>
              </w:r>
            </w:hyperlink>
            <w:r w:rsidR="00C84EDA" w:rsidRPr="00850822">
              <w:rPr>
                <w:sz w:val="20"/>
              </w:rPr>
              <w:t xml:space="preserve"> (Part III), 09/21/2020</w:t>
            </w:r>
          </w:p>
          <w:p w14:paraId="61D96CDC" w14:textId="72033CB3" w:rsidR="00C84EDA" w:rsidRPr="00850822" w:rsidRDefault="00C84EDA" w:rsidP="00C4505C">
            <w:pPr>
              <w:rPr>
                <w:sz w:val="20"/>
              </w:rPr>
            </w:pPr>
            <w:r w:rsidRPr="00850822">
              <w:rPr>
                <w:sz w:val="20"/>
                <w:highlight w:val="green"/>
              </w:rPr>
              <w:t>(SP result:  Approved with unanimous consent)</w:t>
            </w:r>
          </w:p>
        </w:tc>
        <w:tc>
          <w:tcPr>
            <w:tcW w:w="2212" w:type="dxa"/>
          </w:tcPr>
          <w:p w14:paraId="352070DD" w14:textId="5A253E71" w:rsidR="00B507A2" w:rsidRPr="00E74230" w:rsidRDefault="00B507A2" w:rsidP="007F07F1">
            <w:pPr>
              <w:rPr>
                <w:color w:val="00B050"/>
                <w:sz w:val="20"/>
              </w:rPr>
            </w:pPr>
            <w:r w:rsidRPr="00E74230">
              <w:rPr>
                <w:color w:val="00B050"/>
                <w:sz w:val="20"/>
              </w:rPr>
              <w:lastRenderedPageBreak/>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DE41E0">
        <w:trPr>
          <w:trHeight w:val="257"/>
        </w:trPr>
        <w:tc>
          <w:tcPr>
            <w:tcW w:w="1274" w:type="dxa"/>
            <w:gridSpan w:val="2"/>
          </w:tcPr>
          <w:p w14:paraId="4BFAF972" w14:textId="489215EA" w:rsidR="00B507A2" w:rsidRPr="00FE5AC0" w:rsidRDefault="00B507A2" w:rsidP="007F07F1">
            <w:pPr>
              <w:rPr>
                <w:color w:val="00B050"/>
                <w:sz w:val="20"/>
              </w:rPr>
            </w:pPr>
            <w:r w:rsidRPr="00FE5AC0">
              <w:rPr>
                <w:color w:val="00B050"/>
                <w:sz w:val="20"/>
              </w:rPr>
              <w:t>MAC</w:t>
            </w:r>
          </w:p>
        </w:tc>
        <w:tc>
          <w:tcPr>
            <w:tcW w:w="1968" w:type="dxa"/>
            <w:gridSpan w:val="2"/>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 xml:space="preserve">Dibakar Das, Yongho Seok, Jarkko Kneckt, Guogang </w:t>
            </w:r>
            <w:r w:rsidRPr="00FE5AC0">
              <w:rPr>
                <w:color w:val="00B050"/>
                <w:sz w:val="20"/>
              </w:rPr>
              <w:lastRenderedPageBreak/>
              <w:t>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lastRenderedPageBreak/>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lastRenderedPageBreak/>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DE41E0">
        <w:trPr>
          <w:trHeight w:val="271"/>
          <w:ins w:id="2" w:author="Edward Au" w:date="2020-09-30T17:52:00Z"/>
        </w:trPr>
        <w:tc>
          <w:tcPr>
            <w:tcW w:w="1274" w:type="dxa"/>
            <w:gridSpan w:val="2"/>
          </w:tcPr>
          <w:p w14:paraId="47274FC4" w14:textId="1E5F56B2" w:rsidR="00C225BF" w:rsidRPr="00FE5AC0" w:rsidRDefault="00C225BF" w:rsidP="007F07F1">
            <w:pPr>
              <w:rPr>
                <w:ins w:id="3" w:author="Edward Au" w:date="2020-09-30T17:52:00Z"/>
                <w:color w:val="00B050"/>
                <w:sz w:val="20"/>
              </w:rPr>
            </w:pPr>
            <w:ins w:id="4" w:author="Edward Au" w:date="2020-09-30T17:52:00Z">
              <w:r>
                <w:rPr>
                  <w:color w:val="00B050"/>
                  <w:sz w:val="20"/>
                </w:rPr>
                <w:lastRenderedPageBreak/>
                <w:t>MAC</w:t>
              </w:r>
            </w:ins>
          </w:p>
        </w:tc>
        <w:tc>
          <w:tcPr>
            <w:tcW w:w="1968" w:type="dxa"/>
            <w:gridSpan w:val="2"/>
          </w:tcPr>
          <w:p w14:paraId="4A2BECA4" w14:textId="4A8DADB9" w:rsidR="00C225BF" w:rsidRPr="00FE5AC0" w:rsidRDefault="00C225BF" w:rsidP="007F07F1">
            <w:pPr>
              <w:rPr>
                <w:ins w:id="5" w:author="Edward Au" w:date="2020-09-30T17:52:00Z"/>
                <w:color w:val="00B050"/>
                <w:sz w:val="20"/>
              </w:rPr>
            </w:pPr>
            <w:ins w:id="6" w:author="Edward Au" w:date="2020-09-30T17:52:00Z">
              <w:r>
                <w:rPr>
                  <w:color w:val="00B050"/>
                  <w:sz w:val="20"/>
                </w:rPr>
                <w:t>MLO-Multi-link setup: MLD transition</w:t>
              </w:r>
            </w:ins>
          </w:p>
        </w:tc>
        <w:tc>
          <w:tcPr>
            <w:tcW w:w="1562" w:type="dxa"/>
            <w:shd w:val="clear" w:color="auto" w:fill="auto"/>
          </w:tcPr>
          <w:p w14:paraId="122232A3" w14:textId="384E81DA" w:rsidR="00C225BF" w:rsidRPr="00FE5AC0" w:rsidRDefault="00C225BF" w:rsidP="007F07F1">
            <w:pPr>
              <w:rPr>
                <w:ins w:id="7" w:author="Edward Au" w:date="2020-09-30T17:52:00Z"/>
                <w:color w:val="00B050"/>
                <w:sz w:val="20"/>
              </w:rPr>
            </w:pPr>
            <w:ins w:id="8" w:author="Edward Au" w:date="2020-09-30T17:52:00Z">
              <w:r>
                <w:rPr>
                  <w:color w:val="00B050"/>
                  <w:sz w:val="20"/>
                </w:rPr>
                <w:t>Po-Kai Huang</w:t>
              </w:r>
            </w:ins>
          </w:p>
        </w:tc>
        <w:tc>
          <w:tcPr>
            <w:tcW w:w="2706" w:type="dxa"/>
          </w:tcPr>
          <w:p w14:paraId="44FD4FA3" w14:textId="77777777" w:rsidR="00C225BF" w:rsidRPr="00FE5AC0" w:rsidRDefault="00C225BF" w:rsidP="007F07F1">
            <w:pPr>
              <w:rPr>
                <w:ins w:id="9" w:author="Edward Au" w:date="2020-09-30T17:52:00Z"/>
                <w:color w:val="00B050"/>
                <w:sz w:val="20"/>
              </w:rPr>
            </w:pPr>
          </w:p>
        </w:tc>
        <w:tc>
          <w:tcPr>
            <w:tcW w:w="1594" w:type="dxa"/>
            <w:gridSpan w:val="2"/>
          </w:tcPr>
          <w:p w14:paraId="44E4F170" w14:textId="77777777" w:rsidR="00C225BF" w:rsidRPr="00E74230" w:rsidRDefault="00C225BF" w:rsidP="007F07F1">
            <w:pPr>
              <w:rPr>
                <w:ins w:id="10" w:author="Edward Au" w:date="2020-09-30T17:52:00Z"/>
                <w:color w:val="00B050"/>
                <w:sz w:val="20"/>
              </w:rPr>
            </w:pPr>
          </w:p>
        </w:tc>
        <w:tc>
          <w:tcPr>
            <w:tcW w:w="2344" w:type="dxa"/>
          </w:tcPr>
          <w:p w14:paraId="1E0F2BA2" w14:textId="77777777" w:rsidR="00C225BF" w:rsidRPr="00850822" w:rsidRDefault="00C225BF" w:rsidP="00CB63E4">
            <w:pPr>
              <w:rPr>
                <w:ins w:id="11" w:author="Edward Au" w:date="2020-09-30T17:52:00Z"/>
                <w:sz w:val="20"/>
              </w:rPr>
            </w:pPr>
          </w:p>
        </w:tc>
        <w:tc>
          <w:tcPr>
            <w:tcW w:w="2212" w:type="dxa"/>
          </w:tcPr>
          <w:p w14:paraId="75B8A059" w14:textId="77777777" w:rsidR="006C0FD4" w:rsidRDefault="00C225BF" w:rsidP="007F07F1">
            <w:pPr>
              <w:rPr>
                <w:ins w:id="12" w:author="Edward Au" w:date="2020-09-30T17:52:00Z"/>
                <w:color w:val="00B050"/>
                <w:sz w:val="20"/>
              </w:rPr>
            </w:pPr>
            <w:ins w:id="13" w:author="Edward Au" w:date="2020-09-30T17:52:00Z">
              <w:r w:rsidRPr="00D05A58">
                <w:rPr>
                  <w:color w:val="00B050"/>
                  <w:sz w:val="20"/>
                </w:rPr>
                <w:t>Motion 131, #SP197</w:t>
              </w:r>
            </w:ins>
          </w:p>
          <w:p w14:paraId="23E99186" w14:textId="77777777" w:rsidR="006C0FD4" w:rsidRDefault="006C0FD4" w:rsidP="007F07F1">
            <w:pPr>
              <w:rPr>
                <w:ins w:id="14" w:author="Edward Au" w:date="2020-09-30T17:52:00Z"/>
                <w:color w:val="00B050"/>
                <w:sz w:val="20"/>
              </w:rPr>
            </w:pPr>
            <w:ins w:id="15" w:author="Edward Au" w:date="2020-09-30T17:52:00Z">
              <w:r>
                <w:rPr>
                  <w:color w:val="00B050"/>
                  <w:sz w:val="20"/>
                </w:rPr>
                <w:t>Motion 131, #SP203</w:t>
              </w:r>
            </w:ins>
          </w:p>
          <w:p w14:paraId="4709A671" w14:textId="7F5998DD" w:rsidR="00C225BF" w:rsidRPr="00E74230" w:rsidRDefault="006C0FD4" w:rsidP="007F07F1">
            <w:pPr>
              <w:rPr>
                <w:ins w:id="16" w:author="Edward Au" w:date="2020-09-30T17:52:00Z"/>
                <w:color w:val="00B050"/>
                <w:sz w:val="20"/>
              </w:rPr>
            </w:pPr>
            <w:ins w:id="17" w:author="Edward Au" w:date="2020-09-30T17:52:00Z">
              <w:r>
                <w:rPr>
                  <w:color w:val="00B050"/>
                  <w:sz w:val="20"/>
                </w:rPr>
                <w:t>Motion 131, #SP204</w:t>
              </w:r>
              <w:r w:rsidR="00C225BF" w:rsidRPr="00D05A58">
                <w:rPr>
                  <w:color w:val="00B050"/>
                  <w:sz w:val="20"/>
                </w:rPr>
                <w:t xml:space="preserve">  </w:t>
              </w:r>
            </w:ins>
          </w:p>
        </w:tc>
      </w:tr>
      <w:tr w:rsidR="00E7555D" w14:paraId="7E34F860" w14:textId="77777777" w:rsidTr="00DE41E0">
        <w:trPr>
          <w:trHeight w:val="271"/>
        </w:trPr>
        <w:tc>
          <w:tcPr>
            <w:tcW w:w="1274" w:type="dxa"/>
            <w:gridSpan w:val="2"/>
          </w:tcPr>
          <w:p w14:paraId="1C1F654D" w14:textId="52808244" w:rsidR="00E7555D" w:rsidRPr="00FE5AC0" w:rsidRDefault="00E7555D" w:rsidP="007F07F1">
            <w:pPr>
              <w:rPr>
                <w:color w:val="00B050"/>
                <w:sz w:val="20"/>
              </w:rPr>
            </w:pPr>
            <w:r w:rsidRPr="00FE5AC0">
              <w:rPr>
                <w:color w:val="00B050"/>
                <w:sz w:val="20"/>
              </w:rPr>
              <w:t>MAC</w:t>
            </w:r>
          </w:p>
        </w:tc>
        <w:tc>
          <w:tcPr>
            <w:tcW w:w="1968" w:type="dxa"/>
            <w:gridSpan w:val="2"/>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642E78" w:rsidP="00CB63E4">
            <w:pPr>
              <w:rPr>
                <w:sz w:val="20"/>
              </w:rPr>
            </w:pPr>
            <w:hyperlink r:id="rId343"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642E78" w:rsidP="00CB63E4">
            <w:pPr>
              <w:rPr>
                <w:sz w:val="20"/>
              </w:rPr>
            </w:pPr>
            <w:hyperlink r:id="rId344"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642E78" w:rsidP="00CB63E4">
            <w:pPr>
              <w:rPr>
                <w:sz w:val="20"/>
              </w:rPr>
            </w:pPr>
            <w:hyperlink r:id="rId345"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642E78" w:rsidP="00CB63E4">
            <w:pPr>
              <w:rPr>
                <w:sz w:val="20"/>
              </w:rPr>
            </w:pPr>
            <w:hyperlink r:id="rId346"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642E78" w:rsidP="00CB63E4">
            <w:pPr>
              <w:rPr>
                <w:sz w:val="20"/>
              </w:rPr>
            </w:pPr>
            <w:hyperlink r:id="rId347"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642E78" w:rsidP="00CB63E4">
            <w:pPr>
              <w:rPr>
                <w:sz w:val="20"/>
              </w:rPr>
            </w:pPr>
            <w:hyperlink r:id="rId348"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642E78" w:rsidP="00CB63E4">
            <w:pPr>
              <w:rPr>
                <w:sz w:val="20"/>
              </w:rPr>
            </w:pPr>
            <w:hyperlink r:id="rId349"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642E78" w:rsidP="00C43D9B">
            <w:pPr>
              <w:rPr>
                <w:sz w:val="20"/>
              </w:rPr>
            </w:pPr>
            <w:hyperlink r:id="rId350"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642E78" w:rsidP="004E7F36">
            <w:pPr>
              <w:rPr>
                <w:sz w:val="20"/>
              </w:rPr>
            </w:pPr>
            <w:hyperlink r:id="rId351"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642E78" w:rsidP="009601CF">
            <w:pPr>
              <w:rPr>
                <w:sz w:val="20"/>
              </w:rPr>
            </w:pPr>
            <w:hyperlink r:id="rId352"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DE41E0">
        <w:trPr>
          <w:trHeight w:val="271"/>
        </w:trPr>
        <w:tc>
          <w:tcPr>
            <w:tcW w:w="1274" w:type="dxa"/>
            <w:gridSpan w:val="2"/>
          </w:tcPr>
          <w:p w14:paraId="3F2E652B" w14:textId="25C11DA2" w:rsidR="00E7555D" w:rsidRPr="00FE5AC0" w:rsidRDefault="00E7555D" w:rsidP="007F07F1">
            <w:pPr>
              <w:rPr>
                <w:color w:val="00B050"/>
                <w:sz w:val="20"/>
              </w:rPr>
            </w:pPr>
            <w:r w:rsidRPr="00FE5AC0">
              <w:rPr>
                <w:color w:val="00B050"/>
                <w:sz w:val="20"/>
              </w:rPr>
              <w:t>MAC</w:t>
            </w:r>
          </w:p>
        </w:tc>
        <w:tc>
          <w:tcPr>
            <w:tcW w:w="1968" w:type="dxa"/>
            <w:gridSpan w:val="2"/>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 xml:space="preserve">Yonggang Fang, Liwen Chu, Abhishek Patil, Dibakar Das, Yongho Seok, Jarkko Kneckt, Guogang Huang, Rojan Chitrakar, Chenhe Ji, Yonggang Fang, Jason </w:t>
            </w:r>
            <w:r w:rsidRPr="00FE5AC0">
              <w:rPr>
                <w:color w:val="00B050"/>
                <w:sz w:val="20"/>
              </w:rPr>
              <w:lastRenderedPageBreak/>
              <w:t>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lastRenderedPageBreak/>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642E78" w:rsidP="007F07F1">
            <w:pPr>
              <w:rPr>
                <w:sz w:val="20"/>
              </w:rPr>
            </w:pPr>
            <w:hyperlink r:id="rId353"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642E78" w:rsidP="007F07F1">
            <w:pPr>
              <w:rPr>
                <w:sz w:val="20"/>
              </w:rPr>
            </w:pPr>
            <w:hyperlink r:id="rId354"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642E78" w:rsidP="007F07F1">
            <w:pPr>
              <w:rPr>
                <w:sz w:val="20"/>
              </w:rPr>
            </w:pPr>
            <w:hyperlink r:id="rId355"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642E78" w:rsidP="007F07F1">
            <w:pPr>
              <w:rPr>
                <w:sz w:val="20"/>
              </w:rPr>
            </w:pPr>
            <w:hyperlink r:id="rId356"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642E78" w:rsidP="007F07F1">
            <w:pPr>
              <w:rPr>
                <w:sz w:val="20"/>
              </w:rPr>
            </w:pPr>
            <w:hyperlink r:id="rId357"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642E78" w:rsidP="007F07F1">
            <w:pPr>
              <w:rPr>
                <w:sz w:val="20"/>
              </w:rPr>
            </w:pPr>
            <w:hyperlink r:id="rId358"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642E78" w:rsidP="007F07F1">
            <w:pPr>
              <w:rPr>
                <w:sz w:val="20"/>
              </w:rPr>
            </w:pPr>
            <w:hyperlink r:id="rId359"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642E78" w:rsidP="007F07F1">
            <w:pPr>
              <w:rPr>
                <w:sz w:val="20"/>
              </w:rPr>
            </w:pPr>
            <w:hyperlink r:id="rId360"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642E78" w:rsidP="007F07F1">
            <w:pPr>
              <w:rPr>
                <w:sz w:val="20"/>
              </w:rPr>
            </w:pPr>
            <w:hyperlink r:id="rId361"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642E78" w:rsidP="001E6A96">
            <w:pPr>
              <w:rPr>
                <w:sz w:val="20"/>
              </w:rPr>
            </w:pPr>
            <w:hyperlink r:id="rId362"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642E78" w:rsidP="007F07F1">
            <w:pPr>
              <w:rPr>
                <w:sz w:val="20"/>
              </w:rPr>
            </w:pPr>
            <w:hyperlink r:id="rId363"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642E78" w:rsidP="007F07F1">
            <w:pPr>
              <w:rPr>
                <w:sz w:val="20"/>
              </w:rPr>
            </w:pPr>
            <w:hyperlink r:id="rId364"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642E78" w:rsidP="009F36D5">
            <w:pPr>
              <w:rPr>
                <w:sz w:val="20"/>
              </w:rPr>
            </w:pPr>
            <w:hyperlink r:id="rId365"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lastRenderedPageBreak/>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E7555D" w14:paraId="6A6E7413" w14:textId="77777777" w:rsidTr="00DE41E0">
        <w:trPr>
          <w:trHeight w:val="271"/>
        </w:trPr>
        <w:tc>
          <w:tcPr>
            <w:tcW w:w="1274" w:type="dxa"/>
            <w:gridSpan w:val="2"/>
          </w:tcPr>
          <w:p w14:paraId="0A8FB932" w14:textId="162AEEF6" w:rsidR="00E7555D" w:rsidRPr="00FE5AC0" w:rsidRDefault="00E7555D" w:rsidP="007F07F1">
            <w:pPr>
              <w:rPr>
                <w:color w:val="00B050"/>
                <w:sz w:val="20"/>
              </w:rPr>
            </w:pPr>
            <w:r w:rsidRPr="00FE5AC0">
              <w:rPr>
                <w:color w:val="00B050"/>
                <w:sz w:val="20"/>
              </w:rPr>
              <w:t>MAC</w:t>
            </w:r>
          </w:p>
        </w:tc>
        <w:tc>
          <w:tcPr>
            <w:tcW w:w="1968" w:type="dxa"/>
            <w:gridSpan w:val="2"/>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344" w:type="dxa"/>
          </w:tcPr>
          <w:p w14:paraId="42306256" w14:textId="77777777" w:rsidR="00EC5343" w:rsidRPr="00850822" w:rsidRDefault="00EC5343" w:rsidP="007F07F1">
            <w:pPr>
              <w:rPr>
                <w:rStyle w:val="Hyperlink"/>
                <w:color w:val="auto"/>
                <w:sz w:val="20"/>
                <w:u w:val="none"/>
              </w:rPr>
            </w:pPr>
            <w:r w:rsidRPr="00850822">
              <w:rPr>
                <w:rStyle w:val="Hyperlink"/>
                <w:color w:val="auto"/>
                <w:sz w:val="20"/>
                <w:u w:val="none"/>
              </w:rPr>
              <w:t>Uploaded:</w:t>
            </w:r>
          </w:p>
          <w:p w14:paraId="6197E1DA" w14:textId="4F9A0BD6" w:rsidR="00E7555D" w:rsidRPr="00850822" w:rsidRDefault="00642E78" w:rsidP="007F07F1">
            <w:pPr>
              <w:rPr>
                <w:sz w:val="20"/>
              </w:rPr>
            </w:pPr>
            <w:hyperlink r:id="rId366" w:history="1">
              <w:r w:rsidR="004137CF" w:rsidRPr="00850822">
                <w:rPr>
                  <w:rStyle w:val="Hyperlink"/>
                  <w:color w:val="auto"/>
                  <w:sz w:val="20"/>
                </w:rPr>
                <w:t>20/1256r0</w:t>
              </w:r>
            </w:hyperlink>
            <w:r w:rsidR="004137CF" w:rsidRPr="00850822">
              <w:rPr>
                <w:sz w:val="20"/>
              </w:rPr>
              <w:t xml:space="preserve">, </w:t>
            </w:r>
            <w:r w:rsidR="00EC5343" w:rsidRPr="00850822">
              <w:rPr>
                <w:sz w:val="20"/>
              </w:rPr>
              <w:t>08/20/</w:t>
            </w:r>
            <w:r w:rsidR="004137CF" w:rsidRPr="00850822">
              <w:rPr>
                <w:sz w:val="20"/>
              </w:rPr>
              <w:t>2020</w:t>
            </w:r>
          </w:p>
          <w:p w14:paraId="7390E223" w14:textId="5B6492FC" w:rsidR="008E5CB2" w:rsidRPr="00850822" w:rsidRDefault="00642E78" w:rsidP="007F07F1">
            <w:pPr>
              <w:rPr>
                <w:sz w:val="20"/>
              </w:rPr>
            </w:pPr>
            <w:hyperlink r:id="rId367" w:history="1">
              <w:r w:rsidR="008E5CB2" w:rsidRPr="00850822">
                <w:rPr>
                  <w:rStyle w:val="Hyperlink"/>
                  <w:color w:val="auto"/>
                  <w:sz w:val="20"/>
                </w:rPr>
                <w:t>20/1256r1</w:t>
              </w:r>
            </w:hyperlink>
            <w:r w:rsidR="008E5CB2" w:rsidRPr="00850822">
              <w:rPr>
                <w:sz w:val="20"/>
              </w:rPr>
              <w:t xml:space="preserve">, </w:t>
            </w:r>
            <w:r w:rsidR="00EC5343" w:rsidRPr="00850822">
              <w:rPr>
                <w:sz w:val="20"/>
              </w:rPr>
              <w:t>08/25/</w:t>
            </w:r>
            <w:r w:rsidR="008E5CB2" w:rsidRPr="00850822">
              <w:rPr>
                <w:sz w:val="20"/>
              </w:rPr>
              <w:t>2020</w:t>
            </w:r>
          </w:p>
          <w:p w14:paraId="30383D37" w14:textId="77777777" w:rsidR="003F7BDC" w:rsidRPr="00850822" w:rsidRDefault="00642E78" w:rsidP="00EC5343">
            <w:pPr>
              <w:rPr>
                <w:sz w:val="20"/>
              </w:rPr>
            </w:pPr>
            <w:hyperlink r:id="rId368" w:history="1">
              <w:r w:rsidR="003F7BDC" w:rsidRPr="00850822">
                <w:rPr>
                  <w:rStyle w:val="Hyperlink"/>
                  <w:color w:val="auto"/>
                  <w:sz w:val="20"/>
                </w:rPr>
                <w:t>20/1256r2</w:t>
              </w:r>
            </w:hyperlink>
            <w:r w:rsidR="003F7BDC" w:rsidRPr="00850822">
              <w:rPr>
                <w:sz w:val="20"/>
              </w:rPr>
              <w:t xml:space="preserve">, </w:t>
            </w:r>
            <w:r w:rsidR="00EC5343" w:rsidRPr="00850822">
              <w:rPr>
                <w:sz w:val="20"/>
              </w:rPr>
              <w:t>08/28/</w:t>
            </w:r>
            <w:r w:rsidR="003F7BDC" w:rsidRPr="00850822">
              <w:rPr>
                <w:sz w:val="20"/>
              </w:rPr>
              <w:t>2020</w:t>
            </w:r>
          </w:p>
          <w:p w14:paraId="0D0C7DF9" w14:textId="2DCE928A" w:rsidR="00457A27" w:rsidRPr="00850822" w:rsidRDefault="00642E78" w:rsidP="00EC5343">
            <w:pPr>
              <w:rPr>
                <w:sz w:val="20"/>
              </w:rPr>
            </w:pPr>
            <w:hyperlink r:id="rId369" w:history="1">
              <w:r w:rsidR="00457A27" w:rsidRPr="00850822">
                <w:rPr>
                  <w:rStyle w:val="Hyperlink"/>
                  <w:color w:val="auto"/>
                  <w:sz w:val="20"/>
                </w:rPr>
                <w:t>20/1256r3</w:t>
              </w:r>
            </w:hyperlink>
            <w:r w:rsidR="00457A27" w:rsidRPr="00850822">
              <w:rPr>
                <w:sz w:val="20"/>
              </w:rPr>
              <w:t>. 08/31/2020</w:t>
            </w:r>
          </w:p>
          <w:p w14:paraId="78912757" w14:textId="77777777" w:rsidR="00EC5343" w:rsidRPr="00850822" w:rsidRDefault="00EC5343" w:rsidP="00EC5343">
            <w:pPr>
              <w:rPr>
                <w:sz w:val="20"/>
              </w:rPr>
            </w:pPr>
          </w:p>
          <w:p w14:paraId="739F35EE" w14:textId="77777777" w:rsidR="00EC5343" w:rsidRPr="00850822" w:rsidRDefault="00EC5343" w:rsidP="00EC5343">
            <w:pPr>
              <w:rPr>
                <w:sz w:val="20"/>
              </w:rPr>
            </w:pPr>
            <w:r w:rsidRPr="00850822">
              <w:rPr>
                <w:sz w:val="20"/>
              </w:rPr>
              <w:t>Presented:</w:t>
            </w:r>
          </w:p>
          <w:p w14:paraId="3DE4D915" w14:textId="587D7E3D" w:rsidR="00EC5343" w:rsidRPr="00850822" w:rsidRDefault="00642E78" w:rsidP="00EC5343">
            <w:pPr>
              <w:rPr>
                <w:sz w:val="20"/>
              </w:rPr>
            </w:pPr>
            <w:hyperlink r:id="rId370" w:history="1">
              <w:r w:rsidR="00A00E6E" w:rsidRPr="00850822">
                <w:rPr>
                  <w:rStyle w:val="Hyperlink"/>
                  <w:color w:val="auto"/>
                  <w:sz w:val="20"/>
                </w:rPr>
                <w:t>20/1256r0</w:t>
              </w:r>
            </w:hyperlink>
            <w:r w:rsidR="00A00E6E" w:rsidRPr="00850822">
              <w:rPr>
                <w:sz w:val="20"/>
              </w:rPr>
              <w:t>, 08/2</w:t>
            </w:r>
            <w:r w:rsidR="00782713" w:rsidRPr="00850822">
              <w:rPr>
                <w:sz w:val="20"/>
              </w:rPr>
              <w:t>6</w:t>
            </w:r>
            <w:r w:rsidR="00A00E6E" w:rsidRPr="00850822">
              <w:rPr>
                <w:sz w:val="20"/>
              </w:rPr>
              <w:t>/2020</w:t>
            </w:r>
          </w:p>
          <w:p w14:paraId="413ACFB1" w14:textId="77777777" w:rsidR="00646438" w:rsidRPr="00850822" w:rsidRDefault="00642E78" w:rsidP="00646438">
            <w:pPr>
              <w:rPr>
                <w:sz w:val="20"/>
              </w:rPr>
            </w:pPr>
            <w:hyperlink r:id="rId371" w:history="1">
              <w:r w:rsidR="00646438" w:rsidRPr="00850822">
                <w:rPr>
                  <w:rStyle w:val="Hyperlink"/>
                  <w:color w:val="auto"/>
                  <w:sz w:val="20"/>
                </w:rPr>
                <w:t>20/1256r3</w:t>
              </w:r>
            </w:hyperlink>
            <w:r w:rsidR="00646438" w:rsidRPr="00850822">
              <w:rPr>
                <w:sz w:val="20"/>
              </w:rPr>
              <w:t>. 08/31/2020</w:t>
            </w:r>
          </w:p>
          <w:p w14:paraId="5E2ED839" w14:textId="77777777" w:rsidR="00A00E6E" w:rsidRPr="00850822" w:rsidRDefault="00A00E6E" w:rsidP="00EC5343">
            <w:pPr>
              <w:rPr>
                <w:sz w:val="20"/>
              </w:rPr>
            </w:pPr>
          </w:p>
          <w:p w14:paraId="0F68CA95" w14:textId="77777777" w:rsidR="00EC5343" w:rsidRPr="00850822" w:rsidRDefault="00EC5343" w:rsidP="00EC5343">
            <w:pPr>
              <w:rPr>
                <w:sz w:val="20"/>
              </w:rPr>
            </w:pPr>
            <w:r w:rsidRPr="00850822">
              <w:rPr>
                <w:sz w:val="20"/>
              </w:rPr>
              <w:t>Straw Polled:</w:t>
            </w:r>
          </w:p>
          <w:p w14:paraId="083E885B" w14:textId="77777777" w:rsidR="00646438" w:rsidRPr="00850822" w:rsidRDefault="00642E78" w:rsidP="00646438">
            <w:pPr>
              <w:rPr>
                <w:sz w:val="20"/>
              </w:rPr>
            </w:pPr>
            <w:hyperlink r:id="rId372" w:history="1">
              <w:r w:rsidR="00646438" w:rsidRPr="00850822">
                <w:rPr>
                  <w:rStyle w:val="Hyperlink"/>
                  <w:color w:val="auto"/>
                  <w:sz w:val="20"/>
                </w:rPr>
                <w:t>20/1256r3</w:t>
              </w:r>
            </w:hyperlink>
            <w:r w:rsidR="00646438" w:rsidRPr="00850822">
              <w:rPr>
                <w:sz w:val="20"/>
              </w:rPr>
              <w:t>. 08/31/2020</w:t>
            </w:r>
          </w:p>
          <w:p w14:paraId="235D7DBF" w14:textId="045E4076" w:rsidR="00646438" w:rsidRPr="00850822" w:rsidRDefault="00646438" w:rsidP="00EC5343">
            <w:pPr>
              <w:rPr>
                <w:sz w:val="20"/>
              </w:rPr>
            </w:pPr>
            <w:r w:rsidRPr="00850822">
              <w:rPr>
                <w:sz w:val="20"/>
                <w:highlight w:val="green"/>
              </w:rPr>
              <w:t>(SP result:  Approved with unanimous consent)</w:t>
            </w:r>
          </w:p>
        </w:tc>
        <w:tc>
          <w:tcPr>
            <w:tcW w:w="2212" w:type="dxa"/>
          </w:tcPr>
          <w:p w14:paraId="6151860A" w14:textId="0F90199C" w:rsidR="00F93F53" w:rsidRDefault="00F93F53" w:rsidP="007F07F1">
            <w:pPr>
              <w:rPr>
                <w:color w:val="00B050"/>
                <w:sz w:val="20"/>
              </w:rPr>
            </w:pPr>
            <w:r>
              <w:rPr>
                <w:color w:val="00B050"/>
                <w:sz w:val="20"/>
              </w:rPr>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DE41E0">
        <w:trPr>
          <w:trHeight w:val="257"/>
        </w:trPr>
        <w:tc>
          <w:tcPr>
            <w:tcW w:w="1274" w:type="dxa"/>
            <w:gridSpan w:val="2"/>
          </w:tcPr>
          <w:p w14:paraId="2DEF22CA" w14:textId="77777777" w:rsidR="00E7555D" w:rsidRDefault="00E7555D" w:rsidP="007F07F1">
            <w:pPr>
              <w:rPr>
                <w:color w:val="00B050"/>
                <w:sz w:val="20"/>
              </w:rPr>
            </w:pPr>
            <w:r w:rsidRPr="008B55BE">
              <w:rPr>
                <w:color w:val="00B050"/>
                <w:sz w:val="20"/>
              </w:rPr>
              <w:t>MAC</w:t>
            </w:r>
          </w:p>
          <w:p w14:paraId="533F3AA3" w14:textId="6FA78D45" w:rsidR="00665903" w:rsidRPr="008B55BE" w:rsidRDefault="00665903" w:rsidP="007F07F1">
            <w:pPr>
              <w:rPr>
                <w:color w:val="00B050"/>
                <w:sz w:val="20"/>
              </w:rPr>
            </w:pPr>
          </w:p>
        </w:tc>
        <w:tc>
          <w:tcPr>
            <w:tcW w:w="1968" w:type="dxa"/>
            <w:gridSpan w:val="2"/>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t>R2</w:t>
            </w:r>
          </w:p>
          <w:p w14:paraId="234831D8" w14:textId="77777777" w:rsidR="00F307DC" w:rsidRPr="008B55BE" w:rsidRDefault="00F307DC" w:rsidP="007F07F1">
            <w:pPr>
              <w:rPr>
                <w:color w:val="00B050"/>
                <w:sz w:val="20"/>
              </w:rPr>
            </w:pPr>
          </w:p>
          <w:p w14:paraId="23ACDFD8" w14:textId="0AF1B99E" w:rsidR="00F307DC" w:rsidRDefault="00F307DC" w:rsidP="007F07F1">
            <w:pPr>
              <w:rPr>
                <w:color w:val="00B050"/>
                <w:sz w:val="20"/>
              </w:rPr>
            </w:pPr>
            <w:r w:rsidRPr="008B55BE">
              <w:rPr>
                <w:color w:val="00B050"/>
                <w:sz w:val="20"/>
              </w:rPr>
              <w:t>(SP result for R1: 79Y, 44N, 23A)</w:t>
            </w:r>
          </w:p>
          <w:p w14:paraId="046A66E2" w14:textId="77777777" w:rsidR="0067461D" w:rsidRDefault="0067461D" w:rsidP="007F07F1">
            <w:pPr>
              <w:rPr>
                <w:color w:val="00B050"/>
                <w:sz w:val="20"/>
              </w:rPr>
            </w:pPr>
          </w:p>
          <w:p w14:paraId="00F9A8F3" w14:textId="0C93A491" w:rsidR="0067461D" w:rsidRPr="001C05DC" w:rsidRDefault="00521297" w:rsidP="007F07F1">
            <w:pPr>
              <w:rPr>
                <w:color w:val="00B050"/>
                <w:sz w:val="20"/>
                <w:u w:val="single"/>
              </w:rPr>
            </w:pPr>
            <w:bookmarkStart w:id="18" w:name="_GoBack"/>
            <w:r w:rsidRPr="008F41EA">
              <w:rPr>
                <w:color w:val="00B050"/>
                <w:sz w:val="20"/>
              </w:rPr>
              <w:t>(</w:t>
            </w:r>
            <w:bookmarkEnd w:id="18"/>
            <w:r w:rsidRPr="00BB6D00">
              <w:rPr>
                <w:color w:val="00B050"/>
                <w:sz w:val="20"/>
              </w:rPr>
              <w:t xml:space="preserve">SP result for </w:t>
            </w:r>
            <w:r w:rsidR="00F3208C" w:rsidRPr="00BB6D00">
              <w:rPr>
                <w:color w:val="00B050"/>
                <w:sz w:val="20"/>
              </w:rPr>
              <w:t>R1 [basics and optional]</w:t>
            </w:r>
            <w:r w:rsidRPr="00BB6D00">
              <w:rPr>
                <w:color w:val="00B050"/>
                <w:sz w:val="20"/>
              </w:rPr>
              <w:t>:</w:t>
            </w:r>
          </w:p>
          <w:p w14:paraId="52BFD07A" w14:textId="6B318C3C" w:rsidR="00E7555D" w:rsidRPr="00521297" w:rsidRDefault="00521297" w:rsidP="007F07F1">
            <w:pPr>
              <w:rPr>
                <w:color w:val="00B050"/>
                <w:sz w:val="20"/>
              </w:rPr>
            </w:pPr>
            <w:r w:rsidRPr="00521297">
              <w:rPr>
                <w:color w:val="00B050"/>
                <w:sz w:val="20"/>
              </w:rPr>
              <w:t>48Y, 27N, 49A)</w:t>
            </w:r>
          </w:p>
          <w:p w14:paraId="5E2958B0" w14:textId="117F7797" w:rsidR="00521297" w:rsidRPr="008B55BE" w:rsidRDefault="00521297"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DE41E0">
        <w:trPr>
          <w:trHeight w:val="257"/>
        </w:trPr>
        <w:tc>
          <w:tcPr>
            <w:tcW w:w="1274" w:type="dxa"/>
            <w:gridSpan w:val="2"/>
          </w:tcPr>
          <w:p w14:paraId="3F6C14B9" w14:textId="65AF2ABD" w:rsidR="00F52A54" w:rsidRPr="002731CB" w:rsidRDefault="00F52A54" w:rsidP="007F07F1">
            <w:pPr>
              <w:rPr>
                <w:color w:val="00B050"/>
                <w:sz w:val="20"/>
              </w:rPr>
            </w:pPr>
            <w:r w:rsidRPr="002731CB">
              <w:rPr>
                <w:color w:val="00B050"/>
                <w:sz w:val="20"/>
              </w:rPr>
              <w:lastRenderedPageBreak/>
              <w:t>MAC</w:t>
            </w:r>
          </w:p>
        </w:tc>
        <w:tc>
          <w:tcPr>
            <w:tcW w:w="1968" w:type="dxa"/>
            <w:gridSpan w:val="2"/>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642E78" w:rsidP="007F07F1">
            <w:pPr>
              <w:rPr>
                <w:rStyle w:val="Hyperlink"/>
                <w:color w:val="auto"/>
                <w:sz w:val="20"/>
                <w:u w:val="none"/>
              </w:rPr>
            </w:pPr>
            <w:hyperlink r:id="rId373"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642E78" w:rsidP="007F07F1">
            <w:pPr>
              <w:rPr>
                <w:rStyle w:val="Hyperlink"/>
                <w:color w:val="auto"/>
                <w:sz w:val="20"/>
                <w:u w:val="none"/>
              </w:rPr>
            </w:pPr>
            <w:hyperlink r:id="rId374"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642E78" w:rsidP="007F07F1">
            <w:pPr>
              <w:rPr>
                <w:rStyle w:val="Hyperlink"/>
                <w:color w:val="auto"/>
                <w:sz w:val="20"/>
                <w:u w:val="none"/>
              </w:rPr>
            </w:pPr>
            <w:hyperlink r:id="rId375"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642E78" w:rsidP="007F07F1">
            <w:pPr>
              <w:rPr>
                <w:rStyle w:val="Hyperlink"/>
                <w:color w:val="auto"/>
                <w:sz w:val="20"/>
                <w:u w:val="none"/>
              </w:rPr>
            </w:pPr>
            <w:hyperlink r:id="rId376"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642E78" w:rsidP="007F07F1">
            <w:pPr>
              <w:rPr>
                <w:rStyle w:val="Hyperlink"/>
                <w:color w:val="auto"/>
                <w:sz w:val="20"/>
                <w:u w:val="none"/>
              </w:rPr>
            </w:pPr>
            <w:hyperlink r:id="rId377"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642E78" w:rsidP="007F07F1">
            <w:pPr>
              <w:rPr>
                <w:rStyle w:val="Hyperlink"/>
                <w:color w:val="auto"/>
                <w:sz w:val="20"/>
                <w:u w:val="none"/>
              </w:rPr>
            </w:pPr>
            <w:hyperlink r:id="rId378"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642E78" w:rsidP="007F07F1">
            <w:pPr>
              <w:rPr>
                <w:rStyle w:val="Hyperlink"/>
                <w:color w:val="auto"/>
                <w:sz w:val="20"/>
                <w:u w:val="none"/>
              </w:rPr>
            </w:pPr>
            <w:hyperlink r:id="rId379"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642E78" w:rsidP="00C6663F">
            <w:pPr>
              <w:rPr>
                <w:rStyle w:val="Hyperlink"/>
                <w:color w:val="auto"/>
                <w:sz w:val="20"/>
                <w:u w:val="none"/>
              </w:rPr>
            </w:pPr>
            <w:hyperlink r:id="rId380"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642E78" w:rsidP="008B73EA">
            <w:pPr>
              <w:rPr>
                <w:rStyle w:val="Hyperlink"/>
                <w:color w:val="auto"/>
                <w:sz w:val="20"/>
                <w:u w:val="none"/>
              </w:rPr>
            </w:pPr>
            <w:hyperlink r:id="rId381"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642E78" w:rsidP="009464CF">
            <w:pPr>
              <w:rPr>
                <w:rStyle w:val="Hyperlink"/>
                <w:color w:val="auto"/>
                <w:sz w:val="20"/>
                <w:u w:val="none"/>
              </w:rPr>
            </w:pPr>
            <w:hyperlink r:id="rId382"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t>Motion 122, #SP158</w:t>
            </w:r>
          </w:p>
        </w:tc>
      </w:tr>
      <w:tr w:rsidR="00E7555D" w14:paraId="23A1D52A" w14:textId="77777777" w:rsidTr="00DE41E0">
        <w:trPr>
          <w:trHeight w:val="257"/>
        </w:trPr>
        <w:tc>
          <w:tcPr>
            <w:tcW w:w="1274" w:type="dxa"/>
            <w:gridSpan w:val="2"/>
          </w:tcPr>
          <w:p w14:paraId="2A67F025" w14:textId="0F8FF346" w:rsidR="00E7555D" w:rsidRPr="00FE5AC0" w:rsidRDefault="00E7555D" w:rsidP="007F07F1">
            <w:pPr>
              <w:rPr>
                <w:color w:val="00B050"/>
                <w:sz w:val="20"/>
              </w:rPr>
            </w:pPr>
            <w:r w:rsidRPr="00FE5AC0">
              <w:rPr>
                <w:color w:val="00B050"/>
                <w:sz w:val="20"/>
              </w:rPr>
              <w:t>MAC</w:t>
            </w:r>
          </w:p>
        </w:tc>
        <w:tc>
          <w:tcPr>
            <w:tcW w:w="1968" w:type="dxa"/>
            <w:gridSpan w:val="2"/>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t>R1</w:t>
            </w:r>
          </w:p>
        </w:tc>
        <w:tc>
          <w:tcPr>
            <w:tcW w:w="2344" w:type="dxa"/>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642E78" w:rsidP="007F07F1">
            <w:pPr>
              <w:rPr>
                <w:sz w:val="20"/>
              </w:rPr>
            </w:pPr>
            <w:hyperlink r:id="rId383"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642E78" w:rsidP="007F07F1">
            <w:pPr>
              <w:rPr>
                <w:sz w:val="20"/>
              </w:rPr>
            </w:pPr>
            <w:hyperlink r:id="rId384"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642E78" w:rsidP="007F07F1">
            <w:pPr>
              <w:rPr>
                <w:sz w:val="20"/>
              </w:rPr>
            </w:pPr>
            <w:hyperlink r:id="rId385"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642E78" w:rsidP="007F07F1">
            <w:pPr>
              <w:rPr>
                <w:sz w:val="20"/>
              </w:rPr>
            </w:pPr>
            <w:hyperlink r:id="rId386"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642E78" w:rsidP="002F3ADC">
            <w:pPr>
              <w:rPr>
                <w:sz w:val="20"/>
              </w:rPr>
            </w:pPr>
            <w:hyperlink r:id="rId387" w:history="1">
              <w:r w:rsidR="00F80356" w:rsidRPr="00850822">
                <w:rPr>
                  <w:rStyle w:val="Hyperlink"/>
                  <w:color w:val="auto"/>
                  <w:sz w:val="20"/>
                </w:rPr>
                <w:t>20/1275r4</w:t>
              </w:r>
            </w:hyperlink>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642E78" w:rsidP="00A77996">
            <w:pPr>
              <w:rPr>
                <w:sz w:val="20"/>
              </w:rPr>
            </w:pPr>
            <w:hyperlink r:id="rId388"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642E78" w:rsidP="00A77996">
            <w:pPr>
              <w:rPr>
                <w:sz w:val="20"/>
              </w:rPr>
            </w:pPr>
            <w:hyperlink r:id="rId389"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642E78" w:rsidP="00803D36">
            <w:pPr>
              <w:rPr>
                <w:sz w:val="20"/>
              </w:rPr>
            </w:pPr>
            <w:hyperlink r:id="rId390"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DE41E0">
        <w:trPr>
          <w:trHeight w:val="257"/>
        </w:trPr>
        <w:tc>
          <w:tcPr>
            <w:tcW w:w="1274" w:type="dxa"/>
            <w:gridSpan w:val="2"/>
          </w:tcPr>
          <w:p w14:paraId="03485B8C" w14:textId="15AE1B30" w:rsidR="00E7555D" w:rsidRPr="00FE5AC0" w:rsidRDefault="00E7555D" w:rsidP="007F07F1">
            <w:pPr>
              <w:rPr>
                <w:color w:val="00B050"/>
                <w:sz w:val="20"/>
              </w:rPr>
            </w:pPr>
            <w:r w:rsidRPr="00FE5AC0">
              <w:rPr>
                <w:color w:val="00B050"/>
                <w:sz w:val="20"/>
              </w:rPr>
              <w:t>MAC</w:t>
            </w:r>
          </w:p>
        </w:tc>
        <w:tc>
          <w:tcPr>
            <w:tcW w:w="1968" w:type="dxa"/>
            <w:gridSpan w:val="2"/>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 xml:space="preserve">Abhishek Patil, Po-kai Huang, Kaiying Lu, Jarkko Kneckt, Tomo Adachi, Rojan Chitrakar, Arik Klein, Taewon Song, Zhou Lan, Ryuichi Hirata Yusuke Tanaka, Xiaofei Wang, Sebastian Max, Jonghun Han, Jason Yuchen </w:t>
            </w:r>
            <w:r w:rsidRPr="00FE5AC0">
              <w:rPr>
                <w:color w:val="00B050"/>
                <w:sz w:val="20"/>
              </w:rPr>
              <w:lastRenderedPageBreak/>
              <w:t>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lastRenderedPageBreak/>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642E78" w:rsidP="00254B3B">
            <w:pPr>
              <w:rPr>
                <w:sz w:val="20"/>
              </w:rPr>
            </w:pPr>
            <w:hyperlink r:id="rId391"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642E78" w:rsidP="00254B3B">
            <w:pPr>
              <w:rPr>
                <w:sz w:val="20"/>
              </w:rPr>
            </w:pPr>
            <w:hyperlink r:id="rId392"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642E78" w:rsidP="00254B3B">
            <w:pPr>
              <w:rPr>
                <w:sz w:val="20"/>
              </w:rPr>
            </w:pPr>
            <w:hyperlink r:id="rId393"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642E78" w:rsidP="00254B3B">
            <w:pPr>
              <w:rPr>
                <w:sz w:val="20"/>
              </w:rPr>
            </w:pPr>
            <w:hyperlink r:id="rId394"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642E78" w:rsidP="00254B3B">
            <w:pPr>
              <w:rPr>
                <w:sz w:val="20"/>
              </w:rPr>
            </w:pPr>
            <w:hyperlink r:id="rId395"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642E78" w:rsidP="00254B3B">
            <w:pPr>
              <w:rPr>
                <w:sz w:val="20"/>
              </w:rPr>
            </w:pPr>
            <w:hyperlink r:id="rId396"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lastRenderedPageBreak/>
              <w:t>Presented:</w:t>
            </w:r>
          </w:p>
          <w:p w14:paraId="5CE73668" w14:textId="77777777" w:rsidR="00845331" w:rsidRPr="00850822" w:rsidRDefault="00642E78" w:rsidP="00845331">
            <w:pPr>
              <w:rPr>
                <w:sz w:val="20"/>
              </w:rPr>
            </w:pPr>
            <w:hyperlink r:id="rId397"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642E78" w:rsidP="005103B0">
            <w:pPr>
              <w:rPr>
                <w:sz w:val="20"/>
              </w:rPr>
            </w:pPr>
            <w:hyperlink r:id="rId398"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642E78" w:rsidP="007A1BCC">
            <w:pPr>
              <w:rPr>
                <w:sz w:val="20"/>
              </w:rPr>
            </w:pPr>
            <w:hyperlink r:id="rId399"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642E78" w:rsidP="001343BD">
            <w:pPr>
              <w:rPr>
                <w:sz w:val="20"/>
              </w:rPr>
            </w:pPr>
            <w:hyperlink r:id="rId400"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642E78" w:rsidP="003715FC">
            <w:pPr>
              <w:rPr>
                <w:sz w:val="20"/>
              </w:rPr>
            </w:pPr>
            <w:hyperlink r:id="rId401"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lastRenderedPageBreak/>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DE41E0">
        <w:trPr>
          <w:trHeight w:val="271"/>
        </w:trPr>
        <w:tc>
          <w:tcPr>
            <w:tcW w:w="1274" w:type="dxa"/>
            <w:gridSpan w:val="2"/>
          </w:tcPr>
          <w:p w14:paraId="127B69ED" w14:textId="56B9B43D" w:rsidR="00E7555D" w:rsidRPr="00FE5AC0" w:rsidRDefault="00E7555D" w:rsidP="007F07F1">
            <w:pPr>
              <w:rPr>
                <w:color w:val="00B050"/>
                <w:sz w:val="20"/>
              </w:rPr>
            </w:pPr>
            <w:r w:rsidRPr="00FE5AC0">
              <w:rPr>
                <w:color w:val="00B050"/>
                <w:sz w:val="20"/>
              </w:rPr>
              <w:lastRenderedPageBreak/>
              <w:t>MAC</w:t>
            </w:r>
          </w:p>
        </w:tc>
        <w:tc>
          <w:tcPr>
            <w:tcW w:w="1968" w:type="dxa"/>
            <w:gridSpan w:val="2"/>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642E78" w:rsidP="007F07F1">
            <w:pPr>
              <w:rPr>
                <w:rStyle w:val="Hyperlink"/>
                <w:color w:val="auto"/>
                <w:sz w:val="20"/>
                <w:u w:val="none"/>
              </w:rPr>
            </w:pPr>
            <w:hyperlink r:id="rId402"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642E78" w:rsidP="007F07F1">
            <w:pPr>
              <w:rPr>
                <w:sz w:val="20"/>
              </w:rPr>
            </w:pPr>
            <w:hyperlink r:id="rId403"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642E78" w:rsidP="007F07F1">
            <w:pPr>
              <w:rPr>
                <w:sz w:val="20"/>
              </w:rPr>
            </w:pPr>
            <w:hyperlink r:id="rId404"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642E78" w:rsidP="007F07F1">
            <w:pPr>
              <w:rPr>
                <w:sz w:val="20"/>
              </w:rPr>
            </w:pPr>
            <w:hyperlink r:id="rId405"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642E78" w:rsidP="007F07F1">
            <w:pPr>
              <w:rPr>
                <w:sz w:val="20"/>
              </w:rPr>
            </w:pPr>
            <w:hyperlink r:id="rId406"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642E78" w:rsidP="007F07F1">
            <w:pPr>
              <w:rPr>
                <w:sz w:val="20"/>
              </w:rPr>
            </w:pPr>
            <w:hyperlink r:id="rId407"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642E78" w:rsidP="007F07F1">
            <w:pPr>
              <w:rPr>
                <w:sz w:val="20"/>
              </w:rPr>
            </w:pPr>
            <w:hyperlink r:id="rId408"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642E78" w:rsidP="00B8468C">
            <w:pPr>
              <w:rPr>
                <w:sz w:val="20"/>
              </w:rPr>
            </w:pPr>
            <w:hyperlink r:id="rId409"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642E78" w:rsidP="00DF2F23">
            <w:pPr>
              <w:rPr>
                <w:sz w:val="20"/>
              </w:rPr>
            </w:pPr>
            <w:hyperlink r:id="rId410"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642E78" w:rsidP="00321958">
            <w:pPr>
              <w:rPr>
                <w:sz w:val="20"/>
              </w:rPr>
            </w:pPr>
            <w:hyperlink r:id="rId411"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DE41E0">
        <w:trPr>
          <w:trHeight w:val="271"/>
        </w:trPr>
        <w:tc>
          <w:tcPr>
            <w:tcW w:w="1274" w:type="dxa"/>
            <w:gridSpan w:val="2"/>
          </w:tcPr>
          <w:p w14:paraId="786FF435" w14:textId="66C3522A" w:rsidR="00E7555D" w:rsidRPr="00E74230" w:rsidRDefault="00E7555D" w:rsidP="007F07F1">
            <w:pPr>
              <w:rPr>
                <w:color w:val="00B050"/>
                <w:sz w:val="20"/>
              </w:rPr>
            </w:pPr>
            <w:r w:rsidRPr="00E74230">
              <w:rPr>
                <w:color w:val="00B050"/>
                <w:sz w:val="20"/>
              </w:rPr>
              <w:t>MAC</w:t>
            </w:r>
          </w:p>
        </w:tc>
        <w:tc>
          <w:tcPr>
            <w:tcW w:w="1968" w:type="dxa"/>
            <w:gridSpan w:val="2"/>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DE41E0">
        <w:trPr>
          <w:trHeight w:val="271"/>
        </w:trPr>
        <w:tc>
          <w:tcPr>
            <w:tcW w:w="1274" w:type="dxa"/>
            <w:gridSpan w:val="2"/>
          </w:tcPr>
          <w:p w14:paraId="63625E09" w14:textId="400328B0" w:rsidR="00E7555D" w:rsidRPr="00E74230" w:rsidRDefault="00E7555D" w:rsidP="007F07F1">
            <w:pPr>
              <w:rPr>
                <w:color w:val="00B050"/>
                <w:sz w:val="20"/>
              </w:rPr>
            </w:pPr>
            <w:r w:rsidRPr="00E74230">
              <w:rPr>
                <w:color w:val="00B050"/>
                <w:sz w:val="20"/>
              </w:rPr>
              <w:lastRenderedPageBreak/>
              <w:t>MAC</w:t>
            </w:r>
          </w:p>
        </w:tc>
        <w:tc>
          <w:tcPr>
            <w:tcW w:w="1968" w:type="dxa"/>
            <w:gridSpan w:val="2"/>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344" w:type="dxa"/>
          </w:tcPr>
          <w:p w14:paraId="3284C93C" w14:textId="77777777" w:rsidR="00985C27" w:rsidRPr="00314346" w:rsidRDefault="00985C27" w:rsidP="00985C27">
            <w:pPr>
              <w:rPr>
                <w:sz w:val="20"/>
              </w:rPr>
            </w:pPr>
            <w:r w:rsidRPr="00314346">
              <w:rPr>
                <w:sz w:val="20"/>
              </w:rPr>
              <w:t>Uploaded:</w:t>
            </w:r>
          </w:p>
          <w:p w14:paraId="7D54E4BB" w14:textId="6E563059" w:rsidR="004F2880" w:rsidRPr="00314346" w:rsidRDefault="00642E78" w:rsidP="00985C27">
            <w:pPr>
              <w:rPr>
                <w:sz w:val="20"/>
              </w:rPr>
            </w:pPr>
            <w:hyperlink r:id="rId412"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642E78" w:rsidP="00985C27">
            <w:pPr>
              <w:rPr>
                <w:sz w:val="20"/>
              </w:rPr>
            </w:pPr>
            <w:hyperlink r:id="rId413"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642E78" w:rsidP="00985C27">
            <w:pPr>
              <w:rPr>
                <w:sz w:val="20"/>
              </w:rPr>
            </w:pPr>
            <w:hyperlink r:id="rId414"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642E78" w:rsidP="00985C27">
            <w:pPr>
              <w:rPr>
                <w:sz w:val="20"/>
              </w:rPr>
            </w:pPr>
            <w:hyperlink r:id="rId415"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642E78" w:rsidP="00985C27">
            <w:pPr>
              <w:rPr>
                <w:sz w:val="20"/>
              </w:rPr>
            </w:pPr>
            <w:hyperlink r:id="rId416"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642E78" w:rsidP="00985C27">
            <w:pPr>
              <w:rPr>
                <w:sz w:val="20"/>
              </w:rPr>
            </w:pPr>
            <w:hyperlink r:id="rId417"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642E78" w:rsidP="00985C27">
            <w:pPr>
              <w:rPr>
                <w:sz w:val="20"/>
              </w:rPr>
            </w:pPr>
            <w:hyperlink r:id="rId418" w:history="1">
              <w:r w:rsidR="002A6028" w:rsidRPr="00314346">
                <w:rPr>
                  <w:rStyle w:val="Hyperlink"/>
                  <w:color w:val="auto"/>
                  <w:sz w:val="20"/>
                </w:rPr>
                <w:t>20/1332r6</w:t>
              </w:r>
            </w:hyperlink>
            <w:r w:rsidR="002A6028" w:rsidRPr="00314346">
              <w:rPr>
                <w:sz w:val="20"/>
              </w:rPr>
              <w:t>, 09/28/2020</w:t>
            </w:r>
          </w:p>
          <w:p w14:paraId="4A9C1443" w14:textId="77777777" w:rsidR="00475D62" w:rsidRPr="00314346" w:rsidRDefault="00475D62" w:rsidP="00985C27">
            <w:pPr>
              <w:rPr>
                <w:sz w:val="20"/>
              </w:rPr>
            </w:pPr>
          </w:p>
          <w:p w14:paraId="58D35454" w14:textId="77777777" w:rsidR="00985C27" w:rsidRPr="00314346" w:rsidRDefault="00985C27" w:rsidP="00985C27">
            <w:pPr>
              <w:rPr>
                <w:sz w:val="20"/>
              </w:rPr>
            </w:pPr>
            <w:r w:rsidRPr="00314346">
              <w:rPr>
                <w:sz w:val="20"/>
              </w:rPr>
              <w:t>Presented:</w:t>
            </w:r>
          </w:p>
          <w:p w14:paraId="33574F3F" w14:textId="6B0D2631" w:rsidR="0041372D" w:rsidRPr="00314346" w:rsidRDefault="00642E78" w:rsidP="0041372D">
            <w:pPr>
              <w:rPr>
                <w:sz w:val="20"/>
              </w:rPr>
            </w:pPr>
            <w:hyperlink r:id="rId419"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642E78" w:rsidP="0041372D">
            <w:pPr>
              <w:rPr>
                <w:sz w:val="20"/>
              </w:rPr>
            </w:pPr>
            <w:hyperlink r:id="rId420"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642E78" w:rsidP="00283DA2">
            <w:pPr>
              <w:rPr>
                <w:sz w:val="20"/>
              </w:rPr>
            </w:pPr>
            <w:hyperlink r:id="rId421"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642E78" w:rsidP="00283DA2">
            <w:pPr>
              <w:rPr>
                <w:sz w:val="20"/>
              </w:rPr>
            </w:pPr>
            <w:hyperlink r:id="rId422" w:history="1">
              <w:r w:rsidR="006A0765" w:rsidRPr="00314346">
                <w:rPr>
                  <w:rStyle w:val="Hyperlink"/>
                  <w:color w:val="auto"/>
                  <w:sz w:val="20"/>
                </w:rPr>
                <w:t>20/1332r5</w:t>
              </w:r>
            </w:hyperlink>
            <w:r w:rsidR="006A0765" w:rsidRPr="00314346">
              <w:rPr>
                <w:sz w:val="20"/>
              </w:rPr>
              <w:t>, 09/28/2020</w:t>
            </w:r>
          </w:p>
          <w:p w14:paraId="3E56EDD6" w14:textId="77777777" w:rsidR="00985C27" w:rsidRPr="00314346" w:rsidRDefault="00985C27" w:rsidP="00985C27">
            <w:pPr>
              <w:rPr>
                <w:sz w:val="20"/>
              </w:rPr>
            </w:pPr>
          </w:p>
          <w:p w14:paraId="27EF03FC" w14:textId="77777777" w:rsidR="00985C27" w:rsidRPr="00314346" w:rsidRDefault="00985C27" w:rsidP="00985C27">
            <w:pPr>
              <w:rPr>
                <w:sz w:val="20"/>
              </w:rPr>
            </w:pPr>
            <w:r w:rsidRPr="00314346">
              <w:rPr>
                <w:sz w:val="20"/>
              </w:rPr>
              <w:t>Straw Polled:</w:t>
            </w:r>
          </w:p>
          <w:p w14:paraId="3EABACE0" w14:textId="77777777" w:rsidR="00C57027" w:rsidRPr="00314346" w:rsidRDefault="00642E78" w:rsidP="00C57027">
            <w:pPr>
              <w:rPr>
                <w:sz w:val="20"/>
              </w:rPr>
            </w:pPr>
            <w:hyperlink r:id="rId423"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642E78" w:rsidP="00762E9F">
            <w:pPr>
              <w:rPr>
                <w:sz w:val="20"/>
              </w:rPr>
            </w:pPr>
            <w:hyperlink r:id="rId424" w:history="1">
              <w:r w:rsidR="00762E9F" w:rsidRPr="00314346">
                <w:rPr>
                  <w:rStyle w:val="Hyperlink"/>
                  <w:color w:val="auto"/>
                  <w:sz w:val="20"/>
                </w:rPr>
                <w:t>20/1332r6</w:t>
              </w:r>
            </w:hyperlink>
            <w:r w:rsidR="00762E9F" w:rsidRPr="00314346">
              <w:rPr>
                <w:sz w:val="20"/>
              </w:rPr>
              <w:t>, 09/28/2020</w:t>
            </w:r>
          </w:p>
          <w:p w14:paraId="4EFE0E85" w14:textId="0FAE9CBD" w:rsidR="00762E9F" w:rsidRPr="00314346" w:rsidRDefault="00302078" w:rsidP="007F07F1">
            <w:pPr>
              <w:rPr>
                <w:sz w:val="20"/>
              </w:rPr>
            </w:pPr>
            <w:r w:rsidRPr="00314346">
              <w:rPr>
                <w:sz w:val="20"/>
                <w:highlight w:val="green"/>
              </w:rPr>
              <w:t>(SP result:  Approved with unanimous consent)</w:t>
            </w:r>
          </w:p>
        </w:tc>
        <w:tc>
          <w:tcPr>
            <w:tcW w:w="2212" w:type="dxa"/>
          </w:tcPr>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72103662" w14:textId="67DF3FE1" w:rsidR="00DB7160" w:rsidRPr="00E74230" w:rsidRDefault="00DB7160" w:rsidP="007F07F1">
            <w:pPr>
              <w:rPr>
                <w:color w:val="00B050"/>
                <w:sz w:val="20"/>
              </w:rPr>
            </w:pPr>
            <w:r w:rsidRPr="00D05A58">
              <w:rPr>
                <w:color w:val="00B050"/>
                <w:sz w:val="20"/>
              </w:rPr>
              <w:t xml:space="preserve">Motion 131, #SP191   </w:t>
            </w:r>
          </w:p>
        </w:tc>
      </w:tr>
      <w:tr w:rsidR="00E7555D" w14:paraId="57B7C415" w14:textId="77777777" w:rsidTr="00DE41E0">
        <w:trPr>
          <w:trHeight w:val="271"/>
        </w:trPr>
        <w:tc>
          <w:tcPr>
            <w:tcW w:w="1274" w:type="dxa"/>
            <w:gridSpan w:val="2"/>
          </w:tcPr>
          <w:p w14:paraId="5A551B77" w14:textId="77777777"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gridSpan w:val="2"/>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DE41E0">
        <w:trPr>
          <w:trHeight w:val="271"/>
        </w:trPr>
        <w:tc>
          <w:tcPr>
            <w:tcW w:w="1274" w:type="dxa"/>
            <w:gridSpan w:val="2"/>
          </w:tcPr>
          <w:p w14:paraId="3CC755A9" w14:textId="7EA62715" w:rsidR="00E7555D" w:rsidRPr="00FE5AC0" w:rsidRDefault="00E7555D" w:rsidP="00112124">
            <w:pPr>
              <w:rPr>
                <w:color w:val="00B050"/>
                <w:sz w:val="20"/>
              </w:rPr>
            </w:pPr>
            <w:r w:rsidRPr="00FE5AC0">
              <w:rPr>
                <w:color w:val="00B050"/>
                <w:sz w:val="20"/>
              </w:rPr>
              <w:t>MAC</w:t>
            </w:r>
          </w:p>
        </w:tc>
        <w:tc>
          <w:tcPr>
            <w:tcW w:w="1968" w:type="dxa"/>
            <w:gridSpan w:val="2"/>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 xml:space="preserve">Minyoung Park, Ming Gan, Laurent Cariou, Young Hoon Kwon, Yongho Seok, Jarkko Kneckt, Rojan Chitrakar, Namyeong Kim, Sharan </w:t>
            </w:r>
            <w:r w:rsidRPr="00FE5AC0">
              <w:rPr>
                <w:color w:val="00B050"/>
                <w:sz w:val="20"/>
              </w:rPr>
              <w:lastRenderedPageBreak/>
              <w:t>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lastRenderedPageBreak/>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642E78" w:rsidP="00112124">
            <w:pPr>
              <w:rPr>
                <w:sz w:val="20"/>
              </w:rPr>
            </w:pPr>
            <w:hyperlink r:id="rId425"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642E78" w:rsidP="00112124">
            <w:pPr>
              <w:rPr>
                <w:sz w:val="20"/>
              </w:rPr>
            </w:pPr>
            <w:hyperlink r:id="rId426"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642E78" w:rsidP="00112124">
            <w:pPr>
              <w:rPr>
                <w:sz w:val="20"/>
              </w:rPr>
            </w:pPr>
            <w:hyperlink r:id="rId427"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642E78" w:rsidP="00112124">
            <w:pPr>
              <w:rPr>
                <w:sz w:val="20"/>
              </w:rPr>
            </w:pPr>
            <w:hyperlink r:id="rId428"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642E78" w:rsidP="00112124">
            <w:pPr>
              <w:rPr>
                <w:sz w:val="20"/>
              </w:rPr>
            </w:pPr>
            <w:hyperlink r:id="rId429"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642E78" w:rsidP="002013AB">
            <w:pPr>
              <w:rPr>
                <w:sz w:val="20"/>
              </w:rPr>
            </w:pPr>
            <w:hyperlink r:id="rId430"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642E78" w:rsidP="002013AB">
            <w:pPr>
              <w:rPr>
                <w:sz w:val="20"/>
              </w:rPr>
            </w:pPr>
            <w:hyperlink r:id="rId431"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642E78" w:rsidP="009D2BB7">
            <w:pPr>
              <w:rPr>
                <w:sz w:val="20"/>
              </w:rPr>
            </w:pPr>
            <w:hyperlink r:id="rId432"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642E78" w:rsidP="00985C27">
            <w:pPr>
              <w:rPr>
                <w:sz w:val="20"/>
              </w:rPr>
            </w:pPr>
            <w:hyperlink r:id="rId433"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642E78" w:rsidP="006C3B1E">
            <w:pPr>
              <w:rPr>
                <w:sz w:val="20"/>
              </w:rPr>
            </w:pPr>
            <w:hyperlink r:id="rId434"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lastRenderedPageBreak/>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lastRenderedPageBreak/>
              <w:t>Motion 115, #SP100</w:t>
            </w:r>
          </w:p>
        </w:tc>
      </w:tr>
      <w:tr w:rsidR="00E7555D" w14:paraId="4CF927A7" w14:textId="77777777" w:rsidTr="00DE41E0">
        <w:trPr>
          <w:trHeight w:val="271"/>
        </w:trPr>
        <w:tc>
          <w:tcPr>
            <w:tcW w:w="1274" w:type="dxa"/>
            <w:gridSpan w:val="2"/>
          </w:tcPr>
          <w:p w14:paraId="61503F6F" w14:textId="3F44954D" w:rsidR="00E7555D" w:rsidRPr="00E74230" w:rsidRDefault="00E7555D" w:rsidP="00112124">
            <w:pPr>
              <w:rPr>
                <w:color w:val="00B050"/>
                <w:sz w:val="20"/>
              </w:rPr>
            </w:pPr>
            <w:r w:rsidRPr="00E74230">
              <w:rPr>
                <w:color w:val="00B050"/>
                <w:sz w:val="20"/>
              </w:rPr>
              <w:lastRenderedPageBreak/>
              <w:t>MAC</w:t>
            </w:r>
          </w:p>
        </w:tc>
        <w:tc>
          <w:tcPr>
            <w:tcW w:w="1968" w:type="dxa"/>
            <w:gridSpan w:val="2"/>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5B8FF71A"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Pr="00F2417E" w:rsidRDefault="00296001" w:rsidP="00E471C7">
            <w:pPr>
              <w:rPr>
                <w:rStyle w:val="Hyperlink"/>
                <w:color w:val="auto"/>
                <w:sz w:val="20"/>
                <w:u w:val="none"/>
              </w:rPr>
            </w:pPr>
            <w:r w:rsidRPr="00F2417E">
              <w:rPr>
                <w:rStyle w:val="Hyperlink"/>
                <w:color w:val="auto"/>
                <w:sz w:val="20"/>
                <w:u w:val="none"/>
              </w:rPr>
              <w:t>Uploaded:</w:t>
            </w:r>
          </w:p>
          <w:p w14:paraId="3DC7F0F6" w14:textId="1DB92DF5" w:rsidR="006B65CF" w:rsidRPr="00F2417E" w:rsidRDefault="00642E78" w:rsidP="00E471C7">
            <w:pPr>
              <w:rPr>
                <w:sz w:val="20"/>
              </w:rPr>
            </w:pPr>
            <w:hyperlink r:id="rId435"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642E78" w:rsidP="00E471C7">
            <w:pPr>
              <w:rPr>
                <w:sz w:val="20"/>
              </w:rPr>
            </w:pPr>
            <w:hyperlink r:id="rId436"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642E78" w:rsidP="00E471C7">
            <w:pPr>
              <w:rPr>
                <w:sz w:val="20"/>
              </w:rPr>
            </w:pPr>
            <w:hyperlink r:id="rId437"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642E78" w:rsidP="00E471C7">
            <w:pPr>
              <w:rPr>
                <w:sz w:val="20"/>
              </w:rPr>
            </w:pPr>
            <w:hyperlink r:id="rId438"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642E78" w:rsidP="00E471C7">
            <w:pPr>
              <w:rPr>
                <w:sz w:val="20"/>
              </w:rPr>
            </w:pPr>
            <w:hyperlink r:id="rId439"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642E78" w:rsidP="00E471C7">
            <w:pPr>
              <w:rPr>
                <w:sz w:val="20"/>
              </w:rPr>
            </w:pPr>
            <w:hyperlink r:id="rId440"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642E78" w:rsidP="00E471C7">
            <w:pPr>
              <w:rPr>
                <w:sz w:val="20"/>
              </w:rPr>
            </w:pPr>
            <w:hyperlink r:id="rId441"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642E78" w:rsidP="00296001">
            <w:pPr>
              <w:rPr>
                <w:sz w:val="20"/>
              </w:rPr>
            </w:pPr>
            <w:hyperlink r:id="rId442"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642E78" w:rsidP="00296001">
            <w:pPr>
              <w:rPr>
                <w:sz w:val="20"/>
              </w:rPr>
            </w:pPr>
            <w:hyperlink r:id="rId443"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642E78" w:rsidP="00296001">
            <w:pPr>
              <w:rPr>
                <w:sz w:val="20"/>
              </w:rPr>
            </w:pPr>
            <w:hyperlink r:id="rId444"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642E78" w:rsidP="00296001">
            <w:pPr>
              <w:rPr>
                <w:sz w:val="20"/>
              </w:rPr>
            </w:pPr>
            <w:hyperlink r:id="rId445"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642E78" w:rsidP="00296001">
            <w:pPr>
              <w:rPr>
                <w:sz w:val="20"/>
              </w:rPr>
            </w:pPr>
            <w:hyperlink r:id="rId446" w:history="1">
              <w:r w:rsidR="00A879E0" w:rsidRPr="00F2417E">
                <w:rPr>
                  <w:rStyle w:val="Hyperlink"/>
                  <w:color w:val="auto"/>
                  <w:sz w:val="20"/>
                </w:rPr>
                <w:t>20/1291r11</w:t>
              </w:r>
            </w:hyperlink>
            <w:r w:rsidR="00A879E0" w:rsidRPr="00F2417E">
              <w:rPr>
                <w:sz w:val="20"/>
              </w:rPr>
              <w:t>, 09/04/2020</w:t>
            </w:r>
          </w:p>
          <w:p w14:paraId="24C33B2A" w14:textId="1D6F2D8D" w:rsidR="002A2949" w:rsidRPr="00F2417E" w:rsidRDefault="00642E78" w:rsidP="00296001">
            <w:pPr>
              <w:rPr>
                <w:sz w:val="20"/>
              </w:rPr>
            </w:pPr>
            <w:hyperlink r:id="rId447" w:history="1">
              <w:r w:rsidR="002A2949" w:rsidRPr="00F2417E">
                <w:rPr>
                  <w:rStyle w:val="Hyperlink"/>
                  <w:color w:val="auto"/>
                  <w:sz w:val="20"/>
                </w:rPr>
                <w:t>20/1291r12</w:t>
              </w:r>
            </w:hyperlink>
            <w:r w:rsidR="002A2949" w:rsidRPr="00F2417E">
              <w:rPr>
                <w:sz w:val="20"/>
              </w:rPr>
              <w:t>, 09/08/2020</w:t>
            </w:r>
          </w:p>
          <w:p w14:paraId="06DB0FC9" w14:textId="77777777" w:rsidR="00E2673E" w:rsidRPr="00F2417E" w:rsidRDefault="00E2673E" w:rsidP="00296001">
            <w:pPr>
              <w:rPr>
                <w:sz w:val="20"/>
              </w:rPr>
            </w:pPr>
          </w:p>
          <w:p w14:paraId="68E4CADF" w14:textId="77777777" w:rsidR="00296001" w:rsidRPr="00F2417E" w:rsidRDefault="00296001" w:rsidP="00296001">
            <w:pPr>
              <w:rPr>
                <w:sz w:val="20"/>
              </w:rPr>
            </w:pPr>
            <w:r w:rsidRPr="00F2417E">
              <w:rPr>
                <w:sz w:val="20"/>
              </w:rPr>
              <w:t>Presented:</w:t>
            </w:r>
          </w:p>
          <w:p w14:paraId="354190F1" w14:textId="77777777" w:rsidR="00296001" w:rsidRPr="00F2417E" w:rsidRDefault="00642E78" w:rsidP="00296001">
            <w:pPr>
              <w:rPr>
                <w:sz w:val="20"/>
              </w:rPr>
            </w:pPr>
            <w:hyperlink r:id="rId448"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642E78" w:rsidP="00E2673E">
            <w:pPr>
              <w:rPr>
                <w:sz w:val="20"/>
              </w:rPr>
            </w:pPr>
            <w:hyperlink r:id="rId449" w:history="1">
              <w:r w:rsidR="00E2673E" w:rsidRPr="00F2417E">
                <w:rPr>
                  <w:rStyle w:val="Hyperlink"/>
                  <w:color w:val="auto"/>
                  <w:sz w:val="20"/>
                </w:rPr>
                <w:t>20/1291r12</w:t>
              </w:r>
            </w:hyperlink>
            <w:r w:rsidR="00E2673E" w:rsidRPr="00F2417E">
              <w:rPr>
                <w:sz w:val="20"/>
              </w:rPr>
              <w:t>, 09/09/2020</w:t>
            </w:r>
          </w:p>
          <w:p w14:paraId="55291BBC" w14:textId="77777777" w:rsidR="00296001" w:rsidRPr="00F2417E" w:rsidRDefault="00296001" w:rsidP="00296001">
            <w:pPr>
              <w:rPr>
                <w:sz w:val="20"/>
              </w:rPr>
            </w:pPr>
          </w:p>
          <w:p w14:paraId="2519E53F" w14:textId="77777777" w:rsidR="00296001" w:rsidRPr="00F2417E" w:rsidRDefault="00296001" w:rsidP="00296001">
            <w:pPr>
              <w:rPr>
                <w:sz w:val="20"/>
              </w:rPr>
            </w:pPr>
            <w:r w:rsidRPr="00F2417E">
              <w:rPr>
                <w:sz w:val="20"/>
              </w:rPr>
              <w:t>Straw Polled:</w:t>
            </w:r>
          </w:p>
          <w:p w14:paraId="2BA67A28" w14:textId="77777777" w:rsidR="004129A3" w:rsidRPr="00F2417E" w:rsidRDefault="00642E78" w:rsidP="004129A3">
            <w:pPr>
              <w:rPr>
                <w:sz w:val="20"/>
              </w:rPr>
            </w:pPr>
            <w:hyperlink r:id="rId450"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642E78" w:rsidP="004129A3">
            <w:pPr>
              <w:rPr>
                <w:sz w:val="20"/>
              </w:rPr>
            </w:pPr>
            <w:hyperlink r:id="rId451" w:history="1">
              <w:r w:rsidR="00AD5077" w:rsidRPr="00F2417E">
                <w:rPr>
                  <w:rStyle w:val="Hyperlink"/>
                  <w:color w:val="auto"/>
                  <w:sz w:val="20"/>
                </w:rPr>
                <w:t>20/1291r12</w:t>
              </w:r>
            </w:hyperlink>
            <w:r w:rsidR="00AD5077" w:rsidRPr="00F2417E">
              <w:rPr>
                <w:sz w:val="20"/>
              </w:rPr>
              <w:t>, 09/09/2020</w:t>
            </w:r>
          </w:p>
          <w:p w14:paraId="52B35D46" w14:textId="6983D30A" w:rsidR="00AD5077" w:rsidRPr="00F2417E" w:rsidRDefault="00AD5077" w:rsidP="004129A3">
            <w:pPr>
              <w:rPr>
                <w:sz w:val="20"/>
              </w:rPr>
            </w:pPr>
            <w:r w:rsidRPr="00F2417E">
              <w:rPr>
                <w:sz w:val="20"/>
                <w:highlight w:val="green"/>
              </w:rPr>
              <w:t>(SP result:  Approved with unanimous consent)</w:t>
            </w:r>
          </w:p>
        </w:tc>
        <w:tc>
          <w:tcPr>
            <w:tcW w:w="2212" w:type="dxa"/>
          </w:tcPr>
          <w:p w14:paraId="46E0E98A" w14:textId="3D6C2AB9" w:rsidR="00853584" w:rsidRDefault="00853584" w:rsidP="00112124">
            <w:pPr>
              <w:rPr>
                <w:color w:val="00B050"/>
                <w:sz w:val="20"/>
              </w:rPr>
            </w:pPr>
            <w:r>
              <w:rPr>
                <w:color w:val="00B050"/>
                <w:sz w:val="20"/>
              </w:rPr>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DE41E0">
        <w:trPr>
          <w:trHeight w:val="257"/>
        </w:trPr>
        <w:tc>
          <w:tcPr>
            <w:tcW w:w="1274" w:type="dxa"/>
            <w:gridSpan w:val="2"/>
          </w:tcPr>
          <w:p w14:paraId="4AEDE95F" w14:textId="5DE9F2AC" w:rsidR="004E0C3F" w:rsidRPr="005D1CE6" w:rsidRDefault="004E0C3F" w:rsidP="004E0C3F">
            <w:pPr>
              <w:rPr>
                <w:color w:val="00B050"/>
                <w:sz w:val="20"/>
              </w:rPr>
            </w:pPr>
            <w:r w:rsidRPr="005D1CE6">
              <w:rPr>
                <w:color w:val="00B050"/>
                <w:sz w:val="20"/>
              </w:rPr>
              <w:lastRenderedPageBreak/>
              <w:t>MAC</w:t>
            </w:r>
          </w:p>
        </w:tc>
        <w:tc>
          <w:tcPr>
            <w:tcW w:w="1968" w:type="dxa"/>
            <w:gridSpan w:val="2"/>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642E78" w:rsidP="004E0C3F">
            <w:pPr>
              <w:rPr>
                <w:sz w:val="20"/>
              </w:rPr>
            </w:pPr>
            <w:hyperlink r:id="rId452"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642E78" w:rsidP="004E0C3F">
            <w:pPr>
              <w:rPr>
                <w:sz w:val="20"/>
              </w:rPr>
            </w:pPr>
            <w:hyperlink r:id="rId453"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DE41E0">
        <w:trPr>
          <w:trHeight w:val="257"/>
        </w:trPr>
        <w:tc>
          <w:tcPr>
            <w:tcW w:w="1274" w:type="dxa"/>
            <w:gridSpan w:val="2"/>
          </w:tcPr>
          <w:p w14:paraId="7239172F" w14:textId="2F435E34" w:rsidR="004E0C3F" w:rsidRPr="005D1CE6" w:rsidRDefault="004E0C3F" w:rsidP="004E0C3F">
            <w:pPr>
              <w:rPr>
                <w:color w:val="00B050"/>
                <w:sz w:val="20"/>
              </w:rPr>
            </w:pPr>
            <w:r w:rsidRPr="005D1CE6">
              <w:rPr>
                <w:color w:val="00B050"/>
                <w:sz w:val="20"/>
              </w:rPr>
              <w:t>MAC</w:t>
            </w:r>
          </w:p>
        </w:tc>
        <w:tc>
          <w:tcPr>
            <w:tcW w:w="1968" w:type="dxa"/>
            <w:gridSpan w:val="2"/>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642E78" w:rsidP="004E0C3F">
            <w:pPr>
              <w:rPr>
                <w:sz w:val="20"/>
              </w:rPr>
            </w:pPr>
            <w:hyperlink r:id="rId454"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642E78" w:rsidP="004E0C3F">
            <w:pPr>
              <w:rPr>
                <w:sz w:val="20"/>
              </w:rPr>
            </w:pPr>
            <w:hyperlink r:id="rId455"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642E78" w:rsidP="004E0C3F">
            <w:pPr>
              <w:rPr>
                <w:sz w:val="20"/>
              </w:rPr>
            </w:pPr>
            <w:hyperlink r:id="rId456"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642E78" w:rsidP="004E0C3F">
            <w:pPr>
              <w:rPr>
                <w:sz w:val="20"/>
              </w:rPr>
            </w:pPr>
            <w:hyperlink r:id="rId457"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642E78" w:rsidP="004E0C3F">
            <w:pPr>
              <w:rPr>
                <w:sz w:val="20"/>
              </w:rPr>
            </w:pPr>
            <w:hyperlink r:id="rId458"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642E78" w:rsidP="00FC0BA1">
            <w:pPr>
              <w:rPr>
                <w:sz w:val="20"/>
              </w:rPr>
            </w:pPr>
            <w:hyperlink r:id="rId459"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642E78" w:rsidP="00894323">
            <w:pPr>
              <w:rPr>
                <w:sz w:val="20"/>
              </w:rPr>
            </w:pPr>
            <w:hyperlink r:id="rId460"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642E78" w:rsidP="000A1861">
            <w:pPr>
              <w:rPr>
                <w:sz w:val="20"/>
              </w:rPr>
            </w:pPr>
            <w:hyperlink r:id="rId461"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DE41E0">
        <w:trPr>
          <w:trHeight w:val="257"/>
        </w:trPr>
        <w:tc>
          <w:tcPr>
            <w:tcW w:w="1274" w:type="dxa"/>
            <w:gridSpan w:val="2"/>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gridSpan w:val="2"/>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DE41E0">
        <w:trPr>
          <w:trHeight w:val="271"/>
        </w:trPr>
        <w:tc>
          <w:tcPr>
            <w:tcW w:w="1274" w:type="dxa"/>
            <w:gridSpan w:val="2"/>
          </w:tcPr>
          <w:p w14:paraId="7B78E8DF" w14:textId="42694C0D" w:rsidR="00E7555D" w:rsidRPr="00FE5AC0" w:rsidRDefault="00E7555D" w:rsidP="00112124">
            <w:pPr>
              <w:rPr>
                <w:color w:val="00B050"/>
                <w:sz w:val="20"/>
              </w:rPr>
            </w:pPr>
            <w:r w:rsidRPr="00FE5AC0">
              <w:rPr>
                <w:color w:val="00B050"/>
                <w:sz w:val="20"/>
              </w:rPr>
              <w:t>MAC</w:t>
            </w:r>
          </w:p>
        </w:tc>
        <w:tc>
          <w:tcPr>
            <w:tcW w:w="1968" w:type="dxa"/>
            <w:gridSpan w:val="2"/>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Cariou, Jonghun Han, Youhan </w:t>
            </w:r>
            <w:r w:rsidRPr="00FE5AC0">
              <w:rPr>
                <w:color w:val="00B050"/>
                <w:sz w:val="20"/>
              </w:rPr>
              <w:lastRenderedPageBreak/>
              <w:t>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lastRenderedPageBreak/>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642E78" w:rsidP="00112124">
            <w:pPr>
              <w:rPr>
                <w:sz w:val="20"/>
              </w:rPr>
            </w:pPr>
            <w:hyperlink r:id="rId462"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642E78" w:rsidP="00112124">
            <w:pPr>
              <w:rPr>
                <w:sz w:val="20"/>
              </w:rPr>
            </w:pPr>
            <w:hyperlink r:id="rId463"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642E78" w:rsidP="00112124">
            <w:pPr>
              <w:rPr>
                <w:sz w:val="20"/>
              </w:rPr>
            </w:pPr>
            <w:hyperlink r:id="rId464"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642E78" w:rsidP="00112124">
            <w:pPr>
              <w:rPr>
                <w:sz w:val="20"/>
              </w:rPr>
            </w:pPr>
            <w:hyperlink r:id="rId465"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642E78" w:rsidP="00112124">
            <w:pPr>
              <w:rPr>
                <w:sz w:val="20"/>
              </w:rPr>
            </w:pPr>
            <w:hyperlink r:id="rId466"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642E78" w:rsidP="00112124">
            <w:pPr>
              <w:rPr>
                <w:sz w:val="20"/>
              </w:rPr>
            </w:pPr>
            <w:hyperlink r:id="rId467"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642E78" w:rsidP="00112124">
            <w:pPr>
              <w:rPr>
                <w:sz w:val="20"/>
              </w:rPr>
            </w:pPr>
            <w:hyperlink r:id="rId468"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642E78" w:rsidP="00296001">
            <w:pPr>
              <w:rPr>
                <w:sz w:val="20"/>
              </w:rPr>
            </w:pPr>
            <w:hyperlink r:id="rId469"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lastRenderedPageBreak/>
              <w:t>Presented:</w:t>
            </w:r>
          </w:p>
          <w:p w14:paraId="66F65FDF" w14:textId="77777777" w:rsidR="004A79C7" w:rsidRPr="00D05A58" w:rsidRDefault="00642E78" w:rsidP="004A79C7">
            <w:pPr>
              <w:rPr>
                <w:sz w:val="20"/>
              </w:rPr>
            </w:pPr>
            <w:hyperlink r:id="rId470"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642E78" w:rsidP="004A79C7">
            <w:pPr>
              <w:rPr>
                <w:sz w:val="20"/>
              </w:rPr>
            </w:pPr>
            <w:hyperlink r:id="rId471"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642E78" w:rsidP="004A79C7">
            <w:pPr>
              <w:rPr>
                <w:sz w:val="20"/>
              </w:rPr>
            </w:pPr>
            <w:hyperlink r:id="rId472"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642E78" w:rsidP="00296001">
            <w:pPr>
              <w:rPr>
                <w:sz w:val="20"/>
              </w:rPr>
            </w:pPr>
            <w:hyperlink r:id="rId473"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lastRenderedPageBreak/>
              <w:t>Motion 20</w:t>
            </w:r>
          </w:p>
          <w:p w14:paraId="3ADEEAAB" w14:textId="545030A7" w:rsidR="00E7555D" w:rsidRPr="00E74230" w:rsidRDefault="00E7555D" w:rsidP="00112124">
            <w:pPr>
              <w:rPr>
                <w:color w:val="00B050"/>
                <w:sz w:val="20"/>
              </w:rPr>
            </w:pPr>
          </w:p>
        </w:tc>
      </w:tr>
      <w:tr w:rsidR="00E7555D" w14:paraId="4D2CB2CF" w14:textId="77777777" w:rsidTr="00DE41E0">
        <w:trPr>
          <w:trHeight w:val="271"/>
        </w:trPr>
        <w:tc>
          <w:tcPr>
            <w:tcW w:w="1274" w:type="dxa"/>
            <w:gridSpan w:val="2"/>
          </w:tcPr>
          <w:p w14:paraId="327653E1" w14:textId="7D736E65" w:rsidR="00E7555D" w:rsidRPr="00FE5AC0" w:rsidRDefault="00E7555D" w:rsidP="00112124">
            <w:pPr>
              <w:rPr>
                <w:color w:val="00B050"/>
                <w:sz w:val="20"/>
              </w:rPr>
            </w:pPr>
            <w:r w:rsidRPr="00FE5AC0">
              <w:rPr>
                <w:color w:val="00B050"/>
                <w:sz w:val="20"/>
              </w:rPr>
              <w:t>MAC</w:t>
            </w:r>
          </w:p>
        </w:tc>
        <w:tc>
          <w:tcPr>
            <w:tcW w:w="1968" w:type="dxa"/>
            <w:gridSpan w:val="2"/>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642E78" w:rsidP="00296001">
            <w:pPr>
              <w:rPr>
                <w:sz w:val="20"/>
              </w:rPr>
            </w:pPr>
            <w:hyperlink r:id="rId474"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642E78" w:rsidP="00296001">
            <w:pPr>
              <w:rPr>
                <w:sz w:val="20"/>
              </w:rPr>
            </w:pPr>
            <w:hyperlink r:id="rId475"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642E78" w:rsidP="00296001">
            <w:pPr>
              <w:rPr>
                <w:sz w:val="20"/>
              </w:rPr>
            </w:pPr>
            <w:hyperlink r:id="rId476"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642E78" w:rsidP="00296001">
            <w:pPr>
              <w:rPr>
                <w:sz w:val="20"/>
              </w:rPr>
            </w:pPr>
            <w:hyperlink r:id="rId477"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642E78" w:rsidP="00296001">
            <w:pPr>
              <w:rPr>
                <w:sz w:val="20"/>
              </w:rPr>
            </w:pPr>
            <w:hyperlink r:id="rId478"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642E78" w:rsidP="00296001">
            <w:pPr>
              <w:rPr>
                <w:sz w:val="20"/>
              </w:rPr>
            </w:pPr>
            <w:hyperlink r:id="rId479"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642E78" w:rsidP="00296001">
            <w:pPr>
              <w:rPr>
                <w:sz w:val="20"/>
              </w:rPr>
            </w:pPr>
            <w:hyperlink r:id="rId480"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642E78" w:rsidP="00296001">
            <w:pPr>
              <w:rPr>
                <w:sz w:val="20"/>
              </w:rPr>
            </w:pPr>
            <w:hyperlink r:id="rId481"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642E78" w:rsidP="00296001">
            <w:pPr>
              <w:rPr>
                <w:sz w:val="20"/>
              </w:rPr>
            </w:pPr>
            <w:hyperlink r:id="rId482"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642E78" w:rsidP="00296001">
            <w:pPr>
              <w:rPr>
                <w:sz w:val="20"/>
              </w:rPr>
            </w:pPr>
            <w:hyperlink r:id="rId483"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642E78" w:rsidP="00296001">
            <w:pPr>
              <w:rPr>
                <w:sz w:val="20"/>
              </w:rPr>
            </w:pPr>
            <w:hyperlink r:id="rId484"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642E78" w:rsidP="00FB11C4">
            <w:pPr>
              <w:rPr>
                <w:sz w:val="20"/>
              </w:rPr>
            </w:pPr>
            <w:hyperlink r:id="rId485"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642E78" w:rsidP="00FB11C4">
            <w:pPr>
              <w:rPr>
                <w:sz w:val="20"/>
              </w:rPr>
            </w:pPr>
            <w:hyperlink r:id="rId486"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642E78" w:rsidP="00FB11C4">
            <w:pPr>
              <w:rPr>
                <w:sz w:val="20"/>
              </w:rPr>
            </w:pPr>
            <w:hyperlink r:id="rId487"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642E78" w:rsidP="00FB11C4">
            <w:pPr>
              <w:rPr>
                <w:sz w:val="20"/>
              </w:rPr>
            </w:pPr>
            <w:hyperlink r:id="rId488"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642E78" w:rsidP="00296001">
            <w:pPr>
              <w:rPr>
                <w:sz w:val="20"/>
              </w:rPr>
            </w:pPr>
            <w:hyperlink r:id="rId489"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642E78" w:rsidP="00265898">
            <w:pPr>
              <w:rPr>
                <w:sz w:val="20"/>
              </w:rPr>
            </w:pPr>
            <w:hyperlink r:id="rId490"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642E78" w:rsidP="00784739">
            <w:pPr>
              <w:rPr>
                <w:sz w:val="20"/>
              </w:rPr>
            </w:pPr>
            <w:hyperlink r:id="rId491"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642E78" w:rsidP="00251367">
            <w:pPr>
              <w:rPr>
                <w:sz w:val="20"/>
              </w:rPr>
            </w:pPr>
            <w:hyperlink r:id="rId492"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642E78" w:rsidP="00251367">
            <w:pPr>
              <w:rPr>
                <w:sz w:val="20"/>
              </w:rPr>
            </w:pPr>
            <w:hyperlink r:id="rId493"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642E78" w:rsidP="00F71E25">
            <w:pPr>
              <w:rPr>
                <w:sz w:val="20"/>
              </w:rPr>
            </w:pPr>
            <w:hyperlink r:id="rId494"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642E78" w:rsidP="00D05816">
            <w:pPr>
              <w:rPr>
                <w:sz w:val="20"/>
              </w:rPr>
            </w:pPr>
            <w:hyperlink r:id="rId495"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DE41E0">
        <w:trPr>
          <w:trHeight w:val="271"/>
        </w:trPr>
        <w:tc>
          <w:tcPr>
            <w:tcW w:w="1274" w:type="dxa"/>
            <w:gridSpan w:val="2"/>
          </w:tcPr>
          <w:p w14:paraId="60B5E63B" w14:textId="57C7FD8D" w:rsidR="00E7555D" w:rsidRPr="00FE5AC0" w:rsidRDefault="00E7555D" w:rsidP="00112124">
            <w:pPr>
              <w:rPr>
                <w:color w:val="00B050"/>
                <w:sz w:val="20"/>
              </w:rPr>
            </w:pPr>
            <w:r w:rsidRPr="00FE5AC0">
              <w:rPr>
                <w:color w:val="00B050"/>
                <w:sz w:val="20"/>
              </w:rPr>
              <w:lastRenderedPageBreak/>
              <w:t>MAC</w:t>
            </w:r>
          </w:p>
        </w:tc>
        <w:tc>
          <w:tcPr>
            <w:tcW w:w="1968" w:type="dxa"/>
            <w:gridSpan w:val="2"/>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642E78" w:rsidP="00112124">
            <w:pPr>
              <w:rPr>
                <w:sz w:val="20"/>
              </w:rPr>
            </w:pPr>
            <w:hyperlink r:id="rId496"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642E78" w:rsidP="00112124">
            <w:pPr>
              <w:rPr>
                <w:sz w:val="20"/>
              </w:rPr>
            </w:pPr>
            <w:hyperlink r:id="rId497"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642E78" w:rsidP="00112124">
            <w:pPr>
              <w:rPr>
                <w:sz w:val="20"/>
              </w:rPr>
            </w:pPr>
            <w:hyperlink r:id="rId498"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642E78" w:rsidP="00112124">
            <w:pPr>
              <w:rPr>
                <w:sz w:val="20"/>
              </w:rPr>
            </w:pPr>
            <w:hyperlink r:id="rId499"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642E78" w:rsidP="00112124">
            <w:pPr>
              <w:rPr>
                <w:sz w:val="20"/>
              </w:rPr>
            </w:pPr>
            <w:hyperlink r:id="rId500"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642E78" w:rsidP="00112124">
            <w:pPr>
              <w:rPr>
                <w:sz w:val="20"/>
              </w:rPr>
            </w:pPr>
            <w:hyperlink r:id="rId501"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642E78" w:rsidP="00112124">
            <w:pPr>
              <w:rPr>
                <w:sz w:val="20"/>
              </w:rPr>
            </w:pPr>
            <w:hyperlink r:id="rId502"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642E78" w:rsidP="00112124">
            <w:pPr>
              <w:rPr>
                <w:sz w:val="20"/>
              </w:rPr>
            </w:pPr>
            <w:hyperlink r:id="rId503"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642E78" w:rsidP="00112124">
            <w:pPr>
              <w:rPr>
                <w:sz w:val="20"/>
              </w:rPr>
            </w:pPr>
            <w:hyperlink r:id="rId504"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642E78" w:rsidP="00112124">
            <w:pPr>
              <w:rPr>
                <w:sz w:val="20"/>
              </w:rPr>
            </w:pPr>
            <w:hyperlink r:id="rId505"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642E78" w:rsidP="00DB6D7F">
            <w:pPr>
              <w:rPr>
                <w:sz w:val="20"/>
              </w:rPr>
            </w:pPr>
            <w:hyperlink r:id="rId506"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642E78" w:rsidP="002C59DF">
            <w:pPr>
              <w:rPr>
                <w:sz w:val="20"/>
              </w:rPr>
            </w:pPr>
            <w:hyperlink r:id="rId507"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642E78" w:rsidP="00F726D2">
            <w:pPr>
              <w:rPr>
                <w:sz w:val="20"/>
              </w:rPr>
            </w:pPr>
            <w:hyperlink r:id="rId508"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642E78" w:rsidP="00E96FD5">
            <w:pPr>
              <w:rPr>
                <w:sz w:val="20"/>
              </w:rPr>
            </w:pPr>
            <w:hyperlink r:id="rId509"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DE41E0">
        <w:trPr>
          <w:trHeight w:val="271"/>
        </w:trPr>
        <w:tc>
          <w:tcPr>
            <w:tcW w:w="1274" w:type="dxa"/>
            <w:gridSpan w:val="2"/>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gridSpan w:val="2"/>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510"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642E78" w:rsidP="00112124">
            <w:pPr>
              <w:rPr>
                <w:sz w:val="20"/>
              </w:rPr>
            </w:pPr>
            <w:hyperlink r:id="rId511"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642E78" w:rsidP="00D57B3E">
            <w:pPr>
              <w:rPr>
                <w:sz w:val="20"/>
              </w:rPr>
            </w:pPr>
            <w:hyperlink r:id="rId512"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642E78" w:rsidP="00D57B3E">
            <w:pPr>
              <w:rPr>
                <w:sz w:val="20"/>
              </w:rPr>
            </w:pPr>
            <w:hyperlink r:id="rId513"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642E78" w:rsidP="00D57B3E">
            <w:pPr>
              <w:rPr>
                <w:sz w:val="20"/>
              </w:rPr>
            </w:pPr>
            <w:hyperlink r:id="rId514"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642E78" w:rsidP="00D57B3E">
            <w:pPr>
              <w:rPr>
                <w:sz w:val="20"/>
              </w:rPr>
            </w:pPr>
            <w:hyperlink r:id="rId515"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642E78" w:rsidP="00D57B3E">
            <w:pPr>
              <w:rPr>
                <w:sz w:val="20"/>
              </w:rPr>
            </w:pPr>
            <w:hyperlink r:id="rId516"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642E78" w:rsidP="00D57B3E">
            <w:pPr>
              <w:rPr>
                <w:sz w:val="20"/>
              </w:rPr>
            </w:pPr>
            <w:hyperlink r:id="rId517"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642E78" w:rsidP="00D57B3E">
            <w:pPr>
              <w:rPr>
                <w:sz w:val="20"/>
              </w:rPr>
            </w:pPr>
            <w:hyperlink r:id="rId518"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642E78" w:rsidP="008835B0">
            <w:pPr>
              <w:rPr>
                <w:sz w:val="20"/>
              </w:rPr>
            </w:pPr>
            <w:hyperlink r:id="rId519"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642E78" w:rsidP="005759A1">
            <w:pPr>
              <w:rPr>
                <w:sz w:val="20"/>
              </w:rPr>
            </w:pPr>
            <w:hyperlink r:id="rId520"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642E78" w:rsidP="00F72C3E">
            <w:pPr>
              <w:rPr>
                <w:sz w:val="20"/>
              </w:rPr>
            </w:pPr>
            <w:hyperlink r:id="rId521"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642E78" w:rsidP="005759A1">
            <w:pPr>
              <w:rPr>
                <w:sz w:val="20"/>
              </w:rPr>
            </w:pPr>
            <w:hyperlink r:id="rId522"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642E78" w:rsidP="00793A79">
            <w:pPr>
              <w:rPr>
                <w:sz w:val="20"/>
              </w:rPr>
            </w:pPr>
            <w:hyperlink r:id="rId523"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lastRenderedPageBreak/>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DE41E0">
        <w:trPr>
          <w:trHeight w:val="271"/>
        </w:trPr>
        <w:tc>
          <w:tcPr>
            <w:tcW w:w="1274" w:type="dxa"/>
            <w:gridSpan w:val="2"/>
          </w:tcPr>
          <w:p w14:paraId="247ACC79" w14:textId="063FE5C2" w:rsidR="00BC07B4" w:rsidRPr="00C471C0" w:rsidRDefault="00BC07B4" w:rsidP="00112124">
            <w:pPr>
              <w:rPr>
                <w:color w:val="00B050"/>
                <w:sz w:val="20"/>
              </w:rPr>
            </w:pPr>
            <w:r w:rsidRPr="00C471C0">
              <w:rPr>
                <w:color w:val="00B050"/>
                <w:sz w:val="20"/>
              </w:rPr>
              <w:t>MAC</w:t>
            </w:r>
          </w:p>
        </w:tc>
        <w:tc>
          <w:tcPr>
            <w:tcW w:w="1968" w:type="dxa"/>
            <w:gridSpan w:val="2"/>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642E78" w:rsidP="00953AF8">
            <w:pPr>
              <w:rPr>
                <w:sz w:val="20"/>
              </w:rPr>
            </w:pPr>
            <w:hyperlink r:id="rId524"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642E78" w:rsidP="00953AF8">
            <w:pPr>
              <w:rPr>
                <w:sz w:val="20"/>
              </w:rPr>
            </w:pPr>
            <w:hyperlink r:id="rId525"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642E78" w:rsidP="00953AF8">
            <w:pPr>
              <w:rPr>
                <w:sz w:val="20"/>
              </w:rPr>
            </w:pPr>
            <w:hyperlink r:id="rId526"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642E78" w:rsidP="00953AF8">
            <w:pPr>
              <w:rPr>
                <w:sz w:val="20"/>
              </w:rPr>
            </w:pPr>
            <w:hyperlink r:id="rId527"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642E78" w:rsidP="00EB0617">
            <w:pPr>
              <w:rPr>
                <w:sz w:val="20"/>
              </w:rPr>
            </w:pPr>
            <w:hyperlink r:id="rId528"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642E78" w:rsidP="00BB1C33">
            <w:pPr>
              <w:rPr>
                <w:sz w:val="20"/>
              </w:rPr>
            </w:pPr>
            <w:hyperlink r:id="rId529"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DE41E0">
        <w:trPr>
          <w:trHeight w:val="271"/>
        </w:trPr>
        <w:tc>
          <w:tcPr>
            <w:tcW w:w="1274" w:type="dxa"/>
            <w:gridSpan w:val="2"/>
          </w:tcPr>
          <w:p w14:paraId="42C97694" w14:textId="77777777" w:rsidR="00E7555D" w:rsidRDefault="00E7555D" w:rsidP="00112124">
            <w:pPr>
              <w:rPr>
                <w:sz w:val="20"/>
                <w:highlight w:val="yellow"/>
              </w:rPr>
            </w:pPr>
            <w:r w:rsidRPr="00E74230">
              <w:rPr>
                <w:sz w:val="20"/>
                <w:highlight w:val="yellow"/>
              </w:rPr>
              <w:t>MAC</w:t>
            </w:r>
          </w:p>
          <w:p w14:paraId="0D0A616D" w14:textId="64FE1413" w:rsidR="005F2363" w:rsidRPr="00E74230" w:rsidRDefault="005F2363" w:rsidP="00112124">
            <w:pPr>
              <w:rPr>
                <w:sz w:val="20"/>
                <w:highlight w:val="yellow"/>
              </w:rPr>
            </w:pPr>
          </w:p>
        </w:tc>
        <w:tc>
          <w:tcPr>
            <w:tcW w:w="1968" w:type="dxa"/>
            <w:gridSpan w:val="2"/>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62"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06"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w:t>
            </w:r>
            <w:r w:rsidRPr="00FB2A44">
              <w:rPr>
                <w:sz w:val="20"/>
                <w:highlight w:val="yellow"/>
              </w:rPr>
              <w:t>i, Hanseul Hong</w:t>
            </w:r>
            <w:r w:rsidR="00726A5C" w:rsidRPr="00FB2A44">
              <w:rPr>
                <w:sz w:val="20"/>
                <w:highlight w:val="yellow"/>
              </w:rPr>
              <w:t>, Rana Abdelaal</w:t>
            </w:r>
          </w:p>
        </w:tc>
        <w:tc>
          <w:tcPr>
            <w:tcW w:w="1594" w:type="dxa"/>
            <w:gridSpan w:val="2"/>
          </w:tcPr>
          <w:p w14:paraId="79C4D6C3" w14:textId="227B62D0" w:rsidR="00E7555D" w:rsidRPr="00E74230" w:rsidRDefault="00E7555D" w:rsidP="00112124">
            <w:pPr>
              <w:rPr>
                <w:sz w:val="20"/>
                <w:highlight w:val="yellow"/>
              </w:rPr>
            </w:pPr>
            <w:r w:rsidRPr="00E74230">
              <w:rPr>
                <w:sz w:val="20"/>
                <w:highlight w:val="yellow"/>
              </w:rPr>
              <w:t>ON HOLD</w:t>
            </w:r>
          </w:p>
        </w:tc>
        <w:tc>
          <w:tcPr>
            <w:tcW w:w="2344" w:type="dxa"/>
          </w:tcPr>
          <w:p w14:paraId="5609D7A8" w14:textId="77777777" w:rsidR="00953AF8" w:rsidRPr="00D05A58" w:rsidRDefault="00953AF8" w:rsidP="00953AF8">
            <w:pPr>
              <w:rPr>
                <w:sz w:val="20"/>
                <w:highlight w:val="yellow"/>
              </w:rPr>
            </w:pPr>
            <w:r w:rsidRPr="00D05A58">
              <w:rPr>
                <w:sz w:val="20"/>
                <w:highlight w:val="yellow"/>
              </w:rPr>
              <w:t>Uploaded:</w:t>
            </w:r>
          </w:p>
          <w:p w14:paraId="52A31CC6" w14:textId="77777777" w:rsidR="00953AF8" w:rsidRPr="00D05A58" w:rsidRDefault="00953AF8" w:rsidP="00953AF8">
            <w:pPr>
              <w:rPr>
                <w:sz w:val="20"/>
                <w:highlight w:val="yellow"/>
              </w:rPr>
            </w:pPr>
          </w:p>
          <w:p w14:paraId="5693C27A" w14:textId="77777777" w:rsidR="00953AF8" w:rsidRPr="00D05A58" w:rsidRDefault="00953AF8" w:rsidP="00953AF8">
            <w:pPr>
              <w:rPr>
                <w:sz w:val="20"/>
                <w:highlight w:val="yellow"/>
              </w:rPr>
            </w:pPr>
            <w:r w:rsidRPr="00D05A58">
              <w:rPr>
                <w:sz w:val="20"/>
                <w:highlight w:val="yellow"/>
              </w:rPr>
              <w:t>Presented:</w:t>
            </w:r>
          </w:p>
          <w:p w14:paraId="7D98A765" w14:textId="77777777" w:rsidR="00953AF8" w:rsidRPr="00D05A58" w:rsidRDefault="00953AF8" w:rsidP="00953AF8">
            <w:pPr>
              <w:rPr>
                <w:sz w:val="20"/>
                <w:highlight w:val="yellow"/>
              </w:rPr>
            </w:pPr>
          </w:p>
          <w:p w14:paraId="645ACF2A" w14:textId="77777777" w:rsidR="00953AF8" w:rsidRPr="00D05A58" w:rsidRDefault="00953AF8" w:rsidP="00953AF8">
            <w:pPr>
              <w:rPr>
                <w:sz w:val="20"/>
                <w:highlight w:val="yellow"/>
              </w:rPr>
            </w:pPr>
            <w:r w:rsidRPr="00D05A58">
              <w:rPr>
                <w:sz w:val="20"/>
                <w:highlight w:val="yellow"/>
              </w:rPr>
              <w:t>Straw Polled:</w:t>
            </w:r>
          </w:p>
          <w:p w14:paraId="26F0DB5F" w14:textId="77777777" w:rsidR="00E7555D" w:rsidRPr="00D05A58" w:rsidRDefault="00E7555D" w:rsidP="00112124">
            <w:pPr>
              <w:rPr>
                <w:sz w:val="20"/>
                <w:highlight w:val="yellow"/>
              </w:rPr>
            </w:pPr>
          </w:p>
        </w:tc>
        <w:tc>
          <w:tcPr>
            <w:tcW w:w="2212"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DE41E0">
        <w:trPr>
          <w:trHeight w:val="257"/>
        </w:trPr>
        <w:tc>
          <w:tcPr>
            <w:tcW w:w="1274" w:type="dxa"/>
            <w:gridSpan w:val="2"/>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gridSpan w:val="2"/>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lastRenderedPageBreak/>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lastRenderedPageBreak/>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lastRenderedPageBreak/>
              <w:t>No motion</w:t>
            </w:r>
          </w:p>
        </w:tc>
      </w:tr>
      <w:tr w:rsidR="00E7555D" w14:paraId="70FE3B31" w14:textId="77777777" w:rsidTr="00DE41E0">
        <w:trPr>
          <w:trHeight w:val="257"/>
        </w:trPr>
        <w:tc>
          <w:tcPr>
            <w:tcW w:w="1274" w:type="dxa"/>
            <w:gridSpan w:val="2"/>
          </w:tcPr>
          <w:p w14:paraId="5A7490E1" w14:textId="796C74D6" w:rsidR="00E7555D" w:rsidRPr="00FE5AC0" w:rsidRDefault="00E7555D" w:rsidP="00112124">
            <w:pPr>
              <w:rPr>
                <w:color w:val="00B050"/>
                <w:sz w:val="20"/>
              </w:rPr>
            </w:pPr>
            <w:r w:rsidRPr="00FE5AC0">
              <w:rPr>
                <w:color w:val="00B050"/>
                <w:sz w:val="20"/>
              </w:rPr>
              <w:t>MAC</w:t>
            </w:r>
          </w:p>
        </w:tc>
        <w:tc>
          <w:tcPr>
            <w:tcW w:w="1968" w:type="dxa"/>
            <w:gridSpan w:val="2"/>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67BBB40" w14:textId="152F4388" w:rsidR="003F7BDC" w:rsidRPr="00D05A58" w:rsidRDefault="00953AF8" w:rsidP="00112124">
            <w:pPr>
              <w:rPr>
                <w:sz w:val="20"/>
              </w:rPr>
            </w:pPr>
            <w:r w:rsidRPr="00D05A58">
              <w:rPr>
                <w:rStyle w:val="Hyperlink"/>
                <w:color w:val="auto"/>
                <w:sz w:val="20"/>
                <w:u w:val="none"/>
              </w:rPr>
              <w:t>Uploaded:</w:t>
            </w:r>
            <w:r w:rsidRPr="00D05A58">
              <w:rPr>
                <w:rStyle w:val="Hyperlink"/>
                <w:color w:val="auto"/>
                <w:sz w:val="20"/>
                <w:u w:val="none"/>
              </w:rPr>
              <w:br/>
            </w:r>
            <w:hyperlink r:id="rId530" w:history="1">
              <w:r w:rsidR="00836932" w:rsidRPr="00D05A58">
                <w:rPr>
                  <w:rStyle w:val="Hyperlink"/>
                  <w:color w:val="auto"/>
                  <w:sz w:val="20"/>
                </w:rPr>
                <w:t>20/1255r0</w:t>
              </w:r>
            </w:hyperlink>
            <w:r w:rsidR="00836932" w:rsidRPr="00D05A58">
              <w:rPr>
                <w:sz w:val="20"/>
              </w:rPr>
              <w:t xml:space="preserve">, </w:t>
            </w:r>
            <w:r w:rsidRPr="00D05A58">
              <w:rPr>
                <w:sz w:val="20"/>
              </w:rPr>
              <w:t>08/20/</w:t>
            </w:r>
            <w:r w:rsidR="00836932" w:rsidRPr="00D05A58">
              <w:rPr>
                <w:sz w:val="20"/>
              </w:rPr>
              <w:t>2020</w:t>
            </w:r>
          </w:p>
          <w:p w14:paraId="1D8274E6" w14:textId="168EAADF" w:rsidR="00246EAB" w:rsidRPr="00D05A58" w:rsidRDefault="00642E78" w:rsidP="00112124">
            <w:pPr>
              <w:rPr>
                <w:sz w:val="20"/>
              </w:rPr>
            </w:pPr>
            <w:hyperlink r:id="rId531"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642E78" w:rsidP="00112124">
            <w:pPr>
              <w:rPr>
                <w:sz w:val="20"/>
              </w:rPr>
            </w:pPr>
            <w:hyperlink r:id="rId532"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642E78" w:rsidP="00112124">
            <w:pPr>
              <w:rPr>
                <w:sz w:val="20"/>
              </w:rPr>
            </w:pPr>
            <w:hyperlink r:id="rId533"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642E78" w:rsidP="00112124">
            <w:pPr>
              <w:rPr>
                <w:sz w:val="20"/>
              </w:rPr>
            </w:pPr>
            <w:hyperlink r:id="rId534"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642E78" w:rsidP="00112124">
            <w:pPr>
              <w:rPr>
                <w:sz w:val="20"/>
              </w:rPr>
            </w:pPr>
            <w:hyperlink r:id="rId535" w:history="1">
              <w:r w:rsidR="001A0DC4" w:rsidRPr="00D05A58">
                <w:rPr>
                  <w:rStyle w:val="Hyperlink"/>
                  <w:color w:val="auto"/>
                  <w:sz w:val="20"/>
                </w:rPr>
                <w:t>20/1255r5</w:t>
              </w:r>
            </w:hyperlink>
            <w:r w:rsidR="001A0DC4" w:rsidRPr="00D05A58">
              <w:rPr>
                <w:sz w:val="20"/>
              </w:rPr>
              <w:t>, 09/24/2020</w:t>
            </w:r>
          </w:p>
          <w:p w14:paraId="3BE46993" w14:textId="77777777" w:rsidR="00953AF8" w:rsidRPr="00D05A58" w:rsidRDefault="00953AF8" w:rsidP="00953AF8">
            <w:pPr>
              <w:rPr>
                <w:sz w:val="20"/>
              </w:rPr>
            </w:pPr>
          </w:p>
          <w:p w14:paraId="44B305DE" w14:textId="77777777" w:rsidR="00953AF8" w:rsidRPr="00D05A58" w:rsidRDefault="00953AF8" w:rsidP="00953AF8">
            <w:pPr>
              <w:rPr>
                <w:sz w:val="20"/>
              </w:rPr>
            </w:pPr>
            <w:r w:rsidRPr="00D05A58">
              <w:rPr>
                <w:sz w:val="20"/>
              </w:rPr>
              <w:t>Presented:</w:t>
            </w:r>
          </w:p>
          <w:p w14:paraId="22F4EAD8" w14:textId="651C87D0" w:rsidR="00953AF8" w:rsidRPr="00D05A58" w:rsidRDefault="00642E78" w:rsidP="00953AF8">
            <w:pPr>
              <w:rPr>
                <w:sz w:val="20"/>
              </w:rPr>
            </w:pPr>
            <w:hyperlink r:id="rId536" w:history="1">
              <w:r w:rsidR="00674784" w:rsidRPr="00D05A58">
                <w:rPr>
                  <w:rStyle w:val="Hyperlink"/>
                  <w:color w:val="auto"/>
                  <w:sz w:val="20"/>
                </w:rPr>
                <w:t>20/1255r0</w:t>
              </w:r>
            </w:hyperlink>
            <w:r w:rsidR="00674784" w:rsidRPr="00D05A58">
              <w:rPr>
                <w:sz w:val="20"/>
              </w:rPr>
              <w:t>, 08/26/2020</w:t>
            </w:r>
          </w:p>
          <w:p w14:paraId="23839921" w14:textId="77777777" w:rsidR="00646438" w:rsidRDefault="00642E78" w:rsidP="00646438">
            <w:pPr>
              <w:rPr>
                <w:sz w:val="20"/>
              </w:rPr>
            </w:pPr>
            <w:hyperlink r:id="rId537" w:history="1">
              <w:r w:rsidR="00646438" w:rsidRPr="00D05A58">
                <w:rPr>
                  <w:rStyle w:val="Hyperlink"/>
                  <w:color w:val="auto"/>
                  <w:sz w:val="20"/>
                </w:rPr>
                <w:t>20/1255r3</w:t>
              </w:r>
            </w:hyperlink>
            <w:r w:rsidR="00646438" w:rsidRPr="00D05A58">
              <w:rPr>
                <w:sz w:val="20"/>
              </w:rPr>
              <w:t>, 08/31/2020</w:t>
            </w:r>
          </w:p>
          <w:p w14:paraId="7EC40078" w14:textId="485F2C34" w:rsidR="00EC22B5" w:rsidRPr="00D05A58" w:rsidRDefault="00642E78" w:rsidP="00646438">
            <w:pPr>
              <w:rPr>
                <w:sz w:val="20"/>
              </w:rPr>
            </w:pPr>
            <w:hyperlink r:id="rId538" w:history="1">
              <w:r w:rsidR="00EC22B5" w:rsidRPr="00D05A58">
                <w:rPr>
                  <w:rStyle w:val="Hyperlink"/>
                  <w:color w:val="auto"/>
                  <w:sz w:val="20"/>
                </w:rPr>
                <w:t>20/1255r5</w:t>
              </w:r>
            </w:hyperlink>
            <w:r w:rsidR="00EC22B5" w:rsidRPr="00D05A58">
              <w:rPr>
                <w:sz w:val="20"/>
              </w:rPr>
              <w:t>, 09/24/2020</w:t>
            </w:r>
          </w:p>
          <w:p w14:paraId="35E47218" w14:textId="77777777" w:rsidR="00674784" w:rsidRPr="00D05A58" w:rsidRDefault="00674784" w:rsidP="00953AF8">
            <w:pPr>
              <w:rPr>
                <w:sz w:val="20"/>
              </w:rPr>
            </w:pPr>
          </w:p>
          <w:p w14:paraId="28E2281A" w14:textId="77777777" w:rsidR="00953AF8" w:rsidRPr="00D05A58" w:rsidRDefault="00953AF8" w:rsidP="00953AF8">
            <w:pPr>
              <w:rPr>
                <w:sz w:val="20"/>
              </w:rPr>
            </w:pPr>
            <w:r w:rsidRPr="00D05A58">
              <w:rPr>
                <w:sz w:val="20"/>
              </w:rPr>
              <w:t>Straw Polled:</w:t>
            </w:r>
          </w:p>
          <w:p w14:paraId="30EA384C" w14:textId="77777777" w:rsidR="00646438" w:rsidRPr="00D05A58" w:rsidRDefault="00642E78" w:rsidP="00646438">
            <w:pPr>
              <w:rPr>
                <w:sz w:val="20"/>
              </w:rPr>
            </w:pPr>
            <w:hyperlink r:id="rId539"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642E78" w:rsidP="002B29D7">
            <w:pPr>
              <w:rPr>
                <w:sz w:val="20"/>
              </w:rPr>
            </w:pPr>
            <w:hyperlink r:id="rId540" w:history="1">
              <w:r w:rsidR="002B29D7" w:rsidRPr="00D05A58">
                <w:rPr>
                  <w:rStyle w:val="Hyperlink"/>
                  <w:color w:val="auto"/>
                  <w:sz w:val="20"/>
                </w:rPr>
                <w:t>20/1255r5</w:t>
              </w:r>
            </w:hyperlink>
            <w:r w:rsidR="002B29D7" w:rsidRPr="00D05A58">
              <w:rPr>
                <w:sz w:val="20"/>
              </w:rPr>
              <w:t>, 09/24/2020</w:t>
            </w:r>
          </w:p>
          <w:p w14:paraId="5FDF646B" w14:textId="2E5DAF8F" w:rsidR="00953AF8" w:rsidRPr="00D05A58" w:rsidRDefault="002B29D7" w:rsidP="00112124">
            <w:pPr>
              <w:rPr>
                <w:sz w:val="20"/>
              </w:rPr>
            </w:pPr>
            <w:r w:rsidRPr="00D05A58">
              <w:rPr>
                <w:sz w:val="20"/>
                <w:highlight w:val="green"/>
              </w:rPr>
              <w:t>(SP result:  Approved with unanimous consent)</w:t>
            </w:r>
          </w:p>
        </w:tc>
        <w:tc>
          <w:tcPr>
            <w:tcW w:w="2212"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DE41E0">
        <w:trPr>
          <w:trHeight w:val="257"/>
        </w:trPr>
        <w:tc>
          <w:tcPr>
            <w:tcW w:w="1274" w:type="dxa"/>
            <w:gridSpan w:val="2"/>
          </w:tcPr>
          <w:p w14:paraId="5A53A2BA" w14:textId="1ED2F762" w:rsidR="00E7555D" w:rsidRPr="00FE5AC0" w:rsidRDefault="00E7555D" w:rsidP="00112124">
            <w:pPr>
              <w:rPr>
                <w:color w:val="00B050"/>
                <w:sz w:val="20"/>
              </w:rPr>
            </w:pPr>
            <w:r w:rsidRPr="00FE5AC0">
              <w:rPr>
                <w:color w:val="00B050"/>
                <w:sz w:val="20"/>
              </w:rPr>
              <w:t>MAC</w:t>
            </w:r>
          </w:p>
        </w:tc>
        <w:tc>
          <w:tcPr>
            <w:tcW w:w="1968" w:type="dxa"/>
            <w:gridSpan w:val="2"/>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2329C907" w14:textId="3604CB11" w:rsidR="00E7555D" w:rsidRPr="00137D45" w:rsidRDefault="00652040" w:rsidP="00112124">
            <w:pPr>
              <w:rPr>
                <w:sz w:val="20"/>
              </w:rPr>
            </w:pPr>
            <w:r w:rsidRPr="00137D45">
              <w:rPr>
                <w:rStyle w:val="Hyperlink"/>
                <w:color w:val="auto"/>
                <w:sz w:val="20"/>
                <w:u w:val="none"/>
              </w:rPr>
              <w:t>Uploaded:</w:t>
            </w:r>
            <w:r w:rsidRPr="00137D45">
              <w:rPr>
                <w:rStyle w:val="Hyperlink"/>
                <w:color w:val="auto"/>
                <w:sz w:val="20"/>
                <w:u w:val="none"/>
              </w:rPr>
              <w:br/>
            </w:r>
            <w:hyperlink r:id="rId541" w:history="1">
              <w:r w:rsidR="00B40CF3" w:rsidRPr="00137D45">
                <w:rPr>
                  <w:rStyle w:val="Hyperlink"/>
                  <w:color w:val="auto"/>
                  <w:sz w:val="20"/>
                </w:rPr>
                <w:t>20/1274r0</w:t>
              </w:r>
            </w:hyperlink>
            <w:r w:rsidR="00B40CF3" w:rsidRPr="00137D45">
              <w:rPr>
                <w:sz w:val="20"/>
              </w:rPr>
              <w:t xml:space="preserve">, </w:t>
            </w:r>
            <w:r w:rsidRPr="00137D45">
              <w:rPr>
                <w:sz w:val="20"/>
              </w:rPr>
              <w:t>08/24/</w:t>
            </w:r>
            <w:r w:rsidR="00B40CF3" w:rsidRPr="00137D45">
              <w:rPr>
                <w:sz w:val="20"/>
              </w:rPr>
              <w:t>2020</w:t>
            </w:r>
          </w:p>
          <w:p w14:paraId="435EB2F2" w14:textId="602CA09E" w:rsidR="00CC0222" w:rsidRPr="00137D45" w:rsidRDefault="00642E78" w:rsidP="00112124">
            <w:pPr>
              <w:rPr>
                <w:sz w:val="20"/>
              </w:rPr>
            </w:pPr>
            <w:hyperlink r:id="rId542"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642E78" w:rsidP="00112124">
            <w:pPr>
              <w:rPr>
                <w:sz w:val="20"/>
              </w:rPr>
            </w:pPr>
            <w:hyperlink r:id="rId543"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642E78" w:rsidP="00112124">
            <w:pPr>
              <w:rPr>
                <w:sz w:val="20"/>
              </w:rPr>
            </w:pPr>
            <w:hyperlink r:id="rId544"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642E78" w:rsidP="00112124">
            <w:pPr>
              <w:rPr>
                <w:sz w:val="20"/>
              </w:rPr>
            </w:pPr>
            <w:hyperlink r:id="rId545"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642E78" w:rsidP="00112124">
            <w:pPr>
              <w:rPr>
                <w:sz w:val="20"/>
              </w:rPr>
            </w:pPr>
            <w:hyperlink r:id="rId546"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642E78" w:rsidP="00112124">
            <w:pPr>
              <w:rPr>
                <w:sz w:val="20"/>
              </w:rPr>
            </w:pPr>
            <w:hyperlink r:id="rId547"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642E78" w:rsidP="00112124">
            <w:pPr>
              <w:rPr>
                <w:sz w:val="20"/>
              </w:rPr>
            </w:pPr>
            <w:hyperlink r:id="rId548"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642E78" w:rsidP="00112124">
            <w:pPr>
              <w:rPr>
                <w:sz w:val="20"/>
              </w:rPr>
            </w:pPr>
            <w:hyperlink r:id="rId549" w:history="1">
              <w:r w:rsidR="00FC19EF" w:rsidRPr="00137D45">
                <w:rPr>
                  <w:rStyle w:val="Hyperlink"/>
                  <w:color w:val="auto"/>
                  <w:sz w:val="20"/>
                </w:rPr>
                <w:t>20/1274r8</w:t>
              </w:r>
            </w:hyperlink>
            <w:r w:rsidR="00FC19EF" w:rsidRPr="00137D45">
              <w:rPr>
                <w:sz w:val="20"/>
              </w:rPr>
              <w:t>, 09/28/2020</w:t>
            </w:r>
          </w:p>
          <w:p w14:paraId="605C6532" w14:textId="15A31723" w:rsidR="002A0FDF" w:rsidRPr="00137D45" w:rsidRDefault="00642E78" w:rsidP="00112124">
            <w:pPr>
              <w:rPr>
                <w:sz w:val="20"/>
              </w:rPr>
            </w:pPr>
            <w:hyperlink r:id="rId550" w:history="1">
              <w:r w:rsidR="002A0FDF" w:rsidRPr="00137D45">
                <w:rPr>
                  <w:rStyle w:val="Hyperlink"/>
                  <w:color w:val="auto"/>
                  <w:sz w:val="20"/>
                </w:rPr>
                <w:t>20/1274r9</w:t>
              </w:r>
            </w:hyperlink>
            <w:r w:rsidR="002A0FDF" w:rsidRPr="00137D45">
              <w:rPr>
                <w:sz w:val="20"/>
              </w:rPr>
              <w:t>, 09/28/2020</w:t>
            </w:r>
          </w:p>
          <w:p w14:paraId="6A771F7A" w14:textId="77777777" w:rsidR="00FC19EF" w:rsidRPr="00137D45" w:rsidRDefault="00FC19EF" w:rsidP="00112124">
            <w:pPr>
              <w:rPr>
                <w:sz w:val="20"/>
              </w:rPr>
            </w:pP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642E78" w:rsidP="00652040">
            <w:pPr>
              <w:rPr>
                <w:sz w:val="20"/>
              </w:rPr>
            </w:pPr>
            <w:hyperlink r:id="rId551"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642E78" w:rsidP="00652040">
            <w:pPr>
              <w:rPr>
                <w:sz w:val="20"/>
              </w:rPr>
            </w:pPr>
            <w:hyperlink r:id="rId552"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642E78" w:rsidP="00652040">
            <w:pPr>
              <w:rPr>
                <w:sz w:val="20"/>
              </w:rPr>
            </w:pPr>
            <w:hyperlink r:id="rId553" w:history="1">
              <w:r w:rsidR="00FA3B4C" w:rsidRPr="00137D45">
                <w:rPr>
                  <w:rStyle w:val="Hyperlink"/>
                  <w:color w:val="auto"/>
                  <w:sz w:val="20"/>
                </w:rPr>
                <w:t>20/1288r2</w:t>
              </w:r>
            </w:hyperlink>
            <w:r w:rsidR="00FA3B4C" w:rsidRPr="00137D45">
              <w:rPr>
                <w:sz w:val="20"/>
              </w:rPr>
              <w:t>, 09/21/2020</w:t>
            </w:r>
          </w:p>
          <w:p w14:paraId="0A7C57EC" w14:textId="15B9C717" w:rsidR="00704360" w:rsidRPr="00137D45" w:rsidRDefault="00642E78" w:rsidP="00652040">
            <w:pPr>
              <w:rPr>
                <w:sz w:val="20"/>
              </w:rPr>
            </w:pPr>
            <w:hyperlink r:id="rId554" w:history="1">
              <w:r w:rsidR="00704360" w:rsidRPr="00137D45">
                <w:rPr>
                  <w:rStyle w:val="Hyperlink"/>
                  <w:color w:val="auto"/>
                  <w:sz w:val="20"/>
                </w:rPr>
                <w:t>20/1288r3</w:t>
              </w:r>
            </w:hyperlink>
            <w:r w:rsidR="00704360" w:rsidRPr="00137D45">
              <w:rPr>
                <w:sz w:val="20"/>
              </w:rPr>
              <w:t>, 09/28/2020</w:t>
            </w:r>
          </w:p>
          <w:p w14:paraId="0DDEE176" w14:textId="77777777" w:rsidR="00652040" w:rsidRPr="00137D45" w:rsidRDefault="00652040" w:rsidP="00652040">
            <w:pPr>
              <w:rPr>
                <w:sz w:val="20"/>
              </w:rPr>
            </w:pPr>
          </w:p>
          <w:p w14:paraId="3A7C1813" w14:textId="77777777" w:rsidR="00652040" w:rsidRPr="00137D45" w:rsidRDefault="00652040" w:rsidP="00652040">
            <w:pPr>
              <w:rPr>
                <w:sz w:val="20"/>
              </w:rPr>
            </w:pPr>
            <w:r w:rsidRPr="00137D45">
              <w:rPr>
                <w:sz w:val="20"/>
              </w:rPr>
              <w:t>Presented:</w:t>
            </w:r>
          </w:p>
          <w:p w14:paraId="388759B2" w14:textId="77777777" w:rsidR="00B36EA7" w:rsidRPr="00137D45" w:rsidRDefault="00642E78" w:rsidP="00B36EA7">
            <w:pPr>
              <w:rPr>
                <w:sz w:val="20"/>
              </w:rPr>
            </w:pPr>
            <w:hyperlink r:id="rId555" w:history="1">
              <w:r w:rsidR="00B36EA7" w:rsidRPr="00137D45">
                <w:rPr>
                  <w:rStyle w:val="Hyperlink"/>
                  <w:color w:val="auto"/>
                  <w:sz w:val="20"/>
                </w:rPr>
                <w:t>20/1274r5</w:t>
              </w:r>
            </w:hyperlink>
            <w:r w:rsidR="00B36EA7" w:rsidRPr="00137D45">
              <w:rPr>
                <w:sz w:val="20"/>
              </w:rPr>
              <w:t>, 09/21/2020</w:t>
            </w:r>
          </w:p>
          <w:p w14:paraId="0925C3E9" w14:textId="77777777" w:rsidR="00CC32D5" w:rsidRPr="00137D45" w:rsidRDefault="00642E78" w:rsidP="00CC32D5">
            <w:pPr>
              <w:rPr>
                <w:sz w:val="20"/>
              </w:rPr>
            </w:pPr>
            <w:hyperlink r:id="rId556" w:history="1">
              <w:r w:rsidR="00CC32D5" w:rsidRPr="00137D45">
                <w:rPr>
                  <w:rStyle w:val="Hyperlink"/>
                  <w:color w:val="auto"/>
                  <w:sz w:val="20"/>
                </w:rPr>
                <w:t>20/1274r6</w:t>
              </w:r>
            </w:hyperlink>
            <w:r w:rsidR="00CC32D5" w:rsidRPr="00137D45">
              <w:rPr>
                <w:sz w:val="20"/>
              </w:rPr>
              <w:t>, 09/24/2020</w:t>
            </w:r>
          </w:p>
          <w:p w14:paraId="641AD624" w14:textId="77777777" w:rsidR="00210D1B" w:rsidRPr="00137D45" w:rsidRDefault="00642E78" w:rsidP="00210D1B">
            <w:pPr>
              <w:rPr>
                <w:sz w:val="20"/>
              </w:rPr>
            </w:pPr>
            <w:hyperlink r:id="rId557" w:history="1">
              <w:r w:rsidR="00210D1B" w:rsidRPr="00137D45">
                <w:rPr>
                  <w:rStyle w:val="Hyperlink"/>
                  <w:color w:val="auto"/>
                  <w:sz w:val="20"/>
                </w:rPr>
                <w:t>20/1274r8</w:t>
              </w:r>
            </w:hyperlink>
            <w:r w:rsidR="00210D1B" w:rsidRPr="00137D45">
              <w:rPr>
                <w:sz w:val="20"/>
              </w:rPr>
              <w:t>, 09/28/2020</w:t>
            </w:r>
          </w:p>
          <w:p w14:paraId="45B4712F" w14:textId="77777777" w:rsidR="00652040" w:rsidRPr="00137D45" w:rsidRDefault="00652040" w:rsidP="00652040">
            <w:pPr>
              <w:rPr>
                <w:sz w:val="20"/>
              </w:rPr>
            </w:pPr>
          </w:p>
          <w:p w14:paraId="36670193" w14:textId="77777777" w:rsidR="00652040" w:rsidRPr="00137D45" w:rsidRDefault="00652040" w:rsidP="00652040">
            <w:pPr>
              <w:rPr>
                <w:sz w:val="20"/>
              </w:rPr>
            </w:pPr>
            <w:r w:rsidRPr="00137D45">
              <w:rPr>
                <w:sz w:val="20"/>
              </w:rPr>
              <w:t>Straw Polled:</w:t>
            </w:r>
          </w:p>
          <w:p w14:paraId="2957F1B3" w14:textId="77777777" w:rsidR="00652040" w:rsidRPr="00137D45" w:rsidRDefault="00642E78" w:rsidP="00652040">
            <w:pPr>
              <w:rPr>
                <w:sz w:val="20"/>
              </w:rPr>
            </w:pPr>
            <w:hyperlink r:id="rId558"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642E78" w:rsidP="002C3674">
            <w:pPr>
              <w:rPr>
                <w:sz w:val="20"/>
              </w:rPr>
            </w:pPr>
            <w:hyperlink r:id="rId559" w:history="1">
              <w:r w:rsidR="002C3674" w:rsidRPr="00137D45">
                <w:rPr>
                  <w:rStyle w:val="Hyperlink"/>
                  <w:color w:val="auto"/>
                  <w:sz w:val="20"/>
                </w:rPr>
                <w:t>20/1274r9</w:t>
              </w:r>
            </w:hyperlink>
            <w:r w:rsidR="002C3674" w:rsidRPr="00137D45">
              <w:rPr>
                <w:sz w:val="20"/>
              </w:rPr>
              <w:t>, 09/28/2020</w:t>
            </w:r>
          </w:p>
          <w:p w14:paraId="11A4852A" w14:textId="7AEFCBDC" w:rsidR="002C3674" w:rsidRPr="00137D45" w:rsidRDefault="00BF04D3" w:rsidP="00652040">
            <w:pPr>
              <w:rPr>
                <w:sz w:val="20"/>
              </w:rPr>
            </w:pPr>
            <w:r w:rsidRPr="00137D45">
              <w:rPr>
                <w:sz w:val="20"/>
                <w:highlight w:val="green"/>
              </w:rPr>
              <w:t>(SP result:  Approved with unanimous consent)</w:t>
            </w: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DE41E0">
        <w:trPr>
          <w:trHeight w:val="257"/>
        </w:trPr>
        <w:tc>
          <w:tcPr>
            <w:tcW w:w="1274" w:type="dxa"/>
            <w:gridSpan w:val="2"/>
          </w:tcPr>
          <w:p w14:paraId="640D677A" w14:textId="615D6C5D" w:rsidR="00E7555D" w:rsidRPr="00FE5AC0" w:rsidRDefault="00E7555D" w:rsidP="00112124">
            <w:pPr>
              <w:rPr>
                <w:color w:val="00B050"/>
                <w:sz w:val="20"/>
              </w:rPr>
            </w:pPr>
            <w:r>
              <w:rPr>
                <w:color w:val="00B050"/>
                <w:sz w:val="20"/>
              </w:rPr>
              <w:t>MAC</w:t>
            </w:r>
          </w:p>
        </w:tc>
        <w:tc>
          <w:tcPr>
            <w:tcW w:w="1968" w:type="dxa"/>
            <w:gridSpan w:val="2"/>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642E78" w:rsidP="00112124">
            <w:pPr>
              <w:rPr>
                <w:sz w:val="20"/>
              </w:rPr>
            </w:pPr>
            <w:hyperlink r:id="rId560"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642E78" w:rsidP="00112124">
            <w:pPr>
              <w:rPr>
                <w:sz w:val="20"/>
              </w:rPr>
            </w:pPr>
            <w:hyperlink r:id="rId561"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642E78" w:rsidP="00112124">
            <w:pPr>
              <w:rPr>
                <w:sz w:val="20"/>
              </w:rPr>
            </w:pPr>
            <w:hyperlink r:id="rId562"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Pr="00137D45" w:rsidRDefault="00652040" w:rsidP="00652040">
            <w:pPr>
              <w:rPr>
                <w:sz w:val="20"/>
              </w:rPr>
            </w:pPr>
            <w:r w:rsidRPr="00137D45">
              <w:rPr>
                <w:sz w:val="20"/>
              </w:rPr>
              <w:t>Presented:</w:t>
            </w:r>
          </w:p>
          <w:p w14:paraId="2D5FF956" w14:textId="7157D45E" w:rsidR="00CF20D0" w:rsidRPr="00137D45" w:rsidRDefault="00642E78" w:rsidP="00CF20D0">
            <w:pPr>
              <w:rPr>
                <w:sz w:val="20"/>
              </w:rPr>
            </w:pPr>
            <w:hyperlink r:id="rId563" w:history="1">
              <w:r w:rsidR="00CF20D0" w:rsidRPr="00137D45">
                <w:rPr>
                  <w:rStyle w:val="Hyperlink"/>
                  <w:color w:val="auto"/>
                  <w:sz w:val="20"/>
                </w:rPr>
                <w:t>20/1333r1</w:t>
              </w:r>
            </w:hyperlink>
            <w:r w:rsidR="00CF20D0" w:rsidRPr="00137D45">
              <w:rPr>
                <w:sz w:val="20"/>
              </w:rPr>
              <w:t>, 09/21/2020</w:t>
            </w:r>
          </w:p>
          <w:p w14:paraId="7E87ABCE" w14:textId="77777777" w:rsidR="003C6E11" w:rsidRPr="00137D45" w:rsidRDefault="00642E78" w:rsidP="003C6E11">
            <w:pPr>
              <w:rPr>
                <w:sz w:val="20"/>
              </w:rPr>
            </w:pPr>
            <w:hyperlink r:id="rId564"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7716D6F" w14:textId="77777777" w:rsidR="0044185A" w:rsidRPr="00137D45" w:rsidRDefault="00642E78" w:rsidP="0044185A">
            <w:pPr>
              <w:rPr>
                <w:sz w:val="20"/>
              </w:rPr>
            </w:pPr>
            <w:hyperlink r:id="rId565" w:history="1">
              <w:r w:rsidR="0044185A" w:rsidRPr="00137D45">
                <w:rPr>
                  <w:rStyle w:val="Hyperlink"/>
                  <w:color w:val="auto"/>
                  <w:sz w:val="20"/>
                </w:rPr>
                <w:t>20/1333r2</w:t>
              </w:r>
            </w:hyperlink>
            <w:r w:rsidR="0044185A" w:rsidRPr="00137D45">
              <w:rPr>
                <w:sz w:val="20"/>
              </w:rPr>
              <w:t>, 09/23/2020</w:t>
            </w:r>
          </w:p>
          <w:p w14:paraId="51904965" w14:textId="09DA488F" w:rsidR="00652040" w:rsidRPr="00137D45" w:rsidRDefault="00B21BAD" w:rsidP="00112124">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DE41E0">
        <w:trPr>
          <w:trHeight w:val="257"/>
        </w:trPr>
        <w:tc>
          <w:tcPr>
            <w:tcW w:w="1274" w:type="dxa"/>
            <w:gridSpan w:val="2"/>
          </w:tcPr>
          <w:p w14:paraId="1BB8E8AE" w14:textId="77777777" w:rsidR="00E7555D" w:rsidRPr="00BB6D00" w:rsidRDefault="00E7555D" w:rsidP="00112124">
            <w:pPr>
              <w:rPr>
                <w:strike/>
                <w:color w:val="00B050"/>
                <w:sz w:val="20"/>
                <w:rPrChange w:id="19" w:author="Edward Au" w:date="2020-09-30T17:54:00Z">
                  <w:rPr>
                    <w:color w:val="00B050"/>
                    <w:sz w:val="20"/>
                  </w:rPr>
                </w:rPrChange>
              </w:rPr>
            </w:pPr>
            <w:r w:rsidRPr="00BB6D00">
              <w:rPr>
                <w:strike/>
                <w:color w:val="00B050"/>
                <w:sz w:val="20"/>
                <w:rPrChange w:id="20" w:author="Edward Au" w:date="2020-09-30T17:54:00Z">
                  <w:rPr>
                    <w:color w:val="00B050"/>
                    <w:sz w:val="20"/>
                  </w:rPr>
                </w:rPrChange>
              </w:rPr>
              <w:t xml:space="preserve">MAC </w:t>
            </w:r>
          </w:p>
          <w:p w14:paraId="5C6FF160" w14:textId="4CE0476E" w:rsidR="005F2363" w:rsidRPr="00BB6D00" w:rsidRDefault="005F2363" w:rsidP="00112124">
            <w:pPr>
              <w:rPr>
                <w:strike/>
                <w:color w:val="00B050"/>
                <w:sz w:val="20"/>
                <w:rPrChange w:id="21" w:author="Edward Au" w:date="2020-09-30T17:54:00Z">
                  <w:rPr>
                    <w:color w:val="00B050"/>
                    <w:sz w:val="20"/>
                  </w:rPr>
                </w:rPrChange>
              </w:rPr>
            </w:pPr>
          </w:p>
        </w:tc>
        <w:tc>
          <w:tcPr>
            <w:tcW w:w="1968" w:type="dxa"/>
            <w:gridSpan w:val="2"/>
          </w:tcPr>
          <w:p w14:paraId="4D8BD900" w14:textId="25A422D5" w:rsidR="00E7555D" w:rsidRPr="00BB6D00" w:rsidRDefault="00E7555D" w:rsidP="00112124">
            <w:pPr>
              <w:rPr>
                <w:strike/>
                <w:color w:val="00B050"/>
                <w:sz w:val="20"/>
                <w:rPrChange w:id="22" w:author="Edward Au" w:date="2020-09-30T17:54:00Z">
                  <w:rPr>
                    <w:color w:val="00B050"/>
                    <w:sz w:val="20"/>
                  </w:rPr>
                </w:rPrChange>
              </w:rPr>
            </w:pPr>
            <w:r w:rsidRPr="00BB6D00">
              <w:rPr>
                <w:strike/>
                <w:color w:val="00B050"/>
                <w:sz w:val="20"/>
                <w:rPrChange w:id="23" w:author="Edward Au" w:date="2020-09-30T17:54:00Z">
                  <w:rPr>
                    <w:color w:val="00B050"/>
                    <w:sz w:val="20"/>
                  </w:rPr>
                </w:rPrChange>
              </w:rPr>
              <w:t>MLO-Discovery: Multi-BSSID discovery</w:t>
            </w:r>
          </w:p>
        </w:tc>
        <w:tc>
          <w:tcPr>
            <w:tcW w:w="1562" w:type="dxa"/>
            <w:shd w:val="clear" w:color="auto" w:fill="auto"/>
          </w:tcPr>
          <w:p w14:paraId="254A82D5" w14:textId="3C9EDEC3" w:rsidR="00E7555D" w:rsidRPr="00BB6D00" w:rsidRDefault="00E7555D" w:rsidP="00112124">
            <w:pPr>
              <w:rPr>
                <w:strike/>
                <w:color w:val="00B050"/>
                <w:sz w:val="20"/>
                <w:rPrChange w:id="24" w:author="Edward Au" w:date="2020-09-30T17:54:00Z">
                  <w:rPr>
                    <w:color w:val="00B050"/>
                    <w:sz w:val="20"/>
                  </w:rPr>
                </w:rPrChange>
              </w:rPr>
            </w:pPr>
            <w:r w:rsidRPr="00BB6D00">
              <w:rPr>
                <w:strike/>
                <w:color w:val="00B050"/>
                <w:sz w:val="20"/>
                <w:rPrChange w:id="25" w:author="Edward Au" w:date="2020-09-30T17:54:00Z">
                  <w:rPr>
                    <w:color w:val="00B050"/>
                    <w:sz w:val="20"/>
                  </w:rPr>
                </w:rPrChange>
              </w:rPr>
              <w:t>Liwen Chu</w:t>
            </w:r>
          </w:p>
          <w:p w14:paraId="0910A8C6" w14:textId="14CD5BE1" w:rsidR="00E7555D" w:rsidRPr="00BB6D00" w:rsidRDefault="00E7555D" w:rsidP="00112124">
            <w:pPr>
              <w:rPr>
                <w:strike/>
                <w:color w:val="00B050"/>
                <w:sz w:val="20"/>
                <w:rPrChange w:id="26" w:author="Edward Au" w:date="2020-09-30T17:54:00Z">
                  <w:rPr>
                    <w:color w:val="00B050"/>
                    <w:sz w:val="20"/>
                  </w:rPr>
                </w:rPrChange>
              </w:rPr>
            </w:pPr>
          </w:p>
        </w:tc>
        <w:tc>
          <w:tcPr>
            <w:tcW w:w="2706" w:type="dxa"/>
          </w:tcPr>
          <w:p w14:paraId="30B38CD1" w14:textId="77777777" w:rsidR="00E7555D" w:rsidRPr="00BB6D00" w:rsidRDefault="00E7555D" w:rsidP="00112124">
            <w:pPr>
              <w:rPr>
                <w:strike/>
                <w:color w:val="00B050"/>
                <w:sz w:val="20"/>
                <w:rPrChange w:id="27" w:author="Edward Au" w:date="2020-09-30T17:54:00Z">
                  <w:rPr>
                    <w:color w:val="00B050"/>
                    <w:sz w:val="20"/>
                  </w:rPr>
                </w:rPrChange>
              </w:rPr>
            </w:pPr>
            <w:r w:rsidRPr="00BB6D00">
              <w:rPr>
                <w:strike/>
                <w:color w:val="00B050"/>
                <w:sz w:val="20"/>
                <w:rPrChange w:id="28" w:author="Edward Au" w:date="2020-09-30T17:54:00Z">
                  <w:rPr>
                    <w:color w:val="00B050"/>
                    <w:sz w:val="20"/>
                  </w:rPr>
                </w:rPrChange>
              </w:rPr>
              <w:t>Laurent Cariou, Abhishek Patil,</w:t>
            </w:r>
          </w:p>
          <w:p w14:paraId="5F276A40" w14:textId="732DF16F" w:rsidR="00E7555D" w:rsidRPr="00BB6D00" w:rsidRDefault="00E7555D" w:rsidP="00112124">
            <w:pPr>
              <w:rPr>
                <w:strike/>
                <w:color w:val="00B050"/>
                <w:sz w:val="20"/>
                <w:rPrChange w:id="29" w:author="Edward Au" w:date="2020-09-30T17:54:00Z">
                  <w:rPr>
                    <w:color w:val="00B050"/>
                    <w:sz w:val="20"/>
                  </w:rPr>
                </w:rPrChange>
              </w:rPr>
            </w:pPr>
            <w:r w:rsidRPr="00BB6D00">
              <w:rPr>
                <w:strike/>
                <w:color w:val="00B050"/>
                <w:sz w:val="20"/>
                <w:rPrChange w:id="30" w:author="Edward Au" w:date="2020-09-30T17:54:00Z">
                  <w:rPr>
                    <w:color w:val="00B050"/>
                    <w:sz w:val="20"/>
                  </w:rPr>
                </w:rPrChange>
              </w:rPr>
              <w:t xml:space="preserve">Ming Gan, Jarkko Kneckt, Namyeong Kim, Cheng Chen, Rojan Chitrakar, James Yee, </w:t>
            </w:r>
            <w:r w:rsidRPr="00BB6D00">
              <w:rPr>
                <w:strike/>
                <w:color w:val="00B050"/>
                <w:sz w:val="20"/>
                <w:rPrChange w:id="31" w:author="Edward Au" w:date="2020-09-30T17:54:00Z">
                  <w:rPr>
                    <w:color w:val="00B050"/>
                    <w:sz w:val="20"/>
                  </w:rPr>
                </w:rPrChange>
              </w:rPr>
              <w:lastRenderedPageBreak/>
              <w:t>Sharan Naribole, Yonggang Fang, Liuming Lu</w:t>
            </w:r>
          </w:p>
        </w:tc>
        <w:tc>
          <w:tcPr>
            <w:tcW w:w="1594" w:type="dxa"/>
            <w:gridSpan w:val="2"/>
          </w:tcPr>
          <w:p w14:paraId="06240D8B" w14:textId="31449C00" w:rsidR="00E7555D" w:rsidRPr="00BB6D00" w:rsidRDefault="00E7555D" w:rsidP="00112124">
            <w:pPr>
              <w:rPr>
                <w:strike/>
                <w:color w:val="00B050"/>
                <w:sz w:val="20"/>
                <w:rPrChange w:id="32" w:author="Edward Au" w:date="2020-09-30T17:54:00Z">
                  <w:rPr>
                    <w:color w:val="00B050"/>
                    <w:sz w:val="20"/>
                  </w:rPr>
                </w:rPrChange>
              </w:rPr>
            </w:pPr>
            <w:r w:rsidRPr="00BB6D00">
              <w:rPr>
                <w:strike/>
                <w:color w:val="00B050"/>
                <w:sz w:val="20"/>
                <w:rPrChange w:id="33" w:author="Edward Au" w:date="2020-09-30T17:54:00Z">
                  <w:rPr>
                    <w:color w:val="00B050"/>
                    <w:sz w:val="20"/>
                  </w:rPr>
                </w:rPrChange>
              </w:rPr>
              <w:lastRenderedPageBreak/>
              <w:t>R1</w:t>
            </w:r>
          </w:p>
        </w:tc>
        <w:tc>
          <w:tcPr>
            <w:tcW w:w="2344" w:type="dxa"/>
          </w:tcPr>
          <w:p w14:paraId="4FB6C042" w14:textId="77777777" w:rsidR="00652040" w:rsidRPr="00BB6D00" w:rsidRDefault="00652040" w:rsidP="00652040">
            <w:pPr>
              <w:rPr>
                <w:strike/>
                <w:sz w:val="20"/>
                <w:rPrChange w:id="34" w:author="Edward Au" w:date="2020-09-30T17:54:00Z">
                  <w:rPr>
                    <w:sz w:val="20"/>
                  </w:rPr>
                </w:rPrChange>
              </w:rPr>
            </w:pPr>
            <w:r w:rsidRPr="00BB6D00">
              <w:rPr>
                <w:strike/>
                <w:sz w:val="20"/>
                <w:rPrChange w:id="35" w:author="Edward Au" w:date="2020-09-30T17:54:00Z">
                  <w:rPr>
                    <w:sz w:val="20"/>
                  </w:rPr>
                </w:rPrChange>
              </w:rPr>
              <w:t>Uploaded:</w:t>
            </w:r>
          </w:p>
          <w:p w14:paraId="30FA7979" w14:textId="77777777" w:rsidR="00652040" w:rsidRPr="00BB6D00" w:rsidRDefault="00652040" w:rsidP="00652040">
            <w:pPr>
              <w:rPr>
                <w:strike/>
                <w:sz w:val="20"/>
                <w:rPrChange w:id="36" w:author="Edward Au" w:date="2020-09-30T17:54:00Z">
                  <w:rPr>
                    <w:sz w:val="20"/>
                  </w:rPr>
                </w:rPrChange>
              </w:rPr>
            </w:pPr>
          </w:p>
          <w:p w14:paraId="1412D41A" w14:textId="77777777" w:rsidR="00652040" w:rsidRPr="00BB6D00" w:rsidRDefault="00652040" w:rsidP="00652040">
            <w:pPr>
              <w:rPr>
                <w:strike/>
                <w:sz w:val="20"/>
                <w:rPrChange w:id="37" w:author="Edward Au" w:date="2020-09-30T17:54:00Z">
                  <w:rPr>
                    <w:sz w:val="20"/>
                  </w:rPr>
                </w:rPrChange>
              </w:rPr>
            </w:pPr>
            <w:r w:rsidRPr="00BB6D00">
              <w:rPr>
                <w:strike/>
                <w:sz w:val="20"/>
                <w:rPrChange w:id="38" w:author="Edward Au" w:date="2020-09-30T17:54:00Z">
                  <w:rPr>
                    <w:sz w:val="20"/>
                  </w:rPr>
                </w:rPrChange>
              </w:rPr>
              <w:t>Presented:</w:t>
            </w:r>
          </w:p>
          <w:p w14:paraId="315FA550" w14:textId="77777777" w:rsidR="00652040" w:rsidRPr="00BB6D00" w:rsidRDefault="00652040" w:rsidP="00652040">
            <w:pPr>
              <w:rPr>
                <w:strike/>
                <w:sz w:val="20"/>
                <w:rPrChange w:id="39" w:author="Edward Au" w:date="2020-09-30T17:54:00Z">
                  <w:rPr>
                    <w:sz w:val="20"/>
                  </w:rPr>
                </w:rPrChange>
              </w:rPr>
            </w:pPr>
          </w:p>
          <w:p w14:paraId="3D55CCEC" w14:textId="77777777" w:rsidR="00652040" w:rsidRPr="00BB6D00" w:rsidRDefault="00652040" w:rsidP="00652040">
            <w:pPr>
              <w:rPr>
                <w:strike/>
                <w:sz w:val="20"/>
                <w:rPrChange w:id="40" w:author="Edward Au" w:date="2020-09-30T17:54:00Z">
                  <w:rPr>
                    <w:sz w:val="20"/>
                  </w:rPr>
                </w:rPrChange>
              </w:rPr>
            </w:pPr>
            <w:r w:rsidRPr="00BB6D00">
              <w:rPr>
                <w:strike/>
                <w:sz w:val="20"/>
                <w:rPrChange w:id="41" w:author="Edward Au" w:date="2020-09-30T17:54:00Z">
                  <w:rPr>
                    <w:sz w:val="20"/>
                  </w:rPr>
                </w:rPrChange>
              </w:rPr>
              <w:t>Straw Polled:</w:t>
            </w:r>
          </w:p>
          <w:p w14:paraId="238E8852" w14:textId="77777777" w:rsidR="00E7555D" w:rsidRPr="00BB6D00" w:rsidRDefault="00E7555D" w:rsidP="00112124">
            <w:pPr>
              <w:rPr>
                <w:strike/>
                <w:sz w:val="20"/>
                <w:rPrChange w:id="42" w:author="Edward Au" w:date="2020-09-30T17:54:00Z">
                  <w:rPr>
                    <w:sz w:val="20"/>
                  </w:rPr>
                </w:rPrChange>
              </w:rPr>
            </w:pPr>
          </w:p>
        </w:tc>
        <w:tc>
          <w:tcPr>
            <w:tcW w:w="2212" w:type="dxa"/>
          </w:tcPr>
          <w:p w14:paraId="3533A5F8" w14:textId="275C8607" w:rsidR="00E7555D" w:rsidRPr="00BB6D00" w:rsidRDefault="00E7555D" w:rsidP="00112124">
            <w:pPr>
              <w:rPr>
                <w:strike/>
                <w:color w:val="00B050"/>
                <w:sz w:val="20"/>
                <w:rPrChange w:id="43" w:author="Edward Au" w:date="2020-09-30T17:54:00Z">
                  <w:rPr>
                    <w:color w:val="00B050"/>
                    <w:sz w:val="20"/>
                  </w:rPr>
                </w:rPrChange>
              </w:rPr>
            </w:pPr>
            <w:r w:rsidRPr="00BB6D00">
              <w:rPr>
                <w:strike/>
                <w:color w:val="00B050"/>
                <w:sz w:val="20"/>
                <w:rPrChange w:id="44" w:author="Edward Au" w:date="2020-09-30T17:54:00Z">
                  <w:rPr>
                    <w:color w:val="00B050"/>
                    <w:sz w:val="20"/>
                  </w:rPr>
                </w:rPrChange>
              </w:rPr>
              <w:lastRenderedPageBreak/>
              <w:t>No explicit motion</w:t>
            </w:r>
          </w:p>
          <w:p w14:paraId="1C6C8F4A" w14:textId="77777777" w:rsidR="00620FB5" w:rsidRPr="00BB6D00" w:rsidRDefault="00E7555D" w:rsidP="00112124">
            <w:pPr>
              <w:rPr>
                <w:strike/>
                <w:color w:val="00B050"/>
                <w:sz w:val="20"/>
                <w:rPrChange w:id="45" w:author="Edward Au" w:date="2020-09-30T17:54:00Z">
                  <w:rPr>
                    <w:color w:val="00B050"/>
                    <w:sz w:val="20"/>
                  </w:rPr>
                </w:rPrChange>
              </w:rPr>
            </w:pPr>
            <w:r w:rsidRPr="00BB6D00">
              <w:rPr>
                <w:strike/>
                <w:color w:val="00B050"/>
                <w:sz w:val="20"/>
                <w:rPrChange w:id="46" w:author="Edward Au" w:date="2020-09-30T17:54:00Z">
                  <w:rPr>
                    <w:color w:val="00B050"/>
                    <w:sz w:val="20"/>
                  </w:rPr>
                </w:rPrChange>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lastRenderedPageBreak/>
              <w:t xml:space="preserve">NOTE – This entry is covered by </w:t>
            </w:r>
            <w:r w:rsidR="00BB6D00" w:rsidRPr="00BB6D00">
              <w:rPr>
                <w:color w:val="00B050"/>
                <w:sz w:val="20"/>
              </w:rPr>
              <w:t>20/1275r4</w:t>
            </w:r>
            <w:r w:rsidR="00BB6D00" w:rsidRPr="00BB6D00">
              <w:rPr>
                <w:color w:val="00B050"/>
                <w:sz w:val="20"/>
              </w:rPr>
              <w:t xml:space="preserve"> </w:t>
            </w:r>
          </w:p>
        </w:tc>
      </w:tr>
      <w:tr w:rsidR="00E7555D" w14:paraId="3EF55FAB" w14:textId="77777777" w:rsidTr="00DE41E0">
        <w:trPr>
          <w:trHeight w:val="257"/>
        </w:trPr>
        <w:tc>
          <w:tcPr>
            <w:tcW w:w="1274" w:type="dxa"/>
            <w:gridSpan w:val="2"/>
          </w:tcPr>
          <w:p w14:paraId="5F21C494" w14:textId="77777777" w:rsidR="00E7555D" w:rsidRPr="00FE5AC0" w:rsidRDefault="00E7555D" w:rsidP="00112124">
            <w:pPr>
              <w:rPr>
                <w:color w:val="00B050"/>
                <w:sz w:val="20"/>
              </w:rPr>
            </w:pPr>
            <w:r w:rsidRPr="00FE5AC0">
              <w:rPr>
                <w:color w:val="00B050"/>
                <w:sz w:val="20"/>
              </w:rPr>
              <w:lastRenderedPageBreak/>
              <w:t>MAC</w:t>
            </w:r>
          </w:p>
        </w:tc>
        <w:tc>
          <w:tcPr>
            <w:tcW w:w="1968" w:type="dxa"/>
            <w:gridSpan w:val="2"/>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566"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642E78" w:rsidP="00112124">
            <w:pPr>
              <w:rPr>
                <w:sz w:val="20"/>
              </w:rPr>
            </w:pPr>
            <w:hyperlink r:id="rId567"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642E78" w:rsidP="00652040">
            <w:pPr>
              <w:rPr>
                <w:sz w:val="20"/>
              </w:rPr>
            </w:pPr>
            <w:hyperlink r:id="rId568" w:history="1">
              <w:r w:rsidR="00970655" w:rsidRPr="00850822">
                <w:rPr>
                  <w:rStyle w:val="Hyperlink"/>
                  <w:color w:val="auto"/>
                  <w:sz w:val="20"/>
                </w:rPr>
                <w:t>20/1285r0</w:t>
              </w:r>
            </w:hyperlink>
            <w:r w:rsidR="00970655" w:rsidRPr="00850822">
              <w:rPr>
                <w:sz w:val="20"/>
              </w:rPr>
              <w:t xml:space="preserve"> and </w:t>
            </w:r>
            <w:hyperlink r:id="rId569"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642E78" w:rsidP="00652040">
            <w:pPr>
              <w:rPr>
                <w:sz w:val="20"/>
              </w:rPr>
            </w:pPr>
            <w:hyperlink r:id="rId570"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642E78" w:rsidP="00467A40">
            <w:pPr>
              <w:rPr>
                <w:sz w:val="20"/>
              </w:rPr>
            </w:pPr>
            <w:hyperlink r:id="rId571"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642E78" w:rsidP="00467A40">
            <w:pPr>
              <w:rPr>
                <w:sz w:val="20"/>
              </w:rPr>
            </w:pPr>
            <w:hyperlink r:id="rId572"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DE41E0">
        <w:trPr>
          <w:trHeight w:val="257"/>
        </w:trPr>
        <w:tc>
          <w:tcPr>
            <w:tcW w:w="1274" w:type="dxa"/>
            <w:gridSpan w:val="2"/>
          </w:tcPr>
          <w:p w14:paraId="4710DF07" w14:textId="3D4AB09B" w:rsidR="00E7555D" w:rsidRPr="00FE5AC0" w:rsidRDefault="00E7555D" w:rsidP="00112124">
            <w:pPr>
              <w:rPr>
                <w:color w:val="00B050"/>
                <w:sz w:val="20"/>
              </w:rPr>
            </w:pPr>
            <w:r w:rsidRPr="00FE5AC0">
              <w:rPr>
                <w:color w:val="00B050"/>
                <w:sz w:val="20"/>
              </w:rPr>
              <w:t>MAC</w:t>
            </w:r>
          </w:p>
        </w:tc>
        <w:tc>
          <w:tcPr>
            <w:tcW w:w="1968" w:type="dxa"/>
            <w:gridSpan w:val="2"/>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642E78" w:rsidP="00112124">
            <w:pPr>
              <w:rPr>
                <w:sz w:val="20"/>
              </w:rPr>
            </w:pPr>
            <w:hyperlink r:id="rId573"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642E78" w:rsidP="00112124">
            <w:pPr>
              <w:rPr>
                <w:sz w:val="20"/>
              </w:rPr>
            </w:pPr>
            <w:hyperlink r:id="rId574"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642E78" w:rsidP="00F856D0">
            <w:pPr>
              <w:rPr>
                <w:sz w:val="20"/>
              </w:rPr>
            </w:pPr>
            <w:hyperlink r:id="rId575"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642E78" w:rsidP="00467A40">
            <w:pPr>
              <w:rPr>
                <w:sz w:val="20"/>
              </w:rPr>
            </w:pPr>
            <w:hyperlink r:id="rId576"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642E78" w:rsidP="00112124">
            <w:pPr>
              <w:rPr>
                <w:sz w:val="20"/>
              </w:rPr>
            </w:pPr>
            <w:hyperlink r:id="rId577"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DE41E0">
        <w:trPr>
          <w:trHeight w:val="257"/>
        </w:trPr>
        <w:tc>
          <w:tcPr>
            <w:tcW w:w="1274" w:type="dxa"/>
            <w:gridSpan w:val="2"/>
          </w:tcPr>
          <w:p w14:paraId="2FA1DF96" w14:textId="60DD725C" w:rsidR="00CD3DEF" w:rsidRPr="00336498" w:rsidRDefault="00CD3DEF" w:rsidP="00112124">
            <w:pPr>
              <w:rPr>
                <w:color w:val="00B050"/>
                <w:sz w:val="20"/>
              </w:rPr>
            </w:pPr>
            <w:r w:rsidRPr="00336498">
              <w:rPr>
                <w:color w:val="00B050"/>
                <w:sz w:val="20"/>
              </w:rPr>
              <w:t>MAC</w:t>
            </w:r>
          </w:p>
        </w:tc>
        <w:tc>
          <w:tcPr>
            <w:tcW w:w="1968" w:type="dxa"/>
            <w:gridSpan w:val="2"/>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642E78" w:rsidP="00CD3DEF">
            <w:pPr>
              <w:rPr>
                <w:sz w:val="20"/>
              </w:rPr>
            </w:pPr>
            <w:hyperlink r:id="rId578"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642E78" w:rsidP="00CD3DEF">
            <w:pPr>
              <w:rPr>
                <w:sz w:val="20"/>
              </w:rPr>
            </w:pPr>
            <w:hyperlink r:id="rId579"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642E78" w:rsidP="00CD3DEF">
            <w:pPr>
              <w:rPr>
                <w:sz w:val="20"/>
              </w:rPr>
            </w:pPr>
            <w:hyperlink r:id="rId580"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642E78" w:rsidP="00CD3DEF">
            <w:pPr>
              <w:rPr>
                <w:sz w:val="20"/>
              </w:rPr>
            </w:pPr>
            <w:hyperlink r:id="rId581"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642E78" w:rsidP="00CD3DEF">
            <w:pPr>
              <w:rPr>
                <w:sz w:val="20"/>
              </w:rPr>
            </w:pPr>
            <w:hyperlink r:id="rId582"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642E78" w:rsidP="00CD3DEF">
            <w:pPr>
              <w:rPr>
                <w:sz w:val="20"/>
              </w:rPr>
            </w:pPr>
            <w:hyperlink r:id="rId583"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642E78" w:rsidP="00CD3DEF">
            <w:pPr>
              <w:rPr>
                <w:sz w:val="20"/>
              </w:rPr>
            </w:pPr>
            <w:hyperlink r:id="rId584"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642E78" w:rsidP="00CD3DEF">
            <w:pPr>
              <w:rPr>
                <w:sz w:val="20"/>
              </w:rPr>
            </w:pPr>
            <w:hyperlink r:id="rId585"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642E78" w:rsidP="00CD3DEF">
            <w:pPr>
              <w:rPr>
                <w:sz w:val="20"/>
              </w:rPr>
            </w:pPr>
            <w:hyperlink r:id="rId586"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642E78" w:rsidP="00676062">
            <w:pPr>
              <w:rPr>
                <w:sz w:val="20"/>
              </w:rPr>
            </w:pPr>
            <w:hyperlink r:id="rId587"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642E78" w:rsidP="00A524C3">
            <w:pPr>
              <w:rPr>
                <w:sz w:val="20"/>
              </w:rPr>
            </w:pPr>
            <w:hyperlink r:id="rId588"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lastRenderedPageBreak/>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DE41E0">
        <w:trPr>
          <w:trHeight w:val="257"/>
        </w:trPr>
        <w:tc>
          <w:tcPr>
            <w:tcW w:w="1274" w:type="dxa"/>
            <w:gridSpan w:val="2"/>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gridSpan w:val="2"/>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642E78" w:rsidP="002A52F7">
            <w:pPr>
              <w:rPr>
                <w:sz w:val="20"/>
              </w:rPr>
            </w:pPr>
            <w:hyperlink r:id="rId589"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642E78" w:rsidP="002A52F7">
            <w:pPr>
              <w:rPr>
                <w:sz w:val="20"/>
              </w:rPr>
            </w:pPr>
            <w:hyperlink r:id="rId590"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642E78" w:rsidP="002A52F7">
            <w:pPr>
              <w:rPr>
                <w:sz w:val="20"/>
              </w:rPr>
            </w:pPr>
            <w:hyperlink r:id="rId591"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642E78" w:rsidP="002A52F7">
            <w:pPr>
              <w:rPr>
                <w:sz w:val="20"/>
              </w:rPr>
            </w:pPr>
            <w:hyperlink r:id="rId592"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642E78" w:rsidP="002A52F7">
            <w:pPr>
              <w:rPr>
                <w:sz w:val="20"/>
              </w:rPr>
            </w:pPr>
            <w:hyperlink r:id="rId593"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642E78" w:rsidP="002A52F7">
            <w:pPr>
              <w:rPr>
                <w:sz w:val="20"/>
              </w:rPr>
            </w:pPr>
            <w:hyperlink r:id="rId594"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642E78" w:rsidP="002A52F7">
            <w:pPr>
              <w:rPr>
                <w:sz w:val="20"/>
              </w:rPr>
            </w:pPr>
            <w:hyperlink r:id="rId595"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642E78" w:rsidP="002A52F7">
            <w:pPr>
              <w:rPr>
                <w:sz w:val="20"/>
              </w:rPr>
            </w:pPr>
            <w:hyperlink r:id="rId596"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642E78" w:rsidP="002A52F7">
            <w:pPr>
              <w:rPr>
                <w:sz w:val="20"/>
              </w:rPr>
            </w:pPr>
            <w:hyperlink r:id="rId597"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642E78" w:rsidP="002A52F7">
            <w:pPr>
              <w:rPr>
                <w:rStyle w:val="Hyperlink"/>
                <w:color w:val="auto"/>
                <w:sz w:val="20"/>
                <w:u w:val="none"/>
              </w:rPr>
            </w:pPr>
            <w:hyperlink r:id="rId598"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642E78" w:rsidP="002A52F7">
            <w:pPr>
              <w:rPr>
                <w:rStyle w:val="Hyperlink"/>
                <w:color w:val="auto"/>
                <w:sz w:val="20"/>
                <w:u w:val="none"/>
              </w:rPr>
            </w:pPr>
            <w:hyperlink r:id="rId599"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137D45" w:rsidRDefault="00642E78" w:rsidP="002A52F7">
            <w:pPr>
              <w:rPr>
                <w:rStyle w:val="Hyperlink"/>
                <w:color w:val="auto"/>
                <w:sz w:val="20"/>
                <w:u w:val="none"/>
              </w:rPr>
            </w:pPr>
            <w:hyperlink r:id="rId600" w:history="1">
              <w:r w:rsidR="00915144" w:rsidRPr="00137D45">
                <w:rPr>
                  <w:rStyle w:val="Hyperlink"/>
                  <w:color w:val="auto"/>
                  <w:sz w:val="20"/>
                </w:rPr>
                <w:t>20/1407r11</w:t>
              </w:r>
            </w:hyperlink>
            <w:r w:rsidR="00915144" w:rsidRPr="00137D45">
              <w:rPr>
                <w:rStyle w:val="Hyperlink"/>
                <w:color w:val="auto"/>
                <w:sz w:val="20"/>
                <w:u w:val="none"/>
              </w:rPr>
              <w:t>, 09/28/2020</w:t>
            </w:r>
          </w:p>
          <w:p w14:paraId="48875E75" w14:textId="201DC1F3" w:rsidR="00EF348F" w:rsidRPr="00137D45" w:rsidRDefault="00642E78" w:rsidP="002A52F7">
            <w:pPr>
              <w:rPr>
                <w:sz w:val="20"/>
              </w:rPr>
            </w:pPr>
            <w:hyperlink r:id="rId601" w:history="1">
              <w:r w:rsidR="00EF348F" w:rsidRPr="00137D45">
                <w:rPr>
                  <w:rStyle w:val="Hyperlink"/>
                  <w:color w:val="auto"/>
                  <w:sz w:val="20"/>
                </w:rPr>
                <w:t>20/1407r12</w:t>
              </w:r>
            </w:hyperlink>
            <w:r w:rsidR="00EF348F" w:rsidRPr="00137D45">
              <w:rPr>
                <w:rStyle w:val="Hyperlink"/>
                <w:color w:val="auto"/>
                <w:sz w:val="20"/>
                <w:u w:val="none"/>
              </w:rPr>
              <w:t>, 09/28/2020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642E78" w:rsidP="004D4EEA">
            <w:pPr>
              <w:rPr>
                <w:sz w:val="20"/>
              </w:rPr>
            </w:pPr>
            <w:hyperlink r:id="rId602"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642E78" w:rsidP="004D4EEA">
            <w:pPr>
              <w:rPr>
                <w:sz w:val="20"/>
              </w:rPr>
            </w:pPr>
            <w:hyperlink r:id="rId603"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642E78" w:rsidP="00F96507">
            <w:pPr>
              <w:rPr>
                <w:sz w:val="20"/>
              </w:rPr>
            </w:pPr>
            <w:hyperlink r:id="rId604"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642E78" w:rsidP="00F96507">
            <w:pPr>
              <w:rPr>
                <w:rStyle w:val="Hyperlink"/>
                <w:color w:val="auto"/>
                <w:sz w:val="20"/>
                <w:u w:val="none"/>
              </w:rPr>
            </w:pPr>
            <w:hyperlink r:id="rId605"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137D45" w:rsidRDefault="00642E78" w:rsidP="00B93D58">
            <w:pPr>
              <w:rPr>
                <w:sz w:val="20"/>
              </w:rPr>
            </w:pPr>
            <w:hyperlink r:id="rId606" w:history="1">
              <w:r w:rsidR="00B93D58" w:rsidRPr="00137D45">
                <w:rPr>
                  <w:rStyle w:val="Hyperlink"/>
                  <w:color w:val="auto"/>
                  <w:sz w:val="20"/>
                </w:rPr>
                <w:t>20/1407r11</w:t>
              </w:r>
            </w:hyperlink>
            <w:r w:rsidR="00B93D58" w:rsidRPr="00137D45">
              <w:rPr>
                <w:rStyle w:val="Hyperlink"/>
                <w:color w:val="auto"/>
                <w:sz w:val="20"/>
                <w:u w:val="none"/>
              </w:rPr>
              <w:t>, 09/28/2020</w:t>
            </w:r>
          </w:p>
          <w:p w14:paraId="72DB0B7C" w14:textId="77777777" w:rsidR="002A52F7" w:rsidRPr="00137D45" w:rsidRDefault="002A52F7" w:rsidP="002A52F7">
            <w:pPr>
              <w:rPr>
                <w:sz w:val="20"/>
              </w:rPr>
            </w:pPr>
          </w:p>
          <w:p w14:paraId="58548C4E" w14:textId="77777777" w:rsidR="002A52F7" w:rsidRPr="00137D45" w:rsidRDefault="002A52F7" w:rsidP="002A52F7">
            <w:pPr>
              <w:rPr>
                <w:sz w:val="20"/>
              </w:rPr>
            </w:pPr>
            <w:r w:rsidRPr="00137D45">
              <w:rPr>
                <w:sz w:val="20"/>
              </w:rPr>
              <w:t>Straw Polled:</w:t>
            </w:r>
          </w:p>
          <w:p w14:paraId="1D025770" w14:textId="77777777" w:rsidR="00DE568C" w:rsidRPr="00137D45" w:rsidRDefault="00642E78" w:rsidP="00DE568C">
            <w:pPr>
              <w:rPr>
                <w:sz w:val="20"/>
              </w:rPr>
            </w:pPr>
            <w:hyperlink r:id="rId607" w:history="1">
              <w:r w:rsidR="00DE568C" w:rsidRPr="00137D45">
                <w:rPr>
                  <w:rStyle w:val="Hyperlink"/>
                  <w:color w:val="auto"/>
                  <w:sz w:val="20"/>
                </w:rPr>
                <w:t>20/1407r8</w:t>
              </w:r>
            </w:hyperlink>
            <w:r w:rsidR="00DE568C" w:rsidRPr="00137D45">
              <w:rPr>
                <w:sz w:val="20"/>
              </w:rPr>
              <w:t>, 09/24/2020</w:t>
            </w:r>
          </w:p>
          <w:p w14:paraId="2E539F0C" w14:textId="28A172FB" w:rsidR="002A52F7" w:rsidRPr="00137D45" w:rsidRDefault="00DE568C" w:rsidP="00112124">
            <w:pPr>
              <w:rPr>
                <w:rStyle w:val="Hyperlink"/>
                <w:color w:val="auto"/>
                <w:sz w:val="20"/>
                <w:u w:val="none"/>
              </w:rPr>
            </w:pPr>
            <w:r w:rsidRPr="00137D45">
              <w:rPr>
                <w:rStyle w:val="Hyperlink"/>
                <w:color w:val="auto"/>
                <w:sz w:val="20"/>
                <w:highlight w:val="red"/>
                <w:u w:val="none"/>
              </w:rPr>
              <w:t>(SP</w:t>
            </w:r>
            <w:r w:rsidR="00B63F00" w:rsidRPr="00137D45">
              <w:rPr>
                <w:rStyle w:val="Hyperlink"/>
                <w:color w:val="auto"/>
                <w:sz w:val="20"/>
                <w:highlight w:val="red"/>
                <w:u w:val="none"/>
              </w:rPr>
              <w:t>1</w:t>
            </w:r>
            <w:r w:rsidRPr="00137D45">
              <w:rPr>
                <w:rStyle w:val="Hyperlink"/>
                <w:color w:val="auto"/>
                <w:sz w:val="20"/>
                <w:highlight w:val="red"/>
                <w:u w:val="none"/>
              </w:rPr>
              <w:t xml:space="preserve"> result: 29Y, 20N, 2</w:t>
            </w:r>
            <w:r w:rsidR="0068235C" w:rsidRPr="00137D45">
              <w:rPr>
                <w:rStyle w:val="Hyperlink"/>
                <w:color w:val="auto"/>
                <w:sz w:val="20"/>
                <w:highlight w:val="red"/>
                <w:u w:val="none"/>
              </w:rPr>
              <w:t>7</w:t>
            </w:r>
            <w:r w:rsidRPr="00137D45">
              <w:rPr>
                <w:rStyle w:val="Hyperlink"/>
                <w:color w:val="auto"/>
                <w:sz w:val="20"/>
                <w:highlight w:val="red"/>
                <w:u w:val="none"/>
              </w:rPr>
              <w:t>A)</w:t>
            </w:r>
          </w:p>
          <w:p w14:paraId="12777E6D" w14:textId="77777777" w:rsidR="008E6920" w:rsidRPr="00137D45" w:rsidRDefault="00642E78" w:rsidP="00112124">
            <w:pPr>
              <w:rPr>
                <w:rStyle w:val="Hyperlink"/>
                <w:color w:val="auto"/>
                <w:sz w:val="20"/>
                <w:u w:val="none"/>
              </w:rPr>
            </w:pPr>
            <w:hyperlink r:id="rId608" w:history="1">
              <w:r w:rsidR="008E6920" w:rsidRPr="00137D45">
                <w:rPr>
                  <w:rStyle w:val="Hyperlink"/>
                  <w:color w:val="auto"/>
                  <w:sz w:val="20"/>
                </w:rPr>
                <w:t>20/1407r9</w:t>
              </w:r>
            </w:hyperlink>
            <w:r w:rsidR="008E6920" w:rsidRPr="00137D45">
              <w:rPr>
                <w:rStyle w:val="Hyperlink"/>
                <w:color w:val="auto"/>
                <w:sz w:val="20"/>
                <w:u w:val="none"/>
              </w:rPr>
              <w:t>, 09/24/2020</w:t>
            </w:r>
          </w:p>
          <w:p w14:paraId="2CCABD06" w14:textId="77777777" w:rsidR="0062584A" w:rsidRPr="00137D45" w:rsidRDefault="0062584A" w:rsidP="00112124">
            <w:pPr>
              <w:rPr>
                <w:rStyle w:val="Hyperlink"/>
                <w:color w:val="auto"/>
                <w:sz w:val="20"/>
                <w:u w:val="none"/>
              </w:rPr>
            </w:pPr>
            <w:r w:rsidRPr="00137D45">
              <w:rPr>
                <w:rStyle w:val="Hyperlink"/>
                <w:color w:val="auto"/>
                <w:sz w:val="20"/>
                <w:highlight w:val="red"/>
                <w:u w:val="none"/>
              </w:rPr>
              <w:t>(SP result: 30Y, 26N, 22A)</w:t>
            </w:r>
          </w:p>
          <w:p w14:paraId="5599F29C" w14:textId="77777777" w:rsidR="004930A2" w:rsidRDefault="00642E78" w:rsidP="00112124">
            <w:pPr>
              <w:rPr>
                <w:rStyle w:val="Hyperlink"/>
                <w:color w:val="auto"/>
                <w:sz w:val="20"/>
                <w:u w:val="none"/>
              </w:rPr>
            </w:pPr>
            <w:hyperlink r:id="rId609" w:history="1">
              <w:r w:rsidR="004930A2" w:rsidRPr="00137D45">
                <w:rPr>
                  <w:rStyle w:val="Hyperlink"/>
                  <w:color w:val="auto"/>
                  <w:sz w:val="20"/>
                </w:rPr>
                <w:t>20/1407r11</w:t>
              </w:r>
            </w:hyperlink>
            <w:r w:rsidR="004930A2" w:rsidRPr="00137D45">
              <w:rPr>
                <w:rStyle w:val="Hyperlink"/>
                <w:color w:val="auto"/>
                <w:sz w:val="20"/>
                <w:u w:val="none"/>
              </w:rPr>
              <w:t xml:space="preserve">, </w:t>
            </w:r>
            <w:r w:rsidR="004930A2">
              <w:rPr>
                <w:rStyle w:val="Hyperlink"/>
                <w:color w:val="auto"/>
                <w:sz w:val="20"/>
                <w:u w:val="none"/>
              </w:rPr>
              <w:t>09/28/2020</w:t>
            </w:r>
          </w:p>
          <w:p w14:paraId="18766EED" w14:textId="77777777" w:rsidR="004930A2" w:rsidRPr="00137D45" w:rsidRDefault="004930A2" w:rsidP="00112124">
            <w:pPr>
              <w:rPr>
                <w:rStyle w:val="Hyperlink"/>
                <w:color w:val="auto"/>
                <w:sz w:val="20"/>
                <w:u w:val="none"/>
              </w:rPr>
            </w:pPr>
            <w:r w:rsidRPr="00873D6D">
              <w:rPr>
                <w:rStyle w:val="Hyperlink"/>
                <w:color w:val="auto"/>
                <w:sz w:val="20"/>
                <w:highlight w:val="red"/>
                <w:u w:val="none"/>
              </w:rPr>
              <w:t>(SP resul</w:t>
            </w:r>
            <w:r w:rsidRPr="00137D45">
              <w:rPr>
                <w:rStyle w:val="Hyperlink"/>
                <w:color w:val="auto"/>
                <w:sz w:val="20"/>
                <w:highlight w:val="red"/>
                <w:u w:val="none"/>
              </w:rPr>
              <w:t>t for option 1: 50Y, 29N, 24A)</w:t>
            </w:r>
          </w:p>
          <w:p w14:paraId="128A3631" w14:textId="77777777" w:rsidR="00933D1D" w:rsidRPr="00137D45" w:rsidRDefault="00642E78" w:rsidP="00933D1D">
            <w:pPr>
              <w:rPr>
                <w:sz w:val="20"/>
              </w:rPr>
            </w:pPr>
            <w:hyperlink r:id="rId610" w:history="1">
              <w:r w:rsidR="00933D1D" w:rsidRPr="00137D45">
                <w:rPr>
                  <w:rStyle w:val="Hyperlink"/>
                  <w:color w:val="auto"/>
                  <w:sz w:val="20"/>
                </w:rPr>
                <w:t>20/1407r12</w:t>
              </w:r>
            </w:hyperlink>
            <w:r w:rsidR="00933D1D" w:rsidRPr="00137D45">
              <w:rPr>
                <w:rStyle w:val="Hyperlink"/>
                <w:color w:val="auto"/>
                <w:sz w:val="20"/>
                <w:u w:val="none"/>
              </w:rPr>
              <w:t>, 09/28/2020</w:t>
            </w:r>
          </w:p>
          <w:p w14:paraId="6554289C" w14:textId="4EDD0323" w:rsidR="00933D1D" w:rsidRPr="00D05A58" w:rsidRDefault="005D1E3B" w:rsidP="00112124">
            <w:pPr>
              <w:rPr>
                <w:rStyle w:val="Hyperlink"/>
                <w:color w:val="auto"/>
                <w:sz w:val="20"/>
                <w:u w:val="none"/>
              </w:rPr>
            </w:pPr>
            <w:r w:rsidRPr="00137D45">
              <w:rPr>
                <w:rStyle w:val="Hyperlink"/>
                <w:color w:val="auto"/>
                <w:sz w:val="20"/>
                <w:highlight w:val="red"/>
                <w:u w:val="none"/>
              </w:rPr>
              <w:lastRenderedPageBreak/>
              <w:t>(SP result: 45Y, 27N, 18A)</w:t>
            </w:r>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E7555D" w14:paraId="6FA1F781" w14:textId="77777777" w:rsidTr="00DE41E0">
        <w:trPr>
          <w:trHeight w:val="271"/>
        </w:trPr>
        <w:tc>
          <w:tcPr>
            <w:tcW w:w="1274" w:type="dxa"/>
            <w:gridSpan w:val="2"/>
          </w:tcPr>
          <w:p w14:paraId="6663EB20" w14:textId="71B581C3" w:rsidR="00E7555D" w:rsidRPr="00E74230" w:rsidRDefault="00E7555D" w:rsidP="00112124">
            <w:pPr>
              <w:rPr>
                <w:sz w:val="20"/>
                <w:highlight w:val="yellow"/>
              </w:rPr>
            </w:pPr>
            <w:r w:rsidRPr="00E74230">
              <w:rPr>
                <w:sz w:val="20"/>
                <w:highlight w:val="yellow"/>
              </w:rPr>
              <w:t>MAC</w:t>
            </w:r>
          </w:p>
        </w:tc>
        <w:tc>
          <w:tcPr>
            <w:tcW w:w="1968" w:type="dxa"/>
            <w:gridSpan w:val="2"/>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DE41E0">
        <w:trPr>
          <w:trHeight w:val="257"/>
        </w:trPr>
        <w:tc>
          <w:tcPr>
            <w:tcW w:w="1274" w:type="dxa"/>
            <w:gridSpan w:val="2"/>
          </w:tcPr>
          <w:p w14:paraId="33A113E3" w14:textId="42C9BB12" w:rsidR="00E7555D" w:rsidRPr="00E74230" w:rsidRDefault="00E7555D" w:rsidP="00112124">
            <w:pPr>
              <w:rPr>
                <w:sz w:val="20"/>
                <w:highlight w:val="yellow"/>
              </w:rPr>
            </w:pPr>
            <w:r w:rsidRPr="00E74230">
              <w:rPr>
                <w:sz w:val="20"/>
                <w:highlight w:val="yellow"/>
              </w:rPr>
              <w:t>Joint</w:t>
            </w:r>
          </w:p>
        </w:tc>
        <w:tc>
          <w:tcPr>
            <w:tcW w:w="1968" w:type="dxa"/>
            <w:gridSpan w:val="2"/>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62"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06"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594" w:type="dxa"/>
            <w:gridSpan w:val="2"/>
          </w:tcPr>
          <w:p w14:paraId="0F8CCBCE" w14:textId="18BAF74E" w:rsidR="00E7555D" w:rsidRPr="00E74230" w:rsidRDefault="00E7555D" w:rsidP="00112124">
            <w:pPr>
              <w:rPr>
                <w:strike/>
                <w:sz w:val="20"/>
                <w:highlight w:val="yellow"/>
              </w:rPr>
            </w:pPr>
            <w:r w:rsidRPr="00E74230">
              <w:rPr>
                <w:sz w:val="20"/>
                <w:highlight w:val="yellow"/>
              </w:rPr>
              <w:t>ON HOLD</w:t>
            </w:r>
          </w:p>
        </w:tc>
        <w:tc>
          <w:tcPr>
            <w:tcW w:w="2344" w:type="dxa"/>
          </w:tcPr>
          <w:p w14:paraId="45CD8B47" w14:textId="77777777" w:rsidR="00B97CBC" w:rsidRPr="00D05A58" w:rsidRDefault="00B97CBC" w:rsidP="00B97CBC">
            <w:pPr>
              <w:rPr>
                <w:sz w:val="20"/>
                <w:highlight w:val="yellow"/>
              </w:rPr>
            </w:pPr>
            <w:r w:rsidRPr="00D05A58">
              <w:rPr>
                <w:sz w:val="20"/>
                <w:highlight w:val="yellow"/>
              </w:rPr>
              <w:t>Uploaded:</w:t>
            </w:r>
          </w:p>
          <w:p w14:paraId="796504DF" w14:textId="77777777" w:rsidR="00B97CBC" w:rsidRPr="00D05A58" w:rsidRDefault="00B97CBC" w:rsidP="00B97CBC">
            <w:pPr>
              <w:rPr>
                <w:sz w:val="20"/>
                <w:highlight w:val="yellow"/>
              </w:rPr>
            </w:pPr>
          </w:p>
          <w:p w14:paraId="3378D64C" w14:textId="77777777" w:rsidR="00B97CBC" w:rsidRPr="00D05A58" w:rsidRDefault="00B97CBC" w:rsidP="00B97CBC">
            <w:pPr>
              <w:rPr>
                <w:sz w:val="20"/>
                <w:highlight w:val="yellow"/>
              </w:rPr>
            </w:pPr>
            <w:r w:rsidRPr="00D05A58">
              <w:rPr>
                <w:sz w:val="20"/>
                <w:highlight w:val="yellow"/>
              </w:rPr>
              <w:t>Presented:</w:t>
            </w:r>
          </w:p>
          <w:p w14:paraId="3DC2020B" w14:textId="77777777" w:rsidR="00B97CBC" w:rsidRPr="00D05A58" w:rsidRDefault="00B97CBC" w:rsidP="00B97CBC">
            <w:pPr>
              <w:rPr>
                <w:sz w:val="20"/>
                <w:highlight w:val="yellow"/>
              </w:rPr>
            </w:pPr>
          </w:p>
          <w:p w14:paraId="56D53111" w14:textId="77777777" w:rsidR="00B97CBC" w:rsidRPr="00D05A58" w:rsidRDefault="00B97CBC" w:rsidP="00B97CBC">
            <w:pPr>
              <w:rPr>
                <w:sz w:val="20"/>
                <w:highlight w:val="yellow"/>
              </w:rPr>
            </w:pPr>
            <w:r w:rsidRPr="00D05A58">
              <w:rPr>
                <w:sz w:val="20"/>
                <w:highlight w:val="yellow"/>
              </w:rPr>
              <w:t>Straw Polled:</w:t>
            </w:r>
          </w:p>
          <w:p w14:paraId="398E409B" w14:textId="77777777" w:rsidR="00E7555D" w:rsidRPr="00D05A58" w:rsidRDefault="00E7555D" w:rsidP="00112124">
            <w:pPr>
              <w:rPr>
                <w:sz w:val="20"/>
                <w:highlight w:val="yellow"/>
              </w:rPr>
            </w:pPr>
          </w:p>
        </w:tc>
        <w:tc>
          <w:tcPr>
            <w:tcW w:w="2212"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DE41E0">
        <w:trPr>
          <w:trHeight w:val="271"/>
        </w:trPr>
        <w:tc>
          <w:tcPr>
            <w:tcW w:w="1274" w:type="dxa"/>
            <w:gridSpan w:val="2"/>
          </w:tcPr>
          <w:p w14:paraId="1C0865BA" w14:textId="77777777" w:rsidR="00E7555D" w:rsidRDefault="00E7555D" w:rsidP="00112124">
            <w:pPr>
              <w:rPr>
                <w:color w:val="00B050"/>
                <w:sz w:val="20"/>
              </w:rPr>
            </w:pPr>
            <w:r w:rsidRPr="002F5175">
              <w:rPr>
                <w:color w:val="00B050"/>
                <w:sz w:val="20"/>
              </w:rPr>
              <w:t>Joint</w:t>
            </w:r>
          </w:p>
          <w:p w14:paraId="75E4B12F" w14:textId="1A7B1FE8" w:rsidR="005F2363" w:rsidRPr="002F5175" w:rsidRDefault="005F2363" w:rsidP="00112124">
            <w:pPr>
              <w:rPr>
                <w:color w:val="00B050"/>
                <w:sz w:val="20"/>
              </w:rPr>
            </w:pPr>
          </w:p>
        </w:tc>
        <w:tc>
          <w:tcPr>
            <w:tcW w:w="1968" w:type="dxa"/>
            <w:gridSpan w:val="2"/>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62" w:type="dxa"/>
          </w:tcPr>
          <w:p w14:paraId="614BCCD1" w14:textId="6174A7FF" w:rsidR="00E7555D" w:rsidRPr="002F5175" w:rsidRDefault="00E7555D" w:rsidP="00112124">
            <w:pPr>
              <w:rPr>
                <w:color w:val="00B050"/>
                <w:sz w:val="20"/>
              </w:rPr>
            </w:pPr>
            <w:r w:rsidRPr="002F5175">
              <w:rPr>
                <w:color w:val="00B050"/>
                <w:sz w:val="20"/>
              </w:rPr>
              <w:t>Wook Bong Lee</w:t>
            </w:r>
          </w:p>
        </w:tc>
        <w:tc>
          <w:tcPr>
            <w:tcW w:w="2706"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594" w:type="dxa"/>
            <w:gridSpan w:val="2"/>
          </w:tcPr>
          <w:p w14:paraId="194EFE01" w14:textId="42060D00" w:rsidR="00E7555D" w:rsidRPr="002F5175" w:rsidRDefault="00E7555D" w:rsidP="00112124">
            <w:pPr>
              <w:rPr>
                <w:color w:val="00B050"/>
                <w:sz w:val="20"/>
              </w:rPr>
            </w:pPr>
            <w:r w:rsidRPr="002F5175">
              <w:rPr>
                <w:color w:val="00B050"/>
                <w:sz w:val="20"/>
              </w:rPr>
              <w:t>R2</w:t>
            </w:r>
          </w:p>
        </w:tc>
        <w:tc>
          <w:tcPr>
            <w:tcW w:w="2344" w:type="dxa"/>
          </w:tcPr>
          <w:p w14:paraId="4BC8478B" w14:textId="77777777" w:rsidR="00B97CBC" w:rsidRPr="00D05A58" w:rsidRDefault="00B97CBC" w:rsidP="00B97CBC">
            <w:pPr>
              <w:rPr>
                <w:sz w:val="20"/>
              </w:rPr>
            </w:pPr>
            <w:r w:rsidRPr="00D05A58">
              <w:rPr>
                <w:sz w:val="20"/>
              </w:rPr>
              <w:t>Uploaded:</w:t>
            </w:r>
          </w:p>
          <w:p w14:paraId="5D6D8EB0" w14:textId="77777777" w:rsidR="00B97CBC" w:rsidRPr="00D05A58" w:rsidRDefault="00B97CBC" w:rsidP="00B97CBC">
            <w:pPr>
              <w:rPr>
                <w:sz w:val="20"/>
              </w:rPr>
            </w:pPr>
          </w:p>
          <w:p w14:paraId="4F07E50E" w14:textId="77777777" w:rsidR="00B97CBC" w:rsidRPr="00D05A58" w:rsidRDefault="00B97CBC" w:rsidP="00B97CBC">
            <w:pPr>
              <w:rPr>
                <w:sz w:val="20"/>
              </w:rPr>
            </w:pPr>
            <w:r w:rsidRPr="00D05A58">
              <w:rPr>
                <w:sz w:val="20"/>
              </w:rPr>
              <w:t>Presented:</w:t>
            </w:r>
          </w:p>
          <w:p w14:paraId="7CEB323C" w14:textId="77777777" w:rsidR="00B97CBC" w:rsidRPr="00D05A58" w:rsidRDefault="00B97CBC" w:rsidP="00B97CBC">
            <w:pPr>
              <w:rPr>
                <w:sz w:val="20"/>
              </w:rPr>
            </w:pPr>
          </w:p>
          <w:p w14:paraId="65F31411" w14:textId="77777777" w:rsidR="00B97CBC" w:rsidRPr="00D05A58" w:rsidRDefault="00B97CBC" w:rsidP="00B97CBC">
            <w:pPr>
              <w:rPr>
                <w:sz w:val="20"/>
              </w:rPr>
            </w:pPr>
            <w:r w:rsidRPr="00D05A58">
              <w:rPr>
                <w:sz w:val="20"/>
              </w:rPr>
              <w:t>Straw Polled:</w:t>
            </w:r>
          </w:p>
          <w:p w14:paraId="49E1F2C9" w14:textId="77777777" w:rsidR="00E7555D" w:rsidRPr="00D05A58" w:rsidRDefault="00E7555D" w:rsidP="00112124">
            <w:pPr>
              <w:rPr>
                <w:sz w:val="20"/>
              </w:rPr>
            </w:pPr>
          </w:p>
        </w:tc>
        <w:tc>
          <w:tcPr>
            <w:tcW w:w="2212"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DE41E0">
        <w:trPr>
          <w:trHeight w:val="271"/>
        </w:trPr>
        <w:tc>
          <w:tcPr>
            <w:tcW w:w="1274" w:type="dxa"/>
            <w:gridSpan w:val="2"/>
          </w:tcPr>
          <w:p w14:paraId="354670C1" w14:textId="4F2A839C" w:rsidR="00EE12E1" w:rsidRDefault="00EE12E1" w:rsidP="00112124">
            <w:pPr>
              <w:rPr>
                <w:sz w:val="20"/>
              </w:rPr>
            </w:pPr>
            <w:r w:rsidRPr="004D523F">
              <w:rPr>
                <w:color w:val="00B050"/>
                <w:sz w:val="20"/>
              </w:rPr>
              <w:t>Joint-MAP</w:t>
            </w:r>
          </w:p>
        </w:tc>
        <w:tc>
          <w:tcPr>
            <w:tcW w:w="12386" w:type="dxa"/>
            <w:gridSpan w:val="8"/>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DE41E0">
        <w:trPr>
          <w:trHeight w:val="271"/>
        </w:trPr>
        <w:tc>
          <w:tcPr>
            <w:tcW w:w="1274" w:type="dxa"/>
            <w:gridSpan w:val="2"/>
          </w:tcPr>
          <w:p w14:paraId="45267ED7" w14:textId="00188711" w:rsidR="005F2363" w:rsidRPr="00FC49AD" w:rsidRDefault="00E7555D" w:rsidP="00112124">
            <w:pPr>
              <w:rPr>
                <w:color w:val="00B050"/>
                <w:sz w:val="20"/>
              </w:rPr>
            </w:pPr>
            <w:r w:rsidRPr="00FC49AD">
              <w:rPr>
                <w:color w:val="00B050"/>
                <w:sz w:val="20"/>
              </w:rPr>
              <w:t>Joint</w:t>
            </w:r>
          </w:p>
        </w:tc>
        <w:tc>
          <w:tcPr>
            <w:tcW w:w="1968" w:type="dxa"/>
            <w:gridSpan w:val="2"/>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DE41E0">
        <w:trPr>
          <w:trHeight w:val="271"/>
        </w:trPr>
        <w:tc>
          <w:tcPr>
            <w:tcW w:w="1274" w:type="dxa"/>
            <w:gridSpan w:val="2"/>
          </w:tcPr>
          <w:p w14:paraId="6C91D46F" w14:textId="5CEBCBD8" w:rsidR="00E7555D" w:rsidRPr="00FC49AD" w:rsidRDefault="00E7555D" w:rsidP="00112124">
            <w:pPr>
              <w:rPr>
                <w:color w:val="00B050"/>
                <w:sz w:val="20"/>
              </w:rPr>
            </w:pPr>
            <w:r w:rsidRPr="00FC49AD">
              <w:rPr>
                <w:color w:val="00B050"/>
                <w:sz w:val="20"/>
              </w:rPr>
              <w:t>Joint</w:t>
            </w:r>
          </w:p>
        </w:tc>
        <w:tc>
          <w:tcPr>
            <w:tcW w:w="1968" w:type="dxa"/>
            <w:gridSpan w:val="2"/>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 xml:space="preserve">Taewon Song, Chen Cheng, Guogang Huang, Kosuke Aio, VIGER Pascal, Yonggang Fang, Jay Yang, Yusuke </w:t>
            </w:r>
            <w:r w:rsidRPr="00FC49AD">
              <w:rPr>
                <w:color w:val="00B050"/>
                <w:sz w:val="20"/>
              </w:rPr>
              <w:lastRenderedPageBreak/>
              <w:t>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lastRenderedPageBreak/>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lastRenderedPageBreak/>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DE41E0">
        <w:trPr>
          <w:trHeight w:val="271"/>
        </w:trPr>
        <w:tc>
          <w:tcPr>
            <w:tcW w:w="1274" w:type="dxa"/>
            <w:gridSpan w:val="2"/>
          </w:tcPr>
          <w:p w14:paraId="792CFFDC" w14:textId="0C4680BB" w:rsidR="00E7555D" w:rsidRPr="00FC49AD" w:rsidRDefault="00E7555D" w:rsidP="00112124">
            <w:pPr>
              <w:rPr>
                <w:color w:val="00B050"/>
                <w:sz w:val="20"/>
              </w:rPr>
            </w:pPr>
            <w:r w:rsidRPr="00FC49AD">
              <w:rPr>
                <w:color w:val="00B050"/>
                <w:sz w:val="20"/>
              </w:rPr>
              <w:t>Joint</w:t>
            </w:r>
          </w:p>
        </w:tc>
        <w:tc>
          <w:tcPr>
            <w:tcW w:w="1968" w:type="dxa"/>
            <w:gridSpan w:val="2"/>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DE41E0">
        <w:trPr>
          <w:trHeight w:val="257"/>
        </w:trPr>
        <w:tc>
          <w:tcPr>
            <w:tcW w:w="1274" w:type="dxa"/>
            <w:gridSpan w:val="2"/>
          </w:tcPr>
          <w:p w14:paraId="2C3D51D1" w14:textId="6B16ABE9" w:rsidR="00E7555D" w:rsidRPr="00C471C0" w:rsidRDefault="00E7555D" w:rsidP="00112124">
            <w:pPr>
              <w:rPr>
                <w:color w:val="00B050"/>
                <w:sz w:val="20"/>
              </w:rPr>
            </w:pPr>
            <w:r w:rsidRPr="00C471C0">
              <w:rPr>
                <w:color w:val="00B050"/>
                <w:sz w:val="20"/>
              </w:rPr>
              <w:t>Joint</w:t>
            </w:r>
          </w:p>
        </w:tc>
        <w:tc>
          <w:tcPr>
            <w:tcW w:w="1968" w:type="dxa"/>
            <w:gridSpan w:val="2"/>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43AE4E4A" w:rsidR="00E7555D" w:rsidRPr="00C471C0" w:rsidRDefault="00E7555D" w:rsidP="00112124">
            <w:pPr>
              <w:rPr>
                <w:color w:val="00B050"/>
                <w:sz w:val="20"/>
              </w:rPr>
            </w:pPr>
            <w:r w:rsidRPr="00C471C0">
              <w:rPr>
                <w:color w:val="00B050"/>
                <w:sz w:val="20"/>
              </w:rPr>
              <w:t xml:space="preserve"> Lei Huang, Kosuke Aio, Stephen McCann, Matthew Fischer, Myeongjin Kim</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642E78" w:rsidP="00112124">
            <w:pPr>
              <w:rPr>
                <w:sz w:val="20"/>
              </w:rPr>
            </w:pPr>
            <w:hyperlink r:id="rId611"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DE41E0">
        <w:trPr>
          <w:trHeight w:val="271"/>
        </w:trPr>
        <w:tc>
          <w:tcPr>
            <w:tcW w:w="1274" w:type="dxa"/>
            <w:gridSpan w:val="2"/>
          </w:tcPr>
          <w:p w14:paraId="0CD4445B" w14:textId="716E5C89" w:rsidR="00E7555D" w:rsidRPr="00C471C0" w:rsidRDefault="00E7555D" w:rsidP="00112124">
            <w:pPr>
              <w:rPr>
                <w:color w:val="00B050"/>
                <w:sz w:val="20"/>
              </w:rPr>
            </w:pPr>
            <w:r w:rsidRPr="00C471C0">
              <w:rPr>
                <w:color w:val="00B050"/>
                <w:sz w:val="20"/>
              </w:rPr>
              <w:t>Joint</w:t>
            </w:r>
          </w:p>
        </w:tc>
        <w:tc>
          <w:tcPr>
            <w:tcW w:w="1968" w:type="dxa"/>
            <w:gridSpan w:val="2"/>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DE41E0">
        <w:trPr>
          <w:trHeight w:val="257"/>
        </w:trPr>
        <w:tc>
          <w:tcPr>
            <w:tcW w:w="1274" w:type="dxa"/>
            <w:gridSpan w:val="2"/>
          </w:tcPr>
          <w:p w14:paraId="0EBCE268" w14:textId="7D9C042A" w:rsidR="00E7555D" w:rsidRPr="00C471C0" w:rsidRDefault="00E7555D" w:rsidP="00112124">
            <w:pPr>
              <w:rPr>
                <w:color w:val="00B050"/>
                <w:sz w:val="20"/>
              </w:rPr>
            </w:pPr>
            <w:r w:rsidRPr="00C471C0">
              <w:rPr>
                <w:color w:val="00B050"/>
                <w:sz w:val="20"/>
              </w:rPr>
              <w:t>Joint</w:t>
            </w:r>
          </w:p>
        </w:tc>
        <w:tc>
          <w:tcPr>
            <w:tcW w:w="1968" w:type="dxa"/>
            <w:gridSpan w:val="2"/>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DE41E0">
        <w:trPr>
          <w:trHeight w:val="257"/>
        </w:trPr>
        <w:tc>
          <w:tcPr>
            <w:tcW w:w="1274" w:type="dxa"/>
            <w:gridSpan w:val="2"/>
          </w:tcPr>
          <w:p w14:paraId="4E897392" w14:textId="6558C694" w:rsidR="00E7555D" w:rsidRPr="00FC49AD" w:rsidRDefault="00E7555D" w:rsidP="00112124">
            <w:pPr>
              <w:rPr>
                <w:color w:val="00B050"/>
                <w:sz w:val="20"/>
              </w:rPr>
            </w:pPr>
            <w:r w:rsidRPr="00FC49AD">
              <w:rPr>
                <w:color w:val="00B050"/>
                <w:sz w:val="20"/>
              </w:rPr>
              <w:t>Joint</w:t>
            </w:r>
          </w:p>
        </w:tc>
        <w:tc>
          <w:tcPr>
            <w:tcW w:w="1968" w:type="dxa"/>
            <w:gridSpan w:val="2"/>
          </w:tcPr>
          <w:p w14:paraId="0A2396B6" w14:textId="54363E95" w:rsidR="00E7555D" w:rsidRPr="00FC49AD" w:rsidRDefault="00E7555D" w:rsidP="00112124">
            <w:pPr>
              <w:rPr>
                <w:color w:val="00B050"/>
                <w:sz w:val="20"/>
              </w:rPr>
            </w:pPr>
            <w:r w:rsidRPr="00FC49AD">
              <w:rPr>
                <w:color w:val="00B050"/>
                <w:sz w:val="20"/>
              </w:rPr>
              <w:t xml:space="preserve">MAP-Other Multi-AP coordination </w:t>
            </w:r>
            <w:r w:rsidRPr="00FC49AD">
              <w:rPr>
                <w:color w:val="00B050"/>
                <w:sz w:val="20"/>
              </w:rPr>
              <w:lastRenderedPageBreak/>
              <w:t>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lastRenderedPageBreak/>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 xml:space="preserve">Yongho Seok, Kosuke Aio, Stephen McCann, Taewon Song, Matthew Fischer, Wook </w:t>
            </w:r>
            <w:r w:rsidRPr="00FC49AD">
              <w:rPr>
                <w:color w:val="00B050"/>
                <w:sz w:val="20"/>
              </w:rPr>
              <w:lastRenderedPageBreak/>
              <w:t>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lastRenderedPageBreak/>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lastRenderedPageBreak/>
              <w:t>Motion 111, #SP0611-36</w:t>
            </w:r>
          </w:p>
        </w:tc>
      </w:tr>
      <w:tr w:rsidR="00E7555D" w14:paraId="5899DA36" w14:textId="77777777" w:rsidTr="00DE41E0">
        <w:trPr>
          <w:trHeight w:val="257"/>
        </w:trPr>
        <w:tc>
          <w:tcPr>
            <w:tcW w:w="1274" w:type="dxa"/>
            <w:gridSpan w:val="2"/>
          </w:tcPr>
          <w:p w14:paraId="5EC82E74" w14:textId="129DBFF4" w:rsidR="00E7555D" w:rsidRPr="00FC49AD" w:rsidRDefault="00E7555D" w:rsidP="00112124">
            <w:pPr>
              <w:rPr>
                <w:color w:val="00B050"/>
                <w:sz w:val="20"/>
              </w:rPr>
            </w:pPr>
            <w:r w:rsidRPr="00FC49AD">
              <w:rPr>
                <w:color w:val="00B050"/>
                <w:sz w:val="20"/>
              </w:rPr>
              <w:t>Joint</w:t>
            </w:r>
          </w:p>
        </w:tc>
        <w:tc>
          <w:tcPr>
            <w:tcW w:w="1968" w:type="dxa"/>
            <w:gridSpan w:val="2"/>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13060466" w:rsidR="00E7555D" w:rsidRPr="00FC49AD" w:rsidRDefault="00E7555D" w:rsidP="00112124">
            <w:pPr>
              <w:rPr>
                <w:color w:val="00B050"/>
                <w:sz w:val="20"/>
              </w:rPr>
            </w:pPr>
            <w:r w:rsidRPr="00FC49AD">
              <w:rPr>
                <w:color w:val="00B050"/>
                <w:sz w:val="20"/>
              </w:rPr>
              <w:t xml:space="preserve">Jason Yuchen Guo,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C376E8" w14:paraId="7FEBE76C" w14:textId="77777777" w:rsidTr="00DE41E0">
        <w:trPr>
          <w:trHeight w:val="257"/>
        </w:trPr>
        <w:tc>
          <w:tcPr>
            <w:tcW w:w="13660" w:type="dxa"/>
            <w:gridSpan w:val="10"/>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r w:rsidR="002731CB" w:rsidRPr="00F41D76" w14:paraId="54976F76" w14:textId="77777777" w:rsidTr="00DE41E0">
        <w:trPr>
          <w:trHeight w:val="257"/>
        </w:trPr>
        <w:tc>
          <w:tcPr>
            <w:tcW w:w="1238" w:type="dxa"/>
          </w:tcPr>
          <w:p w14:paraId="68F59F62" w14:textId="77777777" w:rsidR="002731CB" w:rsidRPr="001C05DC" w:rsidRDefault="002731CB" w:rsidP="003505BE">
            <w:pPr>
              <w:rPr>
                <w:sz w:val="20"/>
              </w:rPr>
            </w:pPr>
            <w:r w:rsidRPr="001C05DC">
              <w:rPr>
                <w:sz w:val="20"/>
              </w:rPr>
              <w:t>Layer management</w:t>
            </w:r>
          </w:p>
          <w:p w14:paraId="7BF4117F" w14:textId="1033E8D3" w:rsidR="005F2363" w:rsidRPr="001C05DC" w:rsidRDefault="005F2363" w:rsidP="003505BE">
            <w:pPr>
              <w:rPr>
                <w:sz w:val="20"/>
              </w:rPr>
            </w:pPr>
          </w:p>
        </w:tc>
        <w:tc>
          <w:tcPr>
            <w:tcW w:w="1956" w:type="dxa"/>
            <w:gridSpan w:val="2"/>
          </w:tcPr>
          <w:p w14:paraId="5D50218E" w14:textId="32779D47" w:rsidR="002731CB" w:rsidRPr="001C05DC" w:rsidRDefault="002731CB" w:rsidP="003505BE">
            <w:pPr>
              <w:rPr>
                <w:sz w:val="20"/>
              </w:rPr>
            </w:pPr>
            <w:r w:rsidRPr="001C05DC">
              <w:rPr>
                <w:sz w:val="20"/>
              </w:rPr>
              <w:t>MLME SAP interface</w:t>
            </w:r>
          </w:p>
        </w:tc>
        <w:tc>
          <w:tcPr>
            <w:tcW w:w="1610" w:type="dxa"/>
            <w:gridSpan w:val="2"/>
            <w:shd w:val="clear" w:color="auto" w:fill="auto"/>
          </w:tcPr>
          <w:p w14:paraId="66243E7E" w14:textId="77777777" w:rsidR="002731CB" w:rsidRPr="001C05DC" w:rsidRDefault="002731CB" w:rsidP="003505BE">
            <w:pPr>
              <w:rPr>
                <w:sz w:val="20"/>
              </w:rPr>
            </w:pPr>
            <w:r w:rsidRPr="001C05DC">
              <w:rPr>
                <w:sz w:val="20"/>
              </w:rPr>
              <w:t>Yonggang Fang</w:t>
            </w:r>
          </w:p>
        </w:tc>
        <w:tc>
          <w:tcPr>
            <w:tcW w:w="2716" w:type="dxa"/>
            <w:gridSpan w:val="2"/>
            <w:shd w:val="clear" w:color="auto" w:fill="auto"/>
          </w:tcPr>
          <w:p w14:paraId="177E55EC" w14:textId="23CD2823" w:rsidR="002731CB" w:rsidRPr="001C05DC" w:rsidRDefault="00666B2C" w:rsidP="003505BE">
            <w:pPr>
              <w:rPr>
                <w:sz w:val="20"/>
              </w:rPr>
            </w:pPr>
            <w:r w:rsidRPr="001C05DC">
              <w:rPr>
                <w:sz w:val="20"/>
              </w:rPr>
              <w:t>Po-Kai Huang</w:t>
            </w:r>
          </w:p>
        </w:tc>
        <w:tc>
          <w:tcPr>
            <w:tcW w:w="1584" w:type="dxa"/>
          </w:tcPr>
          <w:p w14:paraId="64B2F2A8" w14:textId="3905695F" w:rsidR="002731CB" w:rsidRPr="001C05DC" w:rsidRDefault="00666B2C" w:rsidP="003505BE">
            <w:pPr>
              <w:rPr>
                <w:sz w:val="20"/>
              </w:rPr>
            </w:pPr>
            <w:r w:rsidRPr="001C05DC">
              <w:rPr>
                <w:sz w:val="20"/>
              </w:rPr>
              <w:t>Basics (R1)</w:t>
            </w:r>
          </w:p>
        </w:tc>
        <w:tc>
          <w:tcPr>
            <w:tcW w:w="2344" w:type="dxa"/>
          </w:tcPr>
          <w:p w14:paraId="40141283" w14:textId="77777777" w:rsidR="002731CB" w:rsidRPr="001C05DC" w:rsidRDefault="002731CB" w:rsidP="003505BE">
            <w:pPr>
              <w:rPr>
                <w:sz w:val="20"/>
              </w:rPr>
            </w:pPr>
            <w:r w:rsidRPr="001C05DC">
              <w:rPr>
                <w:sz w:val="20"/>
              </w:rPr>
              <w:t>Uploaded:</w:t>
            </w:r>
          </w:p>
          <w:p w14:paraId="5D17129D" w14:textId="77777777" w:rsidR="002731CB" w:rsidRPr="001C05DC" w:rsidRDefault="002731CB" w:rsidP="003505BE">
            <w:pPr>
              <w:rPr>
                <w:color w:val="00B050"/>
                <w:sz w:val="20"/>
              </w:rPr>
            </w:pPr>
          </w:p>
          <w:p w14:paraId="593207DF" w14:textId="77777777" w:rsidR="002731CB" w:rsidRPr="001C05DC" w:rsidRDefault="002731CB" w:rsidP="003505BE">
            <w:pPr>
              <w:rPr>
                <w:sz w:val="20"/>
              </w:rPr>
            </w:pPr>
            <w:r w:rsidRPr="001C05DC">
              <w:rPr>
                <w:sz w:val="20"/>
              </w:rPr>
              <w:t>Presented:</w:t>
            </w:r>
          </w:p>
          <w:p w14:paraId="6F64D2FF" w14:textId="77777777" w:rsidR="002731CB" w:rsidRPr="001C05DC" w:rsidRDefault="002731CB" w:rsidP="003505BE">
            <w:pPr>
              <w:rPr>
                <w:sz w:val="20"/>
              </w:rPr>
            </w:pPr>
          </w:p>
          <w:p w14:paraId="09FF6A70" w14:textId="77777777" w:rsidR="002731CB" w:rsidRPr="001C05DC" w:rsidRDefault="002731CB" w:rsidP="003505BE">
            <w:pPr>
              <w:rPr>
                <w:sz w:val="20"/>
              </w:rPr>
            </w:pPr>
            <w:r w:rsidRPr="001C05DC">
              <w:rPr>
                <w:sz w:val="20"/>
              </w:rPr>
              <w:t>Straw Polled:</w:t>
            </w:r>
          </w:p>
          <w:p w14:paraId="26A31073" w14:textId="77777777" w:rsidR="002731CB" w:rsidRPr="001C05DC" w:rsidRDefault="002731CB" w:rsidP="003505BE">
            <w:pPr>
              <w:rPr>
                <w:sz w:val="20"/>
              </w:rPr>
            </w:pPr>
          </w:p>
        </w:tc>
        <w:tc>
          <w:tcPr>
            <w:tcW w:w="2212" w:type="dxa"/>
          </w:tcPr>
          <w:p w14:paraId="58BAC35F" w14:textId="77777777" w:rsidR="002731CB" w:rsidRPr="00203106" w:rsidRDefault="002731CB" w:rsidP="003505BE">
            <w:pPr>
              <w:rPr>
                <w:sz w:val="20"/>
              </w:rPr>
            </w:pPr>
            <w:r w:rsidRPr="00203106">
              <w:rPr>
                <w:sz w:val="20"/>
              </w:rPr>
              <w:t>Authentication procedure:</w:t>
            </w:r>
          </w:p>
          <w:p w14:paraId="0FE60B2D" w14:textId="77777777" w:rsidR="002731CB" w:rsidRPr="00203106" w:rsidRDefault="002731CB" w:rsidP="003505BE">
            <w:pPr>
              <w:rPr>
                <w:sz w:val="20"/>
              </w:rPr>
            </w:pPr>
            <w:r w:rsidRPr="00203106">
              <w:rPr>
                <w:sz w:val="20"/>
              </w:rPr>
              <w:t>Motion 115, #SP88</w:t>
            </w:r>
          </w:p>
          <w:p w14:paraId="074773E6" w14:textId="77777777" w:rsidR="002731CB" w:rsidRPr="00203106" w:rsidRDefault="002731CB" w:rsidP="003505BE">
            <w:pPr>
              <w:rPr>
                <w:sz w:val="20"/>
              </w:rPr>
            </w:pPr>
            <w:r w:rsidRPr="00203106">
              <w:rPr>
                <w:sz w:val="20"/>
              </w:rPr>
              <w:t>Motion 115, #SP91</w:t>
            </w:r>
          </w:p>
          <w:p w14:paraId="5B35FB05" w14:textId="77777777" w:rsidR="002731CB" w:rsidRPr="00203106" w:rsidRDefault="002731CB" w:rsidP="003505BE">
            <w:pPr>
              <w:rPr>
                <w:sz w:val="20"/>
              </w:rPr>
            </w:pPr>
            <w:r w:rsidRPr="00203106">
              <w:rPr>
                <w:sz w:val="20"/>
              </w:rPr>
              <w:t>Motion 115, #SP89</w:t>
            </w:r>
          </w:p>
          <w:p w14:paraId="40EBDF0F" w14:textId="77777777" w:rsidR="002731CB" w:rsidRPr="00203106" w:rsidRDefault="002731CB" w:rsidP="003505BE">
            <w:pPr>
              <w:rPr>
                <w:sz w:val="20"/>
              </w:rPr>
            </w:pPr>
          </w:p>
          <w:p w14:paraId="33D92009" w14:textId="77777777" w:rsidR="002731CB" w:rsidRPr="00203106" w:rsidRDefault="002731CB" w:rsidP="003505BE">
            <w:pPr>
              <w:rPr>
                <w:sz w:val="20"/>
              </w:rPr>
            </w:pPr>
            <w:r w:rsidRPr="00203106">
              <w:rPr>
                <w:sz w:val="20"/>
              </w:rPr>
              <w:t>Association, deassociation and reassociation in the ML setup:</w:t>
            </w:r>
          </w:p>
          <w:p w14:paraId="2BAECE17" w14:textId="77777777" w:rsidR="002731CB" w:rsidRPr="00203106" w:rsidRDefault="002731CB" w:rsidP="003505BE">
            <w:pPr>
              <w:rPr>
                <w:sz w:val="20"/>
              </w:rPr>
            </w:pPr>
            <w:r w:rsidRPr="00203106">
              <w:rPr>
                <w:sz w:val="20"/>
              </w:rPr>
              <w:t>Motion 25</w:t>
            </w:r>
          </w:p>
          <w:p w14:paraId="6C251382" w14:textId="77777777" w:rsidR="002731CB" w:rsidRPr="00203106" w:rsidRDefault="002731CB" w:rsidP="003505BE">
            <w:pPr>
              <w:rPr>
                <w:sz w:val="20"/>
              </w:rPr>
            </w:pPr>
            <w:r w:rsidRPr="00203106">
              <w:rPr>
                <w:sz w:val="20"/>
              </w:rPr>
              <w:t>Motion 115, #SP76</w:t>
            </w:r>
          </w:p>
          <w:p w14:paraId="656A432F" w14:textId="77777777" w:rsidR="002731CB" w:rsidRPr="00203106" w:rsidRDefault="002731CB" w:rsidP="003505BE">
            <w:pPr>
              <w:rPr>
                <w:sz w:val="20"/>
              </w:rPr>
            </w:pPr>
            <w:r w:rsidRPr="00203106">
              <w:rPr>
                <w:sz w:val="20"/>
              </w:rPr>
              <w:t>Motion 115, #SP88</w:t>
            </w:r>
          </w:p>
          <w:p w14:paraId="38A03DB6" w14:textId="77777777" w:rsidR="002731CB" w:rsidRPr="00203106" w:rsidRDefault="002731CB" w:rsidP="003505BE">
            <w:pPr>
              <w:rPr>
                <w:sz w:val="20"/>
              </w:rPr>
            </w:pPr>
            <w:r w:rsidRPr="00203106">
              <w:rPr>
                <w:sz w:val="20"/>
              </w:rPr>
              <w:t>Motion 115, #SP86</w:t>
            </w:r>
          </w:p>
          <w:p w14:paraId="766C4E93" w14:textId="77777777" w:rsidR="002731CB" w:rsidRPr="00203106" w:rsidRDefault="002731CB" w:rsidP="003505BE">
            <w:pPr>
              <w:rPr>
                <w:sz w:val="20"/>
              </w:rPr>
            </w:pPr>
            <w:r w:rsidRPr="00203106">
              <w:rPr>
                <w:sz w:val="20"/>
              </w:rPr>
              <w:t>Motion 115, #SP87</w:t>
            </w:r>
          </w:p>
          <w:p w14:paraId="340F46FA" w14:textId="77777777" w:rsidR="002731CB" w:rsidRPr="00203106" w:rsidRDefault="002731CB" w:rsidP="003505BE">
            <w:pPr>
              <w:rPr>
                <w:sz w:val="20"/>
              </w:rPr>
            </w:pPr>
            <w:r w:rsidRPr="00203106">
              <w:rPr>
                <w:sz w:val="20"/>
              </w:rPr>
              <w:t>Motion 115, #SP94</w:t>
            </w:r>
          </w:p>
          <w:p w14:paraId="4922BC1D" w14:textId="77777777" w:rsidR="002731CB" w:rsidRPr="001C05DC" w:rsidRDefault="002731CB" w:rsidP="003505BE">
            <w:pPr>
              <w:rPr>
                <w:sz w:val="20"/>
              </w:rPr>
            </w:pPr>
            <w:r w:rsidRPr="00203106">
              <w:rPr>
                <w:sz w:val="20"/>
              </w:rPr>
              <w:t xml:space="preserve"> </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09E38901" w14:textId="77777777" w:rsidR="00C376E8" w:rsidRDefault="00C376E8" w:rsidP="00694849">
            <w:pPr>
              <w:rPr>
                <w:sz w:val="20"/>
                <w:highlight w:val="yellow"/>
              </w:rPr>
            </w:pPr>
            <w:r w:rsidRPr="000E01BF">
              <w:rPr>
                <w:sz w:val="20"/>
                <w:highlight w:val="yellow"/>
              </w:rPr>
              <w:t>MAC</w:t>
            </w:r>
          </w:p>
          <w:p w14:paraId="35868B99" w14:textId="31D9703B" w:rsidR="005F2363" w:rsidRPr="000E01BF" w:rsidRDefault="005F2363" w:rsidP="00694849">
            <w:pPr>
              <w:rPr>
                <w:sz w:val="20"/>
                <w:highlight w:val="yellow"/>
              </w:rPr>
            </w:pPr>
          </w:p>
        </w:tc>
        <w:tc>
          <w:tcPr>
            <w:tcW w:w="1980" w:type="dxa"/>
          </w:tcPr>
          <w:p w14:paraId="05A64F57" w14:textId="62A52EC2"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lastRenderedPageBreak/>
              <w:t>Liangxiao Xin, Jonghun Han, Taewon Song, Mark Rison, Guogang Huang, Yonggang Fang</w:t>
            </w:r>
          </w:p>
        </w:tc>
        <w:tc>
          <w:tcPr>
            <w:tcW w:w="1620" w:type="dxa"/>
          </w:tcPr>
          <w:p w14:paraId="7CEE43D6" w14:textId="01B9344D" w:rsidR="00C376E8" w:rsidRPr="000E01BF" w:rsidRDefault="00C376E8" w:rsidP="00694849">
            <w:pPr>
              <w:rPr>
                <w:sz w:val="20"/>
                <w:highlight w:val="yellow"/>
              </w:rPr>
            </w:pPr>
            <w:r w:rsidRPr="000E01BF">
              <w:rPr>
                <w:sz w:val="20"/>
                <w:highlight w:val="yellow"/>
              </w:rPr>
              <w:lastRenderedPageBreak/>
              <w:t>ON HOLD (INCLUDING POCs)</w:t>
            </w:r>
          </w:p>
        </w:tc>
        <w:tc>
          <w:tcPr>
            <w:tcW w:w="216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7D5207">
        <w:trPr>
          <w:trHeight w:val="257"/>
        </w:trPr>
        <w:tc>
          <w:tcPr>
            <w:tcW w:w="997"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Borders>
              <w:bottom w:val="single" w:sz="4" w:space="0" w:color="auto"/>
            </w:tcBorders>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16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612"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642E78" w:rsidP="00216CE0">
            <w:pPr>
              <w:rPr>
                <w:sz w:val="20"/>
                <w:highlight w:val="yellow"/>
              </w:rPr>
            </w:pPr>
            <w:hyperlink r:id="rId613"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C376E8">
        <w:trPr>
          <w:trHeight w:val="257"/>
        </w:trPr>
        <w:tc>
          <w:tcPr>
            <w:tcW w:w="13265"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47" w:name="_Ref44303898"/>
      <w:r>
        <w:rPr>
          <w:lang w:val="en-US"/>
        </w:rPr>
        <w:t>Guideline-Spec Text Drafting for TGbe D0.1</w:t>
      </w:r>
      <w:bookmarkEnd w:id="47"/>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lastRenderedPageBreak/>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lastRenderedPageBreak/>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614"/>
      <w:footerReference w:type="default" r:id="rId615"/>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54A903" w14:textId="77777777" w:rsidR="00642E78" w:rsidRDefault="00642E78">
      <w:r>
        <w:separator/>
      </w:r>
    </w:p>
  </w:endnote>
  <w:endnote w:type="continuationSeparator" w:id="0">
    <w:p w14:paraId="71D55A42" w14:textId="77777777" w:rsidR="00642E78" w:rsidRDefault="00642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1B299E" w:rsidRDefault="001B299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8F41EA">
      <w:rPr>
        <w:noProof/>
      </w:rPr>
      <w:t>24</w:t>
    </w:r>
    <w:r>
      <w:fldChar w:fldCharType="end"/>
    </w:r>
    <w:r>
      <w:tab/>
      <w:t>Alfred Asterjadhi, Qualcomm Inc.</w:t>
    </w:r>
  </w:p>
  <w:p w14:paraId="4787BCD3" w14:textId="77777777" w:rsidR="001B299E" w:rsidRDefault="001B29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C8AE2" w14:textId="77777777" w:rsidR="00642E78" w:rsidRDefault="00642E78">
      <w:r>
        <w:separator/>
      </w:r>
    </w:p>
  </w:footnote>
  <w:footnote w:type="continuationSeparator" w:id="0">
    <w:p w14:paraId="480AC33F" w14:textId="77777777" w:rsidR="00642E78" w:rsidRDefault="00642E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01B0A935" w:rsidR="001B299E" w:rsidRDefault="00BB6D00" w:rsidP="00D87A90">
    <w:pPr>
      <w:pStyle w:val="Header"/>
      <w:tabs>
        <w:tab w:val="clear" w:pos="6480"/>
        <w:tab w:val="center" w:pos="4680"/>
      </w:tabs>
    </w:pPr>
    <w:r>
      <w:t>September</w:t>
    </w:r>
    <w:r w:rsidR="001B299E">
      <w:t xml:space="preserve"> 2020</w:t>
    </w:r>
    <w:r w:rsidR="001B299E">
      <w:tab/>
    </w:r>
    <w:r w:rsidR="001B299E">
      <w:tab/>
    </w:r>
    <w:fldSimple w:instr=" TITLE  \* MERGEFORMAT ">
      <w:r w:rsidR="001B299E">
        <w:t>doc.: IEEE 802.11-20/0</w:t>
      </w:r>
      <w:r w:rsidR="001B299E" w:rsidRPr="00674025">
        <w:t>997</w:t>
      </w:r>
      <w:r w:rsidR="001B299E">
        <w:t>r</w:t>
      </w:r>
    </w:fldSimple>
    <w:r w:rsidR="001B299E">
      <w:t>4</w:t>
    </w:r>
    <w:r w:rsidR="001C05DC">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7EB"/>
    <w:rsid w:val="00040860"/>
    <w:rsid w:val="00040C54"/>
    <w:rsid w:val="00040FCD"/>
    <w:rsid w:val="000416CA"/>
    <w:rsid w:val="000416D7"/>
    <w:rsid w:val="000417BC"/>
    <w:rsid w:val="00041D4D"/>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3F7"/>
    <w:rsid w:val="0004680A"/>
    <w:rsid w:val="00046CC0"/>
    <w:rsid w:val="000476FD"/>
    <w:rsid w:val="00047AE0"/>
    <w:rsid w:val="00047DC4"/>
    <w:rsid w:val="0005020D"/>
    <w:rsid w:val="00050450"/>
    <w:rsid w:val="00050513"/>
    <w:rsid w:val="000507FB"/>
    <w:rsid w:val="00050E40"/>
    <w:rsid w:val="0005152A"/>
    <w:rsid w:val="000519D4"/>
    <w:rsid w:val="00051DA6"/>
    <w:rsid w:val="0005242B"/>
    <w:rsid w:val="000525EC"/>
    <w:rsid w:val="00052D94"/>
    <w:rsid w:val="00052FD0"/>
    <w:rsid w:val="000538E0"/>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6A5E"/>
    <w:rsid w:val="00097586"/>
    <w:rsid w:val="000A0030"/>
    <w:rsid w:val="000A0971"/>
    <w:rsid w:val="000A09F0"/>
    <w:rsid w:val="000A0CA3"/>
    <w:rsid w:val="000A0E65"/>
    <w:rsid w:val="000A156C"/>
    <w:rsid w:val="000A186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268"/>
    <w:rsid w:val="000B746B"/>
    <w:rsid w:val="000B75D1"/>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529"/>
    <w:rsid w:val="000D17FE"/>
    <w:rsid w:val="000D1AE6"/>
    <w:rsid w:val="000D1FCD"/>
    <w:rsid w:val="000D21DA"/>
    <w:rsid w:val="000D22F2"/>
    <w:rsid w:val="000D2B3C"/>
    <w:rsid w:val="000D368E"/>
    <w:rsid w:val="000D3A65"/>
    <w:rsid w:val="000D3B68"/>
    <w:rsid w:val="000D3D95"/>
    <w:rsid w:val="000D3EFC"/>
    <w:rsid w:val="000D40A9"/>
    <w:rsid w:val="000D40BD"/>
    <w:rsid w:val="000D43CE"/>
    <w:rsid w:val="000D457C"/>
    <w:rsid w:val="000D4AF1"/>
    <w:rsid w:val="000D61DB"/>
    <w:rsid w:val="000D6648"/>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27B"/>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3F0"/>
    <w:rsid w:val="001074CC"/>
    <w:rsid w:val="00107962"/>
    <w:rsid w:val="001106FA"/>
    <w:rsid w:val="00110B2C"/>
    <w:rsid w:val="00110CD2"/>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EAB"/>
    <w:rsid w:val="001211BD"/>
    <w:rsid w:val="001211DF"/>
    <w:rsid w:val="00121219"/>
    <w:rsid w:val="00121251"/>
    <w:rsid w:val="00122127"/>
    <w:rsid w:val="001222F2"/>
    <w:rsid w:val="001223A2"/>
    <w:rsid w:val="00123025"/>
    <w:rsid w:val="001230DA"/>
    <w:rsid w:val="0012392E"/>
    <w:rsid w:val="00123D3F"/>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C96"/>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5F81"/>
    <w:rsid w:val="00146565"/>
    <w:rsid w:val="00146897"/>
    <w:rsid w:val="00147155"/>
    <w:rsid w:val="001471EA"/>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BF"/>
    <w:rsid w:val="001543F5"/>
    <w:rsid w:val="00154AB5"/>
    <w:rsid w:val="00154EE0"/>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3BB"/>
    <w:rsid w:val="00193472"/>
    <w:rsid w:val="00193AD8"/>
    <w:rsid w:val="001944B5"/>
    <w:rsid w:val="00194723"/>
    <w:rsid w:val="001947CF"/>
    <w:rsid w:val="00194DEC"/>
    <w:rsid w:val="0019512F"/>
    <w:rsid w:val="00195348"/>
    <w:rsid w:val="0019572B"/>
    <w:rsid w:val="0019584B"/>
    <w:rsid w:val="00195ADC"/>
    <w:rsid w:val="00195E6A"/>
    <w:rsid w:val="00195E85"/>
    <w:rsid w:val="00195EC5"/>
    <w:rsid w:val="00196267"/>
    <w:rsid w:val="001963A7"/>
    <w:rsid w:val="00196592"/>
    <w:rsid w:val="00196AD6"/>
    <w:rsid w:val="00196B64"/>
    <w:rsid w:val="00196F63"/>
    <w:rsid w:val="0019735A"/>
    <w:rsid w:val="0019788D"/>
    <w:rsid w:val="00197910"/>
    <w:rsid w:val="00197D44"/>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4E8"/>
    <w:rsid w:val="001C7A12"/>
    <w:rsid w:val="001D0300"/>
    <w:rsid w:val="001D08C4"/>
    <w:rsid w:val="001D1556"/>
    <w:rsid w:val="001D1669"/>
    <w:rsid w:val="001D1705"/>
    <w:rsid w:val="001D1741"/>
    <w:rsid w:val="001D1A16"/>
    <w:rsid w:val="001D1E00"/>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3ED"/>
    <w:rsid w:val="001E65F8"/>
    <w:rsid w:val="001E6A96"/>
    <w:rsid w:val="001E6BC5"/>
    <w:rsid w:val="001E6F4D"/>
    <w:rsid w:val="001E78BE"/>
    <w:rsid w:val="001F00B9"/>
    <w:rsid w:val="001F01D1"/>
    <w:rsid w:val="001F0357"/>
    <w:rsid w:val="001F039B"/>
    <w:rsid w:val="001F05C8"/>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106"/>
    <w:rsid w:val="00203AD2"/>
    <w:rsid w:val="00203CCE"/>
    <w:rsid w:val="002040FB"/>
    <w:rsid w:val="00204566"/>
    <w:rsid w:val="00204782"/>
    <w:rsid w:val="00205068"/>
    <w:rsid w:val="002051D2"/>
    <w:rsid w:val="002052F7"/>
    <w:rsid w:val="0020570D"/>
    <w:rsid w:val="00205B32"/>
    <w:rsid w:val="00205E2B"/>
    <w:rsid w:val="002067E3"/>
    <w:rsid w:val="0020690D"/>
    <w:rsid w:val="00206F80"/>
    <w:rsid w:val="00207473"/>
    <w:rsid w:val="0021011A"/>
    <w:rsid w:val="00210153"/>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208"/>
    <w:rsid w:val="002142F4"/>
    <w:rsid w:val="002144A3"/>
    <w:rsid w:val="0021478A"/>
    <w:rsid w:val="00214F9B"/>
    <w:rsid w:val="002152EC"/>
    <w:rsid w:val="00215F52"/>
    <w:rsid w:val="002164C5"/>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CBA"/>
    <w:rsid w:val="00225E4D"/>
    <w:rsid w:val="002261CA"/>
    <w:rsid w:val="00226354"/>
    <w:rsid w:val="00227836"/>
    <w:rsid w:val="002300C1"/>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898"/>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B8F"/>
    <w:rsid w:val="00271EDC"/>
    <w:rsid w:val="0027201B"/>
    <w:rsid w:val="002722E5"/>
    <w:rsid w:val="00272531"/>
    <w:rsid w:val="002725E2"/>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6B05"/>
    <w:rsid w:val="00286C69"/>
    <w:rsid w:val="002871CC"/>
    <w:rsid w:val="002875D6"/>
    <w:rsid w:val="0028765E"/>
    <w:rsid w:val="00287FBE"/>
    <w:rsid w:val="0029020B"/>
    <w:rsid w:val="002902A5"/>
    <w:rsid w:val="00290F9E"/>
    <w:rsid w:val="002913B2"/>
    <w:rsid w:val="0029161B"/>
    <w:rsid w:val="00291747"/>
    <w:rsid w:val="002924EA"/>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61"/>
    <w:rsid w:val="002A0FDF"/>
    <w:rsid w:val="002A1238"/>
    <w:rsid w:val="002A175F"/>
    <w:rsid w:val="002A18BA"/>
    <w:rsid w:val="002A1914"/>
    <w:rsid w:val="002A19E8"/>
    <w:rsid w:val="002A1E49"/>
    <w:rsid w:val="002A1FDE"/>
    <w:rsid w:val="002A2949"/>
    <w:rsid w:val="002A302B"/>
    <w:rsid w:val="002A31D3"/>
    <w:rsid w:val="002A365D"/>
    <w:rsid w:val="002A37B7"/>
    <w:rsid w:val="002A414D"/>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201"/>
    <w:rsid w:val="002A63B7"/>
    <w:rsid w:val="002A64CC"/>
    <w:rsid w:val="002A6581"/>
    <w:rsid w:val="002A65D8"/>
    <w:rsid w:val="002A68C8"/>
    <w:rsid w:val="002B0075"/>
    <w:rsid w:val="002B03FA"/>
    <w:rsid w:val="002B0C51"/>
    <w:rsid w:val="002B0DF0"/>
    <w:rsid w:val="002B17ED"/>
    <w:rsid w:val="002B1A90"/>
    <w:rsid w:val="002B1DD9"/>
    <w:rsid w:val="002B2988"/>
    <w:rsid w:val="002B29D7"/>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AE5"/>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97F"/>
    <w:rsid w:val="002F4B82"/>
    <w:rsid w:val="002F4B9E"/>
    <w:rsid w:val="002F5175"/>
    <w:rsid w:val="002F571F"/>
    <w:rsid w:val="002F58DD"/>
    <w:rsid w:val="002F5E9E"/>
    <w:rsid w:val="002F67CC"/>
    <w:rsid w:val="002F71F1"/>
    <w:rsid w:val="002F7229"/>
    <w:rsid w:val="002F73E3"/>
    <w:rsid w:val="002F7CCC"/>
    <w:rsid w:val="00300B08"/>
    <w:rsid w:val="00300C3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BCF"/>
    <w:rsid w:val="00320DB4"/>
    <w:rsid w:val="00320EBE"/>
    <w:rsid w:val="0032179D"/>
    <w:rsid w:val="00321958"/>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C9"/>
    <w:rsid w:val="00347E32"/>
    <w:rsid w:val="00347E66"/>
    <w:rsid w:val="0035002F"/>
    <w:rsid w:val="0035017E"/>
    <w:rsid w:val="003502F2"/>
    <w:rsid w:val="003505BE"/>
    <w:rsid w:val="0035083D"/>
    <w:rsid w:val="00350B62"/>
    <w:rsid w:val="00350C89"/>
    <w:rsid w:val="00350CBC"/>
    <w:rsid w:val="00351768"/>
    <w:rsid w:val="00352910"/>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ECC"/>
    <w:rsid w:val="003630BF"/>
    <w:rsid w:val="00363210"/>
    <w:rsid w:val="003638DF"/>
    <w:rsid w:val="00363BB3"/>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FE3"/>
    <w:rsid w:val="00373220"/>
    <w:rsid w:val="0037322D"/>
    <w:rsid w:val="003732F0"/>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51FD"/>
    <w:rsid w:val="003B5D28"/>
    <w:rsid w:val="003B5E3E"/>
    <w:rsid w:val="003B6079"/>
    <w:rsid w:val="003B6662"/>
    <w:rsid w:val="003B7CA4"/>
    <w:rsid w:val="003B7CC9"/>
    <w:rsid w:val="003B7D1A"/>
    <w:rsid w:val="003C0AAD"/>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B50"/>
    <w:rsid w:val="003D685E"/>
    <w:rsid w:val="003D6860"/>
    <w:rsid w:val="003D6942"/>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D35"/>
    <w:rsid w:val="0041000A"/>
    <w:rsid w:val="0041020F"/>
    <w:rsid w:val="00410295"/>
    <w:rsid w:val="004102F6"/>
    <w:rsid w:val="004105AF"/>
    <w:rsid w:val="0041063E"/>
    <w:rsid w:val="0041073B"/>
    <w:rsid w:val="004107E3"/>
    <w:rsid w:val="00410F4B"/>
    <w:rsid w:val="0041124E"/>
    <w:rsid w:val="0041152C"/>
    <w:rsid w:val="004115FA"/>
    <w:rsid w:val="00411723"/>
    <w:rsid w:val="00411A98"/>
    <w:rsid w:val="00411C84"/>
    <w:rsid w:val="00411FFE"/>
    <w:rsid w:val="00412666"/>
    <w:rsid w:val="004129A3"/>
    <w:rsid w:val="00412C96"/>
    <w:rsid w:val="00412ECB"/>
    <w:rsid w:val="00413281"/>
    <w:rsid w:val="004132A4"/>
    <w:rsid w:val="0041372D"/>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85A"/>
    <w:rsid w:val="00441927"/>
    <w:rsid w:val="004419DA"/>
    <w:rsid w:val="00441C1C"/>
    <w:rsid w:val="00442037"/>
    <w:rsid w:val="0044278A"/>
    <w:rsid w:val="00442909"/>
    <w:rsid w:val="00443230"/>
    <w:rsid w:val="00443B4D"/>
    <w:rsid w:val="00443BCD"/>
    <w:rsid w:val="00443E04"/>
    <w:rsid w:val="0044413E"/>
    <w:rsid w:val="004441DE"/>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DCF"/>
    <w:rsid w:val="00465F77"/>
    <w:rsid w:val="0046688C"/>
    <w:rsid w:val="00466C3F"/>
    <w:rsid w:val="0046755C"/>
    <w:rsid w:val="00467810"/>
    <w:rsid w:val="00467A40"/>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2AB"/>
    <w:rsid w:val="004734B1"/>
    <w:rsid w:val="004737B8"/>
    <w:rsid w:val="004737BC"/>
    <w:rsid w:val="00473FD6"/>
    <w:rsid w:val="00474616"/>
    <w:rsid w:val="00474721"/>
    <w:rsid w:val="004748AF"/>
    <w:rsid w:val="00474E3E"/>
    <w:rsid w:val="00475004"/>
    <w:rsid w:val="0047504F"/>
    <w:rsid w:val="004750BB"/>
    <w:rsid w:val="00475546"/>
    <w:rsid w:val="004758D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B14"/>
    <w:rsid w:val="004930A2"/>
    <w:rsid w:val="00493141"/>
    <w:rsid w:val="0049398B"/>
    <w:rsid w:val="00493ED7"/>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106A"/>
    <w:rsid w:val="004A1A25"/>
    <w:rsid w:val="004A21E2"/>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738"/>
    <w:rsid w:val="004A79C7"/>
    <w:rsid w:val="004A7F42"/>
    <w:rsid w:val="004B0148"/>
    <w:rsid w:val="004B034E"/>
    <w:rsid w:val="004B064B"/>
    <w:rsid w:val="004B07F0"/>
    <w:rsid w:val="004B1032"/>
    <w:rsid w:val="004B10BC"/>
    <w:rsid w:val="004B12B0"/>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B3"/>
    <w:rsid w:val="004F6CA6"/>
    <w:rsid w:val="004F7254"/>
    <w:rsid w:val="004F74E7"/>
    <w:rsid w:val="004F7910"/>
    <w:rsid w:val="004F7CD3"/>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91D"/>
    <w:rsid w:val="00532AE4"/>
    <w:rsid w:val="00533397"/>
    <w:rsid w:val="00533B4A"/>
    <w:rsid w:val="00533DF2"/>
    <w:rsid w:val="0053406D"/>
    <w:rsid w:val="00534A57"/>
    <w:rsid w:val="00534D25"/>
    <w:rsid w:val="00534E01"/>
    <w:rsid w:val="00534F94"/>
    <w:rsid w:val="0053559E"/>
    <w:rsid w:val="00535ED3"/>
    <w:rsid w:val="00535FE9"/>
    <w:rsid w:val="00536650"/>
    <w:rsid w:val="005368CC"/>
    <w:rsid w:val="00536A0D"/>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3068"/>
    <w:rsid w:val="005A3539"/>
    <w:rsid w:val="005A3A47"/>
    <w:rsid w:val="005A42FD"/>
    <w:rsid w:val="005A459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B772B"/>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C82"/>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3DE"/>
    <w:rsid w:val="006064EC"/>
    <w:rsid w:val="00606663"/>
    <w:rsid w:val="0060677E"/>
    <w:rsid w:val="00606851"/>
    <w:rsid w:val="00606A17"/>
    <w:rsid w:val="00606EBB"/>
    <w:rsid w:val="006071CD"/>
    <w:rsid w:val="00607229"/>
    <w:rsid w:val="00607DD6"/>
    <w:rsid w:val="00607E56"/>
    <w:rsid w:val="006110B8"/>
    <w:rsid w:val="006112D0"/>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58D"/>
    <w:rsid w:val="00666652"/>
    <w:rsid w:val="0066675A"/>
    <w:rsid w:val="00666B2C"/>
    <w:rsid w:val="00666E58"/>
    <w:rsid w:val="00666E83"/>
    <w:rsid w:val="00666FDE"/>
    <w:rsid w:val="00667552"/>
    <w:rsid w:val="006676FA"/>
    <w:rsid w:val="00667C68"/>
    <w:rsid w:val="00670379"/>
    <w:rsid w:val="00671655"/>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422B"/>
    <w:rsid w:val="00684A4C"/>
    <w:rsid w:val="00684D1A"/>
    <w:rsid w:val="00685483"/>
    <w:rsid w:val="006856A9"/>
    <w:rsid w:val="00686CE4"/>
    <w:rsid w:val="006874F0"/>
    <w:rsid w:val="00687F56"/>
    <w:rsid w:val="006901E0"/>
    <w:rsid w:val="006906DF"/>
    <w:rsid w:val="006909F0"/>
    <w:rsid w:val="00690C06"/>
    <w:rsid w:val="00690C9D"/>
    <w:rsid w:val="00690FA4"/>
    <w:rsid w:val="006913F4"/>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891"/>
    <w:rsid w:val="006E4B00"/>
    <w:rsid w:val="006E4B60"/>
    <w:rsid w:val="006E4D88"/>
    <w:rsid w:val="006E52DF"/>
    <w:rsid w:val="006E5810"/>
    <w:rsid w:val="006E5A47"/>
    <w:rsid w:val="006E61F6"/>
    <w:rsid w:val="006E621A"/>
    <w:rsid w:val="006E6957"/>
    <w:rsid w:val="006E6CE7"/>
    <w:rsid w:val="006E6D98"/>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7C0"/>
    <w:rsid w:val="00701877"/>
    <w:rsid w:val="00702407"/>
    <w:rsid w:val="00702612"/>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70B1"/>
    <w:rsid w:val="00707166"/>
    <w:rsid w:val="00707323"/>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A6B"/>
    <w:rsid w:val="00730BE9"/>
    <w:rsid w:val="00730CC9"/>
    <w:rsid w:val="00730CCB"/>
    <w:rsid w:val="007315A2"/>
    <w:rsid w:val="007320ED"/>
    <w:rsid w:val="007321AF"/>
    <w:rsid w:val="007329DE"/>
    <w:rsid w:val="007329FE"/>
    <w:rsid w:val="00732E6E"/>
    <w:rsid w:val="007333C3"/>
    <w:rsid w:val="0073351A"/>
    <w:rsid w:val="007339F1"/>
    <w:rsid w:val="00733C70"/>
    <w:rsid w:val="00734061"/>
    <w:rsid w:val="007341F2"/>
    <w:rsid w:val="007341FF"/>
    <w:rsid w:val="00734241"/>
    <w:rsid w:val="00735C97"/>
    <w:rsid w:val="0073626D"/>
    <w:rsid w:val="00736AA8"/>
    <w:rsid w:val="007372D9"/>
    <w:rsid w:val="0073748A"/>
    <w:rsid w:val="00740367"/>
    <w:rsid w:val="007403A7"/>
    <w:rsid w:val="0074046C"/>
    <w:rsid w:val="00740CD3"/>
    <w:rsid w:val="00740CE9"/>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01C"/>
    <w:rsid w:val="007474DD"/>
    <w:rsid w:val="0074761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AC7"/>
    <w:rsid w:val="00785739"/>
    <w:rsid w:val="00785871"/>
    <w:rsid w:val="0078597B"/>
    <w:rsid w:val="00785FBD"/>
    <w:rsid w:val="00786107"/>
    <w:rsid w:val="007864FB"/>
    <w:rsid w:val="00786B85"/>
    <w:rsid w:val="00786C17"/>
    <w:rsid w:val="007871E1"/>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CC"/>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6099B"/>
    <w:rsid w:val="00860A1A"/>
    <w:rsid w:val="00861495"/>
    <w:rsid w:val="008616B8"/>
    <w:rsid w:val="00861A7E"/>
    <w:rsid w:val="00861CAA"/>
    <w:rsid w:val="008621AC"/>
    <w:rsid w:val="00862A28"/>
    <w:rsid w:val="00862B14"/>
    <w:rsid w:val="00862C46"/>
    <w:rsid w:val="00862E31"/>
    <w:rsid w:val="00862FD2"/>
    <w:rsid w:val="00863501"/>
    <w:rsid w:val="00863D86"/>
    <w:rsid w:val="00863F56"/>
    <w:rsid w:val="0086419D"/>
    <w:rsid w:val="0086432D"/>
    <w:rsid w:val="0086439B"/>
    <w:rsid w:val="008646C9"/>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49"/>
    <w:rsid w:val="008768DD"/>
    <w:rsid w:val="00876F9C"/>
    <w:rsid w:val="00877DC3"/>
    <w:rsid w:val="00877DDB"/>
    <w:rsid w:val="00877E72"/>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A68"/>
    <w:rsid w:val="00896DDB"/>
    <w:rsid w:val="00896E33"/>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67B0"/>
    <w:rsid w:val="008B6A3B"/>
    <w:rsid w:val="008B6DE9"/>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848"/>
    <w:rsid w:val="008C4D63"/>
    <w:rsid w:val="008C4ED8"/>
    <w:rsid w:val="008C5156"/>
    <w:rsid w:val="008C565E"/>
    <w:rsid w:val="008C6703"/>
    <w:rsid w:val="008C6BCF"/>
    <w:rsid w:val="008C7116"/>
    <w:rsid w:val="008C72FD"/>
    <w:rsid w:val="008C7C0F"/>
    <w:rsid w:val="008C7D7D"/>
    <w:rsid w:val="008D094F"/>
    <w:rsid w:val="008D0981"/>
    <w:rsid w:val="008D09B3"/>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3BE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84B"/>
    <w:rsid w:val="009369D7"/>
    <w:rsid w:val="00936A47"/>
    <w:rsid w:val="00936D49"/>
    <w:rsid w:val="00936DE6"/>
    <w:rsid w:val="00936E36"/>
    <w:rsid w:val="009373F5"/>
    <w:rsid w:val="00937CBC"/>
    <w:rsid w:val="00937D3D"/>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64C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1CF"/>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2FB4"/>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443"/>
    <w:rsid w:val="009E5547"/>
    <w:rsid w:val="009E5CC3"/>
    <w:rsid w:val="009E60A7"/>
    <w:rsid w:val="009E6476"/>
    <w:rsid w:val="009E65E0"/>
    <w:rsid w:val="009E6751"/>
    <w:rsid w:val="009E68A4"/>
    <w:rsid w:val="009E77CC"/>
    <w:rsid w:val="009E7FF6"/>
    <w:rsid w:val="009F01A9"/>
    <w:rsid w:val="009F01B0"/>
    <w:rsid w:val="009F0AA6"/>
    <w:rsid w:val="009F0ADD"/>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A67"/>
    <w:rsid w:val="009F6CA2"/>
    <w:rsid w:val="009F70A4"/>
    <w:rsid w:val="009F7438"/>
    <w:rsid w:val="009F7467"/>
    <w:rsid w:val="009F7470"/>
    <w:rsid w:val="009F7494"/>
    <w:rsid w:val="009F7726"/>
    <w:rsid w:val="009F77B2"/>
    <w:rsid w:val="009F7ACE"/>
    <w:rsid w:val="009F7B6F"/>
    <w:rsid w:val="009F7D76"/>
    <w:rsid w:val="00A00A64"/>
    <w:rsid w:val="00A00E6E"/>
    <w:rsid w:val="00A015B2"/>
    <w:rsid w:val="00A0166F"/>
    <w:rsid w:val="00A01816"/>
    <w:rsid w:val="00A018FB"/>
    <w:rsid w:val="00A0271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37AD1"/>
    <w:rsid w:val="00A40098"/>
    <w:rsid w:val="00A4072D"/>
    <w:rsid w:val="00A40D23"/>
    <w:rsid w:val="00A41414"/>
    <w:rsid w:val="00A41686"/>
    <w:rsid w:val="00A41816"/>
    <w:rsid w:val="00A41A0B"/>
    <w:rsid w:val="00A41DC5"/>
    <w:rsid w:val="00A42566"/>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4C3"/>
    <w:rsid w:val="00A5250B"/>
    <w:rsid w:val="00A525AA"/>
    <w:rsid w:val="00A52669"/>
    <w:rsid w:val="00A526B4"/>
    <w:rsid w:val="00A52C9E"/>
    <w:rsid w:val="00A530ED"/>
    <w:rsid w:val="00A537FA"/>
    <w:rsid w:val="00A55024"/>
    <w:rsid w:val="00A5510C"/>
    <w:rsid w:val="00A554FE"/>
    <w:rsid w:val="00A55948"/>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4EC"/>
    <w:rsid w:val="00A8055F"/>
    <w:rsid w:val="00A80A42"/>
    <w:rsid w:val="00A80BC0"/>
    <w:rsid w:val="00A81310"/>
    <w:rsid w:val="00A81475"/>
    <w:rsid w:val="00A816AD"/>
    <w:rsid w:val="00A81742"/>
    <w:rsid w:val="00A81A25"/>
    <w:rsid w:val="00A81E1C"/>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C30"/>
    <w:rsid w:val="00AD7AD8"/>
    <w:rsid w:val="00AD7DB6"/>
    <w:rsid w:val="00AE00AD"/>
    <w:rsid w:val="00AE0AA1"/>
    <w:rsid w:val="00AE0C77"/>
    <w:rsid w:val="00AE1121"/>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212"/>
    <w:rsid w:val="00B27783"/>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CC9"/>
    <w:rsid w:val="00B56E78"/>
    <w:rsid w:val="00B5767E"/>
    <w:rsid w:val="00B57857"/>
    <w:rsid w:val="00B57F5A"/>
    <w:rsid w:val="00B6056E"/>
    <w:rsid w:val="00B615A7"/>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DAE"/>
    <w:rsid w:val="00B95FEA"/>
    <w:rsid w:val="00B961A7"/>
    <w:rsid w:val="00B9631D"/>
    <w:rsid w:val="00B96364"/>
    <w:rsid w:val="00B967DA"/>
    <w:rsid w:val="00B96EE3"/>
    <w:rsid w:val="00B9729C"/>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BB"/>
    <w:rsid w:val="00BC698F"/>
    <w:rsid w:val="00BC6A20"/>
    <w:rsid w:val="00BC6B57"/>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552E"/>
    <w:rsid w:val="00BF5C55"/>
    <w:rsid w:val="00BF65A6"/>
    <w:rsid w:val="00BF65D1"/>
    <w:rsid w:val="00BF6C3E"/>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A8E"/>
    <w:rsid w:val="00C12EE4"/>
    <w:rsid w:val="00C131D4"/>
    <w:rsid w:val="00C13287"/>
    <w:rsid w:val="00C13550"/>
    <w:rsid w:val="00C1375A"/>
    <w:rsid w:val="00C144C3"/>
    <w:rsid w:val="00C14B64"/>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5BF"/>
    <w:rsid w:val="00C22A45"/>
    <w:rsid w:val="00C22DA2"/>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42E"/>
    <w:rsid w:val="00C60763"/>
    <w:rsid w:val="00C609BA"/>
    <w:rsid w:val="00C61201"/>
    <w:rsid w:val="00C612B1"/>
    <w:rsid w:val="00C61813"/>
    <w:rsid w:val="00C61A6F"/>
    <w:rsid w:val="00C61AF7"/>
    <w:rsid w:val="00C61C77"/>
    <w:rsid w:val="00C62036"/>
    <w:rsid w:val="00C620D8"/>
    <w:rsid w:val="00C62B2D"/>
    <w:rsid w:val="00C62E03"/>
    <w:rsid w:val="00C62E55"/>
    <w:rsid w:val="00C630DB"/>
    <w:rsid w:val="00C636E6"/>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1D72"/>
    <w:rsid w:val="00C7203E"/>
    <w:rsid w:val="00C73ABD"/>
    <w:rsid w:val="00C73CB7"/>
    <w:rsid w:val="00C742D1"/>
    <w:rsid w:val="00C74567"/>
    <w:rsid w:val="00C74984"/>
    <w:rsid w:val="00C74FEC"/>
    <w:rsid w:val="00C75D00"/>
    <w:rsid w:val="00C762C0"/>
    <w:rsid w:val="00C76AF1"/>
    <w:rsid w:val="00C76B74"/>
    <w:rsid w:val="00C76B9A"/>
    <w:rsid w:val="00C77129"/>
    <w:rsid w:val="00C775A5"/>
    <w:rsid w:val="00C777BD"/>
    <w:rsid w:val="00C77848"/>
    <w:rsid w:val="00C77CD6"/>
    <w:rsid w:val="00C80F4D"/>
    <w:rsid w:val="00C81502"/>
    <w:rsid w:val="00C81AD8"/>
    <w:rsid w:val="00C83620"/>
    <w:rsid w:val="00C83E5D"/>
    <w:rsid w:val="00C83F42"/>
    <w:rsid w:val="00C83F9B"/>
    <w:rsid w:val="00C8418E"/>
    <w:rsid w:val="00C84696"/>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56B"/>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027"/>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FA"/>
    <w:rsid w:val="00CE0857"/>
    <w:rsid w:val="00CE10E7"/>
    <w:rsid w:val="00CE11B6"/>
    <w:rsid w:val="00CE159F"/>
    <w:rsid w:val="00CE1853"/>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2FB0"/>
    <w:rsid w:val="00D03509"/>
    <w:rsid w:val="00D0378B"/>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D0"/>
    <w:rsid w:val="00D23A6A"/>
    <w:rsid w:val="00D23E0A"/>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5278"/>
    <w:rsid w:val="00D35DD3"/>
    <w:rsid w:val="00D3613E"/>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1FA"/>
    <w:rsid w:val="00D6131C"/>
    <w:rsid w:val="00D6163D"/>
    <w:rsid w:val="00D617AD"/>
    <w:rsid w:val="00D623D2"/>
    <w:rsid w:val="00D62608"/>
    <w:rsid w:val="00D6276E"/>
    <w:rsid w:val="00D6303A"/>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A90"/>
    <w:rsid w:val="00D87CC4"/>
    <w:rsid w:val="00D87F32"/>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A09E2"/>
    <w:rsid w:val="00DA0CF7"/>
    <w:rsid w:val="00DA14B1"/>
    <w:rsid w:val="00DA1A92"/>
    <w:rsid w:val="00DA1EBD"/>
    <w:rsid w:val="00DA20A2"/>
    <w:rsid w:val="00DA35BD"/>
    <w:rsid w:val="00DA3831"/>
    <w:rsid w:val="00DA3924"/>
    <w:rsid w:val="00DA3E3C"/>
    <w:rsid w:val="00DA4047"/>
    <w:rsid w:val="00DA417C"/>
    <w:rsid w:val="00DA47CD"/>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37E"/>
    <w:rsid w:val="00DD75E8"/>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891"/>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87B"/>
    <w:rsid w:val="00DE692D"/>
    <w:rsid w:val="00DE6A9D"/>
    <w:rsid w:val="00DE6D07"/>
    <w:rsid w:val="00DE6F4B"/>
    <w:rsid w:val="00DE70BF"/>
    <w:rsid w:val="00DE70ED"/>
    <w:rsid w:val="00DE7117"/>
    <w:rsid w:val="00DE7138"/>
    <w:rsid w:val="00DE7351"/>
    <w:rsid w:val="00DE7ADD"/>
    <w:rsid w:val="00DE7FAD"/>
    <w:rsid w:val="00DF06FE"/>
    <w:rsid w:val="00DF072A"/>
    <w:rsid w:val="00DF0A3C"/>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43F3"/>
    <w:rsid w:val="00DF44BD"/>
    <w:rsid w:val="00DF46AF"/>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44B"/>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66"/>
    <w:rsid w:val="00E75DE5"/>
    <w:rsid w:val="00E7647C"/>
    <w:rsid w:val="00E76BCD"/>
    <w:rsid w:val="00E76F94"/>
    <w:rsid w:val="00E77EBB"/>
    <w:rsid w:val="00E8035A"/>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CAA"/>
    <w:rsid w:val="00E96176"/>
    <w:rsid w:val="00E9693C"/>
    <w:rsid w:val="00E96A3D"/>
    <w:rsid w:val="00E96C24"/>
    <w:rsid w:val="00E96FD5"/>
    <w:rsid w:val="00E973C8"/>
    <w:rsid w:val="00E974D3"/>
    <w:rsid w:val="00E977D8"/>
    <w:rsid w:val="00E97BE6"/>
    <w:rsid w:val="00EA02C8"/>
    <w:rsid w:val="00EA041A"/>
    <w:rsid w:val="00EA0887"/>
    <w:rsid w:val="00EA0F10"/>
    <w:rsid w:val="00EA137E"/>
    <w:rsid w:val="00EA18C8"/>
    <w:rsid w:val="00EA1AC9"/>
    <w:rsid w:val="00EA20C8"/>
    <w:rsid w:val="00EA2F28"/>
    <w:rsid w:val="00EA3129"/>
    <w:rsid w:val="00EA3143"/>
    <w:rsid w:val="00EA32FA"/>
    <w:rsid w:val="00EA333C"/>
    <w:rsid w:val="00EA3E32"/>
    <w:rsid w:val="00EA41B9"/>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617"/>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3067"/>
    <w:rsid w:val="00EC3310"/>
    <w:rsid w:val="00EC3628"/>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6C"/>
    <w:rsid w:val="00EE32F1"/>
    <w:rsid w:val="00EE334F"/>
    <w:rsid w:val="00EE34DA"/>
    <w:rsid w:val="00EE35A1"/>
    <w:rsid w:val="00EE3746"/>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1018"/>
    <w:rsid w:val="00F01293"/>
    <w:rsid w:val="00F012D3"/>
    <w:rsid w:val="00F01B8D"/>
    <w:rsid w:val="00F01C7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E70"/>
    <w:rsid w:val="00F2155E"/>
    <w:rsid w:val="00F216B8"/>
    <w:rsid w:val="00F217D6"/>
    <w:rsid w:val="00F217E6"/>
    <w:rsid w:val="00F21A4C"/>
    <w:rsid w:val="00F21C9A"/>
    <w:rsid w:val="00F22341"/>
    <w:rsid w:val="00F2234C"/>
    <w:rsid w:val="00F22489"/>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A54"/>
    <w:rsid w:val="00F52C57"/>
    <w:rsid w:val="00F53077"/>
    <w:rsid w:val="00F53080"/>
    <w:rsid w:val="00F538FE"/>
    <w:rsid w:val="00F54405"/>
    <w:rsid w:val="00F5574C"/>
    <w:rsid w:val="00F56548"/>
    <w:rsid w:val="00F5695C"/>
    <w:rsid w:val="00F56D86"/>
    <w:rsid w:val="00F56EE1"/>
    <w:rsid w:val="00F5701C"/>
    <w:rsid w:val="00F577F4"/>
    <w:rsid w:val="00F5796F"/>
    <w:rsid w:val="00F57A35"/>
    <w:rsid w:val="00F57B20"/>
    <w:rsid w:val="00F57F25"/>
    <w:rsid w:val="00F6043C"/>
    <w:rsid w:val="00F60769"/>
    <w:rsid w:val="00F6099E"/>
    <w:rsid w:val="00F60DA5"/>
    <w:rsid w:val="00F60F43"/>
    <w:rsid w:val="00F61521"/>
    <w:rsid w:val="00F6159C"/>
    <w:rsid w:val="00F61D4E"/>
    <w:rsid w:val="00F61D54"/>
    <w:rsid w:val="00F61D81"/>
    <w:rsid w:val="00F62167"/>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877E9"/>
    <w:rsid w:val="00F87EF1"/>
    <w:rsid w:val="00F90029"/>
    <w:rsid w:val="00F9002B"/>
    <w:rsid w:val="00F90665"/>
    <w:rsid w:val="00F906E3"/>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C9D"/>
    <w:rsid w:val="00F95DDF"/>
    <w:rsid w:val="00F96044"/>
    <w:rsid w:val="00F9637F"/>
    <w:rsid w:val="00F96507"/>
    <w:rsid w:val="00F9659F"/>
    <w:rsid w:val="00F966E3"/>
    <w:rsid w:val="00F96A23"/>
    <w:rsid w:val="00F96A98"/>
    <w:rsid w:val="00F97093"/>
    <w:rsid w:val="00F97BF4"/>
    <w:rsid w:val="00FA0238"/>
    <w:rsid w:val="00FA0AA3"/>
    <w:rsid w:val="00FA1744"/>
    <w:rsid w:val="00FA19DD"/>
    <w:rsid w:val="00FA1A85"/>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1C4"/>
    <w:rsid w:val="00FB1429"/>
    <w:rsid w:val="00FB15A5"/>
    <w:rsid w:val="00FB23A7"/>
    <w:rsid w:val="00FB2567"/>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9-01-00be-pdt-eht-preamble-l-stf-l-ltf-l-sig-and-rl-sig.docx" TargetMode="External"/><Relationship Id="rId299" Type="http://schemas.openxmlformats.org/officeDocument/2006/relationships/hyperlink" Target="https://mentor.ieee.org/802.11/dcn/20/11-20-1353-04-00be-pdt-mac-eht-bss-operation.docx" TargetMode="External"/><Relationship Id="rId21" Type="http://schemas.openxmlformats.org/officeDocument/2006/relationships/hyperlink" Target="https://mentor.ieee.org/802.11/dcn/20/11-20-1293-01-00be-pdt-phy-scope-and-eht-phy-functions.docx" TargetMode="External"/><Relationship Id="rId63" Type="http://schemas.openxmlformats.org/officeDocument/2006/relationships/hyperlink" Target="https://mentor.ieee.org/802.11/dcn/20/11-20-1447-02-00be-pdt-subcarriers-and-resource-allocation-for-multiple-rus.docx" TargetMode="External"/><Relationship Id="rId159" Type="http://schemas.openxmlformats.org/officeDocument/2006/relationships/hyperlink" Target="https://mentor.ieee.org/802.11/dcn/20/11-20-1319-02-00be-pdt-phy-preamble-puncture.docx" TargetMode="External"/><Relationship Id="rId324" Type="http://schemas.openxmlformats.org/officeDocument/2006/relationships/hyperlink" Target="https://mentor.ieee.org/802.11/dcn/20/11-20-1434-06-00be-pdt-for-ns-ep-priority-access.docx" TargetMode="External"/><Relationship Id="rId366" Type="http://schemas.openxmlformats.org/officeDocument/2006/relationships/hyperlink" Target="https://mentor.ieee.org/802.11/dcn/20/11-20-1256-00-00be-pdt-mac-mlo-tid-mapping-link-management-default-mode-and-enablement.docx" TargetMode="External"/><Relationship Id="rId531" Type="http://schemas.openxmlformats.org/officeDocument/2006/relationships/hyperlink" Target="https://mentor.ieee.org/802.11/dcn/20/11-20-1255-01-00be-pdt-mac-mlo-discovery-discovery-procedures-including-probing-and-rnr.docx" TargetMode="External"/><Relationship Id="rId573" Type="http://schemas.openxmlformats.org/officeDocument/2006/relationships/hyperlink" Target="https://mentor.ieee.org/802.11/dcn/20/11-20-1261-00-00be-pdt-mac-mlo-retransmissions.docx" TargetMode="External"/><Relationship Id="rId170" Type="http://schemas.openxmlformats.org/officeDocument/2006/relationships/hyperlink" Target="https://mentor.ieee.org/802.11/dcn/20/11-20-1339-01-00be-pdt-phy-data-field-coding.docx" TargetMode="External"/><Relationship Id="rId226" Type="http://schemas.openxmlformats.org/officeDocument/2006/relationships/hyperlink" Target="https://mentor.ieee.org/802.11/dcn/20/11-20-1480-00-00be-pdt-phy-s-flatness.docx" TargetMode="External"/><Relationship Id="rId433" Type="http://schemas.openxmlformats.org/officeDocument/2006/relationships/hyperlink" Target="https://mentor.ieee.org/802.11/dcn/20/11-20-1270-03-00be-pdt-mac-mlo-power-save-procedures.docx" TargetMode="External"/><Relationship Id="rId268" Type="http://schemas.openxmlformats.org/officeDocument/2006/relationships/hyperlink" Target="https://mentor.ieee.org/802.11/dcn/20/11-20-1404-02-00be-pdt-phy-support-for-non-ht-ht-vht-he-format-and-regulatory.doc" TargetMode="External"/><Relationship Id="rId475" Type="http://schemas.openxmlformats.org/officeDocument/2006/relationships/hyperlink" Target="https://mentor.ieee.org/802.11/dcn/20/11-20-1395-01-00be-pdt-mac-mlo-multi-link-channel-access-general-non-str.docx" TargetMode="External"/><Relationship Id="rId32" Type="http://schemas.openxmlformats.org/officeDocument/2006/relationships/hyperlink" Target="https://mentor.ieee.org/802.11/dcn/20/11-20-1404-01-00be-pdt-phy-support-for-non-ht-ht-vht-he-format-and-regulatory.doc" TargetMode="External"/><Relationship Id="rId74" Type="http://schemas.openxmlformats.org/officeDocument/2006/relationships/hyperlink" Target="https://mentor.ieee.org/802.11/dcn/20/11-20-1160-04-00be-pdt-phy-mu-mimo.docx" TargetMode="External"/><Relationship Id="rId128" Type="http://schemas.openxmlformats.org/officeDocument/2006/relationships/hyperlink" Target="https://mentor.ieee.org/802.11/dcn/20/11-20-1276-00-00be-pdt-phy-eht-preamble-eht-sig.docx" TargetMode="External"/><Relationship Id="rId335" Type="http://schemas.openxmlformats.org/officeDocument/2006/relationships/hyperlink" Target="https://mentor.ieee.org/802.11/dcn/20/11-20-1309-06-00be-proposed-draft-specification-for-ml-general-mld-authentication-mld-association-and-ml-setup.docx" TargetMode="External"/><Relationship Id="rId377" Type="http://schemas.openxmlformats.org/officeDocument/2006/relationships/hyperlink" Target="https://mentor.ieee.org/802.11/dcn/20/11-20-1431-04-00be-proposed-draft-specification-for-individual-addressed-data-delivery-without-ba-negotiation.docx" TargetMode="External"/><Relationship Id="rId500" Type="http://schemas.openxmlformats.org/officeDocument/2006/relationships/hyperlink" Target="https://mentor.ieee.org/802.11/dcn/20/11-20-1320-04-00be-pdt-mac-mlo-multi-link-channel-access-capability-signaling.docx" TargetMode="External"/><Relationship Id="rId542" Type="http://schemas.openxmlformats.org/officeDocument/2006/relationships/hyperlink" Target="https://mentor.ieee.org/802.11/dcn/20/11-20-1274-01-00be-mac-pdt-mlo-ml-ie-structure.docx" TargetMode="External"/><Relationship Id="rId584" Type="http://schemas.openxmlformats.org/officeDocument/2006/relationships/hyperlink" Target="https://mentor.ieee.org/802.11/dcn/20/11-20-1440-06-00be-pdt-mac-mlo-enhanced-multi-link-operation-mode.docx" TargetMode="External"/><Relationship Id="rId5" Type="http://schemas.openxmlformats.org/officeDocument/2006/relationships/numbering" Target="numbering.xml"/><Relationship Id="rId181" Type="http://schemas.openxmlformats.org/officeDocument/2006/relationships/hyperlink" Target="https://mentor.ieee.org/802.11/dcn/20/11-20-1452-02-00be-pdt-segment-parser.docx" TargetMode="External"/><Relationship Id="rId237" Type="http://schemas.openxmlformats.org/officeDocument/2006/relationships/hyperlink" Target="https://mentor.ieee.org/802.11/dcn/20/11-20-1253-02-00be-pdt-phy-modulation-accuracy.docx" TargetMode="External"/><Relationship Id="rId402" Type="http://schemas.openxmlformats.org/officeDocument/2006/relationships/hyperlink" Target="https://mentor.ieee.org/802.11/dcn/20/11-20-1292-00-00be-pdt-mac-mlo-power-save-traffic-indication.docx" TargetMode="External"/><Relationship Id="rId279" Type="http://schemas.openxmlformats.org/officeDocument/2006/relationships/hyperlink" Target="https://mentor.ieee.org/802.11/dcn/20/11-20-1290-01-00be-pdt-phy-parameters-for-eht-mcss.docx" TargetMode="External"/><Relationship Id="rId444" Type="http://schemas.openxmlformats.org/officeDocument/2006/relationships/hyperlink" Target="https://mentor.ieee.org/802.11/dcn/20/11-20-1291-09-00be-pdt-mac-mlo-enhanced-multi-link-single-radio-operation.docx" TargetMode="External"/><Relationship Id="rId486" Type="http://schemas.openxmlformats.org/officeDocument/2006/relationships/hyperlink" Target="https://mentor.ieee.org/802.11/dcn/20/11-20-1395-12-00be-pdt-mac-mlo-multi-link-channel-access-general-non-str.docx" TargetMode="External"/><Relationship Id="rId43" Type="http://schemas.openxmlformats.org/officeDocument/2006/relationships/hyperlink" Target="https://mentor.ieee.org/802.11/dcn/20/11-20-1371-00-00be-pdt-phy-subcarriers-and-resource-allocation-for-wideband.docx" TargetMode="External"/><Relationship Id="rId139" Type="http://schemas.openxmlformats.org/officeDocument/2006/relationships/hyperlink" Target="https://mentor.ieee.org/802.11/dcn/20/11-20-1276-06-00be-pdt-phy-eht-preamble-eht-sig.docx" TargetMode="External"/><Relationship Id="rId290" Type="http://schemas.openxmlformats.org/officeDocument/2006/relationships/hyperlink" Target="https://mentor.ieee.org/802.11/dcn/20/11-20-1359-04-00be-pdt-mac-eht-operation-element.docx" TargetMode="External"/><Relationship Id="rId304" Type="http://schemas.openxmlformats.org/officeDocument/2006/relationships/hyperlink" Target="https://mentor.ieee.org/802.11/dcn/20/11-20-1353-05-00be-pdt-mac-eht-bss-operation.docx" TargetMode="External"/><Relationship Id="rId346" Type="http://schemas.openxmlformats.org/officeDocument/2006/relationships/hyperlink" Target="https://mentor.ieee.org/802.11/dcn/20/11-20-1445-03-00be-pdt-mac-mlo-setup-security.docx" TargetMode="External"/><Relationship Id="rId388" Type="http://schemas.openxmlformats.org/officeDocument/2006/relationships/hyperlink" Target="https://mentor.ieee.org/802.11/dcn/20/11-20-1275-01-00be-mac-pdt-mlo-ba-procedure.docx" TargetMode="External"/><Relationship Id="rId511" Type="http://schemas.openxmlformats.org/officeDocument/2006/relationships/hyperlink" Target="https://mentor.ieee.org/802.11/dcn/20/11-20-1271-01-00be-pdt-mac-mlo-multi-link-channel-access-end-ppdu-alignment.docx" TargetMode="External"/><Relationship Id="rId553" Type="http://schemas.openxmlformats.org/officeDocument/2006/relationships/hyperlink" Target="https://mentor.ieee.org/802.11/dcn/20/11-20-1288-02-00be-visio-file-for-figure-33-xx-figure-33-xxx-illustration-of-multi-link-element-carrying-per-sta-profile-subelements.vsd" TargetMode="External"/><Relationship Id="rId609" Type="http://schemas.openxmlformats.org/officeDocument/2006/relationships/hyperlink" Target="https://mentor.ieee.org/802.11/dcn/20/11-20-1407-11-00be-pdt-mac-mlo-soft-ap-mld-operation.docx" TargetMode="External"/><Relationship Id="rId85" Type="http://schemas.openxmlformats.org/officeDocument/2006/relationships/hyperlink" Target="https://mentor.ieee.org/802.11/dcn/20/11-20-1479-00-00be-pdt-phy-t-block.docx" TargetMode="External"/><Relationship Id="rId150" Type="http://schemas.openxmlformats.org/officeDocument/2006/relationships/hyperlink" Target="https://mentor.ieee.org/802.11/dcn/20/11-20-1495-01-00be-pdt-of-eht-ltf-sequences.docx" TargetMode="External"/><Relationship Id="rId192" Type="http://schemas.openxmlformats.org/officeDocument/2006/relationships/hyperlink" Target="https://mentor.ieee.org/802.11/dcn/20/11-20-1448-07-00be-pdt-resource-unit-interleaving-for-rus-and-multipe-rus.docx" TargetMode="External"/><Relationship Id="rId206" Type="http://schemas.openxmlformats.org/officeDocument/2006/relationships/hyperlink" Target="https://mentor.ieee.org/802.11/dcn/20/11-20-1349-02-00be-pdt-constellation-mapping.docx" TargetMode="External"/><Relationship Id="rId413" Type="http://schemas.openxmlformats.org/officeDocument/2006/relationships/hyperlink" Target="https://mentor.ieee.org/802.11/dcn/20/11-20-1332-01-00be-pdt-mac-mlo-bss-parameter-update.docx" TargetMode="External"/><Relationship Id="rId595" Type="http://schemas.openxmlformats.org/officeDocument/2006/relationships/hyperlink" Target="https://mentor.ieee.org/802.11/dcn/20/11-20-1407-06-00be-pdt-mac-mlo-soft-ap-mld-operation.docx" TargetMode="External"/><Relationship Id="rId248" Type="http://schemas.openxmlformats.org/officeDocument/2006/relationships/hyperlink" Target="https://mentor.ieee.org/802.11/dcn/20/11-20-1254-00-00be-pdt-phy-receive-specification-general-and-receiver-minimum-input-sensitivity-and-channel-rejection.docx" TargetMode="External"/><Relationship Id="rId455" Type="http://schemas.openxmlformats.org/officeDocument/2006/relationships/hyperlink" Target="https://mentor.ieee.org/802.11/dcn/20/11-20-1411-01-00be-pdt-mac-mlo-group-addressed-data-frame.docx" TargetMode="External"/><Relationship Id="rId497" Type="http://schemas.openxmlformats.org/officeDocument/2006/relationships/hyperlink" Target="https://mentor.ieee.org/802.11/dcn/20/11-20-1320-01-00be-pdt-mac-mlo-multi-link-channel-access-capability-signaling.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53-03-00be-pdt-phy-timing-related-parameters.docx" TargetMode="External"/><Relationship Id="rId315" Type="http://schemas.openxmlformats.org/officeDocument/2006/relationships/hyperlink" Target="https://mentor.ieee.org/802.11/dcn/20/11-20-1408-02-00be-pdt-mac-txop-preamble-puncturing.docx" TargetMode="External"/><Relationship Id="rId357" Type="http://schemas.openxmlformats.org/officeDocument/2006/relationships/hyperlink" Target="https://mentor.ieee.org/802.11/dcn/20/11-20-1300-04-00be-pdt-mac-mlo-multi-link-setup-usage-and-rules-of-ml-ie.docx" TargetMode="External"/><Relationship Id="rId522" Type="http://schemas.openxmlformats.org/officeDocument/2006/relationships/hyperlink" Target="https://mentor.ieee.org/802.11/dcn/20/11-20-1271-05-00be-pdt-mac-mlo-multi-link-channel-access-end-ppdu-alignment.docx" TargetMode="External"/><Relationship Id="rId54" Type="http://schemas.openxmlformats.org/officeDocument/2006/relationships/hyperlink" Target="https://mentor.ieee.org/802.11/dcn/20/11-20-1315-01-00be-draft-text-for-support-for-large-bandwidth.docx" TargetMode="External"/><Relationship Id="rId96" Type="http://schemas.openxmlformats.org/officeDocument/2006/relationships/hyperlink" Target="https://mentor.ieee.org/802.11/dcn/20/11-20-1338-02-00be-pdt-phy-eht-modulation-and-coding-eht-mcss.docx" TargetMode="External"/><Relationship Id="rId161" Type="http://schemas.openxmlformats.org/officeDocument/2006/relationships/hyperlink" Target="https://mentor.ieee.org/802.11/dcn/20/11-20-1494-00-00be-pdt-of-eht-phy-data-scrambler-and-descrambler.docx" TargetMode="External"/><Relationship Id="rId217" Type="http://schemas.openxmlformats.org/officeDocument/2006/relationships/hyperlink" Target="https://mentor.ieee.org/802.11/dcn/20/11-20-1231-01-00be-pdt-phy-beamforming.docx" TargetMode="External"/><Relationship Id="rId399" Type="http://schemas.openxmlformats.org/officeDocument/2006/relationships/hyperlink" Target="https://mentor.ieee.org/802.11/dcn/20/11-20-1336-04-00be-11be-spec-text-for-mlo-ba-share-and-extension-of-sn-space.docx" TargetMode="External"/><Relationship Id="rId564" Type="http://schemas.openxmlformats.org/officeDocument/2006/relationships/hyperlink" Target="https://mentor.ieee.org/802.11/dcn/20/11-20-1333-02-00be-pdt-mac-mlo-discovery-ml-ie-usage-rules-in-the-context-of-discovery.docx" TargetMode="External"/><Relationship Id="rId259" Type="http://schemas.openxmlformats.org/officeDocument/2006/relationships/hyperlink" Target="https://mentor.ieee.org/802.11/dcn/20/11-20-1229-01-00be-pdt-phy-channel-numbering-and-channelization.docx" TargetMode="External"/><Relationship Id="rId424" Type="http://schemas.openxmlformats.org/officeDocument/2006/relationships/hyperlink" Target="https://mentor.ieee.org/802.11/dcn/20/11-20-1332-06-00be-pdt-mac-mlo-bss-parameter-update.docx" TargetMode="External"/><Relationship Id="rId466" Type="http://schemas.openxmlformats.org/officeDocument/2006/relationships/hyperlink" Target="https://mentor.ieee.org/802.11/dcn/20/11-20-1299-04-00be-pdt-mac-mlo-multi-link-channel-access-str.docx" TargetMode="External"/><Relationship Id="rId23" Type="http://schemas.openxmlformats.org/officeDocument/2006/relationships/hyperlink" Target="https://mentor.ieee.org/802.11/dcn/20/11-20-1293-01-00be-pdt-phy-scope-and-eht-phy-functions.docx" TargetMode="External"/><Relationship Id="rId119" Type="http://schemas.openxmlformats.org/officeDocument/2006/relationships/hyperlink" Target="https://mentor.ieee.org/802.11/dcn/20/11-20-1329-00-00be-pdt-eht-preamble-l-stf-l-ltf-l-sig-and-rl-sig.docx" TargetMode="External"/><Relationship Id="rId270" Type="http://schemas.openxmlformats.org/officeDocument/2006/relationships/hyperlink" Target="https://mentor.ieee.org/802.11/dcn/20/11-20-1294-00-00be-pdt-phy-eht-plme.docx" TargetMode="External"/><Relationship Id="rId326" Type="http://schemas.openxmlformats.org/officeDocument/2006/relationships/hyperlink" Target="https://mentor.ieee.org/802.11/dcn/20/11-20-1434-04-00be-pdt-for-ns-ep-priority-access.docx" TargetMode="External"/><Relationship Id="rId533" Type="http://schemas.openxmlformats.org/officeDocument/2006/relationships/hyperlink" Target="https://mentor.ieee.org/802.11/dcn/20/11-20-1255-03-00be-pdt-mac-mlo-discovery-discovery-procedures-including-probing-and-rnr.docx" TargetMode="External"/><Relationship Id="rId65" Type="http://schemas.openxmlformats.org/officeDocument/2006/relationships/hyperlink" Target="https://mentor.ieee.org/802.11/dcn/20/11-20-1447-04-00be-pdt-subcarriers-and-resource-allocation-for-multiple-rus.docx" TargetMode="External"/><Relationship Id="rId130" Type="http://schemas.openxmlformats.org/officeDocument/2006/relationships/hyperlink" Target="https://mentor.ieee.org/802.11/dcn/20/11-20-1276-02-00be-pdt-phy-eht-preamble-eht-sig.docx" TargetMode="External"/><Relationship Id="rId368" Type="http://schemas.openxmlformats.org/officeDocument/2006/relationships/hyperlink" Target="https://mentor.ieee.org/802.11/dcn/20/11-20-1256-02-00be-pdt-mac-mlo-tid-mapping-link-management-default-mode-and-enablement.docx" TargetMode="External"/><Relationship Id="rId575" Type="http://schemas.openxmlformats.org/officeDocument/2006/relationships/hyperlink" Target="https://mentor.ieee.org/802.11/dcn/20/11-20-1261-00-00be-pdt-mac-mlo-retransmissions.docx" TargetMode="External"/><Relationship Id="rId172" Type="http://schemas.openxmlformats.org/officeDocument/2006/relationships/hyperlink" Target="https://mentor.ieee.org/802.11/dcn/20/11-20-1339-03-00be-pdt-phy-data-field-coding.docx" TargetMode="External"/><Relationship Id="rId228" Type="http://schemas.openxmlformats.org/officeDocument/2006/relationships/hyperlink" Target="https://mentor.ieee.org/802.11/dcn/20/11-20-1462-01-00be-pdt-phy-tx-mask.docx" TargetMode="External"/><Relationship Id="rId435" Type="http://schemas.openxmlformats.org/officeDocument/2006/relationships/hyperlink" Target="https://mentor.ieee.org/802.11/dcn/20/11-20-1291-00-00be-pdt-mac-mlo-enhanced-multi-link-single-radio-operation.docx" TargetMode="External"/><Relationship Id="rId477" Type="http://schemas.openxmlformats.org/officeDocument/2006/relationships/hyperlink" Target="https://mentor.ieee.org/802.11/dcn/20/11-20-1395-03-00be-pdt-mac-mlo-multi-link-channel-access-general-non-str.docx" TargetMode="External"/><Relationship Id="rId600" Type="http://schemas.openxmlformats.org/officeDocument/2006/relationships/hyperlink" Target="https://mentor.ieee.org/802.11/dcn/20/11-20-1407-11-00be-pdt-mac-mlo-soft-ap-mld-operation.docx" TargetMode="External"/><Relationship Id="rId281" Type="http://schemas.openxmlformats.org/officeDocument/2006/relationships/hyperlink" Target="https://mentor.ieee.org/802.11/dcn/20/11-20-1290-03-00be-pdt-phy-parameters-for-eht-mcss.docx" TargetMode="External"/><Relationship Id="rId337" Type="http://schemas.openxmlformats.org/officeDocument/2006/relationships/hyperlink" Target="https://mentor.ieee.org/802.11/dcn/20/11-20-1309-03-00be-proposed-draft-specification-for-ml-general-mld-authentication-mld-association-and-ml-setup.docx" TargetMode="External"/><Relationship Id="rId502" Type="http://schemas.openxmlformats.org/officeDocument/2006/relationships/hyperlink" Target="https://mentor.ieee.org/802.11/dcn/20/11-20-1320-06-00be-pdt-mac-mlo-multi-link-channel-access-capability-signaling.docx" TargetMode="External"/><Relationship Id="rId34" Type="http://schemas.openxmlformats.org/officeDocument/2006/relationships/hyperlink" Target="https://mentor.ieee.org/802.11/dcn/20/11-20-1404-02-00be-pdt-phy-support-for-non-ht-ht-vht-he-format-and-regulatory.doc" TargetMode="External"/><Relationship Id="rId76" Type="http://schemas.openxmlformats.org/officeDocument/2006/relationships/hyperlink" Target="https://mentor.ieee.org/802.11/dcn/20/11-20-1160-06-00be-pdt-phy-mu-mimo.docx" TargetMode="External"/><Relationship Id="rId141" Type="http://schemas.openxmlformats.org/officeDocument/2006/relationships/hyperlink" Target="https://mentor.ieee.org/802.11/dcn/20/11-20-1260-00-00be-pdt-phy-eht-stf.docx" TargetMode="External"/><Relationship Id="rId379" Type="http://schemas.openxmlformats.org/officeDocument/2006/relationships/hyperlink" Target="https://mentor.ieee.org/802.11/dcn/20/11-20-1431-06-00be-proposed-draft-specification-for-individual-addressed-data-delivery-without-ba-negotiation.docx" TargetMode="External"/><Relationship Id="rId544" Type="http://schemas.openxmlformats.org/officeDocument/2006/relationships/hyperlink" Target="https://mentor.ieee.org/802.11/dcn/20/11-20-1274-03-00be-mac-pdt-mlo-ml-ie-structure.docx" TargetMode="External"/><Relationship Id="rId586" Type="http://schemas.openxmlformats.org/officeDocument/2006/relationships/hyperlink" Target="https://mentor.ieee.org/802.11/dcn/20/11-20-1440-03-00be-pdt-mac-mlo-enhanced-multi-link-operation-mode.docx" TargetMode="External"/><Relationship Id="rId7" Type="http://schemas.openxmlformats.org/officeDocument/2006/relationships/settings" Target="settings.xml"/><Relationship Id="rId183" Type="http://schemas.openxmlformats.org/officeDocument/2006/relationships/hyperlink" Target="https://mentor.ieee.org/802.11/dcn/20/11-20-1448-00-00be-pdt-resource-unit-interleaving-for-rus-and-multipe-rus.docx" TargetMode="External"/><Relationship Id="rId239" Type="http://schemas.openxmlformats.org/officeDocument/2006/relationships/hyperlink" Target="https://mentor.ieee.org/802.11/dcn/20/11-20-1253-04-00be-pdt-phy-modulation-accuracy.docx" TargetMode="External"/><Relationship Id="rId390" Type="http://schemas.openxmlformats.org/officeDocument/2006/relationships/hyperlink" Target="https://mentor.ieee.org/802.11/dcn/20/11-20-1275-04-00be-mac-pdt-mlo-ba-procedure.docx" TargetMode="External"/><Relationship Id="rId404" Type="http://schemas.openxmlformats.org/officeDocument/2006/relationships/hyperlink" Target="https://mentor.ieee.org/802.11/dcn/20/11-20-1292-02-00be-pdt-mac-mlo-power-save-traffic-indication.docx" TargetMode="External"/><Relationship Id="rId446" Type="http://schemas.openxmlformats.org/officeDocument/2006/relationships/hyperlink" Target="https://mentor.ieee.org/802.11/dcn/20/11-20-1291-11-00be-pdt-mac-mlo-enhanced-multi-link-single-radio-operation.docx" TargetMode="External"/><Relationship Id="rId611" Type="http://schemas.openxmlformats.org/officeDocument/2006/relationships/hyperlink" Target="https://mentor.ieee.org/802.11/dcn/20/11-20-1348-00-00be-pdt-joint-map-sounding.docx" TargetMode="External"/><Relationship Id="rId250" Type="http://schemas.openxmlformats.org/officeDocument/2006/relationships/hyperlink" Target="https://mentor.ieee.org/802.11/dcn/20/11-20-1254-02-00be-pdt-phy-receive-specification-general-and-receiver-minimum-input-sensitivity-and-channel-rejection.docx" TargetMode="External"/><Relationship Id="rId292" Type="http://schemas.openxmlformats.org/officeDocument/2006/relationships/hyperlink" Target="https://mentor.ieee.org/802.11/dcn/20/11-20-1359-02-00be-pdt-mac-eht-operation-element.docx" TargetMode="External"/><Relationship Id="rId306" Type="http://schemas.openxmlformats.org/officeDocument/2006/relationships/hyperlink" Target="https://mentor.ieee.org/802.11/dcn/20/11-20-1281-01-00be-pdt-mac-txop-bandwidth-signaling.docx" TargetMode="External"/><Relationship Id="rId488" Type="http://schemas.openxmlformats.org/officeDocument/2006/relationships/hyperlink" Target="https://mentor.ieee.org/802.11/dcn/20/11-20-1395-14-00be-pdt-mac-mlo-multi-link-channel-access-general-non-str.docx" TargetMode="External"/><Relationship Id="rId45" Type="http://schemas.openxmlformats.org/officeDocument/2006/relationships/hyperlink" Target="https://mentor.ieee.org/802.11/dcn/20/11-20-1371-04-00be-pdt-phy-subcarriers-and-resource-allocation-for-wideband.docx" TargetMode="External"/><Relationship Id="rId87" Type="http://schemas.openxmlformats.org/officeDocument/2006/relationships/hyperlink" Target="https://mentor.ieee.org/802.11/dcn/20/11-20-1479-02-00be-pdt-phy-t-block.docx" TargetMode="External"/><Relationship Id="rId110" Type="http://schemas.openxmlformats.org/officeDocument/2006/relationships/hyperlink" Target="https://mentor.ieee.org/802.11/dcn/20/11-20-1337-00-00be-pdt-phy-mathematical-description-of-signals.docx" TargetMode="External"/><Relationship Id="rId348" Type="http://schemas.openxmlformats.org/officeDocument/2006/relationships/hyperlink" Target="https://mentor.ieee.org/802.11/dcn/20/11-20-1445-05-00be-pdt-mac-mlo-setup-security.docx" TargetMode="External"/><Relationship Id="rId513" Type="http://schemas.openxmlformats.org/officeDocument/2006/relationships/hyperlink" Target="https://mentor.ieee.org/802.11/dcn/20/11-20-1271-03-00be-pdt-mac-mlo-multi-link-channel-access-end-ppdu-alignment.docx" TargetMode="External"/><Relationship Id="rId555" Type="http://schemas.openxmlformats.org/officeDocument/2006/relationships/hyperlink" Target="https://mentor.ieee.org/802.11/dcn/20/11-20-1274-05-00be-mac-pdt-mlo-ml-ie-structure.docx" TargetMode="External"/><Relationship Id="rId597" Type="http://schemas.openxmlformats.org/officeDocument/2006/relationships/hyperlink" Target="https://mentor.ieee.org/802.11/dcn/20/11-20-1407-08-00be-pdt-mac-mlo-soft-ap-mld-operation.docx" TargetMode="External"/><Relationship Id="rId152" Type="http://schemas.openxmlformats.org/officeDocument/2006/relationships/hyperlink" Target="https://mentor.ieee.org/802.11/dcn/20/11-20-1495-03-00be-pdt-of-eht-ltf-sequences.docx" TargetMode="External"/><Relationship Id="rId194" Type="http://schemas.openxmlformats.org/officeDocument/2006/relationships/hyperlink" Target="https://mentor.ieee.org/802.11/dcn/20/11-20-1351-01-00be-pdt-phy-pilot.docx" TargetMode="External"/><Relationship Id="rId208" Type="http://schemas.openxmlformats.org/officeDocument/2006/relationships/hyperlink" Target="https://mentor.ieee.org/802.11/dcn/20/11-20-1340-00-00be-pdt-phy-packet-extension.docx" TargetMode="External"/><Relationship Id="rId415" Type="http://schemas.openxmlformats.org/officeDocument/2006/relationships/hyperlink" Target="https://mentor.ieee.org/802.11/dcn/20/11-20-1332-03-00be-pdt-mac-mlo-bss-parameter-update.docx" TargetMode="External"/><Relationship Id="rId457" Type="http://schemas.openxmlformats.org/officeDocument/2006/relationships/hyperlink" Target="https://mentor.ieee.org/802.11/dcn/20/11-20-1411-03-00be-pdt-mac-mlo-group-addressed-data-frame.docx" TargetMode="External"/><Relationship Id="rId261" Type="http://schemas.openxmlformats.org/officeDocument/2006/relationships/hyperlink" Target="https://mentor.ieee.org/802.11/dcn/20/11-20-1229-03-00be-pdt-phy-channel-numbering-and-channelization.docx" TargetMode="External"/><Relationship Id="rId499" Type="http://schemas.openxmlformats.org/officeDocument/2006/relationships/hyperlink" Target="https://mentor.ieee.org/802.11/dcn/20/11-20-1320-03-00be-pdt-mac-mlo-multi-link-channel-access-capability-signaling.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315-06-00be-draft-text-for-support-for-large-bandwidth.docx" TargetMode="External"/><Relationship Id="rId317" Type="http://schemas.openxmlformats.org/officeDocument/2006/relationships/hyperlink" Target="https://mentor.ieee.org/802.11/dcn/20/11-20-1408-02-00be-pdt-mac-txop-preamble-puncturing.docx" TargetMode="External"/><Relationship Id="rId359" Type="http://schemas.openxmlformats.org/officeDocument/2006/relationships/hyperlink" Target="https://mentor.ieee.org/802.11/dcn/20/11-20-1300-06-00be-pdt-mac-mlo-multi-link-setup-usage-and-rules-of-ml-ie.docx" TargetMode="External"/><Relationship Id="rId524" Type="http://schemas.openxmlformats.org/officeDocument/2006/relationships/hyperlink" Target="https://mentor.ieee.org/802.11/dcn/20/11-20-1409-00-00be-pdt-mac-sta-id.docx" TargetMode="External"/><Relationship Id="rId566" Type="http://schemas.openxmlformats.org/officeDocument/2006/relationships/hyperlink" Target="https://mentor.ieee.org/802.11/dcn/20/11-20-1272-00-00be-pdt-mac-mlo-multiple-bssid-procedure.docx" TargetMode="External"/><Relationship Id="rId98" Type="http://schemas.openxmlformats.org/officeDocument/2006/relationships/hyperlink" Target="https://mentor.ieee.org/802.11/dcn/20/11-20-1338-04-00be-pdt-phy-eht-modulation-and-coding-eht-mcss.docx" TargetMode="External"/><Relationship Id="rId121" Type="http://schemas.openxmlformats.org/officeDocument/2006/relationships/hyperlink" Target="https://mentor.ieee.org/802.11/dcn/20/11-20-1329-02-00be-pdt-eht-preamble-l-stf-l-ltf-l-sig-and-rl-sig.docx" TargetMode="External"/><Relationship Id="rId163" Type="http://schemas.openxmlformats.org/officeDocument/2006/relationships/hyperlink" Target="https://mentor.ieee.org/802.11/dcn/20/11-20-1494-02-00be-pdt-of-eht-phy-data-scrambler-and-descrambler.docx" TargetMode="External"/><Relationship Id="rId219" Type="http://schemas.openxmlformats.org/officeDocument/2006/relationships/hyperlink" Target="https://mentor.ieee.org/802.11/dcn/20/11-20-1231-03-00be-pdt-phy-beamforming.docx" TargetMode="External"/><Relationship Id="rId370" Type="http://schemas.openxmlformats.org/officeDocument/2006/relationships/hyperlink" Target="https://mentor.ieee.org/802.11/dcn/20/11-20-1256-00-00be-pdt-mac-mlo-tid-mapping-link-management-default-mode-and-enablement.docx" TargetMode="External"/><Relationship Id="rId426" Type="http://schemas.openxmlformats.org/officeDocument/2006/relationships/hyperlink" Target="https://mentor.ieee.org/802.11/dcn/20/11-20-1270-01-00be-pdt-mac-mlo-power-save-procedures.docx" TargetMode="External"/><Relationship Id="rId230" Type="http://schemas.openxmlformats.org/officeDocument/2006/relationships/hyperlink" Target="https://mentor.ieee.org/802.11/dcn/20/11-20-1462-02-00be-pdt-phy-tx-mask.docx" TargetMode="External"/><Relationship Id="rId468" Type="http://schemas.openxmlformats.org/officeDocument/2006/relationships/hyperlink" Target="https://mentor.ieee.org/802.11/dcn/20/11-20-1299-06-00be-pdt-mac-mlo-multi-link-channel-access-str.docx" TargetMode="External"/><Relationship Id="rId25" Type="http://schemas.openxmlformats.org/officeDocument/2006/relationships/hyperlink" Target="https://mentor.ieee.org/802.11/dcn/20/11-20-1403-01-00be-pdt-phy-txvector-rxvector-trigvector-config-vector.doc" TargetMode="External"/><Relationship Id="rId67" Type="http://schemas.openxmlformats.org/officeDocument/2006/relationships/hyperlink" Target="https://mentor.ieee.org/802.11/dcn/20/11-20-1447-06-00be-pdt-subcarriers-and-resource-allocation-for-multiple-rus.docx" TargetMode="External"/><Relationship Id="rId272" Type="http://schemas.openxmlformats.org/officeDocument/2006/relationships/hyperlink" Target="https://mentor.ieee.org/802.11/dcn/20/11-20-1294-02-00be-pdt-phy-eht-plme.docx" TargetMode="External"/><Relationship Id="rId328" Type="http://schemas.openxmlformats.org/officeDocument/2006/relationships/hyperlink" Target="https://mentor.ieee.org/802.11/dcn/20/11-20-1434-06-00be-pdt-for-ns-ep-priority-access.docx" TargetMode="External"/><Relationship Id="rId535" Type="http://schemas.openxmlformats.org/officeDocument/2006/relationships/hyperlink" Target="https://mentor.ieee.org/802.11/dcn/20/11-20-1255-05-00be-pdt-mac-mlo-discovery-discovery-procedures-including-probing-and-rnr.docx" TargetMode="External"/><Relationship Id="rId577" Type="http://schemas.openxmlformats.org/officeDocument/2006/relationships/hyperlink" Target="https://mentor.ieee.org/802.11/dcn/20/11-20-1261-01-00be-pdt-mac-mlo-retransmissions.docx" TargetMode="External"/><Relationship Id="rId132" Type="http://schemas.openxmlformats.org/officeDocument/2006/relationships/hyperlink" Target="https://mentor.ieee.org/802.11/dcn/20/11-20-1276-04-00be-pdt-phy-eht-preamble-eht-sig.docx" TargetMode="External"/><Relationship Id="rId174" Type="http://schemas.openxmlformats.org/officeDocument/2006/relationships/hyperlink" Target="https://mentor.ieee.org/802.11/dcn/20/11-20-1339-05-00be-pdt-phy-data-field-coding.docx" TargetMode="External"/><Relationship Id="rId381" Type="http://schemas.openxmlformats.org/officeDocument/2006/relationships/hyperlink" Target="https://mentor.ieee.org/802.11/dcn/20/11-20-1431-05-00be-proposed-draft-specification-for-individual-addressed-data-delivery-without-ba-negotiation.docx" TargetMode="External"/><Relationship Id="rId602" Type="http://schemas.openxmlformats.org/officeDocument/2006/relationships/hyperlink" Target="https://mentor.ieee.org/802.11/dcn/20/11-20-1407-05-00be-pdt-mac-mlo-soft-ap-mld-operation.docx" TargetMode="External"/><Relationship Id="rId241" Type="http://schemas.openxmlformats.org/officeDocument/2006/relationships/hyperlink" Target="https://mentor.ieee.org/802.11/dcn/20/11-20-1253-06-00be-pdt-phy-modulation-accuracy.docx" TargetMode="External"/><Relationship Id="rId437" Type="http://schemas.openxmlformats.org/officeDocument/2006/relationships/hyperlink" Target="https://mentor.ieee.org/802.11/dcn/20/11-20-1291-03-00be-pdt-mac-mlo-enhanced-multi-link-single-radio-operation.docx" TargetMode="External"/><Relationship Id="rId479" Type="http://schemas.openxmlformats.org/officeDocument/2006/relationships/hyperlink" Target="https://mentor.ieee.org/802.11/dcn/20/11-20-1395-05-00be-pdt-mac-mlo-multi-link-channel-access-general-non-str.docx" TargetMode="External"/><Relationship Id="rId36" Type="http://schemas.openxmlformats.org/officeDocument/2006/relationships/hyperlink" Target="https://mentor.ieee.org/802.11/dcn/20/11-20-1314-00-00be-draft-text-for-wideband-and-noncontiguous-spectrum-utilization.docx" TargetMode="External"/><Relationship Id="rId283" Type="http://schemas.openxmlformats.org/officeDocument/2006/relationships/hyperlink" Target="https://mentor.ieee.org/802.11/dcn/20/11-20-1290-02-00be-pdt-phy-parameters-for-eht-mcss.docx" TargetMode="External"/><Relationship Id="rId339" Type="http://schemas.openxmlformats.org/officeDocument/2006/relationships/hyperlink" Target="https://mentor.ieee.org/802.11/dcn/20/11-20-1309-05-00be-proposed-draft-specification-for-ml-general-mld-authentication-mld-association-and-ml-setup.docx" TargetMode="External"/><Relationship Id="rId490" Type="http://schemas.openxmlformats.org/officeDocument/2006/relationships/hyperlink" Target="https://mentor.ieee.org/802.11/dcn/20/11-20-1395-08-00be-pdt-mac-mlo-multi-link-channel-access-general-non-str.docx" TargetMode="External"/><Relationship Id="rId504" Type="http://schemas.openxmlformats.org/officeDocument/2006/relationships/hyperlink" Target="https://mentor.ieee.org/802.11/dcn/20/11-20-1320-08-00be-pdt-mac-mlo-multi-link-channel-access-capability-signaling.docx" TargetMode="External"/><Relationship Id="rId546" Type="http://schemas.openxmlformats.org/officeDocument/2006/relationships/hyperlink" Target="https://mentor.ieee.org/802.11/dcn/20/11-20-1274-05-00be-mac-pdt-mlo-ml-ie-structure.docx" TargetMode="External"/><Relationship Id="rId78" Type="http://schemas.openxmlformats.org/officeDocument/2006/relationships/hyperlink" Target="https://mentor.ieee.org/802.11/dcn/20/11-20-1160-04-00be-pdt-phy-mu-mimo.docx" TargetMode="External"/><Relationship Id="rId101" Type="http://schemas.openxmlformats.org/officeDocument/2006/relationships/hyperlink" Target="https://mentor.ieee.org/802.11/dcn/20/11-20-1338-05-00be-pdt-phy-eht-modulation-and-coding-eht-mcss.docx" TargetMode="External"/><Relationship Id="rId143" Type="http://schemas.openxmlformats.org/officeDocument/2006/relationships/hyperlink" Target="https://mentor.ieee.org/802.11/dcn/20/11-20-1260-02-00be-pdt-phy-eht-stf.docx" TargetMode="External"/><Relationship Id="rId185" Type="http://schemas.openxmlformats.org/officeDocument/2006/relationships/hyperlink" Target="https://mentor.ieee.org/802.11/dcn/20/11-20-1448-02-00be-pdt-resource-unit-interleaving-for-rus-and-multipe-rus.docx" TargetMode="External"/><Relationship Id="rId350" Type="http://schemas.openxmlformats.org/officeDocument/2006/relationships/hyperlink" Target="https://mentor.ieee.org/802.11/dcn/20/11-20-1445-02-00be-pdt-mac-mlo-setup-security.docx" TargetMode="External"/><Relationship Id="rId406" Type="http://schemas.openxmlformats.org/officeDocument/2006/relationships/hyperlink" Target="https://mentor.ieee.org/802.11/dcn/20/11-20-1292-04-00be-pdt-mac-mlo-power-save-traffic-indication.docx" TargetMode="External"/><Relationship Id="rId588" Type="http://schemas.openxmlformats.org/officeDocument/2006/relationships/hyperlink" Target="https://mentor.ieee.org/802.11/dcn/20/11-20-1440-07-00be-pdt-mac-mlo-enhanced-multi-link-operation-mode.docx" TargetMode="External"/><Relationship Id="rId9" Type="http://schemas.openxmlformats.org/officeDocument/2006/relationships/footnotes" Target="footnotes.xml"/><Relationship Id="rId210" Type="http://schemas.openxmlformats.org/officeDocument/2006/relationships/hyperlink" Target="https://mentor.ieee.org/802.11/dcn/20/11-20-1340-02-00be-pdt-phy-packet-extension.docx" TargetMode="External"/><Relationship Id="rId392" Type="http://schemas.openxmlformats.org/officeDocument/2006/relationships/hyperlink" Target="https://mentor.ieee.org/802.11/dcn/20/11-20-1336-01-00be-11be-spec-text-for-mlo-ba-share-and-extension-of-sn-space.docx" TargetMode="External"/><Relationship Id="rId448" Type="http://schemas.openxmlformats.org/officeDocument/2006/relationships/hyperlink" Target="https://mentor.ieee.org/802.11/dcn/20/11-20-1291-04-00be-pdt-mac-mlo-enhanced-multi-link-single-radio-operation.docx" TargetMode="External"/><Relationship Id="rId613" Type="http://schemas.openxmlformats.org/officeDocument/2006/relationships/hyperlink" Target="https://mentor.ieee.org/802.11/dcn/20/11-20-1267-01-00be-pdt-mac-link-latency-measurement-and-report-in-mlo.docx" TargetMode="External"/><Relationship Id="rId252" Type="http://schemas.openxmlformats.org/officeDocument/2006/relationships/hyperlink" Target="https://mentor.ieee.org/802.11/dcn/20/11-20-1254-04-00be-pdt-phy-receive-specification-general-and-receiver-minimum-input-sensitivity-and-channel-rejection.docx" TargetMode="External"/><Relationship Id="rId294" Type="http://schemas.openxmlformats.org/officeDocument/2006/relationships/hyperlink" Target="https://mentor.ieee.org/802.11/dcn/20/11-20-1359-04-00be-pdt-mac-eht-operation-element.docx" TargetMode="External"/><Relationship Id="rId308" Type="http://schemas.openxmlformats.org/officeDocument/2006/relationships/hyperlink" Target="https://mentor.ieee.org/802.11/dcn/20/11-20-1281-03-00be-pdt-mac-txop-bandwidth-signaling.docx" TargetMode="External"/><Relationship Id="rId515" Type="http://schemas.openxmlformats.org/officeDocument/2006/relationships/hyperlink" Target="https://mentor.ieee.org/802.11/dcn/20/11-20-1271-05-00be-pdt-mac-mlo-multi-link-channel-access-end-ppdu-alignment.docx" TargetMode="External"/><Relationship Id="rId47" Type="http://schemas.openxmlformats.org/officeDocument/2006/relationships/hyperlink" Target="https://mentor.ieee.org/802.11/dcn/20/11-20-1315-00-00be-draft-text-for-support-for-large-bandwidth.docx" TargetMode="External"/><Relationship Id="rId89" Type="http://schemas.openxmlformats.org/officeDocument/2006/relationships/hyperlink" Target="https://mentor.ieee.org/802.11/dcn/20/11-20-1479-02-00be-pdt-phy-t-block.docx" TargetMode="External"/><Relationship Id="rId112" Type="http://schemas.openxmlformats.org/officeDocument/2006/relationships/hyperlink" Target="https://mentor.ieee.org/802.11/dcn/20/11-20-1337-02-00be-pdt-phy-mathematical-description-of-signals.docx" TargetMode="External"/><Relationship Id="rId154" Type="http://schemas.openxmlformats.org/officeDocument/2006/relationships/hyperlink" Target="https://mentor.ieee.org/802.11/dcn/20/11-20-1495-03-00be-pdt-of-eht-ltf-sequences.docx" TargetMode="External"/><Relationship Id="rId361" Type="http://schemas.openxmlformats.org/officeDocument/2006/relationships/hyperlink" Target="https://mentor.ieee.org/802.11/dcn/20/11-20-1300-08-00be-pdt-mac-mlo-multi-link-setup-usage-and-rules-of-ml-ie.docx" TargetMode="External"/><Relationship Id="rId557" Type="http://schemas.openxmlformats.org/officeDocument/2006/relationships/hyperlink" Target="https://mentor.ieee.org/802.11/dcn/20/11-20-1274-08-00be-mac-pdt-mlo-ml-ie-structure.docx" TargetMode="External"/><Relationship Id="rId599" Type="http://schemas.openxmlformats.org/officeDocument/2006/relationships/hyperlink" Target="https://mentor.ieee.org/802.11/dcn/20/11-20-1407-10-00be-pdt-mac-mlo-soft-ap-mld-operation.docx" TargetMode="External"/><Relationship Id="rId196" Type="http://schemas.openxmlformats.org/officeDocument/2006/relationships/hyperlink" Target="https://mentor.ieee.org/802.11/dcn/20/11-20-1351-03-00be-pdt-phy-pilot.docx" TargetMode="External"/><Relationship Id="rId417" Type="http://schemas.openxmlformats.org/officeDocument/2006/relationships/hyperlink" Target="https://mentor.ieee.org/802.11/dcn/20/11-20-1332-05-00be-pdt-mac-mlo-bss-parameter-update.docx" TargetMode="External"/><Relationship Id="rId459" Type="http://schemas.openxmlformats.org/officeDocument/2006/relationships/hyperlink" Target="https://mentor.ieee.org/802.11/dcn/20/11-20-1411-02-00be-pdt-mac-mlo-group-addressed-data-frame.docx" TargetMode="External"/><Relationship Id="rId16" Type="http://schemas.openxmlformats.org/officeDocument/2006/relationships/hyperlink" Target="https://mentor.ieee.org/802.11/dcn/20/11-20-1307-01-00be-pdt-phy-introduction-to-eht-phy.docx" TargetMode="External"/><Relationship Id="rId221" Type="http://schemas.openxmlformats.org/officeDocument/2006/relationships/hyperlink" Target="https://mentor.ieee.org/802.11/dcn/20/11-20-1466-00-00be-pdt-phy-eht-sounding-ndp.docx" TargetMode="External"/><Relationship Id="rId263" Type="http://schemas.openxmlformats.org/officeDocument/2006/relationships/hyperlink" Target="https://mentor.ieee.org/802.11/dcn/20/11-20-1229-03-00be-pdt-phy-channel-numbering-and-channelization.docx" TargetMode="External"/><Relationship Id="rId319" Type="http://schemas.openxmlformats.org/officeDocument/2006/relationships/hyperlink" Target="https://mentor.ieee.org/802.11/dcn/20/11-20-1434-01-00be-pdt-for-ns-ep-priority-access.docx" TargetMode="External"/><Relationship Id="rId470" Type="http://schemas.openxmlformats.org/officeDocument/2006/relationships/hyperlink" Target="https://mentor.ieee.org/802.11/dcn/20/11-20-1299-02-00be-pdt-mac-mlo-multi-link-channel-access-str.docx" TargetMode="External"/><Relationship Id="rId526" Type="http://schemas.openxmlformats.org/officeDocument/2006/relationships/hyperlink" Target="https://mentor.ieee.org/802.11/dcn/20/11-20-1409-02-00be-pdt-mac-sta-id.docx" TargetMode="External"/><Relationship Id="rId58" Type="http://schemas.openxmlformats.org/officeDocument/2006/relationships/hyperlink" Target="https://mentor.ieee.org/802.11/dcn/20/11-20-1316-00-00be-draft-text-for-subcarriers-and-resource-allocation-for-single-ru.docx" TargetMode="External"/><Relationship Id="rId123" Type="http://schemas.openxmlformats.org/officeDocument/2006/relationships/hyperlink" Target="https://mentor.ieee.org/802.11/dcn/20/11-20-1464-00-00be-pdt-phy-u-sig.docx" TargetMode="External"/><Relationship Id="rId330" Type="http://schemas.openxmlformats.org/officeDocument/2006/relationships/hyperlink" Target="https://mentor.ieee.org/802.11/dcn/20/11-20-1309-01-00be-proposed-draft-specification-for-ml-general-mld-authentication-mld-association-and-ml-setup.docx" TargetMode="External"/><Relationship Id="rId568" Type="http://schemas.openxmlformats.org/officeDocument/2006/relationships/hyperlink" Target="https://mentor.ieee.org/802.11/dcn/20/11-20-1285-00-00be-visio-file-for-figure-aa6.vsd" TargetMode="External"/><Relationship Id="rId165" Type="http://schemas.openxmlformats.org/officeDocument/2006/relationships/hyperlink" Target="https://mentor.ieee.org/802.11/dcn/20/11-20-1494-04-00be-pdt-of-eht-phy-data-scrambler-and-descrambler.docx" TargetMode="External"/><Relationship Id="rId372" Type="http://schemas.openxmlformats.org/officeDocument/2006/relationships/hyperlink" Target="https://mentor.ieee.org/802.11/dcn/20/11-20-1256-03-00be-pdt-mac-mlo-tid-mapping-link-management-default-mode-and-enablement.docx" TargetMode="External"/><Relationship Id="rId428" Type="http://schemas.openxmlformats.org/officeDocument/2006/relationships/hyperlink" Target="https://mentor.ieee.org/802.11/dcn/20/11-20-1270-03-00be-pdt-mac-mlo-power-save-procedures.docx" TargetMode="External"/><Relationship Id="rId232" Type="http://schemas.openxmlformats.org/officeDocument/2006/relationships/hyperlink" Target="https://mentor.ieee.org/802.11/dcn/20/11-20-1252-00-00be-pdt-phy-frequency-tolerance.docx" TargetMode="External"/><Relationship Id="rId274" Type="http://schemas.openxmlformats.org/officeDocument/2006/relationships/hyperlink" Target="https://mentor.ieee.org/802.11/dcn/20/11-20-1294-04-00be-pdt-phy-eht-plme.docx" TargetMode="External"/><Relationship Id="rId481" Type="http://schemas.openxmlformats.org/officeDocument/2006/relationships/hyperlink" Target="https://mentor.ieee.org/802.11/dcn/20/11-20-1395-07-00be-pdt-mac-mlo-multi-link-channel-access-general-non-str.docx" TargetMode="External"/><Relationship Id="rId27" Type="http://schemas.openxmlformats.org/officeDocument/2006/relationships/hyperlink" Target="https://mentor.ieee.org/802.11/dcn/20/11-20-1403-03-00be-pdt-phy-txvector-rxvector-trigvector-config-vector.doc" TargetMode="External"/><Relationship Id="rId48" Type="http://schemas.openxmlformats.org/officeDocument/2006/relationships/hyperlink" Target="https://mentor.ieee.org/802.11/dcn/20/11-20-1315-01-00be-draft-text-for-support-for-large-bandwidth.docx" TargetMode="External"/><Relationship Id="rId69" Type="http://schemas.openxmlformats.org/officeDocument/2006/relationships/hyperlink" Target="https://mentor.ieee.org/802.11/dcn/20/11-20-1447-06-00be-pdt-subcarriers-and-resource-allocation-for-multiple-rus.docx" TargetMode="External"/><Relationship Id="rId113" Type="http://schemas.openxmlformats.org/officeDocument/2006/relationships/hyperlink" Target="https://mentor.ieee.org/802.11/dcn/20/11-20-1337-03-00be-pdt-phy-mathematical-description-of-signals.docx" TargetMode="External"/><Relationship Id="rId134" Type="http://schemas.openxmlformats.org/officeDocument/2006/relationships/hyperlink" Target="https://mentor.ieee.org/802.11/dcn/20/11-20-1276-06-00be-pdt-phy-eht-preamble-eht-sig.docx" TargetMode="External"/><Relationship Id="rId320" Type="http://schemas.openxmlformats.org/officeDocument/2006/relationships/hyperlink" Target="https://mentor.ieee.org/802.11/dcn/20/11-20-1434-02-00be-pdt-for-ns-ep-priority-access.docx" TargetMode="External"/><Relationship Id="rId537" Type="http://schemas.openxmlformats.org/officeDocument/2006/relationships/hyperlink" Target="https://mentor.ieee.org/802.11/dcn/20/11-20-1255-03-00be-pdt-mac-mlo-discovery-discovery-procedures-including-probing-and-rnr.docx" TargetMode="External"/><Relationship Id="rId558" Type="http://schemas.openxmlformats.org/officeDocument/2006/relationships/hyperlink" Target="https://mentor.ieee.org/802.11/dcn/20/11-20-1274-07-00be-mac-pdt-mlo-ml-ie-structure.docx" TargetMode="External"/><Relationship Id="rId579" Type="http://schemas.openxmlformats.org/officeDocument/2006/relationships/hyperlink" Target="https://mentor.ieee.org/802.11/dcn/20/11-20-1440-01-00be-pdt-mac-mlo-enhanced-multi-link-operation-mode.docx" TargetMode="External"/><Relationship Id="rId80" Type="http://schemas.openxmlformats.org/officeDocument/2006/relationships/hyperlink" Target="https://mentor.ieee.org/802.11/dcn/20/11-20-1160-06-00be-pdt-phy-mu-mimo.docx" TargetMode="External"/><Relationship Id="rId155" Type="http://schemas.openxmlformats.org/officeDocument/2006/relationships/hyperlink" Target="https://mentor.ieee.org/802.11/dcn/20/11-20-1319-00-00be-pdt-phy-preamble-puncture.docx" TargetMode="External"/><Relationship Id="rId176" Type="http://schemas.openxmlformats.org/officeDocument/2006/relationships/hyperlink" Target="https://mentor.ieee.org/802.11/dcn/20/11-20-1339-05-00be-pdt-phy-data-field-coding.docx" TargetMode="External"/><Relationship Id="rId197" Type="http://schemas.openxmlformats.org/officeDocument/2006/relationships/hyperlink" Target="https://mentor.ieee.org/802.11/dcn/20/11-20-1351-04-00be-pdt-phy-pilot.docx" TargetMode="External"/><Relationship Id="rId341" Type="http://schemas.openxmlformats.org/officeDocument/2006/relationships/hyperlink" Target="https://mentor.ieee.org/802.11/dcn/20/11-20-1309-05-00be-proposed-draft-specification-for-ml-general-mld-authentication-mld-association-and-ml-setup.docx" TargetMode="External"/><Relationship Id="rId362" Type="http://schemas.openxmlformats.org/officeDocument/2006/relationships/hyperlink" Target="https://mentor.ieee.org/802.11/dcn/20/11-20-1300-02-00be-pdt-mac-mlo-multi-link-setup-usage-and-rules-of-ml-ie.docx" TargetMode="External"/><Relationship Id="rId383" Type="http://schemas.openxmlformats.org/officeDocument/2006/relationships/hyperlink" Target="https://mentor.ieee.org/802.11/dcn/20/11-20-1275-00-00be-mac-pdt-mlo-ba-procedure.docx" TargetMode="External"/><Relationship Id="rId418" Type="http://schemas.openxmlformats.org/officeDocument/2006/relationships/hyperlink" Target="https://mentor.ieee.org/802.11/dcn/20/11-20-1332-06-00be-pdt-mac-mlo-bss-parameter-update.docx" TargetMode="External"/><Relationship Id="rId439" Type="http://schemas.openxmlformats.org/officeDocument/2006/relationships/hyperlink" Target="https://mentor.ieee.org/802.11/dcn/20/11-20-1291-04-00be-pdt-mac-mlo-enhanced-multi-link-single-radio-operation.docx" TargetMode="External"/><Relationship Id="rId590" Type="http://schemas.openxmlformats.org/officeDocument/2006/relationships/hyperlink" Target="https://mentor.ieee.org/802.11/dcn/20/11-20-1407-01-00be-pdt-mac-mlo-soft-ap-mld-operation.docx" TargetMode="External"/><Relationship Id="rId604" Type="http://schemas.openxmlformats.org/officeDocument/2006/relationships/hyperlink" Target="https://mentor.ieee.org/802.11/dcn/20/11-20-1407-08-00be-pdt-mac-mlo-soft-ap-mld-operation.docx" TargetMode="External"/><Relationship Id="rId201" Type="http://schemas.openxmlformats.org/officeDocument/2006/relationships/hyperlink" Target="https://mentor.ieee.org/802.11/dcn/20/11-20-1349-00-00be-pdt-constellation-mapping.docx" TargetMode="External"/><Relationship Id="rId222" Type="http://schemas.openxmlformats.org/officeDocument/2006/relationships/hyperlink" Target="https://mentor.ieee.org/802.11/dcn/20/11-20-1466-00-00be-pdt-phy-eht-sounding-ndp.docx" TargetMode="External"/><Relationship Id="rId243" Type="http://schemas.openxmlformats.org/officeDocument/2006/relationships/hyperlink" Target="https://mentor.ieee.org/802.11/dcn/20/11-20-1252-02-00be-pdt-phy-frequency-tolerance.docx" TargetMode="External"/><Relationship Id="rId264" Type="http://schemas.openxmlformats.org/officeDocument/2006/relationships/hyperlink" Target="https://mentor.ieee.org/802.11/dcn/20/11-20-1229-03-00be-pdt-phy-channel-numbering-and-channelization.docx" TargetMode="External"/><Relationship Id="rId285" Type="http://schemas.openxmlformats.org/officeDocument/2006/relationships/hyperlink" Target="https://mentor.ieee.org/802.11/dcn/20/11-20-1290-03-00be-pdt-phy-parameters-for-eht-mcss.docx" TargetMode="External"/><Relationship Id="rId450" Type="http://schemas.openxmlformats.org/officeDocument/2006/relationships/hyperlink" Target="https://mentor.ieee.org/802.11/dcn/20/11-20-1291-10-00be-pdt-mac-mlo-enhanced-multi-link-single-radio-operation.docx" TargetMode="External"/><Relationship Id="rId471" Type="http://schemas.openxmlformats.org/officeDocument/2006/relationships/hyperlink" Target="https://mentor.ieee.org/802.11/dcn/20/11-20-1299-04-00be-pdt-mac-mlo-multi-link-channel-access-str.docx" TargetMode="External"/><Relationship Id="rId506" Type="http://schemas.openxmlformats.org/officeDocument/2006/relationships/hyperlink" Target="https://mentor.ieee.org/802.11/dcn/20/11-20-1320-05-00be-pdt-mac-mlo-multi-link-channel-access-capability-signaling.docx" TargetMode="External"/><Relationship Id="rId17" Type="http://schemas.openxmlformats.org/officeDocument/2006/relationships/hyperlink" Target="https://mentor.ieee.org/802.11/dcn/20/11-20-1307-04-00be-pdt-phy-introduction-to-eht-phy.docx" TargetMode="External"/><Relationship Id="rId38" Type="http://schemas.openxmlformats.org/officeDocument/2006/relationships/hyperlink" Target="https://mentor.ieee.org/802.11/dcn/20/11-20-1371-01-00be-pdt-phy-subcarriers-and-resource-allocation-for-wideband.docx" TargetMode="External"/><Relationship Id="rId59" Type="http://schemas.openxmlformats.org/officeDocument/2006/relationships/hyperlink" Target="https://mentor.ieee.org/802.11/dcn/20/11-20-1316-01-00be-draft-text-for-subcarriers-and-resource-allocation-for-single-ru.docx" TargetMode="External"/><Relationship Id="rId103" Type="http://schemas.openxmlformats.org/officeDocument/2006/relationships/hyperlink" Target="https://mentor.ieee.org/802.11/dcn/20/11-20-1153-00-00be-pdt-phy-timing-related-parameters.docx" TargetMode="External"/><Relationship Id="rId124" Type="http://schemas.openxmlformats.org/officeDocument/2006/relationships/hyperlink" Target="https://mentor.ieee.org/802.11/dcn/20/11-20-1464-01-00be-pdt-phy-u-sig.docx" TargetMode="External"/><Relationship Id="rId310" Type="http://schemas.openxmlformats.org/officeDocument/2006/relationships/hyperlink" Target="https://mentor.ieee.org/802.11/dcn/20/11-20-1281-02-00be-pdt-mac-txop-bandwidth-signaling.docx" TargetMode="External"/><Relationship Id="rId492" Type="http://schemas.openxmlformats.org/officeDocument/2006/relationships/hyperlink" Target="https://mentor.ieee.org/802.11/dcn/20/11-20-1395-10-00be-pdt-mac-mlo-multi-link-channel-access-general-non-str.docx" TargetMode="External"/><Relationship Id="rId527" Type="http://schemas.openxmlformats.org/officeDocument/2006/relationships/hyperlink" Target="https://mentor.ieee.org/802.11/dcn/20/11-20-1409-03-00be-pdt-mac-sta-id.docx" TargetMode="External"/><Relationship Id="rId548" Type="http://schemas.openxmlformats.org/officeDocument/2006/relationships/hyperlink" Target="https://mentor.ieee.org/802.11/dcn/20/11-20-1274-07-00be-mac-pdt-mlo-ml-ie-structure.docx" TargetMode="External"/><Relationship Id="rId569" Type="http://schemas.openxmlformats.org/officeDocument/2006/relationships/hyperlink" Target="https://mentor.ieee.org/802.11/dcn/20/11-20-1286-00-00be-visio-file-for-aa7.vsd" TargetMode="External"/><Relationship Id="rId70" Type="http://schemas.openxmlformats.org/officeDocument/2006/relationships/hyperlink" Target="https://mentor.ieee.org/802.11/dcn/20/11-20-1160-00-00be-pdt-phy-mu-mimo.docx" TargetMode="External"/><Relationship Id="rId91" Type="http://schemas.openxmlformats.org/officeDocument/2006/relationships/hyperlink" Target="https://mentor.ieee.org/802.11/dcn/20/11-20-1295-01-00be-pdt-phy-overview-of-the-ppdu-enconding-process.docx" TargetMode="External"/><Relationship Id="rId145" Type="http://schemas.openxmlformats.org/officeDocument/2006/relationships/hyperlink" Target="https://mentor.ieee.org/802.11/dcn/20/11-20-1260-04-00be-pdt-phy-eht-stf.docx" TargetMode="External"/><Relationship Id="rId166" Type="http://schemas.openxmlformats.org/officeDocument/2006/relationships/hyperlink" Target="https://mentor.ieee.org/802.11/dcn/20/11-20-1494-03-00be-pdt-of-eht-phy-data-scrambler-and-descrambler.docx" TargetMode="External"/><Relationship Id="rId187" Type="http://schemas.openxmlformats.org/officeDocument/2006/relationships/hyperlink" Target="https://mentor.ieee.org/802.11/dcn/20/11-20-1448-04-00be-pdt-resource-unit-interleaving-for-rus-and-multipe-rus.docx" TargetMode="External"/><Relationship Id="rId331" Type="http://schemas.openxmlformats.org/officeDocument/2006/relationships/hyperlink" Target="https://mentor.ieee.org/802.11/dcn/20/11-20-1309-02-00be-proposed-draft-specification-for-ml-general-mld-authentication-mld-association-and-ml-setup.docx" TargetMode="External"/><Relationship Id="rId352" Type="http://schemas.openxmlformats.org/officeDocument/2006/relationships/hyperlink" Target="https://mentor.ieee.org/802.11/dcn/20/11-20-1445-06-00be-pdt-mac-mlo-setup-security.docx" TargetMode="External"/><Relationship Id="rId373" Type="http://schemas.openxmlformats.org/officeDocument/2006/relationships/hyperlink" Target="https://mentor.ieee.org/802.11/dcn/20/11-20-1431-00-00be-proposed-draft-specification-for-individual-addressed-data-delivery-without-ba-negotiation.docx" TargetMode="External"/><Relationship Id="rId394" Type="http://schemas.openxmlformats.org/officeDocument/2006/relationships/hyperlink" Target="https://mentor.ieee.org/802.11/dcn/20/11-20-1336-03-00be-11be-spec-text-for-mlo-ba-share-and-extension-of-sn-space.docx" TargetMode="External"/><Relationship Id="rId408" Type="http://schemas.openxmlformats.org/officeDocument/2006/relationships/hyperlink" Target="https://mentor.ieee.org/802.11/dcn/20/11-20-1292-06-00be-pdt-mac-mlo-power-save-traffic-indication.docx" TargetMode="External"/><Relationship Id="rId429" Type="http://schemas.openxmlformats.org/officeDocument/2006/relationships/hyperlink" Target="https://mentor.ieee.org/802.11/dcn/20/11-20-1270-04-00be-pdt-mac-mlo-power-save-procedures.docx" TargetMode="External"/><Relationship Id="rId580" Type="http://schemas.openxmlformats.org/officeDocument/2006/relationships/hyperlink" Target="https://mentor.ieee.org/802.11/dcn/20/11-20-1440-02-00be-pdt-mac-mlo-enhanced-multi-link-operation-mode.docx" TargetMode="External"/><Relationship Id="rId615" Type="http://schemas.openxmlformats.org/officeDocument/2006/relationships/footer" Target="footer1.xml"/><Relationship Id="rId1" Type="http://schemas.openxmlformats.org/officeDocument/2006/relationships/customXml" Target="../customXml/item1.xml"/><Relationship Id="rId212" Type="http://schemas.openxmlformats.org/officeDocument/2006/relationships/hyperlink" Target="https://mentor.ieee.org/802.11/dcn/20/11-20-1340-02-00be-pdt-phy-packet-extension.docx" TargetMode="External"/><Relationship Id="rId233" Type="http://schemas.openxmlformats.org/officeDocument/2006/relationships/hyperlink" Target="https://mentor.ieee.org/802.11/dcn/20/11-20-1252-01-00be-pdt-phy-frequency-tolerance.docx" TargetMode="External"/><Relationship Id="rId254" Type="http://schemas.openxmlformats.org/officeDocument/2006/relationships/hyperlink" Target="https://mentor.ieee.org/802.11/dcn/20/11-20-1254-06-00be-pdt-phy-receive-specification-general-and-receiver-minimum-input-sensitivity-and-channel-rejection.docx" TargetMode="External"/><Relationship Id="rId440" Type="http://schemas.openxmlformats.org/officeDocument/2006/relationships/hyperlink" Target="https://mentor.ieee.org/802.11/dcn/20/11-20-1291-05-00be-pdt-mac-mlo-enhanced-multi-link-single-radio-operation.docx" TargetMode="External"/><Relationship Id="rId28" Type="http://schemas.openxmlformats.org/officeDocument/2006/relationships/hyperlink" Target="https://mentor.ieee.org/802.11/dcn/20/11-20-1403-04-00be-pdt-phy-txvector-rxvector-trigvector-config-vector.doc" TargetMode="External"/><Relationship Id="rId49" Type="http://schemas.openxmlformats.org/officeDocument/2006/relationships/hyperlink" Target="https://mentor.ieee.org/802.11/dcn/20/11-20-1315-02-00be-draft-text-for-support-for-large-bandwidth.docx" TargetMode="External"/><Relationship Id="rId114" Type="http://schemas.openxmlformats.org/officeDocument/2006/relationships/hyperlink" Target="https://mentor.ieee.org/802.11/dcn/20/11-20-1337-02-00be-pdt-phy-mathematical-description-of-signals.docx" TargetMode="External"/><Relationship Id="rId275" Type="http://schemas.openxmlformats.org/officeDocument/2006/relationships/hyperlink" Target="https://mentor.ieee.org/802.11/dcn/20/11-20-1294-01-00be-pdt-phy-eht-plme.docx" TargetMode="External"/><Relationship Id="rId296" Type="http://schemas.openxmlformats.org/officeDocument/2006/relationships/hyperlink" Target="https://mentor.ieee.org/802.11/dcn/20/11-20-1353-01-00be-pdt-mac-eht-bss-operation.docx" TargetMode="External"/><Relationship Id="rId300" Type="http://schemas.openxmlformats.org/officeDocument/2006/relationships/hyperlink" Target="https://mentor.ieee.org/802.11/dcn/20/11-20-1353-05-00be-pdt-mac-eht-bss-operation.docx" TargetMode="External"/><Relationship Id="rId461" Type="http://schemas.openxmlformats.org/officeDocument/2006/relationships/hyperlink" Target="https://mentor.ieee.org/802.11/dcn/20/11-20-1411-04-00be-pdt-mac-mlo-group-addressed-data-frame.docx" TargetMode="External"/><Relationship Id="rId482" Type="http://schemas.openxmlformats.org/officeDocument/2006/relationships/hyperlink" Target="https://mentor.ieee.org/802.11/dcn/20/11-20-1395-08-00be-pdt-mac-mlo-multi-link-channel-access-general-non-str.docx" TargetMode="External"/><Relationship Id="rId517" Type="http://schemas.openxmlformats.org/officeDocument/2006/relationships/hyperlink" Target="https://mentor.ieee.org/802.11/dcn/20/11-20-1271-07-00be-pdt-mac-mlo-multi-link-channel-access-end-ppdu-alignment.docx" TargetMode="External"/><Relationship Id="rId538" Type="http://schemas.openxmlformats.org/officeDocument/2006/relationships/hyperlink" Target="https://mentor.ieee.org/802.11/dcn/20/11-20-1255-05-00be-pdt-mac-mlo-discovery-discovery-procedures-including-probing-and-rnr.docx" TargetMode="External"/><Relationship Id="rId559" Type="http://schemas.openxmlformats.org/officeDocument/2006/relationships/hyperlink" Target="https://mentor.ieee.org/802.11/dcn/20/11-20-1274-09-00be-mac-pdt-mlo-ml-ie-structure.docx" TargetMode="External"/><Relationship Id="rId60" Type="http://schemas.openxmlformats.org/officeDocument/2006/relationships/hyperlink" Target="https://mentor.ieee.org/802.11/dcn/20/11-20-1316-01-00be-draft-text-for-subcarriers-and-resource-allocation-for-single-ru.docx" TargetMode="External"/><Relationship Id="rId81" Type="http://schemas.openxmlformats.org/officeDocument/2006/relationships/hyperlink" Target="https://mentor.ieee.org/802.11/dcn/20/11-20-1327-00-00be-pdt-eht-ppdu-format.docx" TargetMode="External"/><Relationship Id="rId135" Type="http://schemas.openxmlformats.org/officeDocument/2006/relationships/hyperlink" Target="https://mentor.ieee.org/802.11/dcn/20/11-20-1276-07-00be-pdt-phy-eht-preamble-eht-sig.docx" TargetMode="External"/><Relationship Id="rId156" Type="http://schemas.openxmlformats.org/officeDocument/2006/relationships/hyperlink" Target="https://mentor.ieee.org/802.11/dcn/20/11-20-1319-01-00be-pdt-phy-preamble-puncture.docx" TargetMode="External"/><Relationship Id="rId177" Type="http://schemas.openxmlformats.org/officeDocument/2006/relationships/hyperlink" Target="https://mentor.ieee.org/802.11/dcn/20/11-20-1452-00-00be-pdt-segment-parser.docx" TargetMode="External"/><Relationship Id="rId198" Type="http://schemas.openxmlformats.org/officeDocument/2006/relationships/hyperlink" Target="https://mentor.ieee.org/802.11/dcn/20/11-20-1351-05-00be-pdt-phy-pilot.docx" TargetMode="External"/><Relationship Id="rId321" Type="http://schemas.openxmlformats.org/officeDocument/2006/relationships/hyperlink" Target="https://mentor.ieee.org/802.11/dcn/20/11-20-1434-03-00be-pdt-for-ns-ep-priority-access.docx" TargetMode="External"/><Relationship Id="rId342" Type="http://schemas.openxmlformats.org/officeDocument/2006/relationships/hyperlink" Target="https://mentor.ieee.org/802.11/dcn/20/11-20-1309-06-00be-proposed-draft-specification-for-ml-general-mld-authentication-mld-association-and-ml-setup.docx" TargetMode="External"/><Relationship Id="rId363" Type="http://schemas.openxmlformats.org/officeDocument/2006/relationships/hyperlink" Target="https://mentor.ieee.org/802.11/dcn/20/11-20-1300-05-00be-pdt-mac-mlo-multi-link-setup-usage-and-rules-of-ml-ie.docx" TargetMode="External"/><Relationship Id="rId384" Type="http://schemas.openxmlformats.org/officeDocument/2006/relationships/hyperlink" Target="https://mentor.ieee.org/802.11/dcn/20/11-20-1275-01-00be-mac-pdt-mlo-ba-procedure.docx" TargetMode="External"/><Relationship Id="rId419" Type="http://schemas.openxmlformats.org/officeDocument/2006/relationships/hyperlink" Target="https://mentor.ieee.org/802.11/dcn/20/11-20-1332-02-00be-pdt-mac-mlo-bss-parameter-update.docx" TargetMode="External"/><Relationship Id="rId570" Type="http://schemas.openxmlformats.org/officeDocument/2006/relationships/hyperlink" Target="https://mentor.ieee.org/802.11/dcn/20/11-20-1272-00-00be-pdt-mac-mlo-multiple-bssid-procedure.docx" TargetMode="External"/><Relationship Id="rId591" Type="http://schemas.openxmlformats.org/officeDocument/2006/relationships/hyperlink" Target="https://mentor.ieee.org/802.11/dcn/20/11-20-1407-02-00be-pdt-mac-mlo-soft-ap-mld-operation.docx" TargetMode="External"/><Relationship Id="rId605" Type="http://schemas.openxmlformats.org/officeDocument/2006/relationships/hyperlink" Target="https://mentor.ieee.org/802.11/dcn/20/11-20-1407-09-00be-pdt-mac-mlo-soft-ap-mld-operation.docx" TargetMode="External"/><Relationship Id="rId202" Type="http://schemas.openxmlformats.org/officeDocument/2006/relationships/hyperlink" Target="https://mentor.ieee.org/802.11/dcn/20/11-20-1349-01-00be-pdt-constellation-mapping.docx" TargetMode="External"/><Relationship Id="rId223" Type="http://schemas.openxmlformats.org/officeDocument/2006/relationships/hyperlink" Target="https://mentor.ieee.org/802.11/dcn/20/11-20-1462-00-00be-pdt-phy-tx-mask.docx" TargetMode="External"/><Relationship Id="rId244" Type="http://schemas.openxmlformats.org/officeDocument/2006/relationships/hyperlink" Target="https://mentor.ieee.org/802.11/dcn/20/11-20-1253-03-00be-pdt-phy-modulation-accuracy.docx" TargetMode="External"/><Relationship Id="rId430" Type="http://schemas.openxmlformats.org/officeDocument/2006/relationships/hyperlink" Target="https://mentor.ieee.org/802.11/dcn/20/11-20-1289-00-00be-visio-file-for-figure-33-xx-mlo-per-sta-independent-power-state.vsd" TargetMode="External"/><Relationship Id="rId18" Type="http://schemas.openxmlformats.org/officeDocument/2006/relationships/hyperlink" Target="https://mentor.ieee.org/802.11/dcn/20/11-20-1307-02-00be-pdt-phy-introduction-to-eht-phy.docx" TargetMode="External"/><Relationship Id="rId39" Type="http://schemas.openxmlformats.org/officeDocument/2006/relationships/hyperlink" Target="https://mentor.ieee.org/802.11/dcn/20/11-20-1371-02-00be-pdt-phy-subcarriers-and-resource-allocation-for-wideband.docx" TargetMode="External"/><Relationship Id="rId265" Type="http://schemas.openxmlformats.org/officeDocument/2006/relationships/hyperlink" Target="https://mentor.ieee.org/802.11/dcn/20/11-20-1404-00-00be-pdt-phy-support-for-non-ht-ht-vht-he-format-and-regulatory.doc" TargetMode="External"/><Relationship Id="rId286" Type="http://schemas.openxmlformats.org/officeDocument/2006/relationships/hyperlink" Target="https://mentor.ieee.org/802.11/dcn/20/11-20-1359-00-00be-pdt-mac-eht-operation-element.docx" TargetMode="External"/><Relationship Id="rId451" Type="http://schemas.openxmlformats.org/officeDocument/2006/relationships/hyperlink" Target="https://mentor.ieee.org/802.11/dcn/20/11-20-1291-12-00be-pdt-mac-mlo-enhanced-multi-link-single-radio-operation.docx" TargetMode="External"/><Relationship Id="rId472" Type="http://schemas.openxmlformats.org/officeDocument/2006/relationships/hyperlink" Target="https://mentor.ieee.org/802.11/dcn/20/11-20-1299-05-00be-pdt-mac-mlo-multi-link-channel-access-str.docx" TargetMode="External"/><Relationship Id="rId493" Type="http://schemas.openxmlformats.org/officeDocument/2006/relationships/hyperlink" Target="https://mentor.ieee.org/802.11/dcn/20/11-20-1395-12-00be-pdt-mac-mlo-multi-link-channel-access-general-non-str.docx" TargetMode="External"/><Relationship Id="rId507" Type="http://schemas.openxmlformats.org/officeDocument/2006/relationships/hyperlink" Target="https://mentor.ieee.org/802.11/dcn/20/11-20-1320-06-00be-pdt-mac-mlo-multi-link-channel-access-capability-signaling.docx" TargetMode="External"/><Relationship Id="rId528" Type="http://schemas.openxmlformats.org/officeDocument/2006/relationships/hyperlink" Target="https://mentor.ieee.org/802.11/dcn/20/11-20-1409-02-00be-pdt-mac-sta-id.docx" TargetMode="External"/><Relationship Id="rId549" Type="http://schemas.openxmlformats.org/officeDocument/2006/relationships/hyperlink" Target="https://mentor.ieee.org/802.11/dcn/20/11-20-1274-08-00be-mac-pdt-mlo-ml-ie-structure.docx" TargetMode="External"/><Relationship Id="rId50" Type="http://schemas.openxmlformats.org/officeDocument/2006/relationships/hyperlink" Target="https://mentor.ieee.org/802.11/dcn/20/11-20-1315-03-00be-draft-text-for-support-for-large-bandwidth.docx" TargetMode="External"/><Relationship Id="rId104" Type="http://schemas.openxmlformats.org/officeDocument/2006/relationships/hyperlink" Target="https://mentor.ieee.org/802.11/dcn/20/11-20-1153-01-00be-pdt-phy-timing-related-parameters.docx" TargetMode="External"/><Relationship Id="rId125" Type="http://schemas.openxmlformats.org/officeDocument/2006/relationships/hyperlink" Target="https://mentor.ieee.org/802.11/dcn/20/11-20-1464-02-00be-pdt-phy-u-sig.docx" TargetMode="External"/><Relationship Id="rId146" Type="http://schemas.openxmlformats.org/officeDocument/2006/relationships/hyperlink" Target="https://mentor.ieee.org/802.11/dcn/20/11-20-1260-01-00be-pdt-phy-eht-stf.docx" TargetMode="External"/><Relationship Id="rId167" Type="http://schemas.openxmlformats.org/officeDocument/2006/relationships/hyperlink" Target="https://mentor.ieee.org/802.11/dcn/20/11-20-1494-03-00be-pdt-of-eht-phy-data-scrambler-and-descrambler.docx" TargetMode="External"/><Relationship Id="rId188" Type="http://schemas.openxmlformats.org/officeDocument/2006/relationships/hyperlink" Target="https://mentor.ieee.org/802.11/dcn/20/11-20-1448-05-00be-pdt-resource-unit-interleaving-for-rus-and-multipe-rus.docx" TargetMode="External"/><Relationship Id="rId311" Type="http://schemas.openxmlformats.org/officeDocument/2006/relationships/hyperlink" Target="https://mentor.ieee.org/802.11/dcn/20/11-20-1281-03-00be-pdt-mac-txop-bandwidth-signaling.docx" TargetMode="External"/><Relationship Id="rId332" Type="http://schemas.openxmlformats.org/officeDocument/2006/relationships/hyperlink" Target="https://mentor.ieee.org/802.11/dcn/20/11-20-1309-03-00be-proposed-draft-specification-for-ml-general-mld-authentication-mld-association-and-ml-setup.docx" TargetMode="External"/><Relationship Id="rId353" Type="http://schemas.openxmlformats.org/officeDocument/2006/relationships/hyperlink" Target="https://mentor.ieee.org/802.11/dcn/20/11-20-1300-00-00be-pdt-mac-mlo-multi-link-setup-usage-and-rules-of-ml-ie.docx" TargetMode="External"/><Relationship Id="rId374" Type="http://schemas.openxmlformats.org/officeDocument/2006/relationships/hyperlink" Target="https://mentor.ieee.org/802.11/dcn/20/11-20-1431-01-00be-proposed-draft-specification-for-individual-addressed-data-delivery-without-ba-negotiation.docx" TargetMode="External"/><Relationship Id="rId395" Type="http://schemas.openxmlformats.org/officeDocument/2006/relationships/hyperlink" Target="https://mentor.ieee.org/802.11/dcn/20/11-20-1336-04-00be-11be-spec-text-for-mlo-ba-share-and-extension-of-sn-space.docx" TargetMode="External"/><Relationship Id="rId409" Type="http://schemas.openxmlformats.org/officeDocument/2006/relationships/hyperlink" Target="https://mentor.ieee.org/802.11/dcn/20/11-20-1292-03-00be-pdt-mac-mlo-power-save-traffic-indication.docx" TargetMode="External"/><Relationship Id="rId560" Type="http://schemas.openxmlformats.org/officeDocument/2006/relationships/hyperlink" Target="https://mentor.ieee.org/802.11/dcn/20/11-20-1333-00-00be-pdt-mac-mlo-discovery-ml-ie-usage-rules-in-the-context-of-discovery.docx" TargetMode="External"/><Relationship Id="rId581" Type="http://schemas.openxmlformats.org/officeDocument/2006/relationships/hyperlink" Target="https://mentor.ieee.org/802.11/dcn/20/11-20-1440-03-00be-pdt-mac-mlo-enhanced-multi-link-operation-mode.docx" TargetMode="External"/><Relationship Id="rId71" Type="http://schemas.openxmlformats.org/officeDocument/2006/relationships/hyperlink" Target="https://mentor.ieee.org/802.11/dcn/20/11-20-1160-01-00be-pdt-phy-mu-mimo.docx" TargetMode="External"/><Relationship Id="rId92" Type="http://schemas.openxmlformats.org/officeDocument/2006/relationships/hyperlink" Target="https://mentor.ieee.org/802.11/dcn/20/11-20-1295-01-00be-pdt-phy-overview-of-the-ppdu-enconding-process.docx" TargetMode="External"/><Relationship Id="rId213" Type="http://schemas.openxmlformats.org/officeDocument/2006/relationships/hyperlink" Target="https://mentor.ieee.org/802.11/dcn/20/11-20-1231-00-00be-pdt-phy-beamforming.docx" TargetMode="External"/><Relationship Id="rId234" Type="http://schemas.openxmlformats.org/officeDocument/2006/relationships/hyperlink" Target="https://mentor.ieee.org/802.11/dcn/20/11-20-1252-02-00be-pdt-phy-frequency-tolerance.docx" TargetMode="External"/><Relationship Id="rId420" Type="http://schemas.openxmlformats.org/officeDocument/2006/relationships/hyperlink" Target="https://mentor.ieee.org/802.11/dcn/20/11-20-1332-03-00be-pdt-mac-mlo-bss-parameter-update.docx" TargetMode="External"/><Relationship Id="rId616"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mentor.ieee.org/802.11/dcn/20/11-20-1403-03-00be-pdt-phy-txvector-rxvector-trigvector-config-vector.doc" TargetMode="External"/><Relationship Id="rId255" Type="http://schemas.openxmlformats.org/officeDocument/2006/relationships/hyperlink" Target="https://mentor.ieee.org/802.11/dcn/20/11-20-1254-01-00be-pdt-phy-receive-specification-general-and-receiver-minimum-input-sensitivity-and-channel-rejection.docx" TargetMode="External"/><Relationship Id="rId276" Type="http://schemas.openxmlformats.org/officeDocument/2006/relationships/hyperlink" Target="https://mentor.ieee.org/802.11/dcn/20/11-20-1294-04-00be-pdt-phy-eht-plme.docx" TargetMode="External"/><Relationship Id="rId297" Type="http://schemas.openxmlformats.org/officeDocument/2006/relationships/hyperlink" Target="https://mentor.ieee.org/802.11/dcn/20/11-20-1353-02-00be-pdt-mac-eht-bss-operation.docx" TargetMode="External"/><Relationship Id="rId441" Type="http://schemas.openxmlformats.org/officeDocument/2006/relationships/hyperlink" Target="https://mentor.ieee.org/802.11/dcn/20/11-20-1291-06-00be-pdt-mac-mlo-enhanced-multi-link-single-radio-operation.docx" TargetMode="External"/><Relationship Id="rId462" Type="http://schemas.openxmlformats.org/officeDocument/2006/relationships/hyperlink" Target="https://mentor.ieee.org/802.11/dcn/20/11-20-1299-00-00be-pdt-mac-mlo-multi-link-channel-access-str.docx" TargetMode="External"/><Relationship Id="rId483" Type="http://schemas.openxmlformats.org/officeDocument/2006/relationships/hyperlink" Target="https://mentor.ieee.org/802.11/dcn/20/11-20-1395-09-00be-pdt-mac-mlo-multi-link-channel-access-general-non-str.docx" TargetMode="External"/><Relationship Id="rId518" Type="http://schemas.openxmlformats.org/officeDocument/2006/relationships/hyperlink" Target="https://mentor.ieee.org/802.11/dcn/20/11-20-1271-08-00be-pdt-mac-mlo-multi-link-channel-access-end-ppdu-alignment.docx" TargetMode="External"/><Relationship Id="rId539" Type="http://schemas.openxmlformats.org/officeDocument/2006/relationships/hyperlink" Target="https://mentor.ieee.org/802.11/dcn/20/11-20-1255-04-00be-pdt-mac-mlo-discovery-discovery-procedures-including-probing-and-rnr.docx" TargetMode="External"/><Relationship Id="rId40" Type="http://schemas.openxmlformats.org/officeDocument/2006/relationships/hyperlink" Target="https://mentor.ieee.org/802.11/dcn/20/11-20-1371-03-00be-pdt-phy-subcarriers-and-resource-allocation-for-wideband.docx" TargetMode="External"/><Relationship Id="rId115" Type="http://schemas.openxmlformats.org/officeDocument/2006/relationships/hyperlink" Target="https://mentor.ieee.org/802.11/dcn/20/11-20-1337-03-00be-pdt-phy-mathematical-description-of-signals.docx" TargetMode="External"/><Relationship Id="rId136" Type="http://schemas.openxmlformats.org/officeDocument/2006/relationships/hyperlink" Target="https://mentor.ieee.org/802.11/dcn/20/11-20-1276-08-00be-pdt-phy-eht-preamble-eht-sig.docx" TargetMode="External"/><Relationship Id="rId157" Type="http://schemas.openxmlformats.org/officeDocument/2006/relationships/hyperlink" Target="https://mentor.ieee.org/802.11/dcn/20/11-20-1319-02-00be-pdt-phy-preamble-puncture.docx" TargetMode="External"/><Relationship Id="rId178" Type="http://schemas.openxmlformats.org/officeDocument/2006/relationships/hyperlink" Target="https://mentor.ieee.org/802.11/dcn/20/11-20-1452-01-00be-pdt-segment-parser.docx" TargetMode="External"/><Relationship Id="rId301" Type="http://schemas.openxmlformats.org/officeDocument/2006/relationships/hyperlink" Target="https://mentor.ieee.org/802.11/dcn/20/11-20-1353-01-00be-pdt-mac-eht-bss-operation.docx" TargetMode="External"/><Relationship Id="rId322" Type="http://schemas.openxmlformats.org/officeDocument/2006/relationships/hyperlink" Target="https://mentor.ieee.org/802.11/dcn/20/11-20-1434-04-00be-pdt-for-ns-ep-priority-access.docx" TargetMode="External"/><Relationship Id="rId343" Type="http://schemas.openxmlformats.org/officeDocument/2006/relationships/hyperlink" Target="https://mentor.ieee.org/802.11/dcn/20/11-20-1445-00-00be-pdt-mac-mlo-setup-security.docx" TargetMode="External"/><Relationship Id="rId364" Type="http://schemas.openxmlformats.org/officeDocument/2006/relationships/hyperlink" Target="https://mentor.ieee.org/802.11/dcn/20/11-20-1300-08-00be-pdt-mac-mlo-multi-link-setup-usage-and-rules-of-ml-ie.docx" TargetMode="External"/><Relationship Id="rId550" Type="http://schemas.openxmlformats.org/officeDocument/2006/relationships/hyperlink" Target="https://mentor.ieee.org/802.11/dcn/20/11-20-1274-09-00be-mac-pdt-mlo-ml-ie-structure.docx" TargetMode="External"/><Relationship Id="rId61" Type="http://schemas.openxmlformats.org/officeDocument/2006/relationships/hyperlink" Target="https://mentor.ieee.org/802.11/dcn/20/11-20-1447-00-00be-pdt-subcarriers-and-resource-allocation-for-multiple-rus.docx" TargetMode="External"/><Relationship Id="rId82" Type="http://schemas.openxmlformats.org/officeDocument/2006/relationships/hyperlink" Target="https://mentor.ieee.org/802.11/dcn/20/11-20-1327-01-00be-pdt-eht-ppdu-format.docx" TargetMode="External"/><Relationship Id="rId199" Type="http://schemas.openxmlformats.org/officeDocument/2006/relationships/hyperlink" Target="https://mentor.ieee.org/802.11/dcn/20/11-20-1351-04-00be-pdt-phy-pilot.docx" TargetMode="External"/><Relationship Id="rId203" Type="http://schemas.openxmlformats.org/officeDocument/2006/relationships/hyperlink" Target="https://mentor.ieee.org/802.11/dcn/20/11-20-1349-02-00be-pdt-constellation-mapping.docx" TargetMode="External"/><Relationship Id="rId385" Type="http://schemas.openxmlformats.org/officeDocument/2006/relationships/hyperlink" Target="https://mentor.ieee.org/802.11/dcn/20/11-20-1275-02-00be-mac-pdt-mlo-ba-procedure.docx" TargetMode="External"/><Relationship Id="rId571" Type="http://schemas.openxmlformats.org/officeDocument/2006/relationships/hyperlink" Target="https://mentor.ieee.org/802.11/dcn/20/11-20-1272-01-00be-pdt-mac-mlo-multiple-bssid-procedure.docx" TargetMode="External"/><Relationship Id="rId592" Type="http://schemas.openxmlformats.org/officeDocument/2006/relationships/hyperlink" Target="https://mentor.ieee.org/802.11/dcn/20/11-20-1407-03-00be-pdt-mac-mlo-soft-ap-mld-operation.docx" TargetMode="External"/><Relationship Id="rId606" Type="http://schemas.openxmlformats.org/officeDocument/2006/relationships/hyperlink" Target="https://mentor.ieee.org/802.11/dcn/20/11-20-1407-11-00be-pdt-mac-mlo-soft-ap-mld-operation.docx" TargetMode="External"/><Relationship Id="rId19" Type="http://schemas.openxmlformats.org/officeDocument/2006/relationships/hyperlink" Target="https://mentor.ieee.org/802.11/dcn/20/11-20-1307-04-00be-pdt-phy-introduction-to-eht-phy.docx" TargetMode="External"/><Relationship Id="rId224" Type="http://schemas.openxmlformats.org/officeDocument/2006/relationships/hyperlink" Target="https://mentor.ieee.org/802.11/dcn/20/11-20-1462-01-00be-pdt-phy-tx-mask.docx" TargetMode="External"/><Relationship Id="rId245" Type="http://schemas.openxmlformats.org/officeDocument/2006/relationships/hyperlink" Target="https://mentor.ieee.org/802.11/dcn/20/11-20-1253-06-00be-pdt-phy-modulation-accuracy.docx" TargetMode="External"/><Relationship Id="rId266" Type="http://schemas.openxmlformats.org/officeDocument/2006/relationships/hyperlink" Target="https://mentor.ieee.org/802.11/dcn/20/11-20-1404-01-00be-pdt-phy-support-for-non-ht-ht-vht-he-format-and-regulatory.doc" TargetMode="External"/><Relationship Id="rId287" Type="http://schemas.openxmlformats.org/officeDocument/2006/relationships/hyperlink" Target="https://mentor.ieee.org/802.11/dcn/20/11-20-1359-01-00be-pdt-mac-eht-operation-element.docx" TargetMode="External"/><Relationship Id="rId410" Type="http://schemas.openxmlformats.org/officeDocument/2006/relationships/hyperlink" Target="https://mentor.ieee.org/802.11/dcn/20/11-20-1292-06-00be-pdt-mac-mlo-power-save-traffic-indication.docx" TargetMode="External"/><Relationship Id="rId431" Type="http://schemas.openxmlformats.org/officeDocument/2006/relationships/hyperlink" Target="https://mentor.ieee.org/802.11/dcn/20/11-20-1289-01-00be-visio-file-for-figure-33-xx-mlo-per-sta-independent-power-state.vsd" TargetMode="External"/><Relationship Id="rId452" Type="http://schemas.openxmlformats.org/officeDocument/2006/relationships/hyperlink" Target="https://mentor.ieee.org/802.11/dcn/20/11-20-1488-00-00be-pdt-mac-mlo-group-addressed-frame-beacon.docx" TargetMode="External"/><Relationship Id="rId473" Type="http://schemas.openxmlformats.org/officeDocument/2006/relationships/hyperlink" Target="https://mentor.ieee.org/802.11/dcn/20/11-20-1299-06-00be-pdt-mac-mlo-multi-link-channel-access-str.docx" TargetMode="External"/><Relationship Id="rId494" Type="http://schemas.openxmlformats.org/officeDocument/2006/relationships/hyperlink" Target="https://mentor.ieee.org/802.11/dcn/20/11-20-1395-12-00be-pdt-mac-mlo-multi-link-channel-access-general-non-str.docx" TargetMode="External"/><Relationship Id="rId508" Type="http://schemas.openxmlformats.org/officeDocument/2006/relationships/hyperlink" Target="https://mentor.ieee.org/802.11/dcn/20/11-20-1320-08-00be-pdt-mac-mlo-multi-link-channel-access-capability-signaling.docx" TargetMode="External"/><Relationship Id="rId529" Type="http://schemas.openxmlformats.org/officeDocument/2006/relationships/hyperlink" Target="https://mentor.ieee.org/802.11/dcn/20/11-20-1409-03-00be-pdt-mac-sta-id.docx" TargetMode="External"/><Relationship Id="rId30" Type="http://schemas.openxmlformats.org/officeDocument/2006/relationships/hyperlink" Target="https://mentor.ieee.org/802.11/dcn/20/11-20-1403-04-00be-pdt-phy-txvector-rxvector-trigvector-config-vector.doc" TargetMode="External"/><Relationship Id="rId105" Type="http://schemas.openxmlformats.org/officeDocument/2006/relationships/hyperlink" Target="https://mentor.ieee.org/802.11/dcn/20/11-20-1153-02-00be-pdt-phy-timing-related-parameters.docx" TargetMode="External"/><Relationship Id="rId126" Type="http://schemas.openxmlformats.org/officeDocument/2006/relationships/hyperlink" Target="https://mentor.ieee.org/802.11/dcn/20/11-20-1464-01-00be-pdt-phy-u-sig.docx" TargetMode="External"/><Relationship Id="rId147" Type="http://schemas.openxmlformats.org/officeDocument/2006/relationships/hyperlink" Target="https://mentor.ieee.org/802.11/dcn/20/11-20-1260-03-00be-pdt-phy-eht-stf.docx" TargetMode="External"/><Relationship Id="rId168" Type="http://schemas.openxmlformats.org/officeDocument/2006/relationships/hyperlink" Target="https://mentor.ieee.org/802.11/dcn/20/11-20-1494-04-00be-pdt-of-eht-phy-data-scrambler-and-descrambler.docx" TargetMode="External"/><Relationship Id="rId312" Type="http://schemas.openxmlformats.org/officeDocument/2006/relationships/hyperlink" Target="https://mentor.ieee.org/802.11/dcn/20/11-20-1281-04-00be-pdt-mac-txop-bandwidth-signaling.docx" TargetMode="External"/><Relationship Id="rId333" Type="http://schemas.openxmlformats.org/officeDocument/2006/relationships/hyperlink" Target="https://mentor.ieee.org/802.11/dcn/20/11-20-1309-04-00be-proposed-draft-specification-for-ml-general-mld-authentication-mld-association-and-ml-setup.docx" TargetMode="External"/><Relationship Id="rId354" Type="http://schemas.openxmlformats.org/officeDocument/2006/relationships/hyperlink" Target="https://mentor.ieee.org/802.11/dcn/20/11-20-1300-01-00be-pdt-mac-mlo-multi-link-setup-usage-and-rules-of-ml-ie.docx" TargetMode="External"/><Relationship Id="rId540" Type="http://schemas.openxmlformats.org/officeDocument/2006/relationships/hyperlink" Target="https://mentor.ieee.org/802.11/dcn/20/11-20-1255-05-00be-pdt-mac-mlo-discovery-discovery-procedures-including-probing-and-rnr.docx" TargetMode="External"/><Relationship Id="rId51" Type="http://schemas.openxmlformats.org/officeDocument/2006/relationships/hyperlink" Target="https://mentor.ieee.org/802.11/dcn/20/11-20-1315-04-00be-draft-text-for-support-for-large-bandwidth.docx" TargetMode="External"/><Relationship Id="rId72" Type="http://schemas.openxmlformats.org/officeDocument/2006/relationships/hyperlink" Target="https://mentor.ieee.org/802.11/dcn/20/11-20-1160-02-00be-pdt-phy-mu-mimo.docx" TargetMode="External"/><Relationship Id="rId93" Type="http://schemas.openxmlformats.org/officeDocument/2006/relationships/hyperlink" Target="https://mentor.ieee.org/802.11/dcn/20/11-20-1295-01-00be-pdt-phy-overview-of-the-ppdu-enconding-process.docx" TargetMode="External"/><Relationship Id="rId189" Type="http://schemas.openxmlformats.org/officeDocument/2006/relationships/hyperlink" Target="https://mentor.ieee.org/802.11/dcn/20/11-20-1448-06-00be-pdt-resource-unit-interleaving-for-rus-and-multipe-rus.docx" TargetMode="External"/><Relationship Id="rId375" Type="http://schemas.openxmlformats.org/officeDocument/2006/relationships/hyperlink" Target="https://mentor.ieee.org/802.11/dcn/20/11-20-1431-02-00be-proposed-draft-specification-for-individual-addressed-data-delivery-without-ba-negotiation.docx" TargetMode="External"/><Relationship Id="rId396" Type="http://schemas.openxmlformats.org/officeDocument/2006/relationships/hyperlink" Target="https://mentor.ieee.org/802.11/dcn/20/11-20-1336-05-00be-11be-spec-text-for-mlo-ba-share-and-extension-of-sn-space.docx" TargetMode="External"/><Relationship Id="rId561" Type="http://schemas.openxmlformats.org/officeDocument/2006/relationships/hyperlink" Target="https://mentor.ieee.org/802.11/dcn/20/11-20-1333-01-00be-pdt-mac-mlo-discovery-ml-ie-usage-rules-in-the-context-of-discovery.docx" TargetMode="External"/><Relationship Id="rId582" Type="http://schemas.openxmlformats.org/officeDocument/2006/relationships/hyperlink" Target="https://mentor.ieee.org/802.11/dcn/20/11-20-1440-04-00be-pdt-mac-mlo-enhanced-multi-link-operation-mode.docx" TargetMode="External"/><Relationship Id="rId617" Type="http://schemas.microsoft.com/office/2011/relationships/people" Target="people.xml"/><Relationship Id="rId3" Type="http://schemas.openxmlformats.org/officeDocument/2006/relationships/customXml" Target="../customXml/item3.xml"/><Relationship Id="rId214" Type="http://schemas.openxmlformats.org/officeDocument/2006/relationships/hyperlink" Target="https://mentor.ieee.org/802.11/dcn/20/11-20-1231-01-00be-pdt-phy-beamforming.docx" TargetMode="External"/><Relationship Id="rId235" Type="http://schemas.openxmlformats.org/officeDocument/2006/relationships/hyperlink" Target="https://mentor.ieee.org/802.11/dcn/20/11-20-1253-00-00be-pdt-phy-modulation-accuracy.docx" TargetMode="External"/><Relationship Id="rId256" Type="http://schemas.openxmlformats.org/officeDocument/2006/relationships/hyperlink" Target="https://mentor.ieee.org/802.11/dcn/20/11-20-1254-05-00be-pdt-phy-receive-specification-general-and-receiver-minimum-input-sensitivity-and-channel-rejection.docx" TargetMode="External"/><Relationship Id="rId277" Type="http://schemas.openxmlformats.org/officeDocument/2006/relationships/hyperlink" Target="https://mentor.ieee.org/802.11/dcn/20/11-20-1294-04-00be-pdt-phy-eht-plme.docx" TargetMode="External"/><Relationship Id="rId298" Type="http://schemas.openxmlformats.org/officeDocument/2006/relationships/hyperlink" Target="https://mentor.ieee.org/802.11/dcn/20/11-20-1353-03-00be-pdt-mac-eht-bss-operation.docx" TargetMode="External"/><Relationship Id="rId400" Type="http://schemas.openxmlformats.org/officeDocument/2006/relationships/hyperlink" Target="https://mentor.ieee.org/802.11/dcn/20/11-20-1336-05-00be-11be-spec-text-for-mlo-ba-share-and-extension-of-sn-space.docx" TargetMode="External"/><Relationship Id="rId421" Type="http://schemas.openxmlformats.org/officeDocument/2006/relationships/hyperlink" Target="https://mentor.ieee.org/802.11/dcn/20/11-20-1332-04-00be-pdt-mac-mlo-bss-parameter-update.docx" TargetMode="External"/><Relationship Id="rId442" Type="http://schemas.openxmlformats.org/officeDocument/2006/relationships/hyperlink" Target="https://mentor.ieee.org/802.11/dcn/20/11-20-1291-07-00be-pdt-mac-mlo-enhanced-multi-link-single-radio-operation.docx" TargetMode="External"/><Relationship Id="rId463" Type="http://schemas.openxmlformats.org/officeDocument/2006/relationships/hyperlink" Target="https://mentor.ieee.org/802.11/dcn/20/11-20-1299-01-00be-pdt-mac-mlo-multi-link-channel-access-str.docx" TargetMode="External"/><Relationship Id="rId484" Type="http://schemas.openxmlformats.org/officeDocument/2006/relationships/hyperlink" Target="https://mentor.ieee.org/802.11/dcn/20/11-20-1395-10-00be-pdt-mac-mlo-multi-link-channel-access-general-non-str.docx" TargetMode="External"/><Relationship Id="rId519" Type="http://schemas.openxmlformats.org/officeDocument/2006/relationships/hyperlink" Target="https://mentor.ieee.org/802.11/dcn/20/11-20-1271-01-00be-pdt-mac-mlo-multi-link-channel-access-end-ppdu-alignment.docx" TargetMode="External"/><Relationship Id="rId116" Type="http://schemas.openxmlformats.org/officeDocument/2006/relationships/hyperlink" Target="https://mentor.ieee.org/802.11/dcn/20/11-20-1329-00-00be-pdt-eht-preamble-l-stf-l-ltf-l-sig-and-rl-sig.docx" TargetMode="External"/><Relationship Id="rId137" Type="http://schemas.openxmlformats.org/officeDocument/2006/relationships/hyperlink" Target="https://mentor.ieee.org/802.11/dcn/20/11-20-1276-00-00be-pdt-phy-eht-preamble-eht-sig.docx" TargetMode="External"/><Relationship Id="rId158" Type="http://schemas.openxmlformats.org/officeDocument/2006/relationships/hyperlink" Target="https://mentor.ieee.org/802.11/dcn/20/11-20-1319-03-00be-pdt-phy-preamble-puncture.docx" TargetMode="External"/><Relationship Id="rId302" Type="http://schemas.openxmlformats.org/officeDocument/2006/relationships/hyperlink" Target="https://mentor.ieee.org/802.11/dcn/20/11-20-1353-02-00be-pdt-mac-eht-bss-operation.docx" TargetMode="External"/><Relationship Id="rId323" Type="http://schemas.openxmlformats.org/officeDocument/2006/relationships/hyperlink" Target="https://mentor.ieee.org/802.11/dcn/20/11-20-1434-05-00be-pdt-for-ns-ep-priority-access.docx" TargetMode="External"/><Relationship Id="rId344" Type="http://schemas.openxmlformats.org/officeDocument/2006/relationships/hyperlink" Target="https://mentor.ieee.org/802.11/dcn/20/11-20-1445-01-00be-pdt-mac-mlo-setup-security.docx" TargetMode="External"/><Relationship Id="rId530" Type="http://schemas.openxmlformats.org/officeDocument/2006/relationships/hyperlink" Target="https://mentor.ieee.org/802.11/dcn/20/11-20-1255-00-00be-pdt-mac-mlo-discovery-discovery-procedures-including-probing-and-rnr.docx" TargetMode="External"/><Relationship Id="rId20" Type="http://schemas.openxmlformats.org/officeDocument/2006/relationships/hyperlink" Target="https://mentor.ieee.org/802.11/dcn/20/11-20-1293-00-00be-pdt-phy-scope-and-eht-phy-functions.docx" TargetMode="External"/><Relationship Id="rId41" Type="http://schemas.openxmlformats.org/officeDocument/2006/relationships/hyperlink" Target="https://mentor.ieee.org/802.11/dcn/20/11-20-1371-04-00be-pdt-phy-subcarriers-and-resource-allocation-for-wideband.docx" TargetMode="External"/><Relationship Id="rId62" Type="http://schemas.openxmlformats.org/officeDocument/2006/relationships/hyperlink" Target="https://mentor.ieee.org/802.11/dcn/20/11-20-1447-01-00be-pdt-subcarriers-and-resource-allocation-for-multiple-rus.docx" TargetMode="External"/><Relationship Id="rId83" Type="http://schemas.openxmlformats.org/officeDocument/2006/relationships/hyperlink" Target="https://mentor.ieee.org/802.11/dcn/20/11-20-1327-00-00be-pdt-eht-ppdu-format.docx" TargetMode="External"/><Relationship Id="rId179" Type="http://schemas.openxmlformats.org/officeDocument/2006/relationships/hyperlink" Target="https://mentor.ieee.org/802.11/dcn/20/11-20-1452-02-00be-pdt-segment-parser.docx" TargetMode="External"/><Relationship Id="rId365" Type="http://schemas.openxmlformats.org/officeDocument/2006/relationships/hyperlink" Target="https://mentor.ieee.org/802.11/dcn/20/11-20-1300-08-00be-pdt-mac-mlo-multi-link-setup-usage-and-rules-of-ml-ie.docx" TargetMode="External"/><Relationship Id="rId386" Type="http://schemas.openxmlformats.org/officeDocument/2006/relationships/hyperlink" Target="https://mentor.ieee.org/802.11/dcn/20/11-20-1275-03-00be-mac-pdt-mlo-ba-procedure.docx" TargetMode="External"/><Relationship Id="rId551" Type="http://schemas.openxmlformats.org/officeDocument/2006/relationships/hyperlink" Target="https://mentor.ieee.org/802.11/dcn/20/11-20-1288-00-00be-visio-file-for-figure-33-xx-figure-33-xxx-illustration-of-multi-link-element-carrying-per-sta-profile-subelements.vsd" TargetMode="External"/><Relationship Id="rId572" Type="http://schemas.openxmlformats.org/officeDocument/2006/relationships/hyperlink" Target="https://mentor.ieee.org/802.11/dcn/20/11-20-1272-01-00be-pdt-mac-mlo-multiple-bssid-procedure.docx" TargetMode="External"/><Relationship Id="rId593" Type="http://schemas.openxmlformats.org/officeDocument/2006/relationships/hyperlink" Target="https://mentor.ieee.org/802.11/dcn/20/11-20-1407-04-00be-pdt-mac-mlo-soft-ap-mld-operation.docx" TargetMode="External"/><Relationship Id="rId607" Type="http://schemas.openxmlformats.org/officeDocument/2006/relationships/hyperlink" Target="https://mentor.ieee.org/802.11/dcn/20/11-20-1407-08-00be-pdt-mac-mlo-soft-ap-mld-operation.docx" TargetMode="External"/><Relationship Id="rId190" Type="http://schemas.openxmlformats.org/officeDocument/2006/relationships/hyperlink" Target="https://mentor.ieee.org/802.11/dcn/20/11-20-1448-07-00be-pdt-resource-unit-interleaving-for-rus-and-multipe-rus.docx" TargetMode="External"/><Relationship Id="rId204" Type="http://schemas.openxmlformats.org/officeDocument/2006/relationships/hyperlink" Target="https://mentor.ieee.org/802.11/dcn/20/11-20-1349-03-00be-pdt-constellation-mapping.docx" TargetMode="External"/><Relationship Id="rId225" Type="http://schemas.openxmlformats.org/officeDocument/2006/relationships/hyperlink" Target="https://mentor.ieee.org/802.11/dcn/20/11-20-1462-02-00be-pdt-phy-tx-mask.docx" TargetMode="External"/><Relationship Id="rId246" Type="http://schemas.openxmlformats.org/officeDocument/2006/relationships/hyperlink" Target="https://mentor.ieee.org/802.11/dcn/20/11-20-1252-02-00be-pdt-phy-frequency-tolerance.docx" TargetMode="External"/><Relationship Id="rId267" Type="http://schemas.openxmlformats.org/officeDocument/2006/relationships/hyperlink" Target="https://mentor.ieee.org/802.11/dcn/20/11-20-1404-02-00be-pdt-phy-support-for-non-ht-ht-vht-he-format-and-regulatory.doc" TargetMode="External"/><Relationship Id="rId288" Type="http://schemas.openxmlformats.org/officeDocument/2006/relationships/hyperlink" Target="https://mentor.ieee.org/802.11/dcn/20/11-20-1359-02-00be-pdt-mac-eht-operation-element.docx" TargetMode="External"/><Relationship Id="rId411" Type="http://schemas.openxmlformats.org/officeDocument/2006/relationships/hyperlink" Target="https://mentor.ieee.org/802.11/dcn/20/11-20-1292-06-00be-pdt-mac-mlo-power-save-traffic-indication.docx" TargetMode="External"/><Relationship Id="rId432" Type="http://schemas.openxmlformats.org/officeDocument/2006/relationships/hyperlink" Target="https://mentor.ieee.org/802.11/dcn/20/11-20-1270-01-00be-pdt-mac-mlo-power-save-procedures.docx" TargetMode="External"/><Relationship Id="rId453" Type="http://schemas.openxmlformats.org/officeDocument/2006/relationships/hyperlink" Target="https://mentor.ieee.org/802.11/dcn/20/11-20-1488-01-00be-pdt-mac-mlo-group-addressed-frame-beacon.docx" TargetMode="External"/><Relationship Id="rId474" Type="http://schemas.openxmlformats.org/officeDocument/2006/relationships/hyperlink" Target="https://mentor.ieee.org/802.11/dcn/20/11-20-1395-00-00be-pdt-mac-mlo-multi-link-channel-access-general-non-str.docx" TargetMode="External"/><Relationship Id="rId509" Type="http://schemas.openxmlformats.org/officeDocument/2006/relationships/hyperlink" Target="https://mentor.ieee.org/802.11/dcn/20/11-20-1320-09-00be-pdt-mac-mlo-multi-link-channel-access-capability-signaling.docx" TargetMode="External"/><Relationship Id="rId106" Type="http://schemas.openxmlformats.org/officeDocument/2006/relationships/hyperlink" Target="https://mentor.ieee.org/802.11/dcn/20/11-20-1153-03-00be-pdt-phy-timing-related-parameters.docx" TargetMode="External"/><Relationship Id="rId127" Type="http://schemas.openxmlformats.org/officeDocument/2006/relationships/hyperlink" Target="https://mentor.ieee.org/802.11/dcn/20/11-20-1464-02-00be-pdt-phy-u-sig.docx" TargetMode="External"/><Relationship Id="rId313" Type="http://schemas.openxmlformats.org/officeDocument/2006/relationships/hyperlink" Target="https://mentor.ieee.org/802.11/dcn/20/11-20-1408-00-00be-pdt-mac-txop-preamble-puncturing.docx" TargetMode="External"/><Relationship Id="rId495" Type="http://schemas.openxmlformats.org/officeDocument/2006/relationships/hyperlink" Target="https://mentor.ieee.org/802.11/dcn/20/11-20-1395-14-00be-pdt-mac-mlo-multi-link-channel-access-general-non-str.docx" TargetMode="External"/><Relationship Id="rId10" Type="http://schemas.openxmlformats.org/officeDocument/2006/relationships/endnotes" Target="endnotes.xml"/><Relationship Id="rId31" Type="http://schemas.openxmlformats.org/officeDocument/2006/relationships/hyperlink" Target="https://mentor.ieee.org/802.11/dcn/20/11-20-1404-00-00be-pdt-phy-support-for-non-ht-ht-vht-he-format-and-regulatory.doc" TargetMode="External"/><Relationship Id="rId52" Type="http://schemas.openxmlformats.org/officeDocument/2006/relationships/hyperlink" Target="https://mentor.ieee.org/802.11/dcn/20/11-20-1315-05-00be-draft-text-for-support-for-large-bandwidth.docx" TargetMode="External"/><Relationship Id="rId73" Type="http://schemas.openxmlformats.org/officeDocument/2006/relationships/hyperlink" Target="https://mentor.ieee.org/802.11/dcn/20/11-20-1160-03-00be-pdt-phy-mu-mimo.docx" TargetMode="External"/><Relationship Id="rId94" Type="http://schemas.openxmlformats.org/officeDocument/2006/relationships/hyperlink" Target="https://mentor.ieee.org/802.11/dcn/20/11-20-1338-00-00be-pdt-phy-eht-modulation-and-coding-eht-mcss.docx" TargetMode="External"/><Relationship Id="rId148" Type="http://schemas.openxmlformats.org/officeDocument/2006/relationships/hyperlink" Target="https://mentor.ieee.org/802.11/dcn/20/11-20-1260-04-00be-pdt-phy-eht-stf.docx" TargetMode="External"/><Relationship Id="rId169" Type="http://schemas.openxmlformats.org/officeDocument/2006/relationships/hyperlink" Target="https://mentor.ieee.org/802.11/dcn/20/11-20-1339-00-00be-pdt-phy-data-field-coding.docx" TargetMode="External"/><Relationship Id="rId334" Type="http://schemas.openxmlformats.org/officeDocument/2006/relationships/hyperlink" Target="https://mentor.ieee.org/802.11/dcn/20/11-20-1309-05-00be-proposed-draft-specification-for-ml-general-mld-authentication-mld-association-and-ml-setup.docx" TargetMode="External"/><Relationship Id="rId355" Type="http://schemas.openxmlformats.org/officeDocument/2006/relationships/hyperlink" Target="https://mentor.ieee.org/802.11/dcn/20/11-20-1300-02-00be-pdt-mac-mlo-multi-link-setup-usage-and-rules-of-ml-ie.docx" TargetMode="External"/><Relationship Id="rId376" Type="http://schemas.openxmlformats.org/officeDocument/2006/relationships/hyperlink" Target="https://mentor.ieee.org/802.11/dcn/20/11-20-1431-03-00be-proposed-draft-specification-for-individual-addressed-data-delivery-without-ba-negotiation.docx" TargetMode="External"/><Relationship Id="rId397" Type="http://schemas.openxmlformats.org/officeDocument/2006/relationships/hyperlink" Target="https://mentor.ieee.org/802.11/dcn/20/11-20-1336-02-00be-11be-spec-text-for-mlo-ba-share-and-extension-of-sn-space.docx" TargetMode="External"/><Relationship Id="rId520" Type="http://schemas.openxmlformats.org/officeDocument/2006/relationships/hyperlink" Target="https://mentor.ieee.org/802.11/dcn/20/11-20-1271-05-00be-pdt-mac-mlo-multi-link-channel-access-end-ppdu-alignment.docx" TargetMode="External"/><Relationship Id="rId541" Type="http://schemas.openxmlformats.org/officeDocument/2006/relationships/hyperlink" Target="https://mentor.ieee.org/802.11/dcn/20/11-20-1274-00-00be-mac-pdt-mlo-ml-ie-structure.docx" TargetMode="External"/><Relationship Id="rId562" Type="http://schemas.openxmlformats.org/officeDocument/2006/relationships/hyperlink" Target="https://mentor.ieee.org/802.11/dcn/20/11-20-1333-02-00be-pdt-mac-mlo-discovery-ml-ie-usage-rules-in-the-context-of-discovery.docx" TargetMode="External"/><Relationship Id="rId583" Type="http://schemas.openxmlformats.org/officeDocument/2006/relationships/hyperlink" Target="https://mentor.ieee.org/802.11/dcn/20/11-20-1440-05-00be-pdt-mac-mlo-enhanced-multi-link-operation-mode.docx" TargetMode="External"/><Relationship Id="rId618" Type="http://schemas.openxmlformats.org/officeDocument/2006/relationships/theme" Target="theme/theme1.xml"/><Relationship Id="rId4" Type="http://schemas.openxmlformats.org/officeDocument/2006/relationships/customXml" Target="../customXml/item4.xml"/><Relationship Id="rId180" Type="http://schemas.openxmlformats.org/officeDocument/2006/relationships/hyperlink" Target="https://mentor.ieee.org/802.11/dcn/20/11-20-1452-03-00be-pdt-segment-parser.docx" TargetMode="External"/><Relationship Id="rId215" Type="http://schemas.openxmlformats.org/officeDocument/2006/relationships/hyperlink" Target="https://mentor.ieee.org/802.11/dcn/20/11-20-1231-02-00be-pdt-phy-beamforming.docx" TargetMode="External"/><Relationship Id="rId236" Type="http://schemas.openxmlformats.org/officeDocument/2006/relationships/hyperlink" Target="https://mentor.ieee.org/802.11/dcn/20/11-20-1253-01-00be-pdt-phy-modulation-accuracy.docx" TargetMode="External"/><Relationship Id="rId257" Type="http://schemas.openxmlformats.org/officeDocument/2006/relationships/hyperlink" Target="https://mentor.ieee.org/802.11/dcn/20/11-20-1254-06-00be-pdt-phy-receive-specification-general-and-receiver-minimum-input-sensitivity-and-channel-rejection.docx" TargetMode="External"/><Relationship Id="rId278" Type="http://schemas.openxmlformats.org/officeDocument/2006/relationships/hyperlink" Target="https://mentor.ieee.org/802.11/dcn/20/11-20-1290-00-00be-pdt-phy-parameters-for-eht-mcss.docx" TargetMode="External"/><Relationship Id="rId401" Type="http://schemas.openxmlformats.org/officeDocument/2006/relationships/hyperlink" Target="https://mentor.ieee.org/802.11/dcn/20/11-20-1336-05-00be-11be-spec-text-for-mlo-ba-share-and-extension-of-sn-space.docx" TargetMode="External"/><Relationship Id="rId422" Type="http://schemas.openxmlformats.org/officeDocument/2006/relationships/hyperlink" Target="https://mentor.ieee.org/802.11/dcn/20/11-20-1332-05-00be-pdt-mac-mlo-bss-parameter-update.docx" TargetMode="External"/><Relationship Id="rId443" Type="http://schemas.openxmlformats.org/officeDocument/2006/relationships/hyperlink" Target="https://mentor.ieee.org/802.11/dcn/20/11-20-1291-08-00be-pdt-mac-mlo-enhanced-multi-link-single-radio-operation.docx" TargetMode="External"/><Relationship Id="rId464" Type="http://schemas.openxmlformats.org/officeDocument/2006/relationships/hyperlink" Target="https://mentor.ieee.org/802.11/dcn/20/11-20-1299-02-00be-pdt-mac-mlo-multi-link-channel-access-str.docx" TargetMode="External"/><Relationship Id="rId303" Type="http://schemas.openxmlformats.org/officeDocument/2006/relationships/hyperlink" Target="https://mentor.ieee.org/802.11/dcn/20/11-20-1353-04-00be-pdt-mac-eht-bss-operation.docx" TargetMode="External"/><Relationship Id="rId485" Type="http://schemas.openxmlformats.org/officeDocument/2006/relationships/hyperlink" Target="https://mentor.ieee.org/802.11/dcn/20/11-20-1395-11-00be-pdt-mac-mlo-multi-link-channel-access-general-non-str.docx" TargetMode="External"/><Relationship Id="rId42" Type="http://schemas.openxmlformats.org/officeDocument/2006/relationships/hyperlink" Target="https://mentor.ieee.org/802.11/dcn/20/11-20-1314-00-00be-draft-text-for-wideband-and-noncontiguous-spectrum-utilization.docx" TargetMode="External"/><Relationship Id="rId84" Type="http://schemas.openxmlformats.org/officeDocument/2006/relationships/hyperlink" Target="https://mentor.ieee.org/802.11/dcn/20/11-20-1327-01-00be-pdt-eht-ppdu-format.docx" TargetMode="External"/><Relationship Id="rId138" Type="http://schemas.openxmlformats.org/officeDocument/2006/relationships/hyperlink" Target="https://mentor.ieee.org/802.11/dcn/20/11-20-1276-04-00be-pdt-phy-eht-preamble-eht-sig.docx" TargetMode="External"/><Relationship Id="rId345" Type="http://schemas.openxmlformats.org/officeDocument/2006/relationships/hyperlink" Target="https://mentor.ieee.org/802.11/dcn/20/11-20-1445-02-00be-pdt-mac-mlo-setup-security.docx" TargetMode="External"/><Relationship Id="rId387" Type="http://schemas.openxmlformats.org/officeDocument/2006/relationships/hyperlink" Target="https://mentor.ieee.org/802.11/dcn/20/11-20-1275-04-00be-mac-pdt-mlo-ba-procedure.docx" TargetMode="External"/><Relationship Id="rId510" Type="http://schemas.openxmlformats.org/officeDocument/2006/relationships/hyperlink" Target="https://mentor.ieee.org/802.11/dcn/20/11-20-1271-00-00be-pdt-mac-mlo-multi-link-channel-access-end-ppdu-alignment.docx" TargetMode="External"/><Relationship Id="rId552" Type="http://schemas.openxmlformats.org/officeDocument/2006/relationships/hyperlink" Target="https://mentor.ieee.org/802.11/dcn/20/11-20-1288-01-00be-visio-file-for-figure-33-xx-figure-33-xxx-illustration-of-multi-link-element-carrying-per-sta-profile-subelements.vsd" TargetMode="External"/><Relationship Id="rId594" Type="http://schemas.openxmlformats.org/officeDocument/2006/relationships/hyperlink" Target="https://mentor.ieee.org/802.11/dcn/20/11-20-1407-05-00be-pdt-mac-mlo-soft-ap-mld-operation.docx" TargetMode="External"/><Relationship Id="rId608" Type="http://schemas.openxmlformats.org/officeDocument/2006/relationships/hyperlink" Target="https://mentor.ieee.org/802.11/dcn/20/11-20-1407-09-00be-pdt-mac-mlo-soft-ap-mld-operation.docx" TargetMode="External"/><Relationship Id="rId191" Type="http://schemas.openxmlformats.org/officeDocument/2006/relationships/hyperlink" Target="https://mentor.ieee.org/802.11/dcn/20/11-20-1448-06-00be-pdt-resource-unit-interleaving-for-rus-and-multipe-rus.docx" TargetMode="External"/><Relationship Id="rId205" Type="http://schemas.openxmlformats.org/officeDocument/2006/relationships/hyperlink" Target="https://mentor.ieee.org/802.11/dcn/20/11-20-1349-00-00be-pdt-constellation-mapping.docx" TargetMode="External"/><Relationship Id="rId247" Type="http://schemas.openxmlformats.org/officeDocument/2006/relationships/hyperlink" Target="https://mentor.ieee.org/802.11/dcn/20/11-20-1253-06-00be-pdt-phy-modulation-accuracy.docx" TargetMode="External"/><Relationship Id="rId412" Type="http://schemas.openxmlformats.org/officeDocument/2006/relationships/hyperlink" Target="https://mentor.ieee.org/802.11/dcn/20/11-20-1332-00-00be-pdt-mac-mlo-bss-parameter-update.docx" TargetMode="External"/><Relationship Id="rId107" Type="http://schemas.openxmlformats.org/officeDocument/2006/relationships/hyperlink" Target="https://mentor.ieee.org/802.11/dcn/20/11-20-1153-01-00be-pdt-phy-timing-related-parameters.docx" TargetMode="External"/><Relationship Id="rId289" Type="http://schemas.openxmlformats.org/officeDocument/2006/relationships/hyperlink" Target="https://mentor.ieee.org/802.11/dcn/20/11-20-1359-03-00be-pdt-mac-eht-operation-element.docx" TargetMode="External"/><Relationship Id="rId454" Type="http://schemas.openxmlformats.org/officeDocument/2006/relationships/hyperlink" Target="https://mentor.ieee.org/802.11/dcn/20/11-20-1411-00-00be-pdt-mac-mlo-group-addressed-data-frame.docx" TargetMode="External"/><Relationship Id="rId496" Type="http://schemas.openxmlformats.org/officeDocument/2006/relationships/hyperlink" Target="https://mentor.ieee.org/802.11/dcn/20/11-20-1320-00-00be-pdt-mac-mlo-multi-link-channel-access-capability-signaling.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5-06-00be-draft-text-for-support-for-large-bandwidth.docx" TargetMode="External"/><Relationship Id="rId149" Type="http://schemas.openxmlformats.org/officeDocument/2006/relationships/hyperlink" Target="https://mentor.ieee.org/802.11/dcn/20/11-20-1495-00-00be-pdt-of-eht-ltf-sequences.docx" TargetMode="External"/><Relationship Id="rId314" Type="http://schemas.openxmlformats.org/officeDocument/2006/relationships/hyperlink" Target="https://mentor.ieee.org/802.11/dcn/20/11-20-1408-01-00be-pdt-mac-txop-preamble-puncturing.docx" TargetMode="External"/><Relationship Id="rId356" Type="http://schemas.openxmlformats.org/officeDocument/2006/relationships/hyperlink" Target="https://mentor.ieee.org/802.11/dcn/20/11-20-1300-03-00be-pdt-mac-mlo-multi-link-setup-usage-and-rules-of-ml-ie.docx" TargetMode="External"/><Relationship Id="rId398" Type="http://schemas.openxmlformats.org/officeDocument/2006/relationships/hyperlink" Target="https://mentor.ieee.org/802.11/dcn/20/11-20-1336-03-00be-11be-spec-text-for-mlo-ba-share-and-extension-of-sn-space.docx" TargetMode="External"/><Relationship Id="rId521" Type="http://schemas.openxmlformats.org/officeDocument/2006/relationships/hyperlink" Target="https://mentor.ieee.org/802.11/dcn/20/11-20-1271-07-00be-pdt-mac-mlo-multi-link-channel-access-end-ppdu-alignment.docx" TargetMode="External"/><Relationship Id="rId563" Type="http://schemas.openxmlformats.org/officeDocument/2006/relationships/hyperlink" Target="https://mentor.ieee.org/802.11/dcn/20/11-20-1333-01-00be-pdt-mac-mlo-discovery-ml-ie-usage-rules-in-the-context-of-discovery.docx" TargetMode="External"/><Relationship Id="rId95" Type="http://schemas.openxmlformats.org/officeDocument/2006/relationships/hyperlink" Target="https://mentor.ieee.org/802.11/dcn/20/11-20-1338-01-00be-pdt-phy-eht-modulation-and-coding-eht-mcss.docx" TargetMode="External"/><Relationship Id="rId160" Type="http://schemas.openxmlformats.org/officeDocument/2006/relationships/hyperlink" Target="https://mentor.ieee.org/802.11/dcn/20/11-20-1319-03-00be-pdt-phy-preamble-puncture.docx" TargetMode="External"/><Relationship Id="rId216" Type="http://schemas.openxmlformats.org/officeDocument/2006/relationships/hyperlink" Target="https://mentor.ieee.org/802.11/dcn/20/11-20-1231-03-00be-pdt-phy-beamforming.docx" TargetMode="External"/><Relationship Id="rId423" Type="http://schemas.openxmlformats.org/officeDocument/2006/relationships/hyperlink" Target="https://mentor.ieee.org/802.11/dcn/20/11-20-1332-04-00be-pdt-mac-mlo-bss-parameter-update.docx" TargetMode="External"/><Relationship Id="rId258" Type="http://schemas.openxmlformats.org/officeDocument/2006/relationships/hyperlink" Target="https://mentor.ieee.org/802.11/dcn/20/11-20-1229-00-00be-pdt-phy-channel-numbering-and-channelization.docx" TargetMode="External"/><Relationship Id="rId465" Type="http://schemas.openxmlformats.org/officeDocument/2006/relationships/hyperlink" Target="https://mentor.ieee.org/802.11/dcn/20/11-20-1299-03-00be-pdt-mac-mlo-multi-link-channel-access-str.docx" TargetMode="External"/><Relationship Id="rId22" Type="http://schemas.openxmlformats.org/officeDocument/2006/relationships/hyperlink" Target="https://mentor.ieee.org/802.11/dcn/20/11-20-1293-01-00be-pdt-phy-scope-and-eht-phy-functions.docx" TargetMode="External"/><Relationship Id="rId64" Type="http://schemas.openxmlformats.org/officeDocument/2006/relationships/hyperlink" Target="https://mentor.ieee.org/802.11/dcn/20/11-20-1447-03-00be-pdt-subcarriers-and-resource-allocation-for-multiple-rus.docx" TargetMode="External"/><Relationship Id="rId118" Type="http://schemas.openxmlformats.org/officeDocument/2006/relationships/hyperlink" Target="https://mentor.ieee.org/802.11/dcn/20/11-20-1329-02-00be-pdt-eht-preamble-l-stf-l-ltf-l-sig-and-rl-sig.docx" TargetMode="External"/><Relationship Id="rId325" Type="http://schemas.openxmlformats.org/officeDocument/2006/relationships/hyperlink" Target="https://mentor.ieee.org/802.11/dcn/20/11-20-1434-03-00be-pdt-for-ns-ep-priority-access.docx" TargetMode="External"/><Relationship Id="rId367" Type="http://schemas.openxmlformats.org/officeDocument/2006/relationships/hyperlink" Target="https://mentor.ieee.org/802.11/dcn/20/11-20-1256-01-00be-pdt-mac-mlo-tid-mapping-link-management-default-mode-and-enablement.docx" TargetMode="External"/><Relationship Id="rId532" Type="http://schemas.openxmlformats.org/officeDocument/2006/relationships/hyperlink" Target="https://mentor.ieee.org/802.11/dcn/20/11-20-1255-02-00be-pdt-mac-mlo-discovery-discovery-procedures-including-probing-and-rnr.docx" TargetMode="External"/><Relationship Id="rId574" Type="http://schemas.openxmlformats.org/officeDocument/2006/relationships/hyperlink" Target="https://mentor.ieee.org/802.11/dcn/20/11-20-1261-01-00be-pdt-mac-mlo-retransmissions.docx" TargetMode="External"/><Relationship Id="rId171" Type="http://schemas.openxmlformats.org/officeDocument/2006/relationships/hyperlink" Target="https://mentor.ieee.org/802.11/dcn/20/11-20-1339-02-00be-pdt-phy-data-field-coding.docx" TargetMode="External"/><Relationship Id="rId227" Type="http://schemas.openxmlformats.org/officeDocument/2006/relationships/hyperlink" Target="https://mentor.ieee.org/802.11/dcn/20/11-20-1480-01-00be-pdt-phy-s-flatness.docx" TargetMode="External"/><Relationship Id="rId269" Type="http://schemas.openxmlformats.org/officeDocument/2006/relationships/hyperlink" Target="https://mentor.ieee.org/802.11/dcn/20/11-20-1404-02-00be-pdt-phy-support-for-non-ht-ht-vht-he-format-and-regulatory.doc" TargetMode="External"/><Relationship Id="rId434" Type="http://schemas.openxmlformats.org/officeDocument/2006/relationships/hyperlink" Target="https://mentor.ieee.org/802.11/dcn/20/11-20-1270-04-00be-pdt-mac-mlo-power-save-procedures.docx" TargetMode="External"/><Relationship Id="rId476" Type="http://schemas.openxmlformats.org/officeDocument/2006/relationships/hyperlink" Target="https://mentor.ieee.org/802.11/dcn/20/11-20-1395-02-00be-pdt-mac-mlo-multi-link-channel-access-general-non-str.docx" TargetMode="External"/><Relationship Id="rId33" Type="http://schemas.openxmlformats.org/officeDocument/2006/relationships/hyperlink" Target="https://mentor.ieee.org/802.11/dcn/20/11-20-1404-02-00be-pdt-phy-support-for-non-ht-ht-vht-he-format-and-regulatory.doc" TargetMode="External"/><Relationship Id="rId129" Type="http://schemas.openxmlformats.org/officeDocument/2006/relationships/hyperlink" Target="https://mentor.ieee.org/802.11/dcn/20/11-20-1276-01-00be-pdt-phy-eht-preamble-eht-sig.docx" TargetMode="External"/><Relationship Id="rId280" Type="http://schemas.openxmlformats.org/officeDocument/2006/relationships/hyperlink" Target="https://mentor.ieee.org/802.11/dcn/20/11-20-1290-02-00be-pdt-phy-parameters-for-eht-mcss.docx" TargetMode="External"/><Relationship Id="rId336" Type="http://schemas.openxmlformats.org/officeDocument/2006/relationships/hyperlink" Target="https://mentor.ieee.org/802.11/dcn/20/11-20-1309-01-00be-proposed-draft-specification-for-ml-general-mld-authentication-mld-association-and-ml-setup.docx" TargetMode="External"/><Relationship Id="rId501" Type="http://schemas.openxmlformats.org/officeDocument/2006/relationships/hyperlink" Target="https://mentor.ieee.org/802.11/dcn/20/11-20-1320-05-00be-pdt-mac-mlo-multi-link-channel-access-capability-signaling.docx" TargetMode="External"/><Relationship Id="rId543" Type="http://schemas.openxmlformats.org/officeDocument/2006/relationships/hyperlink" Target="https://mentor.ieee.org/802.11/dcn/20/11-20-1274-02-00be-mac-pdt-mlo-ml-ie-structure.docx" TargetMode="External"/><Relationship Id="rId75" Type="http://schemas.openxmlformats.org/officeDocument/2006/relationships/hyperlink" Target="https://mentor.ieee.org/802.11/dcn/20/11-20-1160-05-00be-pdt-phy-mu-mimo.docx" TargetMode="External"/><Relationship Id="rId140" Type="http://schemas.openxmlformats.org/officeDocument/2006/relationships/hyperlink" Target="https://mentor.ieee.org/802.11/dcn/20/11-20-1276-07-00be-pdt-phy-eht-preamble-eht-sig.docx" TargetMode="External"/><Relationship Id="rId182" Type="http://schemas.openxmlformats.org/officeDocument/2006/relationships/hyperlink" Target="https://mentor.ieee.org/802.11/dcn/20/11-20-1452-03-00be-pdt-segment-parser.docx" TargetMode="External"/><Relationship Id="rId378" Type="http://schemas.openxmlformats.org/officeDocument/2006/relationships/hyperlink" Target="https://mentor.ieee.org/802.11/dcn/20/11-20-1431-05-00be-proposed-draft-specification-for-individual-addressed-data-delivery-without-ba-negotiation.docx" TargetMode="External"/><Relationship Id="rId403" Type="http://schemas.openxmlformats.org/officeDocument/2006/relationships/hyperlink" Target="https://mentor.ieee.org/802.11/dcn/20/11-20-1292-01-00be-pdt-mac-mlo-power-save-traffic-indication.docx" TargetMode="External"/><Relationship Id="rId585" Type="http://schemas.openxmlformats.org/officeDocument/2006/relationships/hyperlink" Target="https://mentor.ieee.org/802.11/dcn/20/11-20-1440-07-00be-pdt-mac-mlo-enhanced-multi-link-operation-mode.docx" TargetMode="External"/><Relationship Id="rId6" Type="http://schemas.openxmlformats.org/officeDocument/2006/relationships/styles" Target="styles.xml"/><Relationship Id="rId238" Type="http://schemas.openxmlformats.org/officeDocument/2006/relationships/hyperlink" Target="https://mentor.ieee.org/802.11/dcn/20/11-20-1253-03-00be-pdt-phy-modulation-accuracy.docx" TargetMode="External"/><Relationship Id="rId445" Type="http://schemas.openxmlformats.org/officeDocument/2006/relationships/hyperlink" Target="https://mentor.ieee.org/802.11/dcn/20/11-20-1291-10-00be-pdt-mac-mlo-enhanced-multi-link-single-radio-operation.docx" TargetMode="External"/><Relationship Id="rId487" Type="http://schemas.openxmlformats.org/officeDocument/2006/relationships/hyperlink" Target="https://mentor.ieee.org/802.11/dcn/20/11-20-1395-13-00be-pdt-mac-mlo-multi-link-channel-access-general-non-str.docx" TargetMode="External"/><Relationship Id="rId610" Type="http://schemas.openxmlformats.org/officeDocument/2006/relationships/hyperlink" Target="https://mentor.ieee.org/802.11/dcn/20/11-20-1407-12-00be-pdt-mac-mlo-soft-ap-mld-operation.docx" TargetMode="External"/><Relationship Id="rId291" Type="http://schemas.openxmlformats.org/officeDocument/2006/relationships/hyperlink" Target="https://mentor.ieee.org/802.11/dcn/20/11-20-1359-01-00be-pdt-mac-eht-operation-element.docx" TargetMode="External"/><Relationship Id="rId305" Type="http://schemas.openxmlformats.org/officeDocument/2006/relationships/hyperlink" Target="https://mentor.ieee.org/802.11/dcn/20/11-20-1281-00-00be-pdt-mac-txop-bandwidth-signaling.docx" TargetMode="External"/><Relationship Id="rId347" Type="http://schemas.openxmlformats.org/officeDocument/2006/relationships/hyperlink" Target="https://mentor.ieee.org/802.11/dcn/20/11-20-1445-04-00be-pdt-mac-mlo-setup-security.docx" TargetMode="External"/><Relationship Id="rId512" Type="http://schemas.openxmlformats.org/officeDocument/2006/relationships/hyperlink" Target="https://mentor.ieee.org/802.11/dcn/20/11-20-1271-02-00be-pdt-mac-mlo-multi-link-channel-access-end-ppdu-alignment.docx" TargetMode="External"/><Relationship Id="rId44" Type="http://schemas.openxmlformats.org/officeDocument/2006/relationships/hyperlink" Target="https://mentor.ieee.org/802.11/dcn/20/11-20-1371-03-00be-pdt-phy-subcarriers-and-resource-allocation-for-wideband.docx" TargetMode="External"/><Relationship Id="rId86" Type="http://schemas.openxmlformats.org/officeDocument/2006/relationships/hyperlink" Target="https://mentor.ieee.org/802.11/dcn/20/11-20-1479-01-00be-pdt-phy-t-block.docx" TargetMode="External"/><Relationship Id="rId151" Type="http://schemas.openxmlformats.org/officeDocument/2006/relationships/hyperlink" Target="https://mentor.ieee.org/802.11/dcn/20/11-20-1495-02-00be-pdt-of-eht-ltf-sequences.docx" TargetMode="External"/><Relationship Id="rId389" Type="http://schemas.openxmlformats.org/officeDocument/2006/relationships/hyperlink" Target="https://mentor.ieee.org/802.11/dcn/20/11-20-1275-04-00be-mac-pdt-mlo-ba-procedure.docx" TargetMode="External"/><Relationship Id="rId554" Type="http://schemas.openxmlformats.org/officeDocument/2006/relationships/hyperlink" Target="https://mentor.ieee.org/802.11/dcn/20/11-20-1288-03-00be-visio-file-for-figure-33-xx-figure-33-xxx-illustration-of-multi-link-element-carrying-per-sta-profile-subelements.vsd" TargetMode="External"/><Relationship Id="rId596" Type="http://schemas.openxmlformats.org/officeDocument/2006/relationships/hyperlink" Target="https://mentor.ieee.org/802.11/dcn/20/11-20-1407-07-00be-pdt-mac-mlo-soft-ap-mld-operation.docx" TargetMode="External"/><Relationship Id="rId193" Type="http://schemas.openxmlformats.org/officeDocument/2006/relationships/hyperlink" Target="https://mentor.ieee.org/802.11/dcn/20/11-20-1351-00-00be-pdt-phy-pilot.docx" TargetMode="External"/><Relationship Id="rId207" Type="http://schemas.openxmlformats.org/officeDocument/2006/relationships/hyperlink" Target="https://mentor.ieee.org/802.11/dcn/20/11-20-1349-03-00be-pdt-constellation-mapping.docx" TargetMode="External"/><Relationship Id="rId249" Type="http://schemas.openxmlformats.org/officeDocument/2006/relationships/hyperlink" Target="https://mentor.ieee.org/802.11/dcn/20/11-20-1254-01-00be-pdt-phy-receive-specification-general-and-receiver-minimum-input-sensitivity-and-channel-rejection.docx" TargetMode="External"/><Relationship Id="rId414" Type="http://schemas.openxmlformats.org/officeDocument/2006/relationships/hyperlink" Target="https://mentor.ieee.org/802.11/dcn/20/11-20-1332-02-00be-pdt-mac-mlo-bss-parameter-update.docx" TargetMode="External"/><Relationship Id="rId456" Type="http://schemas.openxmlformats.org/officeDocument/2006/relationships/hyperlink" Target="https://mentor.ieee.org/802.11/dcn/20/11-20-1411-02-00be-pdt-mac-mlo-group-addressed-data-frame.docx" TargetMode="External"/><Relationship Id="rId498" Type="http://schemas.openxmlformats.org/officeDocument/2006/relationships/hyperlink" Target="https://mentor.ieee.org/802.11/dcn/20/11-20-1320-02-00be-pdt-mac-mlo-multi-link-channel-access-capability-signaling.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53-03-00be-pdt-phy-timing-related-parameters.docx" TargetMode="External"/><Relationship Id="rId260" Type="http://schemas.openxmlformats.org/officeDocument/2006/relationships/hyperlink" Target="https://mentor.ieee.org/802.11/dcn/20/11-20-1229-02-00be-pdt-phy-channel-numbering-and-channelization.docx" TargetMode="External"/><Relationship Id="rId316" Type="http://schemas.openxmlformats.org/officeDocument/2006/relationships/hyperlink" Target="https://mentor.ieee.org/802.11/dcn/20/11-20-1408-00-00be-pdt-mac-txop-preamble-puncturing.docx" TargetMode="External"/><Relationship Id="rId523" Type="http://schemas.openxmlformats.org/officeDocument/2006/relationships/hyperlink" Target="https://mentor.ieee.org/802.11/dcn/20/11-20-1271-07-00be-pdt-mac-mlo-multi-link-channel-access-end-ppdu-alignment.docx" TargetMode="External"/><Relationship Id="rId55" Type="http://schemas.openxmlformats.org/officeDocument/2006/relationships/hyperlink" Target="https://mentor.ieee.org/802.11/dcn/20/11-20-1315-04-00be-draft-text-for-support-for-large-bandwidth.docx" TargetMode="External"/><Relationship Id="rId97" Type="http://schemas.openxmlformats.org/officeDocument/2006/relationships/hyperlink" Target="https://mentor.ieee.org/802.11/dcn/20/11-20-1338-03-00be-pdt-phy-eht-modulation-and-coding-eht-mcss.docx" TargetMode="External"/><Relationship Id="rId120" Type="http://schemas.openxmlformats.org/officeDocument/2006/relationships/hyperlink" Target="https://mentor.ieee.org/802.11/dcn/20/11-20-1329-01-00be-pdt-eht-preamble-l-stf-l-ltf-l-sig-and-rl-sig.docx" TargetMode="External"/><Relationship Id="rId358" Type="http://schemas.openxmlformats.org/officeDocument/2006/relationships/hyperlink" Target="https://mentor.ieee.org/802.11/dcn/20/11-20-1300-05-00be-pdt-mac-mlo-multi-link-setup-usage-and-rules-of-ml-ie.docx" TargetMode="External"/><Relationship Id="rId565" Type="http://schemas.openxmlformats.org/officeDocument/2006/relationships/hyperlink" Target="https://mentor.ieee.org/802.11/dcn/20/11-20-1333-02-00be-pdt-mac-mlo-discovery-ml-ie-usage-rules-in-the-context-of-discovery.docx" TargetMode="External"/><Relationship Id="rId162" Type="http://schemas.openxmlformats.org/officeDocument/2006/relationships/hyperlink" Target="https://mentor.ieee.org/802.11/dcn/20/11-20-1494-01-00be-pdt-of-eht-phy-data-scrambler-and-descrambler.docx" TargetMode="External"/><Relationship Id="rId218" Type="http://schemas.openxmlformats.org/officeDocument/2006/relationships/hyperlink" Target="https://mentor.ieee.org/802.11/dcn/20/11-20-1231-03-00be-pdt-phy-beamforming.docx" TargetMode="External"/><Relationship Id="rId425" Type="http://schemas.openxmlformats.org/officeDocument/2006/relationships/hyperlink" Target="https://mentor.ieee.org/802.11/dcn/20/11-20-1270-00-00be-pdt-mac-mlo-power-save-procedures.docx" TargetMode="External"/><Relationship Id="rId467" Type="http://schemas.openxmlformats.org/officeDocument/2006/relationships/hyperlink" Target="https://mentor.ieee.org/802.11/dcn/20/11-20-1299-05-00be-pdt-mac-mlo-multi-link-channel-access-str.docx" TargetMode="External"/><Relationship Id="rId271" Type="http://schemas.openxmlformats.org/officeDocument/2006/relationships/hyperlink" Target="https://mentor.ieee.org/802.11/dcn/20/11-20-1294-01-00be-pdt-phy-eht-plme.docx" TargetMode="External"/><Relationship Id="rId24" Type="http://schemas.openxmlformats.org/officeDocument/2006/relationships/hyperlink" Target="https://mentor.ieee.org/802.11/dcn/20/11-20-1403-00-00be-pdt-phy-txvector-rxvector-trigvector-config-vector.doc" TargetMode="External"/><Relationship Id="rId66" Type="http://schemas.openxmlformats.org/officeDocument/2006/relationships/hyperlink" Target="https://mentor.ieee.org/802.11/dcn/20/11-20-1447-05-00be-pdt-subcarriers-and-resource-allocation-for-multiple-rus.docx" TargetMode="External"/><Relationship Id="rId131" Type="http://schemas.openxmlformats.org/officeDocument/2006/relationships/hyperlink" Target="https://mentor.ieee.org/802.11/dcn/20/11-20-1276-03-00be-pdt-phy-eht-preamble-eht-sig.docx" TargetMode="External"/><Relationship Id="rId327" Type="http://schemas.openxmlformats.org/officeDocument/2006/relationships/hyperlink" Target="https://mentor.ieee.org/802.11/dcn/20/11-20-1434-05-00be-pdt-for-ns-ep-priority-access.docx" TargetMode="External"/><Relationship Id="rId369" Type="http://schemas.openxmlformats.org/officeDocument/2006/relationships/hyperlink" Target="https://mentor.ieee.org/802.11/dcn/20/11-20-1256-03-00be-pdt-mac-mlo-tid-mapping-link-management-default-mode-and-enablement.docx" TargetMode="External"/><Relationship Id="rId534" Type="http://schemas.openxmlformats.org/officeDocument/2006/relationships/hyperlink" Target="https://mentor.ieee.org/802.11/dcn/20/11-20-1255-04-00be-pdt-mac-mlo-discovery-discovery-procedures-including-probing-and-rnr.docx" TargetMode="External"/><Relationship Id="rId576" Type="http://schemas.openxmlformats.org/officeDocument/2006/relationships/hyperlink" Target="https://mentor.ieee.org/802.11/dcn/20/11-20-1261-01-00be-pdt-mac-mlo-retransmissions.docx" TargetMode="External"/><Relationship Id="rId173" Type="http://schemas.openxmlformats.org/officeDocument/2006/relationships/hyperlink" Target="https://mentor.ieee.org/802.11/dcn/20/11-20-1339-04-00be-pdt-phy-data-field-coding.docx" TargetMode="External"/><Relationship Id="rId229" Type="http://schemas.openxmlformats.org/officeDocument/2006/relationships/hyperlink" Target="https://mentor.ieee.org/802.11/dcn/20/11-20-1480-00-00be-pdt-phy-s-flatness.docx" TargetMode="External"/><Relationship Id="rId380" Type="http://schemas.openxmlformats.org/officeDocument/2006/relationships/hyperlink" Target="https://mentor.ieee.org/802.11/dcn/20/11-20-1431-01-00be-proposed-draft-specification-for-individual-addressed-data-delivery-without-ba-negotiation.docx" TargetMode="External"/><Relationship Id="rId436" Type="http://schemas.openxmlformats.org/officeDocument/2006/relationships/hyperlink" Target="https://mentor.ieee.org/802.11/dcn/20/11-20-1291-01-00be-pdt-mac-mlo-enhanced-multi-link-single-radio-operation.docx" TargetMode="External"/><Relationship Id="rId601" Type="http://schemas.openxmlformats.org/officeDocument/2006/relationships/hyperlink" Target="https://mentor.ieee.org/802.11/dcn/20/11-20-1407-12-00be-pdt-mac-mlo-soft-ap-mld-operation.docx" TargetMode="External"/><Relationship Id="rId240" Type="http://schemas.openxmlformats.org/officeDocument/2006/relationships/hyperlink" Target="https://mentor.ieee.org/802.11/dcn/20/11-20-1253-05-00be-pdt-phy-modulation-accuracy.docx" TargetMode="External"/><Relationship Id="rId478" Type="http://schemas.openxmlformats.org/officeDocument/2006/relationships/hyperlink" Target="https://mentor.ieee.org/802.11/dcn/20/11-20-1395-04-00be-pdt-mac-mlo-multi-link-channel-access-general-non-str.docx" TargetMode="External"/><Relationship Id="rId35" Type="http://schemas.openxmlformats.org/officeDocument/2006/relationships/hyperlink" Target="https://mentor.ieee.org/802.11/dcn/20/11-20-1404-02-00be-pdt-phy-support-for-non-ht-ht-vht-he-format-and-regulatory.doc" TargetMode="External"/><Relationship Id="rId77" Type="http://schemas.openxmlformats.org/officeDocument/2006/relationships/hyperlink" Target="https://mentor.ieee.org/802.11/dcn/20/11-20-1160-01-00be-pdt-phy-mu-mimo.docx" TargetMode="External"/><Relationship Id="rId100" Type="http://schemas.openxmlformats.org/officeDocument/2006/relationships/hyperlink" Target="https://mentor.ieee.org/802.11/dcn/20/11-20-1338-06-00be-pdt-phy-eht-modulation-and-coding-eht-mcss.docx" TargetMode="External"/><Relationship Id="rId282" Type="http://schemas.openxmlformats.org/officeDocument/2006/relationships/hyperlink" Target="https://mentor.ieee.org/802.11/dcn/20/11-20-1290-01-00be-pdt-phy-parameters-for-eht-mcss.docx" TargetMode="External"/><Relationship Id="rId338" Type="http://schemas.openxmlformats.org/officeDocument/2006/relationships/hyperlink" Target="https://mentor.ieee.org/802.11/dcn/20/11-20-1309-04-00be-proposed-draft-specification-for-ml-general-mld-authentication-mld-association-and-ml-setup.docx" TargetMode="External"/><Relationship Id="rId503" Type="http://schemas.openxmlformats.org/officeDocument/2006/relationships/hyperlink" Target="https://mentor.ieee.org/802.11/dcn/20/11-20-1320-07-00be-pdt-mac-mlo-multi-link-channel-access-capability-signaling.docx" TargetMode="External"/><Relationship Id="rId545" Type="http://schemas.openxmlformats.org/officeDocument/2006/relationships/hyperlink" Target="https://mentor.ieee.org/802.11/dcn/20/11-20-1274-04-00be-mac-pdt-mlo-ml-ie-structure.docx" TargetMode="External"/><Relationship Id="rId587" Type="http://schemas.openxmlformats.org/officeDocument/2006/relationships/hyperlink" Target="https://mentor.ieee.org/802.11/dcn/20/11-20-1440-06-00be-pdt-mac-mlo-enhanced-multi-link-operation-mode.docx" TargetMode="External"/><Relationship Id="rId8" Type="http://schemas.openxmlformats.org/officeDocument/2006/relationships/webSettings" Target="webSettings.xml"/><Relationship Id="rId142" Type="http://schemas.openxmlformats.org/officeDocument/2006/relationships/hyperlink" Target="https://mentor.ieee.org/802.11/dcn/20/11-20-1260-01-00be-pdt-phy-eht-stf.docx" TargetMode="External"/><Relationship Id="rId184" Type="http://schemas.openxmlformats.org/officeDocument/2006/relationships/hyperlink" Target="https://mentor.ieee.org/802.11/dcn/20/11-20-1448-01-00be-pdt-resource-unit-interleaving-for-rus-and-multipe-rus.docx" TargetMode="External"/><Relationship Id="rId391" Type="http://schemas.openxmlformats.org/officeDocument/2006/relationships/hyperlink" Target="https://mentor.ieee.org/802.11/dcn/20/11-20-1336-00-00be-11be-spec-text-for-mlo-ba-share-and-extension-of-sn-space.docx" TargetMode="External"/><Relationship Id="rId405" Type="http://schemas.openxmlformats.org/officeDocument/2006/relationships/hyperlink" Target="https://mentor.ieee.org/802.11/dcn/20/11-20-1292-03-00be-pdt-mac-mlo-power-save-traffic-indication.docx" TargetMode="External"/><Relationship Id="rId447" Type="http://schemas.openxmlformats.org/officeDocument/2006/relationships/hyperlink" Target="https://mentor.ieee.org/802.11/dcn/20/11-20-1291-12-00be-pdt-mac-mlo-enhanced-multi-link-single-radio-operation.docx" TargetMode="External"/><Relationship Id="rId612" Type="http://schemas.openxmlformats.org/officeDocument/2006/relationships/hyperlink" Target="https://mentor.ieee.org/802.11/dcn/20/11-20-1267-00-00be-pdt-mac-link-latency-measurement-and-report-in-mlo.docx" TargetMode="External"/><Relationship Id="rId251" Type="http://schemas.openxmlformats.org/officeDocument/2006/relationships/hyperlink" Target="https://mentor.ieee.org/802.11/dcn/20/11-20-1254-03-00be-pdt-phy-receive-specification-general-and-receiver-minimum-input-sensitivity-and-channel-rejection.docx" TargetMode="External"/><Relationship Id="rId489" Type="http://schemas.openxmlformats.org/officeDocument/2006/relationships/hyperlink" Target="https://mentor.ieee.org/802.11/dcn/20/11-20-1395-06-00be-pdt-mac-mlo-multi-link-channel-access-general-non-str.docx" TargetMode="External"/><Relationship Id="rId46" Type="http://schemas.openxmlformats.org/officeDocument/2006/relationships/hyperlink" Target="https://mentor.ieee.org/802.11/dcn/20/11-20-1371-04-00be-pdt-phy-subcarriers-and-resource-allocation-for-wideband.docx" TargetMode="External"/><Relationship Id="rId293" Type="http://schemas.openxmlformats.org/officeDocument/2006/relationships/hyperlink" Target="https://mentor.ieee.org/802.11/dcn/20/11-20-1359-03-00be-pdt-mac-eht-operation-element.docx" TargetMode="External"/><Relationship Id="rId307" Type="http://schemas.openxmlformats.org/officeDocument/2006/relationships/hyperlink" Target="https://mentor.ieee.org/802.11/dcn/20/11-20-1281-02-00be-pdt-mac-txop-bandwidth-signaling.docx" TargetMode="External"/><Relationship Id="rId349" Type="http://schemas.openxmlformats.org/officeDocument/2006/relationships/hyperlink" Target="https://mentor.ieee.org/802.11/dcn/20/11-20-1445-06-00be-pdt-mac-mlo-setup-security.docx" TargetMode="External"/><Relationship Id="rId514" Type="http://schemas.openxmlformats.org/officeDocument/2006/relationships/hyperlink" Target="https://mentor.ieee.org/802.11/dcn/20/11-20-1271-04-00be-pdt-mac-mlo-multi-link-channel-access-end-ppdu-alignment.docx" TargetMode="External"/><Relationship Id="rId556" Type="http://schemas.openxmlformats.org/officeDocument/2006/relationships/hyperlink" Target="https://mentor.ieee.org/802.11/dcn/20/11-20-1274-06-00be-mac-pdt-mlo-ml-ie-structure.docx" TargetMode="External"/><Relationship Id="rId88" Type="http://schemas.openxmlformats.org/officeDocument/2006/relationships/hyperlink" Target="https://mentor.ieee.org/802.11/dcn/20/11-20-1479-01-00be-pdt-phy-t-block.docx" TargetMode="External"/><Relationship Id="rId111" Type="http://schemas.openxmlformats.org/officeDocument/2006/relationships/hyperlink" Target="https://mentor.ieee.org/802.11/dcn/20/11-20-1337-01-00be-pdt-phy-mathematical-description-of-signals.docx" TargetMode="External"/><Relationship Id="rId153" Type="http://schemas.openxmlformats.org/officeDocument/2006/relationships/hyperlink" Target="https://mentor.ieee.org/802.11/dcn/20/11-20-1495-03-00be-pdt-of-eht-ltf-sequences.docx" TargetMode="External"/><Relationship Id="rId195" Type="http://schemas.openxmlformats.org/officeDocument/2006/relationships/hyperlink" Target="https://mentor.ieee.org/802.11/dcn/20/11-20-1351-02-00be-pdt-phy-pilot.docx" TargetMode="External"/><Relationship Id="rId209" Type="http://schemas.openxmlformats.org/officeDocument/2006/relationships/hyperlink" Target="https://mentor.ieee.org/802.11/dcn/20/11-20-1340-01-00be-pdt-phy-packet-extension.docx" TargetMode="External"/><Relationship Id="rId360" Type="http://schemas.openxmlformats.org/officeDocument/2006/relationships/hyperlink" Target="https://mentor.ieee.org/802.11/dcn/20/11-20-1300-07-00be-pdt-mac-mlo-multi-link-setup-usage-and-rules-of-ml-ie.docx" TargetMode="External"/><Relationship Id="rId416" Type="http://schemas.openxmlformats.org/officeDocument/2006/relationships/hyperlink" Target="https://mentor.ieee.org/802.11/dcn/20/11-20-1332-04-00be-pdt-mac-mlo-bss-parameter-update.docx" TargetMode="External"/><Relationship Id="rId598" Type="http://schemas.openxmlformats.org/officeDocument/2006/relationships/hyperlink" Target="https://mentor.ieee.org/802.11/dcn/20/11-20-1407-09-00be-pdt-mac-mlo-soft-ap-mld-operation.docx" TargetMode="External"/><Relationship Id="rId220" Type="http://schemas.openxmlformats.org/officeDocument/2006/relationships/hyperlink" Target="https://mentor.ieee.org/802.11/dcn/20/11-20-1466-00-00be-pdt-phy-eht-sounding-ndp.docx" TargetMode="External"/><Relationship Id="rId458" Type="http://schemas.openxmlformats.org/officeDocument/2006/relationships/hyperlink" Target="https://mentor.ieee.org/802.11/dcn/20/11-20-1411-04-00be-pdt-mac-mlo-group-addressed-data-frame.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5-06-00be-draft-text-for-support-for-large-bandwidth.docx" TargetMode="External"/><Relationship Id="rId262" Type="http://schemas.openxmlformats.org/officeDocument/2006/relationships/hyperlink" Target="https://mentor.ieee.org/802.11/dcn/20/11-20-1229-03-00be-pdt-phy-channel-numbering-and-channelization.docx" TargetMode="External"/><Relationship Id="rId318" Type="http://schemas.openxmlformats.org/officeDocument/2006/relationships/hyperlink" Target="https://mentor.ieee.org/802.11/dcn/20/11-20-1434-00-00be-pdt-for-ns-ep-priority-access.docx" TargetMode="External"/><Relationship Id="rId525" Type="http://schemas.openxmlformats.org/officeDocument/2006/relationships/hyperlink" Target="https://mentor.ieee.org/802.11/dcn/20/11-20-1409-01-00be-pdt-mac-sta-id.docx" TargetMode="External"/><Relationship Id="rId567" Type="http://schemas.openxmlformats.org/officeDocument/2006/relationships/hyperlink" Target="https://mentor.ieee.org/802.11/dcn/20/11-20-1272-01-00be-pdt-mac-mlo-multiple-bssid-procedure.docx" TargetMode="External"/><Relationship Id="rId99" Type="http://schemas.openxmlformats.org/officeDocument/2006/relationships/hyperlink" Target="https://mentor.ieee.org/802.11/dcn/20/11-20-1338-05-00be-pdt-phy-eht-modulation-and-coding-eht-mcss.docx" TargetMode="External"/><Relationship Id="rId122" Type="http://schemas.openxmlformats.org/officeDocument/2006/relationships/hyperlink" Target="https://mentor.ieee.org/802.11/dcn/20/11-20-1329-02-00be-pdt-eht-preamble-l-stf-l-ltf-l-sig-and-rl-sig.docx" TargetMode="External"/><Relationship Id="rId164" Type="http://schemas.openxmlformats.org/officeDocument/2006/relationships/hyperlink" Target="https://mentor.ieee.org/802.11/dcn/20/11-20-1494-03-00be-pdt-of-eht-phy-data-scrambler-and-descrambler.docx" TargetMode="External"/><Relationship Id="rId371" Type="http://schemas.openxmlformats.org/officeDocument/2006/relationships/hyperlink" Target="https://mentor.ieee.org/802.11/dcn/20/11-20-1256-03-00be-pdt-mac-mlo-tid-mapping-link-management-default-mode-and-enablement.docx" TargetMode="External"/><Relationship Id="rId427" Type="http://schemas.openxmlformats.org/officeDocument/2006/relationships/hyperlink" Target="https://mentor.ieee.org/802.11/dcn/20/11-20-1270-02-00be-pdt-mac-mlo-power-save-procedures.docx" TargetMode="External"/><Relationship Id="rId469" Type="http://schemas.openxmlformats.org/officeDocument/2006/relationships/hyperlink" Target="https://mentor.ieee.org/802.11/dcn/20/11-20-1305-00-00be-visio-file-for-figure-33-x-channel-access-of-str-mld.vsdx" TargetMode="External"/><Relationship Id="rId26" Type="http://schemas.openxmlformats.org/officeDocument/2006/relationships/hyperlink" Target="https://mentor.ieee.org/802.11/dcn/20/11-20-1403-02-00be-pdt-phy-txvector-rxvector-trigvector-config-vector.doc" TargetMode="External"/><Relationship Id="rId231" Type="http://schemas.openxmlformats.org/officeDocument/2006/relationships/hyperlink" Target="https://mentor.ieee.org/802.11/dcn/20/11-20-1480-01-00be-pdt-phy-s-flatness.docx" TargetMode="External"/><Relationship Id="rId273" Type="http://schemas.openxmlformats.org/officeDocument/2006/relationships/hyperlink" Target="https://mentor.ieee.org/802.11/dcn/20/11-20-1294-03-00be-pdt-phy-eht-plme.docx" TargetMode="External"/><Relationship Id="rId329" Type="http://schemas.openxmlformats.org/officeDocument/2006/relationships/hyperlink" Target="https://mentor.ieee.org/802.11/dcn/20/11-20-1309-00-00be-proposed-draft-specification-for-ml-general-mld-authentication-mld-association-and-ml-setup.docx" TargetMode="External"/><Relationship Id="rId480" Type="http://schemas.openxmlformats.org/officeDocument/2006/relationships/hyperlink" Target="https://mentor.ieee.org/802.11/dcn/20/11-20-1395-06-00be-pdt-mac-mlo-multi-link-channel-access-general-non-str.docx" TargetMode="External"/><Relationship Id="rId536" Type="http://schemas.openxmlformats.org/officeDocument/2006/relationships/hyperlink" Target="https://mentor.ieee.org/802.11/dcn/20/11-20-1255-00-00be-pdt-mac-mlo-discovery-discovery-procedures-including-probing-and-rnr.docx" TargetMode="External"/><Relationship Id="rId68" Type="http://schemas.openxmlformats.org/officeDocument/2006/relationships/hyperlink" Target="https://mentor.ieee.org/802.11/dcn/20/11-20-1447-05-00be-pdt-subcarriers-and-resource-allocation-for-multiple-rus.docx" TargetMode="External"/><Relationship Id="rId133" Type="http://schemas.openxmlformats.org/officeDocument/2006/relationships/hyperlink" Target="https://mentor.ieee.org/802.11/dcn/20/11-20-1276-05-00be-pdt-phy-eht-preamble-eht-sig.docx" TargetMode="External"/><Relationship Id="rId175" Type="http://schemas.openxmlformats.org/officeDocument/2006/relationships/hyperlink" Target="https://mentor.ieee.org/802.11/dcn/20/11-20-1339-04-00be-pdt-phy-data-field-coding.docx" TargetMode="External"/><Relationship Id="rId340" Type="http://schemas.openxmlformats.org/officeDocument/2006/relationships/hyperlink" Target="https://mentor.ieee.org/802.11/dcn/20/11-20-1309-04-00be-proposed-draft-specification-for-ml-general-mld-authentication-mld-association-and-ml-setup.docx" TargetMode="External"/><Relationship Id="rId578" Type="http://schemas.openxmlformats.org/officeDocument/2006/relationships/hyperlink" Target="https://mentor.ieee.org/802.11/dcn/20/11-20-1440-00-00be-pdt-mac-mlo-enhanced-multi-link-operation-mode.docx" TargetMode="External"/><Relationship Id="rId200" Type="http://schemas.openxmlformats.org/officeDocument/2006/relationships/hyperlink" Target="https://mentor.ieee.org/802.11/dcn/20/11-20-1351-05-00be-pdt-phy-pilot.docx" TargetMode="External"/><Relationship Id="rId382" Type="http://schemas.openxmlformats.org/officeDocument/2006/relationships/hyperlink" Target="https://mentor.ieee.org/802.11/dcn/20/11-20-1431-06-00be-proposed-draft-specification-for-individual-addressed-data-delivery-without-ba-negotiation.docx" TargetMode="External"/><Relationship Id="rId438" Type="http://schemas.openxmlformats.org/officeDocument/2006/relationships/hyperlink" Target="https://mentor.ieee.org/802.11/dcn/20/11-20-1291-03-00be-pdt-mac-mlo-enhanced-multi-link-single-radio-operation.docx" TargetMode="External"/><Relationship Id="rId603" Type="http://schemas.openxmlformats.org/officeDocument/2006/relationships/hyperlink" Target="https://mentor.ieee.org/802.11/dcn/20/11-20-1407-06-00be-pdt-mac-mlo-soft-ap-mld-operation.docx" TargetMode="External"/><Relationship Id="rId242" Type="http://schemas.openxmlformats.org/officeDocument/2006/relationships/hyperlink" Target="https://mentor.ieee.org/802.11/dcn/20/11-20-1252-00-00be-pdt-phy-frequency-tolerance.docx" TargetMode="External"/><Relationship Id="rId284" Type="http://schemas.openxmlformats.org/officeDocument/2006/relationships/hyperlink" Target="https://mentor.ieee.org/802.11/dcn/20/11-20-1290-03-00be-pdt-phy-parameters-for-eht-mcss.docx" TargetMode="External"/><Relationship Id="rId491" Type="http://schemas.openxmlformats.org/officeDocument/2006/relationships/hyperlink" Target="https://mentor.ieee.org/802.11/dcn/20/11-20-1395-09-00be-pdt-mac-mlo-multi-link-channel-access-general-non-str.docx" TargetMode="External"/><Relationship Id="rId505" Type="http://schemas.openxmlformats.org/officeDocument/2006/relationships/hyperlink" Target="https://mentor.ieee.org/802.11/dcn/20/11-20-1320-09-00be-pdt-mac-mlo-multi-link-channel-access-capability-signaling.docx" TargetMode="External"/><Relationship Id="rId37" Type="http://schemas.openxmlformats.org/officeDocument/2006/relationships/hyperlink" Target="https://mentor.ieee.org/802.11/dcn/20/11-20-1371-00-00be-pdt-phy-subcarriers-and-resource-allocation-for-wideband.docx" TargetMode="External"/><Relationship Id="rId79" Type="http://schemas.openxmlformats.org/officeDocument/2006/relationships/hyperlink" Target="https://mentor.ieee.org/802.11/dcn/20/11-20-1160-04-00be-pdt-phy-mu-mimo.docx" TargetMode="External"/><Relationship Id="rId102" Type="http://schemas.openxmlformats.org/officeDocument/2006/relationships/hyperlink" Target="https://mentor.ieee.org/802.11/dcn/20/11-20-1338-06-00be-pdt-phy-eht-modulation-and-coding-eht-mcss.docx" TargetMode="External"/><Relationship Id="rId144" Type="http://schemas.openxmlformats.org/officeDocument/2006/relationships/hyperlink" Target="https://mentor.ieee.org/802.11/dcn/20/11-20-1260-03-00be-pdt-phy-eht-stf.docx" TargetMode="External"/><Relationship Id="rId547" Type="http://schemas.openxmlformats.org/officeDocument/2006/relationships/hyperlink" Target="https://mentor.ieee.org/802.11/dcn/20/11-20-1274-06-00be-mac-pdt-mlo-ml-ie-structure.docx" TargetMode="External"/><Relationship Id="rId589" Type="http://schemas.openxmlformats.org/officeDocument/2006/relationships/hyperlink" Target="https://mentor.ieee.org/802.11/dcn/20/11-20-1407-00-00be-pdt-mac-mlo-soft-ap-mld-operation.docx" TargetMode="External"/><Relationship Id="rId90" Type="http://schemas.openxmlformats.org/officeDocument/2006/relationships/hyperlink" Target="https://mentor.ieee.org/802.11/dcn/20/11-20-1295-00-00be-pdt-phy-overview-of-the-ppdu-enconding-process.docx" TargetMode="External"/><Relationship Id="rId186" Type="http://schemas.openxmlformats.org/officeDocument/2006/relationships/hyperlink" Target="https://mentor.ieee.org/802.11/dcn/20/11-20-1448-03-00be-pdt-resource-unit-interleaving-for-rus-and-multipe-rus.docx" TargetMode="External"/><Relationship Id="rId351" Type="http://schemas.openxmlformats.org/officeDocument/2006/relationships/hyperlink" Target="https://mentor.ieee.org/802.11/dcn/20/11-20-1445-05-00be-pdt-mac-mlo-setup-security.docx" TargetMode="External"/><Relationship Id="rId393" Type="http://schemas.openxmlformats.org/officeDocument/2006/relationships/hyperlink" Target="https://mentor.ieee.org/802.11/dcn/20/11-20-1336-02-00be-11be-spec-text-for-mlo-ba-share-and-extension-of-sn-space.docx" TargetMode="External"/><Relationship Id="rId407" Type="http://schemas.openxmlformats.org/officeDocument/2006/relationships/hyperlink" Target="https://mentor.ieee.org/802.11/dcn/20/11-20-1292-05-00be-pdt-mac-mlo-power-save-traffic-indication.docx" TargetMode="External"/><Relationship Id="rId449" Type="http://schemas.openxmlformats.org/officeDocument/2006/relationships/hyperlink" Target="https://mentor.ieee.org/802.11/dcn/20/11-20-1291-12-00be-pdt-mac-mlo-enhanced-multi-link-single-radio-operation.docx" TargetMode="External"/><Relationship Id="rId614" Type="http://schemas.openxmlformats.org/officeDocument/2006/relationships/header" Target="header1.xml"/><Relationship Id="rId211" Type="http://schemas.openxmlformats.org/officeDocument/2006/relationships/hyperlink" Target="https://mentor.ieee.org/802.11/dcn/20/11-20-1340-01-00be-pdt-phy-packet-extension.docx" TargetMode="External"/><Relationship Id="rId253" Type="http://schemas.openxmlformats.org/officeDocument/2006/relationships/hyperlink" Target="https://mentor.ieee.org/802.11/dcn/20/11-20-1254-05-00be-pdt-phy-receive-specification-general-and-receiver-minimum-input-sensitivity-and-channel-rejection.docx" TargetMode="External"/><Relationship Id="rId295" Type="http://schemas.openxmlformats.org/officeDocument/2006/relationships/hyperlink" Target="https://mentor.ieee.org/802.11/dcn/20/11-20-1353-00-00be-pdt-mac-eht-bss-operation.docx" TargetMode="External"/><Relationship Id="rId309" Type="http://schemas.openxmlformats.org/officeDocument/2006/relationships/hyperlink" Target="https://mentor.ieee.org/802.11/dcn/20/11-20-1281-04-00be-pdt-mac-txop-bandwidth-signaling.docx" TargetMode="External"/><Relationship Id="rId460" Type="http://schemas.openxmlformats.org/officeDocument/2006/relationships/hyperlink" Target="https://mentor.ieee.org/802.11/dcn/20/11-20-1411-04-00be-pdt-mac-mlo-group-addressed-data-frame.docx" TargetMode="External"/><Relationship Id="rId516" Type="http://schemas.openxmlformats.org/officeDocument/2006/relationships/hyperlink" Target="https://mentor.ieee.org/802.11/dcn/20/11-20-1271-06-00be-pdt-mac-mlo-multi-link-channel-access-end-ppdu-alignment.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DC7CAB-9B63-41DB-8716-776F5983E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1919</TotalTime>
  <Pages>1</Pages>
  <Words>19108</Words>
  <Characters>108922</Characters>
  <Application>Microsoft Office Word</Application>
  <DocSecurity>0</DocSecurity>
  <Lines>907</Lines>
  <Paragraphs>255</Paragraphs>
  <ScaleCrop>false</ScaleCrop>
  <HeadingPairs>
    <vt:vector size="2" baseType="variant">
      <vt:variant>
        <vt:lpstr>Title</vt:lpstr>
      </vt:variant>
      <vt:variant>
        <vt:i4>1</vt:i4>
      </vt:variant>
    </vt:vector>
  </HeadingPairs>
  <TitlesOfParts>
    <vt:vector size="1" baseType="lpstr">
      <vt:lpstr>doc.: IEEE 802.11-20/0997r46</vt:lpstr>
    </vt:vector>
  </TitlesOfParts>
  <Company>Qualcomm Inc.</Company>
  <LinksUpToDate>false</LinksUpToDate>
  <CharactersWithSpaces>127775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802.11-20/0997r47</dc:title>
  <dc:subject>Agenda</dc:subject>
  <dc:creator>Alfred Asterjadhi</dc:creator>
  <cp:keywords>Volunteer and Status</cp:keywords>
  <dc:description/>
  <cp:lastModifiedBy>Edward Au</cp:lastModifiedBy>
  <cp:revision>1220</cp:revision>
  <cp:lastPrinted>2020-07-07T16:13:00Z</cp:lastPrinted>
  <dcterms:created xsi:type="dcterms:W3CDTF">2020-07-30T22:19:00Z</dcterms:created>
  <dcterms:modified xsi:type="dcterms:W3CDTF">2020-09-30T21:56:00Z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