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2B69A525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</w:t>
            </w:r>
            <w:r w:rsidR="00723704">
              <w:rPr>
                <w:b w:val="0"/>
                <w:sz w:val="20"/>
              </w:rPr>
              <w:t>6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314B9F" w:rsidRDefault="00314B9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314B9F" w:rsidRDefault="00314B9F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314B9F" w:rsidRDefault="00314B9F">
                            <w:pPr>
                              <w:jc w:val="both"/>
                            </w:pPr>
                          </w:p>
                          <w:p w14:paraId="2E83F19A" w14:textId="16D85E04" w:rsidR="00314B9F" w:rsidRDefault="00314B9F" w:rsidP="00935D59">
                            <w:pPr>
                              <w:jc w:val="both"/>
                            </w:pPr>
                          </w:p>
                          <w:p w14:paraId="059B745B" w14:textId="37CB83AD" w:rsidR="00314B9F" w:rsidRDefault="00314B9F" w:rsidP="00935D59">
                            <w:pPr>
                              <w:jc w:val="both"/>
                            </w:pPr>
                          </w:p>
                          <w:p w14:paraId="15875BAB" w14:textId="04D45E1B" w:rsidR="00314B9F" w:rsidRDefault="00314B9F" w:rsidP="00935D59">
                            <w:pPr>
                              <w:jc w:val="both"/>
                            </w:pPr>
                          </w:p>
                          <w:p w14:paraId="622AE103" w14:textId="22071A91" w:rsidR="00314B9F" w:rsidRDefault="00314B9F" w:rsidP="00935D59">
                            <w:pPr>
                              <w:jc w:val="both"/>
                            </w:pPr>
                          </w:p>
                          <w:p w14:paraId="0592E46D" w14:textId="6F51E277" w:rsidR="00314B9F" w:rsidRDefault="00314B9F" w:rsidP="00935D59">
                            <w:pPr>
                              <w:jc w:val="both"/>
                            </w:pPr>
                          </w:p>
                          <w:p w14:paraId="3369EA44" w14:textId="014CF013" w:rsidR="00314B9F" w:rsidRDefault="00314B9F" w:rsidP="00935D59">
                            <w:pPr>
                              <w:jc w:val="both"/>
                            </w:pPr>
                          </w:p>
                          <w:p w14:paraId="7FA2B34F" w14:textId="1FC5D690" w:rsidR="00314B9F" w:rsidRDefault="00314B9F" w:rsidP="00935D59">
                            <w:pPr>
                              <w:jc w:val="both"/>
                            </w:pPr>
                          </w:p>
                          <w:p w14:paraId="03C510E2" w14:textId="3A2554EA" w:rsidR="00314B9F" w:rsidRDefault="00314B9F" w:rsidP="00935D59">
                            <w:pPr>
                              <w:jc w:val="both"/>
                            </w:pPr>
                          </w:p>
                          <w:p w14:paraId="4537724B" w14:textId="7B28868D" w:rsidR="00314B9F" w:rsidRDefault="00314B9F" w:rsidP="00935D59">
                            <w:pPr>
                              <w:jc w:val="both"/>
                            </w:pPr>
                          </w:p>
                          <w:p w14:paraId="5CBED139" w14:textId="1F6D573E" w:rsidR="00314B9F" w:rsidRDefault="00314B9F" w:rsidP="00935D59">
                            <w:pPr>
                              <w:jc w:val="both"/>
                            </w:pPr>
                          </w:p>
                          <w:p w14:paraId="40B8AFB4" w14:textId="08395F7D" w:rsidR="00314B9F" w:rsidRDefault="00314B9F" w:rsidP="00935D59">
                            <w:pPr>
                              <w:jc w:val="both"/>
                            </w:pPr>
                          </w:p>
                          <w:p w14:paraId="1C1102BF" w14:textId="53A3260A" w:rsidR="00314B9F" w:rsidRDefault="00314B9F" w:rsidP="00935D59">
                            <w:pPr>
                              <w:jc w:val="both"/>
                            </w:pPr>
                          </w:p>
                          <w:p w14:paraId="34F72081" w14:textId="07A6CAA9" w:rsidR="00314B9F" w:rsidRDefault="00314B9F" w:rsidP="00935D59">
                            <w:pPr>
                              <w:jc w:val="both"/>
                            </w:pPr>
                          </w:p>
                          <w:p w14:paraId="24B9680C" w14:textId="77D9661A" w:rsidR="00314B9F" w:rsidRDefault="00314B9F" w:rsidP="00935D59">
                            <w:pPr>
                              <w:jc w:val="both"/>
                            </w:pPr>
                          </w:p>
                          <w:p w14:paraId="6A2EFA2A" w14:textId="27400DE0" w:rsidR="00314B9F" w:rsidRDefault="00314B9F" w:rsidP="00935D59">
                            <w:pPr>
                              <w:jc w:val="both"/>
                            </w:pPr>
                          </w:p>
                          <w:p w14:paraId="5F612470" w14:textId="2CBFC344" w:rsidR="00314B9F" w:rsidRDefault="00314B9F" w:rsidP="00935D59">
                            <w:pPr>
                              <w:jc w:val="both"/>
                            </w:pPr>
                          </w:p>
                          <w:p w14:paraId="53B2D4BB" w14:textId="0E97D949" w:rsidR="00314B9F" w:rsidRDefault="00314B9F" w:rsidP="00935D59">
                            <w:pPr>
                              <w:jc w:val="both"/>
                            </w:pPr>
                          </w:p>
                          <w:p w14:paraId="727786B4" w14:textId="6E77A8A4" w:rsidR="00314B9F" w:rsidRDefault="00314B9F" w:rsidP="00935D59">
                            <w:pPr>
                              <w:jc w:val="both"/>
                            </w:pPr>
                          </w:p>
                          <w:p w14:paraId="7F8D8227" w14:textId="72C705A1" w:rsidR="00314B9F" w:rsidRDefault="00314B9F" w:rsidP="00935D59">
                            <w:pPr>
                              <w:jc w:val="both"/>
                            </w:pPr>
                          </w:p>
                          <w:p w14:paraId="582FEE3E" w14:textId="41D3AAFF" w:rsidR="00314B9F" w:rsidRDefault="00314B9F" w:rsidP="00935D59">
                            <w:pPr>
                              <w:jc w:val="both"/>
                            </w:pPr>
                          </w:p>
                          <w:p w14:paraId="7053D6BE" w14:textId="5B623C9F" w:rsidR="00314B9F" w:rsidRDefault="00314B9F" w:rsidP="00935D59">
                            <w:pPr>
                              <w:jc w:val="both"/>
                            </w:pPr>
                          </w:p>
                          <w:p w14:paraId="62BC7481" w14:textId="72CE6369" w:rsidR="00314B9F" w:rsidRDefault="00314B9F" w:rsidP="00935D59">
                            <w:pPr>
                              <w:jc w:val="both"/>
                            </w:pPr>
                          </w:p>
                          <w:p w14:paraId="72C89838" w14:textId="14849DE6" w:rsidR="00314B9F" w:rsidRDefault="00314B9F" w:rsidP="00935D59">
                            <w:pPr>
                              <w:jc w:val="both"/>
                            </w:pPr>
                          </w:p>
                          <w:p w14:paraId="3EAA3647" w14:textId="22F124B3" w:rsidR="00314B9F" w:rsidRDefault="00314B9F" w:rsidP="00935D59">
                            <w:pPr>
                              <w:jc w:val="both"/>
                            </w:pPr>
                          </w:p>
                          <w:p w14:paraId="1819B7E1" w14:textId="2DAFE5D7" w:rsidR="00314B9F" w:rsidRDefault="00314B9F" w:rsidP="00935D59">
                            <w:pPr>
                              <w:jc w:val="both"/>
                            </w:pPr>
                          </w:p>
                          <w:p w14:paraId="50113E4C" w14:textId="408FD79B" w:rsidR="00314B9F" w:rsidRDefault="00314B9F" w:rsidP="00935D59">
                            <w:pPr>
                              <w:jc w:val="both"/>
                            </w:pPr>
                          </w:p>
                          <w:p w14:paraId="694F21A9" w14:textId="1BCB2DC2" w:rsidR="00314B9F" w:rsidRDefault="00314B9F" w:rsidP="00935D59">
                            <w:pPr>
                              <w:jc w:val="both"/>
                            </w:pPr>
                          </w:p>
                          <w:p w14:paraId="5CA72B64" w14:textId="143872D9" w:rsidR="00314B9F" w:rsidRDefault="00314B9F" w:rsidP="00935D59">
                            <w:pPr>
                              <w:jc w:val="both"/>
                            </w:pPr>
                          </w:p>
                          <w:p w14:paraId="549AA84D" w14:textId="77777777" w:rsidR="00314B9F" w:rsidRPr="00935D59" w:rsidRDefault="00314B9F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314B9F" w:rsidRDefault="00314B9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314B9F" w:rsidRDefault="00314B9F">
                      <w:pPr>
                        <w:jc w:val="both"/>
                      </w:pPr>
                      <w:r>
                        <w:t>This document contains a table with the spec text volunteers and status updates for TGbe D0.1.</w:t>
                      </w:r>
                    </w:p>
                    <w:p w14:paraId="370DF1EB" w14:textId="77777777" w:rsidR="00314B9F" w:rsidRDefault="00314B9F">
                      <w:pPr>
                        <w:jc w:val="both"/>
                      </w:pPr>
                    </w:p>
                    <w:p w14:paraId="2E83F19A" w14:textId="16D85E04" w:rsidR="00314B9F" w:rsidRDefault="00314B9F" w:rsidP="00935D59">
                      <w:pPr>
                        <w:jc w:val="both"/>
                      </w:pPr>
                    </w:p>
                    <w:p w14:paraId="059B745B" w14:textId="37CB83AD" w:rsidR="00314B9F" w:rsidRDefault="00314B9F" w:rsidP="00935D59">
                      <w:pPr>
                        <w:jc w:val="both"/>
                      </w:pPr>
                    </w:p>
                    <w:p w14:paraId="15875BAB" w14:textId="04D45E1B" w:rsidR="00314B9F" w:rsidRDefault="00314B9F" w:rsidP="00935D59">
                      <w:pPr>
                        <w:jc w:val="both"/>
                      </w:pPr>
                    </w:p>
                    <w:p w14:paraId="622AE103" w14:textId="22071A91" w:rsidR="00314B9F" w:rsidRDefault="00314B9F" w:rsidP="00935D59">
                      <w:pPr>
                        <w:jc w:val="both"/>
                      </w:pPr>
                    </w:p>
                    <w:p w14:paraId="0592E46D" w14:textId="6F51E277" w:rsidR="00314B9F" w:rsidRDefault="00314B9F" w:rsidP="00935D59">
                      <w:pPr>
                        <w:jc w:val="both"/>
                      </w:pPr>
                    </w:p>
                    <w:p w14:paraId="3369EA44" w14:textId="014CF013" w:rsidR="00314B9F" w:rsidRDefault="00314B9F" w:rsidP="00935D59">
                      <w:pPr>
                        <w:jc w:val="both"/>
                      </w:pPr>
                    </w:p>
                    <w:p w14:paraId="7FA2B34F" w14:textId="1FC5D690" w:rsidR="00314B9F" w:rsidRDefault="00314B9F" w:rsidP="00935D59">
                      <w:pPr>
                        <w:jc w:val="both"/>
                      </w:pPr>
                    </w:p>
                    <w:p w14:paraId="03C510E2" w14:textId="3A2554EA" w:rsidR="00314B9F" w:rsidRDefault="00314B9F" w:rsidP="00935D59">
                      <w:pPr>
                        <w:jc w:val="both"/>
                      </w:pPr>
                    </w:p>
                    <w:p w14:paraId="4537724B" w14:textId="7B28868D" w:rsidR="00314B9F" w:rsidRDefault="00314B9F" w:rsidP="00935D59">
                      <w:pPr>
                        <w:jc w:val="both"/>
                      </w:pPr>
                    </w:p>
                    <w:p w14:paraId="5CBED139" w14:textId="1F6D573E" w:rsidR="00314B9F" w:rsidRDefault="00314B9F" w:rsidP="00935D59">
                      <w:pPr>
                        <w:jc w:val="both"/>
                      </w:pPr>
                    </w:p>
                    <w:p w14:paraId="40B8AFB4" w14:textId="08395F7D" w:rsidR="00314B9F" w:rsidRDefault="00314B9F" w:rsidP="00935D59">
                      <w:pPr>
                        <w:jc w:val="both"/>
                      </w:pPr>
                    </w:p>
                    <w:p w14:paraId="1C1102BF" w14:textId="53A3260A" w:rsidR="00314B9F" w:rsidRDefault="00314B9F" w:rsidP="00935D59">
                      <w:pPr>
                        <w:jc w:val="both"/>
                      </w:pPr>
                    </w:p>
                    <w:p w14:paraId="34F72081" w14:textId="07A6CAA9" w:rsidR="00314B9F" w:rsidRDefault="00314B9F" w:rsidP="00935D59">
                      <w:pPr>
                        <w:jc w:val="both"/>
                      </w:pPr>
                    </w:p>
                    <w:p w14:paraId="24B9680C" w14:textId="77D9661A" w:rsidR="00314B9F" w:rsidRDefault="00314B9F" w:rsidP="00935D59">
                      <w:pPr>
                        <w:jc w:val="both"/>
                      </w:pPr>
                    </w:p>
                    <w:p w14:paraId="6A2EFA2A" w14:textId="27400DE0" w:rsidR="00314B9F" w:rsidRDefault="00314B9F" w:rsidP="00935D59">
                      <w:pPr>
                        <w:jc w:val="both"/>
                      </w:pPr>
                    </w:p>
                    <w:p w14:paraId="5F612470" w14:textId="2CBFC344" w:rsidR="00314B9F" w:rsidRDefault="00314B9F" w:rsidP="00935D59">
                      <w:pPr>
                        <w:jc w:val="both"/>
                      </w:pPr>
                    </w:p>
                    <w:p w14:paraId="53B2D4BB" w14:textId="0E97D949" w:rsidR="00314B9F" w:rsidRDefault="00314B9F" w:rsidP="00935D59">
                      <w:pPr>
                        <w:jc w:val="both"/>
                      </w:pPr>
                    </w:p>
                    <w:p w14:paraId="727786B4" w14:textId="6E77A8A4" w:rsidR="00314B9F" w:rsidRDefault="00314B9F" w:rsidP="00935D59">
                      <w:pPr>
                        <w:jc w:val="both"/>
                      </w:pPr>
                    </w:p>
                    <w:p w14:paraId="7F8D8227" w14:textId="72C705A1" w:rsidR="00314B9F" w:rsidRDefault="00314B9F" w:rsidP="00935D59">
                      <w:pPr>
                        <w:jc w:val="both"/>
                      </w:pPr>
                    </w:p>
                    <w:p w14:paraId="582FEE3E" w14:textId="41D3AAFF" w:rsidR="00314B9F" w:rsidRDefault="00314B9F" w:rsidP="00935D59">
                      <w:pPr>
                        <w:jc w:val="both"/>
                      </w:pPr>
                    </w:p>
                    <w:p w14:paraId="7053D6BE" w14:textId="5B623C9F" w:rsidR="00314B9F" w:rsidRDefault="00314B9F" w:rsidP="00935D59">
                      <w:pPr>
                        <w:jc w:val="both"/>
                      </w:pPr>
                    </w:p>
                    <w:p w14:paraId="62BC7481" w14:textId="72CE6369" w:rsidR="00314B9F" w:rsidRDefault="00314B9F" w:rsidP="00935D59">
                      <w:pPr>
                        <w:jc w:val="both"/>
                      </w:pPr>
                    </w:p>
                    <w:p w14:paraId="72C89838" w14:textId="14849DE6" w:rsidR="00314B9F" w:rsidRDefault="00314B9F" w:rsidP="00935D59">
                      <w:pPr>
                        <w:jc w:val="both"/>
                      </w:pPr>
                    </w:p>
                    <w:p w14:paraId="3EAA3647" w14:textId="22F124B3" w:rsidR="00314B9F" w:rsidRDefault="00314B9F" w:rsidP="00935D59">
                      <w:pPr>
                        <w:jc w:val="both"/>
                      </w:pPr>
                    </w:p>
                    <w:p w14:paraId="1819B7E1" w14:textId="2DAFE5D7" w:rsidR="00314B9F" w:rsidRDefault="00314B9F" w:rsidP="00935D59">
                      <w:pPr>
                        <w:jc w:val="both"/>
                      </w:pPr>
                    </w:p>
                    <w:p w14:paraId="50113E4C" w14:textId="408FD79B" w:rsidR="00314B9F" w:rsidRDefault="00314B9F" w:rsidP="00935D59">
                      <w:pPr>
                        <w:jc w:val="both"/>
                      </w:pPr>
                    </w:p>
                    <w:p w14:paraId="694F21A9" w14:textId="1BCB2DC2" w:rsidR="00314B9F" w:rsidRDefault="00314B9F" w:rsidP="00935D59">
                      <w:pPr>
                        <w:jc w:val="both"/>
                      </w:pPr>
                    </w:p>
                    <w:p w14:paraId="5CA72B64" w14:textId="143872D9" w:rsidR="00314B9F" w:rsidRDefault="00314B9F" w:rsidP="00935D59">
                      <w:pPr>
                        <w:jc w:val="both"/>
                      </w:pPr>
                    </w:p>
                    <w:p w14:paraId="549AA84D" w14:textId="77777777" w:rsidR="00314B9F" w:rsidRPr="00935D59" w:rsidRDefault="00314B9F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</w:t>
      </w:r>
      <w:bookmarkStart w:id="0" w:name="_GoBack"/>
      <w:bookmarkEnd w:id="0"/>
      <w:r w:rsidR="00C71D72">
        <w:rPr>
          <w:sz w:val="22"/>
        </w:rPr>
        <w:t>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6BA1C2DB" w14:textId="0A41F6D3" w:rsidR="00204782" w:rsidRDefault="00204782">
      <w:r>
        <w:br w:type="page"/>
      </w:r>
    </w:p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lastRenderedPageBreak/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 w:rsidRPr="00196267">
              <w:rPr>
                <w:color w:val="000000"/>
                <w:sz w:val="20"/>
                <w:szCs w:val="20"/>
              </w:rPr>
              <w:t>PHY (15):</w:t>
            </w:r>
          </w:p>
          <w:p w14:paraId="7F2A31C5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</w:p>
          <w:p w14:paraId="10C43F5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#SP139</w:t>
            </w:r>
          </w:p>
          <w:p w14:paraId="53BFA2BC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#SP140</w:t>
            </w:r>
          </w:p>
          <w:p w14:paraId="79D2D8D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#SP141</w:t>
            </w:r>
          </w:p>
          <w:p w14:paraId="28D69CE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#SP142</w:t>
            </w:r>
          </w:p>
          <w:p w14:paraId="4C4F400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#SP146</w:t>
            </w:r>
          </w:p>
          <w:p w14:paraId="51861FA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#SP149</w:t>
            </w:r>
          </w:p>
          <w:p w14:paraId="217A640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</w:p>
          <w:p w14:paraId="6F5D1AA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#SP151</w:t>
            </w:r>
          </w:p>
          <w:p w14:paraId="61D3F03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56957E4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#SP163</w:t>
            </w:r>
          </w:p>
          <w:p w14:paraId="4019C80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381A84E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 </w:t>
            </w:r>
          </w:p>
          <w:p w14:paraId="6C69C17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Multi-link (1):</w:t>
            </w:r>
          </w:p>
          <w:p w14:paraId="30302F3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#SP158</w:t>
            </w:r>
          </w:p>
          <w:p w14:paraId="438F954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114F97F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</w:p>
          <w:p w14:paraId="3586CD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56</w:t>
            </w:r>
          </w:p>
          <w:p w14:paraId="0F756D8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60</w:t>
            </w:r>
          </w:p>
          <w:p w14:paraId="26F692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72</w:t>
            </w:r>
          </w:p>
          <w:p w14:paraId="5C4DF2A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73</w:t>
            </w:r>
          </w:p>
          <w:p w14:paraId="3563137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#SP0611-33</w:t>
            </w:r>
          </w:p>
          <w:p w14:paraId="34EF70F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#SP0611-34</w:t>
            </w:r>
          </w:p>
          <w:p w14:paraId="60CC687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#SP113</w:t>
            </w:r>
          </w:p>
          <w:p w14:paraId="1CCFE5A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1FA6A20B" w14:textId="77777777" w:rsidR="00935D59" w:rsidRDefault="00935D59" w:rsidP="00935D59"/>
    <w:p w14:paraId="2517D08E" w14:textId="77777777" w:rsidR="00DB5295" w:rsidRDefault="00DB5295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403"/>
        <w:gridCol w:w="2250"/>
      </w:tblGrid>
      <w:tr w:rsidR="00E7555D" w14:paraId="2520A289" w14:textId="77777777" w:rsidTr="00666E83">
        <w:trPr>
          <w:trHeight w:val="271"/>
          <w:tblHeader/>
        </w:trPr>
        <w:tc>
          <w:tcPr>
            <w:tcW w:w="1035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403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50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666E83">
        <w:trPr>
          <w:trHeight w:val="257"/>
        </w:trPr>
        <w:tc>
          <w:tcPr>
            <w:tcW w:w="1035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6ABDE8F" w14:textId="77777777" w:rsidR="00B86725" w:rsidRDefault="00B86725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6279B40C" w14:textId="77777777" w:rsidR="00B86725" w:rsidRDefault="00B86725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>
              <w:rPr>
                <w:sz w:val="20"/>
              </w:rPr>
              <w:t>Straw P</w:t>
            </w:r>
            <w:r w:rsidR="00B86725">
              <w:rPr>
                <w:sz w:val="20"/>
              </w:rPr>
              <w:t>olled:</w:t>
            </w:r>
          </w:p>
          <w:p w14:paraId="0FC16469" w14:textId="4776471C" w:rsidR="00B86725" w:rsidRPr="00A10281" w:rsidRDefault="00B86725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666E83">
        <w:trPr>
          <w:trHeight w:val="257"/>
        </w:trPr>
        <w:tc>
          <w:tcPr>
            <w:tcW w:w="1035" w:type="dxa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5521B53" w14:textId="1CB13540" w:rsidR="000D3D95" w:rsidRPr="000D3D95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sz w:val="20"/>
              </w:rPr>
              <w:t>Uploaded:</w:t>
            </w:r>
          </w:p>
          <w:p w14:paraId="79805B29" w14:textId="2A6E1FFC" w:rsidR="007457F2" w:rsidRPr="00A10281" w:rsidRDefault="00AB760E" w:rsidP="006656CF">
            <w:pPr>
              <w:rPr>
                <w:sz w:val="20"/>
              </w:rPr>
            </w:pPr>
            <w:hyperlink r:id="rId11" w:history="1">
              <w:r w:rsidR="0068358A" w:rsidRPr="00A10281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66B01C34" w14:textId="44C8B118" w:rsidR="00583ECE" w:rsidRDefault="00AB760E" w:rsidP="006656CF">
            <w:pPr>
              <w:rPr>
                <w:sz w:val="20"/>
              </w:rPr>
            </w:pPr>
            <w:hyperlink r:id="rId12" w:history="1">
              <w:r w:rsidR="00583EC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0D36EC02" w14:textId="77777777" w:rsidR="000D3D95" w:rsidRDefault="000D3D95" w:rsidP="006656CF">
            <w:pPr>
              <w:rPr>
                <w:sz w:val="20"/>
              </w:rPr>
            </w:pPr>
          </w:p>
          <w:p w14:paraId="0F08B889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B55356F" w14:textId="2DAEE525" w:rsidR="00D4718E" w:rsidRDefault="00AB760E" w:rsidP="00D4718E">
            <w:pPr>
              <w:rPr>
                <w:sz w:val="20"/>
              </w:rPr>
            </w:pPr>
            <w:hyperlink r:id="rId13" w:history="1">
              <w:r w:rsidR="00D4718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</w:t>
            </w:r>
            <w:r w:rsidR="00421279">
              <w:rPr>
                <w:sz w:val="20"/>
              </w:rPr>
              <w:t>7</w:t>
            </w:r>
            <w:r w:rsidR="00D4718E">
              <w:rPr>
                <w:sz w:val="20"/>
              </w:rPr>
              <w:t>/2020</w:t>
            </w:r>
          </w:p>
          <w:p w14:paraId="5C9C0EE6" w14:textId="77777777" w:rsidR="000D3D95" w:rsidRDefault="000D3D95" w:rsidP="000D3D95">
            <w:pPr>
              <w:rPr>
                <w:sz w:val="20"/>
              </w:rPr>
            </w:pPr>
          </w:p>
          <w:p w14:paraId="69F4710F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F25965A" w14:textId="62F7022A" w:rsidR="000D3D95" w:rsidRPr="00A10281" w:rsidRDefault="000D3D95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21D7B9F0" w14:textId="77777777" w:rsidTr="00666E83">
        <w:trPr>
          <w:trHeight w:val="257"/>
        </w:trPr>
        <w:tc>
          <w:tcPr>
            <w:tcW w:w="1035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4500BC0D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032C3D94" w14:textId="7402E1FE" w:rsidR="00E97BE6" w:rsidRPr="004D523F" w:rsidRDefault="00AB760E" w:rsidP="00421279">
            <w:pPr>
              <w:rPr>
                <w:sz w:val="20"/>
              </w:rPr>
            </w:pPr>
            <w:hyperlink r:id="rId14" w:history="1">
              <w:r w:rsidR="00E97BE6" w:rsidRPr="004D523F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4D523F">
              <w:rPr>
                <w:sz w:val="20"/>
              </w:rPr>
              <w:t>, 09/06/2020</w:t>
            </w:r>
          </w:p>
          <w:p w14:paraId="483B1AE2" w14:textId="77777777" w:rsidR="00421279" w:rsidRPr="004D523F" w:rsidRDefault="00421279" w:rsidP="00421279">
            <w:pPr>
              <w:rPr>
                <w:sz w:val="20"/>
              </w:rPr>
            </w:pPr>
          </w:p>
          <w:p w14:paraId="1E8339FA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2B53F88C" w14:textId="77777777" w:rsidR="00421279" w:rsidRPr="004D523F" w:rsidRDefault="00421279" w:rsidP="00421279">
            <w:pPr>
              <w:rPr>
                <w:sz w:val="20"/>
              </w:rPr>
            </w:pPr>
          </w:p>
          <w:p w14:paraId="4F72ECB3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01DFF3C" w14:textId="77777777" w:rsidR="00E7555D" w:rsidRPr="004D523F" w:rsidRDefault="00E7555D" w:rsidP="00260E56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666E83">
        <w:trPr>
          <w:trHeight w:val="257"/>
        </w:trPr>
        <w:tc>
          <w:tcPr>
            <w:tcW w:w="1035" w:type="dxa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6EF60B4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78DBCAAD" w14:textId="77777777" w:rsidR="001C74E8" w:rsidRPr="004D523F" w:rsidRDefault="00AB760E" w:rsidP="001C74E8">
            <w:pPr>
              <w:rPr>
                <w:sz w:val="20"/>
              </w:rPr>
            </w:pPr>
            <w:hyperlink r:id="rId15" w:history="1">
              <w:r w:rsidR="001C74E8" w:rsidRPr="004D523F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4D523F">
              <w:rPr>
                <w:sz w:val="20"/>
              </w:rPr>
              <w:t>, 09/06/2020</w:t>
            </w:r>
          </w:p>
          <w:p w14:paraId="285D8C6B" w14:textId="77777777" w:rsidR="00421279" w:rsidRPr="004D523F" w:rsidRDefault="00421279" w:rsidP="00421279">
            <w:pPr>
              <w:rPr>
                <w:sz w:val="20"/>
              </w:rPr>
            </w:pPr>
          </w:p>
          <w:p w14:paraId="27E0B319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24391D5" w14:textId="77777777" w:rsidR="00421279" w:rsidRPr="004D523F" w:rsidRDefault="00421279" w:rsidP="00421279">
            <w:pPr>
              <w:rPr>
                <w:sz w:val="20"/>
              </w:rPr>
            </w:pPr>
          </w:p>
          <w:p w14:paraId="253E8AB9" w14:textId="77777777" w:rsidR="00421279" w:rsidRPr="004D523F" w:rsidRDefault="00421279" w:rsidP="00421279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7FA31BCE" w14:textId="77777777" w:rsidR="00E7555D" w:rsidRPr="004D523F" w:rsidRDefault="00E7555D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666E83">
        <w:trPr>
          <w:trHeight w:val="257"/>
        </w:trPr>
        <w:tc>
          <w:tcPr>
            <w:tcW w:w="1035" w:type="dxa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403" w:type="dxa"/>
          </w:tcPr>
          <w:p w14:paraId="6B5C95E0" w14:textId="59EE94D4" w:rsidR="00421279" w:rsidRPr="00643156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64315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643156" w:rsidRDefault="00AB760E" w:rsidP="00BE6F7F">
            <w:pPr>
              <w:rPr>
                <w:sz w:val="20"/>
              </w:rPr>
            </w:pPr>
            <w:hyperlink r:id="rId16" w:history="1">
              <w:r w:rsidR="00FA760E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643156">
              <w:rPr>
                <w:sz w:val="20"/>
              </w:rPr>
              <w:t xml:space="preserve">, </w:t>
            </w:r>
            <w:r w:rsidR="00D542BC" w:rsidRPr="00643156">
              <w:rPr>
                <w:sz w:val="20"/>
              </w:rPr>
              <w:t>08/25/202</w:t>
            </w:r>
            <w:r w:rsidR="00FA760E" w:rsidRPr="00643156">
              <w:rPr>
                <w:sz w:val="20"/>
              </w:rPr>
              <w:t>0</w:t>
            </w:r>
          </w:p>
          <w:p w14:paraId="0FFD277C" w14:textId="37AEC2B3" w:rsidR="00090EEF" w:rsidRPr="00643156" w:rsidRDefault="00AB760E" w:rsidP="00BE6F7F">
            <w:pPr>
              <w:rPr>
                <w:sz w:val="20"/>
              </w:rPr>
            </w:pPr>
            <w:hyperlink r:id="rId17" w:history="1">
              <w:r w:rsidR="00090EEF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643156">
              <w:rPr>
                <w:sz w:val="20"/>
              </w:rPr>
              <w:t>, 08/31/2020</w:t>
            </w:r>
          </w:p>
          <w:p w14:paraId="25BFE4E7" w14:textId="77777777" w:rsidR="00421279" w:rsidRPr="00643156" w:rsidRDefault="00421279" w:rsidP="00BE6F7F">
            <w:pPr>
              <w:rPr>
                <w:sz w:val="20"/>
              </w:rPr>
            </w:pPr>
          </w:p>
          <w:p w14:paraId="4DBD4131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Presented:</w:t>
            </w:r>
          </w:p>
          <w:p w14:paraId="14BE3C02" w14:textId="5BD89FAD" w:rsidR="00D542BC" w:rsidRPr="00643156" w:rsidRDefault="00AB760E" w:rsidP="00D542BC">
            <w:pPr>
              <w:rPr>
                <w:sz w:val="20"/>
              </w:rPr>
            </w:pPr>
            <w:hyperlink r:id="rId18" w:history="1">
              <w:r w:rsidR="00D542BC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643156">
              <w:rPr>
                <w:sz w:val="20"/>
              </w:rPr>
              <w:t>, 08/27/2020</w:t>
            </w:r>
          </w:p>
          <w:p w14:paraId="51BAC36A" w14:textId="77777777" w:rsidR="00D02FB0" w:rsidRPr="00643156" w:rsidRDefault="00AB760E" w:rsidP="00D02FB0">
            <w:pPr>
              <w:rPr>
                <w:sz w:val="20"/>
              </w:rPr>
            </w:pPr>
            <w:hyperlink r:id="rId19" w:history="1">
              <w:r w:rsidR="00D02FB0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643156">
              <w:rPr>
                <w:sz w:val="20"/>
              </w:rPr>
              <w:t>, 08/31/2020</w:t>
            </w:r>
          </w:p>
          <w:p w14:paraId="707AD561" w14:textId="77777777" w:rsidR="00421279" w:rsidRPr="00643156" w:rsidRDefault="00421279" w:rsidP="00421279">
            <w:pPr>
              <w:rPr>
                <w:sz w:val="20"/>
              </w:rPr>
            </w:pPr>
          </w:p>
          <w:p w14:paraId="3358EF9D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Straw Polled:</w:t>
            </w:r>
          </w:p>
          <w:p w14:paraId="411809D6" w14:textId="247B24A6" w:rsidR="00421279" w:rsidRPr="00643156" w:rsidRDefault="00421279" w:rsidP="00BE6F7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666E83">
        <w:trPr>
          <w:trHeight w:val="257"/>
        </w:trPr>
        <w:tc>
          <w:tcPr>
            <w:tcW w:w="1035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5B5E0731" w:rsidR="00D542BC" w:rsidRPr="00F740C4" w:rsidRDefault="00AB760E" w:rsidP="00D542BC">
            <w:pPr>
              <w:rPr>
                <w:sz w:val="20"/>
              </w:rPr>
            </w:pPr>
            <w:hyperlink r:id="rId20" w:history="1">
              <w:r w:rsidR="00D542BC" w:rsidRPr="00F740C4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F740C4" w:rsidRDefault="00AB760E" w:rsidP="00D542BC">
            <w:pPr>
              <w:rPr>
                <w:sz w:val="20"/>
              </w:rPr>
            </w:pPr>
            <w:hyperlink r:id="rId21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F740C4">
              <w:rPr>
                <w:sz w:val="20"/>
              </w:rPr>
              <w:t>, 08/31/2020</w:t>
            </w:r>
          </w:p>
          <w:p w14:paraId="5B4BC821" w14:textId="77777777" w:rsidR="00D542BC" w:rsidRPr="00F740C4" w:rsidRDefault="00D542BC" w:rsidP="00D542BC">
            <w:pPr>
              <w:rPr>
                <w:sz w:val="20"/>
              </w:rPr>
            </w:pPr>
          </w:p>
          <w:p w14:paraId="0549921A" w14:textId="77777777" w:rsidR="00D542BC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lastRenderedPageBreak/>
              <w:t>Presented:</w:t>
            </w:r>
          </w:p>
          <w:p w14:paraId="1292EF5D" w14:textId="4A1FAA7E" w:rsidR="00E03C46" w:rsidRPr="00F740C4" w:rsidRDefault="00AB760E" w:rsidP="00D542BC">
            <w:pPr>
              <w:rPr>
                <w:sz w:val="20"/>
              </w:rPr>
            </w:pPr>
            <w:hyperlink r:id="rId22" w:history="1">
              <w:r w:rsidR="00E03C46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F740C4">
              <w:rPr>
                <w:sz w:val="20"/>
              </w:rPr>
              <w:t>, 08/31/2020</w:t>
            </w:r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666E83">
        <w:trPr>
          <w:trHeight w:val="257"/>
        </w:trPr>
        <w:tc>
          <w:tcPr>
            <w:tcW w:w="1035" w:type="dxa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07F59B1A" w14:textId="744BDB08" w:rsidR="00E13E45" w:rsidRPr="004154B4" w:rsidRDefault="00E13E4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</w:t>
            </w:r>
            <w:r w:rsidRPr="004154B4">
              <w:rPr>
                <w:rStyle w:val="Hyperlink"/>
                <w:color w:val="auto"/>
                <w:sz w:val="20"/>
                <w:u w:val="none"/>
              </w:rPr>
              <w:t>ploaded:</w:t>
            </w:r>
          </w:p>
          <w:p w14:paraId="7AB7F7EF" w14:textId="15250A60" w:rsidR="00E7555D" w:rsidRPr="004154B4" w:rsidRDefault="00AB760E" w:rsidP="006656CF">
            <w:pPr>
              <w:rPr>
                <w:sz w:val="20"/>
              </w:rPr>
            </w:pPr>
            <w:hyperlink r:id="rId23" w:history="1">
              <w:r w:rsidR="002D2454" w:rsidRPr="004154B4">
                <w:rPr>
                  <w:rStyle w:val="Hyperlink"/>
                  <w:color w:val="auto"/>
                  <w:sz w:val="20"/>
                </w:rPr>
                <w:t>20/1316r0</w:t>
              </w:r>
            </w:hyperlink>
            <w:r w:rsidR="002D2454" w:rsidRPr="004154B4">
              <w:rPr>
                <w:sz w:val="20"/>
              </w:rPr>
              <w:t xml:space="preserve">, </w:t>
            </w:r>
            <w:r w:rsidR="00222706" w:rsidRPr="004154B4">
              <w:rPr>
                <w:sz w:val="20"/>
              </w:rPr>
              <w:t>08/25/</w:t>
            </w:r>
            <w:r w:rsidR="002D2454" w:rsidRPr="004154B4">
              <w:rPr>
                <w:sz w:val="20"/>
              </w:rPr>
              <w:t>2020</w:t>
            </w:r>
          </w:p>
          <w:p w14:paraId="1E441667" w14:textId="7CE68703" w:rsidR="00766852" w:rsidRPr="004154B4" w:rsidRDefault="00AB760E" w:rsidP="006656CF">
            <w:pPr>
              <w:rPr>
                <w:sz w:val="20"/>
              </w:rPr>
            </w:pPr>
            <w:hyperlink r:id="rId24" w:history="1">
              <w:r w:rsidR="00766852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766852" w:rsidRPr="004154B4">
              <w:rPr>
                <w:sz w:val="20"/>
              </w:rPr>
              <w:t>, 08/31/2020</w:t>
            </w:r>
          </w:p>
          <w:p w14:paraId="2CC47B16" w14:textId="77777777" w:rsidR="00E13E45" w:rsidRDefault="00E13E45" w:rsidP="006656CF">
            <w:pPr>
              <w:rPr>
                <w:sz w:val="20"/>
              </w:rPr>
            </w:pPr>
          </w:p>
          <w:p w14:paraId="08B2C2D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948FF48" w14:textId="33AB6087" w:rsidR="009E2F9F" w:rsidRDefault="00AB760E" w:rsidP="00E13E45">
            <w:pPr>
              <w:rPr>
                <w:sz w:val="20"/>
              </w:rPr>
            </w:pPr>
            <w:hyperlink r:id="rId25" w:history="1">
              <w:r w:rsidR="009E2F9F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9E2F9F" w:rsidRPr="004154B4">
              <w:rPr>
                <w:sz w:val="20"/>
              </w:rPr>
              <w:t>, 08/31/2020</w:t>
            </w:r>
          </w:p>
          <w:p w14:paraId="4CE9E017" w14:textId="77777777" w:rsidR="00E13E45" w:rsidRDefault="00E13E45" w:rsidP="00E13E45">
            <w:pPr>
              <w:rPr>
                <w:sz w:val="20"/>
              </w:rPr>
            </w:pPr>
          </w:p>
          <w:p w14:paraId="4346A35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0C6A43E" w14:textId="38566F0A" w:rsidR="00E13E45" w:rsidRPr="00D71E10" w:rsidRDefault="00E13E45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666E83">
        <w:trPr>
          <w:trHeight w:val="271"/>
        </w:trPr>
        <w:tc>
          <w:tcPr>
            <w:tcW w:w="1035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745A10E8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3E478EDD" w14:textId="77777777" w:rsidR="00222706" w:rsidRDefault="00222706" w:rsidP="00222706">
            <w:pPr>
              <w:rPr>
                <w:sz w:val="20"/>
              </w:rPr>
            </w:pPr>
          </w:p>
          <w:p w14:paraId="5A40946B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A8AA86E" w14:textId="77777777" w:rsidR="00222706" w:rsidRDefault="00222706" w:rsidP="00222706">
            <w:pPr>
              <w:rPr>
                <w:sz w:val="20"/>
              </w:rPr>
            </w:pPr>
          </w:p>
          <w:p w14:paraId="346C82D1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B602FC2" w14:textId="77777777" w:rsidR="00E7555D" w:rsidRPr="00606EBB" w:rsidRDefault="00E7555D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666E83">
        <w:trPr>
          <w:trHeight w:val="257"/>
        </w:trPr>
        <w:tc>
          <w:tcPr>
            <w:tcW w:w="1035" w:type="dxa"/>
          </w:tcPr>
          <w:p w14:paraId="189F1AA3" w14:textId="14C76022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AB760E" w:rsidP="007321AF">
            <w:pPr>
              <w:rPr>
                <w:sz w:val="20"/>
              </w:rPr>
            </w:pPr>
            <w:hyperlink r:id="rId26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763B7" w:rsidRDefault="00AB760E" w:rsidP="007321AF">
            <w:pPr>
              <w:rPr>
                <w:sz w:val="20"/>
              </w:rPr>
            </w:pPr>
            <w:hyperlink r:id="rId27" w:history="1">
              <w:r w:rsidR="0033208E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763B7">
              <w:rPr>
                <w:sz w:val="20"/>
              </w:rPr>
              <w:t xml:space="preserve">, </w:t>
            </w:r>
            <w:r w:rsidR="00222706" w:rsidRPr="007763B7">
              <w:rPr>
                <w:sz w:val="20"/>
              </w:rPr>
              <w:t>08/27/</w:t>
            </w:r>
            <w:r w:rsidR="0033208E" w:rsidRPr="007763B7">
              <w:rPr>
                <w:sz w:val="20"/>
              </w:rPr>
              <w:t>2020</w:t>
            </w:r>
          </w:p>
          <w:p w14:paraId="40F444EE" w14:textId="05F3BB78" w:rsidR="0036182B" w:rsidRPr="007763B7" w:rsidRDefault="00AB760E" w:rsidP="007321AF">
            <w:pPr>
              <w:rPr>
                <w:sz w:val="20"/>
              </w:rPr>
            </w:pPr>
            <w:hyperlink r:id="rId28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76052A23" w14:textId="4336BB01" w:rsidR="0036182B" w:rsidRPr="007763B7" w:rsidRDefault="00AB760E" w:rsidP="007321AF">
            <w:pPr>
              <w:rPr>
                <w:sz w:val="20"/>
              </w:rPr>
            </w:pPr>
            <w:hyperlink r:id="rId29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2C56468D" w14:textId="77777777" w:rsidR="00222706" w:rsidRPr="007763B7" w:rsidRDefault="00222706" w:rsidP="00222706">
            <w:pPr>
              <w:rPr>
                <w:sz w:val="20"/>
              </w:rPr>
            </w:pPr>
          </w:p>
          <w:p w14:paraId="04DD4AF2" w14:textId="77777777" w:rsidR="00222706" w:rsidRPr="007763B7" w:rsidRDefault="00222706" w:rsidP="00222706">
            <w:pPr>
              <w:rPr>
                <w:sz w:val="20"/>
              </w:rPr>
            </w:pPr>
            <w:r w:rsidRPr="007763B7">
              <w:rPr>
                <w:sz w:val="20"/>
              </w:rPr>
              <w:t>Presented:</w:t>
            </w:r>
          </w:p>
          <w:p w14:paraId="39F57059" w14:textId="4050A2C1" w:rsidR="00F50234" w:rsidRPr="007D0AD2" w:rsidRDefault="00AB760E" w:rsidP="00F50234">
            <w:pPr>
              <w:rPr>
                <w:sz w:val="20"/>
              </w:rPr>
            </w:pPr>
            <w:hyperlink r:id="rId30" w:history="1">
              <w:r w:rsidR="00F50234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763B7">
              <w:rPr>
                <w:sz w:val="20"/>
              </w:rPr>
              <w:t>, 08/3</w:t>
            </w:r>
            <w:r w:rsidR="00F50234">
              <w:rPr>
                <w:sz w:val="20"/>
              </w:rPr>
              <w:t>1</w:t>
            </w:r>
            <w:r w:rsidR="00F50234" w:rsidRPr="007D0AD2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642EFC9F" w14:textId="3E00DFDD" w:rsidR="00222706" w:rsidRPr="007D0AD2" w:rsidRDefault="00222706" w:rsidP="007321A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Motion 112, #SP47</w:t>
            </w:r>
          </w:p>
        </w:tc>
      </w:tr>
      <w:tr w:rsidR="00E7555D" w14:paraId="3AD22DDC" w14:textId="77777777" w:rsidTr="00666E83">
        <w:trPr>
          <w:trHeight w:val="257"/>
        </w:trPr>
        <w:tc>
          <w:tcPr>
            <w:tcW w:w="1035" w:type="dxa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AB760E" w:rsidP="00210153">
            <w:pPr>
              <w:rPr>
                <w:sz w:val="20"/>
              </w:rPr>
            </w:pPr>
            <w:hyperlink r:id="rId31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AB760E" w:rsidP="00210153">
            <w:pPr>
              <w:rPr>
                <w:sz w:val="20"/>
              </w:rPr>
            </w:pPr>
            <w:hyperlink r:id="rId32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AB760E" w:rsidP="00222706">
            <w:pPr>
              <w:rPr>
                <w:sz w:val="20"/>
              </w:rPr>
            </w:pPr>
            <w:hyperlink r:id="rId33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4A6468F5" w14:textId="41836DF3" w:rsidR="00222706" w:rsidRPr="007D0AD2" w:rsidRDefault="00222706" w:rsidP="00210153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666E83">
        <w:trPr>
          <w:trHeight w:val="257"/>
        </w:trPr>
        <w:tc>
          <w:tcPr>
            <w:tcW w:w="1035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666E83">
        <w:trPr>
          <w:trHeight w:val="257"/>
        </w:trPr>
        <w:tc>
          <w:tcPr>
            <w:tcW w:w="1035" w:type="dxa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AB760E" w:rsidP="006656CF">
            <w:pPr>
              <w:rPr>
                <w:sz w:val="20"/>
              </w:rPr>
            </w:pPr>
            <w:hyperlink r:id="rId34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AB760E" w:rsidP="00EA3143">
            <w:pPr>
              <w:rPr>
                <w:sz w:val="20"/>
              </w:rPr>
            </w:pPr>
            <w:hyperlink r:id="rId35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AB760E" w:rsidP="00EA3143">
            <w:pPr>
              <w:rPr>
                <w:sz w:val="20"/>
              </w:rPr>
            </w:pPr>
            <w:hyperlink r:id="rId36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7CD5D22" w14:textId="114AC4A6" w:rsidR="00EA3143" w:rsidRPr="008710E5" w:rsidRDefault="00EA3143" w:rsidP="00EA3143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666E83">
        <w:trPr>
          <w:trHeight w:val="257"/>
        </w:trPr>
        <w:tc>
          <w:tcPr>
            <w:tcW w:w="1035" w:type="dxa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CA972FB" w14:textId="2BACC740" w:rsidR="002B2988" w:rsidRPr="002B2988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298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91FF4" w:rsidRDefault="00AB760E" w:rsidP="006656CF">
            <w:pPr>
              <w:rPr>
                <w:sz w:val="20"/>
              </w:rPr>
            </w:pPr>
            <w:hyperlink r:id="rId37" w:history="1">
              <w:r w:rsidR="003D5B50" w:rsidRPr="00891FF4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D5B50" w:rsidRPr="00891FF4">
              <w:rPr>
                <w:sz w:val="20"/>
              </w:rPr>
              <w:t>2020</w:t>
            </w:r>
          </w:p>
          <w:p w14:paraId="05F3E5A3" w14:textId="32C5ACB3" w:rsidR="003D5B50" w:rsidRPr="00891FF4" w:rsidRDefault="00AB760E" w:rsidP="006656CF">
            <w:pPr>
              <w:rPr>
                <w:sz w:val="20"/>
              </w:rPr>
            </w:pPr>
            <w:hyperlink r:id="rId38" w:history="1">
              <w:r w:rsidR="003B3127" w:rsidRPr="00891FF4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B3127" w:rsidRPr="00891FF4">
              <w:rPr>
                <w:sz w:val="20"/>
              </w:rPr>
              <w:t>2020</w:t>
            </w:r>
          </w:p>
          <w:p w14:paraId="0438697D" w14:textId="2BD16AF5" w:rsidR="00606EBB" w:rsidRPr="00891FF4" w:rsidRDefault="00AB760E" w:rsidP="006656CF">
            <w:pPr>
              <w:rPr>
                <w:sz w:val="20"/>
              </w:rPr>
            </w:pPr>
            <w:hyperlink r:id="rId39" w:history="1">
              <w:r w:rsidR="00606EBB" w:rsidRPr="00891FF4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606EBB" w:rsidRPr="00891FF4">
              <w:rPr>
                <w:sz w:val="20"/>
              </w:rPr>
              <w:t>2020</w:t>
            </w:r>
          </w:p>
          <w:p w14:paraId="2D7A6509" w14:textId="39ED4E35" w:rsidR="00A530ED" w:rsidRPr="00891FF4" w:rsidRDefault="00AB760E" w:rsidP="00A530ED">
            <w:pPr>
              <w:rPr>
                <w:sz w:val="20"/>
              </w:rPr>
            </w:pPr>
            <w:hyperlink r:id="rId40" w:history="1">
              <w:r w:rsidR="00A530ED" w:rsidRPr="00891FF4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A530ED" w:rsidRPr="00891FF4">
              <w:rPr>
                <w:sz w:val="20"/>
              </w:rPr>
              <w:t>2020</w:t>
            </w:r>
          </w:p>
          <w:p w14:paraId="6EB58587" w14:textId="77777777" w:rsidR="00B16CD9" w:rsidRDefault="00AB760E" w:rsidP="002B2988">
            <w:pPr>
              <w:rPr>
                <w:sz w:val="20"/>
              </w:rPr>
            </w:pPr>
            <w:hyperlink r:id="rId41" w:history="1">
              <w:r w:rsidR="00B16CD9" w:rsidRPr="00891FF4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B16CD9" w:rsidRPr="00891FF4">
              <w:rPr>
                <w:sz w:val="20"/>
              </w:rPr>
              <w:t>2020</w:t>
            </w:r>
          </w:p>
          <w:p w14:paraId="44D07D69" w14:textId="77777777" w:rsidR="002B2988" w:rsidRDefault="002B2988" w:rsidP="002B2988">
            <w:pPr>
              <w:rPr>
                <w:sz w:val="20"/>
              </w:rPr>
            </w:pPr>
          </w:p>
          <w:p w14:paraId="0D67F83E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8FE9294" w14:textId="77777777" w:rsidR="002B2988" w:rsidRDefault="002B2988" w:rsidP="002B2988">
            <w:pPr>
              <w:rPr>
                <w:sz w:val="20"/>
              </w:rPr>
            </w:pPr>
          </w:p>
          <w:p w14:paraId="2949E446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Straw Polled:</w:t>
            </w:r>
          </w:p>
          <w:p w14:paraId="3547BF37" w14:textId="3CA05A50" w:rsidR="002B2988" w:rsidRPr="00891FF4" w:rsidRDefault="002B2988" w:rsidP="002B2988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Motion 111, #SP0611-21</w:t>
            </w:r>
          </w:p>
        </w:tc>
      </w:tr>
      <w:tr w:rsidR="00E7555D" w14:paraId="696AF673" w14:textId="27B33E2B" w:rsidTr="00666E83">
        <w:trPr>
          <w:trHeight w:val="271"/>
        </w:trPr>
        <w:tc>
          <w:tcPr>
            <w:tcW w:w="1035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76249A97" w14:textId="754B9933" w:rsidR="0055680D" w:rsidRPr="00996CC8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996CC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996CC8" w:rsidRDefault="00AB760E" w:rsidP="006656CF">
            <w:pPr>
              <w:rPr>
                <w:sz w:val="20"/>
              </w:rPr>
            </w:pPr>
            <w:hyperlink r:id="rId42" w:history="1">
              <w:r w:rsidR="007D1F27" w:rsidRPr="00996CC8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07/29/</w:t>
            </w:r>
            <w:r w:rsidR="007D1F27" w:rsidRPr="00996CC8">
              <w:rPr>
                <w:sz w:val="20"/>
              </w:rPr>
              <w:t>2020.</w:t>
            </w:r>
          </w:p>
          <w:p w14:paraId="07773C47" w14:textId="21748BDB" w:rsidR="007E4A17" w:rsidRPr="00996CC8" w:rsidRDefault="00AB760E" w:rsidP="006656CF">
            <w:pPr>
              <w:rPr>
                <w:sz w:val="20"/>
              </w:rPr>
            </w:pPr>
            <w:hyperlink r:id="rId43" w:history="1">
              <w:r w:rsidR="007E4A17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08/24/</w:t>
            </w:r>
            <w:r w:rsidR="007E4A17" w:rsidRPr="00996CC8">
              <w:rPr>
                <w:sz w:val="20"/>
              </w:rPr>
              <w:t>2020</w:t>
            </w:r>
          </w:p>
          <w:p w14:paraId="54DCBAB0" w14:textId="77777777" w:rsidR="005C2A8E" w:rsidRPr="00996CC8" w:rsidRDefault="00AB760E" w:rsidP="0055680D">
            <w:pPr>
              <w:rPr>
                <w:sz w:val="20"/>
              </w:rPr>
            </w:pPr>
            <w:hyperlink r:id="rId44" w:history="1">
              <w:r w:rsidR="005C2A8E" w:rsidRPr="00996CC8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08/28/</w:t>
            </w:r>
            <w:r w:rsidR="005C2A8E" w:rsidRPr="00996CC8">
              <w:rPr>
                <w:sz w:val="20"/>
              </w:rPr>
              <w:t>2020</w:t>
            </w:r>
          </w:p>
          <w:p w14:paraId="32F2D8D1" w14:textId="77777777" w:rsidR="0055680D" w:rsidRPr="00996CC8" w:rsidRDefault="0055680D" w:rsidP="0055680D">
            <w:pPr>
              <w:rPr>
                <w:sz w:val="20"/>
              </w:rPr>
            </w:pPr>
          </w:p>
          <w:p w14:paraId="1391F9B3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Presented:</w:t>
            </w:r>
          </w:p>
          <w:p w14:paraId="2497F6BA" w14:textId="79C4CEE4" w:rsidR="00036014" w:rsidRPr="00996CC8" w:rsidRDefault="00AB760E" w:rsidP="00036014">
            <w:pPr>
              <w:rPr>
                <w:sz w:val="20"/>
              </w:rPr>
            </w:pPr>
            <w:hyperlink r:id="rId45" w:history="1">
              <w:r w:rsidR="00036014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996CC8">
              <w:rPr>
                <w:sz w:val="20"/>
              </w:rPr>
              <w:t>, 08/27/2020</w:t>
            </w:r>
          </w:p>
          <w:p w14:paraId="62250D7C" w14:textId="77777777" w:rsidR="0055680D" w:rsidRPr="00996CC8" w:rsidRDefault="0055680D" w:rsidP="0055680D">
            <w:pPr>
              <w:rPr>
                <w:sz w:val="20"/>
              </w:rPr>
            </w:pPr>
          </w:p>
          <w:p w14:paraId="4283367F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Straw Polled:</w:t>
            </w:r>
          </w:p>
          <w:p w14:paraId="6027AC83" w14:textId="2223DCDC" w:rsidR="0055680D" w:rsidRPr="00996CC8" w:rsidRDefault="0055680D" w:rsidP="0055680D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666E83">
        <w:trPr>
          <w:trHeight w:val="271"/>
        </w:trPr>
        <w:tc>
          <w:tcPr>
            <w:tcW w:w="1035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93C55CA" w14:textId="77777777" w:rsidR="00B44750" w:rsidRPr="00E1322F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E1322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E1322F" w:rsidRDefault="00AB760E" w:rsidP="00AF6431">
            <w:pPr>
              <w:rPr>
                <w:sz w:val="20"/>
              </w:rPr>
            </w:pPr>
            <w:hyperlink r:id="rId46" w:history="1">
              <w:r w:rsidR="001A4881" w:rsidRPr="00E1322F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E1322F">
              <w:rPr>
                <w:sz w:val="20"/>
              </w:rPr>
              <w:t xml:space="preserve">, </w:t>
            </w:r>
            <w:r w:rsidR="00B44750" w:rsidRPr="00E1322F">
              <w:rPr>
                <w:sz w:val="20"/>
              </w:rPr>
              <w:t>08/27/</w:t>
            </w:r>
            <w:r w:rsidR="001A4881" w:rsidRPr="00E1322F">
              <w:rPr>
                <w:sz w:val="20"/>
              </w:rPr>
              <w:t>2020</w:t>
            </w:r>
          </w:p>
          <w:p w14:paraId="0A8CACC9" w14:textId="66A9F6D8" w:rsidR="00B44750" w:rsidRPr="00E1322F" w:rsidRDefault="00AB760E" w:rsidP="00AF6431">
            <w:pPr>
              <w:rPr>
                <w:sz w:val="20"/>
              </w:rPr>
            </w:pPr>
            <w:hyperlink r:id="rId47" w:history="1">
              <w:r w:rsidR="00996CC8" w:rsidRPr="00E1322F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E1322F">
              <w:rPr>
                <w:sz w:val="20"/>
              </w:rPr>
              <w:t>, 08/30/2020</w:t>
            </w:r>
          </w:p>
          <w:p w14:paraId="4D4A89BA" w14:textId="77777777" w:rsidR="00996CC8" w:rsidRPr="00E1322F" w:rsidRDefault="00996CC8" w:rsidP="00AF6431">
            <w:pPr>
              <w:rPr>
                <w:sz w:val="20"/>
              </w:rPr>
            </w:pPr>
          </w:p>
          <w:p w14:paraId="51CD5876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Presented:</w:t>
            </w:r>
          </w:p>
          <w:p w14:paraId="4DC77E9C" w14:textId="77777777" w:rsidR="00B44750" w:rsidRPr="00E1322F" w:rsidRDefault="00B44750" w:rsidP="00B44750">
            <w:pPr>
              <w:rPr>
                <w:sz w:val="20"/>
              </w:rPr>
            </w:pPr>
          </w:p>
          <w:p w14:paraId="7950F50B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Straw Polled:</w:t>
            </w:r>
          </w:p>
          <w:p w14:paraId="698C97BF" w14:textId="6C30253E" w:rsidR="00B44750" w:rsidRPr="00E1322F" w:rsidRDefault="00B44750" w:rsidP="00AF643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666E83">
        <w:trPr>
          <w:trHeight w:val="271"/>
        </w:trPr>
        <w:tc>
          <w:tcPr>
            <w:tcW w:w="1035" w:type="dxa"/>
          </w:tcPr>
          <w:p w14:paraId="7E511264" w14:textId="3F927A3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891DD0A" w14:textId="77777777" w:rsidR="00B44750" w:rsidRPr="00E1322F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1322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E1322F" w:rsidRDefault="00AB760E" w:rsidP="006656CF">
            <w:pPr>
              <w:rPr>
                <w:sz w:val="20"/>
              </w:rPr>
            </w:pPr>
            <w:hyperlink r:id="rId48" w:history="1">
              <w:r w:rsidR="00F74CC9" w:rsidRPr="00E1322F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E1322F">
              <w:rPr>
                <w:sz w:val="20"/>
              </w:rPr>
              <w:t xml:space="preserve">, </w:t>
            </w:r>
            <w:r w:rsidR="00B44750" w:rsidRPr="00E1322F">
              <w:rPr>
                <w:sz w:val="20"/>
              </w:rPr>
              <w:t>08/26/</w:t>
            </w:r>
            <w:r w:rsidR="00F74CC9" w:rsidRPr="00E1322F">
              <w:rPr>
                <w:sz w:val="20"/>
              </w:rPr>
              <w:t>2020</w:t>
            </w:r>
          </w:p>
          <w:p w14:paraId="77963E8D" w14:textId="07EA22BD" w:rsidR="004B514D" w:rsidRPr="00E1322F" w:rsidRDefault="00AB760E" w:rsidP="006656CF">
            <w:pPr>
              <w:rPr>
                <w:sz w:val="20"/>
              </w:rPr>
            </w:pPr>
            <w:hyperlink r:id="rId49" w:history="1">
              <w:r w:rsidR="004B514D" w:rsidRPr="00E1322F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E1322F">
              <w:rPr>
                <w:sz w:val="20"/>
              </w:rPr>
              <w:t>, 09/03/2020</w:t>
            </w:r>
          </w:p>
          <w:p w14:paraId="088507E7" w14:textId="77777777" w:rsidR="00B44750" w:rsidRPr="00E1322F" w:rsidRDefault="00B44750" w:rsidP="006656CF">
            <w:pPr>
              <w:rPr>
                <w:sz w:val="20"/>
              </w:rPr>
            </w:pPr>
          </w:p>
          <w:p w14:paraId="728CD4E6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Presented:</w:t>
            </w:r>
          </w:p>
          <w:p w14:paraId="5CAE5666" w14:textId="48768479" w:rsidR="002A4BFC" w:rsidRPr="00E1322F" w:rsidRDefault="00AB760E" w:rsidP="002A4BFC">
            <w:pPr>
              <w:rPr>
                <w:sz w:val="20"/>
              </w:rPr>
            </w:pPr>
            <w:hyperlink r:id="rId50" w:history="1">
              <w:r w:rsidR="002A4BFC" w:rsidRPr="00E1322F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E1322F">
              <w:rPr>
                <w:sz w:val="20"/>
              </w:rPr>
              <w:t>, 08/31/2020</w:t>
            </w:r>
          </w:p>
          <w:p w14:paraId="1FD06D4C" w14:textId="77777777" w:rsidR="00B44750" w:rsidRPr="00E1322F" w:rsidRDefault="00B44750" w:rsidP="00B44750">
            <w:pPr>
              <w:rPr>
                <w:sz w:val="20"/>
              </w:rPr>
            </w:pPr>
          </w:p>
          <w:p w14:paraId="19FDCC43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Straw Polled:</w:t>
            </w:r>
          </w:p>
          <w:p w14:paraId="772D6D64" w14:textId="2349D907" w:rsidR="00B44750" w:rsidRPr="00E1322F" w:rsidRDefault="00B44750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666E83">
        <w:trPr>
          <w:trHeight w:val="257"/>
        </w:trPr>
        <w:tc>
          <w:tcPr>
            <w:tcW w:w="1035" w:type="dxa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5E4DE1C5" w14:textId="77777777" w:rsidR="00E7555D" w:rsidRPr="002B7C4D" w:rsidRDefault="009E4B1A" w:rsidP="005D2796">
            <w:pPr>
              <w:rPr>
                <w:sz w:val="20"/>
                <w:lang w:val="en-US"/>
              </w:rPr>
            </w:pPr>
            <w:r w:rsidRPr="002B7C4D">
              <w:rPr>
                <w:sz w:val="20"/>
                <w:lang w:val="en-US"/>
              </w:rPr>
              <w:t>Uploaded:</w:t>
            </w:r>
          </w:p>
          <w:p w14:paraId="30AC079D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  <w:p w14:paraId="52ACDB8A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4C6F1E3D" w14:textId="77777777" w:rsidR="009E4B1A" w:rsidRPr="002B7C4D" w:rsidRDefault="009E4B1A" w:rsidP="009E4B1A">
            <w:pPr>
              <w:rPr>
                <w:sz w:val="20"/>
              </w:rPr>
            </w:pPr>
          </w:p>
          <w:p w14:paraId="5DE7F395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Straw Polled:</w:t>
            </w:r>
          </w:p>
          <w:p w14:paraId="0A75988E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</w:tc>
        <w:tc>
          <w:tcPr>
            <w:tcW w:w="2250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666E83">
        <w:trPr>
          <w:trHeight w:val="271"/>
        </w:trPr>
        <w:tc>
          <w:tcPr>
            <w:tcW w:w="1035" w:type="dxa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80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5974C52" w14:textId="77777777" w:rsidR="009E4B1A" w:rsidRPr="002B7C4D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7C4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EFE1780" w14:textId="06EB3A65" w:rsidR="00E7555D" w:rsidRPr="002B7C4D" w:rsidRDefault="00AB760E" w:rsidP="006656CF">
            <w:pPr>
              <w:rPr>
                <w:sz w:val="20"/>
              </w:rPr>
            </w:pPr>
            <w:hyperlink r:id="rId51" w:history="1">
              <w:r w:rsidR="00D71E10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08/25/</w:t>
            </w:r>
            <w:r w:rsidR="00D71E10" w:rsidRPr="002B7C4D">
              <w:rPr>
                <w:sz w:val="20"/>
              </w:rPr>
              <w:t>2020</w:t>
            </w:r>
          </w:p>
          <w:p w14:paraId="26788AC6" w14:textId="619BA4CD" w:rsidR="00E4400C" w:rsidRPr="002B7C4D" w:rsidRDefault="00AB760E" w:rsidP="006656CF">
            <w:pPr>
              <w:rPr>
                <w:sz w:val="20"/>
              </w:rPr>
            </w:pPr>
            <w:hyperlink r:id="rId52" w:history="1">
              <w:r w:rsidR="00E4400C" w:rsidRPr="002B7C4D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08/28/</w:t>
            </w:r>
            <w:r w:rsidR="00E4400C" w:rsidRPr="002B7C4D">
              <w:rPr>
                <w:sz w:val="20"/>
              </w:rPr>
              <w:t>2020</w:t>
            </w:r>
          </w:p>
          <w:p w14:paraId="36B48191" w14:textId="7CD94C55" w:rsidR="00844E11" w:rsidRPr="002B7C4D" w:rsidRDefault="00AB760E" w:rsidP="006656CF">
            <w:pPr>
              <w:rPr>
                <w:sz w:val="20"/>
              </w:rPr>
            </w:pPr>
            <w:hyperlink r:id="rId53" w:history="1">
              <w:r w:rsidR="00844E11" w:rsidRPr="002B7C4D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2B7C4D">
              <w:rPr>
                <w:sz w:val="20"/>
              </w:rPr>
              <w:t>, 09/0</w:t>
            </w:r>
            <w:r w:rsidR="00336050" w:rsidRPr="002B7C4D">
              <w:rPr>
                <w:sz w:val="20"/>
              </w:rPr>
              <w:t>2</w:t>
            </w:r>
            <w:r w:rsidR="00844E11" w:rsidRPr="002B7C4D">
              <w:rPr>
                <w:sz w:val="20"/>
              </w:rPr>
              <w:t>/2020</w:t>
            </w:r>
          </w:p>
          <w:p w14:paraId="79709A21" w14:textId="77777777" w:rsidR="009E4B1A" w:rsidRPr="002B7C4D" w:rsidRDefault="009E4B1A" w:rsidP="006656CF">
            <w:pPr>
              <w:rPr>
                <w:sz w:val="20"/>
              </w:rPr>
            </w:pPr>
          </w:p>
          <w:p w14:paraId="6FD5D9C6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222040FD" w14:textId="5DF6C740" w:rsidR="00242961" w:rsidRPr="002B7C4D" w:rsidRDefault="00AB760E" w:rsidP="009E4B1A">
            <w:pPr>
              <w:rPr>
                <w:sz w:val="20"/>
              </w:rPr>
            </w:pPr>
            <w:hyperlink r:id="rId54" w:history="1">
              <w:r w:rsidR="00242961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2B7C4D">
              <w:rPr>
                <w:sz w:val="20"/>
              </w:rPr>
              <w:t>, 08/25/2020</w:t>
            </w:r>
          </w:p>
          <w:p w14:paraId="7A106F72" w14:textId="77777777" w:rsidR="009E4B1A" w:rsidRPr="002B7C4D" w:rsidRDefault="009E4B1A" w:rsidP="009E4B1A">
            <w:pPr>
              <w:rPr>
                <w:sz w:val="20"/>
              </w:rPr>
            </w:pPr>
          </w:p>
          <w:p w14:paraId="6390659E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Straw Polled:</w:t>
            </w:r>
          </w:p>
          <w:p w14:paraId="70302A40" w14:textId="61FDE2AE" w:rsidR="009E4B1A" w:rsidRPr="002B7C4D" w:rsidRDefault="009E4B1A" w:rsidP="006656CF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lastRenderedPageBreak/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67707341" w14:textId="224DD917" w:rsidR="006C15DA" w:rsidRPr="00ED36A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</w:tc>
      </w:tr>
      <w:tr w:rsidR="00E7555D" w14:paraId="569CA269" w14:textId="77777777" w:rsidTr="00666E83">
        <w:trPr>
          <w:trHeight w:val="257"/>
        </w:trPr>
        <w:tc>
          <w:tcPr>
            <w:tcW w:w="1035" w:type="dxa"/>
          </w:tcPr>
          <w:p w14:paraId="5AD6814C" w14:textId="0857AB2D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57F18D66" w14:textId="77777777" w:rsidR="00EE2763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A81475" w:rsidRDefault="00AB760E" w:rsidP="00B7207F">
            <w:pPr>
              <w:rPr>
                <w:sz w:val="20"/>
              </w:rPr>
            </w:pPr>
            <w:hyperlink r:id="rId55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08/20/</w:t>
            </w:r>
            <w:r w:rsidR="002625B6" w:rsidRPr="00A81475">
              <w:rPr>
                <w:sz w:val="20"/>
              </w:rPr>
              <w:t>2020</w:t>
            </w:r>
          </w:p>
          <w:p w14:paraId="00D73EDC" w14:textId="3D851415" w:rsidR="008D7674" w:rsidRPr="00A81475" w:rsidRDefault="00AB760E" w:rsidP="00B7207F">
            <w:pPr>
              <w:rPr>
                <w:sz w:val="20"/>
              </w:rPr>
            </w:pPr>
            <w:hyperlink r:id="rId56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08/25/</w:t>
            </w:r>
            <w:r w:rsidR="008D7674" w:rsidRPr="00A81475">
              <w:rPr>
                <w:sz w:val="20"/>
              </w:rPr>
              <w:t>2020</w:t>
            </w:r>
          </w:p>
          <w:p w14:paraId="71EBFD34" w14:textId="77777777" w:rsidR="0038554B" w:rsidRDefault="00AB760E" w:rsidP="00EE2763">
            <w:pPr>
              <w:rPr>
                <w:sz w:val="20"/>
              </w:rPr>
            </w:pPr>
            <w:hyperlink r:id="rId57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08/27/</w:t>
            </w:r>
            <w:r w:rsidR="0038554B" w:rsidRPr="00A81475">
              <w:rPr>
                <w:sz w:val="20"/>
              </w:rPr>
              <w:t>2020</w:t>
            </w:r>
          </w:p>
          <w:p w14:paraId="1E410D02" w14:textId="1B8D4AAB" w:rsidR="00916144" w:rsidRPr="00530185" w:rsidRDefault="00AB760E" w:rsidP="00EE2763">
            <w:pPr>
              <w:rPr>
                <w:sz w:val="20"/>
              </w:rPr>
            </w:pPr>
            <w:hyperlink r:id="rId58" w:history="1">
              <w:r w:rsidR="00916144" w:rsidRPr="00530185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530185">
              <w:rPr>
                <w:sz w:val="20"/>
              </w:rPr>
              <w:t>, 08/30/2020</w:t>
            </w:r>
          </w:p>
          <w:p w14:paraId="055DB8E4" w14:textId="77777777" w:rsidR="00EE2763" w:rsidRPr="00530185" w:rsidRDefault="00EE2763" w:rsidP="00EE2763">
            <w:pPr>
              <w:rPr>
                <w:sz w:val="20"/>
              </w:rPr>
            </w:pPr>
          </w:p>
          <w:p w14:paraId="778AC630" w14:textId="77777777" w:rsidR="00EE2763" w:rsidRPr="00530185" w:rsidRDefault="00EE2763" w:rsidP="00EE2763">
            <w:pPr>
              <w:rPr>
                <w:sz w:val="20"/>
              </w:rPr>
            </w:pPr>
            <w:r w:rsidRPr="00530185">
              <w:rPr>
                <w:sz w:val="20"/>
              </w:rPr>
              <w:t>Presented:</w:t>
            </w:r>
          </w:p>
          <w:p w14:paraId="32603E7C" w14:textId="7D66F895" w:rsidR="00793C8B" w:rsidRPr="00A81475" w:rsidRDefault="00AB760E" w:rsidP="00793C8B">
            <w:pPr>
              <w:rPr>
                <w:sz w:val="20"/>
              </w:rPr>
            </w:pPr>
            <w:hyperlink r:id="rId59" w:history="1">
              <w:r w:rsidR="00793C8B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A81475">
              <w:rPr>
                <w:sz w:val="20"/>
              </w:rPr>
              <w:t xml:space="preserve">, </w:t>
            </w:r>
            <w:r w:rsidR="00793C8B">
              <w:rPr>
                <w:sz w:val="20"/>
              </w:rPr>
              <w:t>08/27/</w:t>
            </w:r>
            <w:r w:rsidR="00793C8B" w:rsidRPr="00A81475">
              <w:rPr>
                <w:sz w:val="20"/>
              </w:rPr>
              <w:t>2020</w:t>
            </w:r>
          </w:p>
          <w:p w14:paraId="76D6F715" w14:textId="77777777" w:rsidR="00EE2763" w:rsidRDefault="00EE2763" w:rsidP="00EE2763">
            <w:pPr>
              <w:rPr>
                <w:sz w:val="20"/>
              </w:rPr>
            </w:pPr>
          </w:p>
          <w:p w14:paraId="226BB48A" w14:textId="77777777" w:rsidR="00EE2763" w:rsidRDefault="00EE2763" w:rsidP="00EE276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634389C" w14:textId="2FD1E5DA" w:rsidR="00EE2763" w:rsidRPr="00A81475" w:rsidRDefault="00EE2763" w:rsidP="00EE2763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666E83">
        <w:trPr>
          <w:trHeight w:val="271"/>
        </w:trPr>
        <w:tc>
          <w:tcPr>
            <w:tcW w:w="1035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41A09D0B" w14:textId="77777777" w:rsidR="00E7555D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16F6C85" w14:textId="77777777" w:rsidR="0072368B" w:rsidRDefault="0072368B" w:rsidP="00FA0AA3">
            <w:pPr>
              <w:rPr>
                <w:sz w:val="20"/>
              </w:rPr>
            </w:pPr>
          </w:p>
          <w:p w14:paraId="3AA316E3" w14:textId="77777777" w:rsidR="0072368B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C7FC0F2" w14:textId="77777777" w:rsidR="0072368B" w:rsidRDefault="0072368B" w:rsidP="00FA0AA3">
            <w:pPr>
              <w:rPr>
                <w:sz w:val="20"/>
              </w:rPr>
            </w:pPr>
          </w:p>
          <w:p w14:paraId="4E401D1D" w14:textId="5C19E312" w:rsidR="0072368B" w:rsidRPr="00A81475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250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666E83">
        <w:trPr>
          <w:trHeight w:val="257"/>
        </w:trPr>
        <w:tc>
          <w:tcPr>
            <w:tcW w:w="1035" w:type="dxa"/>
          </w:tcPr>
          <w:p w14:paraId="6AD0AF1A" w14:textId="1DB1E3E0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19D866F9" w14:textId="77777777" w:rsidR="0072368B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F671AA" w:rsidRDefault="00AB760E" w:rsidP="006656CF">
            <w:pPr>
              <w:rPr>
                <w:sz w:val="20"/>
              </w:rPr>
            </w:pPr>
            <w:hyperlink r:id="rId60" w:history="1">
              <w:r w:rsidR="00056372" w:rsidRPr="00F671AA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08/26/</w:t>
            </w:r>
            <w:r w:rsidR="00056372" w:rsidRPr="00F671AA">
              <w:rPr>
                <w:sz w:val="20"/>
              </w:rPr>
              <w:t>2020</w:t>
            </w:r>
          </w:p>
          <w:p w14:paraId="3198E12D" w14:textId="77777777" w:rsidR="009346B8" w:rsidRDefault="00AB760E" w:rsidP="0072368B">
            <w:pPr>
              <w:rPr>
                <w:sz w:val="20"/>
              </w:rPr>
            </w:pPr>
            <w:hyperlink r:id="rId61" w:history="1">
              <w:r w:rsidR="009346B8" w:rsidRPr="00F671AA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08/27/</w:t>
            </w:r>
            <w:r w:rsidR="009346B8" w:rsidRPr="00F671AA">
              <w:rPr>
                <w:sz w:val="20"/>
              </w:rPr>
              <w:t>2020</w:t>
            </w:r>
          </w:p>
          <w:p w14:paraId="5103448D" w14:textId="77777777" w:rsidR="0072368B" w:rsidRDefault="0072368B" w:rsidP="0072368B">
            <w:pPr>
              <w:rPr>
                <w:sz w:val="20"/>
              </w:rPr>
            </w:pPr>
          </w:p>
          <w:p w14:paraId="0569C0D3" w14:textId="77777777" w:rsidR="0072368B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170BD6" w14:textId="77777777" w:rsidR="0072368B" w:rsidRDefault="0072368B" w:rsidP="0072368B">
            <w:pPr>
              <w:rPr>
                <w:sz w:val="20"/>
              </w:rPr>
            </w:pPr>
          </w:p>
          <w:p w14:paraId="698880E3" w14:textId="202DD887" w:rsidR="0072368B" w:rsidRPr="00F671AA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250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666E83">
        <w:trPr>
          <w:trHeight w:val="257"/>
        </w:trPr>
        <w:tc>
          <w:tcPr>
            <w:tcW w:w="1035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51A213C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51DD8FD6" w14:textId="77777777" w:rsidR="000B27BA" w:rsidRPr="00855D52" w:rsidRDefault="000B27BA" w:rsidP="000B27BA">
            <w:pPr>
              <w:rPr>
                <w:sz w:val="20"/>
              </w:rPr>
            </w:pPr>
          </w:p>
          <w:p w14:paraId="3BE3D6B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Presented:</w:t>
            </w:r>
          </w:p>
          <w:p w14:paraId="2EB0F962" w14:textId="77777777" w:rsidR="000B27BA" w:rsidRPr="00855D52" w:rsidRDefault="000B27BA" w:rsidP="000B27BA">
            <w:pPr>
              <w:rPr>
                <w:sz w:val="20"/>
              </w:rPr>
            </w:pPr>
          </w:p>
          <w:p w14:paraId="4ADA375C" w14:textId="77777777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  <w:p w14:paraId="13E4DAD2" w14:textId="565BE257" w:rsidR="000B27BA" w:rsidRPr="00855D52" w:rsidRDefault="000B27BA" w:rsidP="000B27BA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666E83">
        <w:trPr>
          <w:trHeight w:val="257"/>
        </w:trPr>
        <w:tc>
          <w:tcPr>
            <w:tcW w:w="1035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1E071739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1112A39A" w14:textId="6EC08F94" w:rsidR="000B27BA" w:rsidRPr="00666E83" w:rsidRDefault="00AB760E" w:rsidP="000B27BA">
            <w:pPr>
              <w:rPr>
                <w:sz w:val="20"/>
              </w:rPr>
            </w:pPr>
            <w:hyperlink r:id="rId62" w:history="1">
              <w:r w:rsidR="006375DA" w:rsidRPr="00666E83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666E83">
              <w:rPr>
                <w:sz w:val="20"/>
              </w:rPr>
              <w:t>, 08/30/2020</w:t>
            </w:r>
          </w:p>
          <w:p w14:paraId="623E6CBB" w14:textId="52261B02" w:rsidR="00855D52" w:rsidRPr="00666E83" w:rsidRDefault="00AB760E" w:rsidP="000B27BA">
            <w:pPr>
              <w:rPr>
                <w:sz w:val="20"/>
              </w:rPr>
            </w:pPr>
            <w:hyperlink r:id="rId63" w:history="1">
              <w:r w:rsidR="00855D52" w:rsidRPr="00666E83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666E83">
              <w:rPr>
                <w:sz w:val="20"/>
              </w:rPr>
              <w:t>, 08/31/2020</w:t>
            </w:r>
          </w:p>
          <w:p w14:paraId="5D1DC38D" w14:textId="6EE3A9B9" w:rsidR="00DF46AF" w:rsidRPr="00666E83" w:rsidRDefault="00AB760E" w:rsidP="00C71D72">
            <w:pPr>
              <w:rPr>
                <w:sz w:val="20"/>
              </w:rPr>
            </w:pPr>
            <w:hyperlink r:id="rId64" w:history="1">
              <w:r w:rsidR="00B20372" w:rsidRPr="00666E83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666E83">
              <w:rPr>
                <w:sz w:val="20"/>
              </w:rPr>
              <w:t>, 09/03/2020</w:t>
            </w:r>
            <w:ins w:id="1" w:author="Edward Au" w:date="2020-09-08T10:52:00Z">
              <w:r w:rsidR="00C71D72">
                <w:rPr>
                  <w:sz w:val="20"/>
                </w:rPr>
                <w:t xml:space="preserve"> </w:t>
              </w:r>
            </w:ins>
          </w:p>
          <w:p w14:paraId="28501D00" w14:textId="77777777" w:rsidR="006375DA" w:rsidRPr="00666E83" w:rsidRDefault="006375DA" w:rsidP="000B27BA">
            <w:pPr>
              <w:rPr>
                <w:sz w:val="20"/>
              </w:rPr>
            </w:pPr>
          </w:p>
          <w:p w14:paraId="131AFFC6" w14:textId="77777777" w:rsidR="000B27BA" w:rsidRPr="00666E83" w:rsidRDefault="000B27BA" w:rsidP="000B27BA">
            <w:pPr>
              <w:rPr>
                <w:sz w:val="20"/>
              </w:rPr>
            </w:pPr>
            <w:r w:rsidRPr="00666E83">
              <w:rPr>
                <w:sz w:val="20"/>
              </w:rPr>
              <w:t>Presented:</w:t>
            </w:r>
          </w:p>
          <w:p w14:paraId="0DD30495" w14:textId="77777777" w:rsidR="000B27BA" w:rsidRPr="00855D52" w:rsidRDefault="000B27BA" w:rsidP="000B27BA">
            <w:pPr>
              <w:rPr>
                <w:sz w:val="20"/>
              </w:rPr>
            </w:pPr>
          </w:p>
          <w:p w14:paraId="4266F7CE" w14:textId="73637DB3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</w:tc>
        <w:tc>
          <w:tcPr>
            <w:tcW w:w="2250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666E83">
        <w:trPr>
          <w:trHeight w:val="257"/>
        </w:trPr>
        <w:tc>
          <w:tcPr>
            <w:tcW w:w="1035" w:type="dxa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08A9DAA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0CF430C" w14:textId="77777777" w:rsidR="000B27BA" w:rsidRDefault="000B27BA" w:rsidP="000B27BA">
            <w:pPr>
              <w:rPr>
                <w:sz w:val="20"/>
              </w:rPr>
            </w:pPr>
          </w:p>
          <w:p w14:paraId="3A4BF75B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F5D294A" w14:textId="77777777" w:rsidR="000B27BA" w:rsidRDefault="000B27BA" w:rsidP="000B27BA">
            <w:pPr>
              <w:rPr>
                <w:sz w:val="20"/>
              </w:rPr>
            </w:pPr>
          </w:p>
          <w:p w14:paraId="6B4195C7" w14:textId="77777777" w:rsidR="00E7555D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91833AC" w14:textId="0405BD73" w:rsidR="000B27BA" w:rsidRPr="003711CD" w:rsidRDefault="000B27BA" w:rsidP="000B27BA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666E83">
        <w:trPr>
          <w:trHeight w:val="257"/>
        </w:trPr>
        <w:tc>
          <w:tcPr>
            <w:tcW w:w="1035" w:type="dxa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4E1BEB8D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20286E98" w14:textId="77777777" w:rsidR="000B27BA" w:rsidRPr="003E4D0A" w:rsidRDefault="000B27BA" w:rsidP="000B27BA">
            <w:pPr>
              <w:rPr>
                <w:sz w:val="20"/>
              </w:rPr>
            </w:pPr>
          </w:p>
          <w:p w14:paraId="4A27860C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694E697A" w14:textId="77777777" w:rsidR="000B27BA" w:rsidRPr="003E4D0A" w:rsidRDefault="000B27BA" w:rsidP="000B27BA">
            <w:pPr>
              <w:rPr>
                <w:sz w:val="20"/>
              </w:rPr>
            </w:pPr>
          </w:p>
          <w:p w14:paraId="2379F8F7" w14:textId="0031557A" w:rsidR="00E7555D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</w:tc>
        <w:tc>
          <w:tcPr>
            <w:tcW w:w="2250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666E83">
        <w:trPr>
          <w:trHeight w:val="257"/>
        </w:trPr>
        <w:tc>
          <w:tcPr>
            <w:tcW w:w="1035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70BFBB4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39AADE46" w14:textId="13658655" w:rsidR="003E4D0A" w:rsidRPr="003E4D0A" w:rsidRDefault="00AB760E" w:rsidP="00752A86">
            <w:pPr>
              <w:rPr>
                <w:sz w:val="20"/>
              </w:rPr>
            </w:pPr>
            <w:hyperlink r:id="rId65" w:history="1">
              <w:r w:rsidR="003E4D0A" w:rsidRPr="003E4D0A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3E4D0A">
              <w:rPr>
                <w:sz w:val="20"/>
              </w:rPr>
              <w:t>, 08/29/2020</w:t>
            </w:r>
          </w:p>
          <w:p w14:paraId="71C3E2AF" w14:textId="77777777" w:rsidR="00752A86" w:rsidRPr="003E4D0A" w:rsidRDefault="00752A86" w:rsidP="00752A86">
            <w:pPr>
              <w:rPr>
                <w:sz w:val="20"/>
              </w:rPr>
            </w:pPr>
          </w:p>
          <w:p w14:paraId="02DC398E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5598B84E" w14:textId="77777777" w:rsidR="00752A86" w:rsidRPr="003E4D0A" w:rsidRDefault="00752A86" w:rsidP="00752A86">
            <w:pPr>
              <w:rPr>
                <w:sz w:val="20"/>
              </w:rPr>
            </w:pPr>
          </w:p>
          <w:p w14:paraId="292A188A" w14:textId="77777777" w:rsidR="00E7555D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  <w:p w14:paraId="505A25B0" w14:textId="5EE35942" w:rsidR="00752A86" w:rsidRPr="003E4D0A" w:rsidRDefault="00752A86" w:rsidP="00752A86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666E83">
        <w:trPr>
          <w:trHeight w:val="271"/>
        </w:trPr>
        <w:tc>
          <w:tcPr>
            <w:tcW w:w="1035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16FA9F2" w14:textId="77777777" w:rsidR="00752A86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Default="00AB760E" w:rsidP="00A31B6D">
            <w:pPr>
              <w:rPr>
                <w:sz w:val="20"/>
              </w:rPr>
            </w:pPr>
            <w:hyperlink r:id="rId66" w:history="1">
              <w:r w:rsidR="00D47A9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3F7BDC">
              <w:rPr>
                <w:sz w:val="20"/>
              </w:rPr>
              <w:t xml:space="preserve">, </w:t>
            </w:r>
            <w:r w:rsidR="00752A86">
              <w:rPr>
                <w:sz w:val="20"/>
              </w:rPr>
              <w:t>08/28/</w:t>
            </w:r>
            <w:r w:rsidR="00D47A95" w:rsidRPr="003F7BDC">
              <w:rPr>
                <w:sz w:val="20"/>
              </w:rPr>
              <w:t>2020</w:t>
            </w:r>
          </w:p>
          <w:p w14:paraId="221B9799" w14:textId="77777777" w:rsidR="00752A86" w:rsidRDefault="00752A86" w:rsidP="00A31B6D">
            <w:pPr>
              <w:rPr>
                <w:sz w:val="20"/>
              </w:rPr>
            </w:pPr>
          </w:p>
          <w:p w14:paraId="179385E0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67653B1" w14:textId="217CC063" w:rsidR="00333105" w:rsidRDefault="00AB760E" w:rsidP="00333105">
            <w:pPr>
              <w:rPr>
                <w:sz w:val="20"/>
              </w:rPr>
            </w:pPr>
            <w:hyperlink r:id="rId67" w:history="1">
              <w:r w:rsidR="0033310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3F7BDC">
              <w:rPr>
                <w:sz w:val="20"/>
              </w:rPr>
              <w:t xml:space="preserve">, </w:t>
            </w:r>
            <w:r w:rsidR="00333105">
              <w:rPr>
                <w:sz w:val="20"/>
              </w:rPr>
              <w:t>08/31/</w:t>
            </w:r>
            <w:r w:rsidR="00333105" w:rsidRPr="003F7BDC">
              <w:rPr>
                <w:sz w:val="20"/>
              </w:rPr>
              <w:t>2020</w:t>
            </w:r>
          </w:p>
          <w:p w14:paraId="1183AC2F" w14:textId="77777777" w:rsidR="00752A86" w:rsidRDefault="00752A86" w:rsidP="00752A86">
            <w:pPr>
              <w:rPr>
                <w:sz w:val="20"/>
              </w:rPr>
            </w:pPr>
          </w:p>
          <w:p w14:paraId="03713755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9828B45" w14:textId="05D38D11" w:rsidR="00752A86" w:rsidRPr="003F7BDC" w:rsidRDefault="00752A86" w:rsidP="00A31B6D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666E83">
        <w:trPr>
          <w:trHeight w:val="271"/>
        </w:trPr>
        <w:tc>
          <w:tcPr>
            <w:tcW w:w="1035" w:type="dxa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52E43069" w14:textId="77777777" w:rsidR="00752A86" w:rsidRDefault="00752A86" w:rsidP="00752A86">
            <w:pPr>
              <w:rPr>
                <w:ins w:id="2" w:author="Edward Au" w:date="2020-09-07T20:48:00Z"/>
                <w:sz w:val="20"/>
              </w:rPr>
            </w:pPr>
            <w:r w:rsidRPr="0032097F">
              <w:rPr>
                <w:sz w:val="20"/>
              </w:rPr>
              <w:t>Uploaded:</w:t>
            </w:r>
          </w:p>
          <w:p w14:paraId="4721F032" w14:textId="6C59B570" w:rsidR="00FF499B" w:rsidRPr="0032097F" w:rsidRDefault="00E26E6D" w:rsidP="00752A86">
            <w:pPr>
              <w:rPr>
                <w:sz w:val="20"/>
              </w:rPr>
            </w:pPr>
            <w:ins w:id="3" w:author="Edward Au" w:date="2020-09-07T20:48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"https://mentor.ieee.org/802.11/dcn/20/11-20-1340-00-00be-pdt-phy-packet-extension.docx" </w:instrText>
              </w:r>
              <w:r>
                <w:rPr>
                  <w:sz w:val="20"/>
                </w:rPr>
                <w:fldChar w:fldCharType="separate"/>
              </w:r>
              <w:r w:rsidR="00FF499B" w:rsidRPr="00E26E6D">
                <w:rPr>
                  <w:rStyle w:val="Hyperlink"/>
                  <w:sz w:val="20"/>
                </w:rPr>
                <w:t>20/1340r0</w:t>
              </w:r>
              <w:r>
                <w:rPr>
                  <w:sz w:val="20"/>
                </w:rPr>
                <w:fldChar w:fldCharType="end"/>
              </w:r>
              <w:r w:rsidR="00FF499B">
                <w:rPr>
                  <w:sz w:val="20"/>
                </w:rPr>
                <w:t>, 09/07/2020</w:t>
              </w:r>
            </w:ins>
          </w:p>
          <w:p w14:paraId="17221A84" w14:textId="77777777" w:rsidR="00752A86" w:rsidRPr="0032097F" w:rsidRDefault="00752A86" w:rsidP="00752A86">
            <w:pPr>
              <w:rPr>
                <w:sz w:val="20"/>
              </w:rPr>
            </w:pPr>
          </w:p>
          <w:p w14:paraId="126002C9" w14:textId="77777777" w:rsidR="00752A86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0857A1C7" w14:textId="77777777" w:rsidR="00752A86" w:rsidRPr="0032097F" w:rsidRDefault="00752A86" w:rsidP="00752A86">
            <w:pPr>
              <w:rPr>
                <w:sz w:val="20"/>
              </w:rPr>
            </w:pPr>
          </w:p>
          <w:p w14:paraId="4EFC2BAA" w14:textId="77777777" w:rsidR="00E7555D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6D5C312C" w14:textId="24E61115" w:rsidR="00752A86" w:rsidRPr="0032097F" w:rsidRDefault="00752A86" w:rsidP="00752A86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666E83">
        <w:trPr>
          <w:trHeight w:val="271"/>
        </w:trPr>
        <w:tc>
          <w:tcPr>
            <w:tcW w:w="1035" w:type="dxa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2709A314" w14:textId="77777777" w:rsidR="00F33C3D" w:rsidRPr="0032097F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2097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32097F" w:rsidRDefault="00AB760E" w:rsidP="006656CF">
            <w:pPr>
              <w:rPr>
                <w:sz w:val="20"/>
              </w:rPr>
            </w:pPr>
            <w:hyperlink r:id="rId68" w:history="1">
              <w:r w:rsidR="003618C1" w:rsidRPr="0032097F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08/23/</w:t>
            </w:r>
            <w:r w:rsidR="003618C1" w:rsidRPr="0032097F">
              <w:rPr>
                <w:sz w:val="20"/>
              </w:rPr>
              <w:t>2020</w:t>
            </w:r>
          </w:p>
          <w:p w14:paraId="57F227C5" w14:textId="091DFDE6" w:rsidR="00F33C3D" w:rsidRPr="0032097F" w:rsidRDefault="00AB760E" w:rsidP="00F33C3D">
            <w:pPr>
              <w:rPr>
                <w:sz w:val="20"/>
              </w:rPr>
            </w:pPr>
            <w:hyperlink r:id="rId69" w:history="1">
              <w:r w:rsidR="004217D0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08/27/</w:t>
            </w:r>
            <w:r w:rsidR="004217D0" w:rsidRPr="0032097F">
              <w:rPr>
                <w:sz w:val="20"/>
              </w:rPr>
              <w:t>2020</w:t>
            </w:r>
          </w:p>
          <w:p w14:paraId="5EA2075E" w14:textId="20B13071" w:rsidR="00AA1F00" w:rsidRPr="0032097F" w:rsidRDefault="00AB760E" w:rsidP="00F33C3D">
            <w:pPr>
              <w:rPr>
                <w:sz w:val="20"/>
              </w:rPr>
            </w:pPr>
            <w:hyperlink r:id="rId70" w:history="1">
              <w:r w:rsidR="00AA1F00" w:rsidRPr="0032097F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32097F">
              <w:rPr>
                <w:sz w:val="20"/>
              </w:rPr>
              <w:t>, 08/31/2020</w:t>
            </w:r>
          </w:p>
          <w:p w14:paraId="09017E70" w14:textId="77777777" w:rsidR="00AA1F00" w:rsidRPr="0032097F" w:rsidRDefault="00AA1F00" w:rsidP="00F33C3D">
            <w:pPr>
              <w:rPr>
                <w:sz w:val="20"/>
              </w:rPr>
            </w:pPr>
          </w:p>
          <w:p w14:paraId="7FEC9B43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330D4C5B" w14:textId="3A3BF53D" w:rsidR="00F33C3D" w:rsidRDefault="00AB760E" w:rsidP="00F33C3D">
            <w:pPr>
              <w:rPr>
                <w:sz w:val="20"/>
              </w:rPr>
            </w:pPr>
            <w:hyperlink r:id="rId71" w:history="1">
              <w:r w:rsidR="00580BB5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32097F">
              <w:rPr>
                <w:sz w:val="20"/>
              </w:rPr>
              <w:t>, 08/</w:t>
            </w:r>
            <w:r w:rsidR="00580BB5">
              <w:rPr>
                <w:sz w:val="20"/>
              </w:rPr>
              <w:t>31</w:t>
            </w:r>
            <w:r w:rsidR="00580BB5" w:rsidRPr="0032097F">
              <w:rPr>
                <w:sz w:val="20"/>
              </w:rPr>
              <w:t>/2020</w:t>
            </w:r>
          </w:p>
          <w:p w14:paraId="06D09EDC" w14:textId="77777777" w:rsidR="00580BB5" w:rsidRPr="0032097F" w:rsidRDefault="00580BB5" w:rsidP="00F33C3D">
            <w:pPr>
              <w:rPr>
                <w:sz w:val="20"/>
              </w:rPr>
            </w:pPr>
          </w:p>
          <w:p w14:paraId="20371202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52DC5C04" w14:textId="6223290E" w:rsidR="00F33C3D" w:rsidRPr="0032097F" w:rsidRDefault="00F33C3D" w:rsidP="00F33C3D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666E83">
        <w:trPr>
          <w:trHeight w:val="257"/>
        </w:trPr>
        <w:tc>
          <w:tcPr>
            <w:tcW w:w="1035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534645D6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9F1FF81" w14:textId="77777777" w:rsidR="008B1A5E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5330099" w14:textId="77777777" w:rsidR="008B1A5E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275A0FA" w14:textId="77777777" w:rsidR="00E7555D" w:rsidRPr="00C678B8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666E83">
        <w:trPr>
          <w:trHeight w:val="257"/>
        </w:trPr>
        <w:tc>
          <w:tcPr>
            <w:tcW w:w="1035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32446B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11BA684D" w14:textId="77777777" w:rsidR="008B1A5E" w:rsidRDefault="008B1A5E" w:rsidP="008B1A5E">
            <w:pPr>
              <w:rPr>
                <w:sz w:val="20"/>
              </w:rPr>
            </w:pPr>
          </w:p>
          <w:p w14:paraId="37401453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05874C7" w14:textId="77777777" w:rsidR="008B1A5E" w:rsidRDefault="008B1A5E" w:rsidP="008B1A5E">
            <w:pPr>
              <w:rPr>
                <w:sz w:val="20"/>
              </w:rPr>
            </w:pPr>
          </w:p>
          <w:p w14:paraId="4C84D680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94C3AA0" w14:textId="77777777" w:rsidR="00E7555D" w:rsidRPr="001F5B14" w:rsidRDefault="00E7555D" w:rsidP="00417308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666E83">
        <w:trPr>
          <w:trHeight w:val="257"/>
        </w:trPr>
        <w:tc>
          <w:tcPr>
            <w:tcW w:w="1035" w:type="dxa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Transmit specification: Clock </w:t>
            </w:r>
            <w:r w:rsidRPr="000417BC">
              <w:rPr>
                <w:color w:val="00B050"/>
                <w:sz w:val="20"/>
              </w:rPr>
              <w:lastRenderedPageBreak/>
              <w:t>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7AEF4E73" w14:textId="77777777" w:rsidR="00F364B0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8C4D63" w:rsidRDefault="00AB760E" w:rsidP="00417308">
            <w:pPr>
              <w:rPr>
                <w:sz w:val="20"/>
              </w:rPr>
            </w:pPr>
            <w:hyperlink r:id="rId72" w:history="1">
              <w:r w:rsidR="00DB1CAB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8C4D63">
              <w:rPr>
                <w:sz w:val="20"/>
              </w:rPr>
              <w:t xml:space="preserve">, </w:t>
            </w:r>
            <w:r w:rsidR="008B1A5E">
              <w:rPr>
                <w:sz w:val="20"/>
              </w:rPr>
              <w:t>08/20</w:t>
            </w:r>
            <w:r w:rsidR="00F364B0">
              <w:rPr>
                <w:sz w:val="20"/>
              </w:rPr>
              <w:t>/</w:t>
            </w:r>
            <w:r w:rsidR="00DB1CAB" w:rsidRPr="008C4D63">
              <w:rPr>
                <w:sz w:val="20"/>
              </w:rPr>
              <w:t>2020</w:t>
            </w:r>
          </w:p>
          <w:p w14:paraId="66BC80D8" w14:textId="12BF0765" w:rsidR="00716207" w:rsidRPr="008C4D63" w:rsidRDefault="00AB760E" w:rsidP="00417308">
            <w:pPr>
              <w:rPr>
                <w:sz w:val="20"/>
              </w:rPr>
            </w:pPr>
            <w:hyperlink r:id="rId73" w:history="1">
              <w:r w:rsidR="00716207" w:rsidRPr="008C4D63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716207" w:rsidRPr="008C4D63">
              <w:rPr>
                <w:sz w:val="20"/>
              </w:rPr>
              <w:t>2020</w:t>
            </w:r>
          </w:p>
          <w:p w14:paraId="6ED3CAEB" w14:textId="33087D0B" w:rsidR="005E3DA5" w:rsidRPr="008C4D63" w:rsidRDefault="00AB760E" w:rsidP="00417308">
            <w:pPr>
              <w:rPr>
                <w:sz w:val="20"/>
              </w:rPr>
            </w:pPr>
            <w:hyperlink r:id="rId74" w:history="1">
              <w:r w:rsidR="005E3DA5" w:rsidRPr="008C4D63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08/20/</w:t>
            </w:r>
            <w:r w:rsidR="005E3DA5" w:rsidRPr="008C4D63">
              <w:rPr>
                <w:sz w:val="20"/>
              </w:rPr>
              <w:t>2020</w:t>
            </w:r>
          </w:p>
          <w:p w14:paraId="42F3BC37" w14:textId="0A6304FC" w:rsidR="00006719" w:rsidRPr="008C4D63" w:rsidRDefault="00AB760E" w:rsidP="00417308">
            <w:pPr>
              <w:rPr>
                <w:sz w:val="20"/>
              </w:rPr>
            </w:pPr>
            <w:hyperlink r:id="rId75" w:history="1">
              <w:r w:rsidR="00006719" w:rsidRPr="008C4D63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08/24/</w:t>
            </w:r>
            <w:r w:rsidR="00006719" w:rsidRPr="008C4D63">
              <w:rPr>
                <w:sz w:val="20"/>
              </w:rPr>
              <w:t>2020</w:t>
            </w:r>
          </w:p>
          <w:p w14:paraId="2D1AD79F" w14:textId="0ED72F2A" w:rsidR="00FA508F" w:rsidRPr="008C4D63" w:rsidRDefault="00AB760E" w:rsidP="00417308">
            <w:pPr>
              <w:rPr>
                <w:sz w:val="20"/>
              </w:rPr>
            </w:pPr>
            <w:hyperlink r:id="rId76" w:history="1">
              <w:r w:rsidR="00FA508F" w:rsidRPr="008C4D63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08/26</w:t>
            </w:r>
            <w:r w:rsidR="00F915E0">
              <w:rPr>
                <w:sz w:val="20"/>
              </w:rPr>
              <w:t>/</w:t>
            </w:r>
            <w:r w:rsidR="00FA508F" w:rsidRPr="008C4D63">
              <w:rPr>
                <w:sz w:val="20"/>
              </w:rPr>
              <w:t>2020</w:t>
            </w:r>
          </w:p>
          <w:p w14:paraId="3549DD4F" w14:textId="2E2893EE" w:rsidR="00FB70D2" w:rsidRPr="008C4D63" w:rsidRDefault="00AB760E" w:rsidP="00417308">
            <w:pPr>
              <w:rPr>
                <w:sz w:val="20"/>
              </w:rPr>
            </w:pPr>
            <w:hyperlink r:id="rId77" w:history="1">
              <w:r w:rsidR="00FB70D2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FB70D2" w:rsidRPr="008C4D63">
              <w:rPr>
                <w:sz w:val="20"/>
              </w:rPr>
              <w:t>2020</w:t>
            </w:r>
          </w:p>
          <w:p w14:paraId="496ACC45" w14:textId="77777777" w:rsidR="001F5B14" w:rsidRDefault="00AB760E" w:rsidP="00F364B0">
            <w:pPr>
              <w:rPr>
                <w:sz w:val="20"/>
              </w:rPr>
            </w:pPr>
            <w:hyperlink r:id="rId78" w:history="1">
              <w:r w:rsidR="001F5B14" w:rsidRPr="008C4D63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1F5B14" w:rsidRPr="008C4D63">
              <w:rPr>
                <w:sz w:val="20"/>
              </w:rPr>
              <w:t>2020</w:t>
            </w:r>
          </w:p>
          <w:p w14:paraId="212B4EA2" w14:textId="77777777" w:rsidR="00F364B0" w:rsidRDefault="00F364B0" w:rsidP="00F364B0">
            <w:pPr>
              <w:rPr>
                <w:sz w:val="20"/>
              </w:rPr>
            </w:pPr>
          </w:p>
          <w:p w14:paraId="15744EFB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347B56" w14:textId="77777777" w:rsidR="00F915E0" w:rsidRPr="008C4D63" w:rsidRDefault="00AB760E" w:rsidP="00F915E0">
            <w:pPr>
              <w:rPr>
                <w:sz w:val="20"/>
              </w:rPr>
            </w:pPr>
            <w:hyperlink r:id="rId79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F915E0" w:rsidRPr="008C4D63">
              <w:rPr>
                <w:sz w:val="20"/>
              </w:rPr>
              <w:t>2020</w:t>
            </w:r>
          </w:p>
          <w:p w14:paraId="703926DC" w14:textId="77777777" w:rsidR="00F915E0" w:rsidRPr="008C4D63" w:rsidRDefault="00AB760E" w:rsidP="00F915E0">
            <w:pPr>
              <w:rPr>
                <w:sz w:val="20"/>
              </w:rPr>
            </w:pPr>
            <w:hyperlink r:id="rId80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08/27/</w:t>
            </w:r>
            <w:r w:rsidR="00F915E0" w:rsidRPr="008C4D63">
              <w:rPr>
                <w:sz w:val="20"/>
              </w:rPr>
              <w:t>2020</w:t>
            </w:r>
          </w:p>
          <w:p w14:paraId="5F2E30CB" w14:textId="77777777" w:rsidR="00F364B0" w:rsidRDefault="00F364B0" w:rsidP="00F364B0">
            <w:pPr>
              <w:rPr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0DFE2F" w14:textId="5880347F" w:rsidR="00F364B0" w:rsidRPr="008C4D63" w:rsidRDefault="00F364B0" w:rsidP="00F364B0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666E83">
        <w:trPr>
          <w:trHeight w:val="257"/>
        </w:trPr>
        <w:tc>
          <w:tcPr>
            <w:tcW w:w="1035" w:type="dxa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870AB13" w14:textId="77777777" w:rsidR="0032632D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C4D63" w:rsidRDefault="00AB760E" w:rsidP="007F07F1">
            <w:pPr>
              <w:rPr>
                <w:sz w:val="20"/>
              </w:rPr>
            </w:pPr>
            <w:hyperlink r:id="rId81" w:history="1">
              <w:r w:rsidR="00EB4F38" w:rsidRPr="008C4D63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EB4F38" w:rsidRPr="008C4D63">
              <w:rPr>
                <w:sz w:val="20"/>
              </w:rPr>
              <w:t>2020</w:t>
            </w:r>
          </w:p>
          <w:p w14:paraId="453665F3" w14:textId="77E302F1" w:rsidR="007864FB" w:rsidRPr="008C4D63" w:rsidRDefault="00AB760E" w:rsidP="007F07F1">
            <w:pPr>
              <w:rPr>
                <w:sz w:val="20"/>
              </w:rPr>
            </w:pPr>
            <w:hyperlink r:id="rId82" w:history="1">
              <w:r w:rsidR="007864FB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08/24/</w:t>
            </w:r>
            <w:r w:rsidR="007864FB" w:rsidRPr="008C4D63">
              <w:rPr>
                <w:sz w:val="20"/>
              </w:rPr>
              <w:t>2020</w:t>
            </w:r>
          </w:p>
          <w:p w14:paraId="23A2E9E0" w14:textId="77777777" w:rsidR="00F05D75" w:rsidRDefault="00AB760E" w:rsidP="00F915E0">
            <w:pPr>
              <w:rPr>
                <w:sz w:val="20"/>
              </w:rPr>
            </w:pPr>
            <w:hyperlink r:id="rId83" w:history="1">
              <w:r w:rsidR="00F05D75" w:rsidRPr="008C4D63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08/25/</w:t>
            </w:r>
            <w:r w:rsidR="00F05D75" w:rsidRPr="008C4D63">
              <w:rPr>
                <w:sz w:val="20"/>
              </w:rPr>
              <w:t>2020</w:t>
            </w:r>
          </w:p>
          <w:p w14:paraId="3BF3037A" w14:textId="77777777" w:rsidR="0032632D" w:rsidRDefault="0032632D" w:rsidP="00F915E0">
            <w:pPr>
              <w:rPr>
                <w:sz w:val="20"/>
              </w:rPr>
            </w:pPr>
          </w:p>
          <w:p w14:paraId="74D935A3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CCF55B5" w14:textId="66180922" w:rsidR="004D3814" w:rsidRPr="008C4D63" w:rsidRDefault="00AB760E" w:rsidP="004D3814">
            <w:pPr>
              <w:rPr>
                <w:sz w:val="20"/>
              </w:rPr>
            </w:pPr>
            <w:hyperlink r:id="rId84" w:history="1">
              <w:r w:rsidR="004D3814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C4D63">
              <w:rPr>
                <w:sz w:val="20"/>
              </w:rPr>
              <w:t xml:space="preserve">, </w:t>
            </w:r>
            <w:r w:rsidR="004D3814">
              <w:rPr>
                <w:sz w:val="20"/>
              </w:rPr>
              <w:t>08/27/</w:t>
            </w:r>
            <w:r w:rsidR="004D3814" w:rsidRPr="008C4D63">
              <w:rPr>
                <w:sz w:val="20"/>
              </w:rPr>
              <w:t>2020</w:t>
            </w:r>
          </w:p>
          <w:p w14:paraId="273F4248" w14:textId="77777777" w:rsidR="0032632D" w:rsidRDefault="0032632D" w:rsidP="00F915E0">
            <w:pPr>
              <w:rPr>
                <w:sz w:val="20"/>
              </w:rPr>
            </w:pPr>
          </w:p>
          <w:p w14:paraId="40DE87BE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05A207C" w14:textId="5983615A" w:rsidR="0032632D" w:rsidRPr="008C4D63" w:rsidRDefault="0032632D" w:rsidP="00F915E0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666E83">
        <w:trPr>
          <w:trHeight w:val="257"/>
        </w:trPr>
        <w:tc>
          <w:tcPr>
            <w:tcW w:w="1035" w:type="dxa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105830A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2503125" w14:textId="77777777" w:rsidR="004D3814" w:rsidRDefault="004D3814" w:rsidP="004D3814">
            <w:pPr>
              <w:rPr>
                <w:sz w:val="20"/>
              </w:rPr>
            </w:pPr>
          </w:p>
          <w:p w14:paraId="797A192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C24D127" w14:textId="77777777" w:rsidR="004D3814" w:rsidRDefault="004D3814" w:rsidP="004D3814">
            <w:pPr>
              <w:rPr>
                <w:sz w:val="20"/>
              </w:rPr>
            </w:pPr>
          </w:p>
          <w:p w14:paraId="0B789E1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0CC8694" w14:textId="77777777" w:rsidR="00E7555D" w:rsidRPr="00092E6F" w:rsidRDefault="00E7555D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666E83">
        <w:trPr>
          <w:trHeight w:val="257"/>
        </w:trPr>
        <w:tc>
          <w:tcPr>
            <w:tcW w:w="1035" w:type="dxa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2D5662F4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61EE8C1" w14:textId="77777777" w:rsidR="004D3814" w:rsidRDefault="004D3814" w:rsidP="004D3814">
            <w:pPr>
              <w:rPr>
                <w:sz w:val="20"/>
              </w:rPr>
            </w:pPr>
          </w:p>
          <w:p w14:paraId="4AD42435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77DD4E7" w14:textId="77777777" w:rsidR="004D3814" w:rsidRDefault="004D3814" w:rsidP="004D3814">
            <w:pPr>
              <w:rPr>
                <w:sz w:val="20"/>
              </w:rPr>
            </w:pPr>
          </w:p>
          <w:p w14:paraId="415D7EFB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FCA56C0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666E83">
        <w:trPr>
          <w:trHeight w:val="257"/>
        </w:trPr>
        <w:tc>
          <w:tcPr>
            <w:tcW w:w="1035" w:type="dxa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ADD2D97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Uploaded:</w:t>
            </w:r>
          </w:p>
          <w:p w14:paraId="522ABB7E" w14:textId="77777777" w:rsidR="004D3814" w:rsidRPr="00944D13" w:rsidRDefault="004D3814" w:rsidP="004D3814">
            <w:pPr>
              <w:rPr>
                <w:sz w:val="20"/>
              </w:rPr>
            </w:pPr>
          </w:p>
          <w:p w14:paraId="4C67AF1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0B592F3" w14:textId="77777777" w:rsidR="004D3814" w:rsidRPr="00944D13" w:rsidRDefault="004D3814" w:rsidP="004D3814">
            <w:pPr>
              <w:rPr>
                <w:sz w:val="20"/>
              </w:rPr>
            </w:pPr>
          </w:p>
          <w:p w14:paraId="10D33C96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Straw Polled:</w:t>
            </w:r>
          </w:p>
          <w:p w14:paraId="6C28AE22" w14:textId="77777777" w:rsidR="00E7555D" w:rsidRPr="00944D13" w:rsidRDefault="00E7555D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666E83">
        <w:trPr>
          <w:trHeight w:val="257"/>
        </w:trPr>
        <w:tc>
          <w:tcPr>
            <w:tcW w:w="1035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7C8C6507" w14:textId="77777777" w:rsidR="004D3814" w:rsidRPr="00944D13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944D1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944D13" w:rsidRDefault="00AB760E" w:rsidP="007F07F1">
            <w:pPr>
              <w:rPr>
                <w:sz w:val="20"/>
              </w:rPr>
            </w:pPr>
            <w:hyperlink r:id="rId85" w:history="1">
              <w:r w:rsidR="00B41172" w:rsidRPr="00944D13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08/14/</w:t>
            </w:r>
            <w:r w:rsidR="00B41172" w:rsidRPr="00944D13">
              <w:rPr>
                <w:sz w:val="20"/>
              </w:rPr>
              <w:t>2020</w:t>
            </w:r>
          </w:p>
          <w:p w14:paraId="577E7C0E" w14:textId="77777777" w:rsidR="00707E28" w:rsidRPr="00944D13" w:rsidRDefault="00AB760E" w:rsidP="004D3814">
            <w:pPr>
              <w:rPr>
                <w:sz w:val="20"/>
              </w:rPr>
            </w:pPr>
            <w:hyperlink r:id="rId86" w:history="1">
              <w:r w:rsidR="00707E28" w:rsidRPr="00944D13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08/27/</w:t>
            </w:r>
            <w:r w:rsidR="00707E28" w:rsidRPr="00944D13">
              <w:rPr>
                <w:sz w:val="20"/>
              </w:rPr>
              <w:t>2020</w:t>
            </w:r>
          </w:p>
          <w:p w14:paraId="627BDC95" w14:textId="32346340" w:rsidR="00EE34DA" w:rsidRPr="00944D13" w:rsidRDefault="00AB760E" w:rsidP="004D3814">
            <w:pPr>
              <w:rPr>
                <w:sz w:val="20"/>
              </w:rPr>
            </w:pPr>
            <w:hyperlink r:id="rId87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080D2D0D" w14:textId="5853E012" w:rsidR="00EE34DA" w:rsidRPr="00944D13" w:rsidRDefault="00AB760E" w:rsidP="004D3814">
            <w:pPr>
              <w:rPr>
                <w:sz w:val="20"/>
              </w:rPr>
            </w:pPr>
            <w:hyperlink r:id="rId88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2A6A091E" w14:textId="77777777" w:rsidR="004D3814" w:rsidRPr="00944D13" w:rsidRDefault="004D3814" w:rsidP="004D3814">
            <w:pPr>
              <w:rPr>
                <w:sz w:val="20"/>
              </w:rPr>
            </w:pPr>
          </w:p>
          <w:p w14:paraId="713D5A4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DB52D75" w14:textId="77777777" w:rsidR="00C609BA" w:rsidRPr="00944D13" w:rsidRDefault="00AB760E" w:rsidP="00C609BA">
            <w:pPr>
              <w:rPr>
                <w:sz w:val="20"/>
              </w:rPr>
            </w:pPr>
            <w:hyperlink r:id="rId89" w:history="1">
              <w:r w:rsidR="00C609B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944D13">
              <w:rPr>
                <w:sz w:val="20"/>
              </w:rPr>
              <w:t>, 08/31/2020</w:t>
            </w:r>
          </w:p>
          <w:p w14:paraId="59BE1489" w14:textId="77777777" w:rsidR="004D3814" w:rsidRPr="00944D13" w:rsidRDefault="004D3814" w:rsidP="004D3814">
            <w:pPr>
              <w:rPr>
                <w:sz w:val="20"/>
              </w:rPr>
            </w:pPr>
          </w:p>
          <w:p w14:paraId="6C26C095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Straw Polled:</w:t>
            </w:r>
          </w:p>
          <w:p w14:paraId="628F5EAA" w14:textId="00444E5A" w:rsidR="004D3814" w:rsidRPr="00944D13" w:rsidRDefault="004D3814" w:rsidP="004D381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666E83">
        <w:trPr>
          <w:trHeight w:val="257"/>
        </w:trPr>
        <w:tc>
          <w:tcPr>
            <w:tcW w:w="1035" w:type="dxa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12C804D6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FE10AB8" w14:textId="09E1A630" w:rsidR="00F57F25" w:rsidRPr="004D523F" w:rsidRDefault="00AB760E" w:rsidP="004D3814">
            <w:pPr>
              <w:rPr>
                <w:sz w:val="20"/>
              </w:rPr>
            </w:pPr>
            <w:hyperlink r:id="rId90" w:history="1">
              <w:r w:rsidR="00F57F25" w:rsidRPr="004D523F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4D523F">
              <w:rPr>
                <w:sz w:val="20"/>
              </w:rPr>
              <w:t>, 09/06/2020</w:t>
            </w:r>
          </w:p>
          <w:p w14:paraId="1E6E3E04" w14:textId="77777777" w:rsidR="004D3814" w:rsidRDefault="004D3814" w:rsidP="004D3814">
            <w:pPr>
              <w:rPr>
                <w:sz w:val="20"/>
              </w:rPr>
            </w:pPr>
          </w:p>
          <w:p w14:paraId="064DE2B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5004AD8" w14:textId="77777777" w:rsidR="004D3814" w:rsidRDefault="004D3814" w:rsidP="004D3814">
            <w:pPr>
              <w:rPr>
                <w:sz w:val="20"/>
              </w:rPr>
            </w:pPr>
          </w:p>
          <w:p w14:paraId="274426AC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82753ED" w14:textId="77777777" w:rsidR="00E7555D" w:rsidRPr="00A10281" w:rsidRDefault="00E7555D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666E83">
        <w:trPr>
          <w:trHeight w:val="257"/>
        </w:trPr>
        <w:tc>
          <w:tcPr>
            <w:tcW w:w="1035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44F5A3E" w14:textId="77777777" w:rsidR="008D29ED" w:rsidRPr="00D47810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D47810" w:rsidRDefault="00AB760E" w:rsidP="00FB0FC9">
            <w:pPr>
              <w:rPr>
                <w:sz w:val="20"/>
              </w:rPr>
            </w:pPr>
            <w:hyperlink r:id="rId91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40F7314F" w14:textId="5961AD88" w:rsidR="00E7555D" w:rsidRPr="00D47810" w:rsidRDefault="00AB760E" w:rsidP="007A0DB1">
            <w:pPr>
              <w:rPr>
                <w:sz w:val="20"/>
              </w:rPr>
            </w:pPr>
            <w:hyperlink r:id="rId92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00E46900" w14:textId="77777777" w:rsidR="00E6561C" w:rsidRPr="00D47810" w:rsidRDefault="00AB760E" w:rsidP="008D29ED">
            <w:pPr>
              <w:rPr>
                <w:sz w:val="20"/>
              </w:rPr>
            </w:pPr>
            <w:hyperlink r:id="rId93" w:history="1">
              <w:r w:rsidR="00E6561C" w:rsidRPr="00D47810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E6561C" w:rsidRPr="00D47810">
              <w:rPr>
                <w:sz w:val="20"/>
              </w:rPr>
              <w:t>2020</w:t>
            </w:r>
          </w:p>
          <w:p w14:paraId="559CD5DB" w14:textId="77777777" w:rsidR="008D29ED" w:rsidRPr="00D47810" w:rsidRDefault="008D29ED" w:rsidP="008D29ED">
            <w:pPr>
              <w:rPr>
                <w:sz w:val="20"/>
              </w:rPr>
            </w:pPr>
          </w:p>
          <w:p w14:paraId="7CC50D83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52F8BE8C" w14:textId="09D87B8B" w:rsidR="00AF3EE1" w:rsidRPr="00D47810" w:rsidRDefault="00AB760E" w:rsidP="00AF3EE1">
            <w:pPr>
              <w:rPr>
                <w:sz w:val="20"/>
              </w:rPr>
            </w:pPr>
            <w:hyperlink r:id="rId94" w:history="1">
              <w:r w:rsidR="00AF3EE1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D47810">
              <w:rPr>
                <w:sz w:val="20"/>
              </w:rPr>
              <w:t>, 08/27/2020</w:t>
            </w:r>
          </w:p>
          <w:p w14:paraId="2EA45B51" w14:textId="77777777" w:rsidR="008D29ED" w:rsidRPr="00D47810" w:rsidRDefault="008D29ED" w:rsidP="008D29ED">
            <w:pPr>
              <w:rPr>
                <w:sz w:val="20"/>
              </w:rPr>
            </w:pPr>
          </w:p>
          <w:p w14:paraId="72500EA9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00BB7649" w14:textId="02B4688C" w:rsidR="008D29ED" w:rsidRPr="00D47810" w:rsidRDefault="008D29ED" w:rsidP="008D29ED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666E83">
        <w:trPr>
          <w:trHeight w:val="257"/>
        </w:trPr>
        <w:tc>
          <w:tcPr>
            <w:tcW w:w="1035" w:type="dxa"/>
          </w:tcPr>
          <w:p w14:paraId="7868DD00" w14:textId="73459EEA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7BCD3204" w14:textId="77777777" w:rsidR="00AC3C5C" w:rsidRPr="00D47810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D47810" w:rsidRDefault="00AB760E" w:rsidP="007F07F1">
            <w:pPr>
              <w:rPr>
                <w:sz w:val="20"/>
              </w:rPr>
            </w:pPr>
            <w:hyperlink r:id="rId95" w:history="1">
              <w:r w:rsidR="006E4B00" w:rsidRPr="00D47810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D47810">
              <w:rPr>
                <w:sz w:val="20"/>
              </w:rPr>
              <w:t xml:space="preserve">, </w:t>
            </w:r>
            <w:r w:rsidR="00AC3C5C" w:rsidRPr="00D47810">
              <w:rPr>
                <w:sz w:val="20"/>
              </w:rPr>
              <w:t>08/27/</w:t>
            </w:r>
            <w:r w:rsidR="006E4B00" w:rsidRPr="00D47810">
              <w:rPr>
                <w:sz w:val="20"/>
              </w:rPr>
              <w:t>2020</w:t>
            </w:r>
          </w:p>
          <w:p w14:paraId="013A2640" w14:textId="4C691D14" w:rsidR="001628F3" w:rsidRPr="00D47810" w:rsidRDefault="00AB760E" w:rsidP="007F07F1">
            <w:pPr>
              <w:rPr>
                <w:sz w:val="20"/>
              </w:rPr>
            </w:pPr>
            <w:hyperlink r:id="rId96" w:history="1">
              <w:r w:rsidR="001628F3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D47810">
              <w:rPr>
                <w:sz w:val="20"/>
              </w:rPr>
              <w:t>, 08/31/2020</w:t>
            </w:r>
          </w:p>
          <w:p w14:paraId="43C47A10" w14:textId="77777777" w:rsidR="00AC3C5C" w:rsidRPr="00D47810" w:rsidRDefault="00AC3C5C" w:rsidP="007F07F1">
            <w:pPr>
              <w:rPr>
                <w:sz w:val="20"/>
              </w:rPr>
            </w:pPr>
          </w:p>
          <w:p w14:paraId="638B91E0" w14:textId="77777777" w:rsidR="00AC3C5C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6B4458F8" w14:textId="77777777" w:rsidR="00D65F0C" w:rsidRPr="00D47810" w:rsidRDefault="00AB760E" w:rsidP="00D65F0C">
            <w:pPr>
              <w:rPr>
                <w:sz w:val="20"/>
              </w:rPr>
            </w:pPr>
            <w:hyperlink r:id="rId97" w:history="1">
              <w:r w:rsidR="00D65F0C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D47810">
              <w:rPr>
                <w:sz w:val="20"/>
              </w:rPr>
              <w:t>, 08/31/2020</w:t>
            </w:r>
          </w:p>
          <w:p w14:paraId="7C6824F3" w14:textId="77777777" w:rsidR="00AC3C5C" w:rsidRPr="00D47810" w:rsidRDefault="00AC3C5C" w:rsidP="00AC3C5C">
            <w:pPr>
              <w:rPr>
                <w:sz w:val="20"/>
              </w:rPr>
            </w:pPr>
          </w:p>
          <w:p w14:paraId="425E71AB" w14:textId="77777777" w:rsidR="00AC3C5C" w:rsidRPr="00D47810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76773A42" w14:textId="5B0CE90C" w:rsidR="00AC3C5C" w:rsidRPr="00D47810" w:rsidRDefault="00AC3C5C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482E0E6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  <w:p w14:paraId="6BFAB716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#SP147</w:t>
            </w:r>
          </w:p>
          <w:p w14:paraId="0C4EB78A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#SP148</w:t>
            </w:r>
          </w:p>
          <w:p w14:paraId="42E3D604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#SP162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666E83">
        <w:trPr>
          <w:trHeight w:val="257"/>
        </w:trPr>
        <w:tc>
          <w:tcPr>
            <w:tcW w:w="13660" w:type="dxa"/>
            <w:gridSpan w:val="7"/>
            <w:shd w:val="clear" w:color="auto" w:fill="A6A6A6" w:themeFill="background1" w:themeFillShade="A6"/>
          </w:tcPr>
          <w:p w14:paraId="168DF4BA" w14:textId="0A04AFE1" w:rsidR="00E329BE" w:rsidRPr="006E4B00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666E83">
        <w:trPr>
          <w:trHeight w:val="257"/>
        </w:trPr>
        <w:tc>
          <w:tcPr>
            <w:tcW w:w="1035" w:type="dxa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91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403" w:type="dxa"/>
          </w:tcPr>
          <w:p w14:paraId="6A41A433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734536B4" w14:textId="77777777" w:rsidR="00C4505C" w:rsidRPr="00E96176" w:rsidRDefault="00C4505C" w:rsidP="00C4505C">
            <w:pPr>
              <w:rPr>
                <w:sz w:val="20"/>
              </w:rPr>
            </w:pPr>
          </w:p>
          <w:p w14:paraId="41509319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4B27FBBA" w14:textId="77777777" w:rsidR="00C4505C" w:rsidRPr="00E96176" w:rsidRDefault="00C4505C" w:rsidP="00C4505C">
            <w:pPr>
              <w:rPr>
                <w:sz w:val="20"/>
              </w:rPr>
            </w:pPr>
          </w:p>
          <w:p w14:paraId="57F0D9A6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423F132" w14:textId="77777777" w:rsidR="00E7555D" w:rsidRPr="00E96176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666E83">
        <w:trPr>
          <w:trHeight w:val="271"/>
        </w:trPr>
        <w:tc>
          <w:tcPr>
            <w:tcW w:w="1035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4DDA8F4B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54B80FDB" w14:textId="73C2A39A" w:rsidR="00C4505C" w:rsidRPr="00E96176" w:rsidRDefault="00AB760E" w:rsidP="00C4505C">
            <w:pPr>
              <w:rPr>
                <w:sz w:val="20"/>
              </w:rPr>
            </w:pPr>
            <w:hyperlink r:id="rId98" w:history="1">
              <w:r w:rsidR="00E96176" w:rsidRPr="00E96176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E96176">
              <w:rPr>
                <w:sz w:val="20"/>
              </w:rPr>
              <w:t>, 08/31/2020</w:t>
            </w:r>
          </w:p>
          <w:p w14:paraId="16E45967" w14:textId="77777777" w:rsidR="00E96176" w:rsidRPr="00E96176" w:rsidRDefault="00E96176" w:rsidP="00C4505C">
            <w:pPr>
              <w:rPr>
                <w:sz w:val="20"/>
              </w:rPr>
            </w:pPr>
          </w:p>
          <w:p w14:paraId="344515B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595E8FBA" w14:textId="77777777" w:rsidR="00C4505C" w:rsidRPr="00E96176" w:rsidRDefault="00C4505C" w:rsidP="00C4505C">
            <w:pPr>
              <w:rPr>
                <w:sz w:val="20"/>
              </w:rPr>
            </w:pPr>
          </w:p>
          <w:p w14:paraId="1BBCBDA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FC87BF9" w14:textId="77777777" w:rsidR="00E7555D" w:rsidRPr="00E96176" w:rsidRDefault="00E7555D" w:rsidP="007F07F1">
            <w:pPr>
              <w:shd w:val="clear" w:color="auto" w:fill="FFFFFF"/>
              <w:rPr>
                <w:rFonts w:eastAsia="SimSun"/>
                <w:sz w:val="20"/>
                <w:lang w:val="en-US" w:eastAsia="zh-CN"/>
              </w:rPr>
            </w:pPr>
          </w:p>
        </w:tc>
        <w:tc>
          <w:tcPr>
            <w:tcW w:w="2250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666E83">
        <w:trPr>
          <w:trHeight w:val="271"/>
        </w:trPr>
        <w:tc>
          <w:tcPr>
            <w:tcW w:w="1035" w:type="dxa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32C42C13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Uploaded:</w:t>
            </w:r>
          </w:p>
          <w:p w14:paraId="2C95242D" w14:textId="50D820A9" w:rsidR="004D3A83" w:rsidRPr="004D3A83" w:rsidRDefault="00AB760E" w:rsidP="00C4505C">
            <w:pPr>
              <w:rPr>
                <w:sz w:val="20"/>
              </w:rPr>
            </w:pPr>
            <w:hyperlink r:id="rId99" w:history="1">
              <w:r w:rsidR="004D3A83" w:rsidRPr="004D3A83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4D3A83">
              <w:rPr>
                <w:sz w:val="20"/>
              </w:rPr>
              <w:t>, 08/30/2020</w:t>
            </w:r>
          </w:p>
          <w:p w14:paraId="2ADB932B" w14:textId="77777777" w:rsidR="00C4505C" w:rsidRPr="004D3A83" w:rsidRDefault="00C4505C" w:rsidP="00C4505C">
            <w:pPr>
              <w:rPr>
                <w:sz w:val="20"/>
              </w:rPr>
            </w:pPr>
          </w:p>
          <w:p w14:paraId="44A9B04A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Presented:</w:t>
            </w:r>
          </w:p>
          <w:p w14:paraId="3CDCCE4A" w14:textId="77777777" w:rsidR="00C4505C" w:rsidRPr="004D3A83" w:rsidRDefault="00C4505C" w:rsidP="00C4505C">
            <w:pPr>
              <w:rPr>
                <w:sz w:val="20"/>
              </w:rPr>
            </w:pPr>
          </w:p>
          <w:p w14:paraId="7DE2CAB1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Straw Polled:</w:t>
            </w:r>
          </w:p>
          <w:p w14:paraId="5B912119" w14:textId="77777777" w:rsidR="00E7555D" w:rsidRPr="004D3A83" w:rsidRDefault="00E7555D" w:rsidP="0085012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666E83">
        <w:trPr>
          <w:trHeight w:val="257"/>
        </w:trPr>
        <w:tc>
          <w:tcPr>
            <w:tcW w:w="1035" w:type="dxa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4C8DA93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722B7CD" w14:textId="77777777" w:rsidR="00E7555D" w:rsidRDefault="00AB760E" w:rsidP="00C4505C">
            <w:pPr>
              <w:rPr>
                <w:sz w:val="20"/>
              </w:rPr>
            </w:pPr>
            <w:hyperlink r:id="rId100" w:history="1">
              <w:r w:rsidR="00BA209F" w:rsidRPr="00BA209F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BA209F">
              <w:rPr>
                <w:sz w:val="20"/>
              </w:rPr>
              <w:t xml:space="preserve">, </w:t>
            </w:r>
            <w:r w:rsidR="00C4505C">
              <w:rPr>
                <w:sz w:val="20"/>
              </w:rPr>
              <w:t>08/25/</w:t>
            </w:r>
            <w:r w:rsidR="00BA209F" w:rsidRPr="00BA209F">
              <w:rPr>
                <w:sz w:val="20"/>
              </w:rPr>
              <w:t>2020</w:t>
            </w:r>
          </w:p>
          <w:p w14:paraId="39F220CB" w14:textId="77777777" w:rsidR="00C4505C" w:rsidRDefault="00C4505C" w:rsidP="00C4505C">
            <w:pPr>
              <w:rPr>
                <w:sz w:val="20"/>
              </w:rPr>
            </w:pPr>
          </w:p>
          <w:p w14:paraId="18E0E61D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6E89C43" w14:textId="77777777" w:rsidR="00C4505C" w:rsidRDefault="00C4505C" w:rsidP="00C4505C">
            <w:pPr>
              <w:rPr>
                <w:sz w:val="20"/>
              </w:rPr>
            </w:pPr>
          </w:p>
          <w:p w14:paraId="24BF72E2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22B187C" w14:textId="4D72BA0B" w:rsidR="00C4505C" w:rsidRPr="00BA209F" w:rsidRDefault="00C4505C" w:rsidP="00C4505C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666E83">
        <w:trPr>
          <w:trHeight w:val="257"/>
        </w:trPr>
        <w:tc>
          <w:tcPr>
            <w:tcW w:w="1035" w:type="dxa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403" w:type="dxa"/>
          </w:tcPr>
          <w:p w14:paraId="0086D207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F341568" w14:textId="77777777" w:rsidR="00C4505C" w:rsidRDefault="00C4505C" w:rsidP="00C4505C">
            <w:pPr>
              <w:rPr>
                <w:sz w:val="20"/>
              </w:rPr>
            </w:pPr>
          </w:p>
          <w:p w14:paraId="1C261FD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DA006A4" w14:textId="77777777" w:rsidR="00C4505C" w:rsidRDefault="00C4505C" w:rsidP="00C4505C">
            <w:pPr>
              <w:rPr>
                <w:sz w:val="20"/>
              </w:rPr>
            </w:pPr>
          </w:p>
          <w:p w14:paraId="7F2BC0B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7657EB9" w14:textId="77777777" w:rsidR="00E7555D" w:rsidRPr="00082493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666E83">
        <w:trPr>
          <w:trHeight w:val="271"/>
        </w:trPr>
        <w:tc>
          <w:tcPr>
            <w:tcW w:w="1035" w:type="dxa"/>
          </w:tcPr>
          <w:p w14:paraId="3FCA837B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7AE20058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B3421BF" w14:textId="77777777" w:rsidR="00C4505C" w:rsidRDefault="00C4505C" w:rsidP="00C4505C">
            <w:pPr>
              <w:rPr>
                <w:sz w:val="20"/>
              </w:rPr>
            </w:pPr>
          </w:p>
          <w:p w14:paraId="29FF82A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A448B46" w14:textId="77777777" w:rsidR="00C4505C" w:rsidRDefault="00C4505C" w:rsidP="00C4505C">
            <w:pPr>
              <w:rPr>
                <w:sz w:val="20"/>
              </w:rPr>
            </w:pPr>
          </w:p>
          <w:p w14:paraId="429FDC43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B516A2E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168D57DF" w14:textId="3B8CDF4A" w:rsidR="00183A75" w:rsidRPr="0042524B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</w:tc>
      </w:tr>
      <w:tr w:rsidR="00E7555D" w14:paraId="235567A9" w14:textId="77777777" w:rsidTr="00666E83">
        <w:trPr>
          <w:trHeight w:val="257"/>
        </w:trPr>
        <w:tc>
          <w:tcPr>
            <w:tcW w:w="1035" w:type="dxa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403" w:type="dxa"/>
          </w:tcPr>
          <w:p w14:paraId="09D1DC65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300D14D" w14:textId="77777777" w:rsidR="00C4505C" w:rsidRDefault="00C4505C" w:rsidP="00C4505C">
            <w:pPr>
              <w:rPr>
                <w:sz w:val="20"/>
              </w:rPr>
            </w:pPr>
          </w:p>
          <w:p w14:paraId="616A632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96B4D8D" w14:textId="77777777" w:rsidR="00C4505C" w:rsidRDefault="00C4505C" w:rsidP="00C4505C">
            <w:pPr>
              <w:rPr>
                <w:sz w:val="20"/>
              </w:rPr>
            </w:pPr>
          </w:p>
          <w:p w14:paraId="348AE76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4EF448A" w14:textId="77777777" w:rsidR="00E7555D" w:rsidRPr="00B507A2" w:rsidRDefault="00E7555D" w:rsidP="00E65BB5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666E83">
        <w:trPr>
          <w:trHeight w:val="271"/>
        </w:trPr>
        <w:tc>
          <w:tcPr>
            <w:tcW w:w="1035" w:type="dxa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  <w:vMerge w:val="restart"/>
          </w:tcPr>
          <w:p w14:paraId="4FDC115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839DD4D" w14:textId="77777777" w:rsidR="00B507A2" w:rsidRDefault="00AB760E" w:rsidP="00C4505C">
            <w:pPr>
              <w:rPr>
                <w:sz w:val="20"/>
              </w:rPr>
            </w:pPr>
            <w:hyperlink r:id="rId101" w:history="1">
              <w:r w:rsidR="00B507A2" w:rsidRPr="00B507A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>
              <w:rPr>
                <w:sz w:val="20"/>
              </w:rPr>
              <w:t>, 08/26/</w:t>
            </w:r>
            <w:r w:rsidR="00B507A2" w:rsidRPr="00B507A2">
              <w:rPr>
                <w:sz w:val="20"/>
              </w:rPr>
              <w:t>2020</w:t>
            </w:r>
          </w:p>
          <w:p w14:paraId="3EEBAEB9" w14:textId="77777777" w:rsidR="00C4505C" w:rsidRDefault="00C4505C" w:rsidP="00C4505C">
            <w:pPr>
              <w:rPr>
                <w:sz w:val="20"/>
              </w:rPr>
            </w:pPr>
          </w:p>
          <w:p w14:paraId="729AC5F9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6A9C856" w14:textId="77777777" w:rsidR="00C4505C" w:rsidRDefault="00C4505C" w:rsidP="00C4505C">
            <w:pPr>
              <w:rPr>
                <w:sz w:val="20"/>
              </w:rPr>
            </w:pPr>
          </w:p>
          <w:p w14:paraId="2A774DD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1D96CDC" w14:textId="4379E404" w:rsidR="00C4505C" w:rsidRPr="00B507A2" w:rsidRDefault="00C4505C" w:rsidP="00C4505C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666E83">
        <w:trPr>
          <w:trHeight w:val="257"/>
        </w:trPr>
        <w:tc>
          <w:tcPr>
            <w:tcW w:w="1035" w:type="dxa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666E83">
        <w:trPr>
          <w:trHeight w:val="271"/>
        </w:trPr>
        <w:tc>
          <w:tcPr>
            <w:tcW w:w="1035" w:type="dxa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51A8143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Uploaded:</w:t>
            </w:r>
          </w:p>
          <w:p w14:paraId="381C737F" w14:textId="77777777" w:rsidR="00CB63E4" w:rsidRPr="001E1342" w:rsidRDefault="00CB63E4" w:rsidP="00CB63E4">
            <w:pPr>
              <w:rPr>
                <w:sz w:val="20"/>
              </w:rPr>
            </w:pPr>
          </w:p>
          <w:p w14:paraId="3687B018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Presented:</w:t>
            </w:r>
          </w:p>
          <w:p w14:paraId="0E7B6436" w14:textId="77777777" w:rsidR="00CB63E4" w:rsidRPr="001E1342" w:rsidRDefault="00CB63E4" w:rsidP="00CB63E4">
            <w:pPr>
              <w:rPr>
                <w:sz w:val="20"/>
              </w:rPr>
            </w:pPr>
          </w:p>
          <w:p w14:paraId="2EC016C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Straw Polled:</w:t>
            </w:r>
          </w:p>
          <w:p w14:paraId="7B4ED64E" w14:textId="77777777" w:rsidR="00E7555D" w:rsidRPr="001E1342" w:rsidRDefault="00E7555D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666E83">
        <w:trPr>
          <w:trHeight w:val="271"/>
        </w:trPr>
        <w:tc>
          <w:tcPr>
            <w:tcW w:w="1035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1A369BC0" w14:textId="77777777" w:rsidR="00CB63E4" w:rsidRPr="00294337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294337" w:rsidRDefault="00AB760E" w:rsidP="007F07F1">
            <w:pPr>
              <w:rPr>
                <w:sz w:val="20"/>
              </w:rPr>
            </w:pPr>
            <w:hyperlink r:id="rId102" w:history="1">
              <w:r w:rsidR="00D6338A" w:rsidRPr="00294337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08/25/</w:t>
            </w:r>
            <w:r w:rsidR="00D6338A" w:rsidRPr="00294337">
              <w:rPr>
                <w:sz w:val="20"/>
              </w:rPr>
              <w:t>2020</w:t>
            </w:r>
          </w:p>
          <w:p w14:paraId="50E59C22" w14:textId="1673EA47" w:rsidR="00C35FE0" w:rsidRPr="00294337" w:rsidRDefault="00AB760E" w:rsidP="007F07F1">
            <w:pPr>
              <w:rPr>
                <w:sz w:val="20"/>
              </w:rPr>
            </w:pPr>
            <w:hyperlink r:id="rId103" w:history="1">
              <w:r w:rsidR="00C35FE0" w:rsidRPr="00294337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08/28/</w:t>
            </w:r>
            <w:r w:rsidR="00C35FE0" w:rsidRPr="00294337">
              <w:rPr>
                <w:sz w:val="20"/>
              </w:rPr>
              <w:t>2020</w:t>
            </w:r>
          </w:p>
          <w:p w14:paraId="4897270C" w14:textId="183B7BFE" w:rsidR="00E50D8A" w:rsidRDefault="00AB760E" w:rsidP="007F07F1">
            <w:pPr>
              <w:rPr>
                <w:ins w:id="4" w:author="Edward Au" w:date="2020-09-07T01:48:00Z"/>
                <w:sz w:val="20"/>
              </w:rPr>
            </w:pPr>
            <w:hyperlink r:id="rId104" w:history="1">
              <w:r w:rsidR="00E50D8A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294337">
              <w:rPr>
                <w:sz w:val="20"/>
              </w:rPr>
              <w:t>, 08/3</w:t>
            </w:r>
            <w:r w:rsidR="00E669AC" w:rsidRPr="00294337">
              <w:rPr>
                <w:sz w:val="20"/>
              </w:rPr>
              <w:t>1</w:t>
            </w:r>
            <w:r w:rsidR="00E50D8A" w:rsidRPr="00294337">
              <w:rPr>
                <w:sz w:val="20"/>
              </w:rPr>
              <w:t>/2020</w:t>
            </w:r>
          </w:p>
          <w:p w14:paraId="1776D08B" w14:textId="57F0082E" w:rsidR="00DA5757" w:rsidRPr="00294337" w:rsidRDefault="00C87E57" w:rsidP="007F07F1">
            <w:pPr>
              <w:rPr>
                <w:sz w:val="20"/>
              </w:rPr>
            </w:pPr>
            <w:ins w:id="5" w:author="Edward Au" w:date="2020-09-07T01:48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"https://mentor.ieee.org/802.11/dcn/20/11-20-1300-03-00be-pdt-mac-mlo-multi-link-setup-usage-and-rules-of-ml-ie.docx" </w:instrText>
              </w:r>
              <w:r>
                <w:rPr>
                  <w:sz w:val="20"/>
                </w:rPr>
                <w:fldChar w:fldCharType="separate"/>
              </w:r>
              <w:r w:rsidR="00DA5757" w:rsidRPr="00C87E57">
                <w:rPr>
                  <w:rStyle w:val="Hyperlink"/>
                  <w:sz w:val="20"/>
                </w:rPr>
                <w:t>20/1300r3</w:t>
              </w:r>
              <w:r>
                <w:rPr>
                  <w:sz w:val="20"/>
                </w:rPr>
                <w:fldChar w:fldCharType="end"/>
              </w:r>
              <w:r w:rsidR="00DA5757">
                <w:rPr>
                  <w:sz w:val="20"/>
                </w:rPr>
                <w:t>, 09/07/2020</w:t>
              </w:r>
            </w:ins>
          </w:p>
          <w:p w14:paraId="2AE9D090" w14:textId="77777777" w:rsidR="00794A55" w:rsidRPr="00294337" w:rsidRDefault="00794A55" w:rsidP="007F07F1">
            <w:pPr>
              <w:rPr>
                <w:sz w:val="20"/>
              </w:rPr>
            </w:pPr>
          </w:p>
          <w:p w14:paraId="66F2F755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0B468CE3" w14:textId="77777777" w:rsidR="001E6A96" w:rsidRPr="00294337" w:rsidRDefault="00AB760E" w:rsidP="001E6A96">
            <w:pPr>
              <w:rPr>
                <w:sz w:val="20"/>
              </w:rPr>
            </w:pPr>
            <w:hyperlink r:id="rId105" w:history="1">
              <w:r w:rsidR="001E6A96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294337">
              <w:rPr>
                <w:sz w:val="20"/>
              </w:rPr>
              <w:t>, 08/31/2020</w:t>
            </w:r>
          </w:p>
          <w:p w14:paraId="3F524072" w14:textId="77777777" w:rsidR="00CB63E4" w:rsidRPr="00294337" w:rsidRDefault="00CB63E4" w:rsidP="007F07F1">
            <w:pPr>
              <w:rPr>
                <w:sz w:val="20"/>
              </w:rPr>
            </w:pPr>
          </w:p>
          <w:p w14:paraId="517F27E9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4A518A92" w14:textId="2752A739" w:rsidR="00CB63E4" w:rsidRPr="00294337" w:rsidRDefault="00CB63E4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666E83">
        <w:trPr>
          <w:trHeight w:val="271"/>
        </w:trPr>
        <w:tc>
          <w:tcPr>
            <w:tcW w:w="1035" w:type="dxa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42306256" w14:textId="77777777" w:rsidR="00EC5343" w:rsidRPr="00294337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197E1DA" w14:textId="4F9A0BD6" w:rsidR="00E7555D" w:rsidRPr="00294337" w:rsidRDefault="00AB760E" w:rsidP="007F07F1">
            <w:pPr>
              <w:rPr>
                <w:sz w:val="20"/>
              </w:rPr>
            </w:pPr>
            <w:hyperlink r:id="rId106" w:history="1">
              <w:r w:rsidR="004137CF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08/20/</w:t>
            </w:r>
            <w:r w:rsidR="004137CF" w:rsidRPr="00294337">
              <w:rPr>
                <w:sz w:val="20"/>
              </w:rPr>
              <w:t>2020</w:t>
            </w:r>
          </w:p>
          <w:p w14:paraId="7390E223" w14:textId="5B6492FC" w:rsidR="008E5CB2" w:rsidRPr="00294337" w:rsidRDefault="00AB760E" w:rsidP="007F07F1">
            <w:pPr>
              <w:rPr>
                <w:sz w:val="20"/>
              </w:rPr>
            </w:pPr>
            <w:hyperlink r:id="rId107" w:history="1">
              <w:r w:rsidR="008E5CB2" w:rsidRPr="00294337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08/25/</w:t>
            </w:r>
            <w:r w:rsidR="008E5CB2" w:rsidRPr="00294337">
              <w:rPr>
                <w:sz w:val="20"/>
              </w:rPr>
              <w:t>2020</w:t>
            </w:r>
          </w:p>
          <w:p w14:paraId="30383D37" w14:textId="77777777" w:rsidR="003F7BDC" w:rsidRPr="00294337" w:rsidRDefault="00AB760E" w:rsidP="00EC5343">
            <w:pPr>
              <w:rPr>
                <w:sz w:val="20"/>
              </w:rPr>
            </w:pPr>
            <w:hyperlink r:id="rId108" w:history="1">
              <w:r w:rsidR="003F7BDC" w:rsidRPr="00294337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08/28/</w:t>
            </w:r>
            <w:r w:rsidR="003F7BDC" w:rsidRPr="00294337">
              <w:rPr>
                <w:sz w:val="20"/>
              </w:rPr>
              <w:t>2020</w:t>
            </w:r>
          </w:p>
          <w:p w14:paraId="0D0C7DF9" w14:textId="2DCE928A" w:rsidR="00457A27" w:rsidRPr="00294337" w:rsidRDefault="00AB760E" w:rsidP="00EC5343">
            <w:pPr>
              <w:rPr>
                <w:sz w:val="20"/>
              </w:rPr>
            </w:pPr>
            <w:hyperlink r:id="rId109" w:history="1">
              <w:r w:rsidR="00457A27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294337">
              <w:rPr>
                <w:sz w:val="20"/>
              </w:rPr>
              <w:t>. 08/31/2020</w:t>
            </w:r>
          </w:p>
          <w:p w14:paraId="78912757" w14:textId="77777777" w:rsidR="00EC5343" w:rsidRPr="00294337" w:rsidRDefault="00EC5343" w:rsidP="00EC5343">
            <w:pPr>
              <w:rPr>
                <w:sz w:val="20"/>
              </w:rPr>
            </w:pPr>
          </w:p>
          <w:p w14:paraId="739F35EE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3DE4D915" w14:textId="587D7E3D" w:rsidR="00EC5343" w:rsidRDefault="00AB760E" w:rsidP="00EC5343">
            <w:pPr>
              <w:rPr>
                <w:sz w:val="20"/>
              </w:rPr>
            </w:pPr>
            <w:hyperlink r:id="rId110" w:history="1">
              <w:r w:rsidR="00A00E6E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294337">
              <w:rPr>
                <w:sz w:val="20"/>
              </w:rPr>
              <w:t>, 08/2</w:t>
            </w:r>
            <w:r w:rsidR="00782713" w:rsidRPr="00294337">
              <w:rPr>
                <w:sz w:val="20"/>
              </w:rPr>
              <w:t>6</w:t>
            </w:r>
            <w:r w:rsidR="00A00E6E" w:rsidRPr="00294337">
              <w:rPr>
                <w:sz w:val="20"/>
              </w:rPr>
              <w:t>/2020</w:t>
            </w:r>
          </w:p>
          <w:p w14:paraId="413ACFB1" w14:textId="77777777" w:rsidR="00646438" w:rsidRPr="00294337" w:rsidRDefault="00AB760E" w:rsidP="00646438">
            <w:pPr>
              <w:rPr>
                <w:sz w:val="20"/>
              </w:rPr>
            </w:pPr>
            <w:hyperlink r:id="rId111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5E2ED839" w14:textId="77777777" w:rsidR="00A00E6E" w:rsidRPr="00294337" w:rsidRDefault="00A00E6E" w:rsidP="00EC5343">
            <w:pPr>
              <w:rPr>
                <w:sz w:val="20"/>
              </w:rPr>
            </w:pPr>
          </w:p>
          <w:p w14:paraId="0F68CA95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083E885B" w14:textId="77777777" w:rsidR="00646438" w:rsidRPr="00294337" w:rsidRDefault="00AB760E" w:rsidP="00646438">
            <w:pPr>
              <w:rPr>
                <w:sz w:val="20"/>
              </w:rPr>
            </w:pPr>
            <w:hyperlink r:id="rId112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47DF7346" w14:textId="24A4C5F4" w:rsidR="00EC5343" w:rsidRDefault="00646438" w:rsidP="00EC53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  <w:p w14:paraId="235D7DBF" w14:textId="46D5EA2F" w:rsidR="00646438" w:rsidRPr="00294337" w:rsidRDefault="00646438" w:rsidP="00EC5343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666E83">
        <w:trPr>
          <w:trHeight w:val="257"/>
        </w:trPr>
        <w:tc>
          <w:tcPr>
            <w:tcW w:w="1035" w:type="dxa"/>
          </w:tcPr>
          <w:p w14:paraId="533F3AA3" w14:textId="55395D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55D3DA76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="00FE76B0">
              <w:rPr>
                <w:sz w:val="20"/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>Lu</w:t>
            </w:r>
            <w:r w:rsidR="00FE76B0">
              <w:rPr>
                <w:sz w:val="20"/>
                <w:highlight w:val="yellow"/>
              </w:rPr>
              <w:t xml:space="preserve">, </w:t>
            </w:r>
            <w:r w:rsidR="00FE76B0" w:rsidRPr="00FB2A44">
              <w:rPr>
                <w:sz w:val="20"/>
                <w:highlight w:val="yellow"/>
              </w:rPr>
              <w:t xml:space="preserve">Rana </w:t>
            </w:r>
            <w:proofErr w:type="spellStart"/>
            <w:r w:rsidR="00FE76B0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15965EB6" w14:textId="77777777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(ON HOLD)</w:t>
            </w:r>
          </w:p>
          <w:p w14:paraId="44BC3BFE" w14:textId="77777777" w:rsidR="00E7555D" w:rsidRDefault="00E7555D" w:rsidP="007F07F1">
            <w:pPr>
              <w:rPr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403" w:type="dxa"/>
          </w:tcPr>
          <w:p w14:paraId="14111317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6E160E8D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5F393613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0DC64AC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120EF84C" w14:textId="77777777" w:rsidR="002F3ADC" w:rsidRPr="00E57CFE" w:rsidRDefault="002F3ADC" w:rsidP="002F3ADC">
            <w:pPr>
              <w:rPr>
                <w:sz w:val="20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9F2A91A" w14:textId="77777777" w:rsidR="00E7555D" w:rsidRPr="00E57CF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E7555D" w14:paraId="23A1D52A" w14:textId="77777777" w:rsidTr="00666E83">
        <w:trPr>
          <w:trHeight w:val="257"/>
        </w:trPr>
        <w:tc>
          <w:tcPr>
            <w:tcW w:w="1035" w:type="dxa"/>
          </w:tcPr>
          <w:p w14:paraId="2A67F025" w14:textId="106B52C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63583EF8" w14:textId="77777777" w:rsidR="002F3ADC" w:rsidRPr="00E57CFE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E57CF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E57CFE" w:rsidRDefault="00AB760E" w:rsidP="007F07F1">
            <w:pPr>
              <w:rPr>
                <w:sz w:val="20"/>
              </w:rPr>
            </w:pPr>
            <w:hyperlink r:id="rId113" w:history="1">
              <w:r w:rsidR="00B43A13" w:rsidRPr="00E57CFE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08/26/2</w:t>
            </w:r>
            <w:r w:rsidR="00B43A13" w:rsidRPr="00E57CFE">
              <w:rPr>
                <w:sz w:val="20"/>
              </w:rPr>
              <w:t>020</w:t>
            </w:r>
          </w:p>
          <w:p w14:paraId="528E73F8" w14:textId="1925B335" w:rsidR="00587DB0" w:rsidRPr="00E57CFE" w:rsidRDefault="00AB760E" w:rsidP="007F07F1">
            <w:pPr>
              <w:rPr>
                <w:sz w:val="20"/>
              </w:rPr>
            </w:pPr>
            <w:hyperlink r:id="rId114" w:history="1">
              <w:r w:rsidR="00587DB0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08/27/</w:t>
            </w:r>
            <w:r w:rsidR="00587DB0" w:rsidRPr="00E57CFE">
              <w:rPr>
                <w:sz w:val="20"/>
              </w:rPr>
              <w:t>2020</w:t>
            </w:r>
          </w:p>
          <w:p w14:paraId="489D9628" w14:textId="1621A3FA" w:rsidR="009030FB" w:rsidRPr="00E57CFE" w:rsidRDefault="00AB760E" w:rsidP="007F07F1">
            <w:pPr>
              <w:rPr>
                <w:sz w:val="20"/>
              </w:rPr>
            </w:pPr>
            <w:hyperlink r:id="rId115" w:history="1">
              <w:r w:rsidR="009030FB" w:rsidRPr="00E57CFE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E57CFE">
              <w:rPr>
                <w:sz w:val="20"/>
              </w:rPr>
              <w:t>, 08/31/2020</w:t>
            </w:r>
          </w:p>
          <w:p w14:paraId="3A068383" w14:textId="598D177F" w:rsidR="00E57CFE" w:rsidRPr="00E57CFE" w:rsidRDefault="00AB760E" w:rsidP="007F07F1">
            <w:pPr>
              <w:rPr>
                <w:sz w:val="20"/>
              </w:rPr>
            </w:pPr>
            <w:hyperlink r:id="rId116" w:history="1">
              <w:r w:rsidR="00E57CFE" w:rsidRPr="00E57CFE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E57CFE">
              <w:rPr>
                <w:sz w:val="20"/>
              </w:rPr>
              <w:t>, 09/01/2020</w:t>
            </w:r>
          </w:p>
          <w:p w14:paraId="24371C8A" w14:textId="77777777" w:rsidR="002F3ADC" w:rsidRPr="00E57CFE" w:rsidRDefault="002F3ADC" w:rsidP="002F3ADC">
            <w:pPr>
              <w:rPr>
                <w:sz w:val="20"/>
              </w:rPr>
            </w:pPr>
          </w:p>
          <w:p w14:paraId="714EA223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Presented:</w:t>
            </w:r>
          </w:p>
          <w:p w14:paraId="1EB00F36" w14:textId="77777777" w:rsidR="00A77996" w:rsidRPr="00E57CFE" w:rsidRDefault="00AB760E" w:rsidP="00A77996">
            <w:pPr>
              <w:rPr>
                <w:sz w:val="20"/>
              </w:rPr>
            </w:pPr>
            <w:hyperlink r:id="rId117" w:history="1">
              <w:r w:rsidR="00A77996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E57CFE">
              <w:rPr>
                <w:sz w:val="20"/>
              </w:rPr>
              <w:t>, 08/27/2020</w:t>
            </w:r>
          </w:p>
          <w:p w14:paraId="70AF07E8" w14:textId="77777777" w:rsidR="002F3ADC" w:rsidRPr="00E57CFE" w:rsidRDefault="002F3ADC" w:rsidP="002F3ADC">
            <w:pPr>
              <w:rPr>
                <w:sz w:val="20"/>
              </w:rPr>
            </w:pPr>
          </w:p>
          <w:p w14:paraId="05CF3E67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Straw Polled:</w:t>
            </w:r>
          </w:p>
          <w:p w14:paraId="18DE8130" w14:textId="7B93A3C1" w:rsidR="002F3ADC" w:rsidRPr="00E57CFE" w:rsidRDefault="002F3ADC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666E83">
        <w:trPr>
          <w:trHeight w:val="257"/>
        </w:trPr>
        <w:tc>
          <w:tcPr>
            <w:tcW w:w="1035" w:type="dxa"/>
          </w:tcPr>
          <w:p w14:paraId="03485B8C" w14:textId="4B7495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54D3A6FA" w14:textId="77777777" w:rsidR="00590A01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Default="00AB760E" w:rsidP="00254B3B">
            <w:pPr>
              <w:rPr>
                <w:sz w:val="20"/>
              </w:rPr>
            </w:pPr>
            <w:hyperlink r:id="rId118" w:history="1">
              <w:r w:rsidR="00A14572" w:rsidRPr="00A7193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A71932">
              <w:rPr>
                <w:sz w:val="20"/>
              </w:rPr>
              <w:t xml:space="preserve">, </w:t>
            </w:r>
            <w:r w:rsidR="00590A01">
              <w:rPr>
                <w:sz w:val="20"/>
              </w:rPr>
              <w:t>08/27/</w:t>
            </w:r>
            <w:r w:rsidR="00A14572" w:rsidRPr="00A71932">
              <w:rPr>
                <w:sz w:val="20"/>
              </w:rPr>
              <w:t>2020</w:t>
            </w:r>
          </w:p>
          <w:p w14:paraId="34126B70" w14:textId="77777777" w:rsidR="00590A01" w:rsidRDefault="00590A01" w:rsidP="00254B3B">
            <w:pPr>
              <w:rPr>
                <w:sz w:val="20"/>
              </w:rPr>
            </w:pPr>
          </w:p>
          <w:p w14:paraId="41B07FF4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B298C6F" w14:textId="77777777" w:rsidR="00590A01" w:rsidRDefault="00590A01" w:rsidP="00590A01">
            <w:pPr>
              <w:rPr>
                <w:sz w:val="20"/>
              </w:rPr>
            </w:pPr>
          </w:p>
          <w:p w14:paraId="73FD3B2A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0E157CA" w14:textId="72DBAB71" w:rsidR="00590A01" w:rsidRPr="00A71932" w:rsidRDefault="00590A01" w:rsidP="00254B3B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E7555D" w14:paraId="275A369D" w14:textId="77777777" w:rsidTr="00666E83">
        <w:trPr>
          <w:trHeight w:val="271"/>
        </w:trPr>
        <w:tc>
          <w:tcPr>
            <w:tcW w:w="1035" w:type="dxa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403" w:type="dxa"/>
          </w:tcPr>
          <w:p w14:paraId="46B69D74" w14:textId="77777777" w:rsidR="00590A01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260476" w:rsidRDefault="00AB760E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19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260476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260476" w:rsidRDefault="00AB760E" w:rsidP="007F07F1">
            <w:pPr>
              <w:rPr>
                <w:sz w:val="20"/>
              </w:rPr>
            </w:pPr>
            <w:hyperlink r:id="rId120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08/25/</w:t>
            </w:r>
            <w:r w:rsidR="00E471C7" w:rsidRPr="00260476">
              <w:rPr>
                <w:sz w:val="20"/>
              </w:rPr>
              <w:t>2020</w:t>
            </w:r>
          </w:p>
          <w:p w14:paraId="04894C04" w14:textId="04A65F11" w:rsidR="002B3316" w:rsidRPr="00260476" w:rsidRDefault="00AB760E" w:rsidP="007F07F1">
            <w:pPr>
              <w:rPr>
                <w:sz w:val="20"/>
              </w:rPr>
            </w:pPr>
            <w:hyperlink r:id="rId121" w:history="1">
              <w:r w:rsidR="002B3316" w:rsidRPr="00260476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08/28/</w:t>
            </w:r>
            <w:r w:rsidR="002B3316" w:rsidRPr="00260476">
              <w:rPr>
                <w:sz w:val="20"/>
              </w:rPr>
              <w:t>2020</w:t>
            </w:r>
          </w:p>
          <w:p w14:paraId="7139C736" w14:textId="10454F99" w:rsidR="00DA35BD" w:rsidRPr="00D22C34" w:rsidRDefault="00AB760E" w:rsidP="007F07F1">
            <w:pPr>
              <w:rPr>
                <w:sz w:val="20"/>
              </w:rPr>
            </w:pPr>
            <w:hyperlink r:id="rId122" w:history="1">
              <w:r w:rsidR="00DA35BD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D22C34">
              <w:rPr>
                <w:sz w:val="20"/>
              </w:rPr>
              <w:t>, 08/31/2020</w:t>
            </w:r>
          </w:p>
          <w:p w14:paraId="58E3D273" w14:textId="4757C718" w:rsidR="00D22C34" w:rsidRPr="00D22C34" w:rsidRDefault="00AB760E" w:rsidP="007F07F1">
            <w:pPr>
              <w:rPr>
                <w:sz w:val="20"/>
              </w:rPr>
            </w:pPr>
            <w:hyperlink r:id="rId123" w:history="1">
              <w:r w:rsidR="00D22C34" w:rsidRPr="00D22C34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D22C34">
              <w:rPr>
                <w:sz w:val="20"/>
              </w:rPr>
              <w:t>, 08/31/2020</w:t>
            </w:r>
          </w:p>
          <w:p w14:paraId="2235FAB0" w14:textId="77777777" w:rsidR="00590A01" w:rsidRPr="00260476" w:rsidRDefault="00590A01" w:rsidP="007F07F1">
            <w:pPr>
              <w:rPr>
                <w:sz w:val="20"/>
              </w:rPr>
            </w:pPr>
          </w:p>
          <w:p w14:paraId="0BDF057C" w14:textId="77777777" w:rsidR="00590A01" w:rsidRPr="00260476" w:rsidRDefault="00590A01" w:rsidP="00590A01">
            <w:pPr>
              <w:rPr>
                <w:sz w:val="20"/>
              </w:rPr>
            </w:pPr>
            <w:r w:rsidRPr="00260476">
              <w:rPr>
                <w:sz w:val="20"/>
              </w:rPr>
              <w:t>Presented:</w:t>
            </w:r>
          </w:p>
          <w:p w14:paraId="5790FE95" w14:textId="77777777" w:rsidR="00B8468C" w:rsidRPr="00D22C34" w:rsidRDefault="00AB760E" w:rsidP="00B8468C">
            <w:pPr>
              <w:rPr>
                <w:sz w:val="20"/>
              </w:rPr>
            </w:pPr>
            <w:hyperlink r:id="rId124" w:history="1">
              <w:r w:rsidR="00B8468C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D22C34">
              <w:rPr>
                <w:sz w:val="20"/>
              </w:rPr>
              <w:t>, 08/31/2020</w:t>
            </w:r>
          </w:p>
          <w:p w14:paraId="05E22DD5" w14:textId="77777777" w:rsidR="00590A01" w:rsidRPr="00260476" w:rsidRDefault="00590A01" w:rsidP="00590A01">
            <w:pPr>
              <w:rPr>
                <w:sz w:val="20"/>
              </w:rPr>
            </w:pPr>
          </w:p>
          <w:p w14:paraId="5104F84E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A02F1B0" w14:textId="24592075" w:rsidR="00590A01" w:rsidRPr="00A71932" w:rsidRDefault="00590A01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666E83">
        <w:trPr>
          <w:trHeight w:val="271"/>
        </w:trPr>
        <w:tc>
          <w:tcPr>
            <w:tcW w:w="1035" w:type="dxa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</w:t>
            </w:r>
            <w:r w:rsidRPr="00E74230">
              <w:rPr>
                <w:color w:val="00B050"/>
                <w:sz w:val="20"/>
              </w:rPr>
              <w:lastRenderedPageBreak/>
              <w:t xml:space="preserve">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403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666E83">
        <w:trPr>
          <w:trHeight w:val="271"/>
        </w:trPr>
        <w:tc>
          <w:tcPr>
            <w:tcW w:w="1035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403" w:type="dxa"/>
          </w:tcPr>
          <w:p w14:paraId="3284C93C" w14:textId="77777777" w:rsidR="00985C27" w:rsidRDefault="00985C27" w:rsidP="00985C27">
            <w:pPr>
              <w:rPr>
                <w:ins w:id="6" w:author="Edward Au" w:date="2020-09-07T11:43:00Z"/>
                <w:sz w:val="20"/>
              </w:rPr>
            </w:pPr>
            <w:r>
              <w:rPr>
                <w:sz w:val="20"/>
              </w:rPr>
              <w:t>Uploaded:</w:t>
            </w:r>
          </w:p>
          <w:p w14:paraId="7D54E4BB" w14:textId="6E563059" w:rsidR="004F2880" w:rsidRDefault="004F2880" w:rsidP="00985C27">
            <w:pPr>
              <w:rPr>
                <w:sz w:val="20"/>
              </w:rPr>
            </w:pPr>
            <w:ins w:id="7" w:author="Edward Au" w:date="2020-09-07T11:44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"https://mentor.ieee.org/802.11/dcn/20/11-20-1332-00-00be-pdt-mac-mlo-bss-parameter-update.docx" </w:instrText>
              </w:r>
              <w:r>
                <w:rPr>
                  <w:sz w:val="20"/>
                </w:rPr>
                <w:fldChar w:fldCharType="separate"/>
              </w:r>
              <w:r w:rsidRPr="004F2880">
                <w:rPr>
                  <w:rStyle w:val="Hyperlink"/>
                  <w:sz w:val="20"/>
                </w:rPr>
                <w:t>20/1332r0</w:t>
              </w:r>
              <w:r>
                <w:rPr>
                  <w:sz w:val="20"/>
                </w:rPr>
                <w:fldChar w:fldCharType="end"/>
              </w:r>
            </w:ins>
            <w:ins w:id="8" w:author="Edward Au" w:date="2020-09-07T11:43:00Z">
              <w:r>
                <w:rPr>
                  <w:sz w:val="20"/>
                </w:rPr>
                <w:t>, 09/07/2020</w:t>
              </w:r>
            </w:ins>
          </w:p>
          <w:p w14:paraId="2B28D72B" w14:textId="77777777" w:rsidR="00985C27" w:rsidRDefault="00985C27" w:rsidP="00985C27">
            <w:pPr>
              <w:rPr>
                <w:sz w:val="20"/>
              </w:rPr>
            </w:pPr>
          </w:p>
          <w:p w14:paraId="58D35454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666E83">
        <w:trPr>
          <w:trHeight w:val="271"/>
        </w:trPr>
        <w:tc>
          <w:tcPr>
            <w:tcW w:w="1035" w:type="dxa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3656578" w14:textId="7E6550EC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54AC902D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</w:t>
            </w:r>
            <w:r w:rsidRPr="00FB2A44">
              <w:rPr>
                <w:sz w:val="20"/>
                <w:highlight w:val="yellow"/>
              </w:rPr>
              <w:t xml:space="preserve">ang , </w:t>
            </w:r>
            <w:proofErr w:type="spellStart"/>
            <w:r w:rsidRPr="00FB2A44">
              <w:rPr>
                <w:sz w:val="20"/>
                <w:highlight w:val="yellow"/>
              </w:rPr>
              <w:t>Jonghun</w:t>
            </w:r>
            <w:proofErr w:type="spellEnd"/>
            <w:r w:rsidRPr="00FB2A44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B2A44">
              <w:rPr>
                <w:sz w:val="20"/>
                <w:highlight w:val="yellow"/>
              </w:rPr>
              <w:t>Bajko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> </w:t>
            </w:r>
            <w:r w:rsidRPr="00FB2A44">
              <w:rPr>
                <w:sz w:val="20"/>
                <w:highlight w:val="yellow"/>
              </w:rPr>
              <w:t xml:space="preserve">Lu,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</w:t>
            </w:r>
            <w:r w:rsidR="009C0C72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9C0C72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89ADCBB" w14:textId="34FEC637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R1</w:t>
            </w:r>
          </w:p>
          <w:p w14:paraId="23D6DFF9" w14:textId="055B0909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403" w:type="dxa"/>
          </w:tcPr>
          <w:p w14:paraId="17789AD7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08D8D7BE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1D938E4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05684465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C1487B3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5AD97D72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666E83">
        <w:trPr>
          <w:trHeight w:val="271"/>
        </w:trPr>
        <w:tc>
          <w:tcPr>
            <w:tcW w:w="1035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0AA6A08F" w14:textId="77777777" w:rsidR="00985C27" w:rsidRPr="00A9060D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9060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A9060D" w:rsidRDefault="00AB760E" w:rsidP="00112124">
            <w:pPr>
              <w:rPr>
                <w:sz w:val="20"/>
              </w:rPr>
            </w:pPr>
            <w:hyperlink r:id="rId125" w:history="1">
              <w:r w:rsidR="005D5603" w:rsidRPr="00A9060D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5D5603" w:rsidRPr="00A9060D">
              <w:rPr>
                <w:sz w:val="20"/>
              </w:rPr>
              <w:t>2020</w:t>
            </w:r>
          </w:p>
          <w:p w14:paraId="415B2C9A" w14:textId="14B2119D" w:rsidR="00EC56A8" w:rsidRPr="00A9060D" w:rsidRDefault="00AB760E" w:rsidP="00112124">
            <w:pPr>
              <w:rPr>
                <w:sz w:val="20"/>
              </w:rPr>
            </w:pPr>
            <w:hyperlink r:id="rId126" w:history="1">
              <w:r w:rsidR="00EC56A8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A9060D">
              <w:rPr>
                <w:sz w:val="20"/>
              </w:rPr>
              <w:t>, 08/31/2020</w:t>
            </w:r>
          </w:p>
          <w:p w14:paraId="17971462" w14:textId="0B2A79EF" w:rsidR="000319A2" w:rsidRDefault="00AB760E" w:rsidP="00112124">
            <w:pPr>
              <w:rPr>
                <w:ins w:id="9" w:author="Edward Au" w:date="2020-09-08T10:37:00Z"/>
                <w:sz w:val="20"/>
              </w:rPr>
            </w:pPr>
            <w:hyperlink r:id="rId127" w:history="1">
              <w:r w:rsidR="000319A2" w:rsidRPr="00A9060D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A9060D">
              <w:rPr>
                <w:sz w:val="20"/>
              </w:rPr>
              <w:t>, 09/01/2020</w:t>
            </w:r>
          </w:p>
          <w:p w14:paraId="5FFA5536" w14:textId="2535E164" w:rsidR="004245E1" w:rsidRPr="00A9060D" w:rsidRDefault="000407EB" w:rsidP="00112124">
            <w:pPr>
              <w:rPr>
                <w:sz w:val="20"/>
              </w:rPr>
            </w:pPr>
            <w:ins w:id="10" w:author="Edward Au" w:date="2020-09-08T10:38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"https://mentor.ieee.org/802.11/dcn/20/11-20-1270-03-00be-pdt-mac-mlo-power-save-procedures.docx" </w:instrText>
              </w:r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  <w:r w:rsidR="004245E1" w:rsidRPr="000407EB">
                <w:rPr>
                  <w:rStyle w:val="Hyperlink"/>
                  <w:sz w:val="20"/>
                </w:rPr>
                <w:t>20/1270r3</w:t>
              </w:r>
              <w:r>
                <w:rPr>
                  <w:sz w:val="20"/>
                </w:rPr>
                <w:fldChar w:fldCharType="end"/>
              </w:r>
            </w:ins>
            <w:ins w:id="11" w:author="Edward Au" w:date="2020-09-08T10:37:00Z">
              <w:r w:rsidR="004245E1">
                <w:rPr>
                  <w:sz w:val="20"/>
                </w:rPr>
                <w:t>, 09/08/2020</w:t>
              </w:r>
            </w:ins>
          </w:p>
          <w:p w14:paraId="47C85EF2" w14:textId="574040EF" w:rsidR="005D5603" w:rsidRPr="00A9060D" w:rsidRDefault="005D5603" w:rsidP="00112124">
            <w:pPr>
              <w:rPr>
                <w:sz w:val="20"/>
              </w:rPr>
            </w:pPr>
            <w:r w:rsidRPr="00A9060D">
              <w:rPr>
                <w:sz w:val="20"/>
              </w:rPr>
              <w:t xml:space="preserve">Visio file, </w:t>
            </w:r>
            <w:hyperlink r:id="rId128" w:history="1">
              <w:r w:rsidR="006874F0" w:rsidRPr="00A9060D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6874F0" w:rsidRPr="00A9060D">
              <w:rPr>
                <w:sz w:val="20"/>
              </w:rPr>
              <w:t>2020</w:t>
            </w:r>
          </w:p>
          <w:p w14:paraId="62FBD153" w14:textId="26D11D95" w:rsidR="002013AB" w:rsidRPr="00A9060D" w:rsidRDefault="002013AB" w:rsidP="002013AB">
            <w:pPr>
              <w:rPr>
                <w:sz w:val="20"/>
              </w:rPr>
            </w:pPr>
            <w:r w:rsidRPr="00A9060D">
              <w:rPr>
                <w:sz w:val="20"/>
              </w:rPr>
              <w:lastRenderedPageBreak/>
              <w:t xml:space="preserve">Visio file, </w:t>
            </w:r>
            <w:hyperlink r:id="rId129" w:history="1">
              <w:r w:rsidRPr="00A9060D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A9060D">
              <w:rPr>
                <w:sz w:val="20"/>
              </w:rPr>
              <w:t>, 09/01/2020</w:t>
            </w:r>
          </w:p>
          <w:p w14:paraId="3091C33D" w14:textId="77777777" w:rsidR="002013AB" w:rsidRPr="00A9060D" w:rsidRDefault="002013AB" w:rsidP="00112124">
            <w:pPr>
              <w:rPr>
                <w:sz w:val="20"/>
              </w:rPr>
            </w:pPr>
          </w:p>
          <w:p w14:paraId="6CEF49D2" w14:textId="77777777" w:rsidR="00985C27" w:rsidRPr="00A9060D" w:rsidRDefault="00985C27" w:rsidP="00112124">
            <w:pPr>
              <w:rPr>
                <w:sz w:val="20"/>
              </w:rPr>
            </w:pPr>
          </w:p>
          <w:p w14:paraId="530396AA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Presented:</w:t>
            </w:r>
          </w:p>
          <w:p w14:paraId="524E6A6D" w14:textId="77777777" w:rsidR="009D2BB7" w:rsidRPr="00A9060D" w:rsidRDefault="00AB760E" w:rsidP="009D2BB7">
            <w:pPr>
              <w:rPr>
                <w:sz w:val="20"/>
              </w:rPr>
            </w:pPr>
            <w:hyperlink r:id="rId130" w:history="1">
              <w:r w:rsidR="009D2BB7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A9060D">
              <w:rPr>
                <w:sz w:val="20"/>
              </w:rPr>
              <w:t>, 08/31/2020</w:t>
            </w:r>
          </w:p>
          <w:p w14:paraId="3B0A2B57" w14:textId="77777777" w:rsidR="00296001" w:rsidRPr="00A9060D" w:rsidRDefault="00296001" w:rsidP="00985C27">
            <w:pPr>
              <w:rPr>
                <w:sz w:val="20"/>
              </w:rPr>
            </w:pPr>
          </w:p>
          <w:p w14:paraId="6674E64E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Straw Polled:</w:t>
            </w:r>
          </w:p>
          <w:p w14:paraId="0F824708" w14:textId="689CDBCC" w:rsidR="00985C27" w:rsidRPr="00A9060D" w:rsidRDefault="00985C27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666E83">
        <w:trPr>
          <w:trHeight w:val="271"/>
        </w:trPr>
        <w:tc>
          <w:tcPr>
            <w:tcW w:w="1035" w:type="dxa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626" w:type="dxa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3B0EA550" w14:textId="77777777" w:rsidR="00296001" w:rsidRPr="009B3F84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B3F84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B3F84" w:rsidRDefault="00AB760E" w:rsidP="00E471C7">
            <w:pPr>
              <w:rPr>
                <w:sz w:val="20"/>
              </w:rPr>
            </w:pPr>
            <w:hyperlink r:id="rId131" w:history="1">
              <w:r w:rsidR="00286B05" w:rsidRPr="009B3F84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08/25/</w:t>
            </w:r>
            <w:r w:rsidR="00286B05" w:rsidRPr="009B3F84">
              <w:rPr>
                <w:sz w:val="20"/>
              </w:rPr>
              <w:t>2020</w:t>
            </w:r>
          </w:p>
          <w:p w14:paraId="301F0D53" w14:textId="270684C2" w:rsidR="00367D58" w:rsidRPr="009B3F84" w:rsidRDefault="00AB760E" w:rsidP="00E471C7">
            <w:pPr>
              <w:rPr>
                <w:sz w:val="20"/>
              </w:rPr>
            </w:pPr>
            <w:hyperlink r:id="rId132" w:history="1">
              <w:r w:rsidR="00367D58" w:rsidRPr="009B3F84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367D58" w:rsidRPr="009B3F84">
              <w:rPr>
                <w:sz w:val="20"/>
              </w:rPr>
              <w:t>2020</w:t>
            </w:r>
          </w:p>
          <w:p w14:paraId="0F985E44" w14:textId="3AFD66E7" w:rsidR="00D85B9A" w:rsidRPr="009B3F84" w:rsidRDefault="00AB760E" w:rsidP="00E471C7">
            <w:pPr>
              <w:rPr>
                <w:sz w:val="20"/>
              </w:rPr>
            </w:pPr>
            <w:hyperlink r:id="rId133" w:history="1">
              <w:r w:rsidR="00D85B9A" w:rsidRPr="009B3F84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D85B9A" w:rsidRPr="009B3F84">
              <w:rPr>
                <w:sz w:val="20"/>
              </w:rPr>
              <w:t>2020</w:t>
            </w:r>
          </w:p>
          <w:p w14:paraId="2E10D532" w14:textId="3D5CE255" w:rsidR="00CD4F68" w:rsidRPr="009B3F84" w:rsidRDefault="00AB760E" w:rsidP="00E471C7">
            <w:pPr>
              <w:rPr>
                <w:sz w:val="20"/>
              </w:rPr>
            </w:pPr>
            <w:hyperlink r:id="rId134" w:history="1">
              <w:r w:rsidR="00CD4F68" w:rsidRPr="009B3F84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D4F68" w:rsidRPr="009B3F84">
              <w:rPr>
                <w:sz w:val="20"/>
              </w:rPr>
              <w:t>2020</w:t>
            </w:r>
          </w:p>
          <w:p w14:paraId="74267238" w14:textId="4B643EFE" w:rsidR="00CE31C9" w:rsidRPr="009B3F84" w:rsidRDefault="00AB760E" w:rsidP="00E471C7">
            <w:pPr>
              <w:rPr>
                <w:sz w:val="20"/>
              </w:rPr>
            </w:pPr>
            <w:hyperlink r:id="rId135" w:history="1">
              <w:r w:rsidR="00CE31C9" w:rsidRPr="009B3F84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E31C9" w:rsidRPr="009B3F84">
              <w:rPr>
                <w:sz w:val="20"/>
              </w:rPr>
              <w:t>2020</w:t>
            </w:r>
          </w:p>
          <w:p w14:paraId="1C7D64E4" w14:textId="4865EFDF" w:rsidR="003704C5" w:rsidRPr="009B3F84" w:rsidRDefault="00AB760E" w:rsidP="00E471C7">
            <w:pPr>
              <w:rPr>
                <w:sz w:val="20"/>
              </w:rPr>
            </w:pPr>
            <w:hyperlink r:id="rId136" w:history="1">
              <w:r w:rsidR="003704C5" w:rsidRPr="009B3F84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3704C5" w:rsidRPr="009B3F84">
              <w:rPr>
                <w:sz w:val="20"/>
              </w:rPr>
              <w:t>2020</w:t>
            </w:r>
          </w:p>
          <w:p w14:paraId="1E5906F1" w14:textId="38F66C2C" w:rsidR="000A5D75" w:rsidRPr="009B3F84" w:rsidRDefault="00AB760E" w:rsidP="00E471C7">
            <w:pPr>
              <w:rPr>
                <w:sz w:val="20"/>
              </w:rPr>
            </w:pPr>
            <w:hyperlink r:id="rId137" w:history="1">
              <w:r w:rsidR="000A5D75" w:rsidRPr="009B3F84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0A5D75" w:rsidRPr="009B3F84">
              <w:rPr>
                <w:sz w:val="20"/>
              </w:rPr>
              <w:t>2020</w:t>
            </w:r>
          </w:p>
          <w:p w14:paraId="6A80AF26" w14:textId="77777777" w:rsidR="00790DC7" w:rsidRPr="009B3F84" w:rsidRDefault="00AB760E" w:rsidP="00296001">
            <w:pPr>
              <w:rPr>
                <w:sz w:val="20"/>
              </w:rPr>
            </w:pPr>
            <w:hyperlink r:id="rId138" w:history="1">
              <w:r w:rsidR="00790DC7" w:rsidRPr="009B3F84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08/28/</w:t>
            </w:r>
            <w:r w:rsidR="00790DC7" w:rsidRPr="009B3F84">
              <w:rPr>
                <w:sz w:val="20"/>
              </w:rPr>
              <w:t>2020</w:t>
            </w:r>
          </w:p>
          <w:p w14:paraId="635E8CED" w14:textId="0234D0D5" w:rsidR="009B3F84" w:rsidRPr="00820D16" w:rsidRDefault="00AB760E" w:rsidP="00296001">
            <w:pPr>
              <w:rPr>
                <w:sz w:val="20"/>
              </w:rPr>
            </w:pPr>
            <w:hyperlink r:id="rId139" w:history="1">
              <w:r w:rsidR="009B3F84" w:rsidRPr="00820D16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820D16">
              <w:rPr>
                <w:sz w:val="20"/>
              </w:rPr>
              <w:t>, 08/31/2020</w:t>
            </w:r>
          </w:p>
          <w:p w14:paraId="65CC47A1" w14:textId="63EB3BD5" w:rsidR="00296001" w:rsidRPr="00820D16" w:rsidRDefault="00AB760E" w:rsidP="00296001">
            <w:pPr>
              <w:rPr>
                <w:sz w:val="20"/>
              </w:rPr>
            </w:pPr>
            <w:hyperlink r:id="rId140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820D16">
              <w:rPr>
                <w:sz w:val="20"/>
              </w:rPr>
              <w:t>, 09/01/2020</w:t>
            </w:r>
          </w:p>
          <w:p w14:paraId="1112B1E1" w14:textId="6C6392EB" w:rsidR="004129A3" w:rsidRPr="00666E83" w:rsidRDefault="00AB760E" w:rsidP="00296001">
            <w:pPr>
              <w:rPr>
                <w:sz w:val="20"/>
              </w:rPr>
            </w:pPr>
            <w:hyperlink r:id="rId141" w:history="1">
              <w:r w:rsidR="004129A3" w:rsidRPr="00666E83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666E83">
              <w:rPr>
                <w:sz w:val="20"/>
              </w:rPr>
              <w:t>, 09/02/2020</w:t>
            </w:r>
          </w:p>
          <w:p w14:paraId="76290D35" w14:textId="76597A0C" w:rsidR="00A879E0" w:rsidRPr="00666E83" w:rsidRDefault="00AB760E" w:rsidP="00296001">
            <w:pPr>
              <w:rPr>
                <w:sz w:val="20"/>
              </w:rPr>
            </w:pPr>
            <w:hyperlink r:id="rId142" w:history="1">
              <w:r w:rsidR="00A879E0" w:rsidRPr="00666E83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666E83">
              <w:rPr>
                <w:sz w:val="20"/>
              </w:rPr>
              <w:t>, 09/04/2020</w:t>
            </w:r>
          </w:p>
          <w:p w14:paraId="68E4CADF" w14:textId="77777777" w:rsidR="00296001" w:rsidRPr="00666E83" w:rsidRDefault="00296001" w:rsidP="00296001">
            <w:pPr>
              <w:rPr>
                <w:sz w:val="20"/>
              </w:rPr>
            </w:pPr>
            <w:r w:rsidRPr="00666E83">
              <w:rPr>
                <w:sz w:val="20"/>
              </w:rPr>
              <w:t>Presented:</w:t>
            </w:r>
          </w:p>
          <w:p w14:paraId="354190F1" w14:textId="77777777" w:rsidR="00296001" w:rsidRPr="00820D16" w:rsidRDefault="00AB760E" w:rsidP="00296001">
            <w:pPr>
              <w:rPr>
                <w:sz w:val="20"/>
              </w:rPr>
            </w:pPr>
            <w:hyperlink r:id="rId143" w:history="1">
              <w:r w:rsidR="00296001" w:rsidRPr="00820D16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820D16">
              <w:rPr>
                <w:sz w:val="20"/>
              </w:rPr>
              <w:t>, 08/27/2020</w:t>
            </w:r>
          </w:p>
          <w:p w14:paraId="55291BBC" w14:textId="77777777" w:rsidR="00296001" w:rsidRPr="00820D16" w:rsidRDefault="00296001" w:rsidP="00296001">
            <w:pPr>
              <w:rPr>
                <w:sz w:val="20"/>
              </w:rPr>
            </w:pPr>
          </w:p>
          <w:p w14:paraId="2519E53F" w14:textId="77777777" w:rsidR="00296001" w:rsidRPr="00820D16" w:rsidRDefault="00296001" w:rsidP="00296001">
            <w:pPr>
              <w:rPr>
                <w:sz w:val="20"/>
              </w:rPr>
            </w:pPr>
            <w:r w:rsidRPr="00820D16">
              <w:rPr>
                <w:sz w:val="20"/>
              </w:rPr>
              <w:t>Straw Polled:</w:t>
            </w:r>
          </w:p>
          <w:p w14:paraId="2BA67A28" w14:textId="77777777" w:rsidR="004129A3" w:rsidRPr="009B3F84" w:rsidRDefault="00AB760E" w:rsidP="004129A3">
            <w:pPr>
              <w:rPr>
                <w:sz w:val="20"/>
              </w:rPr>
            </w:pPr>
            <w:hyperlink r:id="rId144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820D16">
              <w:rPr>
                <w:sz w:val="20"/>
              </w:rPr>
              <w:t xml:space="preserve">, </w:t>
            </w:r>
            <w:r w:rsidR="004129A3">
              <w:rPr>
                <w:sz w:val="20"/>
              </w:rPr>
              <w:t>09/02/2020</w:t>
            </w:r>
          </w:p>
          <w:p w14:paraId="52B35D46" w14:textId="7178A295" w:rsidR="00296001" w:rsidRPr="009B3F84" w:rsidRDefault="004129A3" w:rsidP="004129A3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>(SP result: 3</w:t>
            </w:r>
            <w:r>
              <w:rPr>
                <w:sz w:val="20"/>
                <w:highlight w:val="red"/>
              </w:rPr>
              <w:t>3</w:t>
            </w:r>
            <w:r w:rsidRPr="00646438">
              <w:rPr>
                <w:sz w:val="20"/>
                <w:highlight w:val="red"/>
              </w:rPr>
              <w:t xml:space="preserve">Y, </w:t>
            </w:r>
            <w:r>
              <w:rPr>
                <w:sz w:val="20"/>
                <w:highlight w:val="red"/>
              </w:rPr>
              <w:t>30</w:t>
            </w:r>
            <w:r w:rsidRPr="00646438">
              <w:rPr>
                <w:sz w:val="20"/>
                <w:highlight w:val="red"/>
              </w:rPr>
              <w:t>N, 3</w:t>
            </w:r>
            <w:r>
              <w:rPr>
                <w:sz w:val="20"/>
                <w:highlight w:val="red"/>
              </w:rPr>
              <w:t>7</w:t>
            </w:r>
            <w:r w:rsidRPr="00646438">
              <w:rPr>
                <w:sz w:val="20"/>
                <w:highlight w:val="red"/>
              </w:rPr>
              <w:t>A)</w:t>
            </w:r>
          </w:p>
        </w:tc>
        <w:tc>
          <w:tcPr>
            <w:tcW w:w="2250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666E83">
        <w:trPr>
          <w:trHeight w:val="257"/>
        </w:trPr>
        <w:tc>
          <w:tcPr>
            <w:tcW w:w="1035" w:type="dxa"/>
          </w:tcPr>
          <w:p w14:paraId="4AEDE95F" w14:textId="5DE9F2AC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13434ECD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MLO-Multi-link group addressed data delivery:  Beacon transmission</w:t>
            </w:r>
          </w:p>
        </w:tc>
        <w:tc>
          <w:tcPr>
            <w:tcW w:w="1575" w:type="dxa"/>
            <w:shd w:val="clear" w:color="auto" w:fill="auto"/>
          </w:tcPr>
          <w:p w14:paraId="480C5421" w14:textId="6C443371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Duncan </w:t>
            </w:r>
            <w:proofErr w:type="spellStart"/>
            <w:r w:rsidRPr="004E0C3F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4A26EE53" w14:textId="16C18AA2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4E0C3F">
              <w:rPr>
                <w:sz w:val="20"/>
                <w:highlight w:val="yellow"/>
              </w:rPr>
              <w:t>Jarkko</w:t>
            </w:r>
            <w:proofErr w:type="spellEnd"/>
            <w:r w:rsidRPr="004E0C3F">
              <w:rPr>
                <w:sz w:val="20"/>
                <w:highlight w:val="yellow"/>
              </w:rPr>
              <w:t xml:space="preserve"> </w:t>
            </w:r>
            <w:proofErr w:type="spellStart"/>
            <w:r w:rsidRPr="004E0C3F">
              <w:rPr>
                <w:sz w:val="20"/>
                <w:highlight w:val="yellow"/>
              </w:rPr>
              <w:t>Kneckt</w:t>
            </w:r>
            <w:proofErr w:type="spellEnd"/>
            <w:r w:rsidRPr="004E0C3F">
              <w:rPr>
                <w:sz w:val="20"/>
                <w:highlight w:val="yellow"/>
              </w:rPr>
              <w:t xml:space="preserve">, </w:t>
            </w:r>
            <w:proofErr w:type="spellStart"/>
            <w:r w:rsidRPr="004E0C3F">
              <w:rPr>
                <w:sz w:val="20"/>
                <w:highlight w:val="yellow"/>
              </w:rPr>
              <w:t>Jeongki</w:t>
            </w:r>
            <w:proofErr w:type="spellEnd"/>
            <w:r w:rsidRPr="004E0C3F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4E0C3F">
              <w:rPr>
                <w:sz w:val="20"/>
                <w:highlight w:val="yellow"/>
              </w:rPr>
              <w:t>Bajko</w:t>
            </w:r>
            <w:proofErr w:type="spellEnd"/>
            <w:r w:rsidRPr="004E0C3F">
              <w:rPr>
                <w:sz w:val="20"/>
                <w:highlight w:val="yellow"/>
              </w:rPr>
              <w:t xml:space="preserve">, </w:t>
            </w:r>
            <w:proofErr w:type="spellStart"/>
            <w:r w:rsidRPr="004E0C3F">
              <w:rPr>
                <w:sz w:val="20"/>
                <w:highlight w:val="yellow"/>
              </w:rPr>
              <w:t>Kaiying</w:t>
            </w:r>
            <w:proofErr w:type="spellEnd"/>
            <w:r w:rsidRPr="004E0C3F">
              <w:rPr>
                <w:sz w:val="20"/>
                <w:highlight w:val="yellow"/>
              </w:rPr>
              <w:t xml:space="preserve"> Lu, Ming </w:t>
            </w:r>
            <w:proofErr w:type="spellStart"/>
            <w:r w:rsidRPr="004E0C3F">
              <w:rPr>
                <w:sz w:val="20"/>
                <w:highlight w:val="yellow"/>
              </w:rPr>
              <w:t>Gan</w:t>
            </w:r>
            <w:proofErr w:type="spellEnd"/>
          </w:p>
          <w:p w14:paraId="1C044BC9" w14:textId="6FAD745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6BDC10AB" w14:textId="6224ADFA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ON HOLD </w:t>
            </w:r>
          </w:p>
        </w:tc>
        <w:tc>
          <w:tcPr>
            <w:tcW w:w="2403" w:type="dxa"/>
          </w:tcPr>
          <w:p w14:paraId="44031725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Uploaded:</w:t>
            </w:r>
          </w:p>
          <w:p w14:paraId="459BCED1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055A02BE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Presented:</w:t>
            </w:r>
          </w:p>
          <w:p w14:paraId="6927EC31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3B9D0458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Straw Polled:</w:t>
            </w:r>
          </w:p>
          <w:p w14:paraId="298DEAFF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06308B84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Motion 112, #SP37</w:t>
            </w:r>
          </w:p>
          <w:p w14:paraId="7478683A" w14:textId="0F64ED3F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Motion 122, #SP155</w:t>
            </w:r>
          </w:p>
        </w:tc>
      </w:tr>
      <w:tr w:rsidR="004E0C3F" w14:paraId="0E7518D1" w14:textId="77777777" w:rsidTr="00666E83">
        <w:trPr>
          <w:trHeight w:val="257"/>
        </w:trPr>
        <w:tc>
          <w:tcPr>
            <w:tcW w:w="1035" w:type="dxa"/>
          </w:tcPr>
          <w:p w14:paraId="7239172F" w14:textId="6EB1872E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133B58B8" w14:textId="6FB11B9D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MLO-Multi-link group addressed data delivery:  Group addressed data frame</w:t>
            </w:r>
          </w:p>
        </w:tc>
        <w:tc>
          <w:tcPr>
            <w:tcW w:w="1575" w:type="dxa"/>
            <w:shd w:val="clear" w:color="auto" w:fill="auto"/>
          </w:tcPr>
          <w:p w14:paraId="29DFD54F" w14:textId="1A789A25" w:rsidR="004E0C3F" w:rsidRPr="004E0C3F" w:rsidRDefault="004E0C3F" w:rsidP="004E0C3F">
            <w:pPr>
              <w:rPr>
                <w:sz w:val="20"/>
                <w:highlight w:val="yellow"/>
              </w:rPr>
            </w:pPr>
            <w:proofErr w:type="spellStart"/>
            <w:r w:rsidRPr="004E0C3F">
              <w:rPr>
                <w:sz w:val="20"/>
                <w:highlight w:val="yellow"/>
              </w:rPr>
              <w:t>Kaiying</w:t>
            </w:r>
            <w:proofErr w:type="spellEnd"/>
            <w:r w:rsidRPr="004E0C3F">
              <w:rPr>
                <w:sz w:val="20"/>
                <w:highlight w:val="yellow"/>
              </w:rPr>
              <w:t xml:space="preserve"> Lu</w:t>
            </w:r>
          </w:p>
          <w:p w14:paraId="66C74669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05E5137F" w14:textId="2BC09116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4E0C3F">
              <w:rPr>
                <w:sz w:val="20"/>
                <w:highlight w:val="yellow"/>
              </w:rPr>
              <w:t>Jarkko</w:t>
            </w:r>
            <w:proofErr w:type="spellEnd"/>
            <w:r w:rsidRPr="004E0C3F">
              <w:rPr>
                <w:sz w:val="20"/>
                <w:highlight w:val="yellow"/>
              </w:rPr>
              <w:t xml:space="preserve"> </w:t>
            </w:r>
            <w:proofErr w:type="spellStart"/>
            <w:r w:rsidRPr="004E0C3F">
              <w:rPr>
                <w:sz w:val="20"/>
                <w:highlight w:val="yellow"/>
              </w:rPr>
              <w:t>Kneckt</w:t>
            </w:r>
            <w:proofErr w:type="spellEnd"/>
            <w:r w:rsidRPr="004E0C3F">
              <w:rPr>
                <w:sz w:val="20"/>
                <w:highlight w:val="yellow"/>
              </w:rPr>
              <w:t xml:space="preserve">, </w:t>
            </w:r>
            <w:proofErr w:type="spellStart"/>
            <w:r w:rsidRPr="004E0C3F">
              <w:rPr>
                <w:sz w:val="20"/>
                <w:highlight w:val="yellow"/>
              </w:rPr>
              <w:t>Jeongki</w:t>
            </w:r>
            <w:proofErr w:type="spellEnd"/>
            <w:r w:rsidRPr="004E0C3F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4E0C3F">
              <w:rPr>
                <w:sz w:val="20"/>
                <w:highlight w:val="yellow"/>
              </w:rPr>
              <w:t>Bajko</w:t>
            </w:r>
            <w:proofErr w:type="spellEnd"/>
            <w:r w:rsidRPr="004E0C3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4E0C3F">
              <w:rPr>
                <w:sz w:val="20"/>
                <w:highlight w:val="yellow"/>
              </w:rPr>
              <w:t>Ho</w:t>
            </w:r>
            <w:proofErr w:type="spellEnd"/>
            <w:r w:rsidRPr="004E0C3F">
              <w:rPr>
                <w:sz w:val="20"/>
                <w:highlight w:val="yellow"/>
              </w:rPr>
              <w:t xml:space="preserve">, Ming </w:t>
            </w:r>
            <w:proofErr w:type="spellStart"/>
            <w:r w:rsidRPr="004E0C3F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1626" w:type="dxa"/>
          </w:tcPr>
          <w:p w14:paraId="4029B173" w14:textId="4A60F16E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ON HOLD</w:t>
            </w:r>
          </w:p>
        </w:tc>
        <w:tc>
          <w:tcPr>
            <w:tcW w:w="2403" w:type="dxa"/>
          </w:tcPr>
          <w:p w14:paraId="60C663E8" w14:textId="77777777" w:rsid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Uploaded:</w:t>
            </w:r>
          </w:p>
          <w:p w14:paraId="57436AC6" w14:textId="1978A424" w:rsidR="0056547B" w:rsidRPr="004E0C3F" w:rsidRDefault="009B161F" w:rsidP="004E0C3F">
            <w:pPr>
              <w:rPr>
                <w:sz w:val="20"/>
                <w:highlight w:val="yellow"/>
              </w:rPr>
            </w:pPr>
            <w:ins w:id="12" w:author="Edward Au" w:date="2020-09-07T01:42:00Z">
              <w:r>
                <w:rPr>
                  <w:sz w:val="20"/>
                  <w:highlight w:val="yellow"/>
                </w:rPr>
                <w:fldChar w:fldCharType="begin"/>
              </w:r>
              <w:r>
                <w:rPr>
                  <w:sz w:val="20"/>
                  <w:highlight w:val="yellow"/>
                </w:rPr>
                <w:instrText xml:space="preserve"> HYPERLINK "https://mentor.ieee.org/802.11/dcn/20/11-20-1411-00-00be-pdt-mac-mlo-group-addressed-data-frame.docx" </w:instrText>
              </w:r>
              <w:r>
                <w:rPr>
                  <w:sz w:val="20"/>
                  <w:highlight w:val="yellow"/>
                </w:rPr>
                <w:fldChar w:fldCharType="separate"/>
              </w:r>
              <w:r w:rsidR="0056547B" w:rsidRPr="009B161F">
                <w:rPr>
                  <w:rStyle w:val="Hyperlink"/>
                  <w:sz w:val="20"/>
                  <w:highlight w:val="yellow"/>
                </w:rPr>
                <w:t>20/1411r0</w:t>
              </w:r>
              <w:r>
                <w:rPr>
                  <w:sz w:val="20"/>
                  <w:highlight w:val="yellow"/>
                </w:rPr>
                <w:fldChar w:fldCharType="end"/>
              </w:r>
            </w:ins>
            <w:ins w:id="13" w:author="Edward Au" w:date="2020-09-07T01:41:00Z">
              <w:r w:rsidR="0056547B">
                <w:rPr>
                  <w:sz w:val="20"/>
                  <w:highlight w:val="yellow"/>
                </w:rPr>
                <w:t>, 09/07/2020</w:t>
              </w:r>
            </w:ins>
          </w:p>
          <w:p w14:paraId="35F3B5DD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6194BF6B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Presented:</w:t>
            </w:r>
          </w:p>
          <w:p w14:paraId="22804770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2E4145D1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lastRenderedPageBreak/>
              <w:t>Straw Polled:</w:t>
            </w:r>
          </w:p>
          <w:p w14:paraId="1A89591A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2AB9FBBA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lastRenderedPageBreak/>
              <w:t>Motion 112, #SP37</w:t>
            </w:r>
          </w:p>
          <w:p w14:paraId="222C097F" w14:textId="3BFAE9E9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Motion 122, #SP155</w:t>
            </w:r>
          </w:p>
        </w:tc>
      </w:tr>
      <w:tr w:rsidR="004E0C3F" w14:paraId="2E4B2125" w14:textId="77777777" w:rsidTr="00666E83">
        <w:trPr>
          <w:trHeight w:val="257"/>
        </w:trPr>
        <w:tc>
          <w:tcPr>
            <w:tcW w:w="1035" w:type="dxa"/>
          </w:tcPr>
          <w:p w14:paraId="2335F9C1" w14:textId="1405A729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8BB2718" w14:textId="3CA8E753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MLO-Multi-link group addressed data delivery:  Group addressed management frame</w:t>
            </w:r>
          </w:p>
        </w:tc>
        <w:tc>
          <w:tcPr>
            <w:tcW w:w="1575" w:type="dxa"/>
            <w:shd w:val="clear" w:color="auto" w:fill="auto"/>
          </w:tcPr>
          <w:p w14:paraId="6ED7B695" w14:textId="60729E8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Ming </w:t>
            </w:r>
            <w:proofErr w:type="spellStart"/>
            <w:r w:rsidRPr="004E0C3F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D59BB1E" w14:textId="592F13BC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4E0C3F">
              <w:rPr>
                <w:sz w:val="20"/>
                <w:highlight w:val="yellow"/>
              </w:rPr>
              <w:t>Jarkko</w:t>
            </w:r>
            <w:proofErr w:type="spellEnd"/>
            <w:r w:rsidRPr="004E0C3F">
              <w:rPr>
                <w:sz w:val="20"/>
                <w:highlight w:val="yellow"/>
              </w:rPr>
              <w:t xml:space="preserve"> </w:t>
            </w:r>
            <w:proofErr w:type="spellStart"/>
            <w:r w:rsidRPr="004E0C3F">
              <w:rPr>
                <w:sz w:val="20"/>
                <w:highlight w:val="yellow"/>
              </w:rPr>
              <w:t>Kneckt</w:t>
            </w:r>
            <w:proofErr w:type="spellEnd"/>
            <w:r w:rsidRPr="004E0C3F">
              <w:rPr>
                <w:sz w:val="20"/>
                <w:highlight w:val="yellow"/>
              </w:rPr>
              <w:t xml:space="preserve">, </w:t>
            </w:r>
            <w:proofErr w:type="spellStart"/>
            <w:r w:rsidRPr="004E0C3F">
              <w:rPr>
                <w:sz w:val="20"/>
                <w:highlight w:val="yellow"/>
              </w:rPr>
              <w:t>Jeongki</w:t>
            </w:r>
            <w:proofErr w:type="spellEnd"/>
            <w:r w:rsidRPr="004E0C3F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4E0C3F">
              <w:rPr>
                <w:sz w:val="20"/>
                <w:highlight w:val="yellow"/>
              </w:rPr>
              <w:t>Bajko</w:t>
            </w:r>
            <w:proofErr w:type="spellEnd"/>
            <w:r w:rsidRPr="004E0C3F">
              <w:rPr>
                <w:sz w:val="20"/>
                <w:highlight w:val="yellow"/>
              </w:rPr>
              <w:t xml:space="preserve">, </w:t>
            </w:r>
            <w:proofErr w:type="spellStart"/>
            <w:r w:rsidRPr="004E0C3F">
              <w:rPr>
                <w:sz w:val="20"/>
                <w:highlight w:val="yellow"/>
              </w:rPr>
              <w:t>Kaiying</w:t>
            </w:r>
            <w:proofErr w:type="spellEnd"/>
            <w:r w:rsidRPr="004E0C3F">
              <w:rPr>
                <w:sz w:val="20"/>
                <w:highlight w:val="yellow"/>
              </w:rPr>
              <w:t xml:space="preserve"> Lu, Duncan </w:t>
            </w:r>
            <w:proofErr w:type="spellStart"/>
            <w:r w:rsidRPr="004E0C3F">
              <w:rPr>
                <w:sz w:val="20"/>
                <w:highlight w:val="yellow"/>
              </w:rPr>
              <w:t>Ho</w:t>
            </w:r>
            <w:proofErr w:type="spellEnd"/>
          </w:p>
          <w:p w14:paraId="64845D6D" w14:textId="5291C5AF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4500FCA2" w14:textId="041ADA69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ON HOLD</w:t>
            </w:r>
          </w:p>
        </w:tc>
        <w:tc>
          <w:tcPr>
            <w:tcW w:w="2403" w:type="dxa"/>
          </w:tcPr>
          <w:p w14:paraId="19202A43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Uploaded:</w:t>
            </w:r>
          </w:p>
          <w:p w14:paraId="0201FCD3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214CCBC6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Presented:</w:t>
            </w:r>
          </w:p>
          <w:p w14:paraId="1A32295A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  <w:p w14:paraId="11691194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Straw Polled:</w:t>
            </w:r>
          </w:p>
          <w:p w14:paraId="51E8AB1E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23EC533B" w14:textId="77777777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Motion 112, #SP37</w:t>
            </w:r>
          </w:p>
          <w:p w14:paraId="65F976B0" w14:textId="3C41D221" w:rsidR="004E0C3F" w:rsidRPr="004E0C3F" w:rsidRDefault="004E0C3F" w:rsidP="004E0C3F">
            <w:pPr>
              <w:rPr>
                <w:sz w:val="20"/>
                <w:highlight w:val="yellow"/>
              </w:rPr>
            </w:pPr>
            <w:r w:rsidRPr="004E0C3F">
              <w:rPr>
                <w:sz w:val="20"/>
                <w:highlight w:val="yellow"/>
              </w:rPr>
              <w:t>Motion 122, #SP155</w:t>
            </w:r>
          </w:p>
        </w:tc>
      </w:tr>
      <w:tr w:rsidR="00E7555D" w14:paraId="14DD77C4" w14:textId="77777777" w:rsidTr="00666E83">
        <w:trPr>
          <w:trHeight w:val="271"/>
        </w:trPr>
        <w:tc>
          <w:tcPr>
            <w:tcW w:w="1035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78042553" w14:textId="77777777" w:rsidR="00296001" w:rsidRPr="00DF3D65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F3D6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DF3D65" w:rsidRDefault="00AB760E" w:rsidP="00112124">
            <w:pPr>
              <w:rPr>
                <w:sz w:val="20"/>
              </w:rPr>
            </w:pPr>
            <w:hyperlink r:id="rId145" w:history="1">
              <w:r w:rsidR="004C1530" w:rsidRPr="00DF3D65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08/25/</w:t>
            </w:r>
            <w:r w:rsidR="004C1530" w:rsidRPr="00DF3D65">
              <w:rPr>
                <w:sz w:val="20"/>
              </w:rPr>
              <w:t>2020</w:t>
            </w:r>
          </w:p>
          <w:p w14:paraId="4A7F65B9" w14:textId="11D3AB8F" w:rsidR="00EC3310" w:rsidRPr="00DF3D65" w:rsidRDefault="00AB760E" w:rsidP="00112124">
            <w:pPr>
              <w:rPr>
                <w:sz w:val="20"/>
              </w:rPr>
            </w:pPr>
            <w:hyperlink r:id="rId146" w:history="1">
              <w:r w:rsidR="00EC3310" w:rsidRPr="00DF3D65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08/28/</w:t>
            </w:r>
            <w:r w:rsidR="00EC3310" w:rsidRPr="00DF3D65">
              <w:rPr>
                <w:sz w:val="20"/>
              </w:rPr>
              <w:t>2020</w:t>
            </w:r>
          </w:p>
          <w:p w14:paraId="5934EEE4" w14:textId="0208A6F4" w:rsidR="000D1529" w:rsidRDefault="00AB760E" w:rsidP="00112124">
            <w:pPr>
              <w:rPr>
                <w:ins w:id="14" w:author="Edward Au" w:date="2020-09-07T01:44:00Z"/>
                <w:sz w:val="20"/>
              </w:rPr>
            </w:pPr>
            <w:hyperlink r:id="rId147" w:history="1">
              <w:r w:rsidR="000D1529" w:rsidRPr="00DF3D65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DF3D65">
              <w:rPr>
                <w:sz w:val="20"/>
              </w:rPr>
              <w:t>, 08/31/2020</w:t>
            </w:r>
          </w:p>
          <w:p w14:paraId="6D8B87D8" w14:textId="4A8132A2" w:rsidR="008736D6" w:rsidRPr="00DF3D65" w:rsidRDefault="004D0D54" w:rsidP="00112124">
            <w:pPr>
              <w:rPr>
                <w:sz w:val="20"/>
              </w:rPr>
            </w:pPr>
            <w:ins w:id="15" w:author="Edward Au" w:date="2020-09-07T01:44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"https://mentor.ieee.org/802.11/dcn/20/11-20-1299-03-00be-pdt-mac-mlo-multi-link-channel-access-str.docx" </w:instrText>
              </w:r>
              <w:r>
                <w:rPr>
                  <w:sz w:val="20"/>
                </w:rPr>
                <w:fldChar w:fldCharType="separate"/>
              </w:r>
              <w:r w:rsidR="008736D6" w:rsidRPr="004D0D54">
                <w:rPr>
                  <w:rStyle w:val="Hyperlink"/>
                  <w:sz w:val="20"/>
                </w:rPr>
                <w:t>20/1</w:t>
              </w:r>
              <w:r w:rsidR="00454D48" w:rsidRPr="004D0D54">
                <w:rPr>
                  <w:rStyle w:val="Hyperlink"/>
                  <w:sz w:val="20"/>
                </w:rPr>
                <w:t>299r3</w:t>
              </w:r>
              <w:r>
                <w:rPr>
                  <w:sz w:val="20"/>
                </w:rPr>
                <w:fldChar w:fldCharType="end"/>
              </w:r>
              <w:r w:rsidR="00454D48">
                <w:rPr>
                  <w:sz w:val="20"/>
                </w:rPr>
                <w:t>, 09/0</w:t>
              </w:r>
              <w:r w:rsidR="008736D6">
                <w:rPr>
                  <w:sz w:val="20"/>
                </w:rPr>
                <w:t>7/2020</w:t>
              </w:r>
            </w:ins>
          </w:p>
          <w:p w14:paraId="2206492B" w14:textId="77777777" w:rsidR="00A43D14" w:rsidRPr="00DF3D65" w:rsidRDefault="00A43D14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 xml:space="preserve">Visio file, </w:t>
            </w:r>
            <w:hyperlink r:id="rId148" w:history="1">
              <w:r w:rsidRPr="00DF3D65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08/25/</w:t>
            </w:r>
            <w:r w:rsidRPr="00DF3D65">
              <w:rPr>
                <w:sz w:val="20"/>
              </w:rPr>
              <w:t>2020</w:t>
            </w:r>
          </w:p>
          <w:p w14:paraId="6631CE23" w14:textId="77777777" w:rsidR="00296001" w:rsidRPr="00DF3D65" w:rsidRDefault="00296001" w:rsidP="00296001">
            <w:pPr>
              <w:rPr>
                <w:sz w:val="20"/>
              </w:rPr>
            </w:pPr>
          </w:p>
          <w:p w14:paraId="1FBDF48D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Presented:</w:t>
            </w:r>
          </w:p>
          <w:p w14:paraId="66F65FDF" w14:textId="77777777" w:rsidR="004A79C7" w:rsidRPr="00DF3D65" w:rsidRDefault="00AB760E" w:rsidP="004A79C7">
            <w:pPr>
              <w:rPr>
                <w:sz w:val="20"/>
              </w:rPr>
            </w:pPr>
            <w:hyperlink r:id="rId149" w:history="1">
              <w:r w:rsidR="004A79C7" w:rsidRPr="00DF3D65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DF3D65">
              <w:rPr>
                <w:sz w:val="20"/>
              </w:rPr>
              <w:t>, 08/31/2020</w:t>
            </w:r>
          </w:p>
          <w:p w14:paraId="555B84E9" w14:textId="77777777" w:rsidR="00296001" w:rsidRPr="00DF3D65" w:rsidRDefault="00296001" w:rsidP="00296001">
            <w:pPr>
              <w:rPr>
                <w:sz w:val="20"/>
              </w:rPr>
            </w:pPr>
          </w:p>
          <w:p w14:paraId="3306C79F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Straw Polled:</w:t>
            </w:r>
          </w:p>
          <w:p w14:paraId="0918D396" w14:textId="6A090B51" w:rsidR="00296001" w:rsidRPr="00DF3D65" w:rsidRDefault="00296001" w:rsidP="00296001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666E83">
        <w:trPr>
          <w:trHeight w:val="271"/>
        </w:trPr>
        <w:tc>
          <w:tcPr>
            <w:tcW w:w="1035" w:type="dxa"/>
          </w:tcPr>
          <w:p w14:paraId="327653E1" w14:textId="5218C78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2C475738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Uploaded:</w:t>
            </w:r>
          </w:p>
          <w:p w14:paraId="47E9CCBF" w14:textId="73992FA1" w:rsidR="00296001" w:rsidRDefault="00AB760E" w:rsidP="00296001">
            <w:pPr>
              <w:rPr>
                <w:sz w:val="20"/>
              </w:rPr>
            </w:pPr>
            <w:hyperlink r:id="rId150" w:history="1">
              <w:r w:rsidR="00DF3D65" w:rsidRPr="00DF3D65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DF3D65">
              <w:rPr>
                <w:sz w:val="20"/>
              </w:rPr>
              <w:t>, 09/02/2020</w:t>
            </w:r>
          </w:p>
          <w:p w14:paraId="018FECC7" w14:textId="59C80B0B" w:rsidR="00892952" w:rsidRPr="00666E83" w:rsidRDefault="00AB760E" w:rsidP="00296001">
            <w:pPr>
              <w:rPr>
                <w:sz w:val="20"/>
              </w:rPr>
            </w:pPr>
            <w:hyperlink r:id="rId151" w:history="1">
              <w:r w:rsidR="00892952" w:rsidRPr="00666E83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666E83">
              <w:rPr>
                <w:sz w:val="20"/>
              </w:rPr>
              <w:t>, 09/03/2020</w:t>
            </w:r>
          </w:p>
          <w:p w14:paraId="097B3C61" w14:textId="7A4C7409" w:rsidR="00892952" w:rsidRPr="00666E83" w:rsidRDefault="00AB760E" w:rsidP="00296001">
            <w:pPr>
              <w:rPr>
                <w:sz w:val="20"/>
              </w:rPr>
            </w:pPr>
            <w:hyperlink r:id="rId152" w:history="1">
              <w:r w:rsidR="00892952" w:rsidRPr="00666E83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666E83">
              <w:rPr>
                <w:sz w:val="20"/>
              </w:rPr>
              <w:t>, 09/03/2020</w:t>
            </w:r>
          </w:p>
          <w:p w14:paraId="05BB21C9" w14:textId="7BC62977" w:rsidR="00D03509" w:rsidRPr="00666E83" w:rsidRDefault="00AB760E" w:rsidP="00296001">
            <w:pPr>
              <w:rPr>
                <w:sz w:val="20"/>
              </w:rPr>
            </w:pPr>
            <w:hyperlink r:id="rId153" w:history="1">
              <w:r w:rsidR="00D03509" w:rsidRPr="00666E83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666E83">
              <w:rPr>
                <w:sz w:val="20"/>
              </w:rPr>
              <w:t>, 09/04/2020</w:t>
            </w:r>
          </w:p>
          <w:p w14:paraId="48BC7766" w14:textId="175E105B" w:rsidR="00E86334" w:rsidRPr="00666E83" w:rsidRDefault="00AB760E" w:rsidP="00296001">
            <w:pPr>
              <w:rPr>
                <w:sz w:val="20"/>
              </w:rPr>
            </w:pPr>
            <w:hyperlink r:id="rId154" w:history="1">
              <w:r w:rsidR="00E86334" w:rsidRPr="00666E83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666E83">
              <w:rPr>
                <w:sz w:val="20"/>
              </w:rPr>
              <w:t>, 09/04/2020</w:t>
            </w:r>
          </w:p>
          <w:p w14:paraId="1CD39EC5" w14:textId="77777777" w:rsidR="00DF3D65" w:rsidRPr="00666E83" w:rsidRDefault="00DF3D65" w:rsidP="00296001">
            <w:pPr>
              <w:rPr>
                <w:sz w:val="20"/>
              </w:rPr>
            </w:pPr>
          </w:p>
          <w:p w14:paraId="6F608736" w14:textId="77777777" w:rsidR="00296001" w:rsidRPr="00666E83" w:rsidRDefault="00296001" w:rsidP="00296001">
            <w:pPr>
              <w:rPr>
                <w:sz w:val="20"/>
              </w:rPr>
            </w:pPr>
            <w:r w:rsidRPr="00666E83">
              <w:rPr>
                <w:sz w:val="20"/>
              </w:rPr>
              <w:t>Presented:</w:t>
            </w:r>
          </w:p>
          <w:p w14:paraId="65301BED" w14:textId="77777777" w:rsidR="00296001" w:rsidRPr="00DF3D65" w:rsidRDefault="00296001" w:rsidP="00296001">
            <w:pPr>
              <w:rPr>
                <w:sz w:val="20"/>
              </w:rPr>
            </w:pPr>
          </w:p>
          <w:p w14:paraId="01AC2FF0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Straw Polled:</w:t>
            </w:r>
          </w:p>
          <w:p w14:paraId="17E89D5E" w14:textId="77777777" w:rsidR="00E7555D" w:rsidRPr="00DF3D65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666E83">
        <w:trPr>
          <w:trHeight w:val="271"/>
        </w:trPr>
        <w:tc>
          <w:tcPr>
            <w:tcW w:w="1035" w:type="dxa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6D0F5F18" w14:textId="77777777" w:rsidR="00296001" w:rsidRPr="00A175E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A175E8" w:rsidRDefault="00AB760E" w:rsidP="00112124">
            <w:pPr>
              <w:rPr>
                <w:sz w:val="20"/>
              </w:rPr>
            </w:pPr>
            <w:hyperlink r:id="rId155" w:history="1">
              <w:r w:rsidR="00503F07" w:rsidRPr="00A175E8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A175E8">
              <w:rPr>
                <w:sz w:val="20"/>
              </w:rPr>
              <w:t>,</w:t>
            </w:r>
            <w:r w:rsidR="00503F07" w:rsidRPr="00A175E8">
              <w:rPr>
                <w:sz w:val="20"/>
              </w:rPr>
              <w:t xml:space="preserve"> </w:t>
            </w:r>
            <w:r w:rsidR="00296001" w:rsidRPr="00A175E8">
              <w:rPr>
                <w:sz w:val="20"/>
              </w:rPr>
              <w:t>08/26/</w:t>
            </w:r>
            <w:r w:rsidR="00503F07" w:rsidRPr="00A175E8">
              <w:rPr>
                <w:sz w:val="20"/>
              </w:rPr>
              <w:t>2020</w:t>
            </w:r>
          </w:p>
          <w:p w14:paraId="1A53F0EE" w14:textId="054ED357" w:rsidR="00FA7901" w:rsidRPr="00336050" w:rsidRDefault="00AB760E" w:rsidP="00112124">
            <w:pPr>
              <w:rPr>
                <w:sz w:val="20"/>
              </w:rPr>
            </w:pPr>
            <w:hyperlink r:id="rId156" w:history="1">
              <w:r w:rsidR="00FA7901" w:rsidRPr="00336050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336050">
              <w:rPr>
                <w:sz w:val="20"/>
              </w:rPr>
              <w:t>, 08/30/2020</w:t>
            </w:r>
          </w:p>
          <w:p w14:paraId="193C160C" w14:textId="0875F634" w:rsidR="00EA41B9" w:rsidRPr="00336050" w:rsidRDefault="00AB760E" w:rsidP="00112124">
            <w:pPr>
              <w:rPr>
                <w:sz w:val="20"/>
              </w:rPr>
            </w:pPr>
            <w:hyperlink r:id="rId157" w:history="1">
              <w:r w:rsidR="00EA41B9" w:rsidRPr="00336050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336050">
              <w:rPr>
                <w:sz w:val="20"/>
              </w:rPr>
              <w:t>, 09/0</w:t>
            </w:r>
            <w:r w:rsidR="00336050" w:rsidRPr="00336050">
              <w:rPr>
                <w:sz w:val="20"/>
              </w:rPr>
              <w:t>2</w:t>
            </w:r>
            <w:r w:rsidR="00EA41B9" w:rsidRPr="00336050">
              <w:rPr>
                <w:sz w:val="20"/>
              </w:rPr>
              <w:t>/2020</w:t>
            </w:r>
          </w:p>
          <w:p w14:paraId="70628025" w14:textId="77777777" w:rsidR="00296001" w:rsidRPr="00A175E8" w:rsidRDefault="00296001" w:rsidP="00112124">
            <w:pPr>
              <w:rPr>
                <w:sz w:val="20"/>
              </w:rPr>
            </w:pPr>
          </w:p>
          <w:p w14:paraId="0DDAFEFC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574C09F" w14:textId="77777777" w:rsidR="00296001" w:rsidRPr="00A175E8" w:rsidRDefault="00296001" w:rsidP="00296001">
            <w:pPr>
              <w:rPr>
                <w:sz w:val="20"/>
              </w:rPr>
            </w:pPr>
          </w:p>
          <w:p w14:paraId="0B0E5AA6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14A37A62" w14:textId="14E57EEC" w:rsidR="00296001" w:rsidRPr="00A175E8" w:rsidRDefault="00296001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666E83">
        <w:trPr>
          <w:trHeight w:val="271"/>
        </w:trPr>
        <w:tc>
          <w:tcPr>
            <w:tcW w:w="1035" w:type="dxa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91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58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AB760E" w:rsidP="00112124">
            <w:pPr>
              <w:rPr>
                <w:sz w:val="20"/>
              </w:rPr>
            </w:pPr>
            <w:hyperlink r:id="rId159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AB760E" w:rsidP="00D57B3E">
            <w:pPr>
              <w:rPr>
                <w:sz w:val="20"/>
              </w:rPr>
            </w:pPr>
            <w:hyperlink r:id="rId160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AB760E" w:rsidP="00D57B3E">
            <w:pPr>
              <w:rPr>
                <w:sz w:val="20"/>
              </w:rPr>
            </w:pPr>
            <w:hyperlink r:id="rId161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AB760E" w:rsidP="00D57B3E">
            <w:pPr>
              <w:rPr>
                <w:sz w:val="20"/>
              </w:rPr>
            </w:pPr>
            <w:hyperlink r:id="rId162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AB760E" w:rsidP="00D57B3E">
            <w:pPr>
              <w:rPr>
                <w:sz w:val="20"/>
              </w:rPr>
            </w:pPr>
            <w:hyperlink r:id="rId163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A175E8" w:rsidRDefault="00AB760E" w:rsidP="00D57B3E">
            <w:pPr>
              <w:rPr>
                <w:sz w:val="20"/>
              </w:rPr>
            </w:pPr>
            <w:hyperlink r:id="rId164" w:history="1">
              <w:r w:rsidR="009D6050" w:rsidRPr="00A175E8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A175E8">
              <w:rPr>
                <w:sz w:val="20"/>
              </w:rPr>
              <w:t>, 08/31/2020</w:t>
            </w:r>
          </w:p>
          <w:p w14:paraId="10AF51DF" w14:textId="77777777" w:rsidR="00D57B3E" w:rsidRPr="00A175E8" w:rsidRDefault="00D57B3E" w:rsidP="00D57B3E">
            <w:pPr>
              <w:rPr>
                <w:sz w:val="20"/>
              </w:rPr>
            </w:pPr>
          </w:p>
          <w:p w14:paraId="30E48019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F4202F2" w14:textId="77777777" w:rsidR="008835B0" w:rsidRDefault="00AB760E" w:rsidP="008835B0">
            <w:pPr>
              <w:rPr>
                <w:sz w:val="20"/>
              </w:rPr>
            </w:pPr>
            <w:hyperlink r:id="rId165" w:history="1">
              <w:r w:rsidR="008835B0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A175E8">
              <w:rPr>
                <w:sz w:val="20"/>
              </w:rPr>
              <w:t>, 08/26/2020</w:t>
            </w:r>
          </w:p>
          <w:p w14:paraId="71FE4BE5" w14:textId="77777777" w:rsidR="005759A1" w:rsidRPr="00A175E8" w:rsidRDefault="00AB760E" w:rsidP="005759A1">
            <w:pPr>
              <w:rPr>
                <w:sz w:val="20"/>
              </w:rPr>
            </w:pPr>
            <w:hyperlink r:id="rId166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AB760E" w:rsidP="005759A1">
            <w:pPr>
              <w:rPr>
                <w:sz w:val="20"/>
              </w:rPr>
            </w:pPr>
            <w:hyperlink r:id="rId167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715DC3B5" w14:textId="21CA0060" w:rsidR="00D57B3E" w:rsidRPr="00A175E8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</w:tc>
        <w:tc>
          <w:tcPr>
            <w:tcW w:w="2250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666E83">
        <w:trPr>
          <w:trHeight w:val="271"/>
        </w:trPr>
        <w:tc>
          <w:tcPr>
            <w:tcW w:w="1035" w:type="dxa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75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ins w:id="16" w:author="Edward Au" w:date="2020-09-06T22:50:00Z">
              <w:r w:rsidR="009849F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9849F8">
                <w:rPr>
                  <w:color w:val="00B050"/>
                  <w:sz w:val="20"/>
                </w:rPr>
                <w:t>Yunbo</w:t>
              </w:r>
              <w:proofErr w:type="spellEnd"/>
              <w:r w:rsidR="009849F8">
                <w:rPr>
                  <w:color w:val="00B050"/>
                  <w:sz w:val="20"/>
                </w:rPr>
                <w:t xml:space="preserve"> Li, Jason </w:t>
              </w:r>
              <w:proofErr w:type="spellStart"/>
              <w:r w:rsidR="009849F8">
                <w:rPr>
                  <w:color w:val="00B050"/>
                  <w:sz w:val="20"/>
                </w:rPr>
                <w:t>Guo</w:t>
              </w:r>
              <w:proofErr w:type="spellEnd"/>
              <w:r w:rsidR="009849F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9849F8">
                <w:rPr>
                  <w:color w:val="00B050"/>
                  <w:sz w:val="20"/>
                </w:rPr>
                <w:t>Jonghun</w:t>
              </w:r>
              <w:proofErr w:type="spellEnd"/>
              <w:r w:rsidR="009849F8">
                <w:rPr>
                  <w:color w:val="00B050"/>
                  <w:sz w:val="20"/>
                </w:rPr>
                <w:t xml:space="preserve"> Han</w:t>
              </w:r>
            </w:ins>
          </w:p>
        </w:tc>
        <w:tc>
          <w:tcPr>
            <w:tcW w:w="1626" w:type="dxa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0EFC7357" w14:textId="77777777" w:rsidR="00953AF8" w:rsidRDefault="00953AF8" w:rsidP="00953AF8">
            <w:pPr>
              <w:rPr>
                <w:ins w:id="17" w:author="Edward Au" w:date="2020-09-07T15:15:00Z"/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73D9AD8" w14:textId="57C3ECDE" w:rsidR="00620CF3" w:rsidRPr="004D523F" w:rsidRDefault="00620CF3" w:rsidP="00953AF8">
            <w:pPr>
              <w:rPr>
                <w:sz w:val="20"/>
              </w:rPr>
            </w:pPr>
            <w:ins w:id="18" w:author="Edward Au" w:date="2020-09-07T15:16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"https://mentor.ieee.org/802.11/dcn/20/11-20-1409-00-00be-pdt-mac-sta-id.docx" </w:instrText>
              </w:r>
              <w:r>
                <w:rPr>
                  <w:sz w:val="20"/>
                </w:rPr>
                <w:fldChar w:fldCharType="separate"/>
              </w:r>
              <w:r w:rsidRPr="00620CF3">
                <w:rPr>
                  <w:rStyle w:val="Hyperlink"/>
                  <w:sz w:val="20"/>
                </w:rPr>
                <w:t>20/1409r0</w:t>
              </w:r>
              <w:r>
                <w:rPr>
                  <w:sz w:val="20"/>
                </w:rPr>
                <w:fldChar w:fldCharType="end"/>
              </w:r>
            </w:ins>
            <w:ins w:id="19" w:author="Edward Au" w:date="2020-09-07T15:15:00Z">
              <w:r>
                <w:rPr>
                  <w:sz w:val="20"/>
                </w:rPr>
                <w:t>, 09/07/2020</w:t>
              </w:r>
            </w:ins>
          </w:p>
          <w:p w14:paraId="05E18030" w14:textId="77777777" w:rsidR="00953AF8" w:rsidRPr="004D523F" w:rsidRDefault="00953AF8" w:rsidP="00953AF8">
            <w:pPr>
              <w:rPr>
                <w:sz w:val="20"/>
              </w:rPr>
            </w:pPr>
          </w:p>
          <w:p w14:paraId="36FF720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00C6400D" w14:textId="77777777" w:rsidR="00953AF8" w:rsidRPr="004D523F" w:rsidRDefault="00953AF8" w:rsidP="00953AF8">
            <w:pPr>
              <w:rPr>
                <w:sz w:val="20"/>
              </w:rPr>
            </w:pPr>
          </w:p>
          <w:p w14:paraId="5093ED7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BBC257F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666E83">
        <w:trPr>
          <w:trHeight w:val="271"/>
        </w:trPr>
        <w:tc>
          <w:tcPr>
            <w:tcW w:w="1035" w:type="dxa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lastRenderedPageBreak/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403" w:type="dxa"/>
          </w:tcPr>
          <w:p w14:paraId="5609D7A8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666E83">
        <w:trPr>
          <w:trHeight w:val="257"/>
        </w:trPr>
        <w:tc>
          <w:tcPr>
            <w:tcW w:w="1035" w:type="dxa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403" w:type="dxa"/>
          </w:tcPr>
          <w:p w14:paraId="0ACA79A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666E83">
        <w:trPr>
          <w:trHeight w:val="257"/>
        </w:trPr>
        <w:tc>
          <w:tcPr>
            <w:tcW w:w="1035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667BBB40" w14:textId="152F4388" w:rsidR="003F7BDC" w:rsidRPr="002F03F2" w:rsidRDefault="00953AF8" w:rsidP="00112124">
            <w:pPr>
              <w:rPr>
                <w:sz w:val="20"/>
              </w:rPr>
            </w:pPr>
            <w:r w:rsidRPr="002F03F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F03F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68" w:history="1">
              <w:r w:rsidR="00836932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F03F2">
              <w:rPr>
                <w:sz w:val="20"/>
              </w:rPr>
              <w:t xml:space="preserve">, </w:t>
            </w:r>
            <w:r w:rsidRPr="002F03F2">
              <w:rPr>
                <w:sz w:val="20"/>
              </w:rPr>
              <w:t>08/20/</w:t>
            </w:r>
            <w:r w:rsidR="00836932" w:rsidRPr="002F03F2">
              <w:rPr>
                <w:sz w:val="20"/>
              </w:rPr>
              <w:t>2020</w:t>
            </w:r>
          </w:p>
          <w:p w14:paraId="1D8274E6" w14:textId="168EAADF" w:rsidR="00246EAB" w:rsidRPr="002F03F2" w:rsidRDefault="00AB760E" w:rsidP="00112124">
            <w:pPr>
              <w:rPr>
                <w:sz w:val="20"/>
              </w:rPr>
            </w:pPr>
            <w:hyperlink r:id="rId169" w:history="1">
              <w:r w:rsidR="00246EAB" w:rsidRPr="002F03F2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08/25/</w:t>
            </w:r>
            <w:r w:rsidR="00246EAB" w:rsidRPr="002F03F2">
              <w:rPr>
                <w:sz w:val="20"/>
              </w:rPr>
              <w:t>2020</w:t>
            </w:r>
          </w:p>
          <w:p w14:paraId="6054F63C" w14:textId="33D2FC2E" w:rsidR="003F7BDC" w:rsidRPr="002F03F2" w:rsidRDefault="00AB760E" w:rsidP="00112124">
            <w:pPr>
              <w:rPr>
                <w:sz w:val="20"/>
              </w:rPr>
            </w:pPr>
            <w:hyperlink r:id="rId170" w:history="1">
              <w:r w:rsidR="003F7BDC" w:rsidRPr="002F03F2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08/28/</w:t>
            </w:r>
            <w:r w:rsidR="003F7BDC" w:rsidRPr="002F03F2">
              <w:rPr>
                <w:sz w:val="20"/>
              </w:rPr>
              <w:t>2020</w:t>
            </w:r>
          </w:p>
          <w:p w14:paraId="4805E754" w14:textId="0044EAE7" w:rsidR="005012F5" w:rsidRPr="002F03F2" w:rsidRDefault="00AB760E" w:rsidP="00112124">
            <w:pPr>
              <w:rPr>
                <w:sz w:val="20"/>
              </w:rPr>
            </w:pPr>
            <w:hyperlink r:id="rId171" w:history="1">
              <w:r w:rsidR="005012F5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F03F2">
              <w:rPr>
                <w:sz w:val="20"/>
              </w:rPr>
              <w:t>, 08/31/2020</w:t>
            </w:r>
          </w:p>
          <w:p w14:paraId="13B7C9CB" w14:textId="38DF9CCF" w:rsidR="000F6FF8" w:rsidRPr="002F03F2" w:rsidRDefault="00AB760E" w:rsidP="00112124">
            <w:pPr>
              <w:rPr>
                <w:sz w:val="20"/>
              </w:rPr>
            </w:pPr>
            <w:hyperlink r:id="rId172" w:history="1">
              <w:r w:rsidR="000F6FF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F03F2">
              <w:rPr>
                <w:sz w:val="20"/>
              </w:rPr>
              <w:t>, 08/31/2020</w:t>
            </w:r>
          </w:p>
          <w:p w14:paraId="3BE46993" w14:textId="77777777" w:rsidR="00953AF8" w:rsidRPr="002F03F2" w:rsidRDefault="00953AF8" w:rsidP="00953AF8">
            <w:pPr>
              <w:rPr>
                <w:sz w:val="20"/>
              </w:rPr>
            </w:pPr>
          </w:p>
          <w:p w14:paraId="44B305DE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Presented:</w:t>
            </w:r>
          </w:p>
          <w:p w14:paraId="22F4EAD8" w14:textId="651C87D0" w:rsidR="00953AF8" w:rsidRDefault="00AB760E" w:rsidP="00953AF8">
            <w:pPr>
              <w:rPr>
                <w:sz w:val="20"/>
              </w:rPr>
            </w:pPr>
            <w:hyperlink r:id="rId173" w:history="1">
              <w:r w:rsidR="00674784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F03F2">
              <w:rPr>
                <w:sz w:val="20"/>
              </w:rPr>
              <w:t>, 08/26/2020</w:t>
            </w:r>
          </w:p>
          <w:p w14:paraId="23839921" w14:textId="77777777" w:rsidR="00646438" w:rsidRPr="002F03F2" w:rsidRDefault="00AB760E" w:rsidP="00646438">
            <w:pPr>
              <w:rPr>
                <w:sz w:val="20"/>
              </w:rPr>
            </w:pPr>
            <w:hyperlink r:id="rId174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E47218" w14:textId="77777777" w:rsidR="00674784" w:rsidRPr="002F03F2" w:rsidRDefault="00674784" w:rsidP="00953AF8">
            <w:pPr>
              <w:rPr>
                <w:sz w:val="20"/>
              </w:rPr>
            </w:pPr>
          </w:p>
          <w:p w14:paraId="28E2281A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Straw Polled:</w:t>
            </w:r>
          </w:p>
          <w:p w14:paraId="30EA384C" w14:textId="77777777" w:rsidR="00646438" w:rsidRDefault="00AB760E" w:rsidP="00646438">
            <w:pPr>
              <w:rPr>
                <w:sz w:val="20"/>
              </w:rPr>
            </w:pPr>
            <w:hyperlink r:id="rId175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9C5D82" w14:textId="29FA9077" w:rsidR="00646438" w:rsidRPr="002F03F2" w:rsidRDefault="00646438" w:rsidP="00646438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F03F2" w:rsidRDefault="00953AF8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666E83">
        <w:trPr>
          <w:trHeight w:val="257"/>
        </w:trPr>
        <w:tc>
          <w:tcPr>
            <w:tcW w:w="1035" w:type="dxa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403" w:type="dxa"/>
          </w:tcPr>
          <w:p w14:paraId="2329C907" w14:textId="3604CB11" w:rsidR="00E7555D" w:rsidRPr="003F7BDC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76" w:history="1">
              <w:r w:rsidR="00B40CF3" w:rsidRPr="003F7BDC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3F7BDC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B40CF3" w:rsidRPr="003F7BDC">
              <w:rPr>
                <w:sz w:val="20"/>
              </w:rPr>
              <w:t>2020</w:t>
            </w:r>
          </w:p>
          <w:p w14:paraId="4569FB6A" w14:textId="77777777" w:rsidR="00B40CF3" w:rsidRDefault="00B40CF3" w:rsidP="00652040">
            <w:pPr>
              <w:rPr>
                <w:sz w:val="20"/>
              </w:rPr>
            </w:pPr>
            <w:r w:rsidRPr="003F7BDC">
              <w:rPr>
                <w:sz w:val="20"/>
              </w:rPr>
              <w:lastRenderedPageBreak/>
              <w:t xml:space="preserve">Visio file, </w:t>
            </w:r>
            <w:hyperlink r:id="rId177" w:history="1">
              <w:r w:rsidRPr="003F7BDC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Pr="003F7BDC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08/24/</w:t>
            </w:r>
            <w:r w:rsidRPr="003F7BDC">
              <w:rPr>
                <w:sz w:val="20"/>
              </w:rPr>
              <w:t>2020</w:t>
            </w:r>
          </w:p>
          <w:p w14:paraId="0DDEE176" w14:textId="77777777" w:rsidR="00652040" w:rsidRDefault="00652040" w:rsidP="00652040">
            <w:pPr>
              <w:rPr>
                <w:sz w:val="20"/>
              </w:rPr>
            </w:pPr>
          </w:p>
          <w:p w14:paraId="3A7C181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B4712F" w14:textId="77777777" w:rsidR="00652040" w:rsidRDefault="00652040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1A4852A" w14:textId="288BCDEF" w:rsidR="00652040" w:rsidRPr="003F7BDC" w:rsidRDefault="00652040" w:rsidP="00652040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666E83">
        <w:trPr>
          <w:trHeight w:val="257"/>
        </w:trPr>
        <w:tc>
          <w:tcPr>
            <w:tcW w:w="1035" w:type="dxa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28B434A7" w14:textId="77777777" w:rsidR="00E7555D" w:rsidRDefault="00652040" w:rsidP="00112124">
            <w:pPr>
              <w:rPr>
                <w:ins w:id="20" w:author="Edward Au" w:date="2020-09-07T11:41:00Z"/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784B3F9" w14:textId="3C1F8A92" w:rsidR="00480FF1" w:rsidRPr="00652040" w:rsidRDefault="00480FF1" w:rsidP="00112124">
            <w:pPr>
              <w:rPr>
                <w:sz w:val="20"/>
              </w:rPr>
            </w:pPr>
            <w:ins w:id="21" w:author="Edward Au" w:date="2020-09-07T11:41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"https://mentor.ieee.org/802.11/dcn/20/11-20-1333-00-00be-pdt-mac-mlo-discovery-ml-ie-usage-rules-in-the-context-of-discovery.docx" </w:instrText>
              </w:r>
              <w:r>
                <w:rPr>
                  <w:sz w:val="20"/>
                </w:rPr>
                <w:fldChar w:fldCharType="separate"/>
              </w:r>
              <w:r w:rsidRPr="00480FF1">
                <w:rPr>
                  <w:rStyle w:val="Hyperlink"/>
                  <w:sz w:val="20"/>
                </w:rPr>
                <w:t>20/1333r0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09/07/2020</w:t>
              </w:r>
            </w:ins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250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666E83">
        <w:trPr>
          <w:trHeight w:val="257"/>
        </w:trPr>
        <w:tc>
          <w:tcPr>
            <w:tcW w:w="1035" w:type="dxa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666E83">
        <w:trPr>
          <w:trHeight w:val="257"/>
        </w:trPr>
        <w:tc>
          <w:tcPr>
            <w:tcW w:w="1035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403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78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AB760E" w:rsidP="00112124">
            <w:pPr>
              <w:rPr>
                <w:sz w:val="20"/>
              </w:rPr>
            </w:pPr>
            <w:hyperlink r:id="rId179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0C3CC4FE" w14:textId="77777777" w:rsidR="00970655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180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181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AB760E" w:rsidP="00652040">
            <w:pPr>
              <w:rPr>
                <w:sz w:val="20"/>
              </w:rPr>
            </w:pPr>
            <w:hyperlink r:id="rId182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AB760E" w:rsidP="00467A40">
            <w:pPr>
              <w:rPr>
                <w:sz w:val="20"/>
              </w:rPr>
            </w:pPr>
            <w:hyperlink r:id="rId183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3E238A1" w14:textId="77777777" w:rsidR="00467A40" w:rsidRPr="00A81475" w:rsidRDefault="00AB760E" w:rsidP="00467A40">
            <w:pPr>
              <w:rPr>
                <w:sz w:val="20"/>
              </w:rPr>
            </w:pPr>
            <w:hyperlink r:id="rId184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2F745157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928CF6C" w14:textId="39BBC2A8" w:rsidR="00652040" w:rsidRPr="00A81475" w:rsidRDefault="00652040" w:rsidP="00652040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666E83">
        <w:trPr>
          <w:trHeight w:val="257"/>
        </w:trPr>
        <w:tc>
          <w:tcPr>
            <w:tcW w:w="1035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59CDB0D1" w14:textId="77777777" w:rsidR="00652040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406116" w:rsidRDefault="00AB760E" w:rsidP="00112124">
            <w:pPr>
              <w:rPr>
                <w:sz w:val="20"/>
              </w:rPr>
            </w:pPr>
            <w:hyperlink r:id="rId185" w:history="1">
              <w:r w:rsidR="009E174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08/25/</w:t>
            </w:r>
            <w:r w:rsidR="009E1740" w:rsidRPr="00406116">
              <w:rPr>
                <w:sz w:val="20"/>
              </w:rPr>
              <w:t>2020</w:t>
            </w:r>
          </w:p>
          <w:p w14:paraId="6F00C3CE" w14:textId="30FB72DA" w:rsidR="00722C8D" w:rsidRDefault="00AB760E" w:rsidP="00112124">
            <w:pPr>
              <w:rPr>
                <w:sz w:val="20"/>
              </w:rPr>
            </w:pPr>
            <w:hyperlink r:id="rId186" w:history="1">
              <w:r w:rsidR="00722C8D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08/28/</w:t>
            </w:r>
            <w:r w:rsidR="00722C8D" w:rsidRPr="00406116">
              <w:rPr>
                <w:sz w:val="20"/>
              </w:rPr>
              <w:t>2020</w:t>
            </w:r>
          </w:p>
          <w:p w14:paraId="0B64A256" w14:textId="77777777" w:rsidR="00652040" w:rsidRDefault="00652040" w:rsidP="00112124">
            <w:pPr>
              <w:rPr>
                <w:sz w:val="20"/>
              </w:rPr>
            </w:pPr>
          </w:p>
          <w:p w14:paraId="2EB47152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FBA8063" w14:textId="5D5E9E43" w:rsidR="00F856D0" w:rsidRPr="00406116" w:rsidRDefault="00AB760E" w:rsidP="00F856D0">
            <w:pPr>
              <w:rPr>
                <w:sz w:val="20"/>
              </w:rPr>
            </w:pPr>
            <w:hyperlink r:id="rId187" w:history="1">
              <w:r w:rsidR="00F856D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406116">
              <w:rPr>
                <w:sz w:val="20"/>
              </w:rPr>
              <w:t xml:space="preserve">, </w:t>
            </w:r>
            <w:r w:rsidR="00F856D0">
              <w:rPr>
                <w:sz w:val="20"/>
              </w:rPr>
              <w:t>08/27/</w:t>
            </w:r>
            <w:r w:rsidR="00F856D0" w:rsidRPr="00406116">
              <w:rPr>
                <w:sz w:val="20"/>
              </w:rPr>
              <w:t>2020</w:t>
            </w:r>
          </w:p>
          <w:p w14:paraId="1B933F02" w14:textId="0E24EEA2" w:rsidR="00467A40" w:rsidRDefault="00AB760E" w:rsidP="00467A40">
            <w:pPr>
              <w:rPr>
                <w:sz w:val="20"/>
              </w:rPr>
            </w:pPr>
            <w:hyperlink r:id="rId188" w:history="1">
              <w:r w:rsidR="00467A40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406116">
              <w:rPr>
                <w:sz w:val="20"/>
              </w:rPr>
              <w:t xml:space="preserve">, </w:t>
            </w:r>
            <w:r w:rsidR="00467A40">
              <w:rPr>
                <w:sz w:val="20"/>
              </w:rPr>
              <w:t>09/02/</w:t>
            </w:r>
            <w:r w:rsidR="00467A40" w:rsidRPr="00406116">
              <w:rPr>
                <w:sz w:val="20"/>
              </w:rPr>
              <w:t>2020</w:t>
            </w:r>
          </w:p>
          <w:p w14:paraId="200DE297" w14:textId="77777777" w:rsidR="00F856D0" w:rsidRDefault="00F856D0" w:rsidP="00652040">
            <w:pPr>
              <w:rPr>
                <w:sz w:val="20"/>
              </w:rPr>
            </w:pPr>
          </w:p>
          <w:p w14:paraId="5C343477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C61450F" w14:textId="05FF076B" w:rsidR="00652040" w:rsidRDefault="00AB760E" w:rsidP="00112124">
            <w:pPr>
              <w:rPr>
                <w:sz w:val="20"/>
              </w:rPr>
            </w:pPr>
            <w:hyperlink r:id="rId189" w:history="1">
              <w:r w:rsidR="00467A40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406116">
              <w:rPr>
                <w:sz w:val="20"/>
              </w:rPr>
              <w:t xml:space="preserve">, </w:t>
            </w:r>
            <w:r w:rsidR="00467A40">
              <w:rPr>
                <w:sz w:val="20"/>
              </w:rPr>
              <w:t>09/02/</w:t>
            </w:r>
            <w:r w:rsidR="00467A40" w:rsidRPr="00406116">
              <w:rPr>
                <w:sz w:val="20"/>
              </w:rPr>
              <w:t>2020</w:t>
            </w:r>
          </w:p>
          <w:p w14:paraId="5AA30ABE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7876E4C" w14:textId="5ACA595D" w:rsidR="00467A40" w:rsidRPr="00406116" w:rsidRDefault="00467A40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666E83">
        <w:trPr>
          <w:trHeight w:val="257"/>
        </w:trPr>
        <w:tc>
          <w:tcPr>
            <w:tcW w:w="1035" w:type="dxa"/>
          </w:tcPr>
          <w:p w14:paraId="2FA1DF96" w14:textId="60DD725C" w:rsidR="00CD3DEF" w:rsidRPr="00CD3DEF" w:rsidRDefault="00CD3DEF" w:rsidP="00112124">
            <w:pPr>
              <w:rPr>
                <w:color w:val="00B050"/>
                <w:sz w:val="20"/>
                <w:highlight w:val="yellow"/>
              </w:rPr>
            </w:pPr>
            <w:r>
              <w:rPr>
                <w:color w:val="00B050"/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700B54C8" w14:textId="04CD092D" w:rsidR="00CD3DEF" w:rsidRPr="00CD3DEF" w:rsidRDefault="00CD3DEF" w:rsidP="00112124">
            <w:pPr>
              <w:rPr>
                <w:color w:val="00B050"/>
                <w:sz w:val="20"/>
                <w:highlight w:val="yellow"/>
              </w:rPr>
            </w:pPr>
            <w:r>
              <w:rPr>
                <w:color w:val="00B050"/>
                <w:sz w:val="20"/>
                <w:highlight w:val="yellow"/>
              </w:rPr>
              <w:t>Enhanced multi-link operation mode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DC06DF2" w14:textId="48E5A66A" w:rsidR="00CD3DEF" w:rsidRPr="004D523F" w:rsidRDefault="00CD3DEF" w:rsidP="00112124">
            <w:pPr>
              <w:rPr>
                <w:color w:val="00B050"/>
                <w:sz w:val="20"/>
                <w:highlight w:val="yellow"/>
              </w:rPr>
            </w:pPr>
            <w:r w:rsidRPr="004D523F">
              <w:rPr>
                <w:color w:val="00B050"/>
                <w:sz w:val="20"/>
                <w:highlight w:val="yellow"/>
              </w:rPr>
              <w:t xml:space="preserve">Young </w:t>
            </w:r>
            <w:proofErr w:type="spellStart"/>
            <w:r w:rsidRPr="004D523F">
              <w:rPr>
                <w:color w:val="00B050"/>
                <w:sz w:val="20"/>
                <w:highlight w:val="yellow"/>
              </w:rPr>
              <w:t>Hoon</w:t>
            </w:r>
            <w:proofErr w:type="spellEnd"/>
            <w:r w:rsidRPr="004D523F">
              <w:rPr>
                <w:color w:val="00B050"/>
                <w:sz w:val="20"/>
                <w:highlight w:val="yellow"/>
              </w:rPr>
              <w:t xml:space="preserve"> Kwon</w:t>
            </w:r>
          </w:p>
        </w:tc>
        <w:tc>
          <w:tcPr>
            <w:tcW w:w="2780" w:type="dxa"/>
          </w:tcPr>
          <w:p w14:paraId="5A46CF54" w14:textId="74EE188B" w:rsidR="00CD3DEF" w:rsidRPr="004D523F" w:rsidRDefault="00413281" w:rsidP="0086439B">
            <w:pPr>
              <w:rPr>
                <w:color w:val="00B050"/>
                <w:sz w:val="20"/>
                <w:highlight w:val="yellow"/>
              </w:rPr>
            </w:pPr>
            <w:r w:rsidRPr="004D523F">
              <w:rPr>
                <w:color w:val="00B050"/>
                <w:sz w:val="20"/>
                <w:highlight w:val="yellow"/>
              </w:rPr>
              <w:t xml:space="preserve">Duncan </w:t>
            </w:r>
            <w:proofErr w:type="spellStart"/>
            <w:r w:rsidRPr="004D523F">
              <w:rPr>
                <w:color w:val="00B050"/>
                <w:sz w:val="20"/>
                <w:highlight w:val="yellow"/>
              </w:rPr>
              <w:t>Ho</w:t>
            </w:r>
            <w:proofErr w:type="spellEnd"/>
            <w:r w:rsidR="00213397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213397" w:rsidRPr="004D523F">
              <w:rPr>
                <w:color w:val="00B050"/>
                <w:sz w:val="20"/>
                <w:highlight w:val="yellow"/>
              </w:rPr>
              <w:t>Xiandong</w:t>
            </w:r>
            <w:proofErr w:type="spellEnd"/>
            <w:r w:rsidR="00213397" w:rsidRPr="004D523F">
              <w:rPr>
                <w:color w:val="00B050"/>
                <w:sz w:val="20"/>
                <w:highlight w:val="yellow"/>
              </w:rPr>
              <w:t xml:space="preserve"> Dong</w:t>
            </w:r>
            <w:r w:rsidR="0086439B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86439B" w:rsidRPr="004D523F">
              <w:rPr>
                <w:color w:val="00B050"/>
                <w:sz w:val="20"/>
                <w:highlight w:val="yellow"/>
              </w:rPr>
              <w:t>Dibakar</w:t>
            </w:r>
            <w:proofErr w:type="spellEnd"/>
            <w:r w:rsidR="0086439B" w:rsidRPr="004D523F">
              <w:rPr>
                <w:color w:val="00B050"/>
                <w:sz w:val="20"/>
                <w:highlight w:val="yellow"/>
              </w:rPr>
              <w:t xml:space="preserve"> Das</w:t>
            </w:r>
            <w:r w:rsidR="00605B09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605B09" w:rsidRPr="004D523F">
              <w:rPr>
                <w:color w:val="00B050"/>
                <w:sz w:val="20"/>
                <w:highlight w:val="yellow"/>
              </w:rPr>
              <w:t>Yonggang</w:t>
            </w:r>
            <w:proofErr w:type="spellEnd"/>
            <w:r w:rsidR="00605B09" w:rsidRPr="004D523F">
              <w:rPr>
                <w:color w:val="00B050"/>
                <w:sz w:val="20"/>
                <w:highlight w:val="yellow"/>
              </w:rPr>
              <w:t xml:space="preserve"> Fang</w:t>
            </w:r>
            <w:r w:rsidR="00E63750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E63750" w:rsidRPr="004D523F">
              <w:rPr>
                <w:color w:val="00B050"/>
                <w:sz w:val="20"/>
                <w:highlight w:val="yellow"/>
              </w:rPr>
              <w:t>Liuming</w:t>
            </w:r>
            <w:proofErr w:type="spellEnd"/>
            <w:r w:rsidR="00E63750" w:rsidRPr="004D523F">
              <w:rPr>
                <w:color w:val="00B050"/>
                <w:sz w:val="20"/>
                <w:highlight w:val="yellow"/>
              </w:rPr>
              <w:t> Lu</w:t>
            </w:r>
            <w:r w:rsidR="00E97BE6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E97BE6" w:rsidRPr="004D523F">
              <w:rPr>
                <w:color w:val="00B050"/>
                <w:sz w:val="20"/>
                <w:highlight w:val="yellow"/>
              </w:rPr>
              <w:t>Sanghyun</w:t>
            </w:r>
            <w:proofErr w:type="spellEnd"/>
            <w:r w:rsidR="00E97BE6" w:rsidRPr="004D523F">
              <w:rPr>
                <w:color w:val="00B050"/>
                <w:sz w:val="20"/>
                <w:highlight w:val="yellow"/>
              </w:rPr>
              <w:t xml:space="preserve"> Kim</w:t>
            </w:r>
            <w:ins w:id="22" w:author="Edward Au" w:date="2020-09-06T22:50:00Z">
              <w:r w:rsidR="00135BB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135BB8">
                <w:rPr>
                  <w:color w:val="00B050"/>
                  <w:sz w:val="20"/>
                </w:rPr>
                <w:t>Yunbo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 Li, Jason </w:t>
              </w:r>
              <w:proofErr w:type="spellStart"/>
              <w:r w:rsidR="00135BB8">
                <w:rPr>
                  <w:color w:val="00B050"/>
                  <w:sz w:val="20"/>
                </w:rPr>
                <w:t>Guo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135BB8">
                <w:rPr>
                  <w:color w:val="00B050"/>
                  <w:sz w:val="20"/>
                </w:rPr>
                <w:t>Jonghun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 Han</w:t>
              </w:r>
            </w:ins>
          </w:p>
        </w:tc>
        <w:tc>
          <w:tcPr>
            <w:tcW w:w="1626" w:type="dxa"/>
          </w:tcPr>
          <w:p w14:paraId="698CB170" w14:textId="2D2E0AA6" w:rsidR="00CD3DEF" w:rsidRPr="00CD3DEF" w:rsidRDefault="00CD3DEF" w:rsidP="00112124">
            <w:pPr>
              <w:rPr>
                <w:color w:val="00B050"/>
                <w:sz w:val="20"/>
                <w:highlight w:val="yellow"/>
              </w:rPr>
            </w:pPr>
            <w:r>
              <w:rPr>
                <w:color w:val="00B050"/>
                <w:sz w:val="20"/>
                <w:highlight w:val="yellow"/>
              </w:rPr>
              <w:t>R1</w:t>
            </w:r>
          </w:p>
        </w:tc>
        <w:tc>
          <w:tcPr>
            <w:tcW w:w="2403" w:type="dxa"/>
          </w:tcPr>
          <w:p w14:paraId="63B1AFAE" w14:textId="77777777" w:rsidR="00CD3DEF" w:rsidRPr="0002724D" w:rsidRDefault="00CD3DEF" w:rsidP="00CD3DEF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Uploaded:</w:t>
            </w:r>
          </w:p>
          <w:p w14:paraId="32AD939B" w14:textId="77777777" w:rsidR="00CD3DEF" w:rsidRPr="0002724D" w:rsidRDefault="00CD3DEF" w:rsidP="00CD3DEF">
            <w:pPr>
              <w:rPr>
                <w:color w:val="00B050"/>
                <w:sz w:val="20"/>
                <w:highlight w:val="yellow"/>
              </w:rPr>
            </w:pPr>
          </w:p>
          <w:p w14:paraId="480482A4" w14:textId="77777777" w:rsidR="00CD3DEF" w:rsidRPr="0002724D" w:rsidRDefault="00CD3DEF" w:rsidP="00CD3DEF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Presented:</w:t>
            </w:r>
          </w:p>
          <w:p w14:paraId="7014A58B" w14:textId="77777777" w:rsidR="00CD3DEF" w:rsidRPr="0002724D" w:rsidRDefault="00CD3DEF" w:rsidP="00CD3DEF">
            <w:pPr>
              <w:rPr>
                <w:sz w:val="20"/>
                <w:highlight w:val="yellow"/>
              </w:rPr>
            </w:pPr>
          </w:p>
          <w:p w14:paraId="631FA8C6" w14:textId="77777777" w:rsidR="00CD3DEF" w:rsidRPr="0002724D" w:rsidRDefault="00CD3DEF" w:rsidP="00CD3DEF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Straw Polled:</w:t>
            </w:r>
          </w:p>
          <w:p w14:paraId="5580136B" w14:textId="77777777" w:rsidR="00CD3DEF" w:rsidRPr="0002724D" w:rsidRDefault="00CD3DEF" w:rsidP="002A52F7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2D75C1C5" w14:textId="1BECF9A1" w:rsidR="00CD3DEF" w:rsidRPr="00CD3DEF" w:rsidRDefault="00CD3DEF" w:rsidP="00112124">
            <w:pPr>
              <w:rPr>
                <w:color w:val="00B050"/>
                <w:sz w:val="20"/>
                <w:highlight w:val="yellow"/>
              </w:rPr>
            </w:pPr>
            <w:r>
              <w:rPr>
                <w:color w:val="00B050"/>
                <w:sz w:val="20"/>
                <w:highlight w:val="yellow"/>
              </w:rPr>
              <w:t>Motion #124, #SP</w:t>
            </w:r>
            <w:r w:rsidR="007F7FB1">
              <w:rPr>
                <w:color w:val="00B050"/>
                <w:sz w:val="20"/>
                <w:highlight w:val="yellow"/>
              </w:rPr>
              <w:t>1</w:t>
            </w:r>
            <w:r>
              <w:rPr>
                <w:color w:val="00B050"/>
                <w:sz w:val="20"/>
                <w:highlight w:val="yellow"/>
              </w:rPr>
              <w:t>87</w:t>
            </w:r>
          </w:p>
        </w:tc>
      </w:tr>
      <w:tr w:rsidR="002A52F7" w14:paraId="6488DED5" w14:textId="77777777" w:rsidTr="00666E83">
        <w:trPr>
          <w:trHeight w:val="257"/>
        </w:trPr>
        <w:tc>
          <w:tcPr>
            <w:tcW w:w="1035" w:type="dxa"/>
          </w:tcPr>
          <w:p w14:paraId="4683289D" w14:textId="776E648F" w:rsidR="00CD3DEF" w:rsidRDefault="002A52F7" w:rsidP="00112124">
            <w:pPr>
              <w:rPr>
                <w:color w:val="00B050"/>
                <w:sz w:val="20"/>
                <w:highlight w:val="yellow"/>
              </w:rPr>
            </w:pPr>
            <w:r w:rsidRPr="00666E83">
              <w:rPr>
                <w:color w:val="00B050"/>
                <w:sz w:val="20"/>
                <w:highlight w:val="yellow"/>
              </w:rPr>
              <w:t>MAC</w:t>
            </w:r>
          </w:p>
          <w:p w14:paraId="6114C42C" w14:textId="77777777" w:rsidR="002A52F7" w:rsidRPr="00666E83" w:rsidRDefault="002A52F7" w:rsidP="00CD3DEF">
            <w:pPr>
              <w:rPr>
                <w:sz w:val="20"/>
                <w:highlight w:val="yellow"/>
              </w:rPr>
            </w:pPr>
          </w:p>
        </w:tc>
        <w:tc>
          <w:tcPr>
            <w:tcW w:w="1991" w:type="dxa"/>
          </w:tcPr>
          <w:p w14:paraId="30B9F4DD" w14:textId="4E29D631" w:rsidR="002A52F7" w:rsidRPr="00666E83" w:rsidRDefault="002A52F7" w:rsidP="00112124">
            <w:pPr>
              <w:rPr>
                <w:color w:val="00B050"/>
                <w:sz w:val="20"/>
                <w:highlight w:val="yellow"/>
              </w:rPr>
            </w:pPr>
            <w:r w:rsidRPr="00666E83">
              <w:rPr>
                <w:color w:val="00B050"/>
                <w:sz w:val="20"/>
                <w:highlight w:val="yellow"/>
              </w:rPr>
              <w:t>Soft AP MLD operation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8F3965A" w14:textId="360AEF91" w:rsidR="002A52F7" w:rsidRPr="004D523F" w:rsidRDefault="002A52F7" w:rsidP="00112124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4D523F">
              <w:rPr>
                <w:color w:val="00B050"/>
                <w:sz w:val="20"/>
                <w:highlight w:val="yellow"/>
              </w:rPr>
              <w:t>Kaiying</w:t>
            </w:r>
            <w:proofErr w:type="spellEnd"/>
            <w:r w:rsidRPr="004D523F">
              <w:rPr>
                <w:color w:val="00B050"/>
                <w:sz w:val="20"/>
                <w:highlight w:val="yellow"/>
              </w:rPr>
              <w:t xml:space="preserve"> Lu</w:t>
            </w:r>
          </w:p>
        </w:tc>
        <w:tc>
          <w:tcPr>
            <w:tcW w:w="2780" w:type="dxa"/>
          </w:tcPr>
          <w:p w14:paraId="63DBF341" w14:textId="6D3084C1" w:rsidR="002A52F7" w:rsidRPr="004D523F" w:rsidRDefault="002A52F7" w:rsidP="00112124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4D523F">
              <w:rPr>
                <w:color w:val="00B050"/>
                <w:sz w:val="20"/>
                <w:highlight w:val="yellow"/>
              </w:rPr>
              <w:t>Jinjing</w:t>
            </w:r>
            <w:proofErr w:type="spellEnd"/>
            <w:r w:rsidRPr="004D523F">
              <w:rPr>
                <w:color w:val="00B050"/>
                <w:sz w:val="20"/>
                <w:highlight w:val="yellow"/>
              </w:rPr>
              <w:t xml:space="preserve"> Jiang</w:t>
            </w:r>
            <w:r w:rsidR="00411C84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411C84" w:rsidRPr="004D523F">
              <w:rPr>
                <w:color w:val="00B050"/>
                <w:sz w:val="20"/>
                <w:highlight w:val="yellow"/>
              </w:rPr>
              <w:t>Dibakar</w:t>
            </w:r>
            <w:proofErr w:type="spellEnd"/>
            <w:r w:rsidR="00411C84" w:rsidRPr="004D523F">
              <w:rPr>
                <w:color w:val="00B050"/>
                <w:sz w:val="20"/>
                <w:highlight w:val="yellow"/>
              </w:rPr>
              <w:t xml:space="preserve"> Das</w:t>
            </w:r>
            <w:r w:rsidR="004D4F42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4D4F42" w:rsidRPr="004D523F">
              <w:rPr>
                <w:color w:val="00B050"/>
                <w:sz w:val="20"/>
                <w:highlight w:val="yellow"/>
              </w:rPr>
              <w:t>Xiandong</w:t>
            </w:r>
            <w:proofErr w:type="spellEnd"/>
            <w:r w:rsidR="004D4F42" w:rsidRPr="004D523F">
              <w:rPr>
                <w:color w:val="00B050"/>
                <w:sz w:val="20"/>
                <w:highlight w:val="yellow"/>
              </w:rPr>
              <w:t xml:space="preserve"> Dong</w:t>
            </w:r>
            <w:r w:rsidR="00605B09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605B09" w:rsidRPr="004D523F">
              <w:rPr>
                <w:color w:val="00B050"/>
                <w:sz w:val="20"/>
                <w:highlight w:val="yellow"/>
              </w:rPr>
              <w:t>Yonggang</w:t>
            </w:r>
            <w:proofErr w:type="spellEnd"/>
            <w:r w:rsidR="00605B09" w:rsidRPr="004D523F">
              <w:rPr>
                <w:color w:val="00B050"/>
                <w:sz w:val="20"/>
                <w:highlight w:val="yellow"/>
              </w:rPr>
              <w:t xml:space="preserve"> Fang</w:t>
            </w:r>
            <w:r w:rsidR="00E63750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E63750" w:rsidRPr="004D523F">
              <w:rPr>
                <w:color w:val="00B050"/>
                <w:sz w:val="20"/>
                <w:highlight w:val="yellow"/>
              </w:rPr>
              <w:t>Liuming</w:t>
            </w:r>
            <w:proofErr w:type="spellEnd"/>
            <w:r w:rsidR="00E63750" w:rsidRPr="004D523F">
              <w:rPr>
                <w:color w:val="00B050"/>
                <w:sz w:val="20"/>
                <w:highlight w:val="yellow"/>
              </w:rPr>
              <w:t> Lu</w:t>
            </w:r>
            <w:r w:rsidR="00E97BE6" w:rsidRPr="004D523F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E97BE6" w:rsidRPr="004D523F">
              <w:rPr>
                <w:color w:val="00B050"/>
                <w:sz w:val="20"/>
                <w:highlight w:val="yellow"/>
              </w:rPr>
              <w:t>Sanghyun</w:t>
            </w:r>
            <w:proofErr w:type="spellEnd"/>
            <w:r w:rsidR="00E97BE6" w:rsidRPr="004D523F">
              <w:rPr>
                <w:color w:val="00B050"/>
                <w:sz w:val="20"/>
                <w:highlight w:val="yellow"/>
              </w:rPr>
              <w:t xml:space="preserve"> Kim</w:t>
            </w:r>
            <w:ins w:id="23" w:author="Edward Au" w:date="2020-09-06T22:50:00Z">
              <w:r w:rsidR="00135BB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135BB8">
                <w:rPr>
                  <w:color w:val="00B050"/>
                  <w:sz w:val="20"/>
                </w:rPr>
                <w:t>Yunbo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 Li, Jason </w:t>
              </w:r>
              <w:proofErr w:type="spellStart"/>
              <w:r w:rsidR="00135BB8">
                <w:rPr>
                  <w:color w:val="00B050"/>
                  <w:sz w:val="20"/>
                </w:rPr>
                <w:t>Guo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135BB8">
                <w:rPr>
                  <w:color w:val="00B050"/>
                  <w:sz w:val="20"/>
                </w:rPr>
                <w:t>Jonghun</w:t>
              </w:r>
              <w:proofErr w:type="spellEnd"/>
              <w:r w:rsidR="00135BB8">
                <w:rPr>
                  <w:color w:val="00B050"/>
                  <w:sz w:val="20"/>
                </w:rPr>
                <w:t xml:space="preserve"> Han</w:t>
              </w:r>
            </w:ins>
          </w:p>
        </w:tc>
        <w:tc>
          <w:tcPr>
            <w:tcW w:w="1626" w:type="dxa"/>
          </w:tcPr>
          <w:p w14:paraId="080FE86C" w14:textId="686C5EBF" w:rsidR="002A52F7" w:rsidRPr="00666E83" w:rsidRDefault="002A52F7" w:rsidP="00112124">
            <w:pPr>
              <w:rPr>
                <w:color w:val="00B050"/>
                <w:sz w:val="20"/>
                <w:highlight w:val="yellow"/>
              </w:rPr>
            </w:pPr>
            <w:r w:rsidRPr="00666E83">
              <w:rPr>
                <w:color w:val="00B050"/>
                <w:sz w:val="20"/>
                <w:highlight w:val="yellow"/>
              </w:rPr>
              <w:t>R1</w:t>
            </w:r>
          </w:p>
        </w:tc>
        <w:tc>
          <w:tcPr>
            <w:tcW w:w="2403" w:type="dxa"/>
          </w:tcPr>
          <w:p w14:paraId="76EEEB6D" w14:textId="77777777" w:rsidR="002A52F7" w:rsidRDefault="002A52F7" w:rsidP="002A52F7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Uploaded:</w:t>
            </w:r>
          </w:p>
          <w:p w14:paraId="02004A26" w14:textId="116798C0" w:rsidR="005A1719" w:rsidRPr="0002724D" w:rsidRDefault="00AB760E" w:rsidP="002A52F7">
            <w:pPr>
              <w:rPr>
                <w:sz w:val="20"/>
                <w:highlight w:val="yellow"/>
              </w:rPr>
            </w:pPr>
            <w:hyperlink r:id="rId190" w:history="1">
              <w:r w:rsidR="005A1719" w:rsidRPr="004D523F">
                <w:rPr>
                  <w:rStyle w:val="Hyperlink"/>
                  <w:color w:val="auto"/>
                  <w:sz w:val="20"/>
                  <w:highlight w:val="yellow"/>
                </w:rPr>
                <w:t>20/1407r0</w:t>
              </w:r>
            </w:hyperlink>
            <w:r w:rsidR="005A1719" w:rsidRPr="004D523F">
              <w:rPr>
                <w:sz w:val="20"/>
                <w:highlight w:val="yellow"/>
              </w:rPr>
              <w:t>, 09</w:t>
            </w:r>
            <w:r w:rsidR="005A1719">
              <w:rPr>
                <w:sz w:val="20"/>
                <w:highlight w:val="yellow"/>
              </w:rPr>
              <w:t>/06/2020</w:t>
            </w:r>
          </w:p>
          <w:p w14:paraId="46CAA7D6" w14:textId="77777777" w:rsidR="002A52F7" w:rsidRPr="0002724D" w:rsidRDefault="002A52F7" w:rsidP="002A52F7">
            <w:pPr>
              <w:rPr>
                <w:color w:val="00B050"/>
                <w:sz w:val="20"/>
                <w:highlight w:val="yellow"/>
              </w:rPr>
            </w:pPr>
          </w:p>
          <w:p w14:paraId="6795A4AA" w14:textId="77777777" w:rsidR="002A52F7" w:rsidRPr="0002724D" w:rsidRDefault="002A52F7" w:rsidP="002A52F7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Presented:</w:t>
            </w:r>
          </w:p>
          <w:p w14:paraId="72DB0B7C" w14:textId="77777777" w:rsidR="002A52F7" w:rsidRPr="0002724D" w:rsidRDefault="002A52F7" w:rsidP="002A52F7">
            <w:pPr>
              <w:rPr>
                <w:sz w:val="20"/>
                <w:highlight w:val="yellow"/>
              </w:rPr>
            </w:pPr>
          </w:p>
          <w:p w14:paraId="58548C4E" w14:textId="77777777" w:rsidR="002A52F7" w:rsidRPr="0002724D" w:rsidRDefault="002A52F7" w:rsidP="002A52F7">
            <w:pPr>
              <w:rPr>
                <w:sz w:val="20"/>
                <w:highlight w:val="yellow"/>
              </w:rPr>
            </w:pPr>
            <w:r w:rsidRPr="0002724D">
              <w:rPr>
                <w:sz w:val="20"/>
                <w:highlight w:val="yellow"/>
              </w:rPr>
              <w:t>Straw Polled:</w:t>
            </w:r>
          </w:p>
          <w:p w14:paraId="6554289C" w14:textId="77777777" w:rsidR="002A52F7" w:rsidRPr="00666E83" w:rsidRDefault="002A52F7" w:rsidP="00112124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50" w:type="dxa"/>
          </w:tcPr>
          <w:p w14:paraId="68A6DD68" w14:textId="3E977AB5" w:rsidR="002A52F7" w:rsidRPr="00666E83" w:rsidRDefault="002A52F7" w:rsidP="00112124">
            <w:pPr>
              <w:rPr>
                <w:color w:val="00B050"/>
                <w:sz w:val="20"/>
                <w:highlight w:val="yellow"/>
              </w:rPr>
            </w:pPr>
            <w:r w:rsidRPr="00666E83">
              <w:rPr>
                <w:color w:val="00B050"/>
                <w:sz w:val="20"/>
                <w:highlight w:val="yellow"/>
              </w:rPr>
              <w:t>Motion #125</w:t>
            </w:r>
          </w:p>
        </w:tc>
      </w:tr>
      <w:tr w:rsidR="00E7555D" w14:paraId="6FA1F781" w14:textId="77777777" w:rsidTr="00666E83">
        <w:trPr>
          <w:trHeight w:val="271"/>
        </w:trPr>
        <w:tc>
          <w:tcPr>
            <w:tcW w:w="1035" w:type="dxa"/>
          </w:tcPr>
          <w:p w14:paraId="6663EB20" w14:textId="430517D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403" w:type="dxa"/>
          </w:tcPr>
          <w:p w14:paraId="24C6D8D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7B55982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666E83">
        <w:trPr>
          <w:trHeight w:val="257"/>
        </w:trPr>
        <w:tc>
          <w:tcPr>
            <w:tcW w:w="1035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403" w:type="dxa"/>
          </w:tcPr>
          <w:p w14:paraId="45CD8B4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3378D64C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666E83">
        <w:trPr>
          <w:trHeight w:val="271"/>
        </w:trPr>
        <w:tc>
          <w:tcPr>
            <w:tcW w:w="1035" w:type="dxa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403" w:type="dxa"/>
          </w:tcPr>
          <w:p w14:paraId="4BC8478B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D6D8EB0" w14:textId="77777777" w:rsidR="00B97CBC" w:rsidRPr="004D523F" w:rsidRDefault="00B97CBC" w:rsidP="00B97CBC">
            <w:pPr>
              <w:rPr>
                <w:sz w:val="20"/>
              </w:rPr>
            </w:pPr>
          </w:p>
          <w:p w14:paraId="4F07E50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CEB323C" w14:textId="77777777" w:rsidR="00B97CBC" w:rsidRPr="004D523F" w:rsidRDefault="00B97CBC" w:rsidP="00B97CBC">
            <w:pPr>
              <w:rPr>
                <w:sz w:val="20"/>
              </w:rPr>
            </w:pPr>
          </w:p>
          <w:p w14:paraId="65F314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9E1F2C9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666E83">
        <w:trPr>
          <w:trHeight w:val="271"/>
        </w:trPr>
        <w:tc>
          <w:tcPr>
            <w:tcW w:w="1035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625" w:type="dxa"/>
            <w:gridSpan w:val="6"/>
          </w:tcPr>
          <w:p w14:paraId="70FAB23B" w14:textId="7C2BDB36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SP4: Which option do you prefer:</w:t>
            </w:r>
          </w:p>
          <w:p w14:paraId="5C946E9A" w14:textId="25D0727F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lastRenderedPageBreak/>
              <w:t>Option 2: All MAP features in R2</w:t>
            </w:r>
          </w:p>
          <w:p w14:paraId="27E67C80" w14:textId="6B737BD3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3: Abstain</w:t>
            </w:r>
          </w:p>
          <w:p w14:paraId="5042F22C" w14:textId="77777777" w:rsidR="00EE12E1" w:rsidRPr="004D523F" w:rsidRDefault="00EE12E1" w:rsidP="00112124">
            <w:pPr>
              <w:rPr>
                <w:color w:val="00B050"/>
                <w:sz w:val="20"/>
              </w:rPr>
            </w:pPr>
          </w:p>
          <w:p w14:paraId="1BCFC26C" w14:textId="4BCB9B6A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666E83">
        <w:trPr>
          <w:trHeight w:val="271"/>
        </w:trPr>
        <w:tc>
          <w:tcPr>
            <w:tcW w:w="1035" w:type="dxa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403" w:type="dxa"/>
          </w:tcPr>
          <w:p w14:paraId="3955BC26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91FCDD4" w14:textId="77777777" w:rsidR="00B97CBC" w:rsidRPr="004D523F" w:rsidRDefault="00B97CBC" w:rsidP="00B97CBC">
            <w:pPr>
              <w:rPr>
                <w:sz w:val="20"/>
              </w:rPr>
            </w:pPr>
          </w:p>
          <w:p w14:paraId="4428178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511C7EBF" w14:textId="77777777" w:rsidR="00B97CBC" w:rsidRPr="004D523F" w:rsidRDefault="00B97CBC" w:rsidP="00B97CBC">
            <w:pPr>
              <w:rPr>
                <w:sz w:val="20"/>
              </w:rPr>
            </w:pPr>
          </w:p>
          <w:p w14:paraId="4D374F43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073095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666E83">
        <w:trPr>
          <w:trHeight w:val="271"/>
        </w:trPr>
        <w:tc>
          <w:tcPr>
            <w:tcW w:w="1035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403" w:type="dxa"/>
          </w:tcPr>
          <w:p w14:paraId="5DE88A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3D058804" w14:textId="77777777" w:rsidR="00B97CBC" w:rsidRPr="004D523F" w:rsidRDefault="00B97CBC" w:rsidP="00B97CBC">
            <w:pPr>
              <w:rPr>
                <w:sz w:val="20"/>
              </w:rPr>
            </w:pPr>
          </w:p>
          <w:p w14:paraId="183FD32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63934C03" w14:textId="77777777" w:rsidR="00B97CBC" w:rsidRPr="004D523F" w:rsidRDefault="00B97CBC" w:rsidP="00B97CBC">
            <w:pPr>
              <w:rPr>
                <w:sz w:val="20"/>
              </w:rPr>
            </w:pPr>
          </w:p>
          <w:p w14:paraId="24D803A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15FE2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666E83">
        <w:trPr>
          <w:trHeight w:val="271"/>
        </w:trPr>
        <w:tc>
          <w:tcPr>
            <w:tcW w:w="1035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403" w:type="dxa"/>
          </w:tcPr>
          <w:p w14:paraId="0E11F5F8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215D0B5" w14:textId="77777777" w:rsidR="00B97CBC" w:rsidRPr="004D523F" w:rsidRDefault="00B97CBC" w:rsidP="00B97CBC">
            <w:pPr>
              <w:rPr>
                <w:sz w:val="20"/>
              </w:rPr>
            </w:pPr>
          </w:p>
          <w:p w14:paraId="79F490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65D91BC" w14:textId="77777777" w:rsidR="00B97CBC" w:rsidRPr="004D523F" w:rsidRDefault="00B97CBC" w:rsidP="00B97CBC">
            <w:pPr>
              <w:rPr>
                <w:sz w:val="20"/>
              </w:rPr>
            </w:pPr>
          </w:p>
          <w:p w14:paraId="3EACAEF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64CC74C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666E83">
        <w:trPr>
          <w:trHeight w:val="257"/>
        </w:trPr>
        <w:tc>
          <w:tcPr>
            <w:tcW w:w="1035" w:type="dxa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403" w:type="dxa"/>
          </w:tcPr>
          <w:p w14:paraId="22BE1668" w14:textId="77777777" w:rsidR="00B97CBC" w:rsidRPr="004D523F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4D523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4D523F" w:rsidRDefault="00AB760E" w:rsidP="00112124">
            <w:pPr>
              <w:rPr>
                <w:sz w:val="20"/>
              </w:rPr>
            </w:pPr>
            <w:hyperlink r:id="rId191" w:history="1">
              <w:r w:rsidR="00933E05" w:rsidRPr="004D523F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4D523F">
              <w:rPr>
                <w:sz w:val="20"/>
              </w:rPr>
              <w:t>, 08/28/202</w:t>
            </w:r>
            <w:r w:rsidR="00933E05" w:rsidRPr="004D523F">
              <w:rPr>
                <w:sz w:val="20"/>
              </w:rPr>
              <w:t>0</w:t>
            </w:r>
          </w:p>
          <w:p w14:paraId="67F7B401" w14:textId="77777777" w:rsidR="00B97CBC" w:rsidRPr="004D523F" w:rsidRDefault="00B97CBC" w:rsidP="00112124">
            <w:pPr>
              <w:rPr>
                <w:sz w:val="20"/>
              </w:rPr>
            </w:pPr>
          </w:p>
          <w:p w14:paraId="24C189D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2FD0EFA4" w14:textId="77777777" w:rsidR="00B97CBC" w:rsidRPr="004D523F" w:rsidRDefault="00B97CBC" w:rsidP="00B97CBC">
            <w:pPr>
              <w:rPr>
                <w:sz w:val="20"/>
              </w:rPr>
            </w:pPr>
          </w:p>
          <w:p w14:paraId="7D8642D0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751F419A" w14:textId="609ABB17" w:rsidR="00B97CBC" w:rsidRPr="004D523F" w:rsidRDefault="00B97CBC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666E83">
        <w:trPr>
          <w:trHeight w:val="271"/>
        </w:trPr>
        <w:tc>
          <w:tcPr>
            <w:tcW w:w="1035" w:type="dxa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</w:t>
            </w:r>
            <w:r w:rsidRPr="00C471C0">
              <w:rPr>
                <w:color w:val="00B050"/>
                <w:sz w:val="20"/>
              </w:rPr>
              <w:lastRenderedPageBreak/>
              <w:t xml:space="preserve">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R2</w:t>
            </w:r>
          </w:p>
        </w:tc>
        <w:tc>
          <w:tcPr>
            <w:tcW w:w="2403" w:type="dxa"/>
          </w:tcPr>
          <w:p w14:paraId="01C01E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4263E07A" w14:textId="77777777" w:rsidR="00B97CBC" w:rsidRPr="004D523F" w:rsidRDefault="00B97CBC" w:rsidP="00B97CBC">
            <w:pPr>
              <w:rPr>
                <w:sz w:val="20"/>
              </w:rPr>
            </w:pPr>
          </w:p>
          <w:p w14:paraId="0CA787EF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12169D9D" w14:textId="77777777" w:rsidR="00B97CBC" w:rsidRPr="004D523F" w:rsidRDefault="00B97CBC" w:rsidP="00B97CBC">
            <w:pPr>
              <w:rPr>
                <w:sz w:val="20"/>
              </w:rPr>
            </w:pPr>
          </w:p>
          <w:p w14:paraId="08A955F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A2B4ADC" w14:textId="77777777" w:rsidR="00E7555D" w:rsidRPr="004D523F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50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666E83">
        <w:trPr>
          <w:trHeight w:val="257"/>
        </w:trPr>
        <w:tc>
          <w:tcPr>
            <w:tcW w:w="1035" w:type="dxa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403" w:type="dxa"/>
          </w:tcPr>
          <w:p w14:paraId="6E377691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0CC9355" w14:textId="77777777" w:rsidR="008E5056" w:rsidRPr="004D523F" w:rsidRDefault="008E5056" w:rsidP="008E5056">
            <w:pPr>
              <w:rPr>
                <w:sz w:val="20"/>
              </w:rPr>
            </w:pPr>
          </w:p>
          <w:p w14:paraId="233D0B0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7DDF67E" w14:textId="77777777" w:rsidR="008E5056" w:rsidRPr="004D523F" w:rsidRDefault="008E5056" w:rsidP="008E5056">
            <w:pPr>
              <w:rPr>
                <w:sz w:val="20"/>
              </w:rPr>
            </w:pPr>
          </w:p>
          <w:p w14:paraId="19463AE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200942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666E83">
        <w:trPr>
          <w:trHeight w:val="257"/>
        </w:trPr>
        <w:tc>
          <w:tcPr>
            <w:tcW w:w="1035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403" w:type="dxa"/>
          </w:tcPr>
          <w:p w14:paraId="364DB45D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E0D1978" w14:textId="77777777" w:rsidR="008E5056" w:rsidRPr="004D523F" w:rsidRDefault="008E5056" w:rsidP="008E5056">
            <w:pPr>
              <w:rPr>
                <w:sz w:val="20"/>
              </w:rPr>
            </w:pPr>
          </w:p>
          <w:p w14:paraId="3796E796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33F3AE9" w14:textId="77777777" w:rsidR="008E5056" w:rsidRPr="004D523F" w:rsidRDefault="008E5056" w:rsidP="008E5056">
            <w:pPr>
              <w:rPr>
                <w:sz w:val="20"/>
              </w:rPr>
            </w:pPr>
          </w:p>
          <w:p w14:paraId="1BC3D92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674346F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666E83">
        <w:trPr>
          <w:trHeight w:val="257"/>
        </w:trPr>
        <w:tc>
          <w:tcPr>
            <w:tcW w:w="1035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403" w:type="dxa"/>
          </w:tcPr>
          <w:p w14:paraId="436FA010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C5C644C" w14:textId="77777777" w:rsidR="008E5056" w:rsidRPr="004D523F" w:rsidRDefault="008E5056" w:rsidP="008E5056">
            <w:pPr>
              <w:rPr>
                <w:sz w:val="20"/>
              </w:rPr>
            </w:pPr>
          </w:p>
          <w:p w14:paraId="6F80935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2A09738" w14:textId="77777777" w:rsidR="008E5056" w:rsidRPr="004D523F" w:rsidRDefault="008E5056" w:rsidP="008E5056">
            <w:pPr>
              <w:rPr>
                <w:sz w:val="20"/>
              </w:rPr>
            </w:pPr>
          </w:p>
          <w:p w14:paraId="55D5FE8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163E84B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50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666E83">
        <w:trPr>
          <w:trHeight w:val="257"/>
        </w:trPr>
        <w:tc>
          <w:tcPr>
            <w:tcW w:w="13660" w:type="dxa"/>
            <w:gridSpan w:val="7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7D5207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192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AB760E" w:rsidP="00216CE0">
            <w:pPr>
              <w:rPr>
                <w:sz w:val="20"/>
                <w:highlight w:val="yellow"/>
              </w:rPr>
            </w:pPr>
            <w:hyperlink r:id="rId193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61BBF359" w14:textId="77777777" w:rsidTr="007D5207">
        <w:trPr>
          <w:trHeight w:val="257"/>
        </w:trPr>
        <w:tc>
          <w:tcPr>
            <w:tcW w:w="997" w:type="dxa"/>
          </w:tcPr>
          <w:p w14:paraId="7BAA8E40" w14:textId="02738E54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80" w:type="dxa"/>
          </w:tcPr>
          <w:p w14:paraId="59203698" w14:textId="624A6AA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20" w:type="dxa"/>
            <w:shd w:val="clear" w:color="auto" w:fill="auto"/>
          </w:tcPr>
          <w:p w14:paraId="43DB3D1C" w14:textId="5BE9D51E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90" w:type="dxa"/>
            <w:shd w:val="clear" w:color="auto" w:fill="auto"/>
          </w:tcPr>
          <w:p w14:paraId="4CC4377C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620" w:type="dxa"/>
          </w:tcPr>
          <w:p w14:paraId="1E91617F" w14:textId="34A1BAF0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5BD5AAE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Uploaded:</w:t>
            </w:r>
          </w:p>
          <w:p w14:paraId="2F0B2B2D" w14:textId="77777777" w:rsidR="00285674" w:rsidRPr="007D5207" w:rsidRDefault="00285674" w:rsidP="00285674">
            <w:pPr>
              <w:rPr>
                <w:color w:val="00B050"/>
                <w:sz w:val="20"/>
                <w:highlight w:val="yellow"/>
              </w:rPr>
            </w:pPr>
          </w:p>
          <w:p w14:paraId="5A843876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1D76DBEA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3DF59B3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7120F8E9" w14:textId="77777777" w:rsidR="00C376E8" w:rsidRPr="007D5207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4A56099F" w14:textId="7981518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motion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18F9F942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24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24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lastRenderedPageBreak/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194"/>
      <w:footerReference w:type="default" r:id="rId195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8187C" w14:textId="77777777" w:rsidR="00AB760E" w:rsidRDefault="00AB760E">
      <w:r>
        <w:separator/>
      </w:r>
    </w:p>
  </w:endnote>
  <w:endnote w:type="continuationSeparator" w:id="0">
    <w:p w14:paraId="7E183008" w14:textId="77777777" w:rsidR="00AB760E" w:rsidRDefault="00AB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314B9F" w:rsidRDefault="00314B9F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71D72">
      <w:rPr>
        <w:noProof/>
      </w:rPr>
      <w:t>21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314B9F" w:rsidRDefault="00314B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C52B8" w14:textId="77777777" w:rsidR="00AB760E" w:rsidRDefault="00AB760E">
      <w:r>
        <w:separator/>
      </w:r>
    </w:p>
  </w:footnote>
  <w:footnote w:type="continuationSeparator" w:id="0">
    <w:p w14:paraId="56889CD4" w14:textId="77777777" w:rsidR="00AB760E" w:rsidRDefault="00AB7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3EAA021C" w:rsidR="00314B9F" w:rsidRDefault="00314B9F" w:rsidP="00D87A90">
    <w:pPr>
      <w:pStyle w:val="Header"/>
      <w:tabs>
        <w:tab w:val="clear" w:pos="6480"/>
        <w:tab w:val="center" w:pos="4680"/>
      </w:tabs>
    </w:pPr>
    <w:r>
      <w:t>September 2020</w:t>
    </w:r>
    <w:r>
      <w:tab/>
    </w:r>
    <w:r>
      <w:tab/>
    </w:r>
    <w:fldSimple w:instr=" TITLE  \* MERGEFORMAT ">
      <w:r>
        <w:t>doc.: IEEE 802.11-20/0</w:t>
      </w:r>
      <w:r w:rsidRPr="00674025">
        <w:t>997</w:t>
      </w:r>
      <w:r>
        <w:t>r</w:t>
      </w:r>
    </w:fldSimple>
    <w:r w:rsidR="00530185">
      <w:t>3</w:t>
    </w:r>
    <w:r w:rsidR="00533DF2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2DC6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8CD"/>
    <w:rsid w:val="00181BB7"/>
    <w:rsid w:val="00181EC1"/>
    <w:rsid w:val="0018221F"/>
    <w:rsid w:val="00183A75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267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4E8"/>
    <w:rsid w:val="001C7A12"/>
    <w:rsid w:val="001D0300"/>
    <w:rsid w:val="001D08C4"/>
    <w:rsid w:val="001D1556"/>
    <w:rsid w:val="001D1669"/>
    <w:rsid w:val="001D1705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4248"/>
    <w:rsid w:val="00284467"/>
    <w:rsid w:val="002845D8"/>
    <w:rsid w:val="00284729"/>
    <w:rsid w:val="0028483F"/>
    <w:rsid w:val="00284C85"/>
    <w:rsid w:val="00285674"/>
    <w:rsid w:val="002856FD"/>
    <w:rsid w:val="0028575E"/>
    <w:rsid w:val="00286B05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2F7"/>
    <w:rsid w:val="002A5348"/>
    <w:rsid w:val="002A56D0"/>
    <w:rsid w:val="002A58E9"/>
    <w:rsid w:val="002A5C31"/>
    <w:rsid w:val="002A5DAC"/>
    <w:rsid w:val="002A6201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3F2"/>
    <w:rsid w:val="002F05C2"/>
    <w:rsid w:val="002F1465"/>
    <w:rsid w:val="002F21F8"/>
    <w:rsid w:val="002F28F6"/>
    <w:rsid w:val="002F2981"/>
    <w:rsid w:val="002F359D"/>
    <w:rsid w:val="002F368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B9F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731C"/>
    <w:rsid w:val="003D759D"/>
    <w:rsid w:val="003D7999"/>
    <w:rsid w:val="003D7AC9"/>
    <w:rsid w:val="003D7D3E"/>
    <w:rsid w:val="003E01FF"/>
    <w:rsid w:val="003E025E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9A3"/>
    <w:rsid w:val="00412ECB"/>
    <w:rsid w:val="00413281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279"/>
    <w:rsid w:val="00421316"/>
    <w:rsid w:val="0042136F"/>
    <w:rsid w:val="004213E5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5E1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817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88"/>
    <w:rsid w:val="004544AC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88C"/>
    <w:rsid w:val="00466C3F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F42"/>
    <w:rsid w:val="004D523F"/>
    <w:rsid w:val="004D5646"/>
    <w:rsid w:val="004D5E8A"/>
    <w:rsid w:val="004D5ECD"/>
    <w:rsid w:val="004D61A2"/>
    <w:rsid w:val="004D62C5"/>
    <w:rsid w:val="004D678A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880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5BB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C35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44DF"/>
    <w:rsid w:val="00604630"/>
    <w:rsid w:val="00604AAE"/>
    <w:rsid w:val="00604F67"/>
    <w:rsid w:val="00605745"/>
    <w:rsid w:val="00605B09"/>
    <w:rsid w:val="00605CDB"/>
    <w:rsid w:val="00605EFF"/>
    <w:rsid w:val="00606238"/>
    <w:rsid w:val="006064EC"/>
    <w:rsid w:val="00606663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E83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784"/>
    <w:rsid w:val="0067488E"/>
    <w:rsid w:val="00674917"/>
    <w:rsid w:val="00674927"/>
    <w:rsid w:val="00674B29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0B1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81A"/>
    <w:rsid w:val="007179A8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C27"/>
    <w:rsid w:val="00725CA4"/>
    <w:rsid w:val="00726A1C"/>
    <w:rsid w:val="00726A5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2A86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D2E"/>
    <w:rsid w:val="00790DC7"/>
    <w:rsid w:val="00790E2C"/>
    <w:rsid w:val="00790F7E"/>
    <w:rsid w:val="007910B1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C8B"/>
    <w:rsid w:val="00793D1A"/>
    <w:rsid w:val="00793D7C"/>
    <w:rsid w:val="007941F4"/>
    <w:rsid w:val="00794A55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207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0D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CBB"/>
    <w:rsid w:val="00840D0B"/>
    <w:rsid w:val="00840E6E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4E1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3292"/>
    <w:rsid w:val="008736D6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5B0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848"/>
    <w:rsid w:val="008C4D63"/>
    <w:rsid w:val="008C4ED8"/>
    <w:rsid w:val="008C5156"/>
    <w:rsid w:val="008C565E"/>
    <w:rsid w:val="008C6703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8D0"/>
    <w:rsid w:val="008D44CD"/>
    <w:rsid w:val="008D465B"/>
    <w:rsid w:val="008D50A6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5390"/>
    <w:rsid w:val="009855E0"/>
    <w:rsid w:val="0098575D"/>
    <w:rsid w:val="0098576A"/>
    <w:rsid w:val="00985C27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547"/>
    <w:rsid w:val="009E5CC3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75E8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816"/>
    <w:rsid w:val="00A41A0B"/>
    <w:rsid w:val="00A41DC5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5DD6"/>
    <w:rsid w:val="00A760ED"/>
    <w:rsid w:val="00A76590"/>
    <w:rsid w:val="00A7673A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1EFA"/>
    <w:rsid w:val="00AA1F00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6CD9"/>
    <w:rsid w:val="00B1740E"/>
    <w:rsid w:val="00B179B6"/>
    <w:rsid w:val="00B17AE2"/>
    <w:rsid w:val="00B2037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16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68C"/>
    <w:rsid w:val="00B84C7A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509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DA"/>
    <w:rsid w:val="00D25779"/>
    <w:rsid w:val="00D2591D"/>
    <w:rsid w:val="00D25AB2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2BC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38A"/>
    <w:rsid w:val="00D63AC8"/>
    <w:rsid w:val="00D63ACC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B9A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D65"/>
    <w:rsid w:val="00DF3E5C"/>
    <w:rsid w:val="00DF43F3"/>
    <w:rsid w:val="00DF44BD"/>
    <w:rsid w:val="00DF46AF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176"/>
    <w:rsid w:val="00E9693C"/>
    <w:rsid w:val="00E96A3D"/>
    <w:rsid w:val="00E96C24"/>
    <w:rsid w:val="00E974D3"/>
    <w:rsid w:val="00E977D8"/>
    <w:rsid w:val="00E97BE6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66D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3F2C"/>
    <w:rsid w:val="00F041BE"/>
    <w:rsid w:val="00F042AD"/>
    <w:rsid w:val="00F042EF"/>
    <w:rsid w:val="00F0445D"/>
    <w:rsid w:val="00F046FE"/>
    <w:rsid w:val="00F04E8F"/>
    <w:rsid w:val="00F056F5"/>
    <w:rsid w:val="00F05A23"/>
    <w:rsid w:val="00F05D75"/>
    <w:rsid w:val="00F06065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263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197D"/>
    <w:rsid w:val="00F7233B"/>
    <w:rsid w:val="00F72793"/>
    <w:rsid w:val="00F72833"/>
    <w:rsid w:val="00F72C65"/>
    <w:rsid w:val="00F740C4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0D2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6B0"/>
    <w:rsid w:val="00FE7BC5"/>
    <w:rsid w:val="00FE7E8D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F30"/>
    <w:rsid w:val="00FF40F3"/>
    <w:rsid w:val="00FF499B"/>
    <w:rsid w:val="00FF5196"/>
    <w:rsid w:val="00FF54E6"/>
    <w:rsid w:val="00FF575B"/>
    <w:rsid w:val="00FF59B8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275-01-00be-mac-pdt-mlo-ba-procedure.docx" TargetMode="External"/><Relationship Id="rId21" Type="http://schemas.openxmlformats.org/officeDocument/2006/relationships/hyperlink" Target="https://mentor.ieee.org/802.11/dcn/20/11-20-1315-01-00be-draft-text-for-support-for-large-bandwidth.docx" TargetMode="External"/><Relationship Id="rId42" Type="http://schemas.openxmlformats.org/officeDocument/2006/relationships/hyperlink" Target="https://mentor.ieee.org/802.11/dcn/20/11-20-1153-00-00be-pdt-phy-timing-related-parameters.docx" TargetMode="External"/><Relationship Id="rId47" Type="http://schemas.openxmlformats.org/officeDocument/2006/relationships/hyperlink" Target="https://mentor.ieee.org/802.11/dcn/20/11-20-1337-01-00be-pdt-phy-mathematical-description-of-signals.docx" TargetMode="External"/><Relationship Id="rId63" Type="http://schemas.openxmlformats.org/officeDocument/2006/relationships/hyperlink" Target="https://mentor.ieee.org/802.11/dcn/20/11-20-1339-01-00be-pdt-phy-data-field-coding.docx" TargetMode="External"/><Relationship Id="rId68" Type="http://schemas.openxmlformats.org/officeDocument/2006/relationships/hyperlink" Target="https://mentor.ieee.org/802.11/dcn/20/11-20-1231-00-00be-pdt-phy-beamforming.docx" TargetMode="External"/><Relationship Id="rId84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89" Type="http://schemas.openxmlformats.org/officeDocument/2006/relationships/hyperlink" Target="https://mentor.ieee.org/802.11/dcn/20/11-20-1229-03-00be-pdt-phy-channel-numbering-and-channelization.docx" TargetMode="External"/><Relationship Id="rId112" Type="http://schemas.openxmlformats.org/officeDocument/2006/relationships/hyperlink" Target="https://mentor.ieee.org/802.11/dcn/20/11-20-1256-03-00be-pdt-mac-mlo-tid-mapping-link-management-default-mode-and-enablement.docx" TargetMode="External"/><Relationship Id="rId133" Type="http://schemas.openxmlformats.org/officeDocument/2006/relationships/hyperlink" Target="https://mentor.ieee.org/802.11/dcn/20/11-20-1291-03-00be-pdt-mac-mlo-enhanced-multi-link-single-radio-operation.docx" TargetMode="External"/><Relationship Id="rId138" Type="http://schemas.openxmlformats.org/officeDocument/2006/relationships/hyperlink" Target="https://mentor.ieee.org/802.11/dcn/20/11-20-1291-07-00be-pdt-mac-mlo-enhanced-multi-link-single-radio-operation.docx" TargetMode="External"/><Relationship Id="rId154" Type="http://schemas.openxmlformats.org/officeDocument/2006/relationships/hyperlink" Target="https://mentor.ieee.org/802.11/dcn/20/11-20-1395-04-00be-pdt-mac-mlo-multi-link-channel-access-general-non-str.docx" TargetMode="External"/><Relationship Id="rId159" Type="http://schemas.openxmlformats.org/officeDocument/2006/relationships/hyperlink" Target="https://mentor.ieee.org/802.11/dcn/20/11-20-1271-01-00be-pdt-mac-mlo-multi-link-channel-access-end-ppdu-alignment.docx" TargetMode="External"/><Relationship Id="rId175" Type="http://schemas.openxmlformats.org/officeDocument/2006/relationships/hyperlink" Target="https://mentor.ieee.org/802.11/dcn/20/11-20-1255-04-00be-pdt-mac-mlo-discovery-discovery-procedures-including-probing-and-rnr.docx" TargetMode="External"/><Relationship Id="rId170" Type="http://schemas.openxmlformats.org/officeDocument/2006/relationships/hyperlink" Target="https://mentor.ieee.org/802.11/dcn/20/11-20-1255-02-00be-pdt-mac-mlo-discovery-discovery-procedures-including-probing-and-rnr.docx" TargetMode="External"/><Relationship Id="rId191" Type="http://schemas.openxmlformats.org/officeDocument/2006/relationships/hyperlink" Target="https://mentor.ieee.org/802.11/dcn/20/11-20-1348-00-00be-pdt-joint-map-sounding.docx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entor.ieee.org/802.11/dcn/20/11-20-1314-00-00be-draft-text-for-wideband-and-noncontiguous-spectrum-utilization.docx" TargetMode="External"/><Relationship Id="rId107" Type="http://schemas.openxmlformats.org/officeDocument/2006/relationships/hyperlink" Target="https://mentor.ieee.org/802.11/dcn/20/11-20-1256-01-00be-pdt-mac-mlo-tid-mapping-link-management-default-mode-and-enablement.docx" TargetMode="External"/><Relationship Id="rId11" Type="http://schemas.openxmlformats.org/officeDocument/2006/relationships/hyperlink" Target="https://mentor.ieee.org/802.11/dcn/20/11-20-1293-00-00be-pdt-phy-scope-and-eht-phy-functions.docx" TargetMode="External"/><Relationship Id="rId32" Type="http://schemas.openxmlformats.org/officeDocument/2006/relationships/hyperlink" Target="https://mentor.ieee.org/802.11/dcn/20/11-20-1327-01-00be-pdt-eht-ppdu-format.docx" TargetMode="External"/><Relationship Id="rId37" Type="http://schemas.openxmlformats.org/officeDocument/2006/relationships/hyperlink" Target="https://mentor.ieee.org/802.11/dcn/20/11-20-1338-00-00be-pdt-phy-eht-modulation-and-coding-eht-mcss.docx" TargetMode="External"/><Relationship Id="rId53" Type="http://schemas.openxmlformats.org/officeDocument/2006/relationships/hyperlink" Target="https://mentor.ieee.org/802.11/dcn/20/11-20-1276-02-00be-pdt-phy-eht-preamble-eht-sig.docx" TargetMode="External"/><Relationship Id="rId58" Type="http://schemas.openxmlformats.org/officeDocument/2006/relationships/hyperlink" Target="https://mentor.ieee.org/802.11/dcn/20/11-20-1260-03-00be-pdt-phy-eht-stf.docx" TargetMode="External"/><Relationship Id="rId74" Type="http://schemas.openxmlformats.org/officeDocument/2006/relationships/hyperlink" Target="https://mentor.ieee.org/802.11/dcn/20/11-20-1253-00-00be-pdt-phy-modulation-accuracy.docx" TargetMode="External"/><Relationship Id="rId79" Type="http://schemas.openxmlformats.org/officeDocument/2006/relationships/hyperlink" Target="https://mentor.ieee.org/802.11/dcn/20/11-20-1252-00-00be-pdt-phy-frequency-tolerance.docx" TargetMode="External"/><Relationship Id="rId102" Type="http://schemas.openxmlformats.org/officeDocument/2006/relationships/hyperlink" Target="https://mentor.ieee.org/802.11/dcn/20/11-20-1300-00-00be-pdt-mac-mlo-multi-link-setup-usage-and-rules-of-ml-ie.docx" TargetMode="External"/><Relationship Id="rId123" Type="http://schemas.openxmlformats.org/officeDocument/2006/relationships/hyperlink" Target="https://mentor.ieee.org/802.11/dcn/20/11-20-1292-04-00be-pdt-mac-mlo-power-save-traffic-indication.docx" TargetMode="External"/><Relationship Id="rId128" Type="http://schemas.openxmlformats.org/officeDocument/2006/relationships/hyperlink" Target="https://mentor.ieee.org/802.11/dcn/20/11-20-1289-00-00be-visio-file-for-figure-33-xx-mlo-per-sta-independent-power-state.vsd" TargetMode="External"/><Relationship Id="rId144" Type="http://schemas.openxmlformats.org/officeDocument/2006/relationships/hyperlink" Target="https://mentor.ieee.org/802.11/dcn/20/11-20-1291-10-00be-pdt-mac-mlo-enhanced-multi-link-single-radio-operation.docx" TargetMode="External"/><Relationship Id="rId149" Type="http://schemas.openxmlformats.org/officeDocument/2006/relationships/hyperlink" Target="https://mentor.ieee.org/802.11/dcn/20/11-20-1299-02-00be-pdt-mac-mlo-multi-link-channel-access-str.docx" TargetMode="External"/><Relationship Id="rId5" Type="http://schemas.openxmlformats.org/officeDocument/2006/relationships/numbering" Target="numbering.xml"/><Relationship Id="rId90" Type="http://schemas.openxmlformats.org/officeDocument/2006/relationships/hyperlink" Target="https://mentor.ieee.org/802.11/dcn/20/11-20-1404-00-00be-pdt-phy-support-for-non-ht-ht-vht-he-format-and-regulatory.doc" TargetMode="External"/><Relationship Id="rId95" Type="http://schemas.openxmlformats.org/officeDocument/2006/relationships/hyperlink" Target="https://mentor.ieee.org/802.11/dcn/20/11-20-1290-00-00be-pdt-phy-parameters-for-eht-mcss.docx" TargetMode="External"/><Relationship Id="rId160" Type="http://schemas.openxmlformats.org/officeDocument/2006/relationships/hyperlink" Target="https://mentor.ieee.org/802.11/dcn/20/11-20-1271-02-00be-pdt-mac-mlo-multi-link-channel-access-end-ppdu-alignment.docx" TargetMode="External"/><Relationship Id="rId165" Type="http://schemas.openxmlformats.org/officeDocument/2006/relationships/hyperlink" Target="https://mentor.ieee.org/802.11/dcn/20/11-20-1271-01-00be-pdt-mac-mlo-multi-link-channel-access-end-ppdu-alignment.docx" TargetMode="External"/><Relationship Id="rId181" Type="http://schemas.openxmlformats.org/officeDocument/2006/relationships/hyperlink" Target="https://mentor.ieee.org/802.11/dcn/20/11-20-1286-00-00be-visio-file-for-aa7.vsd" TargetMode="External"/><Relationship Id="rId186" Type="http://schemas.openxmlformats.org/officeDocument/2006/relationships/hyperlink" Target="https://mentor.ieee.org/802.11/dcn/20/11-20-1261-01-00be-pdt-mac-mlo-retransmissions.docx" TargetMode="External"/><Relationship Id="rId22" Type="http://schemas.openxmlformats.org/officeDocument/2006/relationships/hyperlink" Target="https://mentor.ieee.org/802.11/dcn/20/11-20-1315-01-00be-draft-text-for-support-for-large-bandwidth.docx" TargetMode="External"/><Relationship Id="rId27" Type="http://schemas.openxmlformats.org/officeDocument/2006/relationships/hyperlink" Target="https://mentor.ieee.org/802.11/dcn/20/11-20-1160-01-00be-pdt-phy-mu-mimo.docx" TargetMode="External"/><Relationship Id="rId43" Type="http://schemas.openxmlformats.org/officeDocument/2006/relationships/hyperlink" Target="https://mentor.ieee.org/802.11/dcn/20/11-20-1153-01-00be-pdt-phy-timing-related-parameters.docx" TargetMode="External"/><Relationship Id="rId48" Type="http://schemas.openxmlformats.org/officeDocument/2006/relationships/hyperlink" Target="https://mentor.ieee.org/802.11/dcn/20/11-20-1329-00-00be-pdt-eht-preamble-l-stf-l-ltf-l-sig-and-rl-sig.docx" TargetMode="External"/><Relationship Id="rId64" Type="http://schemas.openxmlformats.org/officeDocument/2006/relationships/hyperlink" Target="https://mentor.ieee.org/802.11/dcn/20/11-20-1339-02-00be-pdt-phy-data-field-coding.docx" TargetMode="External"/><Relationship Id="rId69" Type="http://schemas.openxmlformats.org/officeDocument/2006/relationships/hyperlink" Target="https://mentor.ieee.org/802.11/dcn/20/11-20-1231-01-00be-pdt-phy-beamforming.docx" TargetMode="External"/><Relationship Id="rId113" Type="http://schemas.openxmlformats.org/officeDocument/2006/relationships/hyperlink" Target="https://mentor.ieee.org/802.11/dcn/20/11-20-1275-00-00be-mac-pdt-mlo-ba-procedure.docx" TargetMode="External"/><Relationship Id="rId118" Type="http://schemas.openxmlformats.org/officeDocument/2006/relationships/hyperlink" Target="https://mentor.ieee.org/802.11/dcn/20/11-20-1336-00-00be-11be-spec-text-for-mlo-ba-share-and-extension-of-sn-space.docx" TargetMode="External"/><Relationship Id="rId134" Type="http://schemas.openxmlformats.org/officeDocument/2006/relationships/hyperlink" Target="https://mentor.ieee.org/802.11/dcn/20/11-20-1291-03-00be-pdt-mac-mlo-enhanced-multi-link-single-radio-operation.docx" TargetMode="External"/><Relationship Id="rId139" Type="http://schemas.openxmlformats.org/officeDocument/2006/relationships/hyperlink" Target="https://mentor.ieee.org/802.11/dcn/20/11-20-1291-08-00be-pdt-mac-mlo-enhanced-multi-link-single-radio-operation.docx" TargetMode="External"/><Relationship Id="rId80" Type="http://schemas.openxmlformats.org/officeDocument/2006/relationships/hyperlink" Target="https://mentor.ieee.org/802.11/dcn/20/11-20-1253-03-00be-pdt-phy-modulation-accuracy.docx" TargetMode="External"/><Relationship Id="rId85" Type="http://schemas.openxmlformats.org/officeDocument/2006/relationships/hyperlink" Target="https://mentor.ieee.org/802.11/dcn/20/11-20-1229-00-00be-pdt-phy-channel-numbering-and-channelization.docx" TargetMode="External"/><Relationship Id="rId150" Type="http://schemas.openxmlformats.org/officeDocument/2006/relationships/hyperlink" Target="https://mentor.ieee.org/802.11/dcn/20/11-20-1395-00-00be-pdt-mac-mlo-multi-link-channel-access-general-non-str.docx" TargetMode="External"/><Relationship Id="rId155" Type="http://schemas.openxmlformats.org/officeDocument/2006/relationships/hyperlink" Target="https://mentor.ieee.org/802.11/dcn/20/11-20-1320-00-00be-pdt-mac-mlo-multi-link-channel-access-capability-signaling.docx" TargetMode="External"/><Relationship Id="rId171" Type="http://schemas.openxmlformats.org/officeDocument/2006/relationships/hyperlink" Target="https://mentor.ieee.org/802.11/dcn/20/11-20-1255-03-00be-pdt-mac-mlo-discovery-discovery-procedures-including-probing-and-rnr.docx" TargetMode="External"/><Relationship Id="rId176" Type="http://schemas.openxmlformats.org/officeDocument/2006/relationships/hyperlink" Target="https://mentor.ieee.org/802.11/dcn/20/11-20-1274-00-00be-mac-pdt-mlo-ml-ie-structure.docx" TargetMode="External"/><Relationship Id="rId192" Type="http://schemas.openxmlformats.org/officeDocument/2006/relationships/hyperlink" Target="https://mentor.ieee.org/802.11/dcn/20/11-20-1267-00-00be-pdt-mac-link-latency-measurement-and-report-in-mlo.docx" TargetMode="External"/><Relationship Id="rId197" Type="http://schemas.microsoft.com/office/2011/relationships/people" Target="people.xml"/><Relationship Id="rId12" Type="http://schemas.openxmlformats.org/officeDocument/2006/relationships/hyperlink" Target="https://mentor.ieee.org/802.11/dcn/20/11-20-1293-01-00be-pdt-phy-scope-and-eht-phy-functions.docx" TargetMode="External"/><Relationship Id="rId17" Type="http://schemas.openxmlformats.org/officeDocument/2006/relationships/hyperlink" Target="https://mentor.ieee.org/802.11/dcn/20/11-20-1371-00-00be-pdt-phy-subcarriers-and-resource-allocation-for-wideband.docx" TargetMode="External"/><Relationship Id="rId33" Type="http://schemas.openxmlformats.org/officeDocument/2006/relationships/hyperlink" Target="https://mentor.ieee.org/802.11/dcn/20/11-20-1327-00-00be-pdt-eht-ppdu-format.docx" TargetMode="External"/><Relationship Id="rId38" Type="http://schemas.openxmlformats.org/officeDocument/2006/relationships/hyperlink" Target="https://mentor.ieee.org/802.11/dcn/20/11-20-1338-01-00be-pdt-phy-eht-modulation-and-coding-eht-mcss.docx" TargetMode="External"/><Relationship Id="rId59" Type="http://schemas.openxmlformats.org/officeDocument/2006/relationships/hyperlink" Target="https://mentor.ieee.org/802.11/dcn/20/11-20-1260-01-00be-pdt-phy-eht-stf.docx" TargetMode="External"/><Relationship Id="rId103" Type="http://schemas.openxmlformats.org/officeDocument/2006/relationships/hyperlink" Target="https://mentor.ieee.org/802.11/dcn/20/11-20-1300-01-00be-pdt-mac-mlo-multi-link-setup-usage-and-rules-of-ml-ie.docx" TargetMode="External"/><Relationship Id="rId108" Type="http://schemas.openxmlformats.org/officeDocument/2006/relationships/hyperlink" Target="https://mentor.ieee.org/802.11/dcn/20/11-20-1256-02-00be-pdt-mac-mlo-tid-mapping-link-management-default-mode-and-enablement.docx" TargetMode="External"/><Relationship Id="rId124" Type="http://schemas.openxmlformats.org/officeDocument/2006/relationships/hyperlink" Target="https://mentor.ieee.org/802.11/dcn/20/11-20-1292-03-00be-pdt-mac-mlo-power-save-traffic-indication.docx" TargetMode="External"/><Relationship Id="rId129" Type="http://schemas.openxmlformats.org/officeDocument/2006/relationships/hyperlink" Target="https://mentor.ieee.org/802.11/dcn/20/11-20-1289-01-00be-visio-file-for-figure-33-xx-mlo-per-sta-independent-power-state.vsd" TargetMode="External"/><Relationship Id="rId54" Type="http://schemas.openxmlformats.org/officeDocument/2006/relationships/hyperlink" Target="https://mentor.ieee.org/802.11/dcn/20/11-20-1276-00-00be-pdt-phy-eht-preamble-eht-sig.docx" TargetMode="External"/><Relationship Id="rId70" Type="http://schemas.openxmlformats.org/officeDocument/2006/relationships/hyperlink" Target="https://mentor.ieee.org/802.11/dcn/20/11-20-1231-02-00be-pdt-phy-beamforming.docx" TargetMode="External"/><Relationship Id="rId75" Type="http://schemas.openxmlformats.org/officeDocument/2006/relationships/hyperlink" Target="https://mentor.ieee.org/802.11/dcn/20/11-20-1253-01-00be-pdt-phy-modulation-accuracy.docx" TargetMode="External"/><Relationship Id="rId91" Type="http://schemas.openxmlformats.org/officeDocument/2006/relationships/hyperlink" Target="https://mentor.ieee.org/802.11/dcn/20/11-20-1294-00-00be-pdt-phy-eht-plme.docx" TargetMode="External"/><Relationship Id="rId96" Type="http://schemas.openxmlformats.org/officeDocument/2006/relationships/hyperlink" Target="https://mentor.ieee.org/802.11/dcn/20/11-20-1290-01-00be-pdt-phy-parameters-for-eht-mcss.docx" TargetMode="External"/><Relationship Id="rId140" Type="http://schemas.openxmlformats.org/officeDocument/2006/relationships/hyperlink" Target="https://mentor.ieee.org/802.11/dcn/20/11-20-1291-09-00be-pdt-mac-mlo-enhanced-multi-link-single-radio-operation.docx" TargetMode="External"/><Relationship Id="rId145" Type="http://schemas.openxmlformats.org/officeDocument/2006/relationships/hyperlink" Target="https://mentor.ieee.org/802.11/dcn/20/11-20-1299-00-00be-pdt-mac-mlo-multi-link-channel-access-str.docx" TargetMode="External"/><Relationship Id="rId161" Type="http://schemas.openxmlformats.org/officeDocument/2006/relationships/hyperlink" Target="https://mentor.ieee.org/802.11/dcn/20/11-20-1271-03-00be-pdt-mac-mlo-multi-link-channel-access-end-ppdu-alignment.docx" TargetMode="External"/><Relationship Id="rId166" Type="http://schemas.openxmlformats.org/officeDocument/2006/relationships/hyperlink" Target="https://mentor.ieee.org/802.11/dcn/20/11-20-1271-05-00be-pdt-mac-mlo-multi-link-channel-access-end-ppdu-alignment.docx" TargetMode="External"/><Relationship Id="rId182" Type="http://schemas.openxmlformats.org/officeDocument/2006/relationships/hyperlink" Target="https://mentor.ieee.org/802.11/dcn/20/11-20-1272-00-00be-pdt-mac-mlo-multiple-bssid-procedure.docx" TargetMode="External"/><Relationship Id="rId187" Type="http://schemas.openxmlformats.org/officeDocument/2006/relationships/hyperlink" Target="https://mentor.ieee.org/802.11/dcn/20/11-20-1261-00-00be-pdt-mac-mlo-retransmissions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yperlink" Target="https://mentor.ieee.org/802.11/dcn/20/11-20-1316-00-00be-draft-text-for-subcarriers-and-resource-allocation-for-single-ru.docx" TargetMode="External"/><Relationship Id="rId28" Type="http://schemas.openxmlformats.org/officeDocument/2006/relationships/hyperlink" Target="https://mentor.ieee.org/802.11/dcn/20/11-20-1160-02-00be-pdt-phy-mu-mimo.docx" TargetMode="External"/><Relationship Id="rId49" Type="http://schemas.openxmlformats.org/officeDocument/2006/relationships/hyperlink" Target="https://mentor.ieee.org/802.11/dcn/20/11-20-1329-01-00be-pdt-eht-preamble-l-stf-l-ltf-l-sig-and-rl-sig.docx" TargetMode="External"/><Relationship Id="rId114" Type="http://schemas.openxmlformats.org/officeDocument/2006/relationships/hyperlink" Target="https://mentor.ieee.org/802.11/dcn/20/11-20-1275-01-00be-mac-pdt-mlo-ba-procedure.docx" TargetMode="External"/><Relationship Id="rId119" Type="http://schemas.openxmlformats.org/officeDocument/2006/relationships/hyperlink" Target="https://mentor.ieee.org/802.11/dcn/20/11-20-1292-00-00be-pdt-mac-mlo-power-save-traffic-indication.docx" TargetMode="External"/><Relationship Id="rId44" Type="http://schemas.openxmlformats.org/officeDocument/2006/relationships/hyperlink" Target="https://mentor.ieee.org/802.11/dcn/20/11-20-1153-02-00be-pdt-phy-timing-related-parameters.docx" TargetMode="External"/><Relationship Id="rId60" Type="http://schemas.openxmlformats.org/officeDocument/2006/relationships/hyperlink" Target="https://mentor.ieee.org/802.11/dcn/20/11-20-1319-00-00be-pdt-phy-preamble-puncture.docx" TargetMode="External"/><Relationship Id="rId65" Type="http://schemas.openxmlformats.org/officeDocument/2006/relationships/hyperlink" Target="https://mentor.ieee.org/802.11/dcn/20/11-20-1351-00-00be-pdt-phy-pilot.docx" TargetMode="External"/><Relationship Id="rId81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86" Type="http://schemas.openxmlformats.org/officeDocument/2006/relationships/hyperlink" Target="https://mentor.ieee.org/802.11/dcn/20/11-20-1229-01-00be-pdt-phy-channel-numbering-and-channelization.docx" TargetMode="External"/><Relationship Id="rId130" Type="http://schemas.openxmlformats.org/officeDocument/2006/relationships/hyperlink" Target="https://mentor.ieee.org/802.11/dcn/20/11-20-1270-01-00be-pdt-mac-mlo-power-save-procedures.docx" TargetMode="External"/><Relationship Id="rId135" Type="http://schemas.openxmlformats.org/officeDocument/2006/relationships/hyperlink" Target="https://mentor.ieee.org/802.11/dcn/20/11-20-1291-04-00be-pdt-mac-mlo-enhanced-multi-link-single-radio-operation.docx" TargetMode="External"/><Relationship Id="rId151" Type="http://schemas.openxmlformats.org/officeDocument/2006/relationships/hyperlink" Target="https://mentor.ieee.org/802.11/dcn/20/11-20-1395-01-00be-pdt-mac-mlo-multi-link-channel-access-general-non-str.docx" TargetMode="External"/><Relationship Id="rId156" Type="http://schemas.openxmlformats.org/officeDocument/2006/relationships/hyperlink" Target="https://mentor.ieee.org/802.11/dcn/20/11-20-1320-01-00be-pdt-mac-mlo-multi-link-channel-access-capability-signaling.docx" TargetMode="External"/><Relationship Id="rId177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198" Type="http://schemas.openxmlformats.org/officeDocument/2006/relationships/theme" Target="theme/theme1.xml"/><Relationship Id="rId172" Type="http://schemas.openxmlformats.org/officeDocument/2006/relationships/hyperlink" Target="https://mentor.ieee.org/802.11/dcn/20/11-20-1255-04-00be-pdt-mac-mlo-discovery-discovery-procedures-including-probing-and-rnr.docx" TargetMode="External"/><Relationship Id="rId193" Type="http://schemas.openxmlformats.org/officeDocument/2006/relationships/hyperlink" Target="https://mentor.ieee.org/802.11/dcn/20/11-20-1267-01-00be-pdt-mac-link-latency-measurement-and-report-in-mlo.docx" TargetMode="External"/><Relationship Id="rId13" Type="http://schemas.openxmlformats.org/officeDocument/2006/relationships/hyperlink" Target="https://mentor.ieee.org/802.11/dcn/20/11-20-1293-01-00be-pdt-phy-scope-and-eht-phy-functions.docx" TargetMode="External"/><Relationship Id="rId18" Type="http://schemas.openxmlformats.org/officeDocument/2006/relationships/hyperlink" Target="https://mentor.ieee.org/802.11/dcn/20/11-20-1314-00-00be-draft-text-for-wideband-and-noncontiguous-spectrum-utilization.docx" TargetMode="External"/><Relationship Id="rId39" Type="http://schemas.openxmlformats.org/officeDocument/2006/relationships/hyperlink" Target="https://mentor.ieee.org/802.11/dcn/20/11-20-1338-02-00be-pdt-phy-eht-modulation-and-coding-eht-mcss.docx" TargetMode="External"/><Relationship Id="rId109" Type="http://schemas.openxmlformats.org/officeDocument/2006/relationships/hyperlink" Target="https://mentor.ieee.org/802.11/dcn/20/11-20-1256-03-00be-pdt-mac-mlo-tid-mapping-link-management-default-mode-and-enablement.docx" TargetMode="External"/><Relationship Id="rId34" Type="http://schemas.openxmlformats.org/officeDocument/2006/relationships/hyperlink" Target="https://mentor.ieee.org/802.11/dcn/20/11-20-1295-00-00be-pdt-phy-overview-of-the-ppdu-enconding-process.docx" TargetMode="External"/><Relationship Id="rId50" Type="http://schemas.openxmlformats.org/officeDocument/2006/relationships/hyperlink" Target="https://mentor.ieee.org/802.11/dcn/20/11-20-1329-00-00be-pdt-eht-preamble-l-stf-l-ltf-l-sig-and-rl-sig.docx" TargetMode="External"/><Relationship Id="rId55" Type="http://schemas.openxmlformats.org/officeDocument/2006/relationships/hyperlink" Target="https://mentor.ieee.org/802.11/dcn/20/11-20-1260-00-00be-pdt-phy-eht-stf.docx" TargetMode="External"/><Relationship Id="rId76" Type="http://schemas.openxmlformats.org/officeDocument/2006/relationships/hyperlink" Target="https://mentor.ieee.org/802.11/dcn/20/11-20-1253-02-00be-pdt-phy-modulation-accuracy.docx" TargetMode="External"/><Relationship Id="rId97" Type="http://schemas.openxmlformats.org/officeDocument/2006/relationships/hyperlink" Target="https://mentor.ieee.org/802.11/dcn/20/11-20-1290-01-00be-pdt-phy-parameters-for-eht-mcss.docx" TargetMode="External"/><Relationship Id="rId104" Type="http://schemas.openxmlformats.org/officeDocument/2006/relationships/hyperlink" Target="https://mentor.ieee.org/802.11/dcn/20/11-20-1300-02-00be-pdt-mac-mlo-multi-link-setup-usage-and-rules-of-ml-ie.docx" TargetMode="External"/><Relationship Id="rId120" Type="http://schemas.openxmlformats.org/officeDocument/2006/relationships/hyperlink" Target="https://mentor.ieee.org/802.11/dcn/20/11-20-1292-01-00be-pdt-mac-mlo-power-save-traffic-indication.docx" TargetMode="External"/><Relationship Id="rId125" Type="http://schemas.openxmlformats.org/officeDocument/2006/relationships/hyperlink" Target="https://mentor.ieee.org/802.11/dcn/20/11-20-1270-00-00be-pdt-mac-mlo-power-save-procedures.docx" TargetMode="External"/><Relationship Id="rId141" Type="http://schemas.openxmlformats.org/officeDocument/2006/relationships/hyperlink" Target="https://mentor.ieee.org/802.11/dcn/20/11-20-1291-10-00be-pdt-mac-mlo-enhanced-multi-link-single-radio-operation.docx" TargetMode="External"/><Relationship Id="rId146" Type="http://schemas.openxmlformats.org/officeDocument/2006/relationships/hyperlink" Target="https://mentor.ieee.org/802.11/dcn/20/11-20-1299-01-00be-pdt-mac-mlo-multi-link-channel-access-str.docx" TargetMode="External"/><Relationship Id="rId167" Type="http://schemas.openxmlformats.org/officeDocument/2006/relationships/hyperlink" Target="https://mentor.ieee.org/802.11/dcn/20/11-20-1271-05-00be-pdt-mac-mlo-multi-link-channel-access-end-ppdu-alignment.docx" TargetMode="External"/><Relationship Id="rId188" Type="http://schemas.openxmlformats.org/officeDocument/2006/relationships/hyperlink" Target="https://mentor.ieee.org/802.11/dcn/20/11-20-1261-01-00be-pdt-mac-mlo-retransmissions.docx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mentor.ieee.org/802.11/dcn/20/11-20-1231-01-00be-pdt-phy-beamforming.docx" TargetMode="External"/><Relationship Id="rId92" Type="http://schemas.openxmlformats.org/officeDocument/2006/relationships/hyperlink" Target="https://mentor.ieee.org/802.11/dcn/20/11-20-1294-01-00be-pdt-phy-eht-plme.docx" TargetMode="External"/><Relationship Id="rId162" Type="http://schemas.openxmlformats.org/officeDocument/2006/relationships/hyperlink" Target="https://mentor.ieee.org/802.11/dcn/20/11-20-1271-04-00be-pdt-mac-mlo-multi-link-channel-access-end-ppdu-alignment.docx" TargetMode="External"/><Relationship Id="rId183" Type="http://schemas.openxmlformats.org/officeDocument/2006/relationships/hyperlink" Target="https://mentor.ieee.org/802.11/dcn/20/11-20-1272-01-00be-pdt-mac-mlo-multiple-bssid-procedure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160-03-00be-pdt-phy-mu-mimo.docx" TargetMode="External"/><Relationship Id="rId24" Type="http://schemas.openxmlformats.org/officeDocument/2006/relationships/hyperlink" Target="https://mentor.ieee.org/802.11/dcn/20/11-20-1316-01-00be-draft-text-for-subcarriers-and-resource-allocation-for-single-ru.docx" TargetMode="External"/><Relationship Id="rId40" Type="http://schemas.openxmlformats.org/officeDocument/2006/relationships/hyperlink" Target="https://mentor.ieee.org/802.11/dcn/20/11-20-1338-03-00be-pdt-phy-eht-modulation-and-coding-eht-mcss.docx" TargetMode="External"/><Relationship Id="rId45" Type="http://schemas.openxmlformats.org/officeDocument/2006/relationships/hyperlink" Target="https://mentor.ieee.org/802.11/dcn/20/11-20-1153-01-00be-pdt-phy-timing-related-parameters.docx" TargetMode="External"/><Relationship Id="rId66" Type="http://schemas.openxmlformats.org/officeDocument/2006/relationships/hyperlink" Target="https://mentor.ieee.org/802.11/dcn/20/11-20-1349-00-00be-pdt-constellation-mapping.docx" TargetMode="External"/><Relationship Id="rId87" Type="http://schemas.openxmlformats.org/officeDocument/2006/relationships/hyperlink" Target="https://mentor.ieee.org/802.11/dcn/20/11-20-1229-02-00be-pdt-phy-channel-numbering-and-channelization.docx" TargetMode="External"/><Relationship Id="rId110" Type="http://schemas.openxmlformats.org/officeDocument/2006/relationships/hyperlink" Target="https://mentor.ieee.org/802.11/dcn/20/11-20-1256-00-00be-pdt-mac-mlo-tid-mapping-link-management-default-mode-and-enablement.docx" TargetMode="External"/><Relationship Id="rId115" Type="http://schemas.openxmlformats.org/officeDocument/2006/relationships/hyperlink" Target="https://mentor.ieee.org/802.11/dcn/20/11-20-1275-02-00be-mac-pdt-mlo-ba-procedure.docx" TargetMode="External"/><Relationship Id="rId131" Type="http://schemas.openxmlformats.org/officeDocument/2006/relationships/hyperlink" Target="https://mentor.ieee.org/802.11/dcn/20/11-20-1291-00-00be-pdt-mac-mlo-enhanced-multi-link-single-radio-operation.docx" TargetMode="External"/><Relationship Id="rId136" Type="http://schemas.openxmlformats.org/officeDocument/2006/relationships/hyperlink" Target="https://mentor.ieee.org/802.11/dcn/20/11-20-1291-05-00be-pdt-mac-mlo-enhanced-multi-link-single-radio-operation.docx" TargetMode="External"/><Relationship Id="rId157" Type="http://schemas.openxmlformats.org/officeDocument/2006/relationships/hyperlink" Target="https://mentor.ieee.org/802.11/dcn/20/11-20-1320-02-00be-pdt-mac-mlo-multi-link-channel-access-capability-signaling.docx" TargetMode="External"/><Relationship Id="rId178" Type="http://schemas.openxmlformats.org/officeDocument/2006/relationships/hyperlink" Target="https://mentor.ieee.org/802.11/dcn/20/11-20-1272-00-00be-pdt-mac-mlo-multiple-bssid-procedure.docx" TargetMode="External"/><Relationship Id="rId61" Type="http://schemas.openxmlformats.org/officeDocument/2006/relationships/hyperlink" Target="https://mentor.ieee.org/802.11/dcn/20/11-20-1319-01-00be-pdt-phy-preamble-puncture.docx" TargetMode="External"/><Relationship Id="rId82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52" Type="http://schemas.openxmlformats.org/officeDocument/2006/relationships/hyperlink" Target="https://mentor.ieee.org/802.11/dcn/20/11-20-1395-02-00be-pdt-mac-mlo-multi-link-channel-access-general-non-str.docx" TargetMode="External"/><Relationship Id="rId173" Type="http://schemas.openxmlformats.org/officeDocument/2006/relationships/hyperlink" Target="https://mentor.ieee.org/802.11/dcn/20/11-20-1255-00-00be-pdt-mac-mlo-discovery-discovery-procedures-including-probing-and-rnr.docx" TargetMode="External"/><Relationship Id="rId194" Type="http://schemas.openxmlformats.org/officeDocument/2006/relationships/header" Target="header1.xml"/><Relationship Id="rId19" Type="http://schemas.openxmlformats.org/officeDocument/2006/relationships/hyperlink" Target="https://mentor.ieee.org/802.11/dcn/20/11-20-1371-00-00be-pdt-phy-subcarriers-and-resource-allocation-for-wideband.docx" TargetMode="External"/><Relationship Id="rId14" Type="http://schemas.openxmlformats.org/officeDocument/2006/relationships/hyperlink" Target="https://mentor.ieee.org/802.11/dcn/20/11-20-1403-00-00be-pdt-phy-txvector-rxvector-trigvector-config-vector.doc" TargetMode="External"/><Relationship Id="rId30" Type="http://schemas.openxmlformats.org/officeDocument/2006/relationships/hyperlink" Target="https://mentor.ieee.org/802.11/dcn/20/11-20-1160-01-00be-pdt-phy-mu-mimo.docx" TargetMode="External"/><Relationship Id="rId35" Type="http://schemas.openxmlformats.org/officeDocument/2006/relationships/hyperlink" Target="https://mentor.ieee.org/802.11/dcn/20/11-20-1295-01-00be-pdt-phy-overview-of-the-ppdu-enconding-process.docx" TargetMode="External"/><Relationship Id="rId56" Type="http://schemas.openxmlformats.org/officeDocument/2006/relationships/hyperlink" Target="https://mentor.ieee.org/802.11/dcn/20/11-20-1260-01-00be-pdt-phy-eht-stf.docx" TargetMode="External"/><Relationship Id="rId77" Type="http://schemas.openxmlformats.org/officeDocument/2006/relationships/hyperlink" Target="https://mentor.ieee.org/802.11/dcn/20/11-20-1253-03-00be-pdt-phy-modulation-accuracy.docx" TargetMode="External"/><Relationship Id="rId100" Type="http://schemas.openxmlformats.org/officeDocument/2006/relationships/hyperlink" Target="https://mentor.ieee.org/802.11/dcn/20/11-20-1281-00-00be-pdt-mac-txop-bandwidth-signaling.docx" TargetMode="External"/><Relationship Id="rId105" Type="http://schemas.openxmlformats.org/officeDocument/2006/relationships/hyperlink" Target="https://mentor.ieee.org/802.11/dcn/20/11-20-1300-02-00be-pdt-mac-mlo-multi-link-setup-usage-and-rules-of-ml-ie.docx" TargetMode="External"/><Relationship Id="rId126" Type="http://schemas.openxmlformats.org/officeDocument/2006/relationships/hyperlink" Target="https://mentor.ieee.org/802.11/dcn/20/11-20-1270-01-00be-pdt-mac-mlo-power-save-procedures.docx" TargetMode="External"/><Relationship Id="rId147" Type="http://schemas.openxmlformats.org/officeDocument/2006/relationships/hyperlink" Target="https://mentor.ieee.org/802.11/dcn/20/11-20-1299-02-00be-pdt-mac-mlo-multi-link-channel-access-str.docx" TargetMode="External"/><Relationship Id="rId168" Type="http://schemas.openxmlformats.org/officeDocument/2006/relationships/hyperlink" Target="https://mentor.ieee.org/802.11/dcn/20/11-20-1255-00-00be-pdt-mac-mlo-discovery-discovery-procedures-including-probing-and-rnr.docx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mentor.ieee.org/802.11/dcn/20/11-20-1276-00-00be-pdt-phy-eht-preamble-eht-sig.docx" TargetMode="External"/><Relationship Id="rId72" Type="http://schemas.openxmlformats.org/officeDocument/2006/relationships/hyperlink" Target="https://mentor.ieee.org/802.11/dcn/20/11-20-1252-00-00be-pdt-phy-frequency-tolerance.docx" TargetMode="External"/><Relationship Id="rId93" Type="http://schemas.openxmlformats.org/officeDocument/2006/relationships/hyperlink" Target="https://mentor.ieee.org/802.11/dcn/20/11-20-1294-02-00be-pdt-phy-eht-plme.docx" TargetMode="External"/><Relationship Id="rId98" Type="http://schemas.openxmlformats.org/officeDocument/2006/relationships/hyperlink" Target="https://mentor.ieee.org/802.11/dcn/20/11-20-1359-00-00be-pdt-mac-eht-operation-element.docx" TargetMode="External"/><Relationship Id="rId121" Type="http://schemas.openxmlformats.org/officeDocument/2006/relationships/hyperlink" Target="https://mentor.ieee.org/802.11/dcn/20/11-20-1292-02-00be-pdt-mac-mlo-power-save-traffic-indication.docx" TargetMode="External"/><Relationship Id="rId142" Type="http://schemas.openxmlformats.org/officeDocument/2006/relationships/hyperlink" Target="https://mentor.ieee.org/802.11/dcn/20/11-20-1291-11-00be-pdt-mac-mlo-enhanced-multi-link-single-radio-operation.docx" TargetMode="External"/><Relationship Id="rId163" Type="http://schemas.openxmlformats.org/officeDocument/2006/relationships/hyperlink" Target="https://mentor.ieee.org/802.11/dcn/20/11-20-1271-05-00be-pdt-mac-mlo-multi-link-channel-access-end-ppdu-alignment.docx" TargetMode="External"/><Relationship Id="rId184" Type="http://schemas.openxmlformats.org/officeDocument/2006/relationships/hyperlink" Target="https://mentor.ieee.org/802.11/dcn/20/11-20-1272-01-00be-pdt-mac-mlo-multiple-bssid-procedure.docx" TargetMode="External"/><Relationship Id="rId189" Type="http://schemas.openxmlformats.org/officeDocument/2006/relationships/hyperlink" Target="https://mentor.ieee.org/802.11/dcn/20/11-20-1261-01-00be-pdt-mac-mlo-retransmissions.docx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mentor.ieee.org/802.11/dcn/20/11-20-1316-01-00be-draft-text-for-subcarriers-and-resource-allocation-for-single-ru.docx" TargetMode="External"/><Relationship Id="rId46" Type="http://schemas.openxmlformats.org/officeDocument/2006/relationships/hyperlink" Target="https://mentor.ieee.org/802.11/dcn/20/11-20-1337-00-00be-pdt-phy-mathematical-description-of-signals.docx" TargetMode="External"/><Relationship Id="rId67" Type="http://schemas.openxmlformats.org/officeDocument/2006/relationships/hyperlink" Target="https://mentor.ieee.org/802.11/dcn/20/11-20-1349-00-00be-pdt-constellation-mapping.docx" TargetMode="External"/><Relationship Id="rId116" Type="http://schemas.openxmlformats.org/officeDocument/2006/relationships/hyperlink" Target="https://mentor.ieee.org/802.11/dcn/20/11-20-1275-03-00be-mac-pdt-mlo-ba-procedure.docx" TargetMode="External"/><Relationship Id="rId137" Type="http://schemas.openxmlformats.org/officeDocument/2006/relationships/hyperlink" Target="https://mentor.ieee.org/802.11/dcn/20/11-20-1291-06-00be-pdt-mac-mlo-enhanced-multi-link-single-radio-operation.docx" TargetMode="External"/><Relationship Id="rId158" Type="http://schemas.openxmlformats.org/officeDocument/2006/relationships/hyperlink" Target="https://mentor.ieee.org/802.11/dcn/20/11-20-1271-00-00be-pdt-mac-mlo-multi-link-channel-access-end-ppdu-alignment.docx" TargetMode="External"/><Relationship Id="rId20" Type="http://schemas.openxmlformats.org/officeDocument/2006/relationships/hyperlink" Target="https://mentor.ieee.org/802.11/dcn/20/11-20-1315-00-00be-draft-text-for-support-for-large-bandwidth.docx" TargetMode="External"/><Relationship Id="rId41" Type="http://schemas.openxmlformats.org/officeDocument/2006/relationships/hyperlink" Target="https://mentor.ieee.org/802.11/dcn/20/11-20-1338-04-00be-pdt-phy-eht-modulation-and-coding-eht-mcss.docx" TargetMode="External"/><Relationship Id="rId62" Type="http://schemas.openxmlformats.org/officeDocument/2006/relationships/hyperlink" Target="https://mentor.ieee.org/802.11/dcn/20/11-20-1339-00-00be-pdt-phy-data-field-coding.docx" TargetMode="External"/><Relationship Id="rId83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88" Type="http://schemas.openxmlformats.org/officeDocument/2006/relationships/hyperlink" Target="https://mentor.ieee.org/802.11/dcn/20/11-20-1229-03-00be-pdt-phy-channel-numbering-and-channelization.docx" TargetMode="External"/><Relationship Id="rId111" Type="http://schemas.openxmlformats.org/officeDocument/2006/relationships/hyperlink" Target="https://mentor.ieee.org/802.11/dcn/20/11-20-1256-03-00be-pdt-mac-mlo-tid-mapping-link-management-default-mode-and-enablement.docx" TargetMode="External"/><Relationship Id="rId132" Type="http://schemas.openxmlformats.org/officeDocument/2006/relationships/hyperlink" Target="https://mentor.ieee.org/802.11/dcn/20/11-20-1291-01-00be-pdt-mac-mlo-enhanced-multi-link-single-radio-operation.docx" TargetMode="External"/><Relationship Id="rId153" Type="http://schemas.openxmlformats.org/officeDocument/2006/relationships/hyperlink" Target="https://mentor.ieee.org/802.11/dcn/20/11-20-1395-03-00be-pdt-mac-mlo-multi-link-channel-access-general-non-str.docx" TargetMode="External"/><Relationship Id="rId174" Type="http://schemas.openxmlformats.org/officeDocument/2006/relationships/hyperlink" Target="https://mentor.ieee.org/802.11/dcn/20/11-20-1255-03-00be-pdt-mac-mlo-discovery-discovery-procedures-including-probing-and-rnr.docx" TargetMode="External"/><Relationship Id="rId179" Type="http://schemas.openxmlformats.org/officeDocument/2006/relationships/hyperlink" Target="https://mentor.ieee.org/802.11/dcn/20/11-20-1272-01-00be-pdt-mac-mlo-multiple-bssid-procedure.docx" TargetMode="External"/><Relationship Id="rId195" Type="http://schemas.openxmlformats.org/officeDocument/2006/relationships/footer" Target="footer1.xml"/><Relationship Id="rId190" Type="http://schemas.openxmlformats.org/officeDocument/2006/relationships/hyperlink" Target="https://mentor.ieee.org/802.11/dcn/20/11-20-1407-00-00be-pdt-mac-mlo-soft-ap-mld-operation.docx" TargetMode="External"/><Relationship Id="rId15" Type="http://schemas.openxmlformats.org/officeDocument/2006/relationships/hyperlink" Target="https://mentor.ieee.org/802.11/dcn/20/11-20-1404-00-00be-pdt-phy-support-for-non-ht-ht-vht-he-format-and-regulatory.doc" TargetMode="External"/><Relationship Id="rId36" Type="http://schemas.openxmlformats.org/officeDocument/2006/relationships/hyperlink" Target="https://mentor.ieee.org/802.11/dcn/20/11-20-1295-01-00be-pdt-phy-overview-of-the-ppdu-enconding-process.docx" TargetMode="External"/><Relationship Id="rId57" Type="http://schemas.openxmlformats.org/officeDocument/2006/relationships/hyperlink" Target="https://mentor.ieee.org/802.11/dcn/20/11-20-1260-02-00be-pdt-phy-eht-stf.docx" TargetMode="External"/><Relationship Id="rId106" Type="http://schemas.openxmlformats.org/officeDocument/2006/relationships/hyperlink" Target="https://mentor.ieee.org/802.11/dcn/20/11-20-1256-00-00be-pdt-mac-mlo-tid-mapping-link-management-default-mode-and-enablement.docx" TargetMode="External"/><Relationship Id="rId127" Type="http://schemas.openxmlformats.org/officeDocument/2006/relationships/hyperlink" Target="https://mentor.ieee.org/802.11/dcn/20/11-20-1270-02-00be-pdt-mac-mlo-power-save-procedures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327-00-00be-pdt-eht-ppdu-format.docx" TargetMode="External"/><Relationship Id="rId52" Type="http://schemas.openxmlformats.org/officeDocument/2006/relationships/hyperlink" Target="https://mentor.ieee.org/802.11/dcn/20/11-20-1276-01-00be-pdt-phy-eht-preamble-eht-sig.docx" TargetMode="External"/><Relationship Id="rId73" Type="http://schemas.openxmlformats.org/officeDocument/2006/relationships/hyperlink" Target="https://mentor.ieee.org/802.11/dcn/20/11-20-1252-01-00be-pdt-phy-frequency-tolerance.docx" TargetMode="External"/><Relationship Id="rId78" Type="http://schemas.openxmlformats.org/officeDocument/2006/relationships/hyperlink" Target="https://mentor.ieee.org/802.11/dcn/20/11-20-1253-04-00be-pdt-phy-modulation-accuracy.docx" TargetMode="External"/><Relationship Id="rId94" Type="http://schemas.openxmlformats.org/officeDocument/2006/relationships/hyperlink" Target="https://mentor.ieee.org/802.11/dcn/20/11-20-1294-01-00be-pdt-phy-eht-plme.docx" TargetMode="External"/><Relationship Id="rId99" Type="http://schemas.openxmlformats.org/officeDocument/2006/relationships/hyperlink" Target="https://mentor.ieee.org/802.11/dcn/20/11-20-1353-00-00be-pdt-mac-eht-bss-operation.docx" TargetMode="External"/><Relationship Id="rId101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122" Type="http://schemas.openxmlformats.org/officeDocument/2006/relationships/hyperlink" Target="https://mentor.ieee.org/802.11/dcn/20/11-20-1292-03-00be-pdt-mac-mlo-power-save-traffic-indication.docx" TargetMode="External"/><Relationship Id="rId143" Type="http://schemas.openxmlformats.org/officeDocument/2006/relationships/hyperlink" Target="https://mentor.ieee.org/802.11/dcn/20/11-20-1291-04-00be-pdt-mac-mlo-enhanced-multi-link-single-radio-operation.docx" TargetMode="External"/><Relationship Id="rId148" Type="http://schemas.openxmlformats.org/officeDocument/2006/relationships/hyperlink" Target="https://mentor.ieee.org/802.11/dcn/20/11-20-1305-00-00be-visio-file-for-figure-33-x-channel-access-of-str-mld.vsdx" TargetMode="External"/><Relationship Id="rId164" Type="http://schemas.openxmlformats.org/officeDocument/2006/relationships/hyperlink" Target="https://mentor.ieee.org/802.11/dcn/20/11-20-1271-06-00be-pdt-mac-mlo-multi-link-channel-access-end-ppdu-alignment.docx" TargetMode="External"/><Relationship Id="rId169" Type="http://schemas.openxmlformats.org/officeDocument/2006/relationships/hyperlink" Target="https://mentor.ieee.org/802.11/dcn/20/11-20-1255-01-00be-pdt-mac-mlo-discovery-discovery-procedures-including-probing-and-rnr.docx" TargetMode="External"/><Relationship Id="rId185" Type="http://schemas.openxmlformats.org/officeDocument/2006/relationships/hyperlink" Target="https://mentor.ieee.org/802.11/dcn/20/11-20-1261-00-00be-pdt-mac-mlo-retransmissions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https://mentor.ieee.org/802.11/dcn/20/11-20-1285-00-00be-visio-file-for-figure-aa6.vsd" TargetMode="External"/><Relationship Id="rId26" Type="http://schemas.openxmlformats.org/officeDocument/2006/relationships/hyperlink" Target="https://mentor.ieee.org/802.11/dcn/20/11-20-1160-00-00be-pdt-phy-mu-mimo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B11416-1F04-491F-B4D6-1BC78B0B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746</TotalTime>
  <Pages>29</Pages>
  <Words>9614</Words>
  <Characters>54800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802.11-20/0997r33</vt:lpstr>
    </vt:vector>
  </TitlesOfParts>
  <Company>Qualcomm Inc.</Company>
  <LinksUpToDate>false</LinksUpToDate>
  <CharactersWithSpaces>64286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802.11-20/0997r34</dc:title>
  <dc:subject>Agenda</dc:subject>
  <dc:creator>Alfred Asterjadhi</dc:creator>
  <cp:keywords>Volunteer and Status</cp:keywords>
  <dc:description/>
  <cp:lastModifiedBy>Edward Au</cp:lastModifiedBy>
  <cp:revision>504</cp:revision>
  <cp:lastPrinted>2020-07-07T16:13:00Z</cp:lastPrinted>
  <dcterms:created xsi:type="dcterms:W3CDTF">2020-07-30T22:19:00Z</dcterms:created>
  <dcterms:modified xsi:type="dcterms:W3CDTF">2020-09-08T14:52:00Z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