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76C949A4" w:rsidR="00CA09B2" w:rsidRDefault="00CA09B2" w:rsidP="0032698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08</w:t>
            </w:r>
            <w:r w:rsidR="00C274C2">
              <w:rPr>
                <w:b w:val="0"/>
                <w:sz w:val="20"/>
              </w:rPr>
              <w:t>-</w:t>
            </w:r>
            <w:r w:rsidR="001E4484">
              <w:rPr>
                <w:b w:val="0"/>
                <w:sz w:val="20"/>
              </w:rPr>
              <w:t>2</w:t>
            </w:r>
            <w:r w:rsidR="00232D02">
              <w:rPr>
                <w:b w:val="0"/>
                <w:sz w:val="20"/>
              </w:rPr>
              <w:t>7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C83E5D" w:rsidRDefault="00C83E5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C83E5D" w:rsidRDefault="00C83E5D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C83E5D" w:rsidRDefault="00C83E5D">
                            <w:pPr>
                              <w:jc w:val="both"/>
                            </w:pPr>
                          </w:p>
                          <w:p w14:paraId="2E83F19A" w14:textId="16D85E04" w:rsidR="00C83E5D" w:rsidRDefault="00C83E5D" w:rsidP="00935D59">
                            <w:pPr>
                              <w:jc w:val="both"/>
                            </w:pPr>
                          </w:p>
                          <w:p w14:paraId="059B745B" w14:textId="37CB83AD" w:rsidR="00C83E5D" w:rsidRDefault="00C83E5D" w:rsidP="00935D59">
                            <w:pPr>
                              <w:jc w:val="both"/>
                            </w:pPr>
                          </w:p>
                          <w:p w14:paraId="15875BAB" w14:textId="04D45E1B" w:rsidR="00C83E5D" w:rsidRDefault="00C83E5D" w:rsidP="00935D59">
                            <w:pPr>
                              <w:jc w:val="both"/>
                            </w:pPr>
                          </w:p>
                          <w:p w14:paraId="622AE103" w14:textId="22071A91" w:rsidR="00C83E5D" w:rsidRDefault="00C83E5D" w:rsidP="00935D59">
                            <w:pPr>
                              <w:jc w:val="both"/>
                            </w:pPr>
                          </w:p>
                          <w:p w14:paraId="0592E46D" w14:textId="6F51E277" w:rsidR="00C83E5D" w:rsidRDefault="00C83E5D" w:rsidP="00935D59">
                            <w:pPr>
                              <w:jc w:val="both"/>
                            </w:pPr>
                          </w:p>
                          <w:p w14:paraId="3369EA44" w14:textId="014CF013" w:rsidR="00C83E5D" w:rsidRDefault="00C83E5D" w:rsidP="00935D59">
                            <w:pPr>
                              <w:jc w:val="both"/>
                            </w:pPr>
                          </w:p>
                          <w:p w14:paraId="7FA2B34F" w14:textId="1FC5D690" w:rsidR="00C83E5D" w:rsidRDefault="00C83E5D" w:rsidP="00935D59">
                            <w:pPr>
                              <w:jc w:val="both"/>
                            </w:pPr>
                          </w:p>
                          <w:p w14:paraId="03C510E2" w14:textId="3A2554EA" w:rsidR="00C83E5D" w:rsidRDefault="00C83E5D" w:rsidP="00935D59">
                            <w:pPr>
                              <w:jc w:val="both"/>
                            </w:pPr>
                          </w:p>
                          <w:p w14:paraId="4537724B" w14:textId="7B28868D" w:rsidR="00C83E5D" w:rsidRDefault="00C83E5D" w:rsidP="00935D59">
                            <w:pPr>
                              <w:jc w:val="both"/>
                            </w:pPr>
                          </w:p>
                          <w:p w14:paraId="5CBED139" w14:textId="1F6D573E" w:rsidR="00C83E5D" w:rsidRDefault="00C83E5D" w:rsidP="00935D59">
                            <w:pPr>
                              <w:jc w:val="both"/>
                            </w:pPr>
                          </w:p>
                          <w:p w14:paraId="40B8AFB4" w14:textId="08395F7D" w:rsidR="00C83E5D" w:rsidRDefault="00C83E5D" w:rsidP="00935D59">
                            <w:pPr>
                              <w:jc w:val="both"/>
                            </w:pPr>
                          </w:p>
                          <w:p w14:paraId="1C1102BF" w14:textId="53A3260A" w:rsidR="00C83E5D" w:rsidRDefault="00C83E5D" w:rsidP="00935D59">
                            <w:pPr>
                              <w:jc w:val="both"/>
                            </w:pPr>
                          </w:p>
                          <w:p w14:paraId="34F72081" w14:textId="07A6CAA9" w:rsidR="00C83E5D" w:rsidRDefault="00C83E5D" w:rsidP="00935D59">
                            <w:pPr>
                              <w:jc w:val="both"/>
                            </w:pPr>
                          </w:p>
                          <w:p w14:paraId="24B9680C" w14:textId="77D9661A" w:rsidR="00C83E5D" w:rsidRDefault="00C83E5D" w:rsidP="00935D59">
                            <w:pPr>
                              <w:jc w:val="both"/>
                            </w:pPr>
                          </w:p>
                          <w:p w14:paraId="6A2EFA2A" w14:textId="27400DE0" w:rsidR="00C83E5D" w:rsidRDefault="00C83E5D" w:rsidP="00935D59">
                            <w:pPr>
                              <w:jc w:val="both"/>
                            </w:pPr>
                          </w:p>
                          <w:p w14:paraId="5F612470" w14:textId="2CBFC344" w:rsidR="00C83E5D" w:rsidRDefault="00C83E5D" w:rsidP="00935D59">
                            <w:pPr>
                              <w:jc w:val="both"/>
                            </w:pPr>
                          </w:p>
                          <w:p w14:paraId="53B2D4BB" w14:textId="0E97D949" w:rsidR="00C83E5D" w:rsidRDefault="00C83E5D" w:rsidP="00935D59">
                            <w:pPr>
                              <w:jc w:val="both"/>
                            </w:pPr>
                          </w:p>
                          <w:p w14:paraId="727786B4" w14:textId="6E77A8A4" w:rsidR="00C83E5D" w:rsidRDefault="00C83E5D" w:rsidP="00935D59">
                            <w:pPr>
                              <w:jc w:val="both"/>
                            </w:pPr>
                          </w:p>
                          <w:p w14:paraId="7F8D8227" w14:textId="72C705A1" w:rsidR="00C83E5D" w:rsidRDefault="00C83E5D" w:rsidP="00935D59">
                            <w:pPr>
                              <w:jc w:val="both"/>
                            </w:pPr>
                          </w:p>
                          <w:p w14:paraId="582FEE3E" w14:textId="41D3AAFF" w:rsidR="00C83E5D" w:rsidRDefault="00C83E5D" w:rsidP="00935D59">
                            <w:pPr>
                              <w:jc w:val="both"/>
                            </w:pPr>
                          </w:p>
                          <w:p w14:paraId="7053D6BE" w14:textId="5B623C9F" w:rsidR="00C83E5D" w:rsidRDefault="00C83E5D" w:rsidP="00935D59">
                            <w:pPr>
                              <w:jc w:val="both"/>
                            </w:pPr>
                          </w:p>
                          <w:p w14:paraId="62BC7481" w14:textId="72CE6369" w:rsidR="00C83E5D" w:rsidRDefault="00C83E5D" w:rsidP="00935D59">
                            <w:pPr>
                              <w:jc w:val="both"/>
                            </w:pPr>
                          </w:p>
                          <w:p w14:paraId="72C89838" w14:textId="14849DE6" w:rsidR="00C83E5D" w:rsidRDefault="00C83E5D" w:rsidP="00935D59">
                            <w:pPr>
                              <w:jc w:val="both"/>
                            </w:pPr>
                          </w:p>
                          <w:p w14:paraId="3EAA3647" w14:textId="22F124B3" w:rsidR="00C83E5D" w:rsidRDefault="00C83E5D" w:rsidP="00935D59">
                            <w:pPr>
                              <w:jc w:val="both"/>
                            </w:pPr>
                          </w:p>
                          <w:p w14:paraId="1819B7E1" w14:textId="2DAFE5D7" w:rsidR="00C83E5D" w:rsidRDefault="00C83E5D" w:rsidP="00935D59">
                            <w:pPr>
                              <w:jc w:val="both"/>
                            </w:pPr>
                          </w:p>
                          <w:p w14:paraId="50113E4C" w14:textId="408FD79B" w:rsidR="00C83E5D" w:rsidRDefault="00C83E5D" w:rsidP="00935D59">
                            <w:pPr>
                              <w:jc w:val="both"/>
                            </w:pPr>
                          </w:p>
                          <w:p w14:paraId="694F21A9" w14:textId="1BCB2DC2" w:rsidR="00C83E5D" w:rsidRDefault="00C83E5D" w:rsidP="00935D59">
                            <w:pPr>
                              <w:jc w:val="both"/>
                            </w:pPr>
                          </w:p>
                          <w:p w14:paraId="5CA72B64" w14:textId="143872D9" w:rsidR="00C83E5D" w:rsidRDefault="00C83E5D" w:rsidP="00935D59">
                            <w:pPr>
                              <w:jc w:val="both"/>
                            </w:pPr>
                          </w:p>
                          <w:p w14:paraId="549AA84D" w14:textId="77777777" w:rsidR="00C83E5D" w:rsidRPr="00935D59" w:rsidRDefault="00C83E5D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C83E5D" w:rsidRDefault="00C83E5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C83E5D" w:rsidRDefault="00C83E5D">
                      <w:pPr>
                        <w:jc w:val="both"/>
                      </w:pPr>
                      <w:r>
                        <w:t>This document contains a table with the spec text volunteers and status updates for TGbe D0.1.</w:t>
                      </w:r>
                    </w:p>
                    <w:p w14:paraId="370DF1EB" w14:textId="77777777" w:rsidR="00C83E5D" w:rsidRDefault="00C83E5D">
                      <w:pPr>
                        <w:jc w:val="both"/>
                      </w:pPr>
                    </w:p>
                    <w:p w14:paraId="2E83F19A" w14:textId="16D85E04" w:rsidR="00C83E5D" w:rsidRDefault="00C83E5D" w:rsidP="00935D59">
                      <w:pPr>
                        <w:jc w:val="both"/>
                      </w:pPr>
                    </w:p>
                    <w:p w14:paraId="059B745B" w14:textId="37CB83AD" w:rsidR="00C83E5D" w:rsidRDefault="00C83E5D" w:rsidP="00935D59">
                      <w:pPr>
                        <w:jc w:val="both"/>
                      </w:pPr>
                    </w:p>
                    <w:p w14:paraId="15875BAB" w14:textId="04D45E1B" w:rsidR="00C83E5D" w:rsidRDefault="00C83E5D" w:rsidP="00935D59">
                      <w:pPr>
                        <w:jc w:val="both"/>
                      </w:pPr>
                    </w:p>
                    <w:p w14:paraId="622AE103" w14:textId="22071A91" w:rsidR="00C83E5D" w:rsidRDefault="00C83E5D" w:rsidP="00935D59">
                      <w:pPr>
                        <w:jc w:val="both"/>
                      </w:pPr>
                    </w:p>
                    <w:p w14:paraId="0592E46D" w14:textId="6F51E277" w:rsidR="00C83E5D" w:rsidRDefault="00C83E5D" w:rsidP="00935D59">
                      <w:pPr>
                        <w:jc w:val="both"/>
                      </w:pPr>
                    </w:p>
                    <w:p w14:paraId="3369EA44" w14:textId="014CF013" w:rsidR="00C83E5D" w:rsidRDefault="00C83E5D" w:rsidP="00935D59">
                      <w:pPr>
                        <w:jc w:val="both"/>
                      </w:pPr>
                    </w:p>
                    <w:p w14:paraId="7FA2B34F" w14:textId="1FC5D690" w:rsidR="00C83E5D" w:rsidRDefault="00C83E5D" w:rsidP="00935D59">
                      <w:pPr>
                        <w:jc w:val="both"/>
                      </w:pPr>
                    </w:p>
                    <w:p w14:paraId="03C510E2" w14:textId="3A2554EA" w:rsidR="00C83E5D" w:rsidRDefault="00C83E5D" w:rsidP="00935D59">
                      <w:pPr>
                        <w:jc w:val="both"/>
                      </w:pPr>
                    </w:p>
                    <w:p w14:paraId="4537724B" w14:textId="7B28868D" w:rsidR="00C83E5D" w:rsidRDefault="00C83E5D" w:rsidP="00935D59">
                      <w:pPr>
                        <w:jc w:val="both"/>
                      </w:pPr>
                    </w:p>
                    <w:p w14:paraId="5CBED139" w14:textId="1F6D573E" w:rsidR="00C83E5D" w:rsidRDefault="00C83E5D" w:rsidP="00935D59">
                      <w:pPr>
                        <w:jc w:val="both"/>
                      </w:pPr>
                    </w:p>
                    <w:p w14:paraId="40B8AFB4" w14:textId="08395F7D" w:rsidR="00C83E5D" w:rsidRDefault="00C83E5D" w:rsidP="00935D59">
                      <w:pPr>
                        <w:jc w:val="both"/>
                      </w:pPr>
                    </w:p>
                    <w:p w14:paraId="1C1102BF" w14:textId="53A3260A" w:rsidR="00C83E5D" w:rsidRDefault="00C83E5D" w:rsidP="00935D59">
                      <w:pPr>
                        <w:jc w:val="both"/>
                      </w:pPr>
                    </w:p>
                    <w:p w14:paraId="34F72081" w14:textId="07A6CAA9" w:rsidR="00C83E5D" w:rsidRDefault="00C83E5D" w:rsidP="00935D59">
                      <w:pPr>
                        <w:jc w:val="both"/>
                      </w:pPr>
                    </w:p>
                    <w:p w14:paraId="24B9680C" w14:textId="77D9661A" w:rsidR="00C83E5D" w:rsidRDefault="00C83E5D" w:rsidP="00935D59">
                      <w:pPr>
                        <w:jc w:val="both"/>
                      </w:pPr>
                    </w:p>
                    <w:p w14:paraId="6A2EFA2A" w14:textId="27400DE0" w:rsidR="00C83E5D" w:rsidRDefault="00C83E5D" w:rsidP="00935D59">
                      <w:pPr>
                        <w:jc w:val="both"/>
                      </w:pPr>
                    </w:p>
                    <w:p w14:paraId="5F612470" w14:textId="2CBFC344" w:rsidR="00C83E5D" w:rsidRDefault="00C83E5D" w:rsidP="00935D59">
                      <w:pPr>
                        <w:jc w:val="both"/>
                      </w:pPr>
                    </w:p>
                    <w:p w14:paraId="53B2D4BB" w14:textId="0E97D949" w:rsidR="00C83E5D" w:rsidRDefault="00C83E5D" w:rsidP="00935D59">
                      <w:pPr>
                        <w:jc w:val="both"/>
                      </w:pPr>
                    </w:p>
                    <w:p w14:paraId="727786B4" w14:textId="6E77A8A4" w:rsidR="00C83E5D" w:rsidRDefault="00C83E5D" w:rsidP="00935D59">
                      <w:pPr>
                        <w:jc w:val="both"/>
                      </w:pPr>
                    </w:p>
                    <w:p w14:paraId="7F8D8227" w14:textId="72C705A1" w:rsidR="00C83E5D" w:rsidRDefault="00C83E5D" w:rsidP="00935D59">
                      <w:pPr>
                        <w:jc w:val="both"/>
                      </w:pPr>
                    </w:p>
                    <w:p w14:paraId="582FEE3E" w14:textId="41D3AAFF" w:rsidR="00C83E5D" w:rsidRDefault="00C83E5D" w:rsidP="00935D59">
                      <w:pPr>
                        <w:jc w:val="both"/>
                      </w:pPr>
                    </w:p>
                    <w:p w14:paraId="7053D6BE" w14:textId="5B623C9F" w:rsidR="00C83E5D" w:rsidRDefault="00C83E5D" w:rsidP="00935D59">
                      <w:pPr>
                        <w:jc w:val="both"/>
                      </w:pPr>
                    </w:p>
                    <w:p w14:paraId="62BC7481" w14:textId="72CE6369" w:rsidR="00C83E5D" w:rsidRDefault="00C83E5D" w:rsidP="00935D59">
                      <w:pPr>
                        <w:jc w:val="both"/>
                      </w:pPr>
                    </w:p>
                    <w:p w14:paraId="72C89838" w14:textId="14849DE6" w:rsidR="00C83E5D" w:rsidRDefault="00C83E5D" w:rsidP="00935D59">
                      <w:pPr>
                        <w:jc w:val="both"/>
                      </w:pPr>
                    </w:p>
                    <w:p w14:paraId="3EAA3647" w14:textId="22F124B3" w:rsidR="00C83E5D" w:rsidRDefault="00C83E5D" w:rsidP="00935D59">
                      <w:pPr>
                        <w:jc w:val="both"/>
                      </w:pPr>
                    </w:p>
                    <w:p w14:paraId="1819B7E1" w14:textId="2DAFE5D7" w:rsidR="00C83E5D" w:rsidRDefault="00C83E5D" w:rsidP="00935D59">
                      <w:pPr>
                        <w:jc w:val="both"/>
                      </w:pPr>
                    </w:p>
                    <w:p w14:paraId="50113E4C" w14:textId="408FD79B" w:rsidR="00C83E5D" w:rsidRDefault="00C83E5D" w:rsidP="00935D59">
                      <w:pPr>
                        <w:jc w:val="both"/>
                      </w:pPr>
                    </w:p>
                    <w:p w14:paraId="694F21A9" w14:textId="1BCB2DC2" w:rsidR="00C83E5D" w:rsidRDefault="00C83E5D" w:rsidP="00935D59">
                      <w:pPr>
                        <w:jc w:val="both"/>
                      </w:pPr>
                    </w:p>
                    <w:p w14:paraId="5CA72B64" w14:textId="143872D9" w:rsidR="00C83E5D" w:rsidRDefault="00C83E5D" w:rsidP="00935D59">
                      <w:pPr>
                        <w:jc w:val="both"/>
                      </w:pPr>
                    </w:p>
                    <w:p w14:paraId="549AA84D" w14:textId="77777777" w:rsidR="00C83E5D" w:rsidRPr="00935D59" w:rsidRDefault="00C83E5D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6:  More updates</w:t>
      </w:r>
    </w:p>
    <w:p w14:paraId="065FDDE1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7: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10:  More updates</w:t>
      </w:r>
    </w:p>
    <w:p w14:paraId="42759DE4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11:  More updates</w:t>
      </w:r>
    </w:p>
    <w:p w14:paraId="35370DB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12:  More updates</w:t>
      </w:r>
    </w:p>
    <w:p w14:paraId="1C170AAB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13:  More updates</w:t>
      </w:r>
    </w:p>
    <w:p w14:paraId="3B00F107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14:  More updates</w:t>
      </w:r>
    </w:p>
    <w:p w14:paraId="2E2B6825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15: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22377834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18:  More updates</w:t>
      </w:r>
    </w:p>
    <w:p w14:paraId="43A2333E" w14:textId="2350B705" w:rsidR="00531D76" w:rsidRDefault="00531D76" w:rsidP="00531D76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19:  More updates</w:t>
      </w:r>
    </w:p>
    <w:p w14:paraId="46901ED7" w14:textId="1749B32C" w:rsidR="00A676C5" w:rsidRDefault="00A676C5" w:rsidP="00A676C5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20:  More updates</w:t>
      </w:r>
    </w:p>
    <w:p w14:paraId="42B4CC0A" w14:textId="10BBB1E0" w:rsidR="00BD1A9A" w:rsidRDefault="00BD1A9A" w:rsidP="00BD1A9A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21:  More updates</w:t>
      </w:r>
    </w:p>
    <w:p w14:paraId="61110BB4" w14:textId="65FAEBDA" w:rsidR="00500E2F" w:rsidRDefault="00500E2F" w:rsidP="00BD1A9A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22:  More updates</w:t>
      </w:r>
    </w:p>
    <w:p w14:paraId="7288F545" w14:textId="0F7FF4BF" w:rsidR="004217D0" w:rsidRPr="004217D0" w:rsidRDefault="004217D0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</w:t>
      </w:r>
      <w:r>
        <w:rPr>
          <w:sz w:val="22"/>
        </w:rPr>
        <w:t>3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6BA1C2DB" w14:textId="77777777" w:rsidR="00935D59" w:rsidRDefault="00935D59" w:rsidP="00935D59"/>
    <w:tbl>
      <w:tblPr>
        <w:tblStyle w:val="TableGrid"/>
        <w:tblW w:w="13273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gridCol w:w="2133"/>
      </w:tblGrid>
      <w:tr w:rsidR="00E7555D" w14:paraId="2520A289" w14:textId="77777777" w:rsidTr="00531D76">
        <w:trPr>
          <w:trHeight w:val="271"/>
          <w:tblHeader/>
        </w:trPr>
        <w:tc>
          <w:tcPr>
            <w:tcW w:w="1035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133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133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E7555D">
        <w:trPr>
          <w:trHeight w:val="257"/>
        </w:trPr>
        <w:tc>
          <w:tcPr>
            <w:tcW w:w="1035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FC16469" w14:textId="77777777" w:rsidR="00E7555D" w:rsidRPr="00A10281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E7555D">
        <w:trPr>
          <w:trHeight w:val="257"/>
        </w:trPr>
        <w:tc>
          <w:tcPr>
            <w:tcW w:w="1035" w:type="dxa"/>
          </w:tcPr>
          <w:p w14:paraId="598B34CA" w14:textId="0684212D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9805B29" w14:textId="77777777" w:rsidR="007457F2" w:rsidRPr="00A10281" w:rsidRDefault="00377A2D" w:rsidP="006656CF">
            <w:pPr>
              <w:rPr>
                <w:sz w:val="20"/>
              </w:rPr>
            </w:pPr>
            <w:hyperlink r:id="rId11" w:history="1">
              <w:r w:rsidR="0068358A" w:rsidRPr="00A10281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A10281">
              <w:rPr>
                <w:sz w:val="20"/>
              </w:rPr>
              <w:t>, uploaded on August 25, 2020</w:t>
            </w:r>
          </w:p>
          <w:p w14:paraId="6F25965A" w14:textId="62F7022A" w:rsidR="00583ECE" w:rsidRPr="00A10281" w:rsidRDefault="00377A2D" w:rsidP="006656CF">
            <w:pPr>
              <w:rPr>
                <w:sz w:val="20"/>
              </w:rPr>
            </w:pPr>
            <w:hyperlink r:id="rId12" w:history="1">
              <w:r w:rsidR="00583EC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A10281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E7555D">
        <w:trPr>
          <w:trHeight w:val="257"/>
        </w:trPr>
        <w:tc>
          <w:tcPr>
            <w:tcW w:w="1035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01DFF3C" w14:textId="77777777" w:rsidR="00E7555D" w:rsidRPr="007457F2" w:rsidRDefault="00E7555D" w:rsidP="00260E5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E7555D">
        <w:trPr>
          <w:trHeight w:val="257"/>
        </w:trPr>
        <w:tc>
          <w:tcPr>
            <w:tcW w:w="1035" w:type="dxa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FA31BCE" w14:textId="77777777" w:rsidR="00E7555D" w:rsidRPr="00FA760E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E7555D">
        <w:trPr>
          <w:trHeight w:val="257"/>
        </w:trPr>
        <w:tc>
          <w:tcPr>
            <w:tcW w:w="1035" w:type="dxa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133" w:type="dxa"/>
          </w:tcPr>
          <w:p w14:paraId="411809D6" w14:textId="247B24A6" w:rsidR="00E7555D" w:rsidRPr="00D71E10" w:rsidRDefault="00377A2D" w:rsidP="00BE6F7F">
            <w:pPr>
              <w:rPr>
                <w:sz w:val="20"/>
              </w:rPr>
            </w:pPr>
            <w:hyperlink r:id="rId13" w:history="1">
              <w:r w:rsidR="00FA760E" w:rsidRPr="00D71E10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E7555D">
        <w:trPr>
          <w:trHeight w:val="257"/>
        </w:trPr>
        <w:tc>
          <w:tcPr>
            <w:tcW w:w="1035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4F4CBA8" w14:textId="013E0C75" w:rsidR="00E7555D" w:rsidRPr="00D71E10" w:rsidRDefault="00377A2D" w:rsidP="00D97336">
            <w:pPr>
              <w:rPr>
                <w:sz w:val="20"/>
              </w:rPr>
            </w:pPr>
            <w:hyperlink r:id="rId14" w:history="1">
              <w:r w:rsidR="00396D67" w:rsidRPr="00D71E10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396D67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E7555D">
        <w:trPr>
          <w:trHeight w:val="257"/>
        </w:trPr>
        <w:tc>
          <w:tcPr>
            <w:tcW w:w="1035" w:type="dxa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0C6A43E" w14:textId="38566F0A" w:rsidR="00E7555D" w:rsidRPr="00D71E10" w:rsidRDefault="00377A2D" w:rsidP="006656CF">
            <w:pPr>
              <w:rPr>
                <w:sz w:val="20"/>
              </w:rPr>
            </w:pPr>
            <w:hyperlink r:id="rId15" w:history="1">
              <w:r w:rsidR="002D2454" w:rsidRPr="00D71E10">
                <w:rPr>
                  <w:rStyle w:val="Hyperlink"/>
                  <w:color w:val="auto"/>
                  <w:sz w:val="20"/>
                </w:rPr>
                <w:t>20/1316r0</w:t>
              </w:r>
            </w:hyperlink>
            <w:r w:rsidR="002D2454" w:rsidRPr="00D71E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E7555D">
        <w:trPr>
          <w:trHeight w:val="271"/>
        </w:trPr>
        <w:tc>
          <w:tcPr>
            <w:tcW w:w="1035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B602FC2" w14:textId="77777777" w:rsidR="00E7555D" w:rsidRPr="00606EBB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E7555D">
        <w:trPr>
          <w:trHeight w:val="257"/>
        </w:trPr>
        <w:tc>
          <w:tcPr>
            <w:tcW w:w="1035" w:type="dxa"/>
          </w:tcPr>
          <w:p w14:paraId="189F1AA3" w14:textId="14C76022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CC5B530" w14:textId="77777777" w:rsidR="00E7555D" w:rsidRPr="00606EBB" w:rsidRDefault="00377A2D" w:rsidP="007321AF">
            <w:pPr>
              <w:rPr>
                <w:sz w:val="20"/>
              </w:rPr>
            </w:pPr>
            <w:hyperlink r:id="rId16" w:history="1">
              <w:r w:rsidR="00720D05" w:rsidRPr="00606EBB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606EBB">
              <w:rPr>
                <w:sz w:val="20"/>
              </w:rPr>
              <w:t>, uploaded on August 25, 2020</w:t>
            </w:r>
          </w:p>
          <w:p w14:paraId="642EFC9F" w14:textId="3E00DFDD" w:rsidR="0033208E" w:rsidRPr="00606EBB" w:rsidRDefault="0033208E" w:rsidP="007321AF">
            <w:pPr>
              <w:rPr>
                <w:sz w:val="20"/>
              </w:rPr>
            </w:pPr>
            <w:hyperlink r:id="rId17" w:history="1">
              <w:r w:rsidRPr="00606EBB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Pr="00606EBB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E7555D">
        <w:trPr>
          <w:trHeight w:val="257"/>
        </w:trPr>
        <w:tc>
          <w:tcPr>
            <w:tcW w:w="1035" w:type="dxa"/>
          </w:tcPr>
          <w:p w14:paraId="276DE7C8" w14:textId="6D2B7F9A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A6468F5" w14:textId="41836DF3" w:rsidR="00E7555D" w:rsidRPr="008E4A58" w:rsidRDefault="00377A2D" w:rsidP="00210153">
            <w:pPr>
              <w:rPr>
                <w:sz w:val="20"/>
              </w:rPr>
            </w:pPr>
            <w:hyperlink r:id="rId18" w:history="1">
              <w:r w:rsidR="000B3FC3" w:rsidRPr="00BE285C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BE285C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E7555D">
        <w:trPr>
          <w:trHeight w:val="257"/>
        </w:trPr>
        <w:tc>
          <w:tcPr>
            <w:tcW w:w="1035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7B0B935" w14:textId="77777777" w:rsidR="00E7555D" w:rsidRPr="008710E5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E7555D">
        <w:trPr>
          <w:trHeight w:val="257"/>
        </w:trPr>
        <w:tc>
          <w:tcPr>
            <w:tcW w:w="1035" w:type="dxa"/>
          </w:tcPr>
          <w:p w14:paraId="0EB8E714" w14:textId="6235B66B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BC82BC8" w14:textId="77777777" w:rsidR="00E7555D" w:rsidRPr="008710E5" w:rsidRDefault="00377A2D" w:rsidP="006656CF">
            <w:pPr>
              <w:rPr>
                <w:sz w:val="20"/>
              </w:rPr>
            </w:pPr>
            <w:hyperlink r:id="rId19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 uploaded on August 25, 2020</w:t>
            </w:r>
          </w:p>
          <w:p w14:paraId="07CD5D22" w14:textId="1797CE02" w:rsidR="004169C6" w:rsidRPr="008710E5" w:rsidRDefault="00377A2D" w:rsidP="006656CF">
            <w:pPr>
              <w:rPr>
                <w:sz w:val="20"/>
              </w:rPr>
            </w:pPr>
            <w:hyperlink r:id="rId20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E7555D">
        <w:trPr>
          <w:trHeight w:val="257"/>
        </w:trPr>
        <w:tc>
          <w:tcPr>
            <w:tcW w:w="1035" w:type="dxa"/>
          </w:tcPr>
          <w:p w14:paraId="62FAD7F5" w14:textId="251F20AE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329B4D8" w14:textId="49163667" w:rsidR="00E7555D" w:rsidRPr="00F260EB" w:rsidRDefault="00377A2D" w:rsidP="006656CF">
            <w:pPr>
              <w:rPr>
                <w:sz w:val="20"/>
              </w:rPr>
            </w:pPr>
            <w:hyperlink r:id="rId21" w:history="1">
              <w:r w:rsidR="003D5B50" w:rsidRPr="00F260EB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F260EB">
              <w:rPr>
                <w:sz w:val="20"/>
              </w:rPr>
              <w:t>, uploaded on August 27, 2020</w:t>
            </w:r>
          </w:p>
          <w:p w14:paraId="05F3E5A3" w14:textId="77777777" w:rsidR="003D5B50" w:rsidRPr="00F260EB" w:rsidRDefault="00377A2D" w:rsidP="006656CF">
            <w:pPr>
              <w:rPr>
                <w:sz w:val="20"/>
              </w:rPr>
            </w:pPr>
            <w:hyperlink r:id="rId22" w:history="1">
              <w:r w:rsidR="003B3127" w:rsidRPr="00F260EB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F260EB">
              <w:rPr>
                <w:sz w:val="20"/>
              </w:rPr>
              <w:t>, uploaded on August 27, 2020</w:t>
            </w:r>
          </w:p>
          <w:p w14:paraId="3547BF37" w14:textId="6A32E39E" w:rsidR="00606EBB" w:rsidRPr="00F260EB" w:rsidRDefault="00606EBB" w:rsidP="006656CF">
            <w:pPr>
              <w:rPr>
                <w:sz w:val="20"/>
              </w:rPr>
            </w:pPr>
            <w:hyperlink r:id="rId23" w:history="1">
              <w:r w:rsidRPr="00F260EB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Pr="00F260EB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</w:tc>
      </w:tr>
      <w:tr w:rsidR="00E7555D" w14:paraId="696AF673" w14:textId="27B33E2B" w:rsidTr="00E7555D">
        <w:trPr>
          <w:trHeight w:val="271"/>
        </w:trPr>
        <w:tc>
          <w:tcPr>
            <w:tcW w:w="1035" w:type="dxa"/>
          </w:tcPr>
          <w:p w14:paraId="65DE74D1" w14:textId="36D2A7C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D074A34" w14:textId="77777777" w:rsidR="00E7555D" w:rsidRPr="00F260EB" w:rsidRDefault="00377A2D" w:rsidP="006656CF">
            <w:pPr>
              <w:rPr>
                <w:sz w:val="20"/>
              </w:rPr>
            </w:pPr>
            <w:hyperlink r:id="rId24" w:history="1">
              <w:r w:rsidR="007D1F27" w:rsidRPr="00F260EB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F260EB">
              <w:rPr>
                <w:sz w:val="20"/>
              </w:rPr>
              <w:t>, uploaded on July 29, 2020.</w:t>
            </w:r>
          </w:p>
          <w:p w14:paraId="6027AC83" w14:textId="44EA1969" w:rsidR="007E4A17" w:rsidRPr="00F260EB" w:rsidRDefault="00377A2D" w:rsidP="006656CF">
            <w:pPr>
              <w:rPr>
                <w:sz w:val="20"/>
              </w:rPr>
            </w:pPr>
            <w:hyperlink r:id="rId25" w:history="1">
              <w:r w:rsidR="007E4A17" w:rsidRPr="00F260EB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F260EB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E7555D">
        <w:trPr>
          <w:trHeight w:val="271"/>
        </w:trPr>
        <w:tc>
          <w:tcPr>
            <w:tcW w:w="1035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80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98C97BF" w14:textId="6C30253E" w:rsidR="00E7555D" w:rsidRPr="005902FA" w:rsidRDefault="00377A2D" w:rsidP="00AF6431">
            <w:pPr>
              <w:rPr>
                <w:color w:val="000000" w:themeColor="text1"/>
                <w:sz w:val="20"/>
              </w:rPr>
            </w:pPr>
            <w:hyperlink r:id="rId26" w:history="1">
              <w:r w:rsidR="001A4881" w:rsidRPr="005902FA">
                <w:rPr>
                  <w:rStyle w:val="Hyperlink"/>
                  <w:color w:val="000000" w:themeColor="text1"/>
                  <w:sz w:val="20"/>
                </w:rPr>
                <w:t>20/1337r0</w:t>
              </w:r>
            </w:hyperlink>
            <w:r w:rsidR="001A4881" w:rsidRPr="005902FA">
              <w:rPr>
                <w:color w:val="000000" w:themeColor="text1"/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E7555D">
        <w:trPr>
          <w:trHeight w:val="271"/>
        </w:trPr>
        <w:tc>
          <w:tcPr>
            <w:tcW w:w="1035" w:type="dxa"/>
          </w:tcPr>
          <w:p w14:paraId="7E511264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72D6D64" w14:textId="2349D907" w:rsidR="00E7555D" w:rsidRPr="009147E1" w:rsidRDefault="00377A2D" w:rsidP="006656CF">
            <w:pPr>
              <w:rPr>
                <w:sz w:val="20"/>
              </w:rPr>
            </w:pPr>
            <w:hyperlink r:id="rId27" w:history="1">
              <w:r w:rsidR="00F74CC9" w:rsidRPr="009147E1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9147E1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E7555D">
        <w:trPr>
          <w:trHeight w:val="257"/>
        </w:trPr>
        <w:tc>
          <w:tcPr>
            <w:tcW w:w="1035" w:type="dxa"/>
          </w:tcPr>
          <w:p w14:paraId="53C345F7" w14:textId="0D0E663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A75988E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</w:p>
        </w:tc>
        <w:tc>
          <w:tcPr>
            <w:tcW w:w="2133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E7555D">
        <w:trPr>
          <w:trHeight w:val="271"/>
        </w:trPr>
        <w:tc>
          <w:tcPr>
            <w:tcW w:w="1035" w:type="dxa"/>
          </w:tcPr>
          <w:p w14:paraId="50B3E159" w14:textId="0A6BE5F2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80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EFE1780" w14:textId="77777777" w:rsidR="00E7555D" w:rsidRPr="00E4400C" w:rsidRDefault="00377A2D" w:rsidP="006656CF">
            <w:pPr>
              <w:rPr>
                <w:sz w:val="20"/>
              </w:rPr>
            </w:pPr>
            <w:hyperlink r:id="rId28" w:history="1">
              <w:r w:rsidR="00D71E10" w:rsidRPr="00D71E10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D71E10">
              <w:rPr>
                <w:sz w:val="20"/>
              </w:rPr>
              <w:t>, uploaded on Augu</w:t>
            </w:r>
            <w:r w:rsidR="00D71E10" w:rsidRPr="00E4400C">
              <w:rPr>
                <w:sz w:val="20"/>
              </w:rPr>
              <w:t>st 25, 2020</w:t>
            </w:r>
          </w:p>
          <w:p w14:paraId="70302A40" w14:textId="61FDE2AE" w:rsidR="00E4400C" w:rsidRPr="00ED36AA" w:rsidRDefault="00E4400C" w:rsidP="006656CF">
            <w:pPr>
              <w:rPr>
                <w:color w:val="00B050"/>
                <w:sz w:val="20"/>
              </w:rPr>
            </w:pPr>
            <w:hyperlink r:id="rId29" w:history="1">
              <w:r w:rsidRPr="00E4400C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Pr="00E4400C">
              <w:rPr>
                <w:sz w:val="20"/>
              </w:rPr>
              <w:t>, uploaded on August 28, 2020</w:t>
            </w:r>
          </w:p>
        </w:tc>
        <w:tc>
          <w:tcPr>
            <w:tcW w:w="2133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67707341" w14:textId="7078C8B1" w:rsidR="00E7555D" w:rsidRPr="00ED36AA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</w:tc>
      </w:tr>
      <w:tr w:rsidR="00E7555D" w14:paraId="569CA269" w14:textId="77777777" w:rsidTr="00E7555D">
        <w:trPr>
          <w:trHeight w:val="257"/>
        </w:trPr>
        <w:tc>
          <w:tcPr>
            <w:tcW w:w="1035" w:type="dxa"/>
          </w:tcPr>
          <w:p w14:paraId="5AD6814C" w14:textId="05DE69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C5505AF" w14:textId="77777777" w:rsidR="00E7555D" w:rsidRPr="00A81475" w:rsidRDefault="00377A2D" w:rsidP="00B7207F">
            <w:pPr>
              <w:rPr>
                <w:sz w:val="20"/>
              </w:rPr>
            </w:pPr>
            <w:hyperlink r:id="rId30" w:history="1">
              <w:r w:rsidR="002625B6" w:rsidRPr="00A81475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A81475">
              <w:rPr>
                <w:sz w:val="20"/>
              </w:rPr>
              <w:t>, uploaded on August 20, 2020</w:t>
            </w:r>
          </w:p>
          <w:p w14:paraId="00D73EDC" w14:textId="77777777" w:rsidR="008D7674" w:rsidRPr="00A81475" w:rsidRDefault="00377A2D" w:rsidP="00B7207F">
            <w:pPr>
              <w:rPr>
                <w:sz w:val="20"/>
              </w:rPr>
            </w:pPr>
            <w:hyperlink r:id="rId31" w:history="1">
              <w:r w:rsidR="008D7674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A81475">
              <w:rPr>
                <w:sz w:val="20"/>
              </w:rPr>
              <w:t>, uploaded on August 25, 2020</w:t>
            </w:r>
          </w:p>
          <w:p w14:paraId="4634389C" w14:textId="78F4E871" w:rsidR="0038554B" w:rsidRPr="00A81475" w:rsidRDefault="00A81475" w:rsidP="00B7207F">
            <w:pPr>
              <w:rPr>
                <w:sz w:val="20"/>
              </w:rPr>
            </w:pPr>
            <w:hyperlink r:id="rId32" w:history="1">
              <w:r w:rsidR="0038554B" w:rsidRPr="00A81475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A81475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E7555D">
        <w:trPr>
          <w:trHeight w:val="271"/>
        </w:trPr>
        <w:tc>
          <w:tcPr>
            <w:tcW w:w="1035" w:type="dxa"/>
          </w:tcPr>
          <w:p w14:paraId="520F7899" w14:textId="6E2C6DC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E401D1D" w14:textId="77777777" w:rsidR="00E7555D" w:rsidRPr="00A81475" w:rsidRDefault="00E7555D" w:rsidP="00FA0AA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E7555D">
        <w:trPr>
          <w:trHeight w:val="257"/>
        </w:trPr>
        <w:tc>
          <w:tcPr>
            <w:tcW w:w="1035" w:type="dxa"/>
          </w:tcPr>
          <w:p w14:paraId="6AD0AF1A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439D451D" w14:textId="77777777" w:rsidR="00E7555D" w:rsidRPr="00F671AA" w:rsidRDefault="00377A2D" w:rsidP="006656CF">
            <w:pPr>
              <w:rPr>
                <w:sz w:val="20"/>
              </w:rPr>
            </w:pPr>
            <w:hyperlink r:id="rId33" w:history="1">
              <w:r w:rsidR="00056372" w:rsidRPr="00F671AA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F671AA">
              <w:rPr>
                <w:sz w:val="20"/>
              </w:rPr>
              <w:t>, uploaded on August 26, 2020</w:t>
            </w:r>
          </w:p>
          <w:p w14:paraId="698880E3" w14:textId="4E8E0198" w:rsidR="009346B8" w:rsidRPr="00F671AA" w:rsidRDefault="00377A2D" w:rsidP="006656CF">
            <w:pPr>
              <w:rPr>
                <w:sz w:val="20"/>
              </w:rPr>
            </w:pPr>
            <w:hyperlink r:id="rId34" w:history="1">
              <w:r w:rsidR="009346B8" w:rsidRPr="00F671AA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F671AA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E7555D">
        <w:trPr>
          <w:trHeight w:val="257"/>
        </w:trPr>
        <w:tc>
          <w:tcPr>
            <w:tcW w:w="1035" w:type="dxa"/>
          </w:tcPr>
          <w:p w14:paraId="75FA5A9B" w14:textId="5E19259F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3E4DAD2" w14:textId="77777777" w:rsidR="00E7555D" w:rsidRPr="00E20D7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E7555D">
        <w:trPr>
          <w:trHeight w:val="257"/>
        </w:trPr>
        <w:tc>
          <w:tcPr>
            <w:tcW w:w="1035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266F7CE" w14:textId="77777777" w:rsidR="00E7555D" w:rsidRPr="00C0779E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E7555D">
        <w:trPr>
          <w:trHeight w:val="257"/>
        </w:trPr>
        <w:tc>
          <w:tcPr>
            <w:tcW w:w="1035" w:type="dxa"/>
          </w:tcPr>
          <w:p w14:paraId="2FF91D4E" w14:textId="65AE35D2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91833AC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E7555D">
        <w:trPr>
          <w:trHeight w:val="257"/>
        </w:trPr>
        <w:tc>
          <w:tcPr>
            <w:tcW w:w="1035" w:type="dxa"/>
          </w:tcPr>
          <w:p w14:paraId="47834957" w14:textId="65A71CB4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379F8F7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E7555D">
        <w:trPr>
          <w:trHeight w:val="257"/>
        </w:trPr>
        <w:tc>
          <w:tcPr>
            <w:tcW w:w="1035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05A25B0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006BF4DF" w14:textId="155B9C39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lastRenderedPageBreak/>
              <w:t>Motion 115, #SP80</w:t>
            </w:r>
          </w:p>
        </w:tc>
      </w:tr>
      <w:tr w:rsidR="00E7555D" w14:paraId="76144844" w14:textId="77777777" w:rsidTr="00E7555D">
        <w:trPr>
          <w:trHeight w:val="271"/>
        </w:trPr>
        <w:tc>
          <w:tcPr>
            <w:tcW w:w="1035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9828B45" w14:textId="77777777" w:rsidR="00E7555D" w:rsidRDefault="00E7555D" w:rsidP="00A31B6D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E7555D">
        <w:trPr>
          <w:trHeight w:val="271"/>
        </w:trPr>
        <w:tc>
          <w:tcPr>
            <w:tcW w:w="1035" w:type="dxa"/>
          </w:tcPr>
          <w:p w14:paraId="05C5FBDE" w14:textId="11D35733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D5C312C" w14:textId="77777777" w:rsidR="00E7555D" w:rsidRPr="00A93A97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E7555D">
        <w:trPr>
          <w:trHeight w:val="271"/>
        </w:trPr>
        <w:tc>
          <w:tcPr>
            <w:tcW w:w="1035" w:type="dxa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626" w:type="dxa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F6773A3" w14:textId="77777777" w:rsidR="00E7555D" w:rsidRPr="00A93A97" w:rsidRDefault="00377A2D" w:rsidP="006656CF">
            <w:pPr>
              <w:rPr>
                <w:sz w:val="20"/>
              </w:rPr>
            </w:pPr>
            <w:hyperlink r:id="rId35" w:history="1">
              <w:r w:rsidR="003618C1" w:rsidRPr="00A93A97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A93A97">
              <w:rPr>
                <w:sz w:val="20"/>
              </w:rPr>
              <w:t>, uploaded on August 23, 2020</w:t>
            </w:r>
          </w:p>
          <w:p w14:paraId="52DC5C04" w14:textId="7017A2F9" w:rsidR="004217D0" w:rsidRPr="00A93A97" w:rsidRDefault="00A93A97" w:rsidP="006656CF">
            <w:pPr>
              <w:rPr>
                <w:sz w:val="20"/>
              </w:rPr>
            </w:pPr>
            <w:hyperlink r:id="rId36" w:history="1">
              <w:r w:rsidR="004217D0" w:rsidRPr="00A93A97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A93A97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E7555D">
        <w:trPr>
          <w:trHeight w:val="257"/>
        </w:trPr>
        <w:tc>
          <w:tcPr>
            <w:tcW w:w="1035" w:type="dxa"/>
          </w:tcPr>
          <w:p w14:paraId="3AA2CE53" w14:textId="794C403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275A0FA" w14:textId="77777777" w:rsidR="00E7555D" w:rsidRPr="00C678B8" w:rsidRDefault="00E7555D" w:rsidP="00417308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E7555D">
        <w:trPr>
          <w:trHeight w:val="257"/>
        </w:trPr>
        <w:tc>
          <w:tcPr>
            <w:tcW w:w="1035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94C3AA0" w14:textId="77777777" w:rsidR="00E7555D" w:rsidRPr="001F5B14" w:rsidRDefault="00E7555D" w:rsidP="00417308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E7555D">
        <w:trPr>
          <w:trHeight w:val="257"/>
        </w:trPr>
        <w:tc>
          <w:tcPr>
            <w:tcW w:w="1035" w:type="dxa"/>
          </w:tcPr>
          <w:p w14:paraId="7A47244F" w14:textId="04219286" w:rsidR="00E7555D" w:rsidRPr="000417BC" w:rsidRDefault="00E7555D" w:rsidP="00417308">
            <w:pPr>
              <w:rPr>
                <w:color w:val="00B050"/>
                <w:sz w:val="20"/>
              </w:rPr>
            </w:pPr>
            <w:bookmarkStart w:id="0" w:name="_GoBack" w:colFirst="5" w:colLast="5"/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6A53797" w14:textId="77777777" w:rsidR="00E7555D" w:rsidRPr="008C4D63" w:rsidRDefault="00377A2D" w:rsidP="00417308">
            <w:pPr>
              <w:rPr>
                <w:sz w:val="20"/>
              </w:rPr>
            </w:pPr>
            <w:hyperlink r:id="rId37" w:history="1">
              <w:r w:rsidR="00DB1CAB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8C4D63">
              <w:rPr>
                <w:sz w:val="20"/>
              </w:rPr>
              <w:t>, uploaded on August 20, 2020</w:t>
            </w:r>
          </w:p>
          <w:p w14:paraId="66BC80D8" w14:textId="0E355578" w:rsidR="00716207" w:rsidRPr="008C4D63" w:rsidRDefault="00716207" w:rsidP="00417308">
            <w:pPr>
              <w:rPr>
                <w:sz w:val="20"/>
              </w:rPr>
            </w:pPr>
            <w:hyperlink r:id="rId38" w:history="1">
              <w:r w:rsidRPr="008C4D63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Pr="008C4D63">
              <w:rPr>
                <w:sz w:val="20"/>
              </w:rPr>
              <w:t>, uploaded on August 27, 2020</w:t>
            </w:r>
          </w:p>
          <w:p w14:paraId="6ED3CAEB" w14:textId="77777777" w:rsidR="005E3DA5" w:rsidRPr="008C4D63" w:rsidRDefault="00377A2D" w:rsidP="00417308">
            <w:pPr>
              <w:rPr>
                <w:sz w:val="20"/>
              </w:rPr>
            </w:pPr>
            <w:hyperlink r:id="rId39" w:history="1">
              <w:r w:rsidR="005E3DA5" w:rsidRPr="008C4D63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8C4D63">
              <w:rPr>
                <w:sz w:val="20"/>
              </w:rPr>
              <w:t>, uploaded on August 20, 2020</w:t>
            </w:r>
          </w:p>
          <w:p w14:paraId="42F3BC37" w14:textId="77777777" w:rsidR="00006719" w:rsidRPr="008C4D63" w:rsidRDefault="00377A2D" w:rsidP="00417308">
            <w:pPr>
              <w:rPr>
                <w:sz w:val="20"/>
              </w:rPr>
            </w:pPr>
            <w:hyperlink r:id="rId40" w:history="1">
              <w:r w:rsidR="00006719" w:rsidRPr="008C4D63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8C4D63">
              <w:rPr>
                <w:sz w:val="20"/>
              </w:rPr>
              <w:t>, uploaded on August 24, 2020</w:t>
            </w:r>
          </w:p>
          <w:p w14:paraId="2D1AD79F" w14:textId="77777777" w:rsidR="00FA508F" w:rsidRPr="008C4D63" w:rsidRDefault="00377A2D" w:rsidP="00417308">
            <w:pPr>
              <w:rPr>
                <w:sz w:val="20"/>
              </w:rPr>
            </w:pPr>
            <w:hyperlink r:id="rId41" w:history="1">
              <w:r w:rsidR="00FA508F" w:rsidRPr="008C4D63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8C4D63">
              <w:rPr>
                <w:sz w:val="20"/>
              </w:rPr>
              <w:t>, uploaded on August 26, 2020</w:t>
            </w:r>
          </w:p>
          <w:p w14:paraId="3549DD4F" w14:textId="77777777" w:rsidR="00FB70D2" w:rsidRPr="008C4D63" w:rsidRDefault="00377A2D" w:rsidP="00417308">
            <w:pPr>
              <w:rPr>
                <w:sz w:val="20"/>
              </w:rPr>
            </w:pPr>
            <w:hyperlink r:id="rId42" w:history="1">
              <w:r w:rsidR="00FB70D2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8C4D63">
              <w:rPr>
                <w:sz w:val="20"/>
              </w:rPr>
              <w:t>, uploaded on August 27, 2020</w:t>
            </w:r>
          </w:p>
          <w:p w14:paraId="2C0DFE2F" w14:textId="01D7F59C" w:rsidR="001F5B14" w:rsidRPr="008C4D63" w:rsidRDefault="001F5B14" w:rsidP="00417308">
            <w:pPr>
              <w:rPr>
                <w:sz w:val="20"/>
              </w:rPr>
            </w:pPr>
            <w:hyperlink r:id="rId43" w:history="1">
              <w:r w:rsidRPr="008C4D63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Pr="008C4D63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Motion 112, #SP20</w:t>
            </w:r>
          </w:p>
        </w:tc>
      </w:tr>
      <w:tr w:rsidR="00E7555D" w14:paraId="1E398699" w14:textId="77777777" w:rsidTr="00E7555D">
        <w:trPr>
          <w:trHeight w:val="257"/>
        </w:trPr>
        <w:tc>
          <w:tcPr>
            <w:tcW w:w="1035" w:type="dxa"/>
          </w:tcPr>
          <w:p w14:paraId="42D3A1F7" w14:textId="29E1DAF9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F945C46" w14:textId="77777777" w:rsidR="00E7555D" w:rsidRPr="008C4D63" w:rsidRDefault="00377A2D" w:rsidP="007F07F1">
            <w:pPr>
              <w:rPr>
                <w:sz w:val="20"/>
              </w:rPr>
            </w:pPr>
            <w:hyperlink r:id="rId44" w:history="1">
              <w:r w:rsidR="00EB4F38" w:rsidRPr="008C4D63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C4D63">
              <w:rPr>
                <w:sz w:val="20"/>
              </w:rPr>
              <w:t>, uploaded on August 20, 2020</w:t>
            </w:r>
          </w:p>
          <w:p w14:paraId="453665F3" w14:textId="77777777" w:rsidR="007864FB" w:rsidRPr="008C4D63" w:rsidRDefault="00377A2D" w:rsidP="007F07F1">
            <w:pPr>
              <w:rPr>
                <w:sz w:val="20"/>
              </w:rPr>
            </w:pPr>
            <w:hyperlink r:id="rId45" w:history="1">
              <w:r w:rsidR="007864FB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C4D63">
              <w:rPr>
                <w:sz w:val="20"/>
              </w:rPr>
              <w:t>, uploaded on August 24, 2020</w:t>
            </w:r>
          </w:p>
          <w:p w14:paraId="505A207C" w14:textId="4A5DA7DB" w:rsidR="00F05D75" w:rsidRPr="008C4D63" w:rsidRDefault="00377A2D" w:rsidP="007F07F1">
            <w:pPr>
              <w:rPr>
                <w:sz w:val="20"/>
              </w:rPr>
            </w:pPr>
            <w:hyperlink r:id="rId46" w:history="1">
              <w:r w:rsidR="00F05D75" w:rsidRPr="008C4D63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C4D63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bookmarkEnd w:id="0"/>
      <w:tr w:rsidR="00E7555D" w14:paraId="439B9B89" w14:textId="77777777" w:rsidTr="00E7555D">
        <w:trPr>
          <w:trHeight w:val="257"/>
        </w:trPr>
        <w:tc>
          <w:tcPr>
            <w:tcW w:w="1035" w:type="dxa"/>
          </w:tcPr>
          <w:p w14:paraId="415CC079" w14:textId="4D7F6FBE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0CC8694" w14:textId="77777777" w:rsidR="00E7555D" w:rsidRPr="00092E6F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2E8AF58" w14:textId="2C9D121C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E7555D" w14:paraId="4F4669E3" w14:textId="77777777" w:rsidTr="00E7555D">
        <w:trPr>
          <w:trHeight w:val="257"/>
        </w:trPr>
        <w:tc>
          <w:tcPr>
            <w:tcW w:w="1035" w:type="dxa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FCA56C0" w14:textId="77777777" w:rsidR="00E7555D" w:rsidRPr="00C427E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E7555D">
        <w:trPr>
          <w:trHeight w:val="257"/>
        </w:trPr>
        <w:tc>
          <w:tcPr>
            <w:tcW w:w="1035" w:type="dxa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C28AE22" w14:textId="77777777" w:rsidR="00E7555D" w:rsidRPr="009346B8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E7555D">
        <w:trPr>
          <w:trHeight w:val="257"/>
        </w:trPr>
        <w:tc>
          <w:tcPr>
            <w:tcW w:w="1035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75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BF1A1DD" w14:textId="77777777" w:rsidR="00E7555D" w:rsidRPr="009346B8" w:rsidRDefault="00377A2D" w:rsidP="007F07F1">
            <w:pPr>
              <w:rPr>
                <w:sz w:val="20"/>
              </w:rPr>
            </w:pPr>
            <w:hyperlink r:id="rId47" w:history="1">
              <w:r w:rsidR="00B41172" w:rsidRPr="009346B8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9346B8">
              <w:rPr>
                <w:sz w:val="20"/>
              </w:rPr>
              <w:t>, uploaded on August 14, 2020</w:t>
            </w:r>
          </w:p>
          <w:p w14:paraId="628F5EAA" w14:textId="594A822E" w:rsidR="00707E28" w:rsidRPr="009346B8" w:rsidRDefault="00377A2D" w:rsidP="007F07F1">
            <w:pPr>
              <w:rPr>
                <w:sz w:val="20"/>
              </w:rPr>
            </w:pPr>
            <w:hyperlink r:id="rId48" w:history="1">
              <w:r w:rsidR="00707E28" w:rsidRPr="009346B8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9346B8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E7555D">
        <w:trPr>
          <w:trHeight w:val="257"/>
        </w:trPr>
        <w:tc>
          <w:tcPr>
            <w:tcW w:w="1035" w:type="dxa"/>
          </w:tcPr>
          <w:p w14:paraId="6CB25894" w14:textId="58ACAAA6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82753ED" w14:textId="77777777" w:rsidR="00E7555D" w:rsidRPr="00A10281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E7555D">
        <w:trPr>
          <w:trHeight w:val="257"/>
        </w:trPr>
        <w:tc>
          <w:tcPr>
            <w:tcW w:w="1035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559ECCE" w14:textId="386E8550" w:rsidR="00FB0FC9" w:rsidRPr="00A10281" w:rsidRDefault="00377A2D" w:rsidP="00FB0FC9">
            <w:pPr>
              <w:rPr>
                <w:sz w:val="20"/>
              </w:rPr>
            </w:pPr>
            <w:hyperlink r:id="rId49" w:history="1">
              <w:r w:rsidR="00FB0FC9" w:rsidRPr="00A10281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A10281">
              <w:rPr>
                <w:sz w:val="20"/>
              </w:rPr>
              <w:t>, uploaded on August 25, 2020</w:t>
            </w:r>
          </w:p>
          <w:p w14:paraId="40F7314F" w14:textId="77777777" w:rsidR="00E7555D" w:rsidRPr="00A10281" w:rsidRDefault="00377A2D" w:rsidP="007A0DB1">
            <w:pPr>
              <w:rPr>
                <w:sz w:val="20"/>
              </w:rPr>
            </w:pPr>
            <w:hyperlink r:id="rId50" w:history="1">
              <w:r w:rsidR="00FB0FC9" w:rsidRPr="00A10281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A10281">
              <w:rPr>
                <w:sz w:val="20"/>
              </w:rPr>
              <w:t>, uploaded on August 25, 2020</w:t>
            </w:r>
          </w:p>
          <w:p w14:paraId="00BB7649" w14:textId="013BF376" w:rsidR="00E6561C" w:rsidRPr="00A10281" w:rsidRDefault="00377A2D" w:rsidP="007A0DB1">
            <w:pPr>
              <w:rPr>
                <w:sz w:val="20"/>
              </w:rPr>
            </w:pPr>
            <w:hyperlink r:id="rId51" w:history="1">
              <w:r w:rsidR="00E6561C" w:rsidRPr="00A10281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A10281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E7555D">
        <w:trPr>
          <w:trHeight w:val="257"/>
        </w:trPr>
        <w:tc>
          <w:tcPr>
            <w:tcW w:w="1035" w:type="dxa"/>
          </w:tcPr>
          <w:p w14:paraId="7868DD00" w14:textId="04395DCB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6773A42" w14:textId="5B0CE90C" w:rsidR="00E7555D" w:rsidRPr="006E4B00" w:rsidRDefault="00377A2D" w:rsidP="007F07F1">
            <w:pPr>
              <w:rPr>
                <w:sz w:val="20"/>
              </w:rPr>
            </w:pPr>
            <w:hyperlink r:id="rId52" w:history="1">
              <w:r w:rsidR="006E4B00" w:rsidRPr="006E4B00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6E4B00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6AD8926A" w14:textId="32B575D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Motion 111, #SP0611-21</w:t>
            </w:r>
          </w:p>
        </w:tc>
      </w:tr>
      <w:tr w:rsidR="00E329BE" w14:paraId="5EF22F67" w14:textId="77777777" w:rsidTr="004F2529">
        <w:trPr>
          <w:trHeight w:val="257"/>
        </w:trPr>
        <w:tc>
          <w:tcPr>
            <w:tcW w:w="13273" w:type="dxa"/>
            <w:gridSpan w:val="7"/>
            <w:shd w:val="clear" w:color="auto" w:fill="A6A6A6" w:themeFill="background1" w:themeFillShade="A6"/>
          </w:tcPr>
          <w:p w14:paraId="168DF4BA" w14:textId="5702EA4D" w:rsidR="00E329BE" w:rsidRPr="006E4B00" w:rsidRDefault="00E329BE" w:rsidP="007F07F1">
            <w:pPr>
              <w:rPr>
                <w:sz w:val="20"/>
              </w:rPr>
            </w:pPr>
          </w:p>
        </w:tc>
      </w:tr>
      <w:tr w:rsidR="00E7555D" w14:paraId="0EEFD7D9" w14:textId="77777777" w:rsidTr="00E7555D">
        <w:trPr>
          <w:trHeight w:val="257"/>
        </w:trPr>
        <w:tc>
          <w:tcPr>
            <w:tcW w:w="1035" w:type="dxa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color w:val="00B050"/>
                <w:sz w:val="20"/>
                <w:highlight w:val="yellow"/>
              </w:rPr>
              <w:t>George Cherian,</w:t>
            </w:r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Jarkko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Kneckt</w:t>
            </w:r>
            <w:proofErr w:type="spellEnd"/>
            <w:r w:rsidRPr="00953F8C">
              <w:rPr>
                <w:sz w:val="20"/>
                <w:highlight w:val="yellow"/>
              </w:rPr>
              <w:t xml:space="preserve">, </w:t>
            </w:r>
            <w:proofErr w:type="spellStart"/>
            <w:r w:rsidRPr="00953F8C">
              <w:rPr>
                <w:sz w:val="20"/>
                <w:highlight w:val="yellow"/>
              </w:rPr>
              <w:t>Yunbo</w:t>
            </w:r>
            <w:proofErr w:type="spellEnd"/>
            <w:r w:rsidRPr="00953F8C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953F8C">
              <w:rPr>
                <w:sz w:val="20"/>
                <w:highlight w:val="yellow"/>
              </w:rPr>
              <w:t>Akhmetov</w:t>
            </w:r>
            <w:proofErr w:type="spellEnd"/>
            <w:r w:rsidRPr="00953F8C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953F8C">
              <w:rPr>
                <w:sz w:val="20"/>
                <w:highlight w:val="yellow"/>
              </w:rPr>
              <w:t>Jeongki</w:t>
            </w:r>
            <w:proofErr w:type="spellEnd"/>
            <w:r w:rsidRPr="00953F8C">
              <w:rPr>
                <w:sz w:val="20"/>
                <w:highlight w:val="yellow"/>
              </w:rPr>
              <w:t xml:space="preserve"> Kim, </w:t>
            </w:r>
            <w:proofErr w:type="spellStart"/>
            <w:r w:rsidRPr="00953F8C">
              <w:rPr>
                <w:sz w:val="20"/>
                <w:highlight w:val="yellow"/>
              </w:rPr>
              <w:t>Chunyu</w:t>
            </w:r>
            <w:proofErr w:type="spellEnd"/>
            <w:r w:rsidRPr="00953F8C">
              <w:rPr>
                <w:sz w:val="20"/>
                <w:highlight w:val="yellow"/>
              </w:rPr>
              <w:t xml:space="preserve"> Hu, </w:t>
            </w:r>
            <w:proofErr w:type="spellStart"/>
            <w:r w:rsidRPr="00953F8C">
              <w:rPr>
                <w:sz w:val="20"/>
                <w:highlight w:val="yellow"/>
              </w:rPr>
              <w:t>Yonggang</w:t>
            </w:r>
            <w:proofErr w:type="spellEnd"/>
            <w:r w:rsidRPr="00953F8C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953F8C">
              <w:rPr>
                <w:sz w:val="20"/>
                <w:highlight w:val="yellow"/>
              </w:rPr>
              <w:t>Liuming</w:t>
            </w:r>
            <w:proofErr w:type="spellEnd"/>
            <w:r w:rsidRPr="00953F8C">
              <w:rPr>
                <w:sz w:val="20"/>
                <w:highlight w:val="yellow"/>
              </w:rPr>
              <w:t xml:space="preserve"> Lu, </w:t>
            </w:r>
            <w:proofErr w:type="spellStart"/>
            <w:r w:rsidRPr="00953F8C">
              <w:rPr>
                <w:sz w:val="20"/>
                <w:highlight w:val="yellow"/>
              </w:rPr>
              <w:t>Payam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ins w:id="1" w:author="Alfred Aster" w:date="2020-07-30T08:15:00Z">
              <w:r w:rsidRPr="00953F8C">
                <w:rPr>
                  <w:sz w:val="20"/>
                  <w:highlight w:val="yellow"/>
                </w:rPr>
                <w:t>ON HOLD (Check later)</w:t>
              </w:r>
            </w:ins>
          </w:p>
        </w:tc>
        <w:tc>
          <w:tcPr>
            <w:tcW w:w="2133" w:type="dxa"/>
          </w:tcPr>
          <w:p w14:paraId="4423F132" w14:textId="77777777" w:rsidR="00E7555D" w:rsidRPr="006E4B0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E7555D">
        <w:trPr>
          <w:trHeight w:val="271"/>
        </w:trPr>
        <w:tc>
          <w:tcPr>
            <w:tcW w:w="1035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FC87BF9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</w:p>
        </w:tc>
        <w:tc>
          <w:tcPr>
            <w:tcW w:w="2133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E7555D">
        <w:trPr>
          <w:trHeight w:val="271"/>
        </w:trPr>
        <w:tc>
          <w:tcPr>
            <w:tcW w:w="1035" w:type="dxa"/>
          </w:tcPr>
          <w:p w14:paraId="456C82DC" w14:textId="43A23C7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B912119" w14:textId="77777777" w:rsidR="00E7555D" w:rsidRPr="00BA209F" w:rsidRDefault="00E7555D" w:rsidP="0085012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E7555D">
        <w:trPr>
          <w:trHeight w:val="257"/>
        </w:trPr>
        <w:tc>
          <w:tcPr>
            <w:tcW w:w="1035" w:type="dxa"/>
          </w:tcPr>
          <w:p w14:paraId="249AA795" w14:textId="77777777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80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lastRenderedPageBreak/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133" w:type="dxa"/>
          </w:tcPr>
          <w:p w14:paraId="122B187C" w14:textId="2239D136" w:rsidR="00E7555D" w:rsidRPr="00BA209F" w:rsidRDefault="00377A2D" w:rsidP="007F07F1">
            <w:pPr>
              <w:rPr>
                <w:sz w:val="20"/>
              </w:rPr>
            </w:pPr>
            <w:hyperlink r:id="rId53" w:history="1">
              <w:r w:rsidR="00BA209F" w:rsidRPr="00BA209F">
                <w:rPr>
                  <w:rStyle w:val="Hyperlink"/>
                  <w:color w:val="auto"/>
                  <w:sz w:val="20"/>
                </w:rPr>
                <w:t>20/1281r0</w:t>
              </w:r>
            </w:hyperlink>
            <w:r w:rsidR="00BA209F" w:rsidRPr="00BA209F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lastRenderedPageBreak/>
              <w:t>Motion 115, #SP102</w:t>
            </w:r>
          </w:p>
        </w:tc>
      </w:tr>
      <w:tr w:rsidR="00E7555D" w14:paraId="70E0D4A2" w14:textId="77777777" w:rsidTr="00E7555D">
        <w:trPr>
          <w:trHeight w:val="257"/>
        </w:trPr>
        <w:tc>
          <w:tcPr>
            <w:tcW w:w="1035" w:type="dxa"/>
          </w:tcPr>
          <w:p w14:paraId="4224A0D1" w14:textId="52A8B7E4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7657EB9" w14:textId="77777777" w:rsidR="00E7555D" w:rsidRPr="00082493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E7555D">
        <w:trPr>
          <w:trHeight w:val="271"/>
        </w:trPr>
        <w:tc>
          <w:tcPr>
            <w:tcW w:w="1035" w:type="dxa"/>
          </w:tcPr>
          <w:p w14:paraId="3FCA837B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626" w:type="dxa"/>
          </w:tcPr>
          <w:p w14:paraId="67658504" w14:textId="2E352AEC" w:rsidR="00E7555D" w:rsidRDefault="00E7555D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R2</w:t>
            </w:r>
          </w:p>
          <w:p w14:paraId="0E84C52F" w14:textId="017442E3" w:rsidR="00E7555D" w:rsidRPr="0042524B" w:rsidRDefault="00E7555D" w:rsidP="00BC7C5F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42524B">
              <w:rPr>
                <w:color w:val="00B050"/>
                <w:sz w:val="20"/>
              </w:rPr>
              <w:t>: 50Y, 61N, 54A)</w:t>
            </w:r>
          </w:p>
        </w:tc>
        <w:tc>
          <w:tcPr>
            <w:tcW w:w="2133" w:type="dxa"/>
          </w:tcPr>
          <w:p w14:paraId="4B516A2E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168D57DF" w14:textId="3F40FCE4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</w:tc>
      </w:tr>
      <w:tr w:rsidR="00E7555D" w14:paraId="235567A9" w14:textId="77777777" w:rsidTr="00E7555D">
        <w:trPr>
          <w:trHeight w:val="257"/>
        </w:trPr>
        <w:tc>
          <w:tcPr>
            <w:tcW w:w="1035" w:type="dxa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80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133" w:type="dxa"/>
          </w:tcPr>
          <w:p w14:paraId="34EF448A" w14:textId="77777777" w:rsidR="00E7555D" w:rsidRPr="00B507A2" w:rsidRDefault="00E7555D" w:rsidP="00E65BB5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E7555D">
        <w:trPr>
          <w:trHeight w:val="271"/>
        </w:trPr>
        <w:tc>
          <w:tcPr>
            <w:tcW w:w="1035" w:type="dxa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80" w:type="dxa"/>
          </w:tcPr>
          <w:p w14:paraId="7D5B572A" w14:textId="13DEE0BE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  <w:vMerge w:val="restart"/>
          </w:tcPr>
          <w:p w14:paraId="61D96CDC" w14:textId="0D757A0C" w:rsidR="00B507A2" w:rsidRPr="00B507A2" w:rsidRDefault="00377A2D" w:rsidP="007F07F1">
            <w:pPr>
              <w:rPr>
                <w:sz w:val="20"/>
              </w:rPr>
            </w:pPr>
            <w:hyperlink r:id="rId54" w:history="1">
              <w:r w:rsidR="00B507A2" w:rsidRPr="00B507A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B507A2" w:rsidRPr="00B507A2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E7555D">
        <w:trPr>
          <w:trHeight w:val="257"/>
        </w:trPr>
        <w:tc>
          <w:tcPr>
            <w:tcW w:w="1035" w:type="dxa"/>
          </w:tcPr>
          <w:p w14:paraId="4BFAF972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  <w:del w:id="2" w:author="Edward Au" w:date="2020-08-26T12:42:00Z">
              <w:r w:rsidRPr="00FE5AC0" w:rsidDel="0000369E">
                <w:rPr>
                  <w:color w:val="00B050"/>
                  <w:sz w:val="20"/>
                </w:rPr>
                <w:delText>,</w:delText>
              </w:r>
            </w:del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122B9B37" w14:textId="661B027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</w:t>
            </w:r>
          </w:p>
          <w:p w14:paraId="2DEE5164" w14:textId="3609AB2C" w:rsidR="00B507A2" w:rsidRPr="00E74230" w:rsidDel="0000369E" w:rsidRDefault="00B507A2" w:rsidP="007F07F1">
            <w:pPr>
              <w:rPr>
                <w:del w:id="3" w:author="Edward Au" w:date="2020-08-26T12:42:00Z"/>
                <w:color w:val="00B050"/>
                <w:sz w:val="20"/>
              </w:rPr>
            </w:pPr>
            <w:del w:id="4" w:author="Edward Au" w:date="2020-08-26T12:42:00Z">
              <w:r w:rsidRPr="00E74230" w:rsidDel="0000369E">
                <w:rPr>
                  <w:color w:val="00B050"/>
                  <w:sz w:val="20"/>
                </w:rPr>
                <w:delText>Motion 38</w:delText>
              </w:r>
            </w:del>
          </w:p>
          <w:p w14:paraId="26B1C70C" w14:textId="25D01BDE" w:rsidR="00B507A2" w:rsidRPr="00E74230" w:rsidDel="001E42D3" w:rsidRDefault="00B507A2" w:rsidP="007F07F1">
            <w:pPr>
              <w:rPr>
                <w:del w:id="5" w:author="Edward Au" w:date="2020-08-26T12:43:00Z"/>
                <w:color w:val="00B050"/>
                <w:sz w:val="20"/>
              </w:rPr>
            </w:pPr>
            <w:del w:id="6" w:author="Edward Au" w:date="2020-08-26T12:43:00Z">
              <w:r w:rsidRPr="00E74230" w:rsidDel="001E42D3">
                <w:rPr>
                  <w:color w:val="00B050"/>
                  <w:sz w:val="20"/>
                </w:rPr>
                <w:delText>Motion 26</w:delText>
              </w:r>
            </w:del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E7555D">
        <w:trPr>
          <w:trHeight w:val="271"/>
        </w:trPr>
        <w:tc>
          <w:tcPr>
            <w:tcW w:w="1035" w:type="dxa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B4ED64E" w14:textId="77777777" w:rsidR="00E7555D" w:rsidRPr="00B61DD0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338E8945" w14:textId="6E4D33C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</w:tc>
      </w:tr>
      <w:tr w:rsidR="00E7555D" w14:paraId="624D7700" w14:textId="77777777" w:rsidTr="00E7555D">
        <w:trPr>
          <w:trHeight w:val="271"/>
        </w:trPr>
        <w:tc>
          <w:tcPr>
            <w:tcW w:w="1035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619FBE0" w14:textId="77777777" w:rsidR="00E7555D" w:rsidRPr="00B61DD0" w:rsidRDefault="00377A2D" w:rsidP="007F07F1">
            <w:pPr>
              <w:rPr>
                <w:sz w:val="20"/>
              </w:rPr>
            </w:pPr>
            <w:hyperlink r:id="rId55" w:history="1">
              <w:r w:rsidR="00D6338A" w:rsidRPr="00B61DD0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B61DD0">
              <w:rPr>
                <w:sz w:val="20"/>
              </w:rPr>
              <w:t>, uploaded on August 25, 2020</w:t>
            </w:r>
          </w:p>
          <w:p w14:paraId="50E59C22" w14:textId="67DF59DC" w:rsidR="00C35FE0" w:rsidRPr="00B61DD0" w:rsidRDefault="00C35FE0" w:rsidP="007F07F1">
            <w:pPr>
              <w:rPr>
                <w:sz w:val="20"/>
              </w:rPr>
            </w:pPr>
            <w:hyperlink r:id="rId56" w:history="1">
              <w:r w:rsidRPr="00B61DD0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Pr="00B61DD0">
              <w:rPr>
                <w:sz w:val="20"/>
              </w:rPr>
              <w:t>, uploaded on August 28, 2020</w:t>
            </w:r>
          </w:p>
          <w:p w14:paraId="4A518A92" w14:textId="2752A739" w:rsidR="00794A55" w:rsidRPr="00B61DD0" w:rsidRDefault="00794A55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86EC3C" w14:textId="1A80628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#SP89 </w:t>
            </w:r>
          </w:p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5FEEAC1B" w14:textId="6D1A7C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</w:tc>
      </w:tr>
      <w:tr w:rsidR="00E7555D" w14:paraId="6A6E7413" w14:textId="77777777" w:rsidTr="00E7555D">
        <w:trPr>
          <w:trHeight w:val="271"/>
        </w:trPr>
        <w:tc>
          <w:tcPr>
            <w:tcW w:w="1035" w:type="dxa"/>
          </w:tcPr>
          <w:p w14:paraId="0A8FB932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0D4ED7B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197E1DA" w14:textId="77777777" w:rsidR="00E7555D" w:rsidRPr="007F7D94" w:rsidRDefault="00377A2D" w:rsidP="007F07F1">
            <w:pPr>
              <w:rPr>
                <w:sz w:val="20"/>
              </w:rPr>
            </w:pPr>
            <w:hyperlink r:id="rId57" w:history="1">
              <w:r w:rsidR="004137CF" w:rsidRPr="007F7D94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7F7D94">
              <w:rPr>
                <w:sz w:val="20"/>
              </w:rPr>
              <w:t>, uploaded on August 20, 2020</w:t>
            </w:r>
          </w:p>
          <w:p w14:paraId="235D7DBF" w14:textId="1E388ABA" w:rsidR="008E5CB2" w:rsidRPr="007F7D94" w:rsidRDefault="00377A2D" w:rsidP="007F07F1">
            <w:pPr>
              <w:rPr>
                <w:sz w:val="20"/>
              </w:rPr>
            </w:pPr>
            <w:hyperlink r:id="rId58" w:history="1">
              <w:r w:rsidR="008E5CB2" w:rsidRPr="007F7D94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7F7D94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E7555D">
        <w:trPr>
          <w:trHeight w:val="257"/>
        </w:trPr>
        <w:tc>
          <w:tcPr>
            <w:tcW w:w="1035" w:type="dxa"/>
          </w:tcPr>
          <w:p w14:paraId="533F3AA3" w14:textId="02DB0924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4DEE9EC0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lastRenderedPageBreak/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15965EB6" w14:textId="77777777" w:rsidR="00E7555D" w:rsidRDefault="00E7555D" w:rsidP="007F07F1">
            <w:pPr>
              <w:rPr>
                <w:ins w:id="7" w:author="Edward Au" w:date="2020-08-20T10:48:00Z"/>
                <w:sz w:val="20"/>
                <w:highlight w:val="yellow"/>
              </w:rPr>
            </w:pPr>
            <w:ins w:id="8" w:author="Alfred Aster" w:date="2020-07-30T08:18:00Z">
              <w:r>
                <w:rPr>
                  <w:sz w:val="20"/>
                  <w:highlight w:val="yellow"/>
                </w:rPr>
                <w:lastRenderedPageBreak/>
                <w:t xml:space="preserve"> (ON HOLD)</w:t>
              </w:r>
            </w:ins>
          </w:p>
          <w:p w14:paraId="44BC3BFE" w14:textId="77777777" w:rsidR="00E7555D" w:rsidRDefault="00E7555D" w:rsidP="007F07F1">
            <w:pPr>
              <w:rPr>
                <w:ins w:id="9" w:author="Edward Au" w:date="2020-08-20T10:48:00Z"/>
                <w:sz w:val="20"/>
                <w:highlight w:val="yellow"/>
              </w:rPr>
            </w:pPr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9F2A91A" w14:textId="77777777" w:rsidR="00E7555D" w:rsidRPr="00FD2A5B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E7555D" w14:paraId="23A1D52A" w14:textId="77777777" w:rsidTr="00E7555D">
        <w:trPr>
          <w:trHeight w:val="257"/>
        </w:trPr>
        <w:tc>
          <w:tcPr>
            <w:tcW w:w="1035" w:type="dxa"/>
          </w:tcPr>
          <w:p w14:paraId="2A67F025" w14:textId="106B52C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2F6C014" w14:textId="77777777" w:rsidR="00E7555D" w:rsidRPr="00FD2A5B" w:rsidRDefault="00377A2D" w:rsidP="007F07F1">
            <w:pPr>
              <w:rPr>
                <w:sz w:val="20"/>
              </w:rPr>
            </w:pPr>
            <w:hyperlink r:id="rId59" w:history="1">
              <w:r w:rsidR="00B43A13" w:rsidRPr="00FD2A5B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FD2A5B">
              <w:rPr>
                <w:sz w:val="20"/>
              </w:rPr>
              <w:t>, uploaded on August 26, 2020</w:t>
            </w:r>
          </w:p>
          <w:p w14:paraId="18DE8130" w14:textId="7B93A3C1" w:rsidR="00587DB0" w:rsidRPr="00FD2A5B" w:rsidRDefault="00377A2D" w:rsidP="007F07F1">
            <w:pPr>
              <w:rPr>
                <w:sz w:val="20"/>
              </w:rPr>
            </w:pPr>
            <w:hyperlink r:id="rId60" w:history="1">
              <w:r w:rsidR="00587DB0" w:rsidRPr="00FD2A5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FD2A5B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E7555D">
        <w:trPr>
          <w:trHeight w:val="257"/>
        </w:trPr>
        <w:tc>
          <w:tcPr>
            <w:tcW w:w="1035" w:type="dxa"/>
          </w:tcPr>
          <w:p w14:paraId="03485B8C" w14:textId="54F65858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0E157CA" w14:textId="72DBAB71" w:rsidR="00E7555D" w:rsidRPr="00A14572" w:rsidRDefault="00377A2D" w:rsidP="00254B3B">
            <w:pPr>
              <w:rPr>
                <w:sz w:val="20"/>
              </w:rPr>
            </w:pPr>
            <w:hyperlink r:id="rId61" w:history="1">
              <w:r w:rsidR="00A14572" w:rsidRPr="00A1457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A14572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7B674935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#SP27</w:t>
            </w:r>
          </w:p>
        </w:tc>
      </w:tr>
      <w:tr w:rsidR="00E7555D" w14:paraId="275A369D" w14:textId="77777777" w:rsidTr="00E7555D">
        <w:trPr>
          <w:trHeight w:val="271"/>
        </w:trPr>
        <w:tc>
          <w:tcPr>
            <w:tcW w:w="1035" w:type="dxa"/>
          </w:tcPr>
          <w:p w14:paraId="127B69ED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0DDF95DA" w14:textId="0B793601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133" w:type="dxa"/>
          </w:tcPr>
          <w:p w14:paraId="64241761" w14:textId="3DDB84D6" w:rsidR="00E471C7" w:rsidRPr="00A14572" w:rsidRDefault="00377A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" w:history="1">
              <w:r w:rsidR="00E471C7" w:rsidRPr="00A14572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A14572">
              <w:rPr>
                <w:rStyle w:val="Hyperlink"/>
                <w:color w:val="auto"/>
                <w:sz w:val="20"/>
                <w:u w:val="none"/>
              </w:rPr>
              <w:t>, uploaded on August 25, 2020</w:t>
            </w:r>
          </w:p>
          <w:p w14:paraId="4A02F1B0" w14:textId="57A1CDE3" w:rsidR="00E471C7" w:rsidRPr="00A14572" w:rsidRDefault="00377A2D" w:rsidP="007F07F1">
            <w:pPr>
              <w:rPr>
                <w:sz w:val="20"/>
              </w:rPr>
            </w:pPr>
            <w:hyperlink r:id="rId63" w:history="1">
              <w:r w:rsidR="00E471C7" w:rsidRPr="00A14572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A14572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ins w:id="10" w:author="Edward Au" w:date="2020-08-21T10:37:00Z"/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ins w:id="11" w:author="Edward Au" w:date="2020-08-21T10:37:00Z">
              <w:r>
                <w:rPr>
                  <w:color w:val="00B050"/>
                  <w:sz w:val="20"/>
                </w:rPr>
                <w:t>Motion 122, #SP157</w:t>
              </w:r>
            </w:ins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E7555D">
        <w:trPr>
          <w:trHeight w:val="271"/>
        </w:trPr>
        <w:tc>
          <w:tcPr>
            <w:tcW w:w="1035" w:type="dxa"/>
          </w:tcPr>
          <w:p w14:paraId="786FF435" w14:textId="781FCF5B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75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63B11EFA" w14:textId="01D326B6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lastRenderedPageBreak/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133" w:type="dxa"/>
          </w:tcPr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E7555D">
        <w:trPr>
          <w:trHeight w:val="271"/>
        </w:trPr>
        <w:tc>
          <w:tcPr>
            <w:tcW w:w="1035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4AF6D078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ins w:id="12" w:author="Edward Au" w:date="2020-08-20T14:24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Yonggang</w:t>
              </w:r>
              <w:proofErr w:type="spellEnd"/>
              <w:r>
                <w:rPr>
                  <w:color w:val="00B050"/>
                  <w:sz w:val="20"/>
                </w:rPr>
                <w:t xml:space="preserve"> Fang</w:t>
              </w:r>
            </w:ins>
            <w:ins w:id="13" w:author="Edward Au" w:date="2020-08-21T10:49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133" w:type="dxa"/>
          </w:tcPr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E7555D">
        <w:trPr>
          <w:trHeight w:val="271"/>
        </w:trPr>
        <w:tc>
          <w:tcPr>
            <w:tcW w:w="1035" w:type="dxa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3656578" w14:textId="1F7CB91D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TWT, excluding cross-link power save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9A13C33" w14:textId="683A1C57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  <w:ins w:id="14" w:author="Edward Au" w:date="2020-08-20T14:24:00Z">
              <w:r>
                <w:rPr>
                  <w:sz w:val="20"/>
                  <w:highlight w:val="yellow"/>
                </w:rPr>
                <w:t xml:space="preserve">, </w:t>
              </w:r>
              <w:proofErr w:type="spellStart"/>
              <w:r>
                <w:rPr>
                  <w:sz w:val="20"/>
                  <w:highlight w:val="yellow"/>
                </w:rPr>
                <w:t>Yonggang</w:t>
              </w:r>
              <w:proofErr w:type="spellEnd"/>
              <w:r>
                <w:rPr>
                  <w:sz w:val="20"/>
                  <w:highlight w:val="yellow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89ADCBB" w14:textId="34FEC637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  <w:p w14:paraId="23D6DFF9" w14:textId="055B0909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5AD97D72" w14:textId="77777777" w:rsidR="00E7555D" w:rsidRPr="006874F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E7555D">
        <w:trPr>
          <w:trHeight w:val="271"/>
        </w:trPr>
        <w:tc>
          <w:tcPr>
            <w:tcW w:w="1035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2896276F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</w:t>
            </w:r>
            <w:r w:rsidRPr="00FE5AC0">
              <w:rPr>
                <w:color w:val="00B050"/>
                <w:sz w:val="20"/>
              </w:rPr>
              <w:lastRenderedPageBreak/>
              <w:t xml:space="preserve">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F6C31DC" w14:textId="5A0E0243" w:rsidR="00E7555D" w:rsidRPr="00C83E5D" w:rsidRDefault="00377A2D" w:rsidP="00112124">
            <w:pPr>
              <w:rPr>
                <w:sz w:val="20"/>
              </w:rPr>
            </w:pPr>
            <w:hyperlink r:id="rId64" w:history="1">
              <w:r w:rsidR="005D5603" w:rsidRPr="00C83E5D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C83E5D">
              <w:rPr>
                <w:sz w:val="20"/>
              </w:rPr>
              <w:t>, uploaded on August 24, 2020</w:t>
            </w:r>
          </w:p>
          <w:p w14:paraId="0F824708" w14:textId="689CDBCC" w:rsidR="005D5603" w:rsidRPr="00C83E5D" w:rsidRDefault="005D5603" w:rsidP="00112124">
            <w:pPr>
              <w:rPr>
                <w:sz w:val="20"/>
              </w:rPr>
            </w:pPr>
            <w:r w:rsidRPr="00C83E5D">
              <w:rPr>
                <w:sz w:val="20"/>
              </w:rPr>
              <w:t xml:space="preserve">Visio file, </w:t>
            </w:r>
            <w:hyperlink r:id="rId65" w:history="1">
              <w:r w:rsidR="006874F0" w:rsidRPr="00C83E5D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C83E5D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E7555D">
        <w:trPr>
          <w:trHeight w:val="271"/>
        </w:trPr>
        <w:tc>
          <w:tcPr>
            <w:tcW w:w="1035" w:type="dxa"/>
          </w:tcPr>
          <w:p w14:paraId="61503F6F" w14:textId="34C1A06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75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ins w:id="15" w:author="Edward Au" w:date="2020-08-21T12:01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7E8D">
                <w:rPr>
                  <w:color w:val="00B050"/>
                  <w:sz w:val="20"/>
                </w:rPr>
                <w:t>Sanghyun</w:t>
              </w:r>
              <w:proofErr w:type="spellEnd"/>
              <w:r w:rsidRPr="00FE7E8D">
                <w:rPr>
                  <w:color w:val="00B050"/>
                  <w:sz w:val="20"/>
                </w:rPr>
                <w:t xml:space="preserve"> Kim</w:t>
              </w:r>
            </w:ins>
            <w:r w:rsidR="00981422">
              <w:rPr>
                <w:color w:val="00B050"/>
                <w:sz w:val="20"/>
              </w:rPr>
              <w:t xml:space="preserve">, </w:t>
            </w:r>
            <w:ins w:id="16" w:author="Edward Au" w:date="2020-08-27T09:30:00Z">
              <w:r w:rsidR="00981422" w:rsidRPr="00981422">
                <w:rPr>
                  <w:color w:val="00B050"/>
                  <w:sz w:val="20"/>
                </w:rPr>
                <w:t xml:space="preserve">Sharan </w:t>
              </w:r>
              <w:proofErr w:type="spellStart"/>
              <w:r w:rsidR="00981422" w:rsidRPr="00981422">
                <w:rPr>
                  <w:color w:val="00B050"/>
                  <w:sz w:val="20"/>
                </w:rPr>
                <w:t>Naribole</w:t>
              </w:r>
            </w:ins>
            <w:proofErr w:type="spellEnd"/>
          </w:p>
        </w:tc>
        <w:tc>
          <w:tcPr>
            <w:tcW w:w="1626" w:type="dxa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DC7F0F6" w14:textId="77777777" w:rsidR="006B65CF" w:rsidRPr="008C4D63" w:rsidRDefault="00377A2D" w:rsidP="00E471C7">
            <w:pPr>
              <w:rPr>
                <w:sz w:val="20"/>
              </w:rPr>
            </w:pPr>
            <w:hyperlink r:id="rId66" w:history="1">
              <w:r w:rsidR="00286B05" w:rsidRPr="008C4D63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8C4D63">
              <w:rPr>
                <w:sz w:val="20"/>
              </w:rPr>
              <w:t>, uploaded on August 25, 2020</w:t>
            </w:r>
          </w:p>
          <w:p w14:paraId="301F0D53" w14:textId="77777777" w:rsidR="00367D58" w:rsidRPr="008C4D63" w:rsidRDefault="00377A2D" w:rsidP="00E471C7">
            <w:pPr>
              <w:rPr>
                <w:sz w:val="20"/>
              </w:rPr>
            </w:pPr>
            <w:hyperlink r:id="rId67" w:history="1">
              <w:r w:rsidR="00367D58" w:rsidRPr="008C4D63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8C4D63">
              <w:rPr>
                <w:sz w:val="20"/>
              </w:rPr>
              <w:t>, uploaded on August 26, 2020</w:t>
            </w:r>
          </w:p>
          <w:p w14:paraId="0F985E44" w14:textId="77777777" w:rsidR="00D85B9A" w:rsidRPr="008C4D63" w:rsidRDefault="00377A2D" w:rsidP="00E471C7">
            <w:pPr>
              <w:rPr>
                <w:sz w:val="20"/>
              </w:rPr>
            </w:pPr>
            <w:hyperlink r:id="rId68" w:history="1">
              <w:r w:rsidR="00D85B9A" w:rsidRPr="008C4D63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8C4D63">
              <w:rPr>
                <w:sz w:val="20"/>
              </w:rPr>
              <w:t>, uploaded on August 26, 2020</w:t>
            </w:r>
          </w:p>
          <w:p w14:paraId="2E10D532" w14:textId="77777777" w:rsidR="00CD4F68" w:rsidRPr="008C4D63" w:rsidRDefault="00377A2D" w:rsidP="00E471C7">
            <w:pPr>
              <w:rPr>
                <w:sz w:val="20"/>
              </w:rPr>
            </w:pPr>
            <w:hyperlink r:id="rId69" w:history="1">
              <w:r w:rsidR="00CD4F68" w:rsidRPr="008C4D63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8C4D63">
              <w:rPr>
                <w:sz w:val="20"/>
              </w:rPr>
              <w:t>, uploaded on August 27, 2020</w:t>
            </w:r>
          </w:p>
          <w:p w14:paraId="74267238" w14:textId="77777777" w:rsidR="00CE31C9" w:rsidRPr="008C4D63" w:rsidRDefault="00377A2D" w:rsidP="00E471C7">
            <w:pPr>
              <w:rPr>
                <w:sz w:val="20"/>
              </w:rPr>
            </w:pPr>
            <w:hyperlink r:id="rId70" w:history="1">
              <w:r w:rsidR="00CE31C9" w:rsidRPr="008C4D63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8C4D63">
              <w:rPr>
                <w:sz w:val="20"/>
              </w:rPr>
              <w:t>, uploaded on August 27, 2020</w:t>
            </w:r>
          </w:p>
          <w:p w14:paraId="1C7D64E4" w14:textId="77777777" w:rsidR="003704C5" w:rsidRPr="008C4D63" w:rsidRDefault="003704C5" w:rsidP="00E471C7">
            <w:pPr>
              <w:rPr>
                <w:sz w:val="20"/>
              </w:rPr>
            </w:pPr>
            <w:hyperlink r:id="rId71" w:history="1">
              <w:r w:rsidRPr="008C4D63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Pr="008C4D63">
              <w:rPr>
                <w:sz w:val="20"/>
              </w:rPr>
              <w:t>, uploaded on August 27, 2020</w:t>
            </w:r>
          </w:p>
          <w:p w14:paraId="52B35D46" w14:textId="6C9DA9A3" w:rsidR="000A5D75" w:rsidRPr="008C4D63" w:rsidRDefault="000A5D75" w:rsidP="00E471C7">
            <w:pPr>
              <w:rPr>
                <w:sz w:val="20"/>
              </w:rPr>
            </w:pPr>
            <w:hyperlink r:id="rId72" w:history="1">
              <w:r w:rsidRPr="008C4D63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Pr="008C4D63">
              <w:rPr>
                <w:sz w:val="20"/>
              </w:rPr>
              <w:t>, uploaded on August 27, 2020</w:t>
            </w:r>
          </w:p>
        </w:tc>
        <w:tc>
          <w:tcPr>
            <w:tcW w:w="2133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E7555D" w14:paraId="4A437FDE" w14:textId="77777777" w:rsidTr="00E7555D">
        <w:trPr>
          <w:trHeight w:val="257"/>
        </w:trPr>
        <w:tc>
          <w:tcPr>
            <w:tcW w:w="1035" w:type="dxa"/>
          </w:tcPr>
          <w:p w14:paraId="4AEDE95F" w14:textId="3BE432F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41EAE2A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Kaiying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</w:p>
          <w:p w14:paraId="2C3C9C6C" w14:textId="3A97FF8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Ming </w:t>
            </w:r>
            <w:proofErr w:type="spellStart"/>
            <w:r w:rsidRPr="00E74230">
              <w:rPr>
                <w:sz w:val="20"/>
                <w:highlight w:val="yellow"/>
              </w:rPr>
              <w:t>Gan</w:t>
            </w:r>
            <w:proofErr w:type="spellEnd"/>
            <w:r w:rsidRPr="00E74230">
              <w:rPr>
                <w:sz w:val="20"/>
                <w:highlight w:val="yellow"/>
              </w:rPr>
              <w:t>,</w:t>
            </w:r>
          </w:p>
          <w:p w14:paraId="480C5421" w14:textId="743262B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E74230">
              <w:rPr>
                <w:sz w:val="20"/>
                <w:highlight w:val="yellow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33" w:type="dxa"/>
          </w:tcPr>
          <w:p w14:paraId="298DEAFF" w14:textId="77777777" w:rsidR="00E7555D" w:rsidRPr="008C4D63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413431F" w14:textId="52F62871" w:rsidR="00EE12E1" w:rsidRPr="00EE12E1" w:rsidRDefault="00EE12E1" w:rsidP="00EE12E1">
            <w:pPr>
              <w:rPr>
                <w:sz w:val="20"/>
              </w:rPr>
            </w:pPr>
            <w:r>
              <w:rPr>
                <w:sz w:val="20"/>
              </w:rPr>
              <w:t>Motion 112, #SP37</w:t>
            </w:r>
          </w:p>
          <w:p w14:paraId="7478683A" w14:textId="5202DD71" w:rsidR="00E7555D" w:rsidRPr="00E74230" w:rsidRDefault="00EE12E1" w:rsidP="00EE12E1">
            <w:pPr>
              <w:rPr>
                <w:sz w:val="20"/>
                <w:highlight w:val="yellow"/>
              </w:rPr>
            </w:pPr>
            <w:r w:rsidRPr="00EE12E1">
              <w:rPr>
                <w:sz w:val="20"/>
              </w:rPr>
              <w:t>Motion 122, #SP155</w:t>
            </w:r>
          </w:p>
        </w:tc>
      </w:tr>
      <w:tr w:rsidR="00E7555D" w14:paraId="14DD77C4" w14:textId="77777777" w:rsidTr="00E7555D">
        <w:trPr>
          <w:trHeight w:val="271"/>
        </w:trPr>
        <w:tc>
          <w:tcPr>
            <w:tcW w:w="1035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1C37DE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8E60E33" w14:textId="39ED5541" w:rsidR="00E7555D" w:rsidRPr="00EC3310" w:rsidRDefault="00377A2D" w:rsidP="00112124">
            <w:pPr>
              <w:rPr>
                <w:sz w:val="20"/>
              </w:rPr>
            </w:pPr>
            <w:hyperlink r:id="rId73" w:history="1">
              <w:r w:rsidR="004C1530" w:rsidRPr="002E0220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2E0220">
              <w:rPr>
                <w:sz w:val="20"/>
              </w:rPr>
              <w:t>, uploaded on A</w:t>
            </w:r>
            <w:r w:rsidR="004C1530" w:rsidRPr="00EC3310">
              <w:rPr>
                <w:sz w:val="20"/>
              </w:rPr>
              <w:t>ugust 25, 2020</w:t>
            </w:r>
          </w:p>
          <w:p w14:paraId="4A7F65B9" w14:textId="13E46E98" w:rsidR="00EC3310" w:rsidRPr="00EC3310" w:rsidRDefault="00EC3310" w:rsidP="00112124">
            <w:pPr>
              <w:rPr>
                <w:sz w:val="20"/>
              </w:rPr>
            </w:pPr>
            <w:hyperlink r:id="rId74" w:history="1">
              <w:r w:rsidRPr="00EC3310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Pr="00EC3310">
              <w:rPr>
                <w:sz w:val="20"/>
              </w:rPr>
              <w:t>, uploaded on August 28, 2020</w:t>
            </w:r>
          </w:p>
          <w:p w14:paraId="0918D396" w14:textId="6071ABC3" w:rsidR="00A43D14" w:rsidRPr="00E74230" w:rsidRDefault="00A43D14" w:rsidP="00112124">
            <w:pPr>
              <w:rPr>
                <w:color w:val="00B050"/>
                <w:sz w:val="20"/>
              </w:rPr>
            </w:pPr>
            <w:r w:rsidRPr="00EC3310">
              <w:rPr>
                <w:sz w:val="20"/>
              </w:rPr>
              <w:t xml:space="preserve">Visio file, </w:t>
            </w:r>
            <w:hyperlink r:id="rId75" w:history="1">
              <w:r w:rsidRPr="00EC3310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EC3310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E7555D">
        <w:trPr>
          <w:trHeight w:val="271"/>
        </w:trPr>
        <w:tc>
          <w:tcPr>
            <w:tcW w:w="1035" w:type="dxa"/>
          </w:tcPr>
          <w:p w14:paraId="327653E1" w14:textId="01BCB4B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665D00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7E89D5E" w14:textId="77777777" w:rsidR="00E7555D" w:rsidRPr="00503F07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E7555D">
        <w:trPr>
          <w:trHeight w:val="271"/>
        </w:trPr>
        <w:tc>
          <w:tcPr>
            <w:tcW w:w="1035" w:type="dxa"/>
          </w:tcPr>
          <w:p w14:paraId="60B5E63B" w14:textId="584E7E4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4A37A62" w14:textId="14E57EEC" w:rsidR="00E7555D" w:rsidRPr="00503F07" w:rsidRDefault="00377A2D" w:rsidP="00112124">
            <w:pPr>
              <w:rPr>
                <w:sz w:val="20"/>
              </w:rPr>
            </w:pPr>
            <w:hyperlink r:id="rId76" w:history="1">
              <w:r w:rsidR="00503F07" w:rsidRPr="00503F07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503F07" w:rsidRPr="00503F07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2BF87A92" w14:textId="77777777" w:rsidR="00E7555D" w:rsidRDefault="00E7555D" w:rsidP="00112124">
            <w:pPr>
              <w:rPr>
                <w:ins w:id="17" w:author="Edward Au" w:date="2020-08-26T12:42:00Z"/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ins w:id="18" w:author="Edward Au" w:date="2020-08-26T12:42:00Z"/>
                <w:color w:val="00B050"/>
                <w:sz w:val="20"/>
              </w:rPr>
            </w:pPr>
            <w:ins w:id="19" w:author="Edward Au" w:date="2020-08-26T12:42:00Z">
              <w:r w:rsidRPr="00E74230">
                <w:rPr>
                  <w:color w:val="00B050"/>
                  <w:sz w:val="20"/>
                </w:rPr>
                <w:t>Motion 38</w:t>
              </w:r>
            </w:ins>
          </w:p>
          <w:p w14:paraId="3BC9CF71" w14:textId="77777777" w:rsidR="0000369E" w:rsidRDefault="0000369E" w:rsidP="00112124">
            <w:pPr>
              <w:rPr>
                <w:ins w:id="20" w:author="Edward Au" w:date="2020-08-26T12:43:00Z"/>
                <w:color w:val="00B050"/>
                <w:sz w:val="20"/>
              </w:rPr>
            </w:pPr>
            <w:ins w:id="21" w:author="Edward Au" w:date="2020-08-26T12:43:00Z">
              <w:r>
                <w:rPr>
                  <w:color w:val="00B050"/>
                  <w:sz w:val="20"/>
                </w:rPr>
                <w:t>Motion 122, #SP167</w:t>
              </w:r>
            </w:ins>
          </w:p>
          <w:p w14:paraId="4827F9F1" w14:textId="77777777" w:rsidR="001E42D3" w:rsidRPr="00E74230" w:rsidRDefault="001E42D3" w:rsidP="001E42D3">
            <w:pPr>
              <w:rPr>
                <w:ins w:id="22" w:author="Edward Au" w:date="2020-08-26T12:43:00Z"/>
                <w:color w:val="00B050"/>
                <w:sz w:val="20"/>
              </w:rPr>
            </w:pPr>
            <w:ins w:id="23" w:author="Edward Au" w:date="2020-08-26T12:43:00Z">
              <w:r w:rsidRPr="00E74230">
                <w:rPr>
                  <w:color w:val="00B050"/>
                  <w:sz w:val="20"/>
                </w:rPr>
                <w:t>Motion 26</w:t>
              </w:r>
            </w:ins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E7555D">
        <w:trPr>
          <w:trHeight w:val="271"/>
        </w:trPr>
        <w:tc>
          <w:tcPr>
            <w:tcW w:w="1035" w:type="dxa"/>
          </w:tcPr>
          <w:p w14:paraId="1A8D38CC" w14:textId="4A02BC7D" w:rsidR="00E7555D" w:rsidRDefault="00E7555D" w:rsidP="00112124">
            <w:pPr>
              <w:rPr>
                <w:ins w:id="24" w:author="Edward Au" w:date="2020-08-21T10:50:00Z"/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81DF2" w:rsidRDefault="00E7555D" w:rsidP="00481DF2">
            <w:pPr>
              <w:rPr>
                <w:ins w:id="25" w:author="Edward Au" w:date="2020-08-21T10:50:00Z"/>
                <w:sz w:val="20"/>
                <w:rPrChange w:id="26" w:author="Edward Au" w:date="2020-08-21T10:50:00Z">
                  <w:rPr>
                    <w:ins w:id="27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620F39FB" w14:textId="77777777" w:rsidR="00E7555D" w:rsidRPr="00481DF2" w:rsidRDefault="00E7555D">
            <w:pPr>
              <w:rPr>
                <w:ins w:id="28" w:author="Edward Au" w:date="2020-08-21T10:50:00Z"/>
                <w:sz w:val="20"/>
                <w:rPrChange w:id="29" w:author="Edward Au" w:date="2020-08-21T10:50:00Z">
                  <w:rPr>
                    <w:ins w:id="30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3F712D2F" w14:textId="77777777" w:rsidR="00E7555D" w:rsidRPr="00481DF2" w:rsidRDefault="00E7555D">
            <w:pPr>
              <w:rPr>
                <w:ins w:id="31" w:author="Edward Au" w:date="2020-08-21T10:50:00Z"/>
                <w:sz w:val="20"/>
                <w:rPrChange w:id="32" w:author="Edward Au" w:date="2020-08-21T10:50:00Z">
                  <w:rPr>
                    <w:ins w:id="33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55995437" w14:textId="77777777" w:rsidR="00E7555D" w:rsidRPr="00481DF2" w:rsidRDefault="00E7555D">
            <w:pPr>
              <w:rPr>
                <w:ins w:id="34" w:author="Edward Au" w:date="2020-08-21T10:50:00Z"/>
                <w:sz w:val="20"/>
                <w:rPrChange w:id="35" w:author="Edward Au" w:date="2020-08-21T10:50:00Z">
                  <w:rPr>
                    <w:ins w:id="36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281993CA" w14:textId="77777777" w:rsidR="00E7555D" w:rsidRPr="00481DF2" w:rsidRDefault="00E7555D">
            <w:pPr>
              <w:rPr>
                <w:ins w:id="37" w:author="Edward Au" w:date="2020-08-21T10:50:00Z"/>
                <w:sz w:val="20"/>
                <w:rPrChange w:id="38" w:author="Edward Au" w:date="2020-08-21T10:50:00Z">
                  <w:rPr>
                    <w:ins w:id="39" w:author="Edward Au" w:date="2020-08-21T10:50:00Z"/>
                    <w:color w:val="00B050"/>
                    <w:sz w:val="20"/>
                  </w:rPr>
                </w:rPrChange>
              </w:rPr>
            </w:pPr>
          </w:p>
          <w:p w14:paraId="6605F388" w14:textId="76409ED0" w:rsidR="00E7555D" w:rsidRPr="00481DF2" w:rsidRDefault="00E7555D">
            <w:pPr>
              <w:rPr>
                <w:sz w:val="20"/>
                <w:rPrChange w:id="40" w:author="Edward Au" w:date="2020-08-21T10:50:00Z">
                  <w:rPr>
                    <w:color w:val="00B050"/>
                    <w:sz w:val="20"/>
                  </w:rPr>
                </w:rPrChange>
              </w:rPr>
            </w:pPr>
          </w:p>
        </w:tc>
        <w:tc>
          <w:tcPr>
            <w:tcW w:w="1991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72628E8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ins w:id="41" w:author="Edward Au" w:date="2020-08-21T10:50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8E512FA" w14:textId="77777777" w:rsidR="00E7555D" w:rsidRPr="00503F07" w:rsidRDefault="00377A2D" w:rsidP="00112124">
            <w:pPr>
              <w:rPr>
                <w:sz w:val="20"/>
              </w:rPr>
            </w:pPr>
            <w:hyperlink r:id="rId77" w:history="1">
              <w:r w:rsidR="007864FB" w:rsidRPr="00503F07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503F07">
              <w:rPr>
                <w:sz w:val="20"/>
              </w:rPr>
              <w:t>, uploaded on August 24, 2020</w:t>
            </w:r>
          </w:p>
          <w:p w14:paraId="715DC3B5" w14:textId="75CB1998" w:rsidR="00674B29" w:rsidRPr="00503F07" w:rsidRDefault="00377A2D" w:rsidP="00112124">
            <w:pPr>
              <w:rPr>
                <w:sz w:val="20"/>
              </w:rPr>
            </w:pPr>
            <w:hyperlink r:id="rId78" w:history="1">
              <w:r w:rsidR="00674B29" w:rsidRPr="00503F07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503F07">
              <w:rPr>
                <w:sz w:val="20"/>
              </w:rPr>
              <w:t>, uploaded on August 26, 2020</w:t>
            </w:r>
          </w:p>
        </w:tc>
        <w:tc>
          <w:tcPr>
            <w:tcW w:w="2133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E7555D">
        <w:trPr>
          <w:trHeight w:val="271"/>
        </w:trPr>
        <w:tc>
          <w:tcPr>
            <w:tcW w:w="1035" w:type="dxa"/>
          </w:tcPr>
          <w:p w14:paraId="247ACC79" w14:textId="063FE5C2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1603163A" w14:textId="5E42C324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MLO-Multi-link channel access: STA ID</w:t>
            </w:r>
          </w:p>
        </w:tc>
        <w:tc>
          <w:tcPr>
            <w:tcW w:w="1575" w:type="dxa"/>
            <w:shd w:val="clear" w:color="auto" w:fill="auto"/>
          </w:tcPr>
          <w:p w14:paraId="0F786180" w14:textId="4245304B" w:rsidR="00BC07B4" w:rsidRPr="00E74230" w:rsidRDefault="00BC07B4" w:rsidP="00112124">
            <w:pPr>
              <w:rPr>
                <w:sz w:val="20"/>
                <w:highlight w:val="yellow"/>
              </w:rPr>
            </w:pPr>
            <w:proofErr w:type="spellStart"/>
            <w:r>
              <w:rPr>
                <w:sz w:val="20"/>
                <w:highlight w:val="yellow"/>
              </w:rPr>
              <w:t>Yongho</w:t>
            </w:r>
            <w:proofErr w:type="spellEnd"/>
            <w:r>
              <w:rPr>
                <w:sz w:val="20"/>
                <w:highlight w:val="yellow"/>
              </w:rPr>
              <w:t xml:space="preserve"> </w:t>
            </w:r>
            <w:proofErr w:type="spellStart"/>
            <w:r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18412858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16B57E54" w14:textId="76536548" w:rsidR="00BC07B4" w:rsidRPr="00E74230" w:rsidRDefault="00B860EF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</w:tc>
        <w:tc>
          <w:tcPr>
            <w:tcW w:w="2133" w:type="dxa"/>
          </w:tcPr>
          <w:p w14:paraId="4BBC257F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167DAE5" w14:textId="77777777" w:rsidR="00BC07B4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#SP160</w:t>
            </w:r>
          </w:p>
          <w:p w14:paraId="0BF74FD5" w14:textId="7F091C63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#SP161</w:t>
            </w:r>
          </w:p>
        </w:tc>
      </w:tr>
      <w:tr w:rsidR="00E7555D" w14:paraId="53A1E71F" w14:textId="77777777" w:rsidTr="00E7555D">
        <w:trPr>
          <w:trHeight w:val="271"/>
        </w:trPr>
        <w:tc>
          <w:tcPr>
            <w:tcW w:w="1035" w:type="dxa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lastRenderedPageBreak/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335B14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Yi</w:t>
            </w:r>
            <w:ins w:id="42" w:author="Edward Au" w:date="2020-08-21T10:50:00Z">
              <w:r>
                <w:rPr>
                  <w:sz w:val="20"/>
                  <w:highlight w:val="yellow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79C4D6C3" w14:textId="694C7149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133" w:type="dxa"/>
          </w:tcPr>
          <w:p w14:paraId="26F0DB5F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E7555D">
        <w:trPr>
          <w:trHeight w:val="257"/>
        </w:trPr>
        <w:tc>
          <w:tcPr>
            <w:tcW w:w="1035" w:type="dxa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78D08C74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ins w:id="43" w:author="Edward Au" w:date="2020-08-21T10:50:00Z">
              <w:r>
                <w:rPr>
                  <w:sz w:val="20"/>
                  <w:highlight w:val="yellow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Hanseul</w:t>
              </w:r>
              <w:proofErr w:type="spellEnd"/>
              <w:r>
                <w:rPr>
                  <w:color w:val="00B050"/>
                  <w:sz w:val="20"/>
                </w:rPr>
                <w:t xml:space="preserve"> Hong</w:t>
              </w:r>
            </w:ins>
          </w:p>
        </w:tc>
        <w:tc>
          <w:tcPr>
            <w:tcW w:w="1626" w:type="dxa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415F721F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E7555D">
        <w:trPr>
          <w:trHeight w:val="257"/>
        </w:trPr>
        <w:tc>
          <w:tcPr>
            <w:tcW w:w="1035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96C133D" w14:textId="77777777" w:rsidR="00E7555D" w:rsidRPr="007F7D94" w:rsidRDefault="00377A2D" w:rsidP="00112124">
            <w:pPr>
              <w:rPr>
                <w:sz w:val="20"/>
              </w:rPr>
            </w:pPr>
            <w:hyperlink r:id="rId79" w:history="1">
              <w:r w:rsidR="00836932" w:rsidRPr="007F7D94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7F7D94">
              <w:rPr>
                <w:sz w:val="20"/>
              </w:rPr>
              <w:t>, uploaded on August 20, 2020</w:t>
            </w:r>
          </w:p>
          <w:p w14:paraId="5FDF646B" w14:textId="0BAE3361" w:rsidR="00246EAB" w:rsidRPr="007F7D94" w:rsidRDefault="00377A2D" w:rsidP="00112124">
            <w:pPr>
              <w:rPr>
                <w:sz w:val="20"/>
              </w:rPr>
            </w:pPr>
            <w:hyperlink r:id="rId80" w:history="1">
              <w:r w:rsidR="00246EAB" w:rsidRPr="007F7D94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7F7D94">
              <w:rPr>
                <w:sz w:val="20"/>
              </w:rPr>
              <w:t>, uploaded on August 25, 2020</w:t>
            </w:r>
          </w:p>
        </w:tc>
        <w:tc>
          <w:tcPr>
            <w:tcW w:w="2133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E7555D">
        <w:trPr>
          <w:trHeight w:val="257"/>
        </w:trPr>
        <w:tc>
          <w:tcPr>
            <w:tcW w:w="1035" w:type="dxa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75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r w:rsidRPr="00FE5AC0">
              <w:rPr>
                <w:color w:val="00B050"/>
                <w:sz w:val="20"/>
              </w:rPr>
              <w:lastRenderedPageBreak/>
              <w:t xml:space="preserve">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133" w:type="dxa"/>
          </w:tcPr>
          <w:p w14:paraId="2329C907" w14:textId="77777777" w:rsidR="00E7555D" w:rsidRPr="007F7D94" w:rsidRDefault="00377A2D" w:rsidP="00112124">
            <w:pPr>
              <w:rPr>
                <w:sz w:val="20"/>
              </w:rPr>
            </w:pPr>
            <w:hyperlink r:id="rId81" w:history="1">
              <w:r w:rsidR="00B40CF3" w:rsidRPr="007F7D94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7F7D94">
              <w:rPr>
                <w:sz w:val="20"/>
              </w:rPr>
              <w:t>, uploaded on August 24, 2020</w:t>
            </w:r>
          </w:p>
          <w:p w14:paraId="11A4852A" w14:textId="15127453" w:rsidR="00B40CF3" w:rsidRPr="007F7D94" w:rsidRDefault="00B40CF3" w:rsidP="00112124">
            <w:pPr>
              <w:rPr>
                <w:sz w:val="20"/>
              </w:rPr>
            </w:pPr>
            <w:r w:rsidRPr="007F7D94">
              <w:rPr>
                <w:sz w:val="20"/>
              </w:rPr>
              <w:lastRenderedPageBreak/>
              <w:t xml:space="preserve">Visio file, </w:t>
            </w:r>
            <w:hyperlink r:id="rId82" w:history="1">
              <w:r w:rsidRPr="007F7D94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Pr="007F7D94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E7555D">
        <w:trPr>
          <w:trHeight w:val="257"/>
        </w:trPr>
        <w:tc>
          <w:tcPr>
            <w:tcW w:w="1035" w:type="dxa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75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7947A4AB" w14:textId="2FF131D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1904965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9D3ECE7" w14:textId="6F9566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</w:tc>
      </w:tr>
      <w:tr w:rsidR="00E7555D" w14:paraId="12C76857" w14:textId="77777777" w:rsidTr="00E7555D">
        <w:trPr>
          <w:trHeight w:val="257"/>
        </w:trPr>
        <w:tc>
          <w:tcPr>
            <w:tcW w:w="1035" w:type="dxa"/>
          </w:tcPr>
          <w:p w14:paraId="5C6FF160" w14:textId="08C8184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E7555D">
        <w:trPr>
          <w:trHeight w:val="257"/>
        </w:trPr>
        <w:tc>
          <w:tcPr>
            <w:tcW w:w="1035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9271A2F" w14:textId="77777777" w:rsidR="00E7555D" w:rsidRPr="00A81475" w:rsidRDefault="00377A2D" w:rsidP="00112124">
            <w:pPr>
              <w:rPr>
                <w:sz w:val="20"/>
              </w:rPr>
            </w:pPr>
            <w:hyperlink r:id="rId83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>, uploaded on August 24, 2020</w:t>
            </w:r>
          </w:p>
          <w:p w14:paraId="58FA53C6" w14:textId="352FA71F" w:rsidR="003C3C55" w:rsidRPr="00A81475" w:rsidRDefault="003C3C55" w:rsidP="00112124">
            <w:pPr>
              <w:rPr>
                <w:sz w:val="20"/>
              </w:rPr>
            </w:pPr>
            <w:hyperlink r:id="rId84" w:history="1">
              <w:r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Pr="00A81475">
              <w:rPr>
                <w:sz w:val="20"/>
              </w:rPr>
              <w:t>, uploaded on August 27, 2020</w:t>
            </w:r>
          </w:p>
          <w:p w14:paraId="4928CF6C" w14:textId="10A01561" w:rsidR="00970655" w:rsidRPr="00A81475" w:rsidRDefault="00970655" w:rsidP="00112124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  <w:hyperlink r:id="rId85" w:history="1">
              <w:r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A81475">
              <w:rPr>
                <w:sz w:val="20"/>
              </w:rPr>
              <w:t xml:space="preserve"> and </w:t>
            </w:r>
            <w:hyperlink r:id="rId86" w:history="1">
              <w:r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A81475">
              <w:rPr>
                <w:sz w:val="20"/>
              </w:rPr>
              <w:t>, uploaded on August 24, 2020</w:t>
            </w:r>
          </w:p>
        </w:tc>
        <w:tc>
          <w:tcPr>
            <w:tcW w:w="2133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E7555D">
        <w:trPr>
          <w:trHeight w:val="257"/>
        </w:trPr>
        <w:tc>
          <w:tcPr>
            <w:tcW w:w="1035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23D9472" w14:textId="77777777" w:rsidR="00FC6364" w:rsidRPr="00406116" w:rsidRDefault="00377A2D" w:rsidP="00112124">
            <w:pPr>
              <w:rPr>
                <w:sz w:val="20"/>
              </w:rPr>
            </w:pPr>
            <w:hyperlink r:id="rId87" w:history="1">
              <w:r w:rsidR="009E174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406116">
              <w:rPr>
                <w:sz w:val="20"/>
              </w:rPr>
              <w:t>, uploaded on August 25, 2020</w:t>
            </w:r>
          </w:p>
          <w:p w14:paraId="47876E4C" w14:textId="5ACA595D" w:rsidR="00722C8D" w:rsidRPr="00406116" w:rsidRDefault="00406116" w:rsidP="00112124">
            <w:pPr>
              <w:rPr>
                <w:sz w:val="20"/>
              </w:rPr>
            </w:pPr>
            <w:hyperlink r:id="rId88" w:history="1">
              <w:r w:rsidR="00722C8D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406116">
              <w:rPr>
                <w:sz w:val="20"/>
              </w:rPr>
              <w:t>, uploaded on August 28, 2020</w:t>
            </w:r>
          </w:p>
        </w:tc>
        <w:tc>
          <w:tcPr>
            <w:tcW w:w="2133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410CC5C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115-SP85</w:t>
            </w:r>
          </w:p>
        </w:tc>
      </w:tr>
      <w:tr w:rsidR="00E7555D" w14:paraId="6FA1F781" w14:textId="77777777" w:rsidTr="00E7555D">
        <w:trPr>
          <w:trHeight w:val="271"/>
        </w:trPr>
        <w:tc>
          <w:tcPr>
            <w:tcW w:w="1035" w:type="dxa"/>
          </w:tcPr>
          <w:p w14:paraId="6663EB2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442C4CF3" w14:textId="77777777" w:rsidR="00E7555D" w:rsidRPr="00406116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E7555D">
        <w:trPr>
          <w:trHeight w:val="257"/>
        </w:trPr>
        <w:tc>
          <w:tcPr>
            <w:tcW w:w="1035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398E409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E7555D">
        <w:trPr>
          <w:trHeight w:val="271"/>
        </w:trPr>
        <w:tc>
          <w:tcPr>
            <w:tcW w:w="1035" w:type="dxa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Spatial stream and MIMO protocol enhancement-16 </w:t>
            </w:r>
            <w:r w:rsidRPr="002F5175">
              <w:rPr>
                <w:color w:val="00B050"/>
                <w:sz w:val="20"/>
              </w:rPr>
              <w:lastRenderedPageBreak/>
              <w:t>spatial stream operation</w:t>
            </w:r>
          </w:p>
        </w:tc>
        <w:tc>
          <w:tcPr>
            <w:tcW w:w="1575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lastRenderedPageBreak/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49E1F2C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lastRenderedPageBreak/>
              <w:t>Motion 112, #SP47</w:t>
            </w:r>
          </w:p>
        </w:tc>
      </w:tr>
      <w:tr w:rsidR="00EE12E1" w14:paraId="0C6260E9" w14:textId="77777777" w:rsidTr="004F2529">
        <w:trPr>
          <w:trHeight w:val="271"/>
        </w:trPr>
        <w:tc>
          <w:tcPr>
            <w:tcW w:w="1035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Joint-MAP</w:t>
            </w:r>
          </w:p>
        </w:tc>
        <w:tc>
          <w:tcPr>
            <w:tcW w:w="12238" w:type="dxa"/>
            <w:gridSpan w:val="6"/>
          </w:tcPr>
          <w:p w14:paraId="70FAB23B" w14:textId="7C2BDB36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SP4: Which option do you prefer:</w:t>
            </w:r>
          </w:p>
          <w:p w14:paraId="5C946E9A" w14:textId="25D0727F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2: All MAP features in R2</w:t>
            </w:r>
          </w:p>
          <w:p w14:paraId="27E67C80" w14:textId="6B737BD3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3: Abstain</w:t>
            </w:r>
          </w:p>
          <w:p w14:paraId="5042F22C" w14:textId="77777777" w:rsidR="00EE12E1" w:rsidRDefault="00EE12E1" w:rsidP="00112124">
            <w:pPr>
              <w:rPr>
                <w:sz w:val="20"/>
              </w:rPr>
            </w:pPr>
          </w:p>
          <w:p w14:paraId="1BCFC26C" w14:textId="4BCB9B6A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E7555D">
        <w:trPr>
          <w:trHeight w:val="271"/>
        </w:trPr>
        <w:tc>
          <w:tcPr>
            <w:tcW w:w="1035" w:type="dxa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133" w:type="dxa"/>
          </w:tcPr>
          <w:p w14:paraId="073095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E7555D">
        <w:trPr>
          <w:trHeight w:val="271"/>
        </w:trPr>
        <w:tc>
          <w:tcPr>
            <w:tcW w:w="1035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133" w:type="dxa"/>
          </w:tcPr>
          <w:p w14:paraId="415FE2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E7555D">
        <w:trPr>
          <w:trHeight w:val="271"/>
        </w:trPr>
        <w:tc>
          <w:tcPr>
            <w:tcW w:w="1035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133" w:type="dxa"/>
          </w:tcPr>
          <w:p w14:paraId="564CC74C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E7555D">
        <w:trPr>
          <w:trHeight w:val="257"/>
        </w:trPr>
        <w:tc>
          <w:tcPr>
            <w:tcW w:w="1035" w:type="dxa"/>
          </w:tcPr>
          <w:p w14:paraId="2C3D51D1" w14:textId="6B16ABE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77881E9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Junghoon</w:t>
            </w:r>
            <w:proofErr w:type="spellEnd"/>
            <w:r w:rsidRPr="00FC49AD">
              <w:rPr>
                <w:sz w:val="20"/>
                <w:highlight w:val="yellow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 Lei Huang,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Matthew Fischer, </w:t>
            </w:r>
            <w:proofErr w:type="spellStart"/>
            <w:r w:rsidRPr="00FC49AD">
              <w:rPr>
                <w:sz w:val="20"/>
                <w:highlight w:val="yellow"/>
              </w:rPr>
              <w:t>Myeongjin</w:t>
            </w:r>
            <w:proofErr w:type="spellEnd"/>
            <w:r w:rsidRPr="00FC49AD">
              <w:rPr>
                <w:sz w:val="20"/>
                <w:highlight w:val="yellow"/>
              </w:rPr>
              <w:t xml:space="preserve"> Kim</w:t>
            </w:r>
          </w:p>
        </w:tc>
        <w:tc>
          <w:tcPr>
            <w:tcW w:w="1626" w:type="dxa"/>
          </w:tcPr>
          <w:p w14:paraId="4282F033" w14:textId="77777777" w:rsidR="00E7555D" w:rsidRDefault="00E7555D" w:rsidP="00112124">
            <w:pPr>
              <w:rPr>
                <w:ins w:id="44" w:author="Edward Au" w:date="2020-08-20T11:19:00Z"/>
                <w:sz w:val="20"/>
                <w:highlight w:val="yellow"/>
              </w:rPr>
            </w:pPr>
            <w:ins w:id="45" w:author="Alfred Aster" w:date="2020-07-20T08:04:00Z">
              <w:r w:rsidRPr="00FC49AD">
                <w:rPr>
                  <w:sz w:val="20"/>
                  <w:highlight w:val="yellow"/>
                </w:rPr>
                <w:t>R1/R2?</w:t>
              </w:r>
            </w:ins>
          </w:p>
          <w:p w14:paraId="5E561DCC" w14:textId="28C1FDDE" w:rsidR="00E7555D" w:rsidRPr="00FC49AD" w:rsidRDefault="00E7555D" w:rsidP="00112124">
            <w:pPr>
              <w:rPr>
                <w:ins w:id="46" w:author="Edward Au" w:date="2020-08-20T11:17:00Z"/>
                <w:sz w:val="20"/>
                <w:highlight w:val="yellow"/>
              </w:rPr>
            </w:pPr>
            <w:ins w:id="47" w:author="Edward Au" w:date="2020-08-20T11:19:00Z">
              <w:r>
                <w:rPr>
                  <w:sz w:val="20"/>
                  <w:highlight w:val="yellow"/>
                </w:rPr>
                <w:t>(ON HOLD)</w:t>
              </w:r>
            </w:ins>
          </w:p>
          <w:p w14:paraId="1E81C996" w14:textId="1067BE9F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51F419A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31BDFD8" w14:textId="5A86816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14</w:t>
            </w:r>
          </w:p>
          <w:p w14:paraId="4DCECA4E" w14:textId="67DEA651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15</w:t>
            </w:r>
          </w:p>
          <w:p w14:paraId="0636E254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#SP18</w:t>
            </w:r>
          </w:p>
          <w:p w14:paraId="37B1E451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#SP19</w:t>
            </w:r>
          </w:p>
          <w:p w14:paraId="741F4B2B" w14:textId="16AA9F5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119, #SP119</w:t>
            </w:r>
          </w:p>
        </w:tc>
      </w:tr>
      <w:tr w:rsidR="00E7555D" w14:paraId="09940628" w14:textId="77777777" w:rsidTr="00E7555D">
        <w:trPr>
          <w:trHeight w:val="271"/>
        </w:trPr>
        <w:tc>
          <w:tcPr>
            <w:tcW w:w="1035" w:type="dxa"/>
          </w:tcPr>
          <w:p w14:paraId="0CD4445B" w14:textId="5FCE04D3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lastRenderedPageBreak/>
              <w:t>Joint</w:t>
            </w:r>
          </w:p>
        </w:tc>
        <w:tc>
          <w:tcPr>
            <w:tcW w:w="1991" w:type="dxa"/>
          </w:tcPr>
          <w:p w14:paraId="464F0BE2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Rojan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Chitrakar</w:t>
            </w:r>
            <w:proofErr w:type="spellEnd"/>
            <w:r w:rsidRPr="00FC49AD">
              <w:rPr>
                <w:sz w:val="20"/>
                <w:highlight w:val="yellow"/>
              </w:rPr>
              <w:t xml:space="preserve">, Arik Klein,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BARON Stephane, VIGER Pascal, NEZOU Patrice, Thomas </w:t>
            </w:r>
            <w:proofErr w:type="spellStart"/>
            <w:r w:rsidRPr="00FC49AD">
              <w:rPr>
                <w:sz w:val="20"/>
                <w:highlight w:val="yellow"/>
              </w:rPr>
              <w:t>Handte</w:t>
            </w:r>
            <w:proofErr w:type="spellEnd"/>
            <w:r w:rsidRPr="00FC49AD">
              <w:rPr>
                <w:sz w:val="20"/>
                <w:highlight w:val="yellow"/>
              </w:rPr>
              <w:t xml:space="preserve">, Matthew Fischer, </w:t>
            </w:r>
            <w:proofErr w:type="spellStart"/>
            <w:r w:rsidRPr="00FC49AD">
              <w:rPr>
                <w:sz w:val="20"/>
                <w:highlight w:val="yellow"/>
              </w:rPr>
              <w:t>Chunyu</w:t>
            </w:r>
            <w:proofErr w:type="spellEnd"/>
            <w:r w:rsidRPr="00FC49AD">
              <w:rPr>
                <w:sz w:val="20"/>
                <w:highlight w:val="yellow"/>
              </w:rPr>
              <w:t xml:space="preserve"> Hu, </w:t>
            </w:r>
            <w:proofErr w:type="spellStart"/>
            <w:r w:rsidRPr="00FC49AD">
              <w:rPr>
                <w:sz w:val="20"/>
                <w:highlight w:val="yellow"/>
              </w:rPr>
              <w:t>Xiaofei</w:t>
            </w:r>
            <w:proofErr w:type="spellEnd"/>
            <w:r w:rsidRPr="00FC49AD">
              <w:rPr>
                <w:sz w:val="20"/>
                <w:highlight w:val="yellow"/>
              </w:rPr>
              <w:t xml:space="preserve"> Wang,</w:t>
            </w:r>
            <w:r w:rsidRPr="00FC49AD">
              <w:rPr>
                <w:highlight w:val="yellow"/>
              </w:rPr>
              <w:t xml:space="preserve"> </w:t>
            </w:r>
            <w:r w:rsidRPr="00FC49AD">
              <w:rPr>
                <w:sz w:val="20"/>
                <w:highlight w:val="yellow"/>
              </w:rPr>
              <w:t xml:space="preserve">Chen Cheng, Stephen McCann, Po-kai Huang, </w:t>
            </w: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</w:t>
            </w:r>
            <w:proofErr w:type="spellStart"/>
            <w:r w:rsidRPr="00FC49AD">
              <w:rPr>
                <w:sz w:val="20"/>
                <w:highlight w:val="yellow"/>
              </w:rPr>
              <w:t>Yonggang</w:t>
            </w:r>
            <w:proofErr w:type="spellEnd"/>
            <w:r w:rsidRPr="00FC49AD">
              <w:rPr>
                <w:sz w:val="20"/>
                <w:highlight w:val="yellow"/>
              </w:rPr>
              <w:t xml:space="preserve"> Fang, </w:t>
            </w:r>
            <w:proofErr w:type="spellStart"/>
            <w:r w:rsidRPr="00FC49AD">
              <w:rPr>
                <w:sz w:val="20"/>
                <w:highlight w:val="yellow"/>
              </w:rPr>
              <w:t>Liuming</w:t>
            </w:r>
            <w:proofErr w:type="spellEnd"/>
            <w:r w:rsidRPr="00FC49AD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6EA9D00D" w14:textId="77777777" w:rsidR="00E7555D" w:rsidRDefault="00E7555D" w:rsidP="00112124">
            <w:pPr>
              <w:rPr>
                <w:ins w:id="48" w:author="Edward Au" w:date="2020-08-20T11:19:00Z"/>
                <w:sz w:val="20"/>
                <w:highlight w:val="yellow"/>
              </w:rPr>
            </w:pPr>
            <w:ins w:id="49" w:author="Alfred Aster" w:date="2020-07-20T08:03:00Z">
              <w:r w:rsidRPr="00FC49AD">
                <w:rPr>
                  <w:sz w:val="20"/>
                  <w:highlight w:val="yellow"/>
                </w:rPr>
                <w:t>R1/R2?</w:t>
              </w:r>
            </w:ins>
          </w:p>
          <w:p w14:paraId="3534F08F" w14:textId="4AFD7FA8" w:rsidR="00E7555D" w:rsidRPr="00FC49AD" w:rsidRDefault="00E7555D" w:rsidP="00112124">
            <w:pPr>
              <w:rPr>
                <w:ins w:id="50" w:author="Edward Au" w:date="2020-08-20T11:17:00Z"/>
                <w:sz w:val="20"/>
                <w:highlight w:val="yellow"/>
              </w:rPr>
            </w:pPr>
            <w:ins w:id="51" w:author="Edward Au" w:date="2020-08-20T11:19:00Z">
              <w:r>
                <w:rPr>
                  <w:sz w:val="20"/>
                  <w:highlight w:val="yellow"/>
                </w:rPr>
                <w:t>(ON HOLD)</w:t>
              </w:r>
            </w:ins>
          </w:p>
          <w:p w14:paraId="4C3C1BED" w14:textId="1F781F51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5A2B4ADC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134DD95" w14:textId="77777777" w:rsidTr="00E7555D">
        <w:trPr>
          <w:trHeight w:val="257"/>
        </w:trPr>
        <w:tc>
          <w:tcPr>
            <w:tcW w:w="1035" w:type="dxa"/>
          </w:tcPr>
          <w:p w14:paraId="0EBCE268" w14:textId="7D9C042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7F467A42" w14:textId="418AD54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MAP-Other Multi-AP coordination schemes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FC49AD">
              <w:rPr>
                <w:sz w:val="20"/>
                <w:highlight w:val="yellow"/>
              </w:rPr>
              <w:t>Jonghun</w:t>
            </w:r>
            <w:proofErr w:type="spellEnd"/>
            <w:r w:rsidRPr="00FC49AD">
              <w:rPr>
                <w:sz w:val="20"/>
                <w:highlight w:val="yellow"/>
              </w:rPr>
              <w:t xml:space="preserve"> Han,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Jonas </w:t>
            </w:r>
            <w:proofErr w:type="spellStart"/>
            <w:r w:rsidRPr="00FC49AD">
              <w:rPr>
                <w:sz w:val="20"/>
                <w:highlight w:val="yellow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61CA784" w14:textId="77777777" w:rsidR="00E7555D" w:rsidRPr="00FC49AD" w:rsidRDefault="00E7555D" w:rsidP="00112124">
            <w:pPr>
              <w:rPr>
                <w:ins w:id="52" w:author="Edward Au" w:date="2020-08-20T11:20:00Z"/>
                <w:sz w:val="20"/>
                <w:highlight w:val="yellow"/>
              </w:rPr>
            </w:pPr>
            <w:ins w:id="53" w:author="Alfred Aster" w:date="2020-07-20T08:03:00Z">
              <w:r w:rsidRPr="00FC49AD">
                <w:rPr>
                  <w:sz w:val="20"/>
                  <w:highlight w:val="yellow"/>
                </w:rPr>
                <w:t>R1/R2=TBD</w:t>
              </w:r>
              <w:del w:id="54" w:author="Edward Au" w:date="2020-07-26T14:36:00Z">
                <w:r w:rsidRPr="00FC49AD" w:rsidDel="005F24FC">
                  <w:rPr>
                    <w:sz w:val="20"/>
                    <w:highlight w:val="yellow"/>
                  </w:rPr>
                  <w:delText>?</w:delText>
                </w:r>
              </w:del>
            </w:ins>
          </w:p>
          <w:p w14:paraId="2C05CA03" w14:textId="34532934" w:rsidR="00E7555D" w:rsidRPr="00FC49AD" w:rsidRDefault="00E7555D" w:rsidP="00112124">
            <w:pPr>
              <w:rPr>
                <w:sz w:val="20"/>
                <w:highlight w:val="yellow"/>
              </w:rPr>
            </w:pPr>
            <w:ins w:id="55" w:author="Edward Au" w:date="2020-08-20T11:20:00Z">
              <w:r w:rsidRPr="00FC49AD"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42009428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52395C0" w14:textId="49E3C4C5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111, #SP0611-35</w:t>
            </w:r>
          </w:p>
        </w:tc>
      </w:tr>
      <w:tr w:rsidR="00E7555D" w14:paraId="5A97165F" w14:textId="77777777" w:rsidTr="00E7555D">
        <w:trPr>
          <w:trHeight w:val="257"/>
        </w:trPr>
        <w:tc>
          <w:tcPr>
            <w:tcW w:w="1035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ins w:id="56" w:author="Edward Au" w:date="2020-08-20T14:25:00Z">
              <w:r>
                <w:rPr>
                  <w:color w:val="00B050"/>
                  <w:sz w:val="20"/>
                </w:rPr>
                <w:t xml:space="preserve">, </w:t>
              </w:r>
              <w:proofErr w:type="spellStart"/>
              <w:r>
                <w:rPr>
                  <w:color w:val="00B050"/>
                  <w:sz w:val="20"/>
                </w:rPr>
                <w:t>Yonggang</w:t>
              </w:r>
              <w:proofErr w:type="spellEnd"/>
              <w:r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6674346F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E7555D">
        <w:trPr>
          <w:trHeight w:val="257"/>
        </w:trPr>
        <w:tc>
          <w:tcPr>
            <w:tcW w:w="1035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6163E84B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A636A7">
        <w:trPr>
          <w:trHeight w:val="257"/>
        </w:trPr>
        <w:tc>
          <w:tcPr>
            <w:tcW w:w="13273" w:type="dxa"/>
            <w:gridSpan w:val="7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</w:t>
            </w:r>
            <w:ins w:id="57" w:author="Edward Au" w:date="2020-07-30T18:47:00Z">
              <w:r w:rsidRPr="000E01BF">
                <w:rPr>
                  <w:sz w:val="20"/>
                  <w:highlight w:val="yellow"/>
                </w:rPr>
                <w:t xml:space="preserve">, </w:t>
              </w:r>
              <w:proofErr w:type="spellStart"/>
              <w:r w:rsidRPr="000E01BF">
                <w:rPr>
                  <w:sz w:val="20"/>
                  <w:highlight w:val="yellow"/>
                </w:rPr>
                <w:t>Yonggang</w:t>
              </w:r>
              <w:proofErr w:type="spellEnd"/>
              <w:r w:rsidRPr="000E01BF">
                <w:rPr>
                  <w:sz w:val="20"/>
                  <w:highlight w:val="yellow"/>
                </w:rPr>
                <w:t xml:space="preserve"> Fang</w:t>
              </w:r>
            </w:ins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ins w:id="58" w:author="Alfred Aster" w:date="2020-07-20T08:03:00Z">
              <w:r w:rsidRPr="000E01BF">
                <w:rPr>
                  <w:sz w:val="20"/>
                  <w:highlight w:val="yellow"/>
                </w:rPr>
                <w:lastRenderedPageBreak/>
                <w:t>ON HOLD (INCLUDING POCs)</w:t>
              </w:r>
            </w:ins>
          </w:p>
        </w:tc>
        <w:tc>
          <w:tcPr>
            <w:tcW w:w="2160" w:type="dxa"/>
          </w:tcPr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C376E8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ins w:id="59" w:author="Edward Au" w:date="2020-08-20T11:21:00Z">
              <w:r w:rsidRPr="000E01BF">
                <w:rPr>
                  <w:sz w:val="20"/>
                  <w:highlight w:val="yellow"/>
                </w:rPr>
                <w:t>ON HOLD</w:t>
              </w:r>
            </w:ins>
          </w:p>
        </w:tc>
        <w:tc>
          <w:tcPr>
            <w:tcW w:w="2160" w:type="dxa"/>
          </w:tcPr>
          <w:p w14:paraId="16B4A0DC" w14:textId="766BCE9F" w:rsidR="00C376E8" w:rsidRDefault="00377A2D" w:rsidP="00216CE0">
            <w:pPr>
              <w:rPr>
                <w:sz w:val="20"/>
                <w:highlight w:val="yellow"/>
              </w:rPr>
            </w:pPr>
            <w:hyperlink r:id="rId89" w:history="1">
              <w:r w:rsidR="00350B62" w:rsidRPr="00350B62">
                <w:rPr>
                  <w:rStyle w:val="Hyperlink"/>
                  <w:sz w:val="20"/>
                  <w:highlight w:val="yellow"/>
                </w:rPr>
                <w:t>20/1267</w:t>
              </w:r>
              <w:r w:rsidR="00F20E70" w:rsidRPr="00350B62">
                <w:rPr>
                  <w:rStyle w:val="Hyperlink"/>
                  <w:sz w:val="20"/>
                  <w:highlight w:val="yellow"/>
                </w:rPr>
                <w:t>r0</w:t>
              </w:r>
            </w:hyperlink>
            <w:r w:rsidR="00350B62" w:rsidRPr="00350B62">
              <w:rPr>
                <w:rStyle w:val="Hyperlink"/>
                <w:sz w:val="20"/>
                <w:highlight w:val="yellow"/>
                <w:u w:val="none"/>
              </w:rPr>
              <w:t>,</w:t>
            </w:r>
            <w:r w:rsidR="00350B62">
              <w:rPr>
                <w:sz w:val="20"/>
                <w:highlight w:val="yellow"/>
              </w:rPr>
              <w:t xml:space="preserve"> uploaded on August 24, 2020</w:t>
            </w:r>
          </w:p>
          <w:p w14:paraId="13D8A6BD" w14:textId="026B8452" w:rsidR="00350B62" w:rsidRPr="000E01BF" w:rsidRDefault="00377A2D" w:rsidP="00216CE0">
            <w:pPr>
              <w:rPr>
                <w:sz w:val="20"/>
                <w:highlight w:val="yellow"/>
              </w:rPr>
            </w:pPr>
            <w:hyperlink r:id="rId90" w:history="1">
              <w:r w:rsidR="00350B62" w:rsidRPr="00350B62">
                <w:rPr>
                  <w:rStyle w:val="Hyperlink"/>
                  <w:sz w:val="20"/>
                  <w:highlight w:val="yellow"/>
                </w:rPr>
                <w:t>20/1267r1</w:t>
              </w:r>
            </w:hyperlink>
            <w:r w:rsidR="00350B62">
              <w:rPr>
                <w:sz w:val="20"/>
                <w:highlight w:val="yellow"/>
              </w:rPr>
              <w:t>, uploaded on August 26, 2020</w:t>
            </w: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61BBF359" w14:textId="77777777" w:rsidTr="00C376E8">
        <w:trPr>
          <w:trHeight w:val="257"/>
        </w:trPr>
        <w:tc>
          <w:tcPr>
            <w:tcW w:w="997" w:type="dxa"/>
          </w:tcPr>
          <w:p w14:paraId="7BAA8E40" w14:textId="02738E54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80" w:type="dxa"/>
          </w:tcPr>
          <w:p w14:paraId="59203698" w14:textId="624A6AA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20" w:type="dxa"/>
            <w:shd w:val="clear" w:color="auto" w:fill="00B0F0"/>
          </w:tcPr>
          <w:p w14:paraId="43DB3D1C" w14:textId="5BE9D51E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90" w:type="dxa"/>
          </w:tcPr>
          <w:p w14:paraId="4CC4377C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620" w:type="dxa"/>
          </w:tcPr>
          <w:p w14:paraId="1E91617F" w14:textId="34A1BAF0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7120F8E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4A56099F" w14:textId="7981518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No motion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18F9F942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60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60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lastRenderedPageBreak/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61" w:author="Alfred Aster" w:date="2020-07-30T06:08:00Z"/>
          <w:sz w:val="24"/>
          <w:szCs w:val="24"/>
        </w:rPr>
      </w:pPr>
      <w:ins w:id="62" w:author="Alfred Aster" w:date="2020-07-30T06:08:00Z">
        <w:r w:rsidRPr="00026398">
          <w:rPr>
            <w:sz w:val="24"/>
            <w:szCs w:val="24"/>
          </w:rPr>
          <w:t>Feedback</w:t>
        </w:r>
      </w:ins>
      <w:ins w:id="63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64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65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66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67" w:author="Alfred Aster" w:date="2020-07-30T06:10:00Z"/>
        </w:rPr>
      </w:pPr>
      <w:ins w:id="68" w:author="Alfred Aster" w:date="2020-07-30T06:13:00Z">
        <w:r w:rsidRPr="00026398">
          <w:t xml:space="preserve">Q: </w:t>
        </w:r>
      </w:ins>
      <w:ins w:id="69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70" w:author="Alfred Aster" w:date="2020-07-30T06:08:00Z"/>
        </w:rPr>
      </w:pPr>
      <w:ins w:id="71" w:author="Alfred Aster" w:date="2020-07-30T06:10:00Z">
        <w:r w:rsidRPr="00026398">
          <w:t xml:space="preserve">A: </w:t>
        </w:r>
      </w:ins>
      <w:ins w:id="72" w:author="Alfred Aster" w:date="2020-07-30T06:11:00Z">
        <w:r w:rsidR="00F30CEA" w:rsidRPr="00026398">
          <w:t xml:space="preserve">This is one of the intentions of this guideline. </w:t>
        </w:r>
      </w:ins>
      <w:ins w:id="73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74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75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76" w:author="Alfred Aster" w:date="2020-07-30T06:13:00Z"/>
        </w:rPr>
      </w:pPr>
      <w:ins w:id="77" w:author="Alfred Aster" w:date="2020-07-30T06:13:00Z">
        <w:r w:rsidRPr="00577B3D">
          <w:t xml:space="preserve">Q: </w:t>
        </w:r>
      </w:ins>
      <w:ins w:id="78" w:author="Alfred Aster" w:date="2020-07-30T06:08:00Z">
        <w:r w:rsidR="004544AC" w:rsidRPr="00577B3D">
          <w:t xml:space="preserve">If </w:t>
        </w:r>
      </w:ins>
      <w:ins w:id="79" w:author="Alfred Aster" w:date="2020-07-30T06:15:00Z">
        <w:r w:rsidR="00E33F4E" w:rsidRPr="00026398">
          <w:t xml:space="preserve">a </w:t>
        </w:r>
      </w:ins>
      <w:ins w:id="80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81" w:author="Alfred Aster" w:date="2020-07-30T06:08:00Z"/>
        </w:rPr>
      </w:pPr>
      <w:ins w:id="82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83" w:author="Alfred Aster" w:date="2020-07-30T06:14:00Z">
        <w:r w:rsidR="00756E76" w:rsidRPr="00026398">
          <w:t xml:space="preserve"> is okay</w:t>
        </w:r>
      </w:ins>
      <w:ins w:id="84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85" w:author="Alfred Aster" w:date="2020-07-30T06:16:00Z">
        <w:r w:rsidR="00BC0B64" w:rsidRPr="00026398">
          <w:t>R1 vs</w:t>
        </w:r>
      </w:ins>
      <w:ins w:id="86" w:author="Alfred Aster" w:date="2020-07-30T07:48:00Z">
        <w:r w:rsidR="00396A83">
          <w:t>.</w:t>
        </w:r>
      </w:ins>
      <w:ins w:id="87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88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89" w:author="Alfred Aster" w:date="2020-07-30T06:16:00Z"/>
        </w:rPr>
      </w:pPr>
      <w:ins w:id="90" w:author="Alfred Aster" w:date="2020-07-30T06:16:00Z">
        <w:r w:rsidRPr="00026398">
          <w:t xml:space="preserve">Q: </w:t>
        </w:r>
      </w:ins>
      <w:ins w:id="91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92" w:author="Alfred Aster" w:date="2020-07-30T06:08:00Z"/>
        </w:rPr>
      </w:pPr>
      <w:ins w:id="93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94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95" w:author="Alfred Aster" w:date="2020-07-30T06:16:00Z">
        <w:r w:rsidR="005942C9" w:rsidRPr="00026398">
          <w:t>. Howe</w:t>
        </w:r>
      </w:ins>
      <w:ins w:id="96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97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98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99" w:author="Alfred Aster" w:date="2020-07-30T06:19:00Z"/>
        </w:rPr>
      </w:pPr>
      <w:ins w:id="100" w:author="Alfred Aster" w:date="2020-07-30T06:19:00Z">
        <w:r w:rsidRPr="00026398">
          <w:t xml:space="preserve">Q: </w:t>
        </w:r>
      </w:ins>
      <w:ins w:id="101" w:author="Alfred Aster" w:date="2020-07-30T06:28:00Z">
        <w:r w:rsidR="00E43605">
          <w:t>The group s</w:t>
        </w:r>
      </w:ins>
      <w:ins w:id="102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103" w:author="Alfred Aster" w:date="2020-07-30T06:08:00Z"/>
        </w:rPr>
      </w:pPr>
      <w:ins w:id="104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105" w:author="Alfred Aster" w:date="2020-07-30T06:20:00Z"/>
        </w:rPr>
      </w:pPr>
      <w:ins w:id="106" w:author="Alfred Aster" w:date="2020-07-30T06:20:00Z">
        <w:r w:rsidRPr="00026398">
          <w:t xml:space="preserve">Q: </w:t>
        </w:r>
      </w:ins>
      <w:ins w:id="107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108" w:author="Alfred Aster" w:date="2020-07-30T06:08:00Z"/>
        </w:rPr>
      </w:pPr>
      <w:ins w:id="109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110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111" w:author="Alfred Aster" w:date="2020-07-30T06:22:00Z">
        <w:r w:rsidR="00250639" w:rsidRPr="00026398">
          <w:t>,</w:t>
        </w:r>
      </w:ins>
      <w:ins w:id="112" w:author="Alfred Aster" w:date="2020-07-30T06:21:00Z">
        <w:r w:rsidR="008F4ED5" w:rsidRPr="00026398">
          <w:t xml:space="preserve"> it does not </w:t>
        </w:r>
      </w:ins>
      <w:ins w:id="113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114" w:author="Alfred Aster" w:date="2020-07-30T06:27:00Z">
        <w:r w:rsidR="00996A0F" w:rsidRPr="00026398">
          <w:t>.</w:t>
        </w:r>
      </w:ins>
      <w:ins w:id="115" w:author="Alfred Aster" w:date="2020-07-30T06:23:00Z">
        <w:r w:rsidR="00CF04E6" w:rsidRPr="00026398">
          <w:t xml:space="preserve"> </w:t>
        </w:r>
      </w:ins>
      <w:ins w:id="116" w:author="Alfred Aster" w:date="2020-07-30T06:27:00Z">
        <w:r w:rsidR="00996A0F" w:rsidRPr="00026398">
          <w:t>T</w:t>
        </w:r>
      </w:ins>
      <w:ins w:id="117" w:author="Alfred Aster" w:date="2020-07-30T06:26:00Z">
        <w:r w:rsidR="00996A0F" w:rsidRPr="00026398">
          <w:t>his</w:t>
        </w:r>
      </w:ins>
      <w:ins w:id="118" w:author="Alfred Aster" w:date="2020-07-30T06:23:00Z">
        <w:r w:rsidR="00CF04E6" w:rsidRPr="00026398">
          <w:t xml:space="preserve"> is</w:t>
        </w:r>
      </w:ins>
      <w:ins w:id="119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120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121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122" w:author="Alfred Aster" w:date="2020-07-30T06:23:00Z"/>
        </w:rPr>
      </w:pPr>
      <w:ins w:id="123" w:author="Alfred Aster" w:date="2020-07-30T06:23:00Z">
        <w:r w:rsidRPr="00026398">
          <w:t xml:space="preserve">Q: </w:t>
        </w:r>
      </w:ins>
      <w:ins w:id="124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125" w:author="Alfred Aster" w:date="2020-07-30T06:23:00Z">
        <w:r w:rsidRPr="00026398">
          <w:t>A:</w:t>
        </w:r>
      </w:ins>
      <w:ins w:id="126" w:author="Alfred Aster" w:date="2020-07-30T06:24:00Z">
        <w:r w:rsidR="001A545D" w:rsidRPr="00026398">
          <w:t xml:space="preserve"> It reall</w:t>
        </w:r>
      </w:ins>
      <w:ins w:id="127" w:author="Alfred Aster" w:date="2020-07-30T06:25:00Z">
        <w:r w:rsidR="001A545D" w:rsidRPr="00026398">
          <w:t xml:space="preserve">y depends on how mature the topic is. In some </w:t>
        </w:r>
      </w:ins>
      <w:ins w:id="128" w:author="Alfred Aster" w:date="2020-07-30T06:27:00Z">
        <w:r w:rsidR="00996A0F" w:rsidRPr="00026398">
          <w:t>cases,</w:t>
        </w:r>
      </w:ins>
      <w:ins w:id="129" w:author="Alfred Aster" w:date="2020-07-30T06:25:00Z">
        <w:r w:rsidR="001A545D" w:rsidRPr="00026398">
          <w:t xml:space="preserve"> a limited number of motions in a topic can indicate </w:t>
        </w:r>
      </w:ins>
      <w:ins w:id="130" w:author="Alfred Aster" w:date="2020-07-30T06:26:00Z">
        <w:r w:rsidR="00062F7E" w:rsidRPr="00026398">
          <w:t>a simple concept which is mature</w:t>
        </w:r>
      </w:ins>
      <w:ins w:id="131" w:author="Alfred Aster" w:date="2020-07-30T06:25:00Z">
        <w:r w:rsidR="001A545D" w:rsidRPr="00026398">
          <w:t xml:space="preserve"> </w:t>
        </w:r>
      </w:ins>
      <w:ins w:id="132" w:author="Alfred Aster" w:date="2020-07-30T06:26:00Z">
        <w:r w:rsidR="00E23117" w:rsidRPr="00026398">
          <w:t xml:space="preserve">but in other cases it indicates that the development for that </w:t>
        </w:r>
      </w:ins>
      <w:ins w:id="133" w:author="Alfred Aster" w:date="2020-07-30T06:27:00Z">
        <w:r w:rsidR="00996A0F" w:rsidRPr="00026398">
          <w:t>concept</w:t>
        </w:r>
      </w:ins>
      <w:ins w:id="134" w:author="Alfred Aster" w:date="2020-07-30T06:26:00Z">
        <w:r w:rsidR="00E23117" w:rsidRPr="00026398">
          <w:t xml:space="preserve"> is at its early stages</w:t>
        </w:r>
      </w:ins>
      <w:ins w:id="135" w:author="Alfred Aster" w:date="2020-07-30T06:24:00Z">
        <w:r w:rsidR="001A545D" w:rsidRPr="00026398">
          <w:t>.</w:t>
        </w:r>
      </w:ins>
    </w:p>
    <w:sectPr w:rsidR="00E11457" w:rsidRPr="00026398" w:rsidSect="00E7555D">
      <w:headerReference w:type="default" r:id="rId91"/>
      <w:footerReference w:type="default" r:id="rId92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EC133" w14:textId="77777777" w:rsidR="00377A2D" w:rsidRDefault="00377A2D">
      <w:r>
        <w:separator/>
      </w:r>
    </w:p>
  </w:endnote>
  <w:endnote w:type="continuationSeparator" w:id="0">
    <w:p w14:paraId="7D1AA19C" w14:textId="77777777" w:rsidR="00377A2D" w:rsidRDefault="0037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C83E5D" w:rsidRDefault="00C83E5D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8C4D63">
      <w:rPr>
        <w:noProof/>
      </w:rPr>
      <w:t>23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C83E5D" w:rsidRDefault="00C83E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B2D57" w14:textId="77777777" w:rsidR="00377A2D" w:rsidRDefault="00377A2D">
      <w:r>
        <w:separator/>
      </w:r>
    </w:p>
  </w:footnote>
  <w:footnote w:type="continuationSeparator" w:id="0">
    <w:p w14:paraId="542A8590" w14:textId="77777777" w:rsidR="00377A2D" w:rsidRDefault="00377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174C5C0E" w:rsidR="00C83E5D" w:rsidRDefault="00C83E5D" w:rsidP="00D87A90">
    <w:pPr>
      <w:pStyle w:val="Header"/>
      <w:tabs>
        <w:tab w:val="clear" w:pos="6480"/>
        <w:tab w:val="center" w:pos="4680"/>
      </w:tabs>
    </w:pPr>
    <w:r>
      <w:t>August 2020</w:t>
    </w:r>
    <w:r>
      <w:tab/>
    </w:r>
    <w:r>
      <w:tab/>
    </w:r>
    <w:r w:rsidR="00377A2D">
      <w:fldChar w:fldCharType="begin"/>
    </w:r>
    <w:r w:rsidR="00377A2D">
      <w:instrText xml:space="preserve"> TITLE  \* MERGEFORMAT </w:instrText>
    </w:r>
    <w:r w:rsidR="00377A2D">
      <w:fldChar w:fldCharType="separate"/>
    </w:r>
    <w:r>
      <w:t>doc.: IEEE 802.11-20/0</w:t>
    </w:r>
    <w:r w:rsidRPr="00674025">
      <w:t>997</w:t>
    </w:r>
    <w:r>
      <w:t>r</w:t>
    </w:r>
    <w:r w:rsidR="00377A2D">
      <w:fldChar w:fldCharType="end"/>
    </w:r>
    <w:r>
      <w:t>2</w:t>
    </w:r>
    <w:r w:rsidR="004217D0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CD"/>
    <w:rsid w:val="000278E6"/>
    <w:rsid w:val="00030551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6720C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3DA"/>
    <w:rsid w:val="0009163B"/>
    <w:rsid w:val="0009193E"/>
    <w:rsid w:val="000919D8"/>
    <w:rsid w:val="00091D0A"/>
    <w:rsid w:val="000924B6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2DA"/>
    <w:rsid w:val="000B2711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5F8"/>
    <w:rsid w:val="001E6BC5"/>
    <w:rsid w:val="001E6F4D"/>
    <w:rsid w:val="001E78BE"/>
    <w:rsid w:val="001F00B9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F52"/>
    <w:rsid w:val="002164C5"/>
    <w:rsid w:val="00216A9F"/>
    <w:rsid w:val="00216CE0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66B"/>
    <w:rsid w:val="00242D39"/>
    <w:rsid w:val="00243B42"/>
    <w:rsid w:val="00243DE5"/>
    <w:rsid w:val="00244773"/>
    <w:rsid w:val="00244B15"/>
    <w:rsid w:val="00244BAB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0E56"/>
    <w:rsid w:val="00261018"/>
    <w:rsid w:val="002610CF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FD"/>
    <w:rsid w:val="0028575E"/>
    <w:rsid w:val="00286B05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5C2"/>
    <w:rsid w:val="002F1465"/>
    <w:rsid w:val="002F21F8"/>
    <w:rsid w:val="002F28F6"/>
    <w:rsid w:val="002F2981"/>
    <w:rsid w:val="002F359D"/>
    <w:rsid w:val="002F3681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456"/>
    <w:rsid w:val="00326988"/>
    <w:rsid w:val="00326A2D"/>
    <w:rsid w:val="00326C10"/>
    <w:rsid w:val="00326F93"/>
    <w:rsid w:val="00327466"/>
    <w:rsid w:val="00327880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8C1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54B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5B50"/>
    <w:rsid w:val="003D685E"/>
    <w:rsid w:val="003D6860"/>
    <w:rsid w:val="003D731C"/>
    <w:rsid w:val="003D7999"/>
    <w:rsid w:val="003D7AC9"/>
    <w:rsid w:val="003D7D3E"/>
    <w:rsid w:val="003E01FF"/>
    <w:rsid w:val="003E025E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7CF"/>
    <w:rsid w:val="0041387C"/>
    <w:rsid w:val="00413BC2"/>
    <w:rsid w:val="00414382"/>
    <w:rsid w:val="004149D2"/>
    <w:rsid w:val="00414B4D"/>
    <w:rsid w:val="0041527E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316"/>
    <w:rsid w:val="0042136F"/>
    <w:rsid w:val="004213E5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24B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88C"/>
    <w:rsid w:val="00466C3F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EDC"/>
    <w:rsid w:val="004C1FA9"/>
    <w:rsid w:val="004C22A9"/>
    <w:rsid w:val="004C2A51"/>
    <w:rsid w:val="004C2C2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B86"/>
    <w:rsid w:val="004D3FF5"/>
    <w:rsid w:val="004D46D4"/>
    <w:rsid w:val="004D4B76"/>
    <w:rsid w:val="004D5646"/>
    <w:rsid w:val="004D5E8A"/>
    <w:rsid w:val="004D5ECD"/>
    <w:rsid w:val="004D61A2"/>
    <w:rsid w:val="004D62C5"/>
    <w:rsid w:val="004D678A"/>
    <w:rsid w:val="004D6D1F"/>
    <w:rsid w:val="004D6DF9"/>
    <w:rsid w:val="004D6E05"/>
    <w:rsid w:val="004D78AC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C3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2031"/>
    <w:rsid w:val="005A263C"/>
    <w:rsid w:val="005A299A"/>
    <w:rsid w:val="005A3068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CF6"/>
    <w:rsid w:val="005E3DA5"/>
    <w:rsid w:val="005E3F48"/>
    <w:rsid w:val="005E4614"/>
    <w:rsid w:val="005E46C0"/>
    <w:rsid w:val="005E4D1E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4B29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BA4"/>
    <w:rsid w:val="006B4DBB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81A"/>
    <w:rsid w:val="007179A8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7FB"/>
    <w:rsid w:val="00724252"/>
    <w:rsid w:val="007242D4"/>
    <w:rsid w:val="007244B7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CA5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E2C"/>
    <w:rsid w:val="00790F7E"/>
    <w:rsid w:val="007910B1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D1A"/>
    <w:rsid w:val="00793D7C"/>
    <w:rsid w:val="007941F4"/>
    <w:rsid w:val="00794A55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D0B"/>
    <w:rsid w:val="007D167C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CBB"/>
    <w:rsid w:val="00840D0B"/>
    <w:rsid w:val="00840E6E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50121"/>
    <w:rsid w:val="0085014C"/>
    <w:rsid w:val="00850AF2"/>
    <w:rsid w:val="00850E74"/>
    <w:rsid w:val="00850FC5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D63"/>
    <w:rsid w:val="008C4ED8"/>
    <w:rsid w:val="008C5156"/>
    <w:rsid w:val="008C565E"/>
    <w:rsid w:val="008C6703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46B8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E36"/>
    <w:rsid w:val="00980F65"/>
    <w:rsid w:val="009811F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8C4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3220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1F9"/>
    <w:rsid w:val="009E1618"/>
    <w:rsid w:val="009E1740"/>
    <w:rsid w:val="009E1879"/>
    <w:rsid w:val="009E266D"/>
    <w:rsid w:val="009E2C7C"/>
    <w:rsid w:val="009E2C8E"/>
    <w:rsid w:val="009E2DD7"/>
    <w:rsid w:val="009E336A"/>
    <w:rsid w:val="009E338E"/>
    <w:rsid w:val="009E3A13"/>
    <w:rsid w:val="009E3F51"/>
    <w:rsid w:val="009E42E9"/>
    <w:rsid w:val="009E4344"/>
    <w:rsid w:val="009E46B7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1D"/>
    <w:rsid w:val="009F40E9"/>
    <w:rsid w:val="009F45DD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A0B"/>
    <w:rsid w:val="00A41DC5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55F"/>
    <w:rsid w:val="00A80A42"/>
    <w:rsid w:val="00A80BC0"/>
    <w:rsid w:val="00A81475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1EFA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C42"/>
    <w:rsid w:val="00B75D67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C7A"/>
    <w:rsid w:val="00B860EF"/>
    <w:rsid w:val="00B865E4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C7C5F"/>
    <w:rsid w:val="00BD0960"/>
    <w:rsid w:val="00BD0A18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3CC2"/>
    <w:rsid w:val="00CD4227"/>
    <w:rsid w:val="00CD4640"/>
    <w:rsid w:val="00CD47DF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779"/>
    <w:rsid w:val="00D2591D"/>
    <w:rsid w:val="00D25AB2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F7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38A"/>
    <w:rsid w:val="00D63AC8"/>
    <w:rsid w:val="00D63ACC"/>
    <w:rsid w:val="00D657A3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B9A"/>
    <w:rsid w:val="00D85EFA"/>
    <w:rsid w:val="00D86441"/>
    <w:rsid w:val="00D86694"/>
    <w:rsid w:val="00D869BF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831"/>
    <w:rsid w:val="00DA3924"/>
    <w:rsid w:val="00DA3E3C"/>
    <w:rsid w:val="00DA417C"/>
    <w:rsid w:val="00DA47CD"/>
    <w:rsid w:val="00DA48BE"/>
    <w:rsid w:val="00DA4C07"/>
    <w:rsid w:val="00DA4DE9"/>
    <w:rsid w:val="00DA50C4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5771C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6A3D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77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98E"/>
    <w:rsid w:val="00EE2C6C"/>
    <w:rsid w:val="00EE32F1"/>
    <w:rsid w:val="00EE334F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66D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1BE"/>
    <w:rsid w:val="00F042AD"/>
    <w:rsid w:val="00F042EF"/>
    <w:rsid w:val="00F0445D"/>
    <w:rsid w:val="00F04E8F"/>
    <w:rsid w:val="00F056F5"/>
    <w:rsid w:val="00F05A23"/>
    <w:rsid w:val="00F05D75"/>
    <w:rsid w:val="00F06065"/>
    <w:rsid w:val="00F06ED7"/>
    <w:rsid w:val="00F0741B"/>
    <w:rsid w:val="00F07495"/>
    <w:rsid w:val="00F07B3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0EB"/>
    <w:rsid w:val="00F26310"/>
    <w:rsid w:val="00F26905"/>
    <w:rsid w:val="00F2719A"/>
    <w:rsid w:val="00F27841"/>
    <w:rsid w:val="00F27F15"/>
    <w:rsid w:val="00F27F2A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DB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45F2"/>
    <w:rsid w:val="00FA46A5"/>
    <w:rsid w:val="00FA4990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B2D"/>
    <w:rsid w:val="00FA7ED1"/>
    <w:rsid w:val="00FA7F7A"/>
    <w:rsid w:val="00FB0BC8"/>
    <w:rsid w:val="00FB0FC9"/>
    <w:rsid w:val="00FB10A4"/>
    <w:rsid w:val="00FB1429"/>
    <w:rsid w:val="00FB23A7"/>
    <w:rsid w:val="00FB256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0D2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BC5"/>
    <w:rsid w:val="00FE7E8D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40F3"/>
    <w:rsid w:val="00FF5196"/>
    <w:rsid w:val="00FF54E6"/>
    <w:rsid w:val="00FF575B"/>
    <w:rsid w:val="00FF59B8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ntor.ieee.org/802.11/dcn/20/11-20-1314-00-00be-draft-text-for-wideband-and-noncontiguous-spectrum-utilization.docx" TargetMode="External"/><Relationship Id="rId18" Type="http://schemas.openxmlformats.org/officeDocument/2006/relationships/hyperlink" Target="https://mentor.ieee.org/802.11/dcn/20/11-20-1327-00-00be-pdt-eht-ppdu-format.docx" TargetMode="External"/><Relationship Id="rId26" Type="http://schemas.openxmlformats.org/officeDocument/2006/relationships/hyperlink" Target="https://mentor.ieee.org/802.11/dcn/20/11-20-1337-00-00be-pdt-phy-mathematical-description-of-signals.docx" TargetMode="External"/><Relationship Id="rId39" Type="http://schemas.openxmlformats.org/officeDocument/2006/relationships/hyperlink" Target="https://mentor.ieee.org/802.11/dcn/20/11-20-1253-00-00be-pdt-phy-modulation-accuracy.docx" TargetMode="External"/><Relationship Id="rId21" Type="http://schemas.openxmlformats.org/officeDocument/2006/relationships/hyperlink" Target="https://mentor.ieee.org/802.11/dcn/20/11-20-1338-00-00be-pdt-phy-eht-modulation-and-coding-eht-mcss.docx" TargetMode="External"/><Relationship Id="rId34" Type="http://schemas.openxmlformats.org/officeDocument/2006/relationships/hyperlink" Target="https://mentor.ieee.org/802.11/dcn/20/11-20-1319-01-00be-pdt-phy-preamble-puncture.docx" TargetMode="External"/><Relationship Id="rId42" Type="http://schemas.openxmlformats.org/officeDocument/2006/relationships/hyperlink" Target="https://mentor.ieee.org/802.11/dcn/20/11-20-1253-03-00be-pdt-phy-modulation-accuracy.docx" TargetMode="External"/><Relationship Id="rId47" Type="http://schemas.openxmlformats.org/officeDocument/2006/relationships/hyperlink" Target="https://mentor.ieee.org/802.11/dcn/20/11-20-1229-00-00be-pdt-phy-channel-numbering-and-channelization.docx" TargetMode="External"/><Relationship Id="rId50" Type="http://schemas.openxmlformats.org/officeDocument/2006/relationships/hyperlink" Target="https://mentor.ieee.org/802.11/dcn/20/11-20-1294-01-00be-pdt-phy-eht-plme.docx" TargetMode="External"/><Relationship Id="rId55" Type="http://schemas.openxmlformats.org/officeDocument/2006/relationships/hyperlink" Target="https://mentor.ieee.org/802.11/dcn/20/11-20-1300-00-00be-pdt-mac-mlo-multi-link-setup-usage-and-rules-of-ml-ie.docx" TargetMode="External"/><Relationship Id="rId63" Type="http://schemas.openxmlformats.org/officeDocument/2006/relationships/hyperlink" Target="https://mentor.ieee.org/802.11/dcn/20/11-20-1292-01-00be-pdt-mac-mlo-power-save-traffic-indication.docx" TargetMode="External"/><Relationship Id="rId68" Type="http://schemas.openxmlformats.org/officeDocument/2006/relationships/hyperlink" Target="https://mentor.ieee.org/802.11/dcn/20/11-20-1291-03-00be-pdt-mac-mlo-enhanced-multi-link-single-radio-operation.docx" TargetMode="External"/><Relationship Id="rId76" Type="http://schemas.openxmlformats.org/officeDocument/2006/relationships/hyperlink" Target="https://mentor.ieee.org/802.11/dcn/20/11-20-1320-00-00be-pdt-mac-mlo-multi-link-channel-access-capability-signaling.docx" TargetMode="External"/><Relationship Id="rId84" Type="http://schemas.openxmlformats.org/officeDocument/2006/relationships/hyperlink" Target="https://mentor.ieee.org/802.11/dcn/20/11-20-1272-01-00be-pdt-mac-mlo-multiple-bssid-procedure.docx" TargetMode="External"/><Relationship Id="rId89" Type="http://schemas.openxmlformats.org/officeDocument/2006/relationships/hyperlink" Target="https://mentor.ieee.org/802.11/dcn/20/11-20-1267-00-00be-pdt-mac-link-latency-measurement-and-report-in-mlo.docx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mentor.ieee.org/802.11/dcn/20/11-20-1291-05-00be-pdt-mac-mlo-enhanced-multi-link-single-radio-operation.docx" TargetMode="External"/><Relationship Id="rId9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mentor.ieee.org/802.11/dcn/20/11-20-1160-00-00be-pdt-phy-mu-mimo.docx" TargetMode="External"/><Relationship Id="rId29" Type="http://schemas.openxmlformats.org/officeDocument/2006/relationships/hyperlink" Target="https://mentor.ieee.org/802.11/dcn/20/11-20-1276-01-00be-pdt-phy-eht-preamble-eht-sig.docx" TargetMode="External"/><Relationship Id="rId11" Type="http://schemas.openxmlformats.org/officeDocument/2006/relationships/hyperlink" Target="https://mentor.ieee.org/802.11/dcn/20/11-20-1293-00-00be-pdt-phy-scope-and-eht-phy-functions.docx" TargetMode="External"/><Relationship Id="rId24" Type="http://schemas.openxmlformats.org/officeDocument/2006/relationships/hyperlink" Target="https://mentor.ieee.org/802.11/dcn/20/11-20-1153-00-00be-pdt-phy-timing-related-parameters.docx" TargetMode="External"/><Relationship Id="rId32" Type="http://schemas.openxmlformats.org/officeDocument/2006/relationships/hyperlink" Target="https://mentor.ieee.org/802.11/dcn/20/11-20-1260-02-00be-pdt-phy-eht-stf.docx" TargetMode="External"/><Relationship Id="rId37" Type="http://schemas.openxmlformats.org/officeDocument/2006/relationships/hyperlink" Target="https://mentor.ieee.org/802.11/dcn/20/11-20-1252-00-00be-pdt-phy-frequency-tolerance.docx" TargetMode="External"/><Relationship Id="rId40" Type="http://schemas.openxmlformats.org/officeDocument/2006/relationships/hyperlink" Target="https://mentor.ieee.org/802.11/dcn/20/11-20-1253-01-00be-pdt-phy-modulation-accuracy.docx" TargetMode="External"/><Relationship Id="rId45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53" Type="http://schemas.openxmlformats.org/officeDocument/2006/relationships/hyperlink" Target="https://mentor.ieee.org/802.11/dcn/20/11-20-1281-00-00be-pdt-mac-txop-bandwidth-signaling.docx" TargetMode="External"/><Relationship Id="rId58" Type="http://schemas.openxmlformats.org/officeDocument/2006/relationships/hyperlink" Target="https://mentor.ieee.org/802.11/dcn/20/11-20-1256-01-00be-pdt-mac-mlo-tid-mapping-link-management-default-mode-and-enablement.docx" TargetMode="External"/><Relationship Id="rId66" Type="http://schemas.openxmlformats.org/officeDocument/2006/relationships/hyperlink" Target="https://mentor.ieee.org/802.11/dcn/20/11-20-1291-00-00be-pdt-mac-mlo-enhanced-multi-link-single-radio-operation.docx" TargetMode="External"/><Relationship Id="rId74" Type="http://schemas.openxmlformats.org/officeDocument/2006/relationships/hyperlink" Target="https://mentor.ieee.org/802.11/dcn/20/11-20-1299-01-00be-pdt-mac-mlo-multi-link-channel-access-str.docx" TargetMode="External"/><Relationship Id="rId79" Type="http://schemas.openxmlformats.org/officeDocument/2006/relationships/hyperlink" Target="https://mentor.ieee.org/802.11/dcn/20/11-20-1255-00-00be-pdt-mac-mlo-discovery-discovery-procedures-including-probing-and-rnr.docx" TargetMode="External"/><Relationship Id="rId87" Type="http://schemas.openxmlformats.org/officeDocument/2006/relationships/hyperlink" Target="https://mentor.ieee.org/802.11/dcn/20/11-20-1261-00-00be-pdt-mac-mlo-retransmissions.docx" TargetMode="External"/><Relationship Id="rId5" Type="http://schemas.openxmlformats.org/officeDocument/2006/relationships/numbering" Target="numbering.xml"/><Relationship Id="rId61" Type="http://schemas.openxmlformats.org/officeDocument/2006/relationships/hyperlink" Target="https://mentor.ieee.org/802.11/dcn/20/11-20-1336-00-00be-11be-spec-text-for-mlo-ba-share-and-extension-of-sn-space.docx" TargetMode="External"/><Relationship Id="rId82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90" Type="http://schemas.openxmlformats.org/officeDocument/2006/relationships/hyperlink" Target="https://mentor.ieee.org/802.11/dcn/20/11-20-1267-01-00be-pdt-mac-link-latency-measurement-and-report-in-mlo.docx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entor.ieee.org/802.11/dcn/20/11-20-1295-00-00be-pdt-phy-overview-of-the-ppdu-enconding-process.docx" TargetMode="External"/><Relationship Id="rId14" Type="http://schemas.openxmlformats.org/officeDocument/2006/relationships/hyperlink" Target="https://mentor.ieee.org/802.11/dcn/20/11-20-1315-00-00be-draft-text-for-support-for-large-bandwidth.docx" TargetMode="External"/><Relationship Id="rId22" Type="http://schemas.openxmlformats.org/officeDocument/2006/relationships/hyperlink" Target="https://mentor.ieee.org/802.11/dcn/20/11-20-1338-01-00be-pdt-phy-eht-modulation-and-coding-eht-mcss.docx" TargetMode="External"/><Relationship Id="rId27" Type="http://schemas.openxmlformats.org/officeDocument/2006/relationships/hyperlink" Target="https://mentor.ieee.org/802.11/dcn/20/11-20-1329-00-00be-pdt-eht-preamble-l-stf-l-ltf-l-sig-and-rl-sig.docx" TargetMode="External"/><Relationship Id="rId30" Type="http://schemas.openxmlformats.org/officeDocument/2006/relationships/hyperlink" Target="https://mentor.ieee.org/802.11/dcn/20/11-20-1260-00-00be-pdt-phy-eht-stf.docx" TargetMode="External"/><Relationship Id="rId35" Type="http://schemas.openxmlformats.org/officeDocument/2006/relationships/hyperlink" Target="https://mentor.ieee.org/802.11/dcn/20/11-20-1231-00-00be-pdt-phy-beamforming.docx" TargetMode="External"/><Relationship Id="rId43" Type="http://schemas.openxmlformats.org/officeDocument/2006/relationships/hyperlink" Target="https://mentor.ieee.org/802.11/dcn/20/11-20-1253-04-00be-pdt-phy-modulation-accuracy.docx" TargetMode="External"/><Relationship Id="rId48" Type="http://schemas.openxmlformats.org/officeDocument/2006/relationships/hyperlink" Target="https://mentor.ieee.org/802.11/dcn/20/11-20-1229-01-00be-pdt-phy-channel-numbering-and-channelization.docx" TargetMode="External"/><Relationship Id="rId56" Type="http://schemas.openxmlformats.org/officeDocument/2006/relationships/hyperlink" Target="https://mentor.ieee.org/802.11/dcn/20/11-20-1300-01-00be-pdt-mac-mlo-multi-link-setup-usage-and-rules-of-ml-ie.docx" TargetMode="External"/><Relationship Id="rId64" Type="http://schemas.openxmlformats.org/officeDocument/2006/relationships/hyperlink" Target="https://mentor.ieee.org/802.11/dcn/20/11-20-1270-00-00be-pdt-mac-mlo-power-save-procedures.docx" TargetMode="External"/><Relationship Id="rId69" Type="http://schemas.openxmlformats.org/officeDocument/2006/relationships/hyperlink" Target="https://mentor.ieee.org/802.11/dcn/20/11-20-1291-03-00be-pdt-mac-mlo-enhanced-multi-link-single-radio-operation.docx" TargetMode="External"/><Relationship Id="rId77" Type="http://schemas.openxmlformats.org/officeDocument/2006/relationships/hyperlink" Target="https://mentor.ieee.org/802.11/dcn/20/11-20-1271-00-00be-pdt-mac-mlo-multi-link-channel-access-end-ppdu-alignment.docx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mentor.ieee.org/802.11/dcn/20/11-20-1294-02-00be-pdt-phy-eht-plme.docx" TargetMode="External"/><Relationship Id="rId72" Type="http://schemas.openxmlformats.org/officeDocument/2006/relationships/hyperlink" Target="https://mentor.ieee.org/802.11/dcn/20/11-20-1291-06-00be-pdt-mac-mlo-enhanced-multi-link-single-radio-operation.docx" TargetMode="External"/><Relationship Id="rId80" Type="http://schemas.openxmlformats.org/officeDocument/2006/relationships/hyperlink" Target="https://mentor.ieee.org/802.11/dcn/20/11-20-1255-01-00be-pdt-mac-mlo-discovery-discovery-procedures-including-probing-and-rnr.docx" TargetMode="External"/><Relationship Id="rId85" Type="http://schemas.openxmlformats.org/officeDocument/2006/relationships/hyperlink" Target="https://mentor.ieee.org/802.11/dcn/20/11-20-1285-00-00be-visio-file-for-figure-aa6.vsd" TargetMode="External"/><Relationship Id="rId93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mentor.ieee.org/802.11/dcn/20/11-20-1293-01-00be-pdt-phy-scope-and-eht-phy-functions.docx" TargetMode="External"/><Relationship Id="rId17" Type="http://schemas.openxmlformats.org/officeDocument/2006/relationships/hyperlink" Target="https://mentor.ieee.org/802.11/dcn/20/11-20-1160-01-00be-pdt-phy-mu-mimo.docx" TargetMode="External"/><Relationship Id="rId25" Type="http://schemas.openxmlformats.org/officeDocument/2006/relationships/hyperlink" Target="https://mentor.ieee.org/802.11/dcn/20/11-20-1153-01-00be-pdt-phy-timing-related-parameters.docx" TargetMode="External"/><Relationship Id="rId33" Type="http://schemas.openxmlformats.org/officeDocument/2006/relationships/hyperlink" Target="https://mentor.ieee.org/802.11/dcn/20/11-20-1319-00-00be-pdt-phy-preamble-puncture.docx" TargetMode="External"/><Relationship Id="rId38" Type="http://schemas.openxmlformats.org/officeDocument/2006/relationships/hyperlink" Target="https://mentor.ieee.org/802.11/dcn/20/11-20-1252-01-00be-pdt-phy-frequency-tolerance.docx" TargetMode="External"/><Relationship Id="rId46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59" Type="http://schemas.openxmlformats.org/officeDocument/2006/relationships/hyperlink" Target="https://mentor.ieee.org/802.11/dcn/20/11-20-1275-00-00be-mac-pdt-mlo-ba-procedure.docx" TargetMode="External"/><Relationship Id="rId67" Type="http://schemas.openxmlformats.org/officeDocument/2006/relationships/hyperlink" Target="https://mentor.ieee.org/802.11/dcn/20/11-20-1291-01-00be-pdt-mac-mlo-enhanced-multi-link-single-radio-operation.docx" TargetMode="External"/><Relationship Id="rId20" Type="http://schemas.openxmlformats.org/officeDocument/2006/relationships/hyperlink" Target="https://mentor.ieee.org/802.11/dcn/20/11-20-1295-01-00be-pdt-phy-overview-of-the-ppdu-enconding-process.docx" TargetMode="External"/><Relationship Id="rId41" Type="http://schemas.openxmlformats.org/officeDocument/2006/relationships/hyperlink" Target="https://mentor.ieee.org/802.11/dcn/20/11-20-1253-02-00be-pdt-phy-modulation-accuracy.docx" TargetMode="External"/><Relationship Id="rId54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62" Type="http://schemas.openxmlformats.org/officeDocument/2006/relationships/hyperlink" Target="https://mentor.ieee.org/802.11/dcn/20/11-20-1292-00-00be-pdt-mac-mlo-power-save-traffic-indication.docx" TargetMode="External"/><Relationship Id="rId70" Type="http://schemas.openxmlformats.org/officeDocument/2006/relationships/hyperlink" Target="https://mentor.ieee.org/802.11/dcn/20/11-20-1291-04-00be-pdt-mac-mlo-enhanced-multi-link-single-radio-operation.docx" TargetMode="External"/><Relationship Id="rId75" Type="http://schemas.openxmlformats.org/officeDocument/2006/relationships/hyperlink" Target="https://mentor.ieee.org/802.11/dcn/20/11-20-1305-00-00be-visio-file-for-figure-33-x-channel-access-of-str-mld.vsdx" TargetMode="External"/><Relationship Id="rId83" Type="http://schemas.openxmlformats.org/officeDocument/2006/relationships/hyperlink" Target="https://mentor.ieee.org/802.11/dcn/20/11-20-1272-00-00be-pdt-mac-mlo-multiple-bssid-procedure.docx" TargetMode="External"/><Relationship Id="rId88" Type="http://schemas.openxmlformats.org/officeDocument/2006/relationships/hyperlink" Target="https://mentor.ieee.org/802.11/dcn/20/11-20-1261-01-00be-pdt-mac-mlo-retransmissions.docx" TargetMode="External"/><Relationship Id="rId9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mentor.ieee.org/802.11/dcn/20/11-20-1316-00-00be-draft-text-for-subcarriers-and-resource-allocation-for-single-ru.docx" TargetMode="External"/><Relationship Id="rId23" Type="http://schemas.openxmlformats.org/officeDocument/2006/relationships/hyperlink" Target="https://mentor.ieee.org/802.11/dcn/20/11-20-1338-02-00be-pdt-phy-eht-modulation-and-coding-eht-mcss.docx" TargetMode="External"/><Relationship Id="rId28" Type="http://schemas.openxmlformats.org/officeDocument/2006/relationships/hyperlink" Target="https://mentor.ieee.org/802.11/dcn/20/11-20-1276-00-00be-pdt-phy-eht-preamble-eht-sig.docx" TargetMode="External"/><Relationship Id="rId36" Type="http://schemas.openxmlformats.org/officeDocument/2006/relationships/hyperlink" Target="https://mentor.ieee.org/802.11/dcn/20/11-20-1231-01-00be-pdt-phy-beamforming.docx" TargetMode="External"/><Relationship Id="rId49" Type="http://schemas.openxmlformats.org/officeDocument/2006/relationships/hyperlink" Target="https://mentor.ieee.org/802.11/dcn/20/11-20-1294-00-00be-pdt-phy-eht-plme.docx" TargetMode="External"/><Relationship Id="rId57" Type="http://schemas.openxmlformats.org/officeDocument/2006/relationships/hyperlink" Target="https://mentor.ieee.org/802.11/dcn/20/11-20-1256-00-00be-pdt-mac-mlo-tid-mapping-link-management-default-mode-and-enablement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260-01-00be-pdt-phy-eht-stf.docx" TargetMode="External"/><Relationship Id="rId44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52" Type="http://schemas.openxmlformats.org/officeDocument/2006/relationships/hyperlink" Target="https://mentor.ieee.org/802.11/dcn/20/11-20-1290-00-00be-pdt-phy-parameters-for-eht-mcss.docx" TargetMode="External"/><Relationship Id="rId60" Type="http://schemas.openxmlformats.org/officeDocument/2006/relationships/hyperlink" Target="https://mentor.ieee.org/802.11/dcn/20/11-20-1275-01-00be-mac-pdt-mlo-ba-procedure.docx" TargetMode="External"/><Relationship Id="rId65" Type="http://schemas.openxmlformats.org/officeDocument/2006/relationships/hyperlink" Target="https://mentor.ieee.org/802.11/dcn/20/11-20-1289-00-00be-visio-file-for-figure-33-xx-mlo-per-sta-independent-power-state.vsd" TargetMode="External"/><Relationship Id="rId73" Type="http://schemas.openxmlformats.org/officeDocument/2006/relationships/hyperlink" Target="https://mentor.ieee.org/802.11/dcn/20/11-20-1299-00-00be-pdt-mac-mlo-multi-link-channel-access-str.docx" TargetMode="External"/><Relationship Id="rId78" Type="http://schemas.openxmlformats.org/officeDocument/2006/relationships/hyperlink" Target="https://mentor.ieee.org/802.11/dcn/20/11-20-1271-01-00be-pdt-mac-mlo-multi-link-channel-access-end-ppdu-alignment.docx" TargetMode="External"/><Relationship Id="rId81" Type="http://schemas.openxmlformats.org/officeDocument/2006/relationships/hyperlink" Target="https://mentor.ieee.org/802.11/dcn/20/11-20-1274-00-00be-mac-pdt-mlo-ml-ie-structure.docx" TargetMode="External"/><Relationship Id="rId86" Type="http://schemas.openxmlformats.org/officeDocument/2006/relationships/hyperlink" Target="https://mentor.ieee.org/802.11/dcn/20/11-20-1286-00-00be-visio-file-for-aa7.vsd" TargetMode="External"/><Relationship Id="rId94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11E2BB-54B9-4FEF-B1CE-65AA7EC6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418</TotalTime>
  <Pages>1</Pages>
  <Words>6549</Words>
  <Characters>37334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802.11-20/0997r22</vt:lpstr>
    </vt:vector>
  </TitlesOfParts>
  <Company>Qualcomm Inc.</Company>
  <LinksUpToDate>false</LinksUpToDate>
  <CharactersWithSpaces>43796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802.11-20/0997r23</dc:title>
  <dc:subject>Agenda</dc:subject>
  <dc:creator>Alfred Asterjadhi</dc:creator>
  <cp:keywords>Volunteer and Status</cp:keywords>
  <dc:description/>
  <cp:lastModifiedBy>Edward Au</cp:lastModifiedBy>
  <cp:revision>227</cp:revision>
  <cp:lastPrinted>2020-07-07T16:13:00Z</cp:lastPrinted>
  <dcterms:created xsi:type="dcterms:W3CDTF">2020-07-30T22:19:00Z</dcterms:created>
  <dcterms:modified xsi:type="dcterms:W3CDTF">2020-08-28T14:23:00Z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